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0901DF" w14:textId="51F0DF9B" w:rsidR="00404238" w:rsidRDefault="00404238" w:rsidP="0058497C">
      <w:pPr>
        <w:pStyle w:val="NormlWeb"/>
        <w:spacing w:before="0" w:beforeAutospacing="0" w:after="0" w:afterAutospacing="0"/>
        <w:ind w:right="150"/>
        <w:jc w:val="center"/>
        <w:rPr>
          <w:b/>
          <w:color w:val="auto"/>
          <w:sz w:val="22"/>
          <w:szCs w:val="22"/>
        </w:rPr>
      </w:pPr>
      <w:bookmarkStart w:id="0" w:name="pr1644"/>
    </w:p>
    <w:p w14:paraId="63D57987" w14:textId="77777777" w:rsidR="00163AD9" w:rsidRPr="000267CD" w:rsidRDefault="00163AD9" w:rsidP="0058497C">
      <w:pPr>
        <w:pStyle w:val="NormlWeb"/>
        <w:spacing w:before="0" w:beforeAutospacing="0" w:after="0" w:afterAutospacing="0"/>
        <w:ind w:right="150"/>
        <w:jc w:val="center"/>
        <w:rPr>
          <w:b/>
          <w:color w:val="auto"/>
          <w:sz w:val="22"/>
          <w:szCs w:val="22"/>
        </w:rPr>
      </w:pPr>
    </w:p>
    <w:p w14:paraId="0699A90C"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4FF6ED74"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4F00488A"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58EBC853"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6870EB19"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4EF7FAD8"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1A5F055D"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4A5D92E8" w14:textId="77777777" w:rsidR="002C5B25" w:rsidRPr="000267CD" w:rsidRDefault="002C5B25" w:rsidP="0058497C">
      <w:pPr>
        <w:pStyle w:val="NormlWeb"/>
        <w:spacing w:before="0" w:beforeAutospacing="0" w:after="0" w:afterAutospacing="0"/>
        <w:ind w:right="150"/>
        <w:jc w:val="center"/>
        <w:rPr>
          <w:b/>
          <w:color w:val="auto"/>
          <w:sz w:val="22"/>
          <w:szCs w:val="22"/>
        </w:rPr>
      </w:pPr>
    </w:p>
    <w:p w14:paraId="02D9AB1F" w14:textId="77777777" w:rsidR="002C5B25" w:rsidRPr="000267CD" w:rsidRDefault="002C5B25" w:rsidP="0058497C">
      <w:pPr>
        <w:pStyle w:val="NormlWeb"/>
        <w:spacing w:before="0" w:beforeAutospacing="0" w:after="0" w:afterAutospacing="0"/>
        <w:ind w:right="150"/>
        <w:jc w:val="center"/>
        <w:rPr>
          <w:b/>
          <w:color w:val="auto"/>
          <w:sz w:val="22"/>
          <w:szCs w:val="22"/>
        </w:rPr>
      </w:pPr>
    </w:p>
    <w:p w14:paraId="738679C2" w14:textId="57D62339" w:rsidR="0058497C" w:rsidRPr="000267CD" w:rsidRDefault="00155BF3" w:rsidP="0058497C">
      <w:pPr>
        <w:pStyle w:val="NormlWeb"/>
        <w:spacing w:before="0" w:beforeAutospacing="0" w:after="0" w:afterAutospacing="0"/>
        <w:ind w:right="150"/>
        <w:jc w:val="center"/>
        <w:rPr>
          <w:b/>
          <w:color w:val="auto"/>
          <w:sz w:val="22"/>
          <w:szCs w:val="22"/>
        </w:rPr>
      </w:pPr>
      <w:r w:rsidRPr="00155BF3">
        <w:rPr>
          <w:b/>
          <w:color w:val="auto"/>
          <w:sz w:val="22"/>
          <w:szCs w:val="22"/>
          <w:highlight w:val="yellow"/>
        </w:rPr>
        <w:t>MÓDOSÍTOTT</w:t>
      </w:r>
      <w:r>
        <w:rPr>
          <w:b/>
          <w:color w:val="auto"/>
          <w:sz w:val="22"/>
          <w:szCs w:val="22"/>
        </w:rPr>
        <w:t xml:space="preserve"> </w:t>
      </w:r>
      <w:r w:rsidR="0058497C" w:rsidRPr="000267CD">
        <w:rPr>
          <w:b/>
          <w:color w:val="auto"/>
          <w:sz w:val="22"/>
          <w:szCs w:val="22"/>
        </w:rPr>
        <w:t>DOKUMENTÁCIÓ</w:t>
      </w:r>
    </w:p>
    <w:p w14:paraId="08F9FBD9" w14:textId="77777777" w:rsidR="0058497C" w:rsidRPr="000267CD" w:rsidRDefault="0058497C" w:rsidP="0058497C">
      <w:pPr>
        <w:pStyle w:val="NormlWeb"/>
        <w:spacing w:before="0" w:beforeAutospacing="0" w:after="0" w:afterAutospacing="0"/>
        <w:ind w:right="150"/>
        <w:jc w:val="center"/>
        <w:rPr>
          <w:color w:val="auto"/>
          <w:sz w:val="22"/>
          <w:szCs w:val="22"/>
        </w:rPr>
      </w:pPr>
    </w:p>
    <w:p w14:paraId="793F5B51" w14:textId="77777777" w:rsidR="0058497C" w:rsidRPr="000267CD" w:rsidRDefault="0058497C" w:rsidP="0058497C">
      <w:pPr>
        <w:pStyle w:val="NormlWeb"/>
        <w:spacing w:before="0" w:beforeAutospacing="0" w:after="0" w:afterAutospacing="0"/>
        <w:ind w:right="150"/>
        <w:jc w:val="center"/>
        <w:rPr>
          <w:color w:val="auto"/>
          <w:sz w:val="22"/>
          <w:szCs w:val="22"/>
        </w:rPr>
      </w:pPr>
    </w:p>
    <w:p w14:paraId="0E9F2811" w14:textId="77777777" w:rsidR="00EE5062" w:rsidRPr="000267CD" w:rsidRDefault="00EE5062" w:rsidP="0058497C">
      <w:pPr>
        <w:pStyle w:val="NormlWeb"/>
        <w:spacing w:before="0" w:beforeAutospacing="0" w:after="0" w:afterAutospacing="0"/>
        <w:ind w:right="150"/>
        <w:jc w:val="center"/>
        <w:rPr>
          <w:color w:val="auto"/>
          <w:sz w:val="22"/>
          <w:szCs w:val="22"/>
        </w:rPr>
      </w:pPr>
    </w:p>
    <w:p w14:paraId="43644307" w14:textId="5C2E0A8D" w:rsidR="00B4201A" w:rsidRDefault="007F4585" w:rsidP="00E66A22">
      <w:pPr>
        <w:pStyle w:val="NormlWeb"/>
        <w:spacing w:before="120" w:beforeAutospacing="0" w:after="0" w:afterAutospacing="0"/>
        <w:ind w:right="147"/>
        <w:jc w:val="center"/>
        <w:rPr>
          <w:b/>
          <w:sz w:val="22"/>
          <w:szCs w:val="22"/>
          <w:lang w:eastAsia="en-US"/>
        </w:rPr>
      </w:pPr>
      <w:r>
        <w:rPr>
          <w:b/>
          <w:sz w:val="22"/>
          <w:szCs w:val="22"/>
          <w:lang w:eastAsia="en-US"/>
        </w:rPr>
        <w:t xml:space="preserve">Keretmegállapodás </w:t>
      </w:r>
      <w:r w:rsidR="00B4201A">
        <w:rPr>
          <w:b/>
          <w:sz w:val="22"/>
          <w:szCs w:val="22"/>
          <w:lang w:eastAsia="en-US"/>
        </w:rPr>
        <w:t xml:space="preserve">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w:t>
      </w:r>
      <w:r w:rsidR="00AA2A0A">
        <w:rPr>
          <w:b/>
          <w:sz w:val="22"/>
          <w:szCs w:val="22"/>
          <w:lang w:eastAsia="en-US"/>
        </w:rPr>
        <w:t>szakértői tanácsadás</w:t>
      </w:r>
    </w:p>
    <w:p w14:paraId="510EA7EF" w14:textId="77777777" w:rsidR="0058497C" w:rsidRPr="000267CD" w:rsidRDefault="0058497C" w:rsidP="0058497C">
      <w:pPr>
        <w:rPr>
          <w:sz w:val="22"/>
          <w:szCs w:val="22"/>
        </w:rPr>
      </w:pPr>
    </w:p>
    <w:p w14:paraId="3A4D6C84" w14:textId="77777777" w:rsidR="0058497C" w:rsidRPr="000267CD" w:rsidRDefault="0058497C" w:rsidP="0058497C">
      <w:pPr>
        <w:jc w:val="center"/>
        <w:rPr>
          <w:sz w:val="22"/>
          <w:szCs w:val="22"/>
        </w:rPr>
      </w:pPr>
    </w:p>
    <w:p w14:paraId="36CF3C08" w14:textId="77777777" w:rsidR="0058497C" w:rsidRPr="000267CD" w:rsidRDefault="0058497C" w:rsidP="0058497C">
      <w:pPr>
        <w:jc w:val="center"/>
        <w:rPr>
          <w:sz w:val="22"/>
          <w:szCs w:val="22"/>
        </w:rPr>
      </w:pPr>
    </w:p>
    <w:p w14:paraId="473ED1DA" w14:textId="77777777" w:rsidR="0058497C" w:rsidRDefault="0058497C" w:rsidP="0058497C">
      <w:pPr>
        <w:jc w:val="center"/>
        <w:rPr>
          <w:sz w:val="22"/>
          <w:szCs w:val="22"/>
        </w:rPr>
      </w:pPr>
    </w:p>
    <w:p w14:paraId="1CF6E857" w14:textId="77777777" w:rsidR="00B4201A" w:rsidRDefault="00B4201A" w:rsidP="0058497C">
      <w:pPr>
        <w:jc w:val="center"/>
        <w:rPr>
          <w:sz w:val="22"/>
          <w:szCs w:val="22"/>
        </w:rPr>
      </w:pPr>
    </w:p>
    <w:p w14:paraId="473C1F28" w14:textId="77777777" w:rsidR="00B4201A" w:rsidRDefault="00B4201A" w:rsidP="0058497C">
      <w:pPr>
        <w:jc w:val="center"/>
        <w:rPr>
          <w:sz w:val="22"/>
          <w:szCs w:val="22"/>
        </w:rPr>
      </w:pPr>
    </w:p>
    <w:p w14:paraId="68841B4B" w14:textId="77777777" w:rsidR="00B4201A" w:rsidRPr="000267CD" w:rsidRDefault="00B4201A" w:rsidP="0058497C">
      <w:pPr>
        <w:jc w:val="center"/>
        <w:rPr>
          <w:sz w:val="22"/>
          <w:szCs w:val="22"/>
        </w:rPr>
      </w:pPr>
    </w:p>
    <w:p w14:paraId="500574F5" w14:textId="77777777" w:rsidR="0058497C" w:rsidRPr="000267CD" w:rsidRDefault="0058497C" w:rsidP="0058497C">
      <w:pPr>
        <w:jc w:val="center"/>
        <w:rPr>
          <w:sz w:val="22"/>
          <w:szCs w:val="22"/>
        </w:rPr>
      </w:pPr>
    </w:p>
    <w:p w14:paraId="7C64AFE5" w14:textId="4B73806F" w:rsidR="0058497C" w:rsidRPr="000267CD" w:rsidRDefault="00B4201A" w:rsidP="0058497C">
      <w:pPr>
        <w:jc w:val="center"/>
        <w:rPr>
          <w:sz w:val="22"/>
          <w:szCs w:val="22"/>
        </w:rPr>
      </w:pPr>
      <w:r>
        <w:rPr>
          <w:sz w:val="22"/>
          <w:szCs w:val="22"/>
        </w:rPr>
        <w:t xml:space="preserve">2015. évi CXLIII. törvény második része, uniós értékhatárt elérő értékű nyílt közbeszerzési </w:t>
      </w:r>
      <w:r w:rsidR="00AA2A0A">
        <w:rPr>
          <w:sz w:val="22"/>
          <w:szCs w:val="22"/>
        </w:rPr>
        <w:t>eljárás</w:t>
      </w:r>
    </w:p>
    <w:p w14:paraId="3DBCDCAD" w14:textId="77777777" w:rsidR="0058497C" w:rsidRPr="000267CD" w:rsidRDefault="0058497C" w:rsidP="0058497C">
      <w:pPr>
        <w:jc w:val="center"/>
        <w:rPr>
          <w:sz w:val="22"/>
          <w:szCs w:val="22"/>
        </w:rPr>
      </w:pPr>
    </w:p>
    <w:p w14:paraId="45C8D670" w14:textId="77777777" w:rsidR="0058497C" w:rsidRPr="000267CD" w:rsidRDefault="0058497C" w:rsidP="0058497C">
      <w:pPr>
        <w:jc w:val="center"/>
        <w:rPr>
          <w:sz w:val="22"/>
          <w:szCs w:val="22"/>
        </w:rPr>
      </w:pPr>
    </w:p>
    <w:p w14:paraId="44D754B0" w14:textId="77777777" w:rsidR="0058497C" w:rsidRPr="000267CD" w:rsidRDefault="0058497C" w:rsidP="0058497C">
      <w:pPr>
        <w:rPr>
          <w:sz w:val="22"/>
          <w:szCs w:val="22"/>
        </w:rPr>
      </w:pPr>
    </w:p>
    <w:p w14:paraId="13D8C127" w14:textId="77777777" w:rsidR="0058497C" w:rsidRPr="000267CD" w:rsidRDefault="0058497C" w:rsidP="0058497C">
      <w:pPr>
        <w:rPr>
          <w:sz w:val="22"/>
          <w:szCs w:val="22"/>
        </w:rPr>
      </w:pPr>
    </w:p>
    <w:p w14:paraId="7D76A724" w14:textId="77777777" w:rsidR="0058497C" w:rsidRPr="000267CD" w:rsidRDefault="0058497C" w:rsidP="0058497C">
      <w:pPr>
        <w:rPr>
          <w:sz w:val="22"/>
          <w:szCs w:val="22"/>
        </w:rPr>
      </w:pPr>
    </w:p>
    <w:p w14:paraId="4BF71633" w14:textId="77777777" w:rsidR="0058497C" w:rsidRPr="000267CD" w:rsidRDefault="0058497C" w:rsidP="0058497C">
      <w:pPr>
        <w:jc w:val="both"/>
        <w:rPr>
          <w:sz w:val="22"/>
          <w:szCs w:val="22"/>
        </w:rPr>
      </w:pPr>
    </w:p>
    <w:p w14:paraId="611B81C2" w14:textId="77777777" w:rsidR="0058497C" w:rsidRPr="000267CD" w:rsidRDefault="0058497C" w:rsidP="0058497C">
      <w:pPr>
        <w:jc w:val="both"/>
        <w:rPr>
          <w:sz w:val="22"/>
          <w:szCs w:val="22"/>
        </w:rPr>
      </w:pPr>
    </w:p>
    <w:p w14:paraId="0BD0A81D" w14:textId="77777777" w:rsidR="0058497C" w:rsidRPr="000267CD" w:rsidRDefault="0058497C" w:rsidP="0058497C">
      <w:pPr>
        <w:jc w:val="both"/>
        <w:rPr>
          <w:sz w:val="22"/>
          <w:szCs w:val="22"/>
        </w:rPr>
      </w:pPr>
    </w:p>
    <w:p w14:paraId="5ECE1BE1" w14:textId="573628D4" w:rsidR="007C1C0F" w:rsidRPr="000267CD" w:rsidRDefault="0058497C" w:rsidP="00946B8B">
      <w:pPr>
        <w:jc w:val="center"/>
        <w:rPr>
          <w:b/>
          <w:sz w:val="22"/>
          <w:szCs w:val="22"/>
        </w:rPr>
      </w:pPr>
      <w:r w:rsidRPr="000267CD">
        <w:rPr>
          <w:b/>
          <w:sz w:val="22"/>
          <w:szCs w:val="22"/>
        </w:rPr>
        <w:t xml:space="preserve">Budapest, </w:t>
      </w:r>
      <w:r w:rsidR="003F4644" w:rsidRPr="000267CD">
        <w:rPr>
          <w:b/>
          <w:sz w:val="22"/>
          <w:szCs w:val="22"/>
        </w:rPr>
        <w:t>201</w:t>
      </w:r>
      <w:r w:rsidR="00B4201A">
        <w:rPr>
          <w:b/>
          <w:sz w:val="22"/>
          <w:szCs w:val="22"/>
        </w:rPr>
        <w:t>6</w:t>
      </w:r>
      <w:r w:rsidR="007C1C0F" w:rsidRPr="000267CD">
        <w:rPr>
          <w:b/>
          <w:sz w:val="22"/>
          <w:szCs w:val="22"/>
        </w:rPr>
        <w:t>.</w:t>
      </w:r>
    </w:p>
    <w:p w14:paraId="2410722E" w14:textId="77777777" w:rsidR="001546CC" w:rsidRPr="000267CD" w:rsidRDefault="0058497C" w:rsidP="00946B8B">
      <w:pPr>
        <w:jc w:val="center"/>
        <w:rPr>
          <w:sz w:val="22"/>
          <w:szCs w:val="22"/>
        </w:rPr>
      </w:pPr>
      <w:r w:rsidRPr="000267CD">
        <w:rPr>
          <w:sz w:val="22"/>
          <w:szCs w:val="22"/>
        </w:rPr>
        <w:br w:type="page"/>
      </w:r>
    </w:p>
    <w:p w14:paraId="25F90509" w14:textId="77777777" w:rsidR="00151A11" w:rsidRPr="000267CD" w:rsidRDefault="00151A11" w:rsidP="00151A11">
      <w:pPr>
        <w:rPr>
          <w:sz w:val="22"/>
          <w:szCs w:val="22"/>
        </w:rPr>
      </w:pPr>
    </w:p>
    <w:p w14:paraId="5D42F832" w14:textId="5FE59654" w:rsidR="00151A11" w:rsidRPr="000267CD" w:rsidRDefault="00151A11" w:rsidP="00151A11">
      <w:pPr>
        <w:jc w:val="right"/>
        <w:rPr>
          <w:b/>
          <w:sz w:val="22"/>
          <w:szCs w:val="22"/>
        </w:rPr>
      </w:pPr>
      <w:r w:rsidRPr="000267CD">
        <w:rPr>
          <w:b/>
          <w:sz w:val="22"/>
          <w:szCs w:val="22"/>
        </w:rPr>
        <w:t>AJÁNLATI FELHÍVÁS – KÜLÖN DOKUMENTUMBAN</w:t>
      </w:r>
    </w:p>
    <w:p w14:paraId="22F16CAB" w14:textId="77777777" w:rsidR="00E90D4F" w:rsidRDefault="00E90D4F" w:rsidP="00E90D4F">
      <w:pPr>
        <w:pStyle w:val="Cmsor1"/>
        <w:spacing w:before="240" w:after="60"/>
        <w:ind w:left="360"/>
        <w:rPr>
          <w:rFonts w:ascii="Times New Roman" w:hAnsi="Times New Roman"/>
          <w:b w:val="0"/>
          <w:noProof/>
          <w:sz w:val="22"/>
          <w:szCs w:val="22"/>
        </w:rPr>
      </w:pPr>
    </w:p>
    <w:p w14:paraId="45C728E9" w14:textId="3E3B4E6A" w:rsidR="00E90D4F" w:rsidRPr="00E90D4F" w:rsidRDefault="002F3E46" w:rsidP="00E90D4F">
      <w:pPr>
        <w:pStyle w:val="Cmsor1"/>
        <w:spacing w:before="240" w:after="60"/>
        <w:ind w:left="360"/>
        <w:rPr>
          <w:rFonts w:ascii="Times New Roman" w:hAnsi="Times New Roman"/>
          <w:sz w:val="22"/>
          <w:szCs w:val="22"/>
          <w:u w:val="single"/>
        </w:rPr>
      </w:pPr>
      <w:hyperlink r:id="rId9" w:history="1">
        <w:r w:rsidR="00E90D4F" w:rsidRPr="00E90D4F">
          <w:rPr>
            <w:rStyle w:val="Hiperhivatkozs"/>
            <w:rFonts w:ascii="Times New Roman" w:hAnsi="Times New Roman"/>
            <w:sz w:val="22"/>
            <w:szCs w:val="22"/>
            <w:u w:val="single"/>
          </w:rPr>
          <w:t>http://ted.europa.eu/udl?uri=TED:NOTICE:368498-2016:TEXT:HU:HTML&amp;src=0</w:t>
        </w:r>
      </w:hyperlink>
    </w:p>
    <w:p w14:paraId="491AC481" w14:textId="77777777" w:rsidR="00E90D4F" w:rsidRPr="00E90D4F" w:rsidRDefault="00E90D4F" w:rsidP="00E90D4F"/>
    <w:p w14:paraId="28A3AE3F" w14:textId="04795840" w:rsidR="00AB5D8C" w:rsidRPr="000267CD" w:rsidRDefault="001546CC" w:rsidP="00E90D4F">
      <w:pPr>
        <w:pStyle w:val="Cmsor1"/>
        <w:spacing w:before="240" w:after="60"/>
        <w:ind w:left="360"/>
        <w:rPr>
          <w:rFonts w:ascii="Times New Roman" w:hAnsi="Times New Roman"/>
          <w:smallCaps/>
          <w:sz w:val="22"/>
          <w:szCs w:val="22"/>
        </w:rPr>
      </w:pPr>
      <w:r w:rsidRPr="000267CD">
        <w:rPr>
          <w:rFonts w:ascii="Times New Roman" w:hAnsi="Times New Roman"/>
          <w:sz w:val="22"/>
          <w:szCs w:val="22"/>
        </w:rPr>
        <w:br w:type="page"/>
      </w:r>
      <w:bookmarkStart w:id="1" w:name="_Toc208962400"/>
      <w:bookmarkStart w:id="2" w:name="_Toc346714207"/>
      <w:bookmarkEnd w:id="0"/>
      <w:r w:rsidR="00D777AD" w:rsidRPr="000267CD">
        <w:rPr>
          <w:rFonts w:ascii="Times New Roman" w:hAnsi="Times New Roman"/>
          <w:smallCaps/>
          <w:sz w:val="22"/>
          <w:szCs w:val="22"/>
        </w:rPr>
        <w:lastRenderedPageBreak/>
        <w:t>ÁLTALÁNOS ÚTMUTATÓ AZ AJÁNLATTEVŐK RÉSZÉR</w:t>
      </w:r>
      <w:r w:rsidR="006D6914">
        <w:rPr>
          <w:rFonts w:ascii="Times New Roman" w:hAnsi="Times New Roman"/>
          <w:smallCaps/>
          <w:sz w:val="22"/>
          <w:szCs w:val="22"/>
        </w:rPr>
        <w:t>E</w:t>
      </w:r>
      <w:bookmarkEnd w:id="1"/>
      <w:bookmarkEnd w:id="2"/>
    </w:p>
    <w:p w14:paraId="2A60600F" w14:textId="77777777" w:rsidR="00AB5D8C" w:rsidRPr="000267CD" w:rsidRDefault="00AB5D8C" w:rsidP="00AB5D8C">
      <w:pPr>
        <w:jc w:val="center"/>
        <w:rPr>
          <w:b/>
          <w:sz w:val="22"/>
          <w:szCs w:val="22"/>
        </w:rPr>
      </w:pPr>
    </w:p>
    <w:p w14:paraId="4E51E9A1" w14:textId="7D85C7BB" w:rsidR="00AB5D8C" w:rsidRPr="000267CD" w:rsidRDefault="008B56CD" w:rsidP="00AB5D8C">
      <w:pPr>
        <w:jc w:val="both"/>
        <w:rPr>
          <w:sz w:val="22"/>
          <w:szCs w:val="22"/>
        </w:rPr>
      </w:pPr>
      <w:r w:rsidRPr="000267CD">
        <w:rPr>
          <w:sz w:val="22"/>
          <w:szCs w:val="22"/>
        </w:rPr>
        <w:t xml:space="preserve">Az ajánlattevők </w:t>
      </w:r>
      <w:r w:rsidR="00AB5D8C" w:rsidRPr="000267CD">
        <w:rPr>
          <w:sz w:val="22"/>
          <w:szCs w:val="22"/>
        </w:rPr>
        <w:t>kizárólagos kockázata, hogy gondosan megvizsgálják a dokumentációt, hogy megbízható információkat szerezzenek be minden olyan körülmény és kötelezettség vonatkozásában, amely bármi</w:t>
      </w:r>
      <w:r w:rsidR="008D6B4D" w:rsidRPr="000267CD">
        <w:rPr>
          <w:sz w:val="22"/>
          <w:szCs w:val="22"/>
        </w:rPr>
        <w:t xml:space="preserve">lyen módon is befolyásolhatja az ajánlat </w:t>
      </w:r>
      <w:r w:rsidR="00AB5D8C" w:rsidRPr="000267CD">
        <w:rPr>
          <w:sz w:val="22"/>
          <w:szCs w:val="22"/>
        </w:rPr>
        <w:t xml:space="preserve">természetét vagy mennyiségi jellemzőit vagy az elvégzendő feladat </w:t>
      </w:r>
      <w:r w:rsidR="00A273AC">
        <w:rPr>
          <w:sz w:val="22"/>
          <w:szCs w:val="22"/>
        </w:rPr>
        <w:t xml:space="preserve">ellátását. </w:t>
      </w:r>
    </w:p>
    <w:p w14:paraId="41F676D4" w14:textId="77777777" w:rsidR="00AB5D8C" w:rsidRPr="000267CD" w:rsidRDefault="00AB5D8C" w:rsidP="00AB5D8C">
      <w:pPr>
        <w:pStyle w:val="Cmsor2"/>
        <w:widowControl/>
        <w:numPr>
          <w:ilvl w:val="1"/>
          <w:numId w:val="0"/>
        </w:numPr>
        <w:tabs>
          <w:tab w:val="num" w:pos="792"/>
        </w:tabs>
        <w:spacing w:before="360" w:after="240"/>
        <w:ind w:left="788" w:hanging="431"/>
        <w:jc w:val="left"/>
        <w:rPr>
          <w:smallCaps/>
          <w:sz w:val="22"/>
          <w:szCs w:val="22"/>
        </w:rPr>
      </w:pPr>
      <w:bookmarkStart w:id="3" w:name="_Toc130170132"/>
      <w:bookmarkStart w:id="4" w:name="_Toc130171570"/>
      <w:bookmarkStart w:id="5" w:name="_Toc130172144"/>
      <w:bookmarkStart w:id="6" w:name="_Toc135795794"/>
      <w:bookmarkStart w:id="7" w:name="_Toc208962401"/>
      <w:bookmarkStart w:id="8" w:name="_Toc346714208"/>
      <w:proofErr w:type="gramStart"/>
      <w:r w:rsidRPr="000267CD">
        <w:rPr>
          <w:smallCaps/>
          <w:sz w:val="22"/>
          <w:szCs w:val="22"/>
        </w:rPr>
        <w:t>általános</w:t>
      </w:r>
      <w:proofErr w:type="gramEnd"/>
      <w:r w:rsidRPr="000267CD">
        <w:rPr>
          <w:smallCaps/>
          <w:sz w:val="22"/>
          <w:szCs w:val="22"/>
        </w:rPr>
        <w:t xml:space="preserve"> tudnivalók</w:t>
      </w:r>
      <w:bookmarkEnd w:id="3"/>
      <w:bookmarkEnd w:id="4"/>
      <w:bookmarkEnd w:id="5"/>
      <w:bookmarkEnd w:id="6"/>
      <w:bookmarkEnd w:id="7"/>
      <w:bookmarkEnd w:id="8"/>
    </w:p>
    <w:p w14:paraId="27396FAB" w14:textId="6D579BB6" w:rsidR="00AB5D8C" w:rsidRPr="000267CD" w:rsidRDefault="00AB5D8C" w:rsidP="00AB5D8C">
      <w:pPr>
        <w:jc w:val="both"/>
        <w:rPr>
          <w:sz w:val="22"/>
          <w:szCs w:val="22"/>
        </w:rPr>
      </w:pPr>
      <w:r w:rsidRPr="000267CD">
        <w:rPr>
          <w:sz w:val="22"/>
          <w:szCs w:val="22"/>
        </w:rPr>
        <w:t xml:space="preserve">A </w:t>
      </w:r>
      <w:r w:rsidR="003F4644" w:rsidRPr="000267CD">
        <w:rPr>
          <w:sz w:val="22"/>
          <w:szCs w:val="22"/>
        </w:rPr>
        <w:t>Miniszterelnökség</w:t>
      </w:r>
      <w:r w:rsidRPr="000267CD">
        <w:rPr>
          <w:sz w:val="22"/>
          <w:szCs w:val="22"/>
        </w:rPr>
        <w:t xml:space="preserve"> a </w:t>
      </w:r>
      <w:r w:rsidRPr="000267CD">
        <w:rPr>
          <w:b/>
          <w:i/>
          <w:sz w:val="22"/>
          <w:szCs w:val="22"/>
        </w:rPr>
        <w:t>„</w:t>
      </w:r>
      <w:r w:rsidR="007F4585">
        <w:rPr>
          <w:b/>
          <w:sz w:val="22"/>
          <w:szCs w:val="22"/>
          <w:lang w:eastAsia="en-US"/>
        </w:rPr>
        <w:t>Keretmegállapodás</w:t>
      </w:r>
      <w:r w:rsidR="00B4201A" w:rsidRPr="00B4201A">
        <w:rPr>
          <w:b/>
          <w:sz w:val="22"/>
          <w:szCs w:val="22"/>
          <w:lang w:eastAsia="en-US"/>
        </w:rPr>
        <w:t xml:space="preserve">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Pr="000267CD">
        <w:rPr>
          <w:b/>
          <w:i/>
          <w:sz w:val="22"/>
          <w:szCs w:val="22"/>
        </w:rPr>
        <w:t>”</w:t>
      </w:r>
      <w:r w:rsidRPr="000267CD">
        <w:rPr>
          <w:sz w:val="22"/>
          <w:szCs w:val="22"/>
        </w:rPr>
        <w:t xml:space="preserve"> tárgyú szolgáltatás teljesítésére közbeszerzési eljárást </w:t>
      </w:r>
      <w:r w:rsidR="00A273AC">
        <w:rPr>
          <w:sz w:val="22"/>
          <w:szCs w:val="22"/>
        </w:rPr>
        <w:t xml:space="preserve">indított. </w:t>
      </w:r>
    </w:p>
    <w:p w14:paraId="617DC5FD" w14:textId="77777777" w:rsidR="00AB5D8C" w:rsidRPr="000267CD" w:rsidRDefault="00AB5D8C" w:rsidP="00AB5D8C">
      <w:pPr>
        <w:jc w:val="both"/>
        <w:rPr>
          <w:sz w:val="22"/>
          <w:szCs w:val="22"/>
        </w:rPr>
      </w:pPr>
    </w:p>
    <w:p w14:paraId="31217711" w14:textId="2BF3C7BF" w:rsidR="00E815A5" w:rsidRPr="000267CD" w:rsidRDefault="00AB5D8C" w:rsidP="00AB5D8C">
      <w:pPr>
        <w:jc w:val="both"/>
        <w:rPr>
          <w:sz w:val="22"/>
          <w:szCs w:val="22"/>
        </w:rPr>
      </w:pPr>
      <w:r w:rsidRPr="000267CD">
        <w:rPr>
          <w:sz w:val="22"/>
          <w:szCs w:val="22"/>
        </w:rPr>
        <w:t>A dokumentá</w:t>
      </w:r>
      <w:r w:rsidR="008B56CD" w:rsidRPr="000267CD">
        <w:rPr>
          <w:sz w:val="22"/>
          <w:szCs w:val="22"/>
        </w:rPr>
        <w:t xml:space="preserve">ció nem mindenben ismétli meg az </w:t>
      </w:r>
      <w:r w:rsidR="009354C9" w:rsidRPr="000267CD">
        <w:rPr>
          <w:sz w:val="22"/>
          <w:szCs w:val="22"/>
        </w:rPr>
        <w:t>Ajánlati Felhívás</w:t>
      </w:r>
      <w:r w:rsidRPr="000267CD">
        <w:rPr>
          <w:sz w:val="22"/>
          <w:szCs w:val="22"/>
        </w:rPr>
        <w:t>ban foglaltakat, a dokume</w:t>
      </w:r>
      <w:r w:rsidR="0060465E" w:rsidRPr="000267CD">
        <w:rPr>
          <w:sz w:val="22"/>
          <w:szCs w:val="22"/>
        </w:rPr>
        <w:t>ntáció a</w:t>
      </w:r>
      <w:r w:rsidR="009360F6" w:rsidRPr="000267CD">
        <w:rPr>
          <w:sz w:val="22"/>
          <w:szCs w:val="22"/>
        </w:rPr>
        <w:t>z</w:t>
      </w:r>
      <w:r w:rsidR="0060465E" w:rsidRPr="000267CD">
        <w:rPr>
          <w:sz w:val="22"/>
          <w:szCs w:val="22"/>
        </w:rPr>
        <w:t xml:space="preserve"> </w:t>
      </w:r>
      <w:r w:rsidR="009354C9" w:rsidRPr="000267CD">
        <w:rPr>
          <w:sz w:val="22"/>
          <w:szCs w:val="22"/>
        </w:rPr>
        <w:t>Ajánlati Felhívás</w:t>
      </w:r>
      <w:r w:rsidR="0060465E" w:rsidRPr="000267CD">
        <w:rPr>
          <w:sz w:val="22"/>
          <w:szCs w:val="22"/>
        </w:rPr>
        <w:t xml:space="preserve">sal </w:t>
      </w:r>
      <w:r w:rsidRPr="000267CD">
        <w:rPr>
          <w:sz w:val="22"/>
          <w:szCs w:val="22"/>
        </w:rPr>
        <w:t xml:space="preserve">együtt kezelendő. </w:t>
      </w:r>
    </w:p>
    <w:p w14:paraId="6BE1A030" w14:textId="77777777" w:rsidR="00AB5D8C" w:rsidRPr="000267CD" w:rsidRDefault="00AB5D8C" w:rsidP="00AB5D8C">
      <w:pPr>
        <w:jc w:val="both"/>
        <w:rPr>
          <w:sz w:val="22"/>
          <w:szCs w:val="22"/>
        </w:rPr>
      </w:pPr>
    </w:p>
    <w:p w14:paraId="49CB498C" w14:textId="77777777" w:rsidR="00AB5D8C" w:rsidRPr="000267CD" w:rsidRDefault="0060465E" w:rsidP="00AB5D8C">
      <w:pPr>
        <w:jc w:val="both"/>
        <w:rPr>
          <w:sz w:val="22"/>
          <w:szCs w:val="22"/>
        </w:rPr>
      </w:pPr>
      <w:r w:rsidRPr="000267CD">
        <w:rPr>
          <w:sz w:val="22"/>
          <w:szCs w:val="22"/>
        </w:rPr>
        <w:t xml:space="preserve">Az ajánlattevőnek </w:t>
      </w:r>
      <w:r w:rsidR="008D6B4D" w:rsidRPr="000267CD">
        <w:rPr>
          <w:sz w:val="22"/>
          <w:szCs w:val="22"/>
        </w:rPr>
        <w:t xml:space="preserve">kell viselnie minden, az ajánlata </w:t>
      </w:r>
      <w:r w:rsidR="00AB5D8C" w:rsidRPr="000267CD">
        <w:rPr>
          <w:sz w:val="22"/>
          <w:szCs w:val="22"/>
        </w:rPr>
        <w:t xml:space="preserve">elkészítésével és benyújtásával kapcsolatban felmerülő költséget. Az </w:t>
      </w:r>
      <w:r w:rsidR="005F3024" w:rsidRPr="000267CD">
        <w:rPr>
          <w:sz w:val="22"/>
          <w:szCs w:val="22"/>
        </w:rPr>
        <w:t>a</w:t>
      </w:r>
      <w:r w:rsidR="00AB5D8C" w:rsidRPr="000267CD">
        <w:rPr>
          <w:sz w:val="22"/>
          <w:szCs w:val="22"/>
        </w:rPr>
        <w:t>jánlatkérő semmilyen esetben sem tehető felelőssé e költségek felmerüléséért, függetlenül az eljárás lefolyásától vagy kimenetelétől.</w:t>
      </w:r>
    </w:p>
    <w:p w14:paraId="16D1604C" w14:textId="77777777" w:rsidR="00AB5D8C" w:rsidRPr="000267CD" w:rsidRDefault="00AB5D8C" w:rsidP="00AB5D8C">
      <w:pPr>
        <w:jc w:val="both"/>
        <w:rPr>
          <w:sz w:val="22"/>
          <w:szCs w:val="22"/>
        </w:rPr>
      </w:pPr>
    </w:p>
    <w:p w14:paraId="7967EE51" w14:textId="77777777" w:rsidR="00AB5D8C" w:rsidRPr="000267CD" w:rsidRDefault="00B66FD5" w:rsidP="00AB5D8C">
      <w:pPr>
        <w:jc w:val="both"/>
        <w:rPr>
          <w:sz w:val="22"/>
          <w:szCs w:val="22"/>
        </w:rPr>
      </w:pPr>
      <w:r w:rsidRPr="000267CD">
        <w:rPr>
          <w:sz w:val="22"/>
          <w:szCs w:val="22"/>
        </w:rPr>
        <w:t xml:space="preserve">Az ajánlattevőnek </w:t>
      </w:r>
      <w:r w:rsidR="00AB5D8C" w:rsidRPr="000267CD">
        <w:rPr>
          <w:sz w:val="22"/>
          <w:szCs w:val="22"/>
        </w:rPr>
        <w:t>a dokumentációban közölt információkat, valamint további adatokat bizalmas anyagként kell kezelniük, amelyről harmadik félnek semmiféle részletet ki nem szolgáltathatnak.</w:t>
      </w:r>
    </w:p>
    <w:p w14:paraId="232E87CC" w14:textId="77777777" w:rsidR="00AB5D8C" w:rsidRPr="000267CD" w:rsidRDefault="00AB5D8C" w:rsidP="00AB5D8C">
      <w:pPr>
        <w:jc w:val="both"/>
        <w:rPr>
          <w:sz w:val="22"/>
          <w:szCs w:val="22"/>
        </w:rPr>
      </w:pPr>
    </w:p>
    <w:p w14:paraId="4B1C6604" w14:textId="5B80D57F" w:rsidR="00AB5D8C" w:rsidRPr="000267CD" w:rsidRDefault="00AB5D8C" w:rsidP="00AB5D8C">
      <w:pPr>
        <w:jc w:val="both"/>
        <w:rPr>
          <w:sz w:val="22"/>
          <w:szCs w:val="22"/>
        </w:rPr>
      </w:pPr>
      <w:r w:rsidRPr="000267CD">
        <w:rPr>
          <w:sz w:val="22"/>
          <w:szCs w:val="22"/>
        </w:rPr>
        <w:t xml:space="preserve">Sem a dokumentációt, sem annak részeit, vagy másolatait nem lehet másra felhasználni, mint </w:t>
      </w:r>
      <w:r w:rsidR="008D6B4D" w:rsidRPr="000267CD">
        <w:rPr>
          <w:sz w:val="22"/>
          <w:szCs w:val="22"/>
        </w:rPr>
        <w:t>ajánlat</w:t>
      </w:r>
      <w:r w:rsidRPr="000267CD">
        <w:rPr>
          <w:sz w:val="22"/>
          <w:szCs w:val="22"/>
        </w:rPr>
        <w:t xml:space="preserve"> elkészítésére, és az elvégzendő feladat </w:t>
      </w:r>
      <w:r w:rsidR="00A273AC">
        <w:rPr>
          <w:sz w:val="22"/>
          <w:szCs w:val="22"/>
        </w:rPr>
        <w:t xml:space="preserve">teljesítésére. </w:t>
      </w:r>
    </w:p>
    <w:p w14:paraId="1B82772E" w14:textId="77777777" w:rsidR="00AB5D8C" w:rsidRPr="000267CD" w:rsidRDefault="00AB5D8C" w:rsidP="00AB5D8C">
      <w:pPr>
        <w:jc w:val="both"/>
        <w:rPr>
          <w:sz w:val="22"/>
          <w:szCs w:val="22"/>
        </w:rPr>
      </w:pPr>
    </w:p>
    <w:p w14:paraId="7722DD60" w14:textId="6F7BD653" w:rsidR="00AB5D8C" w:rsidRDefault="00AB5D8C" w:rsidP="00015CE2">
      <w:pPr>
        <w:jc w:val="both"/>
        <w:rPr>
          <w:sz w:val="22"/>
          <w:szCs w:val="22"/>
        </w:rPr>
      </w:pPr>
      <w:r w:rsidRPr="000267CD">
        <w:rPr>
          <w:sz w:val="22"/>
          <w:szCs w:val="22"/>
        </w:rPr>
        <w:t xml:space="preserve">Az ajánlatkérő feltételezi, hogy </w:t>
      </w:r>
      <w:r w:rsidR="00B66FD5" w:rsidRPr="000267CD">
        <w:rPr>
          <w:sz w:val="22"/>
          <w:szCs w:val="22"/>
        </w:rPr>
        <w:t xml:space="preserve">ajánlattevő </w:t>
      </w:r>
      <w:r w:rsidR="007A6D03" w:rsidRPr="000267CD">
        <w:rPr>
          <w:sz w:val="22"/>
          <w:szCs w:val="22"/>
        </w:rPr>
        <w:t xml:space="preserve">teljes körűen </w:t>
      </w:r>
      <w:r w:rsidRPr="000267CD">
        <w:rPr>
          <w:sz w:val="22"/>
          <w:szCs w:val="22"/>
        </w:rPr>
        <w:t>ismeri a jelen közbeszerzé</w:t>
      </w:r>
      <w:r w:rsidR="003A3235" w:rsidRPr="000267CD">
        <w:rPr>
          <w:sz w:val="22"/>
          <w:szCs w:val="22"/>
        </w:rPr>
        <w:t>si eljárásra, illetve a nyertes ajánlattevővel</w:t>
      </w:r>
      <w:r w:rsidRPr="000267CD">
        <w:rPr>
          <w:sz w:val="22"/>
          <w:szCs w:val="22"/>
        </w:rPr>
        <w:t xml:space="preserve"> kötendő szerződésre vonatkozó hatályos közösségi és</w:t>
      </w:r>
      <w:r w:rsidR="00552552" w:rsidRPr="000267CD">
        <w:rPr>
          <w:sz w:val="22"/>
          <w:szCs w:val="22"/>
        </w:rPr>
        <w:t xml:space="preserve"> hazai jogi előírásokat különösen </w:t>
      </w:r>
      <w:r w:rsidRPr="000267CD">
        <w:rPr>
          <w:sz w:val="22"/>
          <w:szCs w:val="22"/>
        </w:rPr>
        <w:t xml:space="preserve">a közbeszerzésekről szóló </w:t>
      </w:r>
      <w:r w:rsidR="003F4670">
        <w:rPr>
          <w:sz w:val="22"/>
          <w:szCs w:val="22"/>
        </w:rPr>
        <w:t>2015</w:t>
      </w:r>
      <w:r w:rsidRPr="000267CD">
        <w:rPr>
          <w:sz w:val="22"/>
          <w:szCs w:val="22"/>
        </w:rPr>
        <w:t xml:space="preserve">. évi </w:t>
      </w:r>
      <w:r w:rsidR="003F4670">
        <w:rPr>
          <w:sz w:val="22"/>
          <w:szCs w:val="22"/>
        </w:rPr>
        <w:t>CXLIII.</w:t>
      </w:r>
      <w:r w:rsidRPr="000267CD">
        <w:rPr>
          <w:sz w:val="22"/>
          <w:szCs w:val="22"/>
        </w:rPr>
        <w:t xml:space="preserve"> </w:t>
      </w:r>
      <w:r w:rsidR="00B66FD5" w:rsidRPr="000267CD">
        <w:rPr>
          <w:sz w:val="22"/>
          <w:szCs w:val="22"/>
        </w:rPr>
        <w:t>törvényt (továbbiakban</w:t>
      </w:r>
      <w:r w:rsidR="007507CC" w:rsidRPr="000267CD">
        <w:rPr>
          <w:sz w:val="22"/>
          <w:szCs w:val="22"/>
        </w:rPr>
        <w:t>:</w:t>
      </w:r>
      <w:r w:rsidR="00B66FD5" w:rsidRPr="000267CD">
        <w:rPr>
          <w:sz w:val="22"/>
          <w:szCs w:val="22"/>
        </w:rPr>
        <w:t xml:space="preserve"> Kbt.). Az ajánlattevő ajánlata</w:t>
      </w:r>
      <w:r w:rsidRPr="000267CD">
        <w:rPr>
          <w:sz w:val="22"/>
          <w:szCs w:val="22"/>
        </w:rPr>
        <w:t xml:space="preserve"> benyújtásával elismeri, hogy tisztában van a hatályos, v</w:t>
      </w:r>
      <w:r w:rsidR="008D6B4D" w:rsidRPr="000267CD">
        <w:rPr>
          <w:sz w:val="22"/>
          <w:szCs w:val="22"/>
        </w:rPr>
        <w:t xml:space="preserve">alamint az ajánlat </w:t>
      </w:r>
      <w:r w:rsidRPr="000267CD">
        <w:rPr>
          <w:sz w:val="22"/>
          <w:szCs w:val="22"/>
        </w:rPr>
        <w:t xml:space="preserve">megtételekor ismert, a teljesítésre kihatóan hatályossá váló jogszabályokkal, és </w:t>
      </w:r>
      <w:r w:rsidR="00B66FD5" w:rsidRPr="000267CD">
        <w:rPr>
          <w:sz w:val="22"/>
          <w:szCs w:val="22"/>
        </w:rPr>
        <w:t>ajánlatát</w:t>
      </w:r>
      <w:r w:rsidRPr="000267CD">
        <w:rPr>
          <w:sz w:val="22"/>
          <w:szCs w:val="22"/>
        </w:rPr>
        <w:t xml:space="preserve"> ezek figyelembevételével állítja össze.</w:t>
      </w:r>
      <w:bookmarkStart w:id="9" w:name="_Toc299160838"/>
      <w:bookmarkStart w:id="10" w:name="_Toc300379415"/>
      <w:bookmarkStart w:id="11" w:name="_Toc300385254"/>
      <w:bookmarkStart w:id="12" w:name="_Toc329588137"/>
      <w:bookmarkStart w:id="13" w:name="_Toc330183462"/>
      <w:bookmarkStart w:id="14" w:name="_Toc347822058"/>
      <w:bookmarkStart w:id="15" w:name="_Toc396033302"/>
      <w:bookmarkStart w:id="16" w:name="_Toc518447273"/>
    </w:p>
    <w:p w14:paraId="15FEEA98" w14:textId="77777777" w:rsidR="00015CE2" w:rsidRPr="000267CD" w:rsidRDefault="00015CE2">
      <w:pPr>
        <w:jc w:val="both"/>
        <w:rPr>
          <w:sz w:val="22"/>
          <w:szCs w:val="22"/>
        </w:rPr>
      </w:pPr>
    </w:p>
    <w:p w14:paraId="6FF936DA" w14:textId="5F723122" w:rsidR="005B20DE" w:rsidRDefault="005B20DE" w:rsidP="00F375EF">
      <w:pPr>
        <w:jc w:val="both"/>
        <w:rPr>
          <w:sz w:val="22"/>
          <w:szCs w:val="22"/>
        </w:rPr>
      </w:pPr>
      <w:r w:rsidRPr="000267CD">
        <w:rPr>
          <w:sz w:val="22"/>
          <w:szCs w:val="22"/>
        </w:rPr>
        <w:t>Az ajánlat elkészítésének alapja a jelen dokumentáció, mely tartalmazza az ajánlat elkészítésével kapcsolatban az ajánlattevők részére szükséges információkról szóló tájékoztatást, az ajánlat részeként benyújtandó igazolások, nyilatkozatok jegyzékét, az ajánlott igazolás- és nyilatkozatmintákat, valamint a szerződéstervezetet. Az ajánlatnak az összes elvégzendő feladatot tartalmaznia kell, úgy, ahogy azt az ajánlatkérő jelen dokumentációban előírja.</w:t>
      </w:r>
    </w:p>
    <w:p w14:paraId="793D7CFE" w14:textId="77777777" w:rsidR="00015CE2" w:rsidRPr="000267CD" w:rsidRDefault="00015CE2" w:rsidP="00F375EF">
      <w:pPr>
        <w:jc w:val="both"/>
        <w:rPr>
          <w:sz w:val="22"/>
          <w:szCs w:val="22"/>
        </w:rPr>
      </w:pPr>
    </w:p>
    <w:p w14:paraId="46BA46DA" w14:textId="77777777" w:rsidR="005B20DE" w:rsidRPr="000267CD" w:rsidRDefault="005B20DE" w:rsidP="00F375EF">
      <w:pPr>
        <w:jc w:val="both"/>
        <w:rPr>
          <w:sz w:val="22"/>
          <w:szCs w:val="22"/>
        </w:rPr>
      </w:pPr>
      <w:r w:rsidRPr="000267CD">
        <w:rPr>
          <w:sz w:val="22"/>
          <w:szCs w:val="22"/>
        </w:rPr>
        <w:t>Az ajánlattevőnek az ajánlati felhívásban, illetve a dokumentációban meghatározott tartalmi és formai követelményeknek megfelelően kell ajánlatát elkészítenie.</w:t>
      </w:r>
    </w:p>
    <w:p w14:paraId="733CE432" w14:textId="77777777" w:rsidR="005B20DE" w:rsidRDefault="005B20DE" w:rsidP="00F375EF">
      <w:pPr>
        <w:jc w:val="both"/>
        <w:rPr>
          <w:sz w:val="22"/>
          <w:szCs w:val="22"/>
        </w:rPr>
      </w:pPr>
      <w:r w:rsidRPr="000267CD">
        <w:rPr>
          <w:sz w:val="22"/>
          <w:szCs w:val="22"/>
        </w:rPr>
        <w:t>Ajánlata benyújtásával az ajánlattevő teljes egészében és megkötések nélkül elfogadja a jelen dokumentációban meghatározott összes feltételt az ajánlattételi időszakban esetlegesen kiadott kiegészítéssel együtt, függetlenül az ajánlattevő saját feltételeitől, amelyektől ezennel eláll.</w:t>
      </w:r>
    </w:p>
    <w:p w14:paraId="46F103C0" w14:textId="77777777" w:rsidR="00015CE2" w:rsidRPr="000267CD" w:rsidRDefault="00015CE2" w:rsidP="00F375EF">
      <w:pPr>
        <w:jc w:val="both"/>
        <w:rPr>
          <w:sz w:val="22"/>
          <w:szCs w:val="22"/>
        </w:rPr>
      </w:pPr>
    </w:p>
    <w:p w14:paraId="020B4B8D" w14:textId="77777777" w:rsidR="005B20DE" w:rsidRPr="000267CD" w:rsidRDefault="005B20DE" w:rsidP="00F375EF">
      <w:pPr>
        <w:jc w:val="both"/>
        <w:rPr>
          <w:sz w:val="22"/>
          <w:szCs w:val="22"/>
        </w:rPr>
      </w:pPr>
      <w:r w:rsidRPr="000267CD">
        <w:rPr>
          <w:sz w:val="22"/>
          <w:szCs w:val="22"/>
        </w:rPr>
        <w:t>Az ajánlattevő kötelessége, hogy teljes körű ismereteket szerezzen a maga számára a közbeszerzési eljárás minden vonatkozásában az ajánlat benyújtása előtt. Ajánlatkérő feltételezi, hogy az ajánlattevő minden olyan információt beszerzett, amely az ajánlat elkészítéséhez és a szerződéskötéshez szükséges.</w:t>
      </w:r>
    </w:p>
    <w:p w14:paraId="065E1D98" w14:textId="77777777" w:rsidR="005B20DE" w:rsidRPr="000267CD" w:rsidRDefault="005B20DE" w:rsidP="00F375EF">
      <w:pPr>
        <w:jc w:val="both"/>
        <w:rPr>
          <w:sz w:val="22"/>
          <w:szCs w:val="22"/>
        </w:rPr>
      </w:pPr>
      <w:r w:rsidRPr="000267CD">
        <w:rPr>
          <w:sz w:val="22"/>
          <w:szCs w:val="22"/>
        </w:rPr>
        <w:t>Ajánlatkérő valamennyi ajánlattevőtől elvárja, hogy az összes tájékoztatást, követelményt, meghatározást, specifikációt, amelyet a dokumentáció tartalmaz, átvizsgáljon. Bármely, az ajánlat által tartalmazott hiba, hiányosság az ajánlattevő kockázatára történik, és az ajánlat érvénytelenségét eredményez</w:t>
      </w:r>
      <w:r w:rsidR="002F0FAD" w:rsidRPr="000267CD">
        <w:rPr>
          <w:sz w:val="22"/>
          <w:szCs w:val="22"/>
        </w:rPr>
        <w:t>het</w:t>
      </w:r>
      <w:r w:rsidRPr="000267CD">
        <w:rPr>
          <w:sz w:val="22"/>
          <w:szCs w:val="22"/>
        </w:rPr>
        <w:t>i.</w:t>
      </w:r>
    </w:p>
    <w:p w14:paraId="5818DBFA" w14:textId="77777777" w:rsidR="00EE24C9" w:rsidRDefault="00EE24C9" w:rsidP="00EE24C9">
      <w:pPr>
        <w:jc w:val="both"/>
        <w:rPr>
          <w:sz w:val="22"/>
          <w:szCs w:val="22"/>
        </w:rPr>
      </w:pPr>
    </w:p>
    <w:p w14:paraId="0E4BE1DD" w14:textId="53A79075" w:rsidR="00E01F50" w:rsidRPr="00E01F50" w:rsidRDefault="00E01F50" w:rsidP="00E01F50">
      <w:pPr>
        <w:shd w:val="clear" w:color="auto" w:fill="FFFFFF"/>
        <w:spacing w:line="270" w:lineRule="atLeast"/>
        <w:jc w:val="both"/>
        <w:rPr>
          <w:color w:val="000000"/>
          <w:sz w:val="22"/>
          <w:szCs w:val="22"/>
        </w:rPr>
      </w:pPr>
      <w:r w:rsidRPr="00E01F50">
        <w:rPr>
          <w:color w:val="000000"/>
          <w:sz w:val="22"/>
          <w:szCs w:val="22"/>
        </w:rPr>
        <w:t>Az eljárásba bevont felelős akkreditált közbeszerzési szaktanácsadó neve: dr. Nagy Anita, lajstromszáma: 00903; levelezési címe: 1077 Budapest, Wesselényi utca 20-22.; email címe: anita.nagy@me.gov.hu</w:t>
      </w:r>
    </w:p>
    <w:p w14:paraId="66A8EBF9" w14:textId="77777777" w:rsidR="00E01F50" w:rsidRPr="000267CD" w:rsidRDefault="00E01F50" w:rsidP="00EE24C9">
      <w:pPr>
        <w:jc w:val="both"/>
        <w:rPr>
          <w:sz w:val="22"/>
          <w:szCs w:val="22"/>
        </w:rPr>
      </w:pPr>
    </w:p>
    <w:p w14:paraId="4CBBED25" w14:textId="41D854BC" w:rsidR="00E162A6" w:rsidRPr="000267CD" w:rsidRDefault="00E162A6" w:rsidP="00EE24C9">
      <w:pPr>
        <w:pStyle w:val="Cmsor2"/>
        <w:widowControl/>
        <w:numPr>
          <w:ilvl w:val="1"/>
          <w:numId w:val="0"/>
        </w:numPr>
        <w:tabs>
          <w:tab w:val="num" w:pos="792"/>
        </w:tabs>
        <w:ind w:left="792" w:hanging="432"/>
        <w:jc w:val="left"/>
        <w:rPr>
          <w:smallCaps/>
          <w:sz w:val="22"/>
          <w:szCs w:val="22"/>
        </w:rPr>
      </w:pPr>
      <w:bookmarkStart w:id="17" w:name="_Toc66244036"/>
      <w:bookmarkStart w:id="18" w:name="_Toc66248189"/>
      <w:bookmarkStart w:id="19" w:name="_Toc66507076"/>
      <w:bookmarkStart w:id="20" w:name="_Toc66517215"/>
      <w:bookmarkStart w:id="21" w:name="_Toc66608577"/>
      <w:bookmarkStart w:id="22" w:name="_Toc130170134"/>
      <w:bookmarkStart w:id="23" w:name="_Toc130171572"/>
      <w:bookmarkStart w:id="24" w:name="_Toc130172145"/>
      <w:bookmarkStart w:id="25" w:name="_Toc135795795"/>
      <w:bookmarkStart w:id="26" w:name="_Toc208962402"/>
      <w:bookmarkStart w:id="27" w:name="_Toc210636812"/>
      <w:bookmarkStart w:id="28" w:name="_Toc346714209"/>
      <w:proofErr w:type="gramStart"/>
      <w:r w:rsidRPr="000267CD">
        <w:rPr>
          <w:smallCaps/>
          <w:sz w:val="22"/>
          <w:szCs w:val="22"/>
        </w:rPr>
        <w:t>a</w:t>
      </w:r>
      <w:proofErr w:type="gramEnd"/>
      <w:r w:rsidRPr="000267CD">
        <w:rPr>
          <w:smallCaps/>
          <w:sz w:val="22"/>
          <w:szCs w:val="22"/>
        </w:rPr>
        <w:t xml:space="preserve"> szolgáltatás </w:t>
      </w:r>
      <w:bookmarkEnd w:id="17"/>
      <w:bookmarkEnd w:id="18"/>
      <w:bookmarkEnd w:id="19"/>
      <w:bookmarkEnd w:id="20"/>
      <w:bookmarkEnd w:id="21"/>
      <w:bookmarkEnd w:id="22"/>
      <w:bookmarkEnd w:id="23"/>
      <w:bookmarkEnd w:id="24"/>
      <w:bookmarkEnd w:id="25"/>
      <w:bookmarkEnd w:id="26"/>
      <w:r w:rsidRPr="000267CD">
        <w:rPr>
          <w:smallCaps/>
          <w:sz w:val="22"/>
          <w:szCs w:val="22"/>
        </w:rPr>
        <w:t>rövi</w:t>
      </w:r>
      <w:r w:rsidRPr="000267CD">
        <w:rPr>
          <w:bCs/>
          <w:iCs/>
          <w:smallCaps/>
          <w:sz w:val="22"/>
          <w:szCs w:val="22"/>
        </w:rPr>
        <w:t>d</w:t>
      </w:r>
      <w:r w:rsidRPr="000267CD">
        <w:rPr>
          <w:smallCaps/>
          <w:sz w:val="22"/>
          <w:szCs w:val="22"/>
        </w:rPr>
        <w:t xml:space="preserve"> </w:t>
      </w:r>
      <w:bookmarkEnd w:id="27"/>
      <w:bookmarkEnd w:id="28"/>
      <w:r w:rsidR="00015CE2">
        <w:rPr>
          <w:smallCaps/>
          <w:sz w:val="22"/>
          <w:szCs w:val="22"/>
        </w:rPr>
        <w:t>ismertetése</w:t>
      </w:r>
    </w:p>
    <w:p w14:paraId="608590C9" w14:textId="77777777" w:rsidR="00EE24C9" w:rsidRPr="000267CD" w:rsidRDefault="00EE24C9" w:rsidP="00EE24C9">
      <w:pPr>
        <w:rPr>
          <w:sz w:val="22"/>
          <w:szCs w:val="22"/>
        </w:rPr>
      </w:pPr>
    </w:p>
    <w:p w14:paraId="7F1061E2" w14:textId="23378258" w:rsidR="00E162A6" w:rsidRPr="000267CD" w:rsidRDefault="00E162A6" w:rsidP="00E162A6">
      <w:pPr>
        <w:jc w:val="both"/>
        <w:rPr>
          <w:sz w:val="22"/>
          <w:szCs w:val="22"/>
        </w:rPr>
      </w:pPr>
      <w:r w:rsidRPr="000267CD">
        <w:rPr>
          <w:sz w:val="22"/>
          <w:szCs w:val="22"/>
        </w:rPr>
        <w:t>Jelen közbeszerzési eljárás alapján megkötendő szerződés</w:t>
      </w:r>
      <w:r w:rsidR="001E40F9">
        <w:rPr>
          <w:sz w:val="22"/>
          <w:szCs w:val="22"/>
        </w:rPr>
        <w:t>ek</w:t>
      </w:r>
      <w:r w:rsidRPr="000267CD">
        <w:rPr>
          <w:sz w:val="22"/>
          <w:szCs w:val="22"/>
        </w:rPr>
        <w:t>ben (a továbbiakban: Szerződés) a Megbízott (a továbbiakban: nyertes ajánlat</w:t>
      </w:r>
      <w:r w:rsidR="00AA1F3C" w:rsidRPr="000267CD">
        <w:rPr>
          <w:sz w:val="22"/>
          <w:szCs w:val="22"/>
        </w:rPr>
        <w:t>t</w:t>
      </w:r>
      <w:r w:rsidRPr="000267CD">
        <w:rPr>
          <w:sz w:val="22"/>
          <w:szCs w:val="22"/>
        </w:rPr>
        <w:t>evő</w:t>
      </w:r>
      <w:r w:rsidR="00AA1F3C" w:rsidRPr="000267CD">
        <w:rPr>
          <w:sz w:val="22"/>
          <w:szCs w:val="22"/>
        </w:rPr>
        <w:t>ként szerződő fél</w:t>
      </w:r>
      <w:r w:rsidRPr="000267CD">
        <w:rPr>
          <w:sz w:val="22"/>
          <w:szCs w:val="22"/>
        </w:rPr>
        <w:t>) feladatai</w:t>
      </w:r>
      <w:r w:rsidR="001E40F9">
        <w:rPr>
          <w:sz w:val="22"/>
          <w:szCs w:val="22"/>
        </w:rPr>
        <w:t xml:space="preserve"> </w:t>
      </w:r>
      <w:r w:rsidRPr="000267CD">
        <w:rPr>
          <w:sz w:val="22"/>
          <w:szCs w:val="22"/>
        </w:rPr>
        <w:t xml:space="preserve">az alábbi tevékenységekre </w:t>
      </w:r>
      <w:r w:rsidR="00015CE2">
        <w:rPr>
          <w:sz w:val="22"/>
          <w:szCs w:val="22"/>
        </w:rPr>
        <w:t>irányulnak:</w:t>
      </w:r>
      <w:r w:rsidRPr="000267CD">
        <w:rPr>
          <w:sz w:val="22"/>
          <w:szCs w:val="22"/>
        </w:rPr>
        <w:t xml:space="preserve"> </w:t>
      </w:r>
    </w:p>
    <w:p w14:paraId="32880666" w14:textId="77777777" w:rsidR="00E162A6" w:rsidRDefault="00E162A6" w:rsidP="00E162A6">
      <w:pPr>
        <w:jc w:val="both"/>
        <w:rPr>
          <w:sz w:val="22"/>
          <w:szCs w:val="22"/>
        </w:rPr>
      </w:pPr>
    </w:p>
    <w:p w14:paraId="69920D3E" w14:textId="54FD82D0" w:rsidR="00193277" w:rsidRDefault="007F4585" w:rsidP="00193277">
      <w:pPr>
        <w:jc w:val="both"/>
        <w:rPr>
          <w:sz w:val="22"/>
          <w:szCs w:val="22"/>
        </w:rPr>
      </w:pPr>
      <w:r>
        <w:rPr>
          <w:sz w:val="22"/>
          <w:szCs w:val="22"/>
        </w:rPr>
        <w:t>Keretmegállapodás</w:t>
      </w:r>
      <w:r w:rsidR="00193277" w:rsidRPr="00193277">
        <w:rPr>
          <w:sz w:val="22"/>
          <w:szCs w:val="22"/>
        </w:rPr>
        <w:t xml:space="preserve">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p>
    <w:p w14:paraId="67D9D6E6" w14:textId="77777777" w:rsidR="00B6793A" w:rsidRPr="00B863DA" w:rsidRDefault="00B6793A" w:rsidP="00193277">
      <w:pPr>
        <w:jc w:val="both"/>
        <w:rPr>
          <w:sz w:val="22"/>
          <w:szCs w:val="22"/>
        </w:rPr>
      </w:pPr>
    </w:p>
    <w:p w14:paraId="357E3773" w14:textId="77777777" w:rsidR="00B863DA" w:rsidRPr="00B863DA" w:rsidRDefault="00B863DA" w:rsidP="003B58BE">
      <w:pPr>
        <w:shd w:val="clear" w:color="auto" w:fill="FFFFFF"/>
        <w:spacing w:line="270" w:lineRule="atLeast"/>
        <w:jc w:val="both"/>
        <w:rPr>
          <w:color w:val="000000"/>
          <w:sz w:val="22"/>
          <w:szCs w:val="22"/>
        </w:rPr>
      </w:pPr>
      <w:r w:rsidRPr="00B863DA">
        <w:rPr>
          <w:color w:val="000000"/>
          <w:sz w:val="22"/>
          <w:szCs w:val="22"/>
        </w:rPr>
        <w:t>1. Előreláthatólag legalább évente kb. 2 000 – 2 500 db eljáráshoz kapcsolódó legalább évente kb. 10 000–13 000 db ellenőrzési dokumentum (minőségellenőrzési jelentés, minőségellenőrzési tanúsítvány, eredmény állásfoglalás, ezekhez kapcsolódóan hiánypótlási felhívások, állásfoglalás készítése, szerződésmódosítással kapcsolatos állásfoglalás készítés) tartalmára vonatkozó jogi, közbeszerzési szaktudást igénylő kérdésekben történő tanácsadás a Megbízó utasításai (egyedi megrendelése) alapján, ennek keretében közbeszerzési-jogi vélemény elkészítése.</w:t>
      </w:r>
    </w:p>
    <w:p w14:paraId="4622042E" w14:textId="77777777" w:rsidR="00B863DA" w:rsidRPr="00B863DA" w:rsidRDefault="00B863DA" w:rsidP="003B58BE">
      <w:pPr>
        <w:shd w:val="clear" w:color="auto" w:fill="FFFFFF"/>
        <w:spacing w:line="270" w:lineRule="atLeast"/>
        <w:jc w:val="both"/>
        <w:rPr>
          <w:color w:val="000000"/>
          <w:sz w:val="22"/>
          <w:szCs w:val="22"/>
        </w:rPr>
      </w:pPr>
      <w:r w:rsidRPr="00B863DA">
        <w:rPr>
          <w:color w:val="000000"/>
          <w:sz w:val="22"/>
          <w:szCs w:val="22"/>
        </w:rPr>
        <w:t>2. Általános (koncepcionális) jelleggel a Megbízó tevékenységi körében felmerülő közbeszerzési szakkérdések közbeszerzési, jogi szempontú vizsgálata tanácsadás keretében a Megbízó utasításai (egyedi megrendelése) alapján.</w:t>
      </w:r>
    </w:p>
    <w:p w14:paraId="2207248A" w14:textId="77777777" w:rsidR="00B863DA" w:rsidRPr="00B863DA" w:rsidRDefault="00B863DA" w:rsidP="003B58BE">
      <w:pPr>
        <w:shd w:val="clear" w:color="auto" w:fill="FFFFFF"/>
        <w:spacing w:line="270" w:lineRule="atLeast"/>
        <w:jc w:val="both"/>
        <w:rPr>
          <w:color w:val="000000"/>
          <w:sz w:val="22"/>
          <w:szCs w:val="22"/>
        </w:rPr>
      </w:pPr>
      <w:r w:rsidRPr="00B863DA">
        <w:rPr>
          <w:color w:val="000000"/>
          <w:sz w:val="22"/>
          <w:szCs w:val="22"/>
        </w:rPr>
        <w:t>3. A Megbízó által a Megbízó tevékenységi körében kiadott állásfoglalások támogatása, jogi/közbeszerzési szempontú kérdések vizsgálata és elemzése tanácsadás keretében a Megbízó utasításai (egyedi megrendelése) alapján.</w:t>
      </w:r>
    </w:p>
    <w:p w14:paraId="07119515" w14:textId="77777777" w:rsidR="00B863DA" w:rsidRPr="00B863DA" w:rsidRDefault="00B863DA" w:rsidP="003B58BE">
      <w:pPr>
        <w:shd w:val="clear" w:color="auto" w:fill="FFFFFF"/>
        <w:spacing w:line="270" w:lineRule="atLeast"/>
        <w:jc w:val="both"/>
        <w:rPr>
          <w:color w:val="000000"/>
          <w:sz w:val="22"/>
          <w:szCs w:val="22"/>
        </w:rPr>
      </w:pPr>
      <w:r w:rsidRPr="00B863DA">
        <w:rPr>
          <w:color w:val="000000"/>
          <w:sz w:val="22"/>
          <w:szCs w:val="22"/>
        </w:rPr>
        <w:t>4. A Megbízó által készítendő képzési anyagok, iratok tartalmának összeállítása során nyújtandó jogi/közbeszerzési szempontú szakmai tanácsadás a Megbízó utasításai (egyedi megrendelése) alapján, ennek keretében kézikönyv, útmutató, közlemény, tanulmány, képzési anyagok készítése, képzés tartása, közbeszerzési és/vagy támogatási jogalkotási tanácsadás.</w:t>
      </w:r>
    </w:p>
    <w:p w14:paraId="40158E29" w14:textId="426E6C1A" w:rsidR="00193277" w:rsidRPr="00460A19" w:rsidRDefault="00B863DA" w:rsidP="000267CD">
      <w:pPr>
        <w:autoSpaceDE w:val="0"/>
        <w:autoSpaceDN w:val="0"/>
        <w:adjustRightInd w:val="0"/>
        <w:jc w:val="both"/>
        <w:rPr>
          <w:sz w:val="22"/>
          <w:szCs w:val="22"/>
        </w:rPr>
      </w:pPr>
      <w:r w:rsidRPr="00B863DA">
        <w:rPr>
          <w:color w:val="000000"/>
          <w:sz w:val="22"/>
          <w:szCs w:val="22"/>
        </w:rPr>
        <w:t xml:space="preserve">5. </w:t>
      </w:r>
      <w:proofErr w:type="gramStart"/>
      <w:r w:rsidRPr="00B863DA">
        <w:rPr>
          <w:color w:val="000000"/>
          <w:sz w:val="22"/>
          <w:szCs w:val="22"/>
        </w:rPr>
        <w:t>A Megbízó utasításai (egyedi megrendelés) alapján, a Miniszterelnökség, illetőleg a mindenkor hatályos jogszabályok szerinti, az államháztartás alrendszereiből származó pénzeszközök felhasználásával történő közbeszerzési eljárások, nem közbeszerzés keretében kötött szerződések felügyeletét ellátó szerv tevékenységi körébe tartozó egyéb feladat ellátásában történő közreműködés; a mindenkor hatályos jogszabályok szerinti, a felügyeletet ellátó szerv részére, a vonatkozó jogszabályokban meghatározott ellenőrzési feladatok kapcsán, továbbá a Miniszterelnökség egyéb szervezeti egységének, illetőleg</w:t>
      </w:r>
      <w:proofErr w:type="gramEnd"/>
      <w:r w:rsidRPr="00B863DA">
        <w:rPr>
          <w:color w:val="000000"/>
          <w:sz w:val="22"/>
          <w:szCs w:val="22"/>
        </w:rPr>
        <w:t xml:space="preserve"> </w:t>
      </w:r>
      <w:proofErr w:type="gramStart"/>
      <w:r w:rsidRPr="00B863DA">
        <w:rPr>
          <w:color w:val="000000"/>
          <w:sz w:val="22"/>
          <w:szCs w:val="22"/>
        </w:rPr>
        <w:t>a</w:t>
      </w:r>
      <w:proofErr w:type="gramEnd"/>
      <w:r w:rsidRPr="00B863DA">
        <w:rPr>
          <w:color w:val="000000"/>
          <w:sz w:val="22"/>
          <w:szCs w:val="22"/>
        </w:rPr>
        <w:t xml:space="preserve"> mindenkor hatályos jogszabályok szerinti, az államháztartás alrendszereiből származó pénzeszközök felhasználásával történő beszerzések felügyeletét ellátó szerv felkérésére jogi, közbeszerzési szakértői tanácsadás és – adott esetben helyszíni – rendelkezésre állás.</w:t>
      </w:r>
    </w:p>
    <w:p w14:paraId="7BDECE77" w14:textId="77777777" w:rsidR="00C808B5" w:rsidRDefault="00C808B5" w:rsidP="00460A19">
      <w:pPr>
        <w:autoSpaceDE w:val="0"/>
        <w:autoSpaceDN w:val="0"/>
        <w:adjustRightInd w:val="0"/>
        <w:jc w:val="both"/>
        <w:rPr>
          <w:sz w:val="22"/>
          <w:szCs w:val="22"/>
        </w:rPr>
      </w:pPr>
    </w:p>
    <w:p w14:paraId="22E2B3DD" w14:textId="17769B52" w:rsidR="00E90D4F" w:rsidRDefault="00E90D4F" w:rsidP="00460A19">
      <w:pPr>
        <w:autoSpaceDE w:val="0"/>
        <w:autoSpaceDN w:val="0"/>
        <w:adjustRightInd w:val="0"/>
        <w:jc w:val="both"/>
        <w:rPr>
          <w:sz w:val="22"/>
          <w:szCs w:val="22"/>
        </w:rPr>
      </w:pPr>
      <w:r>
        <w:rPr>
          <w:sz w:val="22"/>
          <w:szCs w:val="22"/>
        </w:rPr>
        <w:t>A minőségbiztosítási tevékenységet, továbbá a szakmai vezetést ajánlattevő, közös ajánlat esetén közös ajánlattevők egyike végzi alvállalkozó bevonása nélkül az ajánlati felhívás III.1.3) pontjában foglaltaknak m</w:t>
      </w:r>
      <w:r w:rsidR="00F226B5">
        <w:rPr>
          <w:sz w:val="22"/>
          <w:szCs w:val="22"/>
        </w:rPr>
        <w:t xml:space="preserve">egfelelően. </w:t>
      </w:r>
    </w:p>
    <w:p w14:paraId="6E1AF3A8" w14:textId="77777777" w:rsidR="00E90D4F" w:rsidRDefault="00E90D4F" w:rsidP="00460A19">
      <w:pPr>
        <w:autoSpaceDE w:val="0"/>
        <w:autoSpaceDN w:val="0"/>
        <w:adjustRightInd w:val="0"/>
        <w:jc w:val="both"/>
        <w:rPr>
          <w:sz w:val="22"/>
          <w:szCs w:val="22"/>
        </w:rPr>
      </w:pPr>
    </w:p>
    <w:p w14:paraId="3C316644" w14:textId="4E2D1180" w:rsidR="00F226B5" w:rsidRDefault="00F226B5" w:rsidP="00460A19">
      <w:pPr>
        <w:autoSpaceDE w:val="0"/>
        <w:autoSpaceDN w:val="0"/>
        <w:adjustRightInd w:val="0"/>
        <w:jc w:val="both"/>
        <w:rPr>
          <w:sz w:val="22"/>
          <w:szCs w:val="22"/>
        </w:rPr>
      </w:pPr>
      <w:r>
        <w:rPr>
          <w:sz w:val="22"/>
          <w:szCs w:val="22"/>
        </w:rPr>
        <w:t xml:space="preserve">A fenti tevékenységek összefoglalóan: Miniszterelnökség tevékenységét segítő szakértői tanácsadás. </w:t>
      </w:r>
    </w:p>
    <w:p w14:paraId="5C3CCC1B" w14:textId="77777777" w:rsidR="00460A19" w:rsidRDefault="00460A19" w:rsidP="00460A19">
      <w:pPr>
        <w:autoSpaceDE w:val="0"/>
        <w:autoSpaceDN w:val="0"/>
        <w:adjustRightInd w:val="0"/>
        <w:jc w:val="both"/>
        <w:rPr>
          <w:sz w:val="22"/>
          <w:szCs w:val="22"/>
        </w:rPr>
      </w:pPr>
      <w:r w:rsidRPr="007A4372">
        <w:rPr>
          <w:sz w:val="22"/>
          <w:szCs w:val="22"/>
        </w:rPr>
        <w:t xml:space="preserve">A várható teljes mennyiség 1/3 része uniós közbeszerzési értékhatárt elérő becsült értékű közbeszerzési eljáráshoz kapcsolódik. </w:t>
      </w:r>
    </w:p>
    <w:p w14:paraId="32052A53" w14:textId="0B358F4B" w:rsidR="00F226B5" w:rsidRPr="007A4372" w:rsidRDefault="00F226B5" w:rsidP="00460A19">
      <w:pPr>
        <w:autoSpaceDE w:val="0"/>
        <w:autoSpaceDN w:val="0"/>
        <w:adjustRightInd w:val="0"/>
        <w:jc w:val="both"/>
        <w:rPr>
          <w:sz w:val="22"/>
          <w:szCs w:val="22"/>
        </w:rPr>
      </w:pPr>
      <w:r>
        <w:rPr>
          <w:sz w:val="22"/>
          <w:szCs w:val="22"/>
        </w:rPr>
        <w:t xml:space="preserve">A keretmegállapodás keretösszege nettó 4.995.000.000 HUF. A Kbt. 104.§ (7) bekezdésére tekintettel Ajánlatkérő nem köteles beszerzését a keretmegállapodás alapján megvalósítani. </w:t>
      </w:r>
    </w:p>
    <w:p w14:paraId="236F21A5" w14:textId="77777777" w:rsidR="00460A19" w:rsidRPr="00460A19" w:rsidRDefault="00460A19" w:rsidP="000267CD">
      <w:pPr>
        <w:autoSpaceDE w:val="0"/>
        <w:autoSpaceDN w:val="0"/>
        <w:adjustRightInd w:val="0"/>
        <w:jc w:val="both"/>
        <w:rPr>
          <w:sz w:val="22"/>
          <w:szCs w:val="22"/>
        </w:rPr>
      </w:pPr>
    </w:p>
    <w:p w14:paraId="4F7D8FE3" w14:textId="77777777" w:rsidR="00193277" w:rsidRPr="00A273AC" w:rsidRDefault="00193277" w:rsidP="000267CD">
      <w:pPr>
        <w:autoSpaceDE w:val="0"/>
        <w:autoSpaceDN w:val="0"/>
        <w:adjustRightInd w:val="0"/>
        <w:jc w:val="both"/>
        <w:rPr>
          <w:sz w:val="22"/>
          <w:szCs w:val="22"/>
        </w:rPr>
      </w:pPr>
      <w:r w:rsidRPr="00460A19">
        <w:rPr>
          <w:sz w:val="22"/>
          <w:szCs w:val="22"/>
        </w:rPr>
        <w:lastRenderedPageBreak/>
        <w:t>Az 1. pontban foglalt feladatok ellátása során a korábban hatályos 46/2011. (III.25.) Korm. rendelet (2015.11.01. hó előtt megkezd</w:t>
      </w:r>
      <w:r w:rsidRPr="00B43A26">
        <w:rPr>
          <w:sz w:val="22"/>
          <w:szCs w:val="22"/>
        </w:rPr>
        <w:t>ett ellenőrzések esetén) és az eljárás megindításakor hatályos 320/2015. (X.30.) Korm. rendelet előírásai szerint kell eljárni.</w:t>
      </w:r>
    </w:p>
    <w:p w14:paraId="53ED0683" w14:textId="72B1E320" w:rsidR="000267CD" w:rsidRPr="00EB5D6C" w:rsidRDefault="000267CD" w:rsidP="000267CD">
      <w:pPr>
        <w:autoSpaceDE w:val="0"/>
        <w:autoSpaceDN w:val="0"/>
        <w:adjustRightInd w:val="0"/>
        <w:jc w:val="both"/>
        <w:rPr>
          <w:lang w:eastAsia="en-US"/>
        </w:rPr>
      </w:pPr>
    </w:p>
    <w:p w14:paraId="471FA156" w14:textId="77777777" w:rsidR="000267CD" w:rsidRPr="00EB5D6C" w:rsidRDefault="000267CD" w:rsidP="000267CD">
      <w:pPr>
        <w:autoSpaceDE w:val="0"/>
        <w:autoSpaceDN w:val="0"/>
        <w:adjustRightInd w:val="0"/>
        <w:jc w:val="both"/>
      </w:pPr>
      <w:r w:rsidRPr="00EB5D6C">
        <w:rPr>
          <w:sz w:val="22"/>
          <w:szCs w:val="22"/>
          <w:lang w:eastAsia="en-US"/>
        </w:rPr>
        <w:t xml:space="preserve">Nyertes ajánlattevő a mindenkor érvényben lévő jogszabályok szerint köteles feladatait ellátni.  </w:t>
      </w:r>
    </w:p>
    <w:p w14:paraId="5030E960" w14:textId="77777777" w:rsidR="003D63C0" w:rsidRPr="000267CD" w:rsidRDefault="003D63C0" w:rsidP="00E162A6">
      <w:pPr>
        <w:jc w:val="both"/>
        <w:rPr>
          <w:sz w:val="22"/>
          <w:szCs w:val="22"/>
        </w:rPr>
      </w:pPr>
    </w:p>
    <w:p w14:paraId="1B785DA6" w14:textId="14235138" w:rsidR="00342156" w:rsidRPr="000267CD" w:rsidRDefault="00E162A6" w:rsidP="00342156">
      <w:pPr>
        <w:jc w:val="both"/>
        <w:rPr>
          <w:sz w:val="22"/>
          <w:szCs w:val="22"/>
        </w:rPr>
      </w:pPr>
      <w:r w:rsidRPr="000267CD">
        <w:rPr>
          <w:sz w:val="22"/>
          <w:szCs w:val="22"/>
        </w:rPr>
        <w:t xml:space="preserve">Az előzőek szerinti tevékenységek összefoglalóan: </w:t>
      </w:r>
      <w:r w:rsidR="003F4644" w:rsidRPr="000267CD">
        <w:rPr>
          <w:i/>
          <w:sz w:val="22"/>
          <w:szCs w:val="22"/>
        </w:rPr>
        <w:t xml:space="preserve">Miniszterelnökség </w:t>
      </w:r>
      <w:r w:rsidR="005E2E3A" w:rsidRPr="000267CD">
        <w:rPr>
          <w:i/>
          <w:sz w:val="22"/>
          <w:szCs w:val="22"/>
        </w:rPr>
        <w:t xml:space="preserve">tevékenységét segítő </w:t>
      </w:r>
      <w:r w:rsidRPr="000267CD">
        <w:rPr>
          <w:i/>
          <w:sz w:val="22"/>
          <w:szCs w:val="22"/>
        </w:rPr>
        <w:t>szakértői tanácsadás</w:t>
      </w:r>
      <w:r w:rsidRPr="000267CD">
        <w:rPr>
          <w:sz w:val="22"/>
          <w:szCs w:val="22"/>
        </w:rPr>
        <w:t>.</w:t>
      </w:r>
    </w:p>
    <w:p w14:paraId="73AD5A28" w14:textId="77777777" w:rsidR="00485BC9" w:rsidRPr="000267CD" w:rsidRDefault="00485BC9" w:rsidP="00342156">
      <w:pPr>
        <w:jc w:val="both"/>
        <w:rPr>
          <w:sz w:val="22"/>
          <w:szCs w:val="22"/>
        </w:rPr>
      </w:pPr>
    </w:p>
    <w:p w14:paraId="5C689ADA" w14:textId="29EF9D66" w:rsidR="00AB5D8C" w:rsidRPr="000267CD" w:rsidRDefault="00AB5D8C" w:rsidP="007A4372">
      <w:pPr>
        <w:pStyle w:val="Cmsor2"/>
        <w:widowControl/>
        <w:numPr>
          <w:ilvl w:val="1"/>
          <w:numId w:val="0"/>
        </w:numPr>
        <w:ind w:left="792" w:hanging="432"/>
        <w:jc w:val="left"/>
        <w:rPr>
          <w:smallCaps/>
          <w:sz w:val="22"/>
          <w:szCs w:val="22"/>
        </w:rPr>
      </w:pPr>
      <w:bookmarkStart w:id="29" w:name="_Toc425916290"/>
      <w:bookmarkStart w:id="30" w:name="_Toc425916548"/>
      <w:bookmarkStart w:id="31" w:name="_Toc518447276"/>
      <w:bookmarkStart w:id="32" w:name="_Toc66244038"/>
      <w:bookmarkStart w:id="33" w:name="_Toc66248191"/>
      <w:bookmarkStart w:id="34" w:name="_Toc66507078"/>
      <w:bookmarkStart w:id="35" w:name="_Toc66517217"/>
      <w:bookmarkStart w:id="36" w:name="_Toc66608579"/>
      <w:bookmarkStart w:id="37" w:name="_Toc130170136"/>
      <w:bookmarkStart w:id="38" w:name="_Toc130171574"/>
      <w:bookmarkStart w:id="39" w:name="_Toc130172147"/>
      <w:bookmarkStart w:id="40" w:name="_Toc135795797"/>
      <w:bookmarkStart w:id="41" w:name="_Toc208962404"/>
      <w:bookmarkStart w:id="42" w:name="_Toc346714210"/>
      <w:bookmarkStart w:id="43" w:name="_Toc299160841"/>
      <w:bookmarkStart w:id="44" w:name="_Toc300379418"/>
      <w:bookmarkStart w:id="45" w:name="_Toc300385257"/>
      <w:bookmarkStart w:id="46" w:name="_Toc329588140"/>
      <w:bookmarkStart w:id="47" w:name="_Toc330183465"/>
      <w:bookmarkStart w:id="48" w:name="_Toc347822061"/>
      <w:bookmarkStart w:id="49" w:name="_Toc396033305"/>
      <w:bookmarkEnd w:id="9"/>
      <w:bookmarkEnd w:id="10"/>
      <w:bookmarkEnd w:id="11"/>
      <w:bookmarkEnd w:id="12"/>
      <w:bookmarkEnd w:id="13"/>
      <w:bookmarkEnd w:id="14"/>
      <w:bookmarkEnd w:id="15"/>
      <w:bookmarkEnd w:id="16"/>
      <w:proofErr w:type="gramStart"/>
      <w:r w:rsidRPr="000267CD">
        <w:rPr>
          <w:smallCaps/>
          <w:sz w:val="22"/>
          <w:szCs w:val="22"/>
        </w:rPr>
        <w:t>konzultáció</w:t>
      </w:r>
      <w:proofErr w:type="gramEnd"/>
      <w:r w:rsidRPr="000267CD">
        <w:rPr>
          <w:smallCaps/>
          <w:sz w:val="22"/>
          <w:szCs w:val="22"/>
        </w:rPr>
        <w:t>,</w:t>
      </w:r>
      <w:r w:rsidR="00C63AFD">
        <w:rPr>
          <w:smallCaps/>
          <w:sz w:val="22"/>
          <w:szCs w:val="22"/>
        </w:rPr>
        <w:t xml:space="preserve"> </w:t>
      </w:r>
      <w:r w:rsidRPr="000267CD">
        <w:rPr>
          <w:smallCaps/>
          <w:sz w:val="22"/>
          <w:szCs w:val="22"/>
        </w:rPr>
        <w:t>helyszíni bejárás</w:t>
      </w:r>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340993CF" w14:textId="77777777" w:rsidR="00FE7D3F" w:rsidRPr="000267CD" w:rsidRDefault="00FE7D3F" w:rsidP="00FE7D3F">
      <w:pPr>
        <w:rPr>
          <w:sz w:val="22"/>
          <w:szCs w:val="22"/>
        </w:rPr>
      </w:pPr>
    </w:p>
    <w:p w14:paraId="151C4040" w14:textId="14D88BE6" w:rsidR="00C63AFD" w:rsidRDefault="00AB5D8C" w:rsidP="00FE7D3F">
      <w:pPr>
        <w:jc w:val="both"/>
        <w:rPr>
          <w:sz w:val="22"/>
          <w:szCs w:val="22"/>
        </w:rPr>
      </w:pPr>
      <w:r w:rsidRPr="000267CD">
        <w:rPr>
          <w:sz w:val="22"/>
          <w:szCs w:val="22"/>
        </w:rPr>
        <w:t xml:space="preserve">Ajánlatkérő </w:t>
      </w:r>
      <w:r w:rsidR="008D6B4D" w:rsidRPr="000267CD">
        <w:rPr>
          <w:sz w:val="22"/>
          <w:szCs w:val="22"/>
        </w:rPr>
        <w:t xml:space="preserve">sem konzultációt, sem </w:t>
      </w:r>
      <w:r w:rsidRPr="000267CD">
        <w:rPr>
          <w:sz w:val="22"/>
          <w:szCs w:val="22"/>
        </w:rPr>
        <w:t>helyszíni bejárást</w:t>
      </w:r>
      <w:r w:rsidR="00E815A5" w:rsidRPr="000267CD">
        <w:rPr>
          <w:sz w:val="22"/>
          <w:szCs w:val="22"/>
        </w:rPr>
        <w:t xml:space="preserve"> nem tart</w:t>
      </w:r>
      <w:r w:rsidRPr="000267CD">
        <w:rPr>
          <w:sz w:val="22"/>
          <w:szCs w:val="22"/>
        </w:rPr>
        <w:t>.</w:t>
      </w:r>
    </w:p>
    <w:p w14:paraId="2FD9CC29" w14:textId="77777777" w:rsidR="00C63AFD" w:rsidRPr="000267CD" w:rsidRDefault="00C63AFD" w:rsidP="00FE7D3F">
      <w:pPr>
        <w:jc w:val="both"/>
        <w:rPr>
          <w:sz w:val="22"/>
          <w:szCs w:val="22"/>
        </w:rPr>
      </w:pPr>
    </w:p>
    <w:p w14:paraId="70BB0B29" w14:textId="572A2542" w:rsidR="00C63AFD" w:rsidRPr="00A273AC" w:rsidRDefault="00C63AFD" w:rsidP="007A4372">
      <w:pPr>
        <w:pStyle w:val="Cmsor2"/>
        <w:widowControl/>
        <w:numPr>
          <w:ilvl w:val="1"/>
          <w:numId w:val="0"/>
        </w:numPr>
        <w:ind w:left="792" w:hanging="432"/>
        <w:jc w:val="left"/>
        <w:rPr>
          <w:bdr w:val="none" w:sz="0" w:space="0" w:color="auto" w:frame="1"/>
        </w:rPr>
      </w:pPr>
      <w:bookmarkStart w:id="50" w:name="_Toc299160845"/>
      <w:bookmarkStart w:id="51" w:name="_Toc300379422"/>
      <w:bookmarkStart w:id="52" w:name="_Toc300385261"/>
      <w:bookmarkStart w:id="53" w:name="_Toc329588144"/>
      <w:bookmarkStart w:id="54" w:name="_Toc330183469"/>
      <w:bookmarkStart w:id="55" w:name="_Toc347822064"/>
      <w:bookmarkStart w:id="56" w:name="_Toc396033308"/>
      <w:bookmarkStart w:id="57" w:name="_Toc518447282"/>
      <w:bookmarkStart w:id="58" w:name="_Toc66244042"/>
      <w:bookmarkStart w:id="59" w:name="_Toc66248196"/>
      <w:bookmarkStart w:id="60" w:name="_Toc66507083"/>
      <w:bookmarkStart w:id="61" w:name="_Toc66517222"/>
      <w:bookmarkStart w:id="62" w:name="_Toc66608584"/>
      <w:bookmarkStart w:id="63" w:name="_Toc130170140"/>
      <w:bookmarkStart w:id="64" w:name="_Toc130171389"/>
      <w:bookmarkStart w:id="65" w:name="_Toc130171578"/>
      <w:bookmarkStart w:id="66" w:name="_Toc130172151"/>
      <w:bookmarkStart w:id="67" w:name="_Toc135795798"/>
      <w:bookmarkStart w:id="68" w:name="_Toc208962405"/>
      <w:bookmarkStart w:id="69" w:name="_Toc346714211"/>
      <w:bookmarkStart w:id="70" w:name="_Toc518447281"/>
      <w:bookmarkEnd w:id="43"/>
      <w:bookmarkEnd w:id="44"/>
      <w:bookmarkEnd w:id="45"/>
      <w:bookmarkEnd w:id="46"/>
      <w:bookmarkEnd w:id="47"/>
      <w:bookmarkEnd w:id="48"/>
      <w:bookmarkEnd w:id="49"/>
      <w:proofErr w:type="gramStart"/>
      <w:r w:rsidRPr="000267CD">
        <w:rPr>
          <w:smallCaps/>
          <w:sz w:val="22"/>
          <w:szCs w:val="22"/>
        </w:rPr>
        <w:t>k</w:t>
      </w:r>
      <w:r>
        <w:rPr>
          <w:smallCaps/>
          <w:sz w:val="22"/>
          <w:szCs w:val="22"/>
        </w:rPr>
        <w:t>özbeszerzési</w:t>
      </w:r>
      <w:proofErr w:type="gramEnd"/>
      <w:r>
        <w:rPr>
          <w:smallCaps/>
          <w:sz w:val="22"/>
          <w:szCs w:val="22"/>
        </w:rPr>
        <w:t xml:space="preserve"> dokumentumok átvétele </w:t>
      </w:r>
    </w:p>
    <w:p w14:paraId="560B2101" w14:textId="77777777" w:rsidR="00C63AFD" w:rsidRDefault="00C63AFD" w:rsidP="007A4372">
      <w:pPr>
        <w:ind w:left="720"/>
        <w:jc w:val="both"/>
        <w:rPr>
          <w:bdr w:val="none" w:sz="0" w:space="0" w:color="auto" w:frame="1"/>
        </w:rPr>
      </w:pPr>
    </w:p>
    <w:p w14:paraId="5E1F7447" w14:textId="2D6324EF" w:rsidR="00C63AFD" w:rsidRPr="007A4372" w:rsidRDefault="00C63AFD" w:rsidP="007A4372">
      <w:pPr>
        <w:jc w:val="both"/>
        <w:rPr>
          <w:sz w:val="22"/>
          <w:szCs w:val="22"/>
          <w:bdr w:val="none" w:sz="0" w:space="0" w:color="auto" w:frame="1"/>
        </w:rPr>
      </w:pPr>
      <w:r w:rsidRPr="007A4372">
        <w:rPr>
          <w:sz w:val="22"/>
          <w:szCs w:val="22"/>
        </w:rPr>
        <w:t xml:space="preserve">Ajánlatkérő a közbeszerzési dokumentumokat a gazdasági szereplők számára az ajánlattételi határidő lejártáig elektronikus úton, korlátlanul és </w:t>
      </w:r>
      <w:proofErr w:type="spellStart"/>
      <w:r w:rsidRPr="007A4372">
        <w:rPr>
          <w:sz w:val="22"/>
          <w:szCs w:val="22"/>
        </w:rPr>
        <w:t>teljeskörűen</w:t>
      </w:r>
      <w:proofErr w:type="spellEnd"/>
      <w:r w:rsidR="00840BE6" w:rsidRPr="007A4372">
        <w:rPr>
          <w:sz w:val="22"/>
          <w:szCs w:val="22"/>
        </w:rPr>
        <w:t>,</w:t>
      </w:r>
      <w:r w:rsidRPr="007A4372">
        <w:rPr>
          <w:sz w:val="22"/>
          <w:szCs w:val="22"/>
        </w:rPr>
        <w:t xml:space="preserve"> térítésmentesen hozzáférhetővé teszi oly módon, hogy azokat közzéteszi a honlapján. Elérési útvonal: </w:t>
      </w:r>
      <w:hyperlink r:id="rId10" w:tgtFrame="_blank" w:history="1">
        <w:r w:rsidRPr="007A4372">
          <w:rPr>
            <w:rStyle w:val="Hiperhivatkozs"/>
            <w:color w:val="3333FF"/>
            <w:sz w:val="22"/>
            <w:szCs w:val="22"/>
            <w:bdr w:val="none" w:sz="0" w:space="0" w:color="auto" w:frame="1"/>
          </w:rPr>
          <w:t>http://www.kormany.hu</w:t>
        </w:r>
      </w:hyperlink>
      <w:r w:rsidRPr="007A4372">
        <w:rPr>
          <w:color w:val="000000"/>
          <w:sz w:val="22"/>
          <w:szCs w:val="22"/>
        </w:rPr>
        <w:t>; oldalon belül miniszterelnökség/dokumentumok/közbeszerzések „</w:t>
      </w:r>
      <w:r w:rsidR="007F4585">
        <w:rPr>
          <w:sz w:val="22"/>
          <w:szCs w:val="22"/>
          <w:lang w:eastAsia="en-US"/>
        </w:rPr>
        <w:t>Keretmegállapodás</w:t>
      </w:r>
      <w:r w:rsidRPr="007A4372">
        <w:rPr>
          <w:sz w:val="22"/>
          <w:szCs w:val="22"/>
          <w:lang w:eastAsia="en-US"/>
        </w:rPr>
        <w:t xml:space="preserve"> keretében </w:t>
      </w:r>
      <w:r w:rsidRPr="007A4372">
        <w:rPr>
          <w:sz w:val="22"/>
          <w:szCs w:val="22"/>
        </w:rPr>
        <w:t xml:space="preserve">a Miniszterelnökség, illetőleg a mindenkor hatályos jogszabályok szerinti, </w:t>
      </w:r>
      <w:r w:rsidRPr="007A4372">
        <w:rPr>
          <w:sz w:val="22"/>
          <w:szCs w:val="22"/>
          <w:shd w:val="clear" w:color="auto" w:fill="FFFFFF"/>
        </w:rPr>
        <w:t xml:space="preserve">az államháztartás alrendszereiből származó pénzeszközök felhasználásával történő </w:t>
      </w:r>
      <w:r w:rsidRPr="007A4372">
        <w:rPr>
          <w:sz w:val="22"/>
          <w:szCs w:val="22"/>
        </w:rPr>
        <w:t>közbeszerzési eljárások, illetve szerződések felügyeletét ellátó szerv tevékenységét segítő, a mindenkor hatályos jogszabályok alapján fennálló feladataihoz kapcsolódó közbeszerzési és jogi szakértői tanácsadás</w:t>
      </w:r>
      <w:r w:rsidRPr="007A4372">
        <w:rPr>
          <w:color w:val="000000"/>
          <w:sz w:val="22"/>
          <w:szCs w:val="22"/>
        </w:rPr>
        <w:t>” menüpont.</w:t>
      </w:r>
    </w:p>
    <w:p w14:paraId="77BCAD9E" w14:textId="77777777" w:rsidR="00C63AFD" w:rsidRPr="007A4372" w:rsidRDefault="00C63AFD" w:rsidP="007A4372">
      <w:pPr>
        <w:jc w:val="both"/>
        <w:rPr>
          <w:sz w:val="22"/>
          <w:szCs w:val="22"/>
        </w:rPr>
      </w:pPr>
      <w:r w:rsidRPr="007A4372">
        <w:rPr>
          <w:color w:val="000000"/>
          <w:sz w:val="22"/>
          <w:szCs w:val="22"/>
        </w:rPr>
        <w:t xml:space="preserve">Az eljárásban való részvétel feltétele az ajánlatkérési dokumentáció letöltésének visszaigazolása. (Közös ajánlattétel esetén elegendő egy ajánlattevőnek visszaigazolni a dokumentáció letöltését). A dokumentáció letöltését a </w:t>
      </w:r>
      <w:r w:rsidRPr="007A4372">
        <w:rPr>
          <w:color w:val="000000"/>
          <w:sz w:val="22"/>
          <w:szCs w:val="22"/>
          <w:bdr w:val="none" w:sz="0" w:space="0" w:color="auto" w:frame="1"/>
          <w:shd w:val="clear" w:color="auto" w:fill="FFFFFF"/>
        </w:rPr>
        <w:t xml:space="preserve">gazdasági szereplőnek </w:t>
      </w:r>
      <w:r w:rsidRPr="007A4372">
        <w:rPr>
          <w:color w:val="000000"/>
          <w:sz w:val="22"/>
          <w:szCs w:val="22"/>
        </w:rPr>
        <w:t>a letöltött dokumentáció mellékletét képező kitöltött és cégszerűen aláírt visszaigazoló adatlap ajánlatkérőnek történő megküldésével (faxon vagy e-mailen –</w:t>
      </w:r>
      <w:r w:rsidRPr="007A4372">
        <w:rPr>
          <w:rStyle w:val="apple-converted-space"/>
          <w:color w:val="000000"/>
          <w:sz w:val="22"/>
          <w:szCs w:val="22"/>
        </w:rPr>
        <w:t> </w:t>
      </w:r>
      <w:hyperlink r:id="rId11" w:history="1">
        <w:r w:rsidRPr="007A4372">
          <w:rPr>
            <w:rStyle w:val="Hiperhivatkozs"/>
            <w:color w:val="3333FF"/>
            <w:sz w:val="22"/>
            <w:szCs w:val="22"/>
            <w:bdr w:val="none" w:sz="0" w:space="0" w:color="auto" w:frame="1"/>
          </w:rPr>
          <w:t>anita.nagy@me.gov.hu</w:t>
        </w:r>
      </w:hyperlink>
      <w:r w:rsidRPr="007A4372">
        <w:rPr>
          <w:color w:val="000000"/>
          <w:sz w:val="22"/>
          <w:szCs w:val="22"/>
        </w:rPr>
        <w:t xml:space="preserve">) kell igazolnia. </w:t>
      </w:r>
      <w:r w:rsidRPr="007A4372">
        <w:rPr>
          <w:color w:val="000000"/>
          <w:sz w:val="22"/>
          <w:szCs w:val="22"/>
          <w:bdr w:val="none" w:sz="0" w:space="0" w:color="auto" w:frame="1"/>
          <w:shd w:val="clear" w:color="auto" w:fill="FFFFFF"/>
        </w:rPr>
        <w:t xml:space="preserve">A dokumentáció letöltéséről szóló nyilatkozatot a letöltéstől számítva haladéktalanul az ajánlatkérő rendelkezésére bocsátani, annak érdekében, hogy az ajánlatkérő a kiegészítő tájékoztatást a dokumentációt letöltő gazdasági szereplőnek elektronikusan és/vagy faxon megküldhesse! A gazdasági szereplő felelőssége és kockázata az, hogy amennyiben haladéktalanul nem küldi meg ajánlatkérő részére a letöltésről szóló visszaigazolást, úgy ajánlatkérő nem tudja részére közvetlenül megküldeni a kiegészítő </w:t>
      </w:r>
      <w:proofErr w:type="gramStart"/>
      <w:r w:rsidRPr="007A4372">
        <w:rPr>
          <w:color w:val="000000"/>
          <w:sz w:val="22"/>
          <w:szCs w:val="22"/>
          <w:bdr w:val="none" w:sz="0" w:space="0" w:color="auto" w:frame="1"/>
          <w:shd w:val="clear" w:color="auto" w:fill="FFFFFF"/>
        </w:rPr>
        <w:t>tájékoztatás(</w:t>
      </w:r>
      <w:proofErr w:type="gramEnd"/>
      <w:r w:rsidRPr="007A4372">
        <w:rPr>
          <w:color w:val="000000"/>
          <w:sz w:val="22"/>
          <w:szCs w:val="22"/>
          <w:bdr w:val="none" w:sz="0" w:space="0" w:color="auto" w:frame="1"/>
          <w:shd w:val="clear" w:color="auto" w:fill="FFFFFF"/>
        </w:rPr>
        <w:t>oka)t és ez esetben gazdasági szereplőnek kell tájékozódnia ajánlatkérő honlapjáról a kiegészítő tájékoztatáskérés(</w:t>
      </w:r>
      <w:proofErr w:type="spellStart"/>
      <w:r w:rsidRPr="007A4372">
        <w:rPr>
          <w:color w:val="000000"/>
          <w:sz w:val="22"/>
          <w:szCs w:val="22"/>
          <w:bdr w:val="none" w:sz="0" w:space="0" w:color="auto" w:frame="1"/>
          <w:shd w:val="clear" w:color="auto" w:fill="FFFFFF"/>
        </w:rPr>
        <w:t>ek</w:t>
      </w:r>
      <w:proofErr w:type="spellEnd"/>
      <w:r w:rsidRPr="007A4372">
        <w:rPr>
          <w:color w:val="000000"/>
          <w:sz w:val="22"/>
          <w:szCs w:val="22"/>
          <w:bdr w:val="none" w:sz="0" w:space="0" w:color="auto" w:frame="1"/>
          <w:shd w:val="clear" w:color="auto" w:fill="FFFFFF"/>
        </w:rPr>
        <w:t>)re adott válasz(ok)</w:t>
      </w:r>
      <w:proofErr w:type="spellStart"/>
      <w:r w:rsidRPr="007A4372">
        <w:rPr>
          <w:color w:val="000000"/>
          <w:sz w:val="22"/>
          <w:szCs w:val="22"/>
          <w:bdr w:val="none" w:sz="0" w:space="0" w:color="auto" w:frame="1"/>
          <w:shd w:val="clear" w:color="auto" w:fill="FFFFFF"/>
        </w:rPr>
        <w:t>ról</w:t>
      </w:r>
      <w:proofErr w:type="spellEnd"/>
      <w:r w:rsidRPr="007A4372">
        <w:rPr>
          <w:color w:val="000000"/>
          <w:sz w:val="22"/>
          <w:szCs w:val="22"/>
          <w:bdr w:val="none" w:sz="0" w:space="0" w:color="auto" w:frame="1"/>
          <w:shd w:val="clear" w:color="auto" w:fill="FFFFFF"/>
        </w:rPr>
        <w:t>.</w:t>
      </w:r>
    </w:p>
    <w:p w14:paraId="3FA2A84D" w14:textId="77777777" w:rsidR="00C63AFD" w:rsidRDefault="00C63AFD" w:rsidP="00FE7D3F">
      <w:pPr>
        <w:pStyle w:val="Cmsor2"/>
        <w:widowControl/>
        <w:numPr>
          <w:ilvl w:val="1"/>
          <w:numId w:val="0"/>
        </w:numPr>
        <w:tabs>
          <w:tab w:val="num" w:pos="792"/>
        </w:tabs>
        <w:ind w:left="792" w:hanging="432"/>
        <w:jc w:val="left"/>
        <w:rPr>
          <w:bCs/>
          <w:iCs/>
          <w:smallCaps/>
          <w:sz w:val="22"/>
          <w:szCs w:val="22"/>
        </w:rPr>
      </w:pPr>
    </w:p>
    <w:p w14:paraId="19D9099D" w14:textId="77777777" w:rsidR="00AB5D8C" w:rsidRPr="000267CD" w:rsidRDefault="00AB5D8C" w:rsidP="00FE7D3F">
      <w:pPr>
        <w:pStyle w:val="Cmsor2"/>
        <w:widowControl/>
        <w:numPr>
          <w:ilvl w:val="1"/>
          <w:numId w:val="0"/>
        </w:numPr>
        <w:tabs>
          <w:tab w:val="num" w:pos="792"/>
        </w:tabs>
        <w:ind w:left="792" w:hanging="432"/>
        <w:jc w:val="left"/>
        <w:rPr>
          <w:bCs/>
          <w:iCs/>
          <w:smallCaps/>
          <w:sz w:val="22"/>
          <w:szCs w:val="22"/>
        </w:rPr>
      </w:pPr>
      <w:proofErr w:type="gramStart"/>
      <w:r w:rsidRPr="000267CD">
        <w:rPr>
          <w:bCs/>
          <w:iCs/>
          <w:smallCaps/>
          <w:sz w:val="22"/>
          <w:szCs w:val="22"/>
        </w:rPr>
        <w:t>kiegészítő</w:t>
      </w:r>
      <w:proofErr w:type="gramEnd"/>
      <w:r w:rsidRPr="000267CD">
        <w:rPr>
          <w:bCs/>
          <w:iCs/>
          <w:smallCaps/>
          <w:sz w:val="22"/>
          <w:szCs w:val="22"/>
        </w:rPr>
        <w:t xml:space="preserve"> tájékoztatás</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36528A4D" w14:textId="77777777" w:rsidR="00FE7D3F" w:rsidRPr="000267CD" w:rsidRDefault="00FE7D3F" w:rsidP="00FE7D3F">
      <w:pPr>
        <w:rPr>
          <w:sz w:val="22"/>
          <w:szCs w:val="22"/>
        </w:rPr>
      </w:pPr>
    </w:p>
    <w:p w14:paraId="179083A4" w14:textId="149BF7F1" w:rsidR="00A82264" w:rsidRPr="000267CD" w:rsidRDefault="00192E3E" w:rsidP="00A82264">
      <w:pPr>
        <w:jc w:val="both"/>
        <w:rPr>
          <w:sz w:val="22"/>
          <w:szCs w:val="22"/>
        </w:rPr>
      </w:pPr>
      <w:bookmarkStart w:id="71" w:name="_Toc299160846"/>
      <w:bookmarkStart w:id="72" w:name="_Toc300379423"/>
      <w:bookmarkStart w:id="73" w:name="_Toc300385262"/>
      <w:bookmarkStart w:id="74" w:name="_Toc329588145"/>
      <w:bookmarkStart w:id="75" w:name="_Toc330183470"/>
      <w:bookmarkStart w:id="76" w:name="_Toc347822065"/>
      <w:bookmarkStart w:id="77" w:name="_Toc396033309"/>
      <w:bookmarkStart w:id="78" w:name="_Toc518447283"/>
      <w:bookmarkStart w:id="79" w:name="_Toc66244043"/>
      <w:bookmarkStart w:id="80" w:name="_Toc66248197"/>
      <w:bookmarkStart w:id="81" w:name="_Toc66507084"/>
      <w:bookmarkStart w:id="82" w:name="_Toc66517223"/>
      <w:bookmarkStart w:id="83" w:name="_Toc66608585"/>
      <w:r>
        <w:rPr>
          <w:sz w:val="22"/>
          <w:szCs w:val="22"/>
        </w:rPr>
        <w:t>A közbeszerzésekről szóló 2015</w:t>
      </w:r>
      <w:r w:rsidR="002F4AE6" w:rsidRPr="000267CD">
        <w:rPr>
          <w:sz w:val="22"/>
          <w:szCs w:val="22"/>
        </w:rPr>
        <w:t>. évi C</w:t>
      </w:r>
      <w:r>
        <w:rPr>
          <w:sz w:val="22"/>
          <w:szCs w:val="22"/>
        </w:rPr>
        <w:t>XL</w:t>
      </w:r>
      <w:r w:rsidR="002F4AE6" w:rsidRPr="000267CD">
        <w:rPr>
          <w:sz w:val="22"/>
          <w:szCs w:val="22"/>
        </w:rPr>
        <w:t>III. t</w:t>
      </w:r>
      <w:r>
        <w:rPr>
          <w:sz w:val="22"/>
          <w:szCs w:val="22"/>
        </w:rPr>
        <w:t>örvény (a továbbiakban: Kbt.) 56</w:t>
      </w:r>
      <w:r w:rsidR="002F4AE6" w:rsidRPr="000267CD">
        <w:rPr>
          <w:sz w:val="22"/>
          <w:szCs w:val="22"/>
        </w:rPr>
        <w:t>. § (1) bekezdése alapján b</w:t>
      </w:r>
      <w:r w:rsidR="00A82264" w:rsidRPr="000267CD">
        <w:rPr>
          <w:sz w:val="22"/>
          <w:szCs w:val="22"/>
        </w:rPr>
        <w:t>ármely gazdasági szereplő, aki a közbeszerzési eljárásban ajánlattevő lehet, a megfelelő ajánlattétel érdekében az ajánlati felhívásban és dokumentációban foglaltakkal kapcsolatban írásban kiegészítő (értelmező) tájékoz</w:t>
      </w:r>
      <w:r w:rsidR="002F4AE6" w:rsidRPr="000267CD">
        <w:rPr>
          <w:sz w:val="22"/>
          <w:szCs w:val="22"/>
        </w:rPr>
        <w:t>tatást kérhet az ajánlatkérőtől</w:t>
      </w:r>
      <w:r w:rsidR="00A82264" w:rsidRPr="000267CD">
        <w:rPr>
          <w:sz w:val="22"/>
          <w:szCs w:val="22"/>
        </w:rPr>
        <w:t xml:space="preserve"> </w:t>
      </w:r>
      <w:r w:rsidR="002F4AE6" w:rsidRPr="000267CD">
        <w:rPr>
          <w:sz w:val="22"/>
          <w:szCs w:val="22"/>
        </w:rPr>
        <w:t>vagy az általa meghatározott szervezettől.</w:t>
      </w:r>
    </w:p>
    <w:p w14:paraId="1E16F1FD" w14:textId="61877EF3" w:rsidR="00A82264" w:rsidRPr="000267CD" w:rsidRDefault="00A82264" w:rsidP="00A82264">
      <w:pPr>
        <w:jc w:val="both"/>
        <w:rPr>
          <w:sz w:val="22"/>
          <w:szCs w:val="22"/>
        </w:rPr>
      </w:pPr>
      <w:r w:rsidRPr="000267CD">
        <w:rPr>
          <w:sz w:val="22"/>
          <w:szCs w:val="22"/>
        </w:rPr>
        <w:t xml:space="preserve">A kiegészítő tájékoztatást ajánlatkérő a kérés beérkezését követően lehetőség szerint </w:t>
      </w:r>
      <w:r w:rsidR="003F4644" w:rsidRPr="000267CD">
        <w:rPr>
          <w:sz w:val="22"/>
          <w:szCs w:val="22"/>
        </w:rPr>
        <w:t>ésszerű határidőn belül</w:t>
      </w:r>
      <w:r w:rsidRPr="000267CD">
        <w:rPr>
          <w:sz w:val="22"/>
          <w:szCs w:val="22"/>
        </w:rPr>
        <w:t xml:space="preserve">, </w:t>
      </w:r>
      <w:r w:rsidR="003F4644" w:rsidRPr="000267CD">
        <w:rPr>
          <w:sz w:val="22"/>
          <w:szCs w:val="22"/>
        </w:rPr>
        <w:t xml:space="preserve">de </w:t>
      </w:r>
      <w:r w:rsidRPr="000267CD">
        <w:rPr>
          <w:sz w:val="22"/>
          <w:szCs w:val="22"/>
        </w:rPr>
        <w:t xml:space="preserve">az ajánlattételi határidő lejárta előtt legkésőbb </w:t>
      </w:r>
      <w:r w:rsidR="007F4585">
        <w:rPr>
          <w:sz w:val="22"/>
          <w:szCs w:val="22"/>
        </w:rPr>
        <w:t>hat</w:t>
      </w:r>
      <w:r w:rsidR="007F4585" w:rsidRPr="000267CD">
        <w:rPr>
          <w:sz w:val="22"/>
          <w:szCs w:val="22"/>
        </w:rPr>
        <w:t xml:space="preserve"> </w:t>
      </w:r>
      <w:r w:rsidRPr="000267CD">
        <w:rPr>
          <w:sz w:val="22"/>
          <w:szCs w:val="22"/>
        </w:rPr>
        <w:t xml:space="preserve">nappal adja meg. </w:t>
      </w:r>
    </w:p>
    <w:p w14:paraId="714E2E5B" w14:textId="77777777" w:rsidR="00622832" w:rsidRPr="000267CD" w:rsidRDefault="00622832" w:rsidP="00A82264">
      <w:pPr>
        <w:jc w:val="both"/>
        <w:rPr>
          <w:sz w:val="22"/>
          <w:szCs w:val="22"/>
        </w:rPr>
      </w:pPr>
    </w:p>
    <w:p w14:paraId="6039E226" w14:textId="6E117D8B" w:rsidR="00A82264" w:rsidRPr="000267CD" w:rsidRDefault="008B146D" w:rsidP="00622832">
      <w:pPr>
        <w:jc w:val="both"/>
        <w:rPr>
          <w:sz w:val="22"/>
          <w:szCs w:val="22"/>
        </w:rPr>
      </w:pPr>
      <w:r w:rsidRPr="000267CD">
        <w:rPr>
          <w:color w:val="000000"/>
          <w:sz w:val="22"/>
          <w:szCs w:val="22"/>
        </w:rPr>
        <w:t xml:space="preserve">Ha a kiegészítő tájékoztatás iránti kérelmet a válaszadási határidőt megelőző </w:t>
      </w:r>
      <w:r w:rsidR="000A016C">
        <w:rPr>
          <w:color w:val="000000"/>
          <w:sz w:val="22"/>
          <w:szCs w:val="22"/>
        </w:rPr>
        <w:t>negyedik</w:t>
      </w:r>
      <w:r w:rsidR="000A016C" w:rsidRPr="000267CD">
        <w:rPr>
          <w:color w:val="000000"/>
          <w:sz w:val="22"/>
          <w:szCs w:val="22"/>
        </w:rPr>
        <w:t xml:space="preserve"> </w:t>
      </w:r>
      <w:r w:rsidRPr="000267CD">
        <w:rPr>
          <w:color w:val="000000"/>
          <w:sz w:val="22"/>
          <w:szCs w:val="22"/>
        </w:rPr>
        <w:t xml:space="preserve">napnál később nyújtották be, a kiegészítő tájékoztatást az ajánlatkérőnek nem kötelező megadnia, de megadhatja, amennyiben úgy ítéli meg, hogy a későn érkezett kérdés megválaszolása a megfelelő ajánlattételhez szükséges. Az ajánlatkérő - ha a válaszadáshoz és a válasz figyelembevételéhez nem áll megfelelő </w:t>
      </w:r>
      <w:proofErr w:type="gramStart"/>
      <w:r w:rsidRPr="000267CD">
        <w:rPr>
          <w:color w:val="000000"/>
          <w:sz w:val="22"/>
          <w:szCs w:val="22"/>
        </w:rPr>
        <w:t>idő rendelkezésre</w:t>
      </w:r>
      <w:proofErr w:type="gramEnd"/>
      <w:r w:rsidRPr="000267CD">
        <w:rPr>
          <w:color w:val="000000"/>
          <w:sz w:val="22"/>
          <w:szCs w:val="22"/>
        </w:rPr>
        <w:t xml:space="preserve"> - ilyenkor is élhet az ajánlattételi határidő meghosszabbításának lehetőségével.</w:t>
      </w:r>
      <w:r w:rsidR="005B185F">
        <w:rPr>
          <w:color w:val="000000"/>
          <w:sz w:val="22"/>
          <w:szCs w:val="22"/>
        </w:rPr>
        <w:t xml:space="preserve"> </w:t>
      </w:r>
    </w:p>
    <w:p w14:paraId="27A5BEF9" w14:textId="3453C31C" w:rsidR="00AB5D8C" w:rsidRPr="000267CD" w:rsidRDefault="006D447F" w:rsidP="006D447F">
      <w:pPr>
        <w:jc w:val="both"/>
        <w:rPr>
          <w:sz w:val="22"/>
          <w:szCs w:val="22"/>
        </w:rPr>
      </w:pPr>
      <w:r w:rsidRPr="006D447F">
        <w:rPr>
          <w:sz w:val="22"/>
          <w:szCs w:val="22"/>
        </w:rPr>
        <w:t xml:space="preserve">Az ajánlatkérő </w:t>
      </w:r>
      <w:r>
        <w:rPr>
          <w:sz w:val="22"/>
          <w:szCs w:val="22"/>
        </w:rPr>
        <w:t>meghosszabbítja</w:t>
      </w:r>
      <w:r w:rsidRPr="006D447F">
        <w:rPr>
          <w:sz w:val="22"/>
          <w:szCs w:val="22"/>
        </w:rPr>
        <w:t xml:space="preserve"> az ajánlattételi határidőt,</w:t>
      </w:r>
      <w:r>
        <w:rPr>
          <w:sz w:val="22"/>
          <w:szCs w:val="22"/>
        </w:rPr>
        <w:t xml:space="preserve"> </w:t>
      </w:r>
      <w:r w:rsidRPr="006D447F">
        <w:rPr>
          <w:sz w:val="22"/>
          <w:szCs w:val="22"/>
        </w:rPr>
        <w:t xml:space="preserve">ha a kiegészítő tájékoztatást, annak ellenére, hogy azt a gazdasági szereplő </w:t>
      </w:r>
      <w:r>
        <w:rPr>
          <w:sz w:val="22"/>
          <w:szCs w:val="22"/>
        </w:rPr>
        <w:t>határidőben</w:t>
      </w:r>
      <w:r w:rsidRPr="006D447F">
        <w:rPr>
          <w:sz w:val="22"/>
          <w:szCs w:val="22"/>
        </w:rPr>
        <w:t xml:space="preserve"> </w:t>
      </w:r>
      <w:r>
        <w:rPr>
          <w:sz w:val="22"/>
          <w:szCs w:val="22"/>
        </w:rPr>
        <w:t xml:space="preserve">kérte, nem tudja a Kbt. 56. § (2) bekezdése szerinti határidőben </w:t>
      </w:r>
      <w:r w:rsidRPr="006D447F">
        <w:rPr>
          <w:sz w:val="22"/>
          <w:szCs w:val="22"/>
        </w:rPr>
        <w:t>teljesíteni, vagy</w:t>
      </w:r>
      <w:r>
        <w:rPr>
          <w:sz w:val="22"/>
          <w:szCs w:val="22"/>
        </w:rPr>
        <w:t xml:space="preserve"> </w:t>
      </w:r>
      <w:r w:rsidRPr="006D447F">
        <w:rPr>
          <w:sz w:val="22"/>
          <w:szCs w:val="22"/>
        </w:rPr>
        <w:t>ha a közbeszerzési dokumentumokat módosítja.</w:t>
      </w:r>
    </w:p>
    <w:p w14:paraId="0C70D933" w14:textId="77777777" w:rsidR="006D447F" w:rsidRDefault="006D447F" w:rsidP="00AB5D8C">
      <w:pPr>
        <w:jc w:val="both"/>
        <w:rPr>
          <w:sz w:val="22"/>
          <w:szCs w:val="22"/>
        </w:rPr>
      </w:pPr>
    </w:p>
    <w:p w14:paraId="5527F818" w14:textId="77777777" w:rsidR="006D447F" w:rsidRDefault="00AB5D8C" w:rsidP="006D447F">
      <w:pPr>
        <w:jc w:val="both"/>
        <w:rPr>
          <w:sz w:val="22"/>
          <w:szCs w:val="22"/>
        </w:rPr>
      </w:pPr>
      <w:r w:rsidRPr="000267CD">
        <w:rPr>
          <w:sz w:val="22"/>
          <w:szCs w:val="22"/>
        </w:rPr>
        <w:t xml:space="preserve">Minden ilyen tájékoztatási kérelmet </w:t>
      </w:r>
      <w:r w:rsidR="008D6B4D" w:rsidRPr="000267CD">
        <w:rPr>
          <w:sz w:val="22"/>
          <w:szCs w:val="22"/>
        </w:rPr>
        <w:t xml:space="preserve">levélben, </w:t>
      </w:r>
      <w:r w:rsidRPr="000267CD">
        <w:rPr>
          <w:sz w:val="22"/>
          <w:szCs w:val="22"/>
        </w:rPr>
        <w:t>telefaxon</w:t>
      </w:r>
      <w:r w:rsidR="008D6B4D" w:rsidRPr="000267CD">
        <w:rPr>
          <w:sz w:val="22"/>
          <w:szCs w:val="22"/>
        </w:rPr>
        <w:t xml:space="preserve"> vagy</w:t>
      </w:r>
      <w:r w:rsidR="00A4614A" w:rsidRPr="000267CD">
        <w:rPr>
          <w:sz w:val="22"/>
          <w:szCs w:val="22"/>
        </w:rPr>
        <w:t xml:space="preserve"> e-mailben kell eljuttatni az </w:t>
      </w:r>
      <w:r w:rsidR="009354C9" w:rsidRPr="000267CD">
        <w:rPr>
          <w:sz w:val="22"/>
          <w:szCs w:val="22"/>
        </w:rPr>
        <w:t>Ajánlati Felhívás</w:t>
      </w:r>
      <w:r w:rsidR="008F3ABE" w:rsidRPr="000267CD">
        <w:rPr>
          <w:sz w:val="22"/>
          <w:szCs w:val="22"/>
        </w:rPr>
        <w:t>ban</w:t>
      </w:r>
      <w:r w:rsidRPr="000267CD">
        <w:rPr>
          <w:sz w:val="22"/>
          <w:szCs w:val="22"/>
        </w:rPr>
        <w:t xml:space="preserve"> megadott címre.</w:t>
      </w:r>
      <w:r w:rsidR="004E0BA7" w:rsidRPr="000267CD">
        <w:rPr>
          <w:sz w:val="22"/>
          <w:szCs w:val="22"/>
        </w:rPr>
        <w:t xml:space="preserve"> Az írásban, illetve faxon megküldött kérdéseket e-mailben is el kell </w:t>
      </w:r>
      <w:r w:rsidR="004E0BA7" w:rsidRPr="000267CD">
        <w:rPr>
          <w:sz w:val="22"/>
          <w:szCs w:val="22"/>
        </w:rPr>
        <w:lastRenderedPageBreak/>
        <w:t xml:space="preserve">küldeni </w:t>
      </w:r>
      <w:r w:rsidR="002F4AE6" w:rsidRPr="000267CD">
        <w:rPr>
          <w:sz w:val="22"/>
          <w:szCs w:val="22"/>
        </w:rPr>
        <w:t xml:space="preserve">elektronikusan is szerkeszthető </w:t>
      </w:r>
      <w:r w:rsidR="004E0BA7" w:rsidRPr="000267CD">
        <w:rPr>
          <w:sz w:val="22"/>
          <w:szCs w:val="22"/>
        </w:rPr>
        <w:t>formá</w:t>
      </w:r>
      <w:r w:rsidR="002F4AE6" w:rsidRPr="000267CD">
        <w:rPr>
          <w:sz w:val="22"/>
          <w:szCs w:val="22"/>
        </w:rPr>
        <w:t>tum</w:t>
      </w:r>
      <w:r w:rsidR="004E0BA7" w:rsidRPr="000267CD">
        <w:rPr>
          <w:sz w:val="22"/>
          <w:szCs w:val="22"/>
        </w:rPr>
        <w:t>ban az Ajánlati Felhívásban meghatározott e-mail címre.</w:t>
      </w:r>
    </w:p>
    <w:p w14:paraId="4B4CF5E9" w14:textId="77777777" w:rsidR="006D447F" w:rsidRDefault="006D447F" w:rsidP="006D447F">
      <w:pPr>
        <w:jc w:val="both"/>
        <w:rPr>
          <w:sz w:val="22"/>
          <w:szCs w:val="22"/>
        </w:rPr>
      </w:pPr>
    </w:p>
    <w:p w14:paraId="2393445C" w14:textId="38CA55E9" w:rsidR="002F4AE6" w:rsidRPr="001C4723" w:rsidRDefault="002C32C4" w:rsidP="006D447F">
      <w:pPr>
        <w:jc w:val="both"/>
        <w:rPr>
          <w:sz w:val="22"/>
          <w:szCs w:val="22"/>
        </w:rPr>
      </w:pPr>
      <w:r>
        <w:rPr>
          <w:sz w:val="22"/>
          <w:szCs w:val="22"/>
        </w:rPr>
        <w:t>Ajánlatkérő a kiegészítő tájékoztatást az</w:t>
      </w:r>
      <w:r w:rsidR="002F4AE6" w:rsidRPr="00D13F45">
        <w:rPr>
          <w:sz w:val="22"/>
          <w:szCs w:val="22"/>
        </w:rPr>
        <w:t xml:space="preserve"> Ajánlattevők számára hozzáférhetővé teszi oly módo</w:t>
      </w:r>
      <w:r w:rsidR="002F4AE6" w:rsidRPr="001C4723">
        <w:rPr>
          <w:sz w:val="22"/>
          <w:szCs w:val="22"/>
        </w:rPr>
        <w:t xml:space="preserve">n, hogy az ajánlattételi határidő lejárta előtt </w:t>
      </w:r>
      <w:r w:rsidR="002F4AE6" w:rsidRPr="00AA4D43">
        <w:rPr>
          <w:sz w:val="22"/>
          <w:szCs w:val="22"/>
        </w:rPr>
        <w:t xml:space="preserve">legkésőbb </w:t>
      </w:r>
      <w:r w:rsidR="00547ED0" w:rsidRPr="00F671AC">
        <w:rPr>
          <w:sz w:val="22"/>
          <w:szCs w:val="22"/>
        </w:rPr>
        <w:t>-</w:t>
      </w:r>
      <w:r w:rsidR="00595F25">
        <w:rPr>
          <w:sz w:val="22"/>
          <w:szCs w:val="22"/>
        </w:rPr>
        <w:t xml:space="preserve"> </w:t>
      </w:r>
      <w:r w:rsidR="000A016C">
        <w:rPr>
          <w:sz w:val="22"/>
          <w:szCs w:val="22"/>
        </w:rPr>
        <w:t>hat</w:t>
      </w:r>
      <w:r w:rsidR="000A016C" w:rsidRPr="00F671AC">
        <w:rPr>
          <w:sz w:val="22"/>
          <w:szCs w:val="22"/>
        </w:rPr>
        <w:t xml:space="preserve"> </w:t>
      </w:r>
      <w:r w:rsidR="002F4AE6" w:rsidRPr="00F671AC">
        <w:rPr>
          <w:sz w:val="22"/>
          <w:szCs w:val="22"/>
        </w:rPr>
        <w:t>nappal</w:t>
      </w:r>
      <w:r w:rsidR="002F4AE6" w:rsidRPr="00D13F45">
        <w:rPr>
          <w:sz w:val="22"/>
          <w:szCs w:val="22"/>
        </w:rPr>
        <w:t>, telefaxon/e-mailen is megküldi valamennyi gazdasági szereplő részére, amely érdeklődését az eljárás iránt ajánlatkérőnél jelezte, illetve annak tartalm</w:t>
      </w:r>
      <w:r w:rsidR="00622832" w:rsidRPr="001C4723">
        <w:rPr>
          <w:sz w:val="22"/>
          <w:szCs w:val="22"/>
        </w:rPr>
        <w:t>át elérhetővé teszi honlapján.</w:t>
      </w:r>
    </w:p>
    <w:p w14:paraId="63B24820" w14:textId="77777777" w:rsidR="002F4AE6" w:rsidRPr="000267CD" w:rsidRDefault="002F4AE6" w:rsidP="00AB5D8C">
      <w:pPr>
        <w:jc w:val="both"/>
        <w:rPr>
          <w:sz w:val="22"/>
          <w:szCs w:val="22"/>
        </w:rPr>
      </w:pPr>
    </w:p>
    <w:p w14:paraId="4985D123" w14:textId="454E97D9" w:rsidR="00AB5D8C" w:rsidRPr="000267CD" w:rsidRDefault="00A4614A" w:rsidP="00AB5D8C">
      <w:pPr>
        <w:jc w:val="both"/>
        <w:rPr>
          <w:sz w:val="22"/>
          <w:szCs w:val="22"/>
        </w:rPr>
      </w:pPr>
      <w:r w:rsidRPr="000267CD">
        <w:rPr>
          <w:sz w:val="22"/>
          <w:szCs w:val="22"/>
        </w:rPr>
        <w:t xml:space="preserve">Az ajánlattevő </w:t>
      </w:r>
      <w:r w:rsidR="00AB5D8C" w:rsidRPr="000267CD">
        <w:rPr>
          <w:sz w:val="22"/>
          <w:szCs w:val="22"/>
        </w:rPr>
        <w:t xml:space="preserve">kizárólagos felelőssége, hogy a tájékoztatási kérelme időben megérkezzen a megadott címre. </w:t>
      </w:r>
    </w:p>
    <w:p w14:paraId="2DB4F991" w14:textId="77777777" w:rsidR="00AB5D8C" w:rsidRPr="000267CD" w:rsidRDefault="00AB5D8C" w:rsidP="00AB5D8C">
      <w:pPr>
        <w:jc w:val="both"/>
        <w:rPr>
          <w:sz w:val="22"/>
          <w:szCs w:val="22"/>
        </w:rPr>
      </w:pPr>
    </w:p>
    <w:p w14:paraId="12D6FEF4" w14:textId="77777777" w:rsidR="00A82264" w:rsidRPr="000267CD" w:rsidRDefault="00AB5D8C" w:rsidP="00AB5D8C">
      <w:pPr>
        <w:jc w:val="both"/>
        <w:rPr>
          <w:sz w:val="22"/>
          <w:szCs w:val="22"/>
        </w:rPr>
      </w:pPr>
      <w:r w:rsidRPr="000267CD">
        <w:rPr>
          <w:sz w:val="22"/>
          <w:szCs w:val="22"/>
        </w:rPr>
        <w:t>A kiegészítő tájékoztatás akk</w:t>
      </w:r>
      <w:r w:rsidR="00A4614A" w:rsidRPr="000267CD">
        <w:rPr>
          <w:sz w:val="22"/>
          <w:szCs w:val="22"/>
        </w:rPr>
        <w:t xml:space="preserve">or minősül kézbesítettnek, ha az ajánlattevő </w:t>
      </w:r>
      <w:r w:rsidRPr="000267CD">
        <w:rPr>
          <w:sz w:val="22"/>
          <w:szCs w:val="22"/>
        </w:rPr>
        <w:t>a kiegészítő tájékoztatást akár postai úton, akár telefax, email, vagy akár személyes kézbesítés útján megkapta vagy szabályszerű értesítés mellett nem vette át.</w:t>
      </w:r>
      <w:r w:rsidR="009A4BD7" w:rsidRPr="000267CD">
        <w:rPr>
          <w:sz w:val="22"/>
          <w:szCs w:val="22"/>
        </w:rPr>
        <w:t xml:space="preserve"> Erre tekintettel ajánlattevő köteles fax </w:t>
      </w:r>
      <w:r w:rsidR="00B30E9F" w:rsidRPr="000267CD">
        <w:rPr>
          <w:sz w:val="22"/>
          <w:szCs w:val="22"/>
        </w:rPr>
        <w:t xml:space="preserve">vagy e-mail </w:t>
      </w:r>
      <w:r w:rsidR="009A4BD7" w:rsidRPr="000267CD">
        <w:rPr>
          <w:sz w:val="22"/>
          <w:szCs w:val="22"/>
        </w:rPr>
        <w:t xml:space="preserve">megküldésével </w:t>
      </w:r>
      <w:r w:rsidR="004E0BA7" w:rsidRPr="000267CD">
        <w:rPr>
          <w:sz w:val="22"/>
          <w:szCs w:val="22"/>
        </w:rPr>
        <w:t>haladéktalanul vissza</w:t>
      </w:r>
      <w:r w:rsidR="009A4BD7" w:rsidRPr="000267CD">
        <w:rPr>
          <w:sz w:val="22"/>
          <w:szCs w:val="22"/>
        </w:rPr>
        <w:t>igazolni, hogy a kiegészítő tá</w:t>
      </w:r>
      <w:r w:rsidR="00B83053" w:rsidRPr="000267CD">
        <w:rPr>
          <w:sz w:val="22"/>
          <w:szCs w:val="22"/>
        </w:rPr>
        <w:t xml:space="preserve">jékoztatás részére megérkezett, tekintet nélkül arra, hogy a </w:t>
      </w:r>
      <w:r w:rsidR="00F264DE" w:rsidRPr="000267CD">
        <w:rPr>
          <w:sz w:val="22"/>
          <w:szCs w:val="22"/>
        </w:rPr>
        <w:t>k</w:t>
      </w:r>
      <w:r w:rsidR="00B83053" w:rsidRPr="000267CD">
        <w:rPr>
          <w:sz w:val="22"/>
          <w:szCs w:val="22"/>
        </w:rPr>
        <w:t>iegészítő tájékoztat</w:t>
      </w:r>
      <w:r w:rsidR="004E0BA7" w:rsidRPr="000267CD">
        <w:rPr>
          <w:sz w:val="22"/>
          <w:szCs w:val="22"/>
        </w:rPr>
        <w:t>ást milyen módon kézbesítették.</w:t>
      </w:r>
    </w:p>
    <w:p w14:paraId="5CFF90DC" w14:textId="77777777" w:rsidR="004E0BA7" w:rsidRPr="000267CD" w:rsidRDefault="00C01D62" w:rsidP="00AB5D8C">
      <w:pPr>
        <w:jc w:val="both"/>
        <w:rPr>
          <w:sz w:val="22"/>
          <w:szCs w:val="22"/>
        </w:rPr>
      </w:pPr>
      <w:r w:rsidRPr="000267CD">
        <w:rPr>
          <w:sz w:val="22"/>
          <w:szCs w:val="22"/>
        </w:rPr>
        <w:t>Amennyiben ajánlattevő a visszaigazolás</w:t>
      </w:r>
      <w:r w:rsidR="004E0BA7" w:rsidRPr="000267CD">
        <w:rPr>
          <w:sz w:val="22"/>
          <w:szCs w:val="22"/>
        </w:rPr>
        <w:t>t</w:t>
      </w:r>
      <w:r w:rsidRPr="000267CD">
        <w:rPr>
          <w:sz w:val="22"/>
          <w:szCs w:val="22"/>
        </w:rPr>
        <w:t xml:space="preserve"> késve vagy egyáltalán nem küldi meg, viseli az ebből fakadó következményeket. </w:t>
      </w:r>
    </w:p>
    <w:p w14:paraId="536526EE" w14:textId="2C2BF40D" w:rsidR="00AB5D8C" w:rsidRPr="000267CD" w:rsidRDefault="004E0BA7" w:rsidP="00AB5D8C">
      <w:pPr>
        <w:jc w:val="both"/>
        <w:rPr>
          <w:sz w:val="22"/>
          <w:szCs w:val="22"/>
        </w:rPr>
      </w:pPr>
      <w:r w:rsidRPr="000267CD">
        <w:rPr>
          <w:sz w:val="22"/>
          <w:szCs w:val="22"/>
        </w:rPr>
        <w:t>Ajánlatkérő a ki</w:t>
      </w:r>
      <w:r w:rsidR="006D447F">
        <w:rPr>
          <w:sz w:val="22"/>
          <w:szCs w:val="22"/>
        </w:rPr>
        <w:t>egészítő tájékoztatást a Kbt. 56.</w:t>
      </w:r>
      <w:r w:rsidRPr="000267CD">
        <w:rPr>
          <w:sz w:val="22"/>
          <w:szCs w:val="22"/>
        </w:rPr>
        <w:t xml:space="preserve"> §</w:t>
      </w:r>
      <w:proofErr w:type="spellStart"/>
      <w:r w:rsidRPr="000267CD">
        <w:rPr>
          <w:sz w:val="22"/>
          <w:szCs w:val="22"/>
        </w:rPr>
        <w:t>-</w:t>
      </w:r>
      <w:proofErr w:type="gramStart"/>
      <w:r w:rsidRPr="000267CD">
        <w:rPr>
          <w:sz w:val="22"/>
          <w:szCs w:val="22"/>
        </w:rPr>
        <w:t>a</w:t>
      </w:r>
      <w:proofErr w:type="spellEnd"/>
      <w:proofErr w:type="gramEnd"/>
      <w:r w:rsidRPr="000267CD">
        <w:rPr>
          <w:sz w:val="22"/>
          <w:szCs w:val="22"/>
        </w:rPr>
        <w:t xml:space="preserve"> alapján megküldi a dokumentáció letöltéséről addig nyilatkozatot megküldő gazdasági szereplőknek, és a</w:t>
      </w:r>
      <w:r w:rsidR="00E815A5" w:rsidRPr="000267CD">
        <w:rPr>
          <w:sz w:val="22"/>
          <w:szCs w:val="22"/>
        </w:rPr>
        <w:t>jánlatkérő a kiegészítő tájékoztatást honlapján,</w:t>
      </w:r>
      <w:r w:rsidRPr="000267CD">
        <w:rPr>
          <w:sz w:val="22"/>
          <w:szCs w:val="22"/>
        </w:rPr>
        <w:t xml:space="preserve"> a</w:t>
      </w:r>
      <w:r w:rsidR="005B185F">
        <w:rPr>
          <w:sz w:val="22"/>
          <w:szCs w:val="22"/>
        </w:rPr>
        <w:t xml:space="preserve"> </w:t>
      </w:r>
      <w:hyperlink r:id="rId12" w:history="1">
        <w:r w:rsidR="005B185F" w:rsidRPr="009F6553">
          <w:rPr>
            <w:rStyle w:val="Hiperhivatkozs"/>
            <w:sz w:val="22"/>
            <w:szCs w:val="22"/>
          </w:rPr>
          <w:t>www.kormany.hu/hu/miniszterelnokseg</w:t>
        </w:r>
      </w:hyperlink>
      <w:r w:rsidR="00975134">
        <w:rPr>
          <w:sz w:val="22"/>
          <w:szCs w:val="22"/>
        </w:rPr>
        <w:t xml:space="preserve"> </w:t>
      </w:r>
      <w:r w:rsidRPr="001C4723">
        <w:rPr>
          <w:sz w:val="22"/>
          <w:szCs w:val="22"/>
        </w:rPr>
        <w:t>ol</w:t>
      </w:r>
      <w:r w:rsidRPr="000267CD">
        <w:rPr>
          <w:sz w:val="22"/>
          <w:szCs w:val="22"/>
        </w:rPr>
        <w:t>dalon közzéteszi.</w:t>
      </w:r>
    </w:p>
    <w:p w14:paraId="6A935E96" w14:textId="77777777" w:rsidR="002F4AE6" w:rsidRPr="000267CD" w:rsidRDefault="002F4AE6" w:rsidP="00AB5D8C">
      <w:pPr>
        <w:jc w:val="both"/>
        <w:rPr>
          <w:sz w:val="22"/>
          <w:szCs w:val="22"/>
        </w:rPr>
      </w:pPr>
    </w:p>
    <w:p w14:paraId="32A09070" w14:textId="77777777" w:rsidR="002F4AE6" w:rsidRPr="000267CD" w:rsidRDefault="002F4AE6" w:rsidP="00AB5D8C">
      <w:pPr>
        <w:jc w:val="both"/>
        <w:rPr>
          <w:sz w:val="22"/>
          <w:szCs w:val="22"/>
        </w:rPr>
      </w:pPr>
      <w:r w:rsidRPr="000267CD">
        <w:rPr>
          <w:sz w:val="22"/>
          <w:szCs w:val="22"/>
        </w:rPr>
        <w:t>Az ajánlattevő köteles az ajánlatában feltüntetni az általa átvett kiegészítő tájékoztatások számát, ezáltal igazolva, hogy ajánlata elkészítése során a kiegészítő tájékoztatásokat figyelembe vette.</w:t>
      </w:r>
    </w:p>
    <w:p w14:paraId="54D1DA66" w14:textId="77777777" w:rsidR="00AB5D8C" w:rsidRPr="000267CD" w:rsidRDefault="00AB5D8C" w:rsidP="00AB5D8C">
      <w:pPr>
        <w:jc w:val="both"/>
        <w:rPr>
          <w:sz w:val="22"/>
          <w:szCs w:val="22"/>
        </w:rPr>
      </w:pPr>
    </w:p>
    <w:p w14:paraId="11B4605C" w14:textId="2EF47C47" w:rsidR="00A82264" w:rsidRPr="000267CD" w:rsidRDefault="006E4011" w:rsidP="004E0BA7">
      <w:pPr>
        <w:jc w:val="both"/>
        <w:rPr>
          <w:sz w:val="22"/>
          <w:szCs w:val="22"/>
        </w:rPr>
      </w:pPr>
      <w:r w:rsidRPr="000267CD">
        <w:rPr>
          <w:sz w:val="22"/>
          <w:szCs w:val="22"/>
        </w:rPr>
        <w:t xml:space="preserve">Ajánlatkérő a beérkezett kérdésre oly módon fog írásban válaszolni, hogy a kérdéseket (a kérdező személyének feltüntetése nélkül) és a válaszokat egyidejűleg megküldi minden </w:t>
      </w:r>
      <w:r w:rsidR="00DD1ECC" w:rsidRPr="000267CD">
        <w:rPr>
          <w:sz w:val="22"/>
          <w:szCs w:val="22"/>
        </w:rPr>
        <w:t>gazdasági szereplőnek, aki érdeklődését az eljárás iránt jelezte</w:t>
      </w:r>
      <w:r w:rsidRPr="000267CD">
        <w:rPr>
          <w:sz w:val="22"/>
          <w:szCs w:val="22"/>
        </w:rPr>
        <w:t xml:space="preserve">. Amennyiben a kérdések időbeni eltolódása miatt </w:t>
      </w:r>
      <w:r w:rsidR="00DD1ECC" w:rsidRPr="000267CD">
        <w:rPr>
          <w:sz w:val="22"/>
          <w:szCs w:val="22"/>
        </w:rPr>
        <w:t>az ajánlatkérő</w:t>
      </w:r>
      <w:r w:rsidRPr="000267CD">
        <w:rPr>
          <w:sz w:val="22"/>
          <w:szCs w:val="22"/>
        </w:rPr>
        <w:t xml:space="preserve"> több válaszlevelet küld meg </w:t>
      </w:r>
      <w:r w:rsidR="00DD1ECC" w:rsidRPr="000267CD">
        <w:rPr>
          <w:sz w:val="22"/>
          <w:szCs w:val="22"/>
        </w:rPr>
        <w:t>a gazdasági szereplők</w:t>
      </w:r>
      <w:r w:rsidRPr="000267CD">
        <w:rPr>
          <w:sz w:val="22"/>
          <w:szCs w:val="22"/>
        </w:rPr>
        <w:t xml:space="preserve"> részére, azokat </w:t>
      </w:r>
      <w:r w:rsidR="004E0BA7" w:rsidRPr="000267CD">
        <w:rPr>
          <w:sz w:val="22"/>
          <w:szCs w:val="22"/>
        </w:rPr>
        <w:t xml:space="preserve">a kibocsátás sorrendjében </w:t>
      </w:r>
      <w:r w:rsidRPr="000267CD">
        <w:rPr>
          <w:sz w:val="22"/>
          <w:szCs w:val="22"/>
        </w:rPr>
        <w:t>folyamatos sorszámozással látja el.</w:t>
      </w:r>
    </w:p>
    <w:p w14:paraId="4FE17313" w14:textId="77777777" w:rsidR="004E0BA7" w:rsidRPr="000267CD" w:rsidRDefault="004E0BA7" w:rsidP="004E0BA7">
      <w:pPr>
        <w:jc w:val="both"/>
        <w:rPr>
          <w:sz w:val="22"/>
          <w:szCs w:val="22"/>
        </w:rPr>
      </w:pPr>
    </w:p>
    <w:p w14:paraId="17088EF3" w14:textId="77777777" w:rsidR="00BA1023" w:rsidRPr="000267CD" w:rsidRDefault="006E4011" w:rsidP="006E4011">
      <w:pPr>
        <w:pStyle w:val="Szvegtrzs"/>
        <w:jc w:val="both"/>
        <w:rPr>
          <w:sz w:val="22"/>
          <w:szCs w:val="22"/>
        </w:rPr>
      </w:pPr>
      <w:r w:rsidRPr="000267CD">
        <w:rPr>
          <w:sz w:val="22"/>
          <w:szCs w:val="22"/>
        </w:rPr>
        <w:t xml:space="preserve">Az azonos tartalmú kérdések a válaszban csak egyszer kerülnek feltüntetésre és megválaszolásra. A </w:t>
      </w:r>
      <w:r w:rsidR="004E0BA7" w:rsidRPr="000267CD">
        <w:rPr>
          <w:sz w:val="22"/>
          <w:szCs w:val="22"/>
        </w:rPr>
        <w:t>kiegészítő tájékoztatások (</w:t>
      </w:r>
      <w:r w:rsidRPr="000267CD">
        <w:rPr>
          <w:sz w:val="22"/>
          <w:szCs w:val="22"/>
        </w:rPr>
        <w:t>válaszlevelek</w:t>
      </w:r>
      <w:r w:rsidR="004E0BA7" w:rsidRPr="000267CD">
        <w:rPr>
          <w:sz w:val="22"/>
          <w:szCs w:val="22"/>
        </w:rPr>
        <w:t>)</w:t>
      </w:r>
      <w:r w:rsidRPr="000267CD">
        <w:rPr>
          <w:sz w:val="22"/>
          <w:szCs w:val="22"/>
        </w:rPr>
        <w:t xml:space="preserve">, továbbá az ajánlatkérő saját hatáskörében végzett pontosításai a dokumentáció részévé válnak, így azok is kötelezővé válnak az ajánlattevők számára. </w:t>
      </w:r>
    </w:p>
    <w:p w14:paraId="3E60BB19" w14:textId="77777777" w:rsidR="006E4011" w:rsidRPr="000267CD" w:rsidRDefault="006E4011" w:rsidP="006E4011">
      <w:pPr>
        <w:pStyle w:val="Szvegtrzs"/>
        <w:jc w:val="both"/>
        <w:rPr>
          <w:sz w:val="22"/>
          <w:szCs w:val="22"/>
        </w:rPr>
      </w:pPr>
      <w:r w:rsidRPr="000267CD">
        <w:rPr>
          <w:sz w:val="22"/>
          <w:szCs w:val="22"/>
        </w:rPr>
        <w:t>Ajánlattevő kizárólagos felelőssége, hogy a szervezeti egységén belül a kiegészítő tájékoztatás időben az arra jogosulthoz kerüljön.</w:t>
      </w:r>
    </w:p>
    <w:p w14:paraId="4D6AB5B2" w14:textId="31C249E5" w:rsidR="008F6C77" w:rsidRPr="000267CD" w:rsidRDefault="006E4011" w:rsidP="008F6C77">
      <w:pPr>
        <w:jc w:val="both"/>
        <w:rPr>
          <w:sz w:val="22"/>
          <w:szCs w:val="22"/>
        </w:rPr>
      </w:pPr>
      <w:r w:rsidRPr="000267CD">
        <w:rPr>
          <w:sz w:val="22"/>
          <w:szCs w:val="22"/>
        </w:rPr>
        <w:t>A kiegészítő tájékoztatásra vonatko</w:t>
      </w:r>
      <w:r w:rsidR="006D447F">
        <w:rPr>
          <w:sz w:val="22"/>
          <w:szCs w:val="22"/>
        </w:rPr>
        <w:t>zó további szabályokat a Kbt. 56</w:t>
      </w:r>
      <w:r w:rsidRPr="000267CD">
        <w:rPr>
          <w:sz w:val="22"/>
          <w:szCs w:val="22"/>
        </w:rPr>
        <w:t>. §</w:t>
      </w:r>
      <w:proofErr w:type="spellStart"/>
      <w:r w:rsidRPr="000267CD">
        <w:rPr>
          <w:sz w:val="22"/>
          <w:szCs w:val="22"/>
        </w:rPr>
        <w:t>-a</w:t>
      </w:r>
      <w:proofErr w:type="spellEnd"/>
      <w:r w:rsidRPr="000267CD">
        <w:rPr>
          <w:sz w:val="22"/>
          <w:szCs w:val="22"/>
        </w:rPr>
        <w:t xml:space="preserve"> tartalmazza.</w:t>
      </w:r>
    </w:p>
    <w:p w14:paraId="11C93A3E" w14:textId="77777777" w:rsidR="004E0BA7" w:rsidRPr="000267CD" w:rsidRDefault="004E0BA7" w:rsidP="008F6C77">
      <w:pPr>
        <w:jc w:val="both"/>
        <w:rPr>
          <w:sz w:val="22"/>
          <w:szCs w:val="22"/>
        </w:rPr>
      </w:pPr>
    </w:p>
    <w:p w14:paraId="6FCC286C" w14:textId="77777777" w:rsidR="00AB5D8C" w:rsidRPr="000267CD" w:rsidRDefault="00CA0FF2" w:rsidP="008F6C77">
      <w:pPr>
        <w:pStyle w:val="Cmsor2"/>
        <w:widowControl/>
        <w:numPr>
          <w:ilvl w:val="1"/>
          <w:numId w:val="0"/>
        </w:numPr>
        <w:tabs>
          <w:tab w:val="num" w:pos="792"/>
        </w:tabs>
        <w:ind w:left="792" w:hanging="432"/>
        <w:jc w:val="left"/>
        <w:rPr>
          <w:smallCaps/>
          <w:sz w:val="22"/>
          <w:szCs w:val="22"/>
        </w:rPr>
      </w:pPr>
      <w:bookmarkStart w:id="84" w:name="_Toc66244046"/>
      <w:bookmarkStart w:id="85" w:name="_Toc66248200"/>
      <w:bookmarkStart w:id="86" w:name="_Toc66507087"/>
      <w:bookmarkStart w:id="87" w:name="_Toc66517226"/>
      <w:bookmarkStart w:id="88" w:name="_Toc66608588"/>
      <w:bookmarkStart w:id="89" w:name="_Toc130170143"/>
      <w:bookmarkStart w:id="90" w:name="_Toc130171581"/>
      <w:bookmarkStart w:id="91" w:name="_Toc130172155"/>
      <w:bookmarkStart w:id="92" w:name="_Toc135795800"/>
      <w:bookmarkStart w:id="93" w:name="_Toc208962407"/>
      <w:bookmarkStart w:id="94" w:name="_Toc346714212"/>
      <w:bookmarkStart w:id="95" w:name="_Toc352380623"/>
      <w:bookmarkStart w:id="96" w:name="_Toc352382164"/>
      <w:bookmarkStart w:id="97" w:name="_Toc383930275"/>
      <w:bookmarkStart w:id="98" w:name="_Toc396033312"/>
      <w:bookmarkStart w:id="99" w:name="_Toc518447286"/>
      <w:bookmarkEnd w:id="70"/>
      <w:bookmarkEnd w:id="71"/>
      <w:bookmarkEnd w:id="72"/>
      <w:bookmarkEnd w:id="73"/>
      <w:bookmarkEnd w:id="74"/>
      <w:bookmarkEnd w:id="75"/>
      <w:bookmarkEnd w:id="76"/>
      <w:bookmarkEnd w:id="77"/>
      <w:bookmarkEnd w:id="78"/>
      <w:bookmarkEnd w:id="79"/>
      <w:bookmarkEnd w:id="80"/>
      <w:bookmarkEnd w:id="81"/>
      <w:bookmarkEnd w:id="82"/>
      <w:bookmarkEnd w:id="83"/>
      <w:proofErr w:type="gramStart"/>
      <w:r w:rsidRPr="000267CD">
        <w:rPr>
          <w:smallCaps/>
          <w:sz w:val="22"/>
          <w:szCs w:val="22"/>
        </w:rPr>
        <w:t>az</w:t>
      </w:r>
      <w:proofErr w:type="gramEnd"/>
      <w:r w:rsidRPr="000267CD">
        <w:rPr>
          <w:smallCaps/>
          <w:sz w:val="22"/>
          <w:szCs w:val="22"/>
        </w:rPr>
        <w:t xml:space="preserve"> ajánlat </w:t>
      </w:r>
      <w:r w:rsidR="00AB5D8C" w:rsidRPr="000267CD">
        <w:rPr>
          <w:smallCaps/>
          <w:sz w:val="22"/>
          <w:szCs w:val="22"/>
        </w:rPr>
        <w:t>nyelve</w:t>
      </w:r>
      <w:bookmarkEnd w:id="84"/>
      <w:bookmarkEnd w:id="85"/>
      <w:bookmarkEnd w:id="86"/>
      <w:bookmarkEnd w:id="87"/>
      <w:bookmarkEnd w:id="88"/>
      <w:bookmarkEnd w:id="89"/>
      <w:bookmarkEnd w:id="90"/>
      <w:bookmarkEnd w:id="91"/>
      <w:bookmarkEnd w:id="92"/>
      <w:bookmarkEnd w:id="93"/>
      <w:bookmarkEnd w:id="94"/>
    </w:p>
    <w:p w14:paraId="0637B784" w14:textId="77777777" w:rsidR="008F6C77" w:rsidRPr="000267CD" w:rsidRDefault="008F6C77" w:rsidP="008F6C77">
      <w:pPr>
        <w:rPr>
          <w:sz w:val="22"/>
          <w:szCs w:val="22"/>
        </w:rPr>
      </w:pPr>
    </w:p>
    <w:bookmarkEnd w:id="95"/>
    <w:bookmarkEnd w:id="96"/>
    <w:bookmarkEnd w:id="97"/>
    <w:bookmarkEnd w:id="98"/>
    <w:bookmarkEnd w:id="99"/>
    <w:p w14:paraId="2287F53B" w14:textId="77777777" w:rsidR="00AB5D8C" w:rsidRPr="000267CD" w:rsidRDefault="00AB5D8C" w:rsidP="00AB5D8C">
      <w:pPr>
        <w:jc w:val="both"/>
        <w:rPr>
          <w:sz w:val="22"/>
          <w:szCs w:val="22"/>
        </w:rPr>
      </w:pPr>
      <w:r w:rsidRPr="000267CD">
        <w:rPr>
          <w:sz w:val="22"/>
          <w:szCs w:val="22"/>
        </w:rPr>
        <w:t>Jelen közbeszerzési eljárás nyelve a magyar.</w:t>
      </w:r>
    </w:p>
    <w:p w14:paraId="54D7ADB3" w14:textId="77777777" w:rsidR="00AB5D8C" w:rsidRPr="000267CD" w:rsidRDefault="00AB5D8C" w:rsidP="00AB5D8C">
      <w:pPr>
        <w:jc w:val="both"/>
        <w:rPr>
          <w:sz w:val="22"/>
          <w:szCs w:val="22"/>
        </w:rPr>
      </w:pPr>
    </w:p>
    <w:p w14:paraId="712FA0FD" w14:textId="77777777" w:rsidR="00E30563" w:rsidRPr="000267CD" w:rsidRDefault="008F3ABE" w:rsidP="008F3ABE">
      <w:pPr>
        <w:jc w:val="both"/>
        <w:rPr>
          <w:sz w:val="22"/>
          <w:szCs w:val="22"/>
        </w:rPr>
      </w:pPr>
      <w:r w:rsidRPr="000267CD">
        <w:rPr>
          <w:sz w:val="22"/>
          <w:szCs w:val="22"/>
        </w:rPr>
        <w:t xml:space="preserve">Ajánlattevő a megadott nyelven kívül más nyelven is becsatolhat dokumentumokat, de valamennyi eltérő nyelvű dokumentumhoz magyar nyelvű fordítást kell mellékelni. </w:t>
      </w:r>
    </w:p>
    <w:p w14:paraId="4B3FF881" w14:textId="25847FB9" w:rsidR="00E30563" w:rsidRPr="000267CD" w:rsidRDefault="00E30563" w:rsidP="008F3ABE">
      <w:pPr>
        <w:jc w:val="both"/>
        <w:rPr>
          <w:sz w:val="22"/>
          <w:szCs w:val="22"/>
        </w:rPr>
      </w:pPr>
      <w:r w:rsidRPr="000267CD">
        <w:rPr>
          <w:sz w:val="22"/>
          <w:szCs w:val="22"/>
        </w:rPr>
        <w:t>Amennyiben bármely, az ajánlathoz csatolt okirat, igazolás, nyilatkozat stb. nem magyar nyelven kerü</w:t>
      </w:r>
      <w:r w:rsidR="00996F73">
        <w:rPr>
          <w:sz w:val="22"/>
          <w:szCs w:val="22"/>
        </w:rPr>
        <w:t>lt kiállításra, úgy az a Kbt. 47. § (2</w:t>
      </w:r>
      <w:r w:rsidRPr="000267CD">
        <w:rPr>
          <w:sz w:val="22"/>
          <w:szCs w:val="22"/>
        </w:rPr>
        <w:t xml:space="preserve">) bekezdése alapján ajánlattevő általi felelős magyar fordításban is benyújtható, ajánlatkérő azt is köteles elfogadni. </w:t>
      </w:r>
    </w:p>
    <w:p w14:paraId="702D4A99" w14:textId="77777777" w:rsidR="00E30563" w:rsidRPr="000267CD" w:rsidRDefault="008F3ABE" w:rsidP="008F3ABE">
      <w:pPr>
        <w:jc w:val="both"/>
        <w:rPr>
          <w:sz w:val="22"/>
          <w:szCs w:val="22"/>
        </w:rPr>
      </w:pPr>
      <w:r w:rsidRPr="000267CD">
        <w:rPr>
          <w:sz w:val="22"/>
          <w:szCs w:val="22"/>
        </w:rPr>
        <w:t>A fordítást közvetlenül k</w:t>
      </w:r>
      <w:r w:rsidR="005938F7" w:rsidRPr="000267CD">
        <w:rPr>
          <w:sz w:val="22"/>
          <w:szCs w:val="22"/>
        </w:rPr>
        <w:t>érjük</w:t>
      </w:r>
      <w:r w:rsidRPr="000267CD">
        <w:rPr>
          <w:sz w:val="22"/>
          <w:szCs w:val="22"/>
        </w:rPr>
        <w:t xml:space="preserve"> csatolni </w:t>
      </w:r>
      <w:r w:rsidR="005938F7" w:rsidRPr="000267CD">
        <w:rPr>
          <w:sz w:val="22"/>
          <w:szCs w:val="22"/>
        </w:rPr>
        <w:t>a nyilatkozat vagy okirat után.</w:t>
      </w:r>
    </w:p>
    <w:p w14:paraId="1493B257" w14:textId="77777777" w:rsidR="008F3ABE" w:rsidRPr="000267CD" w:rsidRDefault="008F3ABE" w:rsidP="008F3ABE">
      <w:pPr>
        <w:jc w:val="both"/>
        <w:rPr>
          <w:sz w:val="22"/>
          <w:szCs w:val="22"/>
        </w:rPr>
      </w:pPr>
    </w:p>
    <w:p w14:paraId="74E8DCA6" w14:textId="527BA635" w:rsidR="00DD1ECC" w:rsidRPr="000267CD" w:rsidRDefault="00CA0FF2" w:rsidP="007B3906">
      <w:pPr>
        <w:jc w:val="both"/>
        <w:rPr>
          <w:sz w:val="22"/>
          <w:szCs w:val="22"/>
        </w:rPr>
      </w:pPr>
      <w:r w:rsidRPr="000267CD">
        <w:rPr>
          <w:sz w:val="22"/>
          <w:szCs w:val="22"/>
        </w:rPr>
        <w:t xml:space="preserve">Az ajánlatban </w:t>
      </w:r>
      <w:r w:rsidR="00AB5D8C" w:rsidRPr="000267CD">
        <w:rPr>
          <w:sz w:val="22"/>
          <w:szCs w:val="22"/>
        </w:rPr>
        <w:t xml:space="preserve">szereplő iratok közül minden esetben a magyar nyelvű irat az irányadó, az ajánlatkérő </w:t>
      </w:r>
      <w:r w:rsidR="00E30563" w:rsidRPr="000267CD">
        <w:rPr>
          <w:sz w:val="22"/>
          <w:szCs w:val="22"/>
        </w:rPr>
        <w:t xml:space="preserve">kizárólag </w:t>
      </w:r>
      <w:r w:rsidR="00AB5D8C" w:rsidRPr="000267CD">
        <w:rPr>
          <w:sz w:val="22"/>
          <w:szCs w:val="22"/>
        </w:rPr>
        <w:t>azt vizs</w:t>
      </w:r>
      <w:r w:rsidRPr="000267CD">
        <w:rPr>
          <w:sz w:val="22"/>
          <w:szCs w:val="22"/>
        </w:rPr>
        <w:t xml:space="preserve">gálja. A fordítás </w:t>
      </w:r>
      <w:r w:rsidR="00E30563" w:rsidRPr="000267CD">
        <w:rPr>
          <w:sz w:val="22"/>
          <w:szCs w:val="22"/>
        </w:rPr>
        <w:t xml:space="preserve">tartalmának helyességéért </w:t>
      </w:r>
      <w:r w:rsidRPr="000267CD">
        <w:rPr>
          <w:sz w:val="22"/>
          <w:szCs w:val="22"/>
        </w:rPr>
        <w:t xml:space="preserve">az ajánlattevő </w:t>
      </w:r>
      <w:r w:rsidR="00AB5D8C" w:rsidRPr="000267CD">
        <w:rPr>
          <w:sz w:val="22"/>
          <w:szCs w:val="22"/>
        </w:rPr>
        <w:t>felel.</w:t>
      </w:r>
    </w:p>
    <w:p w14:paraId="2465B2CF" w14:textId="77777777" w:rsidR="00DD1ECC" w:rsidRDefault="00DD1ECC" w:rsidP="007B3906">
      <w:pPr>
        <w:jc w:val="both"/>
        <w:rPr>
          <w:sz w:val="22"/>
          <w:szCs w:val="22"/>
        </w:rPr>
      </w:pPr>
    </w:p>
    <w:p w14:paraId="20C6DB42" w14:textId="77777777" w:rsidR="00F226B5" w:rsidRPr="000267CD" w:rsidRDefault="00F226B5" w:rsidP="007B3906">
      <w:pPr>
        <w:jc w:val="both"/>
        <w:rPr>
          <w:sz w:val="22"/>
          <w:szCs w:val="22"/>
        </w:rPr>
      </w:pPr>
    </w:p>
    <w:p w14:paraId="6C897541" w14:textId="77777777" w:rsidR="003D03FD" w:rsidRPr="000267CD" w:rsidRDefault="003D03FD" w:rsidP="007B3906">
      <w:pPr>
        <w:pStyle w:val="Cmsor2"/>
        <w:widowControl/>
        <w:numPr>
          <w:ilvl w:val="1"/>
          <w:numId w:val="0"/>
        </w:numPr>
        <w:tabs>
          <w:tab w:val="num" w:pos="792"/>
        </w:tabs>
        <w:ind w:left="792" w:hanging="432"/>
        <w:jc w:val="left"/>
        <w:rPr>
          <w:smallCaps/>
          <w:sz w:val="22"/>
          <w:szCs w:val="22"/>
        </w:rPr>
      </w:pPr>
      <w:bookmarkStart w:id="100" w:name="_Toc66244045"/>
      <w:bookmarkStart w:id="101" w:name="_Toc66248199"/>
      <w:bookmarkStart w:id="102" w:name="_Toc66507086"/>
      <w:bookmarkStart w:id="103" w:name="_Toc66517225"/>
      <w:bookmarkStart w:id="104" w:name="_Toc66608587"/>
      <w:bookmarkStart w:id="105" w:name="_Toc130170142"/>
      <w:bookmarkStart w:id="106" w:name="_Toc130171580"/>
      <w:bookmarkStart w:id="107" w:name="_Toc130172154"/>
      <w:bookmarkStart w:id="108" w:name="_Toc135795799"/>
      <w:bookmarkStart w:id="109" w:name="_Toc208962406"/>
      <w:bookmarkStart w:id="110" w:name="_Toc210636816"/>
      <w:bookmarkStart w:id="111" w:name="_Toc346714213"/>
      <w:proofErr w:type="gramStart"/>
      <w:r w:rsidRPr="000267CD">
        <w:rPr>
          <w:smallCaps/>
          <w:sz w:val="22"/>
          <w:szCs w:val="22"/>
        </w:rPr>
        <w:lastRenderedPageBreak/>
        <w:t>az</w:t>
      </w:r>
      <w:proofErr w:type="gramEnd"/>
      <w:r w:rsidRPr="000267CD">
        <w:rPr>
          <w:smallCaps/>
          <w:sz w:val="22"/>
          <w:szCs w:val="22"/>
        </w:rPr>
        <w:t xml:space="preserve"> ajánlat elkészítése</w:t>
      </w:r>
      <w:bookmarkEnd w:id="100"/>
      <w:bookmarkEnd w:id="101"/>
      <w:bookmarkEnd w:id="102"/>
      <w:bookmarkEnd w:id="103"/>
      <w:bookmarkEnd w:id="104"/>
      <w:bookmarkEnd w:id="105"/>
      <w:bookmarkEnd w:id="106"/>
      <w:bookmarkEnd w:id="107"/>
      <w:bookmarkEnd w:id="108"/>
      <w:bookmarkEnd w:id="109"/>
      <w:bookmarkEnd w:id="110"/>
      <w:bookmarkEnd w:id="111"/>
    </w:p>
    <w:p w14:paraId="70643872" w14:textId="77777777" w:rsidR="007B3906" w:rsidRPr="000267CD" w:rsidRDefault="007B3906" w:rsidP="007B3906">
      <w:pPr>
        <w:rPr>
          <w:sz w:val="22"/>
          <w:szCs w:val="22"/>
        </w:rPr>
      </w:pPr>
    </w:p>
    <w:p w14:paraId="4FD654BD" w14:textId="77777777" w:rsidR="003D03FD" w:rsidRPr="000267CD" w:rsidRDefault="003D03FD" w:rsidP="007B3906">
      <w:pPr>
        <w:jc w:val="both"/>
        <w:rPr>
          <w:sz w:val="22"/>
          <w:szCs w:val="22"/>
        </w:rPr>
      </w:pPr>
      <w:r w:rsidRPr="000267CD">
        <w:rPr>
          <w:sz w:val="22"/>
          <w:szCs w:val="22"/>
        </w:rPr>
        <w:t xml:space="preserve">Ajánlattevő kötelessége, hogy </w:t>
      </w:r>
      <w:r w:rsidR="00E23FD4" w:rsidRPr="000267CD">
        <w:rPr>
          <w:sz w:val="22"/>
          <w:szCs w:val="22"/>
        </w:rPr>
        <w:t xml:space="preserve">teljes körűen </w:t>
      </w:r>
      <w:r w:rsidR="00BA63AC" w:rsidRPr="000267CD">
        <w:rPr>
          <w:sz w:val="22"/>
          <w:szCs w:val="22"/>
        </w:rPr>
        <w:t>át</w:t>
      </w:r>
      <w:r w:rsidRPr="000267CD">
        <w:rPr>
          <w:sz w:val="22"/>
          <w:szCs w:val="22"/>
        </w:rPr>
        <w:t xml:space="preserve">tanulmányozza a dokumentáció valamennyi rendelkezését, kiadott nyilatkozatmintákat, az összes feltételt és </w:t>
      </w:r>
      <w:r w:rsidR="009015AE" w:rsidRPr="000267CD">
        <w:rPr>
          <w:sz w:val="22"/>
          <w:szCs w:val="22"/>
        </w:rPr>
        <w:t>feladat</w:t>
      </w:r>
      <w:r w:rsidRPr="000267CD">
        <w:rPr>
          <w:sz w:val="22"/>
          <w:szCs w:val="22"/>
        </w:rPr>
        <w:t>leírást.</w:t>
      </w:r>
    </w:p>
    <w:p w14:paraId="6C7DC314" w14:textId="77777777" w:rsidR="003D03FD" w:rsidRPr="000267CD" w:rsidRDefault="003D03FD" w:rsidP="003D03FD">
      <w:pPr>
        <w:jc w:val="both"/>
        <w:rPr>
          <w:sz w:val="22"/>
          <w:szCs w:val="22"/>
        </w:rPr>
      </w:pPr>
    </w:p>
    <w:p w14:paraId="2FB1D01A" w14:textId="77777777" w:rsidR="00DD1ECC" w:rsidRPr="000267CD" w:rsidRDefault="005938F7" w:rsidP="00DD1ECC">
      <w:pPr>
        <w:widowControl w:val="0"/>
        <w:jc w:val="both"/>
        <w:rPr>
          <w:sz w:val="22"/>
          <w:szCs w:val="22"/>
        </w:rPr>
      </w:pPr>
      <w:r w:rsidRPr="000267CD">
        <w:rPr>
          <w:sz w:val="22"/>
          <w:szCs w:val="22"/>
        </w:rPr>
        <w:t xml:space="preserve">Az ajánlatok elkészítése során a különböző devizák forintra történő átszámításánál az ajánlattevőnek </w:t>
      </w:r>
      <w:r w:rsidR="00DD1ECC" w:rsidRPr="000267CD">
        <w:rPr>
          <w:sz w:val="22"/>
          <w:szCs w:val="22"/>
        </w:rPr>
        <w:t>az árbevétel tekintetében az érintett üzleti év, referenciák tekintetétében pedig a teljesítéssel érintett naptári év fordulónapján érvényes Magyar Nemzeti Bank által meghatározott devizaárfolyamokat kell alkalmaznia. Az ajánlatban szereplő, nem magyar forintban (HUF) megadott összegek tekintetében az átszámítást tartalmazó iratot közvetlenül a kérdéses dokumentum mögé kell csatolni. A bármely okirat, igazolás, nyilatkozat, stb. vonatkozásában csak az alkalmasság megállapításához szükséges sorok (adatok, információk) vonatkozásában szükséges az átszámítást tartalmazó iratot becsatolni.</w:t>
      </w:r>
    </w:p>
    <w:p w14:paraId="51F92020" w14:textId="77777777" w:rsidR="00FE3F80" w:rsidRPr="000267CD" w:rsidRDefault="00FE3F80" w:rsidP="003D03FD">
      <w:pPr>
        <w:jc w:val="both"/>
        <w:rPr>
          <w:sz w:val="22"/>
          <w:szCs w:val="22"/>
        </w:rPr>
      </w:pPr>
    </w:p>
    <w:p w14:paraId="3BFFCCB5" w14:textId="6CA42D2C" w:rsidR="008D08B3" w:rsidRPr="000267CD" w:rsidRDefault="00FE3F80" w:rsidP="007A4372">
      <w:pPr>
        <w:jc w:val="both"/>
        <w:rPr>
          <w:sz w:val="22"/>
          <w:szCs w:val="22"/>
        </w:rPr>
      </w:pPr>
      <w:r w:rsidRPr="000267CD">
        <w:rPr>
          <w:sz w:val="22"/>
          <w:szCs w:val="22"/>
        </w:rPr>
        <w:t xml:space="preserve">Az alkalmasság igazolására becsatolt igazolásoknak, okiratoknak, dokumentumoknak </w:t>
      </w:r>
      <w:r w:rsidR="003527E9" w:rsidRPr="000267CD">
        <w:rPr>
          <w:sz w:val="22"/>
          <w:szCs w:val="22"/>
        </w:rPr>
        <w:t>(ideértve az esetlegesen elektronikus adathordozón benyújtott adatokat</w:t>
      </w:r>
      <w:r w:rsidR="00877719" w:rsidRPr="000267CD">
        <w:rPr>
          <w:sz w:val="22"/>
          <w:szCs w:val="22"/>
        </w:rPr>
        <w:t>, dokumentumokat</w:t>
      </w:r>
      <w:r w:rsidR="003527E9" w:rsidRPr="000267CD">
        <w:rPr>
          <w:sz w:val="22"/>
          <w:szCs w:val="22"/>
        </w:rPr>
        <w:t xml:space="preserve"> is) </w:t>
      </w:r>
      <w:r w:rsidRPr="000267CD">
        <w:rPr>
          <w:sz w:val="22"/>
          <w:szCs w:val="22"/>
        </w:rPr>
        <w:t xml:space="preserve">olyan tartalmúaknak kell lenni, amelyekből pontosan megállapíthatóak az </w:t>
      </w:r>
      <w:r w:rsidR="009354C9" w:rsidRPr="000267CD">
        <w:rPr>
          <w:sz w:val="22"/>
          <w:szCs w:val="22"/>
        </w:rPr>
        <w:t>Ajánlati Felhívás</w:t>
      </w:r>
      <w:r w:rsidRPr="000267CD">
        <w:rPr>
          <w:sz w:val="22"/>
          <w:szCs w:val="22"/>
        </w:rPr>
        <w:t>ban előírt alkalmassági követelmények. Minden információt tartalmazniuk kell, amelyekből a felhívásnak való megfelelést egyértelműen lehet vizsgálni.</w:t>
      </w:r>
      <w:bookmarkStart w:id="112" w:name="_Toc333486093"/>
    </w:p>
    <w:p w14:paraId="5F5D19CA" w14:textId="77777777" w:rsidR="008D08B3" w:rsidRPr="000267CD" w:rsidRDefault="008D08B3" w:rsidP="008D08B3">
      <w:pPr>
        <w:rPr>
          <w:sz w:val="22"/>
          <w:szCs w:val="22"/>
        </w:rPr>
      </w:pPr>
    </w:p>
    <w:p w14:paraId="11B332A7" w14:textId="77777777" w:rsidR="008D08B3" w:rsidRPr="000267CD" w:rsidRDefault="008D08B3" w:rsidP="008D08B3">
      <w:pPr>
        <w:pStyle w:val="Cmsor2"/>
        <w:widowControl/>
        <w:numPr>
          <w:ilvl w:val="1"/>
          <w:numId w:val="0"/>
        </w:numPr>
        <w:tabs>
          <w:tab w:val="num" w:pos="792"/>
        </w:tabs>
        <w:ind w:left="792" w:hanging="432"/>
        <w:jc w:val="left"/>
        <w:rPr>
          <w:smallCaps/>
          <w:sz w:val="22"/>
          <w:szCs w:val="22"/>
        </w:rPr>
      </w:pPr>
      <w:bookmarkStart w:id="113" w:name="_Toc346714214"/>
      <w:r w:rsidRPr="000267CD">
        <w:rPr>
          <w:smallCaps/>
          <w:sz w:val="22"/>
          <w:szCs w:val="22"/>
        </w:rPr>
        <w:t>Közös ajánlattételre vonatkozó szabályok</w:t>
      </w:r>
      <w:bookmarkEnd w:id="112"/>
      <w:bookmarkEnd w:id="113"/>
    </w:p>
    <w:p w14:paraId="22AAE319" w14:textId="77777777" w:rsidR="008D08B3" w:rsidRPr="000267CD" w:rsidRDefault="008D08B3" w:rsidP="008D08B3">
      <w:pPr>
        <w:jc w:val="both"/>
        <w:rPr>
          <w:sz w:val="22"/>
          <w:szCs w:val="22"/>
        </w:rPr>
      </w:pPr>
    </w:p>
    <w:p w14:paraId="10D6F2ED" w14:textId="0817F073" w:rsidR="008D08B3" w:rsidRPr="000267CD" w:rsidRDefault="00996F73" w:rsidP="008D08B3">
      <w:pPr>
        <w:tabs>
          <w:tab w:val="left" w:pos="720"/>
        </w:tabs>
        <w:jc w:val="both"/>
        <w:rPr>
          <w:sz w:val="22"/>
          <w:szCs w:val="22"/>
        </w:rPr>
      </w:pPr>
      <w:r>
        <w:rPr>
          <w:sz w:val="22"/>
          <w:szCs w:val="22"/>
        </w:rPr>
        <w:t>A Kbt. 35</w:t>
      </w:r>
      <w:r w:rsidR="008D08B3" w:rsidRPr="000267CD">
        <w:rPr>
          <w:sz w:val="22"/>
          <w:szCs w:val="22"/>
        </w:rPr>
        <w:t>. §</w:t>
      </w:r>
      <w:proofErr w:type="spellStart"/>
      <w:r w:rsidR="008D08B3" w:rsidRPr="000267CD">
        <w:rPr>
          <w:sz w:val="22"/>
          <w:szCs w:val="22"/>
        </w:rPr>
        <w:t>-ában</w:t>
      </w:r>
      <w:proofErr w:type="spellEnd"/>
      <w:r w:rsidR="008D08B3" w:rsidRPr="000267CD">
        <w:rPr>
          <w:sz w:val="22"/>
          <w:szCs w:val="22"/>
        </w:rPr>
        <w:t xml:space="preserve"> foglaltaknak megfelelően több gazdasági szereplő közösen is tehet ajánlatot.</w:t>
      </w:r>
    </w:p>
    <w:p w14:paraId="21323475" w14:textId="77777777" w:rsidR="008D08B3" w:rsidRPr="000267CD" w:rsidRDefault="008D08B3" w:rsidP="008D08B3">
      <w:pPr>
        <w:tabs>
          <w:tab w:val="left" w:pos="720"/>
        </w:tabs>
        <w:jc w:val="both"/>
        <w:rPr>
          <w:sz w:val="22"/>
          <w:szCs w:val="22"/>
        </w:rPr>
      </w:pPr>
      <w:r w:rsidRPr="000267CD">
        <w:rPr>
          <w:sz w:val="22"/>
          <w:szCs w:val="22"/>
        </w:rPr>
        <w:t xml:space="preserve">Közös ajánlattétel esetén a közös ajánlattevőknek megállapodást (konzorciumi vagy közös ajánlattételi megállapodás) kell kötniük egymással, melyben szabályozzák a közös ajánlattevők egymás közötti és az ajánlatkérővel való kapcsolatát. </w:t>
      </w:r>
    </w:p>
    <w:p w14:paraId="1E13357D" w14:textId="5232E502" w:rsidR="008D08B3" w:rsidRPr="000267CD" w:rsidRDefault="008D08B3" w:rsidP="008D08B3">
      <w:pPr>
        <w:tabs>
          <w:tab w:val="left" w:pos="720"/>
        </w:tabs>
        <w:jc w:val="both"/>
        <w:rPr>
          <w:sz w:val="22"/>
          <w:szCs w:val="22"/>
        </w:rPr>
      </w:pPr>
      <w:r w:rsidRPr="000267CD">
        <w:rPr>
          <w:sz w:val="22"/>
          <w:szCs w:val="22"/>
        </w:rPr>
        <w:t>Az ajánlatban utalni kell a közös ajánlati szándékra, s meg kell nevezni az egyes közös ajánlattevőket, illetve a közös ajánlattevő</w:t>
      </w:r>
      <w:r w:rsidR="00DD1ECC" w:rsidRPr="000267CD">
        <w:rPr>
          <w:sz w:val="22"/>
          <w:szCs w:val="22"/>
        </w:rPr>
        <w:t>k</w:t>
      </w:r>
      <w:r w:rsidRPr="000267CD">
        <w:rPr>
          <w:sz w:val="22"/>
          <w:szCs w:val="22"/>
        </w:rPr>
        <w:t xml:space="preserve"> vezető tagját, annak címét, egyéb elérhetőségét. </w:t>
      </w:r>
    </w:p>
    <w:p w14:paraId="61F7ACBD" w14:textId="05884C7B" w:rsidR="008D08B3" w:rsidRPr="000267CD" w:rsidRDefault="008D08B3" w:rsidP="008D08B3">
      <w:pPr>
        <w:tabs>
          <w:tab w:val="left" w:pos="720"/>
        </w:tabs>
        <w:jc w:val="both"/>
        <w:rPr>
          <w:sz w:val="22"/>
          <w:szCs w:val="22"/>
        </w:rPr>
      </w:pPr>
      <w:r w:rsidRPr="000267CD">
        <w:rPr>
          <w:sz w:val="22"/>
          <w:szCs w:val="22"/>
        </w:rPr>
        <w:t>A közös ajánlattételi megállapodást az ajánlathoz kell csatolni. A megállapodásnak az alábbi kötelező elemeket kell tartalmazni:</w:t>
      </w:r>
    </w:p>
    <w:p w14:paraId="75AAAE91" w14:textId="77777777" w:rsidR="00DD1ECC" w:rsidRPr="000267CD" w:rsidRDefault="00DD1ECC" w:rsidP="006172B7">
      <w:pPr>
        <w:numPr>
          <w:ilvl w:val="0"/>
          <w:numId w:val="9"/>
        </w:numPr>
        <w:tabs>
          <w:tab w:val="left" w:pos="639"/>
        </w:tabs>
        <w:suppressAutoHyphens/>
        <w:jc w:val="both"/>
        <w:rPr>
          <w:sz w:val="22"/>
          <w:szCs w:val="22"/>
        </w:rPr>
      </w:pPr>
      <w:r w:rsidRPr="000267CD">
        <w:rPr>
          <w:sz w:val="22"/>
          <w:szCs w:val="22"/>
        </w:rPr>
        <w:t>az ajánlattevők adatait (név, székhely),</w:t>
      </w:r>
    </w:p>
    <w:p w14:paraId="2FF7DDB3" w14:textId="77777777" w:rsidR="00DD1ECC" w:rsidRPr="000267CD" w:rsidRDefault="00DD1ECC" w:rsidP="006172B7">
      <w:pPr>
        <w:numPr>
          <w:ilvl w:val="0"/>
          <w:numId w:val="9"/>
        </w:numPr>
        <w:tabs>
          <w:tab w:val="left" w:pos="567"/>
        </w:tabs>
        <w:suppressAutoHyphens/>
        <w:jc w:val="both"/>
        <w:rPr>
          <w:sz w:val="22"/>
          <w:szCs w:val="22"/>
        </w:rPr>
      </w:pPr>
      <w:r w:rsidRPr="000267CD">
        <w:rPr>
          <w:sz w:val="22"/>
          <w:szCs w:val="22"/>
        </w:rPr>
        <w:t>a közös ajánlattevőket vezető ajánlattevő megnevezését, aki jogosult a közös ajánlattevők képviseletére (a közös ajánlattevők képviseletében tett minden nyilatkozatnak egyértelműen tartalmaznia kell a közös ajánlattevők megjelölését)</w:t>
      </w:r>
    </w:p>
    <w:p w14:paraId="5300DA97" w14:textId="77777777" w:rsidR="00DD1ECC" w:rsidRPr="000267CD" w:rsidRDefault="00DD1ECC" w:rsidP="006172B7">
      <w:pPr>
        <w:numPr>
          <w:ilvl w:val="0"/>
          <w:numId w:val="9"/>
        </w:numPr>
        <w:tabs>
          <w:tab w:val="left" w:pos="567"/>
        </w:tabs>
        <w:suppressAutoHyphens/>
        <w:jc w:val="both"/>
        <w:rPr>
          <w:sz w:val="22"/>
          <w:szCs w:val="22"/>
        </w:rPr>
      </w:pPr>
      <w:r w:rsidRPr="000267CD">
        <w:rPr>
          <w:sz w:val="22"/>
          <w:szCs w:val="22"/>
        </w:rPr>
        <w:t>az ajánlattevők közötti együttműködés szabályait, a feladatmegosztást, a feladatok teljesítésének százalékos megoszlását,</w:t>
      </w:r>
    </w:p>
    <w:p w14:paraId="62CEC665" w14:textId="77777777" w:rsidR="00DD1ECC" w:rsidRPr="000267CD" w:rsidRDefault="00DD1ECC" w:rsidP="006172B7">
      <w:pPr>
        <w:numPr>
          <w:ilvl w:val="0"/>
          <w:numId w:val="9"/>
        </w:numPr>
        <w:tabs>
          <w:tab w:val="left" w:pos="567"/>
        </w:tabs>
        <w:suppressAutoHyphens/>
        <w:jc w:val="both"/>
        <w:rPr>
          <w:sz w:val="22"/>
          <w:szCs w:val="22"/>
        </w:rPr>
      </w:pPr>
      <w:r w:rsidRPr="000267CD">
        <w:rPr>
          <w:sz w:val="22"/>
          <w:szCs w:val="22"/>
        </w:rPr>
        <w:t xml:space="preserve">nyilatkozatot arra vonatkozóan, hogy a közös ajánlattevők a szerződés teljesítéséért egyetemleges felelősséget vállalnak. </w:t>
      </w:r>
    </w:p>
    <w:p w14:paraId="39F3DA8E" w14:textId="77777777" w:rsidR="00EB1465" w:rsidRDefault="008D08B3" w:rsidP="003D03FD">
      <w:pPr>
        <w:jc w:val="both"/>
        <w:rPr>
          <w:sz w:val="22"/>
          <w:szCs w:val="22"/>
        </w:rPr>
      </w:pPr>
      <w:r w:rsidRPr="000267CD">
        <w:rPr>
          <w:sz w:val="22"/>
          <w:szCs w:val="22"/>
        </w:rPr>
        <w:t>A szerződő tagok személye az ajánlattételi határidő lejárta után nem változhat</w:t>
      </w:r>
      <w:r w:rsidR="00EB1465">
        <w:rPr>
          <w:sz w:val="22"/>
          <w:szCs w:val="22"/>
        </w:rPr>
        <w:t>.</w:t>
      </w:r>
    </w:p>
    <w:p w14:paraId="1E5BDEEB" w14:textId="7165DCBB" w:rsidR="008D08B3" w:rsidRPr="000267CD" w:rsidRDefault="008B146D" w:rsidP="003D03FD">
      <w:pPr>
        <w:jc w:val="both"/>
        <w:rPr>
          <w:sz w:val="22"/>
          <w:szCs w:val="22"/>
        </w:rPr>
      </w:pPr>
      <w:r w:rsidRPr="000267CD">
        <w:rPr>
          <w:i/>
          <w:noProof/>
          <w:sz w:val="22"/>
          <w:szCs w:val="22"/>
        </w:rPr>
        <w:t>A k</w:t>
      </w:r>
      <w:r w:rsidR="00996F73">
        <w:rPr>
          <w:i/>
          <w:noProof/>
          <w:sz w:val="22"/>
          <w:szCs w:val="22"/>
        </w:rPr>
        <w:t>özös ajánlatot tevő nyertesek</w:t>
      </w:r>
      <w:r w:rsidRPr="000267CD">
        <w:rPr>
          <w:i/>
          <w:noProof/>
          <w:sz w:val="22"/>
          <w:szCs w:val="22"/>
        </w:rPr>
        <w:t xml:space="preserve"> nem hozhatnak létre projekttársaságot.</w:t>
      </w:r>
    </w:p>
    <w:p w14:paraId="45839EDC" w14:textId="77777777" w:rsidR="00AB5D8C" w:rsidRPr="000267CD" w:rsidRDefault="00485995" w:rsidP="008D08B3">
      <w:pPr>
        <w:pStyle w:val="Cmsor2"/>
        <w:widowControl/>
        <w:numPr>
          <w:ilvl w:val="1"/>
          <w:numId w:val="0"/>
        </w:numPr>
        <w:tabs>
          <w:tab w:val="num" w:pos="792"/>
        </w:tabs>
        <w:spacing w:before="240" w:after="240"/>
        <w:ind w:left="788" w:hanging="431"/>
        <w:jc w:val="left"/>
        <w:rPr>
          <w:smallCaps/>
          <w:sz w:val="22"/>
          <w:szCs w:val="22"/>
        </w:rPr>
      </w:pPr>
      <w:bookmarkStart w:id="114" w:name="_Toc352380632"/>
      <w:bookmarkStart w:id="115" w:name="_Toc352382173"/>
      <w:bookmarkStart w:id="116" w:name="_Toc383930284"/>
      <w:bookmarkStart w:id="117" w:name="_Toc396033319"/>
      <w:bookmarkStart w:id="118" w:name="_Toc518447292"/>
      <w:bookmarkStart w:id="119" w:name="_Toc66244052"/>
      <w:bookmarkStart w:id="120" w:name="_Toc66248206"/>
      <w:bookmarkStart w:id="121" w:name="_Toc66507093"/>
      <w:bookmarkStart w:id="122" w:name="_Toc66517232"/>
      <w:bookmarkStart w:id="123" w:name="_Toc66608594"/>
      <w:bookmarkStart w:id="124" w:name="_Toc130170149"/>
      <w:bookmarkStart w:id="125" w:name="_Toc130171587"/>
      <w:bookmarkStart w:id="126" w:name="_Toc130172161"/>
      <w:bookmarkStart w:id="127" w:name="_Toc135795804"/>
      <w:bookmarkStart w:id="128" w:name="_Toc208962408"/>
      <w:bookmarkStart w:id="129" w:name="_Toc346714215"/>
      <w:proofErr w:type="gramStart"/>
      <w:r w:rsidRPr="000267CD">
        <w:rPr>
          <w:smallCaps/>
          <w:sz w:val="22"/>
          <w:szCs w:val="22"/>
        </w:rPr>
        <w:t>a</w:t>
      </w:r>
      <w:r w:rsidR="00CB0214" w:rsidRPr="000267CD">
        <w:rPr>
          <w:smallCaps/>
          <w:sz w:val="22"/>
          <w:szCs w:val="22"/>
        </w:rPr>
        <w:t>z</w:t>
      </w:r>
      <w:proofErr w:type="gramEnd"/>
      <w:r w:rsidR="00CB0214" w:rsidRPr="000267CD">
        <w:rPr>
          <w:smallCaps/>
          <w:sz w:val="22"/>
          <w:szCs w:val="22"/>
        </w:rPr>
        <w:t xml:space="preserve"> ajánlat </w:t>
      </w:r>
      <w:r w:rsidR="00AB5D8C" w:rsidRPr="000267CD">
        <w:rPr>
          <w:smallCaps/>
          <w:sz w:val="22"/>
          <w:szCs w:val="22"/>
        </w:rPr>
        <w:t>formája és aláírása</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49846D5A" w14:textId="53AC110A" w:rsidR="00B43A26" w:rsidRPr="007A4372" w:rsidRDefault="00B43A26" w:rsidP="007A4372">
      <w:pPr>
        <w:jc w:val="both"/>
        <w:rPr>
          <w:sz w:val="22"/>
          <w:szCs w:val="22"/>
        </w:rPr>
      </w:pPr>
      <w:r w:rsidRPr="007A4372">
        <w:rPr>
          <w:sz w:val="22"/>
          <w:szCs w:val="22"/>
        </w:rPr>
        <w:t>Formai előírások: az ajánlatot ajánlattevőknek nem elektronikus úton kell a jelen közbeszerzési dokumentumokban meghatározott tartalmi, és a formai követelményeknek megfelelően elkészítenie és benyújtania:</w:t>
      </w:r>
    </w:p>
    <w:p w14:paraId="7395AF06" w14:textId="77777777" w:rsidR="00B43A26" w:rsidRPr="007A4372" w:rsidRDefault="00B43A26" w:rsidP="007A4372">
      <w:pPr>
        <w:ind w:left="851"/>
        <w:jc w:val="both"/>
        <w:rPr>
          <w:sz w:val="22"/>
          <w:szCs w:val="22"/>
        </w:rPr>
      </w:pPr>
    </w:p>
    <w:p w14:paraId="08AA634E" w14:textId="77777777" w:rsidR="00B43A26" w:rsidRPr="007A4372" w:rsidRDefault="00B43A26" w:rsidP="007A4372">
      <w:pPr>
        <w:jc w:val="both"/>
        <w:rPr>
          <w:sz w:val="22"/>
          <w:szCs w:val="22"/>
        </w:rPr>
      </w:pPr>
      <w:r w:rsidRPr="007A4372">
        <w:rPr>
          <w:sz w:val="22"/>
          <w:szCs w:val="22"/>
        </w:rPr>
        <w:t>Az ajánlatokat írásban és zártan, a felhívás által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7D949E28" w14:textId="77777777" w:rsidR="00B43A26" w:rsidRPr="004768E6" w:rsidRDefault="00B43A26" w:rsidP="00DD1ECC">
      <w:pPr>
        <w:widowControl w:val="0"/>
        <w:jc w:val="both"/>
        <w:rPr>
          <w:sz w:val="22"/>
          <w:szCs w:val="22"/>
        </w:rPr>
      </w:pPr>
    </w:p>
    <w:p w14:paraId="65722E51" w14:textId="77777777" w:rsidR="00DD1ECC" w:rsidRPr="004768E6" w:rsidRDefault="00DD1ECC" w:rsidP="00DD1ECC">
      <w:pPr>
        <w:widowControl w:val="0"/>
        <w:jc w:val="both"/>
        <w:rPr>
          <w:sz w:val="22"/>
          <w:szCs w:val="22"/>
        </w:rPr>
      </w:pPr>
      <w:r w:rsidRPr="004768E6">
        <w:rPr>
          <w:sz w:val="22"/>
          <w:szCs w:val="22"/>
        </w:rPr>
        <w:t>Az ajánlatot írásban, 1 eredeti példányban, zárt csomagolásban, kell benyújtani az ajánlattételi határidő lejártáig.</w:t>
      </w:r>
    </w:p>
    <w:p w14:paraId="6867D5CE" w14:textId="77777777" w:rsidR="00DD1ECC" w:rsidRPr="004768E6" w:rsidRDefault="00DD1ECC" w:rsidP="00DD1ECC">
      <w:pPr>
        <w:widowControl w:val="0"/>
        <w:jc w:val="both"/>
        <w:rPr>
          <w:sz w:val="22"/>
          <w:szCs w:val="22"/>
        </w:rPr>
      </w:pPr>
    </w:p>
    <w:p w14:paraId="72822DC1" w14:textId="77777777" w:rsidR="00DD1ECC" w:rsidRPr="000267CD" w:rsidRDefault="00DD1ECC" w:rsidP="00DD1ECC">
      <w:pPr>
        <w:widowControl w:val="0"/>
        <w:jc w:val="both"/>
        <w:rPr>
          <w:sz w:val="22"/>
          <w:szCs w:val="22"/>
        </w:rPr>
      </w:pPr>
      <w:r w:rsidRPr="004768E6">
        <w:rPr>
          <w:sz w:val="22"/>
          <w:szCs w:val="22"/>
        </w:rPr>
        <w:lastRenderedPageBreak/>
        <w:t>Az ajánlatot</w:t>
      </w:r>
      <w:r w:rsidRPr="000267CD">
        <w:rPr>
          <w:sz w:val="22"/>
          <w:szCs w:val="22"/>
        </w:rPr>
        <w:t xml:space="preserve">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072230DD" w14:textId="77777777" w:rsidR="00DD1ECC" w:rsidRPr="000267CD" w:rsidRDefault="00DD1ECC" w:rsidP="00DD1ECC">
      <w:pPr>
        <w:widowControl w:val="0"/>
        <w:jc w:val="both"/>
        <w:rPr>
          <w:sz w:val="22"/>
          <w:szCs w:val="22"/>
        </w:rPr>
      </w:pPr>
    </w:p>
    <w:p w14:paraId="45B9498E" w14:textId="29812F45" w:rsidR="00DD1ECC" w:rsidRDefault="00DD1ECC" w:rsidP="00DD1ECC">
      <w:pPr>
        <w:widowControl w:val="0"/>
        <w:jc w:val="both"/>
        <w:rPr>
          <w:sz w:val="22"/>
          <w:szCs w:val="22"/>
        </w:rPr>
      </w:pPr>
      <w:r w:rsidRPr="000267CD">
        <w:rPr>
          <w:sz w:val="22"/>
          <w:szCs w:val="22"/>
        </w:rPr>
        <w:t xml:space="preserve">Az ajánlat oldalszámozása eggyel kezdődjön és oldalanként növekedjen. Elegendő a szöveget vagy </w:t>
      </w:r>
      <w:proofErr w:type="gramStart"/>
      <w:r w:rsidRPr="000267CD">
        <w:rPr>
          <w:sz w:val="22"/>
          <w:szCs w:val="22"/>
        </w:rPr>
        <w:t>számokat</w:t>
      </w:r>
      <w:proofErr w:type="gramEnd"/>
      <w:r w:rsidRPr="000267CD">
        <w:rPr>
          <w:sz w:val="22"/>
          <w:szCs w:val="22"/>
        </w:rPr>
        <w:t xml:space="preserve"> vagy képet tartalmazó oldalakat számozni, az üres oldalakat nem kell, de lehet. A címlapot és hátlapot (ha vannak) nem kell, de lehet számozni.</w:t>
      </w:r>
      <w:r w:rsidR="00F375EF">
        <w:rPr>
          <w:sz w:val="22"/>
          <w:szCs w:val="22"/>
        </w:rPr>
        <w:t xml:space="preserve"> </w:t>
      </w:r>
      <w:r w:rsidR="00001361" w:rsidRPr="00001361">
        <w:rPr>
          <w:sz w:val="22"/>
          <w:szCs w:val="22"/>
        </w:rPr>
        <w:t>Az ajánlatkérő az ettől kismértékben eltérő számozást (pl. egyes oldalaknál a /</w:t>
      </w:r>
      <w:proofErr w:type="spellStart"/>
      <w:proofErr w:type="gramStart"/>
      <w:r w:rsidR="00001361" w:rsidRPr="00001361">
        <w:rPr>
          <w:sz w:val="22"/>
          <w:szCs w:val="22"/>
        </w:rPr>
        <w:t>A</w:t>
      </w:r>
      <w:proofErr w:type="spellEnd"/>
      <w:proofErr w:type="gramEnd"/>
      <w:r w:rsidR="00001361" w:rsidRPr="00001361">
        <w:rPr>
          <w:sz w:val="22"/>
          <w:szCs w:val="22"/>
        </w:rPr>
        <w:t>, /B oldalszám) is elfogad, ha a tartalomjegyzékben az egyes iratok helye egyértelműen azonosítható és az iratok helyére egyértelműen lehet hivatkozni. Az ajánlatkérő a kismértékben hiányos számozást jogosult kiegészíteni, ha ez az ajánlatban való tájékozódása, illetve az ajánlatra való hivatkozása érdekében szükséges</w:t>
      </w:r>
      <w:r w:rsidR="00001361">
        <w:rPr>
          <w:sz w:val="22"/>
          <w:szCs w:val="22"/>
        </w:rPr>
        <w:t>.</w:t>
      </w:r>
    </w:p>
    <w:p w14:paraId="5F09195D" w14:textId="77777777" w:rsidR="00001361" w:rsidRDefault="00001361" w:rsidP="00DD1ECC">
      <w:pPr>
        <w:widowControl w:val="0"/>
        <w:jc w:val="both"/>
        <w:rPr>
          <w:sz w:val="22"/>
          <w:szCs w:val="22"/>
        </w:rPr>
      </w:pPr>
    </w:p>
    <w:p w14:paraId="70479A0F" w14:textId="5BFF3A9D" w:rsidR="00DD1ECC" w:rsidRPr="000267CD" w:rsidRDefault="00001361" w:rsidP="00DD1ECC">
      <w:pPr>
        <w:widowControl w:val="0"/>
        <w:jc w:val="both"/>
        <w:rPr>
          <w:sz w:val="22"/>
          <w:szCs w:val="22"/>
        </w:rPr>
      </w:pPr>
      <w:r>
        <w:rPr>
          <w:sz w:val="22"/>
          <w:szCs w:val="22"/>
        </w:rPr>
        <w:t>A</w:t>
      </w:r>
      <w:r w:rsidRPr="00001361">
        <w:rPr>
          <w:sz w:val="22"/>
          <w:szCs w:val="22"/>
        </w:rPr>
        <w:t>z ajánlatnak az elején tartalomjegyzéket kell tartalmaznia, mely alapján az ajánlatban szereplő dokumentumok oldalszám alapján megtalálhatóak</w:t>
      </w:r>
      <w:r>
        <w:rPr>
          <w:sz w:val="22"/>
          <w:szCs w:val="22"/>
        </w:rPr>
        <w:t>.</w:t>
      </w:r>
    </w:p>
    <w:p w14:paraId="5F283CCA" w14:textId="77777777" w:rsidR="00001361" w:rsidRPr="000267CD" w:rsidRDefault="00001361" w:rsidP="00DD1ECC">
      <w:pPr>
        <w:widowControl w:val="0"/>
        <w:jc w:val="both"/>
        <w:rPr>
          <w:sz w:val="22"/>
          <w:szCs w:val="22"/>
        </w:rPr>
      </w:pPr>
    </w:p>
    <w:p w14:paraId="567F60E2" w14:textId="69787CFD" w:rsidR="00001361" w:rsidRPr="007A4372" w:rsidRDefault="00001361" w:rsidP="007A4372">
      <w:pPr>
        <w:jc w:val="both"/>
        <w:rPr>
          <w:b/>
          <w:sz w:val="22"/>
          <w:szCs w:val="22"/>
        </w:rPr>
      </w:pPr>
      <w:r w:rsidRPr="007A4372">
        <w:rPr>
          <w:b/>
          <w:sz w:val="22"/>
          <w:szCs w:val="22"/>
        </w:rPr>
        <w:t xml:space="preserve">A zárt csomagon „Ajánlat – Miniszterelnökség: hazai ellenőrzés” valamint: „Csak a közbeszerzési eljárás során, az ajánlattételi határidő lejártakor bontható fel!” </w:t>
      </w:r>
      <w:proofErr w:type="gramStart"/>
      <w:r w:rsidRPr="007A4372">
        <w:rPr>
          <w:b/>
          <w:sz w:val="22"/>
          <w:szCs w:val="22"/>
        </w:rPr>
        <w:t>megjelölést</w:t>
      </w:r>
      <w:proofErr w:type="gramEnd"/>
      <w:r w:rsidRPr="007A4372">
        <w:rPr>
          <w:b/>
          <w:sz w:val="22"/>
          <w:szCs w:val="22"/>
        </w:rPr>
        <w:t xml:space="preserve"> kell feltüntetni.</w:t>
      </w:r>
    </w:p>
    <w:p w14:paraId="0384A2B2" w14:textId="77777777" w:rsidR="00DD1ECC" w:rsidRPr="000267CD" w:rsidRDefault="00DD1ECC" w:rsidP="00DD1ECC">
      <w:pPr>
        <w:widowControl w:val="0"/>
        <w:jc w:val="both"/>
        <w:rPr>
          <w:sz w:val="22"/>
          <w:szCs w:val="22"/>
        </w:rPr>
      </w:pPr>
    </w:p>
    <w:p w14:paraId="1262448F" w14:textId="77777777" w:rsidR="00DD1ECC" w:rsidRPr="000267CD" w:rsidRDefault="00DD1ECC" w:rsidP="00DD1ECC">
      <w:pPr>
        <w:widowControl w:val="0"/>
        <w:jc w:val="both"/>
        <w:rPr>
          <w:sz w:val="22"/>
          <w:szCs w:val="22"/>
        </w:rPr>
      </w:pPr>
      <w:r w:rsidRPr="000267CD">
        <w:rPr>
          <w:sz w:val="22"/>
          <w:szCs w:val="22"/>
        </w:rPr>
        <w:t xml:space="preserve">Az ajánlatban lévő minden dokumentumot (nyilatkozatot) a végén alá kell írnia az erre </w:t>
      </w:r>
      <w:proofErr w:type="gramStart"/>
      <w:r w:rsidRPr="000267CD">
        <w:rPr>
          <w:sz w:val="22"/>
          <w:szCs w:val="22"/>
        </w:rPr>
        <w:t>jogosult(</w:t>
      </w:r>
      <w:proofErr w:type="gramEnd"/>
      <w:r w:rsidRPr="000267CD">
        <w:rPr>
          <w:sz w:val="22"/>
          <w:szCs w:val="22"/>
        </w:rPr>
        <w:t>ak)</w:t>
      </w:r>
      <w:proofErr w:type="spellStart"/>
      <w:r w:rsidRPr="000267CD">
        <w:rPr>
          <w:sz w:val="22"/>
          <w:szCs w:val="22"/>
        </w:rPr>
        <w:t>nak</w:t>
      </w:r>
      <w:proofErr w:type="spellEnd"/>
      <w:r w:rsidRPr="000267CD">
        <w:rPr>
          <w:sz w:val="22"/>
          <w:szCs w:val="22"/>
        </w:rPr>
        <w:t xml:space="preserve"> vagy olyan személynek, vagy személyeknek aki(k) erre a jogosult személy(</w:t>
      </w:r>
      <w:proofErr w:type="spellStart"/>
      <w:r w:rsidRPr="000267CD">
        <w:rPr>
          <w:sz w:val="22"/>
          <w:szCs w:val="22"/>
        </w:rPr>
        <w:t>ek</w:t>
      </w:r>
      <w:proofErr w:type="spellEnd"/>
      <w:r w:rsidRPr="000267CD">
        <w:rPr>
          <w:sz w:val="22"/>
          <w:szCs w:val="22"/>
        </w:rPr>
        <w:t>)</w:t>
      </w:r>
      <w:proofErr w:type="spellStart"/>
      <w:r w:rsidRPr="000267CD">
        <w:rPr>
          <w:sz w:val="22"/>
          <w:szCs w:val="22"/>
        </w:rPr>
        <w:t>től</w:t>
      </w:r>
      <w:proofErr w:type="spellEnd"/>
      <w:r w:rsidRPr="000267CD">
        <w:rPr>
          <w:sz w:val="22"/>
          <w:szCs w:val="22"/>
        </w:rPr>
        <w:t xml:space="preserve"> írásos felhatalmazást kaptak. </w:t>
      </w:r>
    </w:p>
    <w:p w14:paraId="5EECD6C6" w14:textId="77777777" w:rsidR="00DD1ECC" w:rsidRPr="000267CD" w:rsidRDefault="00DD1ECC" w:rsidP="00DD1ECC">
      <w:pPr>
        <w:widowControl w:val="0"/>
        <w:jc w:val="both"/>
        <w:rPr>
          <w:sz w:val="22"/>
          <w:szCs w:val="22"/>
        </w:rPr>
      </w:pPr>
    </w:p>
    <w:p w14:paraId="3EF845F1" w14:textId="77777777" w:rsidR="00DD1ECC" w:rsidRPr="000267CD" w:rsidRDefault="00DD1ECC" w:rsidP="00DD1ECC">
      <w:pPr>
        <w:widowControl w:val="0"/>
        <w:jc w:val="both"/>
        <w:rPr>
          <w:sz w:val="22"/>
          <w:szCs w:val="22"/>
        </w:rPr>
      </w:pPr>
      <w:r w:rsidRPr="000267CD">
        <w:rPr>
          <w:sz w:val="22"/>
          <w:szCs w:val="22"/>
        </w:rPr>
        <w:t>Az ajánlat minden olyan oldalát, amelyen - az ajánlat beadása előtt - módosítást hajtottak végre, az adott dokumentumot aláíró személynek vagy személyeknek a módosításnál is kézjeggyel kell ellátni.</w:t>
      </w:r>
    </w:p>
    <w:p w14:paraId="55A00A7D" w14:textId="77777777" w:rsidR="00DD1ECC" w:rsidRPr="000267CD" w:rsidRDefault="00DD1ECC" w:rsidP="00DD1ECC">
      <w:pPr>
        <w:widowControl w:val="0"/>
        <w:jc w:val="both"/>
        <w:rPr>
          <w:sz w:val="22"/>
          <w:szCs w:val="22"/>
        </w:rPr>
      </w:pPr>
    </w:p>
    <w:p w14:paraId="4EAD32FE" w14:textId="7B3DB824" w:rsidR="001E40F9" w:rsidRPr="001E40F9" w:rsidRDefault="001E40F9" w:rsidP="001E40F9">
      <w:pPr>
        <w:widowControl w:val="0"/>
        <w:jc w:val="both"/>
        <w:rPr>
          <w:b/>
          <w:sz w:val="22"/>
          <w:szCs w:val="22"/>
        </w:rPr>
      </w:pPr>
      <w:r w:rsidRPr="001E40F9">
        <w:rPr>
          <w:b/>
          <w:sz w:val="22"/>
          <w:szCs w:val="22"/>
        </w:rPr>
        <w:t xml:space="preserve">Ajánlattevő köteles csatolni továbbá az ajánlat papír alapú példányával mindenben megegyező </w:t>
      </w:r>
      <w:r w:rsidR="00CC798C">
        <w:rPr>
          <w:b/>
          <w:sz w:val="22"/>
          <w:szCs w:val="22"/>
        </w:rPr>
        <w:t xml:space="preserve">három </w:t>
      </w:r>
      <w:r w:rsidRPr="001E40F9">
        <w:rPr>
          <w:b/>
          <w:sz w:val="22"/>
          <w:szCs w:val="22"/>
        </w:rPr>
        <w:t>elektronikus másolati példányt teljes terjedelmében, írásvédett (nem szerkeszthető) formátumban elektronikus adathordozón (CD vagy DVD) zárt csomagolásban elhelyezve.</w:t>
      </w:r>
      <w:r w:rsidRPr="001E40F9">
        <w:rPr>
          <w:b/>
          <w:sz w:val="22"/>
          <w:szCs w:val="22"/>
        </w:rPr>
        <w:tab/>
      </w:r>
    </w:p>
    <w:p w14:paraId="4B3117A1" w14:textId="4E5FDB96" w:rsidR="007F4FA4" w:rsidRPr="000267CD" w:rsidRDefault="001E40F9" w:rsidP="007A4372">
      <w:pPr>
        <w:widowControl w:val="0"/>
        <w:jc w:val="both"/>
        <w:rPr>
          <w:sz w:val="22"/>
          <w:szCs w:val="22"/>
        </w:rPr>
      </w:pPr>
      <w:r w:rsidRPr="001E40F9">
        <w:rPr>
          <w:b/>
          <w:sz w:val="22"/>
          <w:szCs w:val="22"/>
        </w:rPr>
        <w:t xml:space="preserve">A papír alapú és az elektronikus ajánlati példány eltérése esetén, Ajánlatkérő a papír alapú példányt veszi figyelembe. </w:t>
      </w:r>
      <w:bookmarkStart w:id="130" w:name="_Toc352380633"/>
      <w:bookmarkStart w:id="131" w:name="_Toc352382174"/>
      <w:bookmarkStart w:id="132" w:name="_Toc383930285"/>
      <w:bookmarkStart w:id="133" w:name="_Toc396033320"/>
      <w:bookmarkStart w:id="134" w:name="_Toc518447293"/>
      <w:bookmarkStart w:id="135" w:name="_Toc299160858"/>
      <w:bookmarkStart w:id="136" w:name="_Toc300379435"/>
      <w:bookmarkStart w:id="137" w:name="_Toc300385274"/>
      <w:bookmarkStart w:id="138" w:name="_Toc329588157"/>
      <w:bookmarkStart w:id="139" w:name="_Toc330183482"/>
      <w:bookmarkStart w:id="140" w:name="_Toc347822077"/>
    </w:p>
    <w:p w14:paraId="35645CD2" w14:textId="77777777" w:rsidR="00191904" w:rsidRPr="000267CD" w:rsidRDefault="00191904" w:rsidP="007C1BE0">
      <w:pPr>
        <w:jc w:val="both"/>
        <w:rPr>
          <w:sz w:val="22"/>
          <w:szCs w:val="22"/>
        </w:rPr>
      </w:pPr>
    </w:p>
    <w:p w14:paraId="11328CE8" w14:textId="4E77F5FD" w:rsidR="008D5D17" w:rsidRDefault="00EA50A0" w:rsidP="007A4372">
      <w:pPr>
        <w:pStyle w:val="Cmsor2"/>
        <w:widowControl/>
        <w:numPr>
          <w:ilvl w:val="1"/>
          <w:numId w:val="0"/>
        </w:numPr>
        <w:tabs>
          <w:tab w:val="num" w:pos="792"/>
        </w:tabs>
        <w:ind w:left="792" w:hanging="432"/>
        <w:jc w:val="left"/>
      </w:pPr>
      <w:bookmarkStart w:id="141" w:name="_Toc66244053"/>
      <w:bookmarkStart w:id="142" w:name="_Toc66248207"/>
      <w:bookmarkStart w:id="143" w:name="_Toc66507094"/>
      <w:bookmarkStart w:id="144" w:name="_Toc66517233"/>
      <w:bookmarkStart w:id="145" w:name="_Toc66608595"/>
      <w:bookmarkStart w:id="146" w:name="_Toc130170150"/>
      <w:bookmarkStart w:id="147" w:name="_Toc130171588"/>
      <w:bookmarkStart w:id="148" w:name="_Toc130172162"/>
      <w:bookmarkStart w:id="149" w:name="_Toc135795805"/>
      <w:bookmarkStart w:id="150" w:name="_Toc208962409"/>
      <w:bookmarkStart w:id="151" w:name="_Toc346714216"/>
      <w:proofErr w:type="gramStart"/>
      <w:r w:rsidRPr="000267CD">
        <w:rPr>
          <w:smallCaps/>
          <w:sz w:val="22"/>
          <w:szCs w:val="22"/>
        </w:rPr>
        <w:t>az</w:t>
      </w:r>
      <w:proofErr w:type="gramEnd"/>
      <w:r w:rsidRPr="000267CD">
        <w:rPr>
          <w:smallCaps/>
          <w:sz w:val="22"/>
          <w:szCs w:val="22"/>
        </w:rPr>
        <w:t xml:space="preserve"> ajánlat </w:t>
      </w:r>
      <w:r w:rsidR="00AB5D8C" w:rsidRPr="000267CD">
        <w:rPr>
          <w:bCs/>
          <w:iCs/>
          <w:smallCaps/>
          <w:sz w:val="22"/>
          <w:szCs w:val="22"/>
        </w:rPr>
        <w:t>lezárása és jelölése</w:t>
      </w:r>
      <w:bookmarkEnd w:id="130"/>
      <w:bookmarkEnd w:id="131"/>
      <w:bookmarkEnd w:id="132"/>
      <w:bookmarkEnd w:id="133"/>
      <w:bookmarkEnd w:id="134"/>
      <w:bookmarkEnd w:id="141"/>
      <w:bookmarkEnd w:id="142"/>
      <w:bookmarkEnd w:id="143"/>
      <w:bookmarkEnd w:id="144"/>
      <w:bookmarkEnd w:id="145"/>
      <w:bookmarkEnd w:id="146"/>
      <w:bookmarkEnd w:id="147"/>
      <w:bookmarkEnd w:id="148"/>
      <w:bookmarkEnd w:id="149"/>
      <w:bookmarkEnd w:id="150"/>
      <w:bookmarkEnd w:id="151"/>
    </w:p>
    <w:p w14:paraId="43019E6B" w14:textId="77777777" w:rsidR="00832231" w:rsidRDefault="00832231" w:rsidP="00A670A6">
      <w:pPr>
        <w:pStyle w:val="Norml12"/>
        <w:spacing w:before="60"/>
        <w:jc w:val="both"/>
        <w:rPr>
          <w:sz w:val="22"/>
          <w:szCs w:val="22"/>
        </w:rPr>
      </w:pPr>
    </w:p>
    <w:p w14:paraId="35C7ECE5" w14:textId="6E3B5498" w:rsidR="00A670A6" w:rsidRPr="000267CD" w:rsidRDefault="00A670A6" w:rsidP="00A670A6">
      <w:pPr>
        <w:pStyle w:val="Norml12"/>
        <w:spacing w:before="60"/>
        <w:jc w:val="both"/>
        <w:rPr>
          <w:sz w:val="22"/>
          <w:szCs w:val="22"/>
        </w:rPr>
      </w:pPr>
      <w:r w:rsidRPr="000267CD">
        <w:rPr>
          <w:sz w:val="22"/>
          <w:szCs w:val="22"/>
        </w:rPr>
        <w:t>A külső csomagoláson az Ajánlati Felhívás I.1.) pontjában feltüntetett kapcsolattartó nevét, továbbá a megjelölést kérjük feltüntetni. Ajánlatkérő tájékoztatásul közli, hogy amennyiben a csomagoláson az ajánlattevők nem tüntetik fel a feliratot, úgy nem tud felelősséget vállalni azért, hogy az ajánlat az ajánlattételi határidő lejárta előtt nem kerül felbontásra.</w:t>
      </w:r>
    </w:p>
    <w:p w14:paraId="51D7DA84" w14:textId="77777777" w:rsidR="007C1BE0" w:rsidRPr="000267CD" w:rsidRDefault="007C1BE0" w:rsidP="007C1BE0">
      <w:pPr>
        <w:rPr>
          <w:sz w:val="22"/>
          <w:szCs w:val="22"/>
        </w:rPr>
      </w:pPr>
    </w:p>
    <w:p w14:paraId="60E6E52C" w14:textId="38514809" w:rsidR="00AB5D8C" w:rsidRPr="000267CD" w:rsidRDefault="00EA50A0" w:rsidP="007C1BE0">
      <w:pPr>
        <w:jc w:val="both"/>
        <w:rPr>
          <w:sz w:val="22"/>
          <w:szCs w:val="22"/>
        </w:rPr>
      </w:pPr>
      <w:r w:rsidRPr="000267CD">
        <w:rPr>
          <w:sz w:val="22"/>
          <w:szCs w:val="22"/>
        </w:rPr>
        <w:t xml:space="preserve">Az ajánlatokat </w:t>
      </w:r>
      <w:r w:rsidR="00AB5D8C" w:rsidRPr="000267CD">
        <w:rPr>
          <w:sz w:val="22"/>
          <w:szCs w:val="22"/>
        </w:rPr>
        <w:t>egy darab zárt, sérülésmentes csomagolásba helyezve kell benyújtani.</w:t>
      </w:r>
      <w:bookmarkStart w:id="152" w:name="_Toc299160859"/>
      <w:bookmarkStart w:id="153" w:name="_Toc300379436"/>
      <w:bookmarkStart w:id="154" w:name="_Toc300385275"/>
      <w:bookmarkStart w:id="155" w:name="_Toc329588158"/>
      <w:bookmarkStart w:id="156" w:name="_Toc330183483"/>
      <w:bookmarkStart w:id="157" w:name="_Toc347822078"/>
      <w:bookmarkStart w:id="158" w:name="_Toc396033321"/>
      <w:bookmarkEnd w:id="135"/>
      <w:bookmarkEnd w:id="136"/>
      <w:bookmarkEnd w:id="137"/>
      <w:bookmarkEnd w:id="138"/>
      <w:bookmarkEnd w:id="139"/>
      <w:bookmarkEnd w:id="140"/>
    </w:p>
    <w:p w14:paraId="14F2C66B" w14:textId="77777777" w:rsidR="00AB5D8C" w:rsidRPr="000267CD" w:rsidRDefault="00AB5D8C" w:rsidP="00AB5D8C">
      <w:pPr>
        <w:jc w:val="both"/>
        <w:rPr>
          <w:sz w:val="22"/>
          <w:szCs w:val="22"/>
        </w:rPr>
      </w:pPr>
    </w:p>
    <w:p w14:paraId="65B8EA7D" w14:textId="186816C0" w:rsidR="00F463C2" w:rsidRDefault="00AB5D8C" w:rsidP="00235AB3">
      <w:pPr>
        <w:jc w:val="both"/>
        <w:rPr>
          <w:sz w:val="22"/>
          <w:szCs w:val="22"/>
        </w:rPr>
      </w:pPr>
      <w:r w:rsidRPr="000267CD">
        <w:rPr>
          <w:sz w:val="22"/>
          <w:szCs w:val="22"/>
        </w:rPr>
        <w:t xml:space="preserve">Ha a csomagolást nem jelölik meg a fenti előírásnak megfelelően, az ajánlatkérő nem vállal felelősséget a benyújtott </w:t>
      </w:r>
      <w:r w:rsidR="00EA50A0" w:rsidRPr="000267CD">
        <w:rPr>
          <w:sz w:val="22"/>
          <w:szCs w:val="22"/>
        </w:rPr>
        <w:t>ajánlat</w:t>
      </w:r>
      <w:r w:rsidRPr="000267CD">
        <w:rPr>
          <w:sz w:val="22"/>
          <w:szCs w:val="22"/>
        </w:rPr>
        <w:t xml:space="preserve"> elkeveredéséért és idő előtti felbontásáért. Az ilyen okból idő előtt felbontott </w:t>
      </w:r>
      <w:r w:rsidR="00EA50A0" w:rsidRPr="000267CD">
        <w:rPr>
          <w:sz w:val="22"/>
          <w:szCs w:val="22"/>
        </w:rPr>
        <w:t>ajánlatot</w:t>
      </w:r>
      <w:r w:rsidRPr="000267CD">
        <w:rPr>
          <w:sz w:val="22"/>
          <w:szCs w:val="22"/>
        </w:rPr>
        <w:t xml:space="preserve"> érvénytelenné minősítik.</w:t>
      </w:r>
    </w:p>
    <w:p w14:paraId="48F9BB76" w14:textId="77777777" w:rsidR="00F463C2" w:rsidRPr="000267CD" w:rsidRDefault="00F463C2" w:rsidP="00235AB3">
      <w:pPr>
        <w:jc w:val="both"/>
        <w:rPr>
          <w:sz w:val="22"/>
          <w:szCs w:val="22"/>
        </w:rPr>
      </w:pPr>
    </w:p>
    <w:p w14:paraId="5CDB135D" w14:textId="77777777" w:rsidR="00AB5D8C" w:rsidRPr="000267CD" w:rsidRDefault="00AF32C3" w:rsidP="00235AB3">
      <w:pPr>
        <w:pStyle w:val="Cmsor2"/>
        <w:widowControl/>
        <w:numPr>
          <w:ilvl w:val="1"/>
          <w:numId w:val="0"/>
        </w:numPr>
        <w:tabs>
          <w:tab w:val="num" w:pos="792"/>
        </w:tabs>
        <w:ind w:left="792" w:hanging="432"/>
        <w:jc w:val="left"/>
        <w:rPr>
          <w:bCs/>
          <w:iCs/>
          <w:smallCaps/>
          <w:sz w:val="22"/>
          <w:szCs w:val="22"/>
        </w:rPr>
      </w:pPr>
      <w:bookmarkStart w:id="159" w:name="_Toc518447278"/>
      <w:bookmarkStart w:id="160" w:name="_Toc66244054"/>
      <w:bookmarkStart w:id="161" w:name="_Toc66248208"/>
      <w:bookmarkStart w:id="162" w:name="_Toc66507095"/>
      <w:bookmarkStart w:id="163" w:name="_Toc66517234"/>
      <w:bookmarkStart w:id="164" w:name="_Toc66608596"/>
      <w:bookmarkStart w:id="165" w:name="_Toc130170151"/>
      <w:bookmarkStart w:id="166" w:name="_Toc130171589"/>
      <w:bookmarkStart w:id="167" w:name="_Toc130172163"/>
      <w:bookmarkStart w:id="168" w:name="_Toc135795806"/>
      <w:bookmarkStart w:id="169" w:name="_Toc208962410"/>
      <w:bookmarkStart w:id="170" w:name="_Toc346714217"/>
      <w:bookmarkStart w:id="171" w:name="_Toc518447294"/>
      <w:proofErr w:type="gramStart"/>
      <w:r w:rsidRPr="000267CD">
        <w:rPr>
          <w:bCs/>
          <w:iCs/>
          <w:smallCaps/>
          <w:sz w:val="22"/>
          <w:szCs w:val="22"/>
        </w:rPr>
        <w:t>az</w:t>
      </w:r>
      <w:proofErr w:type="gramEnd"/>
      <w:r w:rsidRPr="000267CD">
        <w:rPr>
          <w:bCs/>
          <w:iCs/>
          <w:smallCaps/>
          <w:sz w:val="22"/>
          <w:szCs w:val="22"/>
        </w:rPr>
        <w:t xml:space="preserve"> ajánlat </w:t>
      </w:r>
      <w:r w:rsidR="00AB5D8C" w:rsidRPr="000267CD">
        <w:rPr>
          <w:bCs/>
          <w:iCs/>
          <w:smallCaps/>
          <w:sz w:val="22"/>
          <w:szCs w:val="22"/>
        </w:rPr>
        <w:t>beadási határideje és helye</w:t>
      </w:r>
      <w:bookmarkEnd w:id="159"/>
      <w:bookmarkEnd w:id="160"/>
      <w:bookmarkEnd w:id="161"/>
      <w:bookmarkEnd w:id="162"/>
      <w:bookmarkEnd w:id="163"/>
      <w:bookmarkEnd w:id="164"/>
      <w:bookmarkEnd w:id="165"/>
      <w:bookmarkEnd w:id="166"/>
      <w:bookmarkEnd w:id="167"/>
      <w:bookmarkEnd w:id="168"/>
      <w:bookmarkEnd w:id="169"/>
      <w:bookmarkEnd w:id="170"/>
    </w:p>
    <w:p w14:paraId="5B82BD83" w14:textId="77777777" w:rsidR="00235AB3" w:rsidRPr="000267CD" w:rsidRDefault="00235AB3" w:rsidP="00235AB3">
      <w:pPr>
        <w:rPr>
          <w:sz w:val="22"/>
          <w:szCs w:val="22"/>
        </w:rPr>
      </w:pPr>
    </w:p>
    <w:p w14:paraId="41AD258E" w14:textId="246B9DBD" w:rsidR="00AB5D8C" w:rsidRPr="000267CD" w:rsidRDefault="00AF32C3" w:rsidP="00235AB3">
      <w:pPr>
        <w:jc w:val="both"/>
        <w:rPr>
          <w:sz w:val="22"/>
          <w:szCs w:val="22"/>
        </w:rPr>
      </w:pPr>
      <w:r w:rsidRPr="000267CD">
        <w:rPr>
          <w:sz w:val="22"/>
          <w:szCs w:val="22"/>
        </w:rPr>
        <w:t xml:space="preserve">Az ajánlatot </w:t>
      </w:r>
      <w:r w:rsidR="00AB5D8C" w:rsidRPr="000267CD">
        <w:rPr>
          <w:sz w:val="22"/>
          <w:szCs w:val="22"/>
        </w:rPr>
        <w:t xml:space="preserve">személyesen vagy postai úton (tértivevénnyel) kell benyújtani az </w:t>
      </w:r>
      <w:r w:rsidR="009354C9" w:rsidRPr="000267CD">
        <w:rPr>
          <w:sz w:val="22"/>
          <w:szCs w:val="22"/>
        </w:rPr>
        <w:t>Ajánlati Felhívás</w:t>
      </w:r>
      <w:r w:rsidR="00EE6802" w:rsidRPr="000267CD">
        <w:rPr>
          <w:sz w:val="22"/>
          <w:szCs w:val="22"/>
        </w:rPr>
        <w:t>ban megadott címre,</w:t>
      </w:r>
      <w:r w:rsidR="00BA7894">
        <w:rPr>
          <w:sz w:val="22"/>
          <w:szCs w:val="22"/>
        </w:rPr>
        <w:t xml:space="preserve"> </w:t>
      </w:r>
      <w:r w:rsidR="00CB50EA" w:rsidRPr="001D60B1">
        <w:rPr>
          <w:sz w:val="22"/>
          <w:szCs w:val="22"/>
        </w:rPr>
        <w:t>2016.</w:t>
      </w:r>
      <w:r w:rsidR="007C2F60" w:rsidRPr="001D60B1">
        <w:rPr>
          <w:sz w:val="22"/>
          <w:szCs w:val="22"/>
        </w:rPr>
        <w:t xml:space="preserve"> november 25.</w:t>
      </w:r>
      <w:r w:rsidR="00CB50EA" w:rsidRPr="001D60B1">
        <w:rPr>
          <w:sz w:val="22"/>
          <w:szCs w:val="22"/>
        </w:rPr>
        <w:t xml:space="preserve"> 1</w:t>
      </w:r>
      <w:r w:rsidR="000A016C" w:rsidRPr="001D60B1">
        <w:rPr>
          <w:sz w:val="22"/>
          <w:szCs w:val="22"/>
        </w:rPr>
        <w:t>0</w:t>
      </w:r>
      <w:r w:rsidR="00CB50EA" w:rsidRPr="001D60B1">
        <w:rPr>
          <w:sz w:val="22"/>
          <w:szCs w:val="22"/>
        </w:rPr>
        <w:t>:00-ig.</w:t>
      </w:r>
      <w:r w:rsidR="00AB5D8C" w:rsidRPr="000267CD">
        <w:rPr>
          <w:sz w:val="22"/>
          <w:szCs w:val="22"/>
        </w:rPr>
        <w:t xml:space="preserve"> A postai kézbesítés esetleges késedelm</w:t>
      </w:r>
      <w:r w:rsidR="003773A1" w:rsidRPr="000267CD">
        <w:rPr>
          <w:sz w:val="22"/>
          <w:szCs w:val="22"/>
        </w:rPr>
        <w:t xml:space="preserve">ével kapcsolatos kockázatokat az ajánlattevő </w:t>
      </w:r>
      <w:r w:rsidR="00AB5D8C" w:rsidRPr="000267CD">
        <w:rPr>
          <w:sz w:val="22"/>
          <w:szCs w:val="22"/>
        </w:rPr>
        <w:t>viseli.</w:t>
      </w:r>
    </w:p>
    <w:p w14:paraId="2A867FB2" w14:textId="77777777" w:rsidR="00622832" w:rsidRPr="000267CD" w:rsidRDefault="00622832" w:rsidP="00235AB3">
      <w:pPr>
        <w:jc w:val="both"/>
        <w:rPr>
          <w:sz w:val="22"/>
          <w:szCs w:val="22"/>
        </w:rPr>
      </w:pPr>
      <w:r w:rsidRPr="000267CD">
        <w:rPr>
          <w:sz w:val="22"/>
          <w:szCs w:val="22"/>
        </w:rPr>
        <w:t>A határidő után beérkezett ajánlat csomagolását Ajánlatkérő az ajánlattevő személyének megállapítása céljából bonthatja fel, amelyről külön jegyzőkönyvet vesz fel.</w:t>
      </w:r>
    </w:p>
    <w:p w14:paraId="04DD919B" w14:textId="77777777" w:rsidR="00AB5D8C" w:rsidRPr="000267CD" w:rsidRDefault="00AB5D8C" w:rsidP="00AB5D8C">
      <w:pPr>
        <w:jc w:val="both"/>
        <w:rPr>
          <w:sz w:val="22"/>
          <w:szCs w:val="22"/>
        </w:rPr>
      </w:pPr>
    </w:p>
    <w:p w14:paraId="432794CA" w14:textId="77777777" w:rsidR="00AB5D8C" w:rsidRDefault="003773A1" w:rsidP="00AB5D8C">
      <w:pPr>
        <w:jc w:val="both"/>
        <w:rPr>
          <w:sz w:val="22"/>
          <w:szCs w:val="22"/>
        </w:rPr>
      </w:pPr>
      <w:r w:rsidRPr="000267CD">
        <w:rPr>
          <w:sz w:val="22"/>
          <w:szCs w:val="22"/>
        </w:rPr>
        <w:t xml:space="preserve">Az ajánlat </w:t>
      </w:r>
      <w:r w:rsidR="00AB5D8C" w:rsidRPr="000267CD">
        <w:rPr>
          <w:sz w:val="22"/>
          <w:szCs w:val="22"/>
        </w:rPr>
        <w:t xml:space="preserve">átvételét írásos nyugta igazolja, melyet az ajánlatkérő által kinevezett személy ír alá. Az átvétel nem történhet később, mint </w:t>
      </w:r>
      <w:bookmarkStart w:id="172" w:name="temp"/>
      <w:bookmarkEnd w:id="172"/>
      <w:r w:rsidRPr="000267CD">
        <w:rPr>
          <w:sz w:val="22"/>
          <w:szCs w:val="22"/>
        </w:rPr>
        <w:t xml:space="preserve">az ajánlattételi </w:t>
      </w:r>
      <w:r w:rsidR="00AB5D8C" w:rsidRPr="000267CD">
        <w:rPr>
          <w:sz w:val="22"/>
          <w:szCs w:val="22"/>
        </w:rPr>
        <w:t>határidő lejárta.</w:t>
      </w:r>
      <w:r w:rsidR="001675D0" w:rsidRPr="000267CD">
        <w:rPr>
          <w:sz w:val="22"/>
          <w:szCs w:val="22"/>
        </w:rPr>
        <w:t xml:space="preserve"> Ajánlatkérő felhívja továbbá ajánlattevők figyelmét arra, hogy az ajánlat határidőre, az </w:t>
      </w:r>
      <w:r w:rsidR="009354C9" w:rsidRPr="000267CD">
        <w:rPr>
          <w:sz w:val="22"/>
          <w:szCs w:val="22"/>
        </w:rPr>
        <w:t>Ajánlati Felhívás</w:t>
      </w:r>
      <w:r w:rsidR="001675D0" w:rsidRPr="000267CD">
        <w:rPr>
          <w:sz w:val="22"/>
          <w:szCs w:val="22"/>
        </w:rPr>
        <w:t xml:space="preserve">ban és a dokumentációban </w:t>
      </w:r>
      <w:r w:rsidR="001675D0" w:rsidRPr="000267CD">
        <w:rPr>
          <w:sz w:val="22"/>
          <w:szCs w:val="22"/>
        </w:rPr>
        <w:lastRenderedPageBreak/>
        <w:t xml:space="preserve">foglaltaknak megfelelő benyújtása ajánlattevők kizárólagos felelőssége. Az ajánlat ajánlatkérő által történő átvételét megelőzően ajánlatkérőt nem terheli semmilyen felelősség az ajánlat esetleges megrongálódása, elvesztése, megsemmisülése, hibás vagy téves címre történő kézbesítésért. </w:t>
      </w:r>
    </w:p>
    <w:p w14:paraId="64333E7A" w14:textId="77777777" w:rsidR="00F375EF" w:rsidRPr="000267CD" w:rsidRDefault="00F375EF" w:rsidP="00AB5D8C">
      <w:pPr>
        <w:jc w:val="both"/>
        <w:rPr>
          <w:sz w:val="22"/>
          <w:szCs w:val="22"/>
        </w:rPr>
      </w:pPr>
    </w:p>
    <w:p w14:paraId="0C5CE8E5" w14:textId="6955D7EC" w:rsidR="00E832CC" w:rsidRDefault="00E832CC" w:rsidP="00E832CC">
      <w:pPr>
        <w:pStyle w:val="Cmsor2"/>
        <w:widowControl/>
        <w:numPr>
          <w:ilvl w:val="1"/>
          <w:numId w:val="0"/>
        </w:numPr>
        <w:tabs>
          <w:tab w:val="num" w:pos="792"/>
        </w:tabs>
        <w:ind w:left="792" w:hanging="432"/>
        <w:jc w:val="left"/>
        <w:rPr>
          <w:bCs/>
          <w:iCs/>
          <w:smallCaps/>
          <w:sz w:val="22"/>
          <w:szCs w:val="22"/>
        </w:rPr>
      </w:pPr>
      <w:r>
        <w:rPr>
          <w:bCs/>
          <w:iCs/>
          <w:smallCaps/>
          <w:sz w:val="22"/>
          <w:szCs w:val="22"/>
        </w:rPr>
        <w:t>részajánlattétel</w:t>
      </w:r>
    </w:p>
    <w:p w14:paraId="51A9B02E" w14:textId="77777777" w:rsidR="00E832CC" w:rsidRPr="007A4372" w:rsidRDefault="00E832CC" w:rsidP="007A4372"/>
    <w:p w14:paraId="6083ED09" w14:textId="46EC10B9" w:rsidR="000C7946" w:rsidRDefault="00F055A4" w:rsidP="00AB5D8C">
      <w:pPr>
        <w:jc w:val="both"/>
        <w:rPr>
          <w:sz w:val="22"/>
          <w:szCs w:val="22"/>
        </w:rPr>
      </w:pPr>
      <w:r>
        <w:rPr>
          <w:sz w:val="22"/>
          <w:szCs w:val="22"/>
        </w:rPr>
        <w:t xml:space="preserve">Ajánlatkérő </w:t>
      </w:r>
      <w:proofErr w:type="spellStart"/>
      <w:r w:rsidR="00166B53" w:rsidRPr="002C2ABC">
        <w:rPr>
          <w:sz w:val="22"/>
          <w:szCs w:val="22"/>
        </w:rPr>
        <w:t>részajánlattételt</w:t>
      </w:r>
      <w:proofErr w:type="spellEnd"/>
      <w:r w:rsidR="00166B53" w:rsidRPr="002C2ABC">
        <w:rPr>
          <w:sz w:val="22"/>
          <w:szCs w:val="22"/>
        </w:rPr>
        <w:t xml:space="preserve"> az alábbi indokokra figyelemmel nem biztosít. A gazdasági, műszaki és minőségi, illetve a szerződés teljesítésével kapcsolatos szempontok vizsgálata során Ajánlatkérő megállapította, hogy a közbeszerzés egy részére történő ajánlattétel nem egyeztethető össze a gazdasági ésszerűséggel, a megvalósítandó feladatok egymáshoz szervesen kapcsolódnak, továbbá a feladatok részekre bontva, adott esetben több megbízottal kötött több szerződés útján történő megvalósításával a szolgáltatás tényleges funkciója veszne el.</w:t>
      </w:r>
    </w:p>
    <w:p w14:paraId="7D2308E9" w14:textId="77777777" w:rsidR="00E832CC" w:rsidRDefault="00E832CC" w:rsidP="00A273AC">
      <w:pPr>
        <w:pStyle w:val="Cmsor2"/>
        <w:widowControl/>
        <w:numPr>
          <w:ilvl w:val="1"/>
          <w:numId w:val="0"/>
        </w:numPr>
        <w:tabs>
          <w:tab w:val="num" w:pos="792"/>
        </w:tabs>
        <w:ind w:left="792" w:hanging="432"/>
        <w:jc w:val="left"/>
        <w:rPr>
          <w:bCs/>
          <w:iCs/>
          <w:smallCaps/>
          <w:sz w:val="22"/>
          <w:szCs w:val="22"/>
        </w:rPr>
      </w:pPr>
    </w:p>
    <w:p w14:paraId="42F14AEF" w14:textId="44D6693E" w:rsidR="00A273AC" w:rsidRPr="000267CD" w:rsidRDefault="00A273AC" w:rsidP="00A273AC">
      <w:pPr>
        <w:pStyle w:val="Cmsor2"/>
        <w:widowControl/>
        <w:numPr>
          <w:ilvl w:val="1"/>
          <w:numId w:val="0"/>
        </w:numPr>
        <w:tabs>
          <w:tab w:val="num" w:pos="792"/>
        </w:tabs>
        <w:ind w:left="792" w:hanging="432"/>
        <w:jc w:val="left"/>
        <w:rPr>
          <w:bCs/>
          <w:iCs/>
          <w:smallCaps/>
          <w:sz w:val="22"/>
          <w:szCs w:val="22"/>
        </w:rPr>
      </w:pPr>
      <w:r>
        <w:rPr>
          <w:bCs/>
          <w:iCs/>
          <w:smallCaps/>
          <w:sz w:val="22"/>
          <w:szCs w:val="22"/>
        </w:rPr>
        <w:t>Ajánlati biztosíték</w:t>
      </w:r>
    </w:p>
    <w:p w14:paraId="34237E0B" w14:textId="77777777" w:rsidR="00A273AC" w:rsidRDefault="00A273AC" w:rsidP="00AB5D8C">
      <w:pPr>
        <w:jc w:val="both"/>
        <w:rPr>
          <w:sz w:val="22"/>
          <w:szCs w:val="22"/>
        </w:rPr>
      </w:pPr>
    </w:p>
    <w:p w14:paraId="1AAC92CA" w14:textId="3CC102B4" w:rsidR="00A273AC" w:rsidRPr="009A43A1" w:rsidRDefault="00A273AC" w:rsidP="007A4372">
      <w:pPr>
        <w:pStyle w:val="NormlWeb"/>
        <w:shd w:val="clear" w:color="auto" w:fill="FFFFFF"/>
        <w:spacing w:before="0" w:beforeAutospacing="0" w:after="0" w:afterAutospacing="0"/>
        <w:jc w:val="both"/>
        <w:textAlignment w:val="baseline"/>
        <w:rPr>
          <w:sz w:val="22"/>
          <w:szCs w:val="22"/>
        </w:rPr>
      </w:pPr>
      <w:r w:rsidRPr="007A4372">
        <w:rPr>
          <w:sz w:val="22"/>
          <w:szCs w:val="22"/>
          <w:bdr w:val="none" w:sz="0" w:space="0" w:color="auto" w:frame="1"/>
          <w:shd w:val="clear" w:color="auto" w:fill="FFFFFF"/>
        </w:rPr>
        <w:t>Ajánlatkérő ajánlattétel esetén 10.000.000,- Ft összegű ajánlati biztosíték vállalását írja elő, melyet az ajánlattételi határidő lejártáig kell teljesíteni a Kbt. 54. §</w:t>
      </w:r>
      <w:proofErr w:type="spellStart"/>
      <w:r w:rsidRPr="007A4372">
        <w:rPr>
          <w:sz w:val="22"/>
          <w:szCs w:val="22"/>
          <w:bdr w:val="none" w:sz="0" w:space="0" w:color="auto" w:frame="1"/>
          <w:shd w:val="clear" w:color="auto" w:fill="FFFFFF"/>
        </w:rPr>
        <w:t>-ban</w:t>
      </w:r>
      <w:proofErr w:type="spellEnd"/>
      <w:r w:rsidRPr="007A4372">
        <w:rPr>
          <w:sz w:val="22"/>
          <w:szCs w:val="22"/>
          <w:bdr w:val="none" w:sz="0" w:space="0" w:color="auto" w:frame="1"/>
          <w:shd w:val="clear" w:color="auto" w:fill="FFFFFF"/>
        </w:rPr>
        <w:t xml:space="preserve"> foglaltaknak megfelelően. Átutalás esetén az Ajánlatkérő Magyar Államkincstárnál vezetett 10032000-00294889-00000000 számú számlájára való utalással teljesítendő az ajánlati biztosíték. Az ajánlati biztosítékkal kapcsolatos kamatot az ajánlatkérő nem fizet. A biztosíték teljesítésének igazolását az ajánlatba csatolni kell. A biztosíték formája a Kbt. 54.§ (2) bekezdésének megfelelően ajánlattevő választása szerint teljesíthető </w:t>
      </w:r>
      <w:r w:rsidRPr="007A4372">
        <w:rPr>
          <w:sz w:val="22"/>
          <w:szCs w:val="22"/>
          <w:shd w:val="clear" w:color="auto" w:fill="FFFFFF"/>
        </w:rPr>
        <w:t>az előírt pénzösszegnek az ajánlatkérő fizetési számlájára történő befizetésével, pénzügyi intézmény vagy biztosító által vállalt garancia vagy készfizető kezesség biztosításával, vagy biztosítási szerződés alapján kiállított - készfizető kezességvállalást tartalmazó - kötelezvénnyel.</w:t>
      </w:r>
      <w:r w:rsidRPr="007A4372">
        <w:rPr>
          <w:sz w:val="22"/>
          <w:szCs w:val="22"/>
          <w:bdr w:val="none" w:sz="0" w:space="0" w:color="auto" w:frame="1"/>
          <w:shd w:val="clear" w:color="auto" w:fill="FFFFFF"/>
        </w:rPr>
        <w:t xml:space="preserve"> Az ajánlati biztosíték érvényességének időtartama az ajánlattételi határidőtől az ajánlati kötöttség lejártának napján 24:00 óráig kell érvényben maradnia, amennyiben az kötöttség </w:t>
      </w:r>
      <w:proofErr w:type="gramStart"/>
      <w:r w:rsidRPr="007A4372">
        <w:rPr>
          <w:sz w:val="22"/>
          <w:szCs w:val="22"/>
          <w:bdr w:val="none" w:sz="0" w:space="0" w:color="auto" w:frame="1"/>
          <w:shd w:val="clear" w:color="auto" w:fill="FFFFFF"/>
        </w:rPr>
        <w:t>lejártának napja</w:t>
      </w:r>
      <w:proofErr w:type="gramEnd"/>
      <w:r w:rsidRPr="007A4372">
        <w:rPr>
          <w:sz w:val="22"/>
          <w:szCs w:val="22"/>
          <w:bdr w:val="none" w:sz="0" w:space="0" w:color="auto" w:frame="1"/>
          <w:shd w:val="clear" w:color="auto" w:fill="FFFFFF"/>
        </w:rPr>
        <w:t xml:space="preserve"> munkaszüneti nap, úgy az azt követő munkanapon legyen, kedvezményezettként a Miniszterelnökséget kell megnevezni, a bankgarancia szövegezésének a Kbt. 54. § (4) bekezdése szerinti mind</w:t>
      </w:r>
      <w:r w:rsidR="00F055A4">
        <w:rPr>
          <w:sz w:val="22"/>
          <w:szCs w:val="22"/>
          <w:bdr w:val="none" w:sz="0" w:space="0" w:color="auto" w:frame="1"/>
          <w:shd w:val="clear" w:color="auto" w:fill="FFFFFF"/>
        </w:rPr>
        <w:t>három</w:t>
      </w:r>
      <w:r w:rsidRPr="007A4372">
        <w:rPr>
          <w:sz w:val="22"/>
          <w:szCs w:val="22"/>
          <w:bdr w:val="none" w:sz="0" w:space="0" w:color="auto" w:frame="1"/>
          <w:shd w:val="clear" w:color="auto" w:fill="FFFFFF"/>
        </w:rPr>
        <w:t xml:space="preserve"> fordulatot (ajánlat visszavonása, a szerződés meg nem kötése</w:t>
      </w:r>
      <w:r w:rsidR="00F055A4">
        <w:rPr>
          <w:sz w:val="22"/>
          <w:szCs w:val="22"/>
          <w:bdr w:val="none" w:sz="0" w:space="0" w:color="auto" w:frame="1"/>
          <w:shd w:val="clear" w:color="auto" w:fill="FFFFFF"/>
        </w:rPr>
        <w:t xml:space="preserve">, </w:t>
      </w:r>
      <w:r w:rsidR="00F055A4" w:rsidRPr="00F055A4">
        <w:rPr>
          <w:sz w:val="22"/>
          <w:szCs w:val="22"/>
          <w:bdr w:val="none" w:sz="0" w:space="0" w:color="auto" w:frame="1"/>
          <w:shd w:val="clear" w:color="auto" w:fill="FFFFFF"/>
        </w:rPr>
        <w:t>ajánlatkérő</w:t>
      </w:r>
      <w:r w:rsidR="00F055A4">
        <w:rPr>
          <w:sz w:val="22"/>
          <w:szCs w:val="22"/>
          <w:bdr w:val="none" w:sz="0" w:space="0" w:color="auto" w:frame="1"/>
          <w:shd w:val="clear" w:color="auto" w:fill="FFFFFF"/>
        </w:rPr>
        <w:t>i felhívás</w:t>
      </w:r>
      <w:r w:rsidR="00F055A4" w:rsidRPr="00F055A4">
        <w:rPr>
          <w:sz w:val="22"/>
          <w:szCs w:val="22"/>
          <w:bdr w:val="none" w:sz="0" w:space="0" w:color="auto" w:frame="1"/>
          <w:shd w:val="clear" w:color="auto" w:fill="FFFFFF"/>
        </w:rPr>
        <w:t xml:space="preserve">ra nem vagy nem megfelelően </w:t>
      </w:r>
      <w:r w:rsidR="00F055A4">
        <w:rPr>
          <w:sz w:val="22"/>
          <w:szCs w:val="22"/>
          <w:bdr w:val="none" w:sz="0" w:space="0" w:color="auto" w:frame="1"/>
          <w:shd w:val="clear" w:color="auto" w:fill="FFFFFF"/>
        </w:rPr>
        <w:t>benyújtott,</w:t>
      </w:r>
      <w:r w:rsidR="00F055A4" w:rsidRPr="00F055A4">
        <w:rPr>
          <w:sz w:val="22"/>
          <w:szCs w:val="22"/>
          <w:bdr w:val="none" w:sz="0" w:space="0" w:color="auto" w:frame="1"/>
          <w:shd w:val="clear" w:color="auto" w:fill="FFFFFF"/>
        </w:rPr>
        <w:t xml:space="preserve"> egységes európai közbeszerzési d</w:t>
      </w:r>
      <w:r w:rsidR="00F055A4">
        <w:rPr>
          <w:sz w:val="22"/>
          <w:szCs w:val="22"/>
          <w:bdr w:val="none" w:sz="0" w:space="0" w:color="auto" w:frame="1"/>
          <w:shd w:val="clear" w:color="auto" w:fill="FFFFFF"/>
        </w:rPr>
        <w:t>okumentumba foglalt nyilatkozato</w:t>
      </w:r>
      <w:r w:rsidR="00F055A4" w:rsidRPr="00F055A4">
        <w:rPr>
          <w:sz w:val="22"/>
          <w:szCs w:val="22"/>
          <w:bdr w:val="none" w:sz="0" w:space="0" w:color="auto" w:frame="1"/>
          <w:shd w:val="clear" w:color="auto" w:fill="FFFFFF"/>
        </w:rPr>
        <w:t>t alátámasztó igazolások</w:t>
      </w:r>
      <w:r w:rsidRPr="007A4372">
        <w:rPr>
          <w:sz w:val="22"/>
          <w:szCs w:val="22"/>
          <w:bdr w:val="none" w:sz="0" w:space="0" w:color="auto" w:frame="1"/>
          <w:shd w:val="clear" w:color="auto" w:fill="FFFFFF"/>
        </w:rPr>
        <w:t xml:space="preserve">) tartalmaznia kell. Az ajánlati biztosítékot közös ajánlattétel esetén elegendő egyszer rendelkezésre bocsátani (Kbt. 35. § (5) </w:t>
      </w:r>
      <w:proofErr w:type="spellStart"/>
      <w:r w:rsidRPr="007A4372">
        <w:rPr>
          <w:sz w:val="22"/>
          <w:szCs w:val="22"/>
          <w:bdr w:val="none" w:sz="0" w:space="0" w:color="auto" w:frame="1"/>
          <w:shd w:val="clear" w:color="auto" w:fill="FFFFFF"/>
        </w:rPr>
        <w:t>bek</w:t>
      </w:r>
      <w:proofErr w:type="spellEnd"/>
      <w:r w:rsidRPr="007A4372">
        <w:rPr>
          <w:sz w:val="22"/>
          <w:szCs w:val="22"/>
          <w:bdr w:val="none" w:sz="0" w:space="0" w:color="auto" w:frame="1"/>
          <w:shd w:val="clear" w:color="auto" w:fill="FFFFFF"/>
        </w:rPr>
        <w:t xml:space="preserve">.) Az ajánlati biztosíték nem válhat szerződést biztosító mellékkötelezettséggé. A Kbt. 73. § (6) bekezdés b) pont alapján érvénytelen az </w:t>
      </w:r>
      <w:proofErr w:type="gramStart"/>
      <w:r w:rsidRPr="007A4372">
        <w:rPr>
          <w:sz w:val="22"/>
          <w:szCs w:val="22"/>
          <w:bdr w:val="none" w:sz="0" w:space="0" w:color="auto" w:frame="1"/>
          <w:shd w:val="clear" w:color="auto" w:fill="FFFFFF"/>
        </w:rPr>
        <w:t>ajánlat</w:t>
      </w:r>
      <w:proofErr w:type="gramEnd"/>
      <w:r w:rsidRPr="007A4372">
        <w:rPr>
          <w:sz w:val="22"/>
          <w:szCs w:val="22"/>
          <w:bdr w:val="none" w:sz="0" w:space="0" w:color="auto" w:frame="1"/>
          <w:shd w:val="clear" w:color="auto" w:fill="FFFFFF"/>
        </w:rPr>
        <w:t xml:space="preserve"> ha az ajánlattevő az ajánlati biztosítékot az ajánlatkérő által előírt határidőre nem, vagy az előírt mértéknél kisebb összegben bocsátotta rendelkezésre. Az ajánlati biztosíték vonatkozásában a Kbt. 54. § (4) – (7) bekezdés rendelkezései is arányadók.</w:t>
      </w:r>
      <w:r w:rsidR="005F2DF6">
        <w:rPr>
          <w:sz w:val="22"/>
          <w:szCs w:val="22"/>
          <w:bdr w:val="none" w:sz="0" w:space="0" w:color="auto" w:frame="1"/>
          <w:shd w:val="clear" w:color="auto" w:fill="FFFFFF"/>
        </w:rPr>
        <w:t xml:space="preserve"> </w:t>
      </w:r>
      <w:r w:rsidR="005F2DF6" w:rsidRPr="005F2DF6">
        <w:rPr>
          <w:sz w:val="22"/>
          <w:szCs w:val="22"/>
          <w:bdr w:val="none" w:sz="0" w:space="0" w:color="auto" w:frame="1"/>
          <w:shd w:val="clear" w:color="auto" w:fill="FFFFFF"/>
        </w:rPr>
        <w:t xml:space="preserve">Nyomatékosan felhívjuk ajánlattevők figyelmét arra, hogy a Kbt. 54. § (4) bekezdése szerint „az ajánlati biztosíték az ajánlatkérőt illeti meg abban az esetben is, ha az ajánlattevő az ajánlati kötöttséggel terhelt ajánlatához az ajánlatkérő felhívására nem vagy nem megfelelően nyújtja be az egységes európai közbeszerzési dokumentumba foglalt nyilatkozatát alátámasztó igazolásokat, és ajánlata ezen okból érvénytelennek minősül”. Erre tekintettel amennyiben pénzügyi intézmény vagy biztosító által vállalt garancia vagy készfizető kezesség biztosításával, vagy biztosítási szerződés alapján kiállított - készfizető kezességvállalást tartalmazó – kötelezvénnyel kívánják igazolni a </w:t>
      </w:r>
      <w:proofErr w:type="gramStart"/>
      <w:r w:rsidR="005F2DF6" w:rsidRPr="005F2DF6">
        <w:rPr>
          <w:sz w:val="22"/>
          <w:szCs w:val="22"/>
          <w:bdr w:val="none" w:sz="0" w:space="0" w:color="auto" w:frame="1"/>
          <w:shd w:val="clear" w:color="auto" w:fill="FFFFFF"/>
        </w:rPr>
        <w:t>biztosíték rendelkezésre</w:t>
      </w:r>
      <w:proofErr w:type="gramEnd"/>
      <w:r w:rsidR="005F2DF6" w:rsidRPr="005F2DF6">
        <w:rPr>
          <w:sz w:val="22"/>
          <w:szCs w:val="22"/>
          <w:bdr w:val="none" w:sz="0" w:space="0" w:color="auto" w:frame="1"/>
          <w:shd w:val="clear" w:color="auto" w:fill="FFFFFF"/>
        </w:rPr>
        <w:t xml:space="preserve"> bocsátását, abban az esetben külön figyeljenek arra, hogy a biztosíték a Kbt. 54. § (4) bekezdése szerinti összes esetre vonatkozzon, vagyis az ajánlati kötöttség beálltától kezdődően az igazolás birtokában ajánlatkérő a Kbt. 54. § (4) bekezdése szerinti összes eset bekövetkezésekor képes legyen érvényesíteni fizetési igényét.</w:t>
      </w:r>
    </w:p>
    <w:p w14:paraId="40296270" w14:textId="77777777" w:rsidR="000C7946" w:rsidRDefault="000C7946" w:rsidP="00AB5D8C">
      <w:pPr>
        <w:jc w:val="both"/>
        <w:rPr>
          <w:sz w:val="22"/>
          <w:szCs w:val="22"/>
        </w:rPr>
      </w:pPr>
    </w:p>
    <w:p w14:paraId="1BE305F1" w14:textId="0DD40C96" w:rsidR="004768E6" w:rsidRPr="000F297C" w:rsidRDefault="000F297C" w:rsidP="007A4372">
      <w:pPr>
        <w:ind w:left="426"/>
        <w:jc w:val="both"/>
        <w:rPr>
          <w:sz w:val="22"/>
          <w:szCs w:val="22"/>
        </w:rPr>
      </w:pPr>
      <w:proofErr w:type="gramStart"/>
      <w:r>
        <w:rPr>
          <w:b/>
          <w:bCs/>
          <w:iCs/>
          <w:smallCaps/>
          <w:sz w:val="22"/>
          <w:szCs w:val="22"/>
        </w:rPr>
        <w:t>kizáró</w:t>
      </w:r>
      <w:proofErr w:type="gramEnd"/>
      <w:r>
        <w:rPr>
          <w:b/>
          <w:bCs/>
          <w:iCs/>
          <w:smallCaps/>
          <w:sz w:val="22"/>
          <w:szCs w:val="22"/>
        </w:rPr>
        <w:t xml:space="preserve"> okok, öntisztázás   </w:t>
      </w:r>
    </w:p>
    <w:p w14:paraId="780A1DD4" w14:textId="77777777" w:rsidR="004768E6" w:rsidRDefault="004768E6" w:rsidP="007A4372">
      <w:pPr>
        <w:ind w:left="426"/>
        <w:jc w:val="both"/>
        <w:rPr>
          <w:b/>
          <w:bCs/>
          <w:iCs/>
          <w:smallCaps/>
          <w:sz w:val="22"/>
          <w:szCs w:val="22"/>
        </w:rPr>
      </w:pPr>
    </w:p>
    <w:p w14:paraId="0053C4BB" w14:textId="6F67B14F" w:rsidR="004768E6" w:rsidRPr="007A4372" w:rsidRDefault="004768E6" w:rsidP="007A4372">
      <w:pPr>
        <w:jc w:val="both"/>
        <w:rPr>
          <w:b/>
          <w:bCs/>
          <w:iCs/>
          <w:smallCaps/>
          <w:sz w:val="22"/>
          <w:szCs w:val="22"/>
        </w:rPr>
      </w:pPr>
      <w:r w:rsidRPr="007A4372">
        <w:rPr>
          <w:sz w:val="22"/>
          <w:szCs w:val="22"/>
        </w:rPr>
        <w:t>Kizáró okok: az eljárásban nem lehet ajánlattevő, alvállalkozó, és nem vehet részt alkalmasság igazolásában olyan gazdasági szereplő, aki a Kbt. 62. § (1)-(2) bekezdésben és 63. § (1) bekezdésében meghatározott kizáró okok hatálya alatt áll.</w:t>
      </w:r>
    </w:p>
    <w:p w14:paraId="7A6386EA" w14:textId="77777777" w:rsidR="004768E6"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 xml:space="preserve">Öntisztázás: a Kbt. 64. § (1)-(2) bekezdés alapján a Kbt. 62. § (1) bekezdés b) és f) pontjában említett kizáró okok kivételével bármely egyéb kizáró ok fennállása ellenére az ajánlattevő, alvállalkozó vagy alkalmasság igazolásában részt vevő gazdasági szereplő nem zárható ki a közbeszerzési eljárásból, </w:t>
      </w:r>
      <w:r w:rsidRPr="007A4372">
        <w:rPr>
          <w:sz w:val="22"/>
          <w:szCs w:val="22"/>
        </w:rPr>
        <w:lastRenderedPageBreak/>
        <w:t xml:space="preserve">amennyiben a Közbeszerzési Hatóság a Kbt. 188. § (4) bekezdése szerinti – vagy bírósági felülvizsgálata esetén a bíróság a 188. § (5) bekezdése szerinti – jogerős határozata kimondta, hogy az érintett gazdasági szereplő az ajánlat benyújtását megelőzően olyan intézkedéseket hozott, amelyek a kizáró ok fennállásának ellenére kellőképpen igazolják a megbízhatóságát. Ha a Közbeszerzési Hatóság a 188. § (4) bekezdése szerinti – vagy bírósági felülvizsgálata esetén a bíróság a 188. § (5) bekezdése szerinti – jogerős határozata kimondja az adott kizáró ok hatálya alatt álló gazdasági szereplő megbízhatóságát, az ajánlatkérő mérlegelés nélkül köteles azt elfogadni. A jogerős határozatot a gazdasági szereplő az egységes európai közbeszerzési dokumentummal egyidejűleg köteles benyújtani. </w:t>
      </w:r>
    </w:p>
    <w:p w14:paraId="296874D9" w14:textId="77777777" w:rsidR="004768E6" w:rsidRDefault="004768E6" w:rsidP="007A4372">
      <w:pPr>
        <w:pStyle w:val="NormlWeb"/>
        <w:shd w:val="clear" w:color="auto" w:fill="FFFFFF"/>
        <w:spacing w:before="0" w:beforeAutospacing="0" w:after="0" w:afterAutospacing="0"/>
        <w:jc w:val="both"/>
        <w:textAlignment w:val="baseline"/>
        <w:rPr>
          <w:sz w:val="22"/>
          <w:szCs w:val="22"/>
        </w:rPr>
      </w:pPr>
    </w:p>
    <w:p w14:paraId="5F689E41" w14:textId="77777777" w:rsidR="004768E6"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Igazolás: A 321/2015. (X.30.) Kormányrendelet 1-16. § szerint, különösen:</w:t>
      </w:r>
    </w:p>
    <w:p w14:paraId="2246FADA" w14:textId="4B8C1534" w:rsidR="004768E6" w:rsidRPr="007A4372"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 xml:space="preserve">A magyarországi letelepedésű </w:t>
      </w:r>
      <w:proofErr w:type="gramStart"/>
      <w:r w:rsidRPr="007A4372">
        <w:rPr>
          <w:sz w:val="22"/>
          <w:szCs w:val="22"/>
        </w:rPr>
        <w:t>ajánlattevő(</w:t>
      </w:r>
      <w:proofErr w:type="gramEnd"/>
      <w:r w:rsidRPr="007A4372">
        <w:rPr>
          <w:sz w:val="22"/>
          <w:szCs w:val="22"/>
        </w:rPr>
        <w:t>k), valamint adott esetben az alkalmasság igazolásában részt vevő gazdasági szereplő(k) vonatkozásában a 321/2015. (X.30.) Kormányrendelet 4. § és 8-9 §</w:t>
      </w:r>
      <w:proofErr w:type="spellStart"/>
      <w:r w:rsidRPr="007A4372">
        <w:rPr>
          <w:sz w:val="22"/>
          <w:szCs w:val="22"/>
        </w:rPr>
        <w:t>-ai</w:t>
      </w:r>
      <w:proofErr w:type="spellEnd"/>
      <w:r w:rsidRPr="007A4372">
        <w:rPr>
          <w:sz w:val="22"/>
          <w:szCs w:val="22"/>
        </w:rPr>
        <w:t xml:space="preserve"> szerint kell igazolni a Kbt. 62. § (1) és (2) bekezdésben és 63. §</w:t>
      </w:r>
      <w:proofErr w:type="spellStart"/>
      <w:r w:rsidRPr="007A4372">
        <w:rPr>
          <w:sz w:val="22"/>
          <w:szCs w:val="22"/>
        </w:rPr>
        <w:t>-ban</w:t>
      </w:r>
      <w:proofErr w:type="spellEnd"/>
      <w:r w:rsidRPr="007A4372">
        <w:rPr>
          <w:sz w:val="22"/>
          <w:szCs w:val="22"/>
        </w:rPr>
        <w:t xml:space="preserve"> foglalt kizáró okok fenn nem állását. </w:t>
      </w:r>
    </w:p>
    <w:p w14:paraId="18124834" w14:textId="77777777" w:rsidR="004768E6" w:rsidRPr="007A4372"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 xml:space="preserve">A nem Magyarországon letelepedett ajánlattevő esetében az ajánlatkérő a 321/2015. (X.30.) </w:t>
      </w:r>
      <w:proofErr w:type="spellStart"/>
      <w:r w:rsidRPr="007A4372">
        <w:rPr>
          <w:sz w:val="22"/>
          <w:szCs w:val="22"/>
        </w:rPr>
        <w:t>Korm.rendelet</w:t>
      </w:r>
      <w:proofErr w:type="spellEnd"/>
      <w:r w:rsidRPr="007A4372">
        <w:rPr>
          <w:sz w:val="22"/>
          <w:szCs w:val="22"/>
        </w:rPr>
        <w:t xml:space="preserve"> 4. és 10-11. §</w:t>
      </w:r>
      <w:proofErr w:type="spellStart"/>
      <w:r w:rsidRPr="007A4372">
        <w:rPr>
          <w:sz w:val="22"/>
          <w:szCs w:val="22"/>
        </w:rPr>
        <w:t>-a</w:t>
      </w:r>
      <w:proofErr w:type="spellEnd"/>
      <w:r w:rsidRPr="007A4372">
        <w:rPr>
          <w:sz w:val="22"/>
          <w:szCs w:val="22"/>
        </w:rPr>
        <w:t xml:space="preserve"> szerinti igazolásokat és írásbeli nyilatkozatokat fogadja el. </w:t>
      </w:r>
    </w:p>
    <w:p w14:paraId="10689F8D" w14:textId="77777777" w:rsidR="004768E6" w:rsidRPr="007A4372"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 xml:space="preserve">A 321/2015. (X.30.) </w:t>
      </w:r>
      <w:proofErr w:type="spellStart"/>
      <w:r w:rsidRPr="007A4372">
        <w:rPr>
          <w:sz w:val="22"/>
          <w:szCs w:val="22"/>
        </w:rPr>
        <w:t>Korm.rendelet</w:t>
      </w:r>
      <w:proofErr w:type="spellEnd"/>
      <w:r w:rsidRPr="007A4372">
        <w:rPr>
          <w:sz w:val="22"/>
          <w:szCs w:val="22"/>
        </w:rPr>
        <w:t xml:space="preserve"> 15. § (1) bekezdése alapján az ajánlattevő és az alkalmasság igazolásában részt vevő alvállalkozó vagy más szervezet vonatkozásában csak az egységes európai közbeszerzési dokumentumot szükséges benyújtani a Kbt. 62. és 63. §</w:t>
      </w:r>
      <w:proofErr w:type="spellStart"/>
      <w:r w:rsidRPr="007A4372">
        <w:rPr>
          <w:sz w:val="22"/>
          <w:szCs w:val="22"/>
        </w:rPr>
        <w:t>-ában</w:t>
      </w:r>
      <w:proofErr w:type="spellEnd"/>
      <w:r w:rsidRPr="007A4372">
        <w:rPr>
          <w:sz w:val="22"/>
          <w:szCs w:val="22"/>
        </w:rPr>
        <w:t xml:space="preserve"> foglalt kizáró okok hiányának igazolása érdekében.  </w:t>
      </w:r>
    </w:p>
    <w:p w14:paraId="18BDA197" w14:textId="77777777" w:rsidR="004768E6" w:rsidRPr="007A4372"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 xml:space="preserve">Azon alvállalkozók tekintetében, amelyek nem vesznek részt alkalmasság igazolásában az ajánlattevőnek a Kbt. 67. § (4) bekezdése szerinti nyilatkozatot kell benyújtani.  </w:t>
      </w:r>
    </w:p>
    <w:p w14:paraId="3DECEEA1" w14:textId="77777777" w:rsidR="004768E6" w:rsidRPr="007A4372" w:rsidRDefault="004768E6" w:rsidP="007A4372">
      <w:pPr>
        <w:pStyle w:val="NormlWeb"/>
        <w:shd w:val="clear" w:color="auto" w:fill="FFFFFF"/>
        <w:spacing w:before="0" w:beforeAutospacing="0" w:after="0" w:afterAutospacing="0"/>
        <w:jc w:val="both"/>
        <w:textAlignment w:val="baseline"/>
        <w:rPr>
          <w:sz w:val="22"/>
          <w:szCs w:val="22"/>
        </w:rPr>
      </w:pPr>
    </w:p>
    <w:p w14:paraId="458B68FC" w14:textId="77777777" w:rsidR="004768E6" w:rsidRPr="007A4372"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A 321/2015. (X. 30.) Korm. rendelet 1. § (1) bekezdése alapján az ajánlattevőnek az ajánlatában a közbeszerzésekről szóló 2015. évi CXLIII. törvény Második Része szerint lefolytatott közbeszerzési eljárásban ajánlatának benyújtásakor a rendelet II. Fejezetének megfelelően, az egységes európai közbeszerzési dokumentum (EEKD) benyújtásával kell előzetesen igazolnia, hogy nem tartozik a Kbt. 62. § (1) és (2) bekezdésének és 63. § (1) bekezdésének a hatálya alá.</w:t>
      </w:r>
    </w:p>
    <w:p w14:paraId="104764DD" w14:textId="77777777" w:rsidR="004768E6" w:rsidRPr="007A4372"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 xml:space="preserve">A 321/2015. (X. 30.) Korm. rendelet 1. § (2) bekezdése alapján az ajánlatkérő által a Kbt. 69. § (4)–(8) bekezdése alapján a kizáró okokra vonatkozó igazolások benyújtására felhívott gazdasági szereplőnek a III. Fejezetnek megfelelően kell igazolnia, hogy nem tartozik az eljárásban előírt kizáró okok hatálya alá. </w:t>
      </w:r>
    </w:p>
    <w:p w14:paraId="1DF5398B" w14:textId="77777777" w:rsidR="004768E6" w:rsidRPr="007A4372"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A 321/2015. (X. 30.) Korm. rendelet 1. § (4) bekezdése alapján a III. Fejezetben említett igazolási módok az V. Fejezetnek megfelelőn kiválthatók, ha az érintett gazdasági szereplő minősített ajánlattevői jegyzéken való szerepléssel bizonyítja, hogy megfelel a közbeszerzési eljárásban előírt követelményeknek.</w:t>
      </w:r>
    </w:p>
    <w:p w14:paraId="321D7518" w14:textId="581653D1" w:rsidR="004768E6"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 xml:space="preserve">A 321/2015. (X. 30.) Korm. rendelet 1. § (5) bekezdése alapján, nem Magyarországon letelepedett gazdasági szereplő esetén az ajánlatkérő az igazolások hitelességét a VI. Fejezetnek megfelelően ellenőrzi. </w:t>
      </w:r>
    </w:p>
    <w:p w14:paraId="09CA99EA" w14:textId="77777777" w:rsidR="004768E6" w:rsidRDefault="004768E6" w:rsidP="00AB5D8C">
      <w:pPr>
        <w:jc w:val="both"/>
        <w:rPr>
          <w:sz w:val="22"/>
          <w:szCs w:val="22"/>
        </w:rPr>
      </w:pPr>
    </w:p>
    <w:p w14:paraId="76390F43" w14:textId="1F11DA87" w:rsidR="000F297C" w:rsidRDefault="000F297C" w:rsidP="000F297C">
      <w:pPr>
        <w:ind w:left="426"/>
        <w:jc w:val="both"/>
        <w:rPr>
          <w:b/>
          <w:bCs/>
          <w:iCs/>
          <w:smallCaps/>
          <w:sz w:val="22"/>
          <w:szCs w:val="22"/>
        </w:rPr>
      </w:pPr>
    </w:p>
    <w:p w14:paraId="060B7920" w14:textId="77777777" w:rsidR="000F297C" w:rsidRDefault="000F297C" w:rsidP="000F297C">
      <w:pPr>
        <w:jc w:val="both"/>
        <w:rPr>
          <w:sz w:val="22"/>
          <w:szCs w:val="22"/>
        </w:rPr>
      </w:pPr>
      <w:r>
        <w:rPr>
          <w:sz w:val="22"/>
          <w:szCs w:val="22"/>
        </w:rPr>
        <w:t xml:space="preserve">Az egységes európai dokumentumban foglalt nyilatkozat tartalmazza legalább a következő adatokat: </w:t>
      </w:r>
    </w:p>
    <w:p w14:paraId="44F63AEC" w14:textId="77777777" w:rsidR="005F6910" w:rsidRDefault="005F6910" w:rsidP="000F297C">
      <w:pPr>
        <w:jc w:val="both"/>
        <w:rPr>
          <w:sz w:val="22"/>
          <w:szCs w:val="22"/>
        </w:rPr>
      </w:pPr>
    </w:p>
    <w:p w14:paraId="013276CD" w14:textId="5986DD1F" w:rsidR="000F297C" w:rsidRDefault="000F297C" w:rsidP="005F6910">
      <w:pPr>
        <w:ind w:left="284" w:hanging="284"/>
        <w:jc w:val="both"/>
        <w:rPr>
          <w:sz w:val="22"/>
          <w:szCs w:val="22"/>
        </w:rPr>
      </w:pPr>
      <w:r>
        <w:rPr>
          <w:sz w:val="22"/>
          <w:szCs w:val="22"/>
        </w:rPr>
        <w:t xml:space="preserve">- </w:t>
      </w:r>
      <w:r w:rsidR="005F6910">
        <w:rPr>
          <w:sz w:val="22"/>
          <w:szCs w:val="22"/>
        </w:rPr>
        <w:tab/>
      </w:r>
      <w:r>
        <w:rPr>
          <w:sz w:val="22"/>
          <w:szCs w:val="22"/>
        </w:rPr>
        <w:t xml:space="preserve">A Kbt. 62.§ (1) bekezdés a) pont </w:t>
      </w:r>
      <w:proofErr w:type="spellStart"/>
      <w:r>
        <w:rPr>
          <w:sz w:val="22"/>
          <w:szCs w:val="22"/>
        </w:rPr>
        <w:t>aa</w:t>
      </w:r>
      <w:proofErr w:type="spellEnd"/>
      <w:r>
        <w:rPr>
          <w:sz w:val="22"/>
          <w:szCs w:val="22"/>
        </w:rPr>
        <w:t>)</w:t>
      </w:r>
      <w:proofErr w:type="spellStart"/>
      <w:r>
        <w:rPr>
          <w:sz w:val="22"/>
          <w:szCs w:val="22"/>
        </w:rPr>
        <w:t>-af</w:t>
      </w:r>
      <w:proofErr w:type="spellEnd"/>
      <w:r>
        <w:rPr>
          <w:sz w:val="22"/>
          <w:szCs w:val="22"/>
        </w:rPr>
        <w:t>) alpontokra vonatkozó nyilatkozat tekintetében a gazdasági szereplő a formanyomtatvány III. részének „</w:t>
      </w:r>
      <w:proofErr w:type="gramStart"/>
      <w:r>
        <w:rPr>
          <w:sz w:val="22"/>
          <w:szCs w:val="22"/>
        </w:rPr>
        <w:t>A</w:t>
      </w:r>
      <w:proofErr w:type="gramEnd"/>
      <w:r>
        <w:rPr>
          <w:sz w:val="22"/>
          <w:szCs w:val="22"/>
        </w:rPr>
        <w:t xml:space="preserve">” szakaszát tölti ki, </w:t>
      </w:r>
    </w:p>
    <w:p w14:paraId="08045677" w14:textId="25DDD584" w:rsidR="000F297C" w:rsidRDefault="000F297C" w:rsidP="005F6910">
      <w:pPr>
        <w:ind w:left="284" w:hanging="284"/>
        <w:jc w:val="both"/>
        <w:rPr>
          <w:sz w:val="22"/>
          <w:szCs w:val="22"/>
        </w:rPr>
      </w:pPr>
      <w:r>
        <w:rPr>
          <w:sz w:val="22"/>
          <w:szCs w:val="22"/>
        </w:rPr>
        <w:t xml:space="preserve">- </w:t>
      </w:r>
      <w:r w:rsidR="005F6910">
        <w:rPr>
          <w:sz w:val="22"/>
          <w:szCs w:val="22"/>
        </w:rPr>
        <w:tab/>
      </w:r>
      <w:r>
        <w:rPr>
          <w:sz w:val="22"/>
          <w:szCs w:val="22"/>
        </w:rPr>
        <w:t xml:space="preserve">a Kbt. 62.§ (1) bekezdés a) pont </w:t>
      </w:r>
      <w:proofErr w:type="spellStart"/>
      <w:r>
        <w:rPr>
          <w:sz w:val="22"/>
          <w:szCs w:val="22"/>
        </w:rPr>
        <w:t>ag</w:t>
      </w:r>
      <w:proofErr w:type="spellEnd"/>
      <w:r>
        <w:rPr>
          <w:sz w:val="22"/>
          <w:szCs w:val="22"/>
        </w:rPr>
        <w:t xml:space="preserve">) alpontra vonatkozó nyilatkozatot a gazdasági szereplő a formanyomtatvány III. részének „D” szakaszában teszi meg, </w:t>
      </w:r>
    </w:p>
    <w:p w14:paraId="2975CB5B" w14:textId="4E7939F6" w:rsidR="000F297C" w:rsidRDefault="000F297C" w:rsidP="005F6910">
      <w:pPr>
        <w:ind w:left="284" w:hanging="284"/>
        <w:jc w:val="both"/>
        <w:rPr>
          <w:sz w:val="22"/>
          <w:szCs w:val="22"/>
        </w:rPr>
      </w:pPr>
      <w:r>
        <w:rPr>
          <w:sz w:val="22"/>
          <w:szCs w:val="22"/>
        </w:rPr>
        <w:t xml:space="preserve">- </w:t>
      </w:r>
      <w:r w:rsidR="005F6910">
        <w:rPr>
          <w:sz w:val="22"/>
          <w:szCs w:val="22"/>
        </w:rPr>
        <w:tab/>
      </w:r>
      <w:r>
        <w:rPr>
          <w:sz w:val="22"/>
          <w:szCs w:val="22"/>
        </w:rPr>
        <w:t xml:space="preserve">a Kbt. 62.§ (1) bekezdés a) </w:t>
      </w:r>
      <w:proofErr w:type="gramStart"/>
      <w:r>
        <w:rPr>
          <w:sz w:val="22"/>
          <w:szCs w:val="22"/>
        </w:rPr>
        <w:t>pont</w:t>
      </w:r>
      <w:proofErr w:type="gramEnd"/>
      <w:r>
        <w:rPr>
          <w:sz w:val="22"/>
          <w:szCs w:val="22"/>
        </w:rPr>
        <w:t xml:space="preserve"> ah) alpontjára vonatkozóan a nem Magyarországon letelepedett gazdasági szereplő a formanyomtatvány a) és b) pontnak megfelelő kitöltésével egyben az ah) alpontban említett </w:t>
      </w:r>
      <w:r w:rsidR="00C4106B">
        <w:rPr>
          <w:sz w:val="22"/>
          <w:szCs w:val="22"/>
        </w:rPr>
        <w:t>személyes joga szerinti hasonló bűncselekményekről is nyilatkozik,</w:t>
      </w:r>
      <w:r>
        <w:rPr>
          <w:sz w:val="22"/>
          <w:szCs w:val="22"/>
        </w:rPr>
        <w:t xml:space="preserve"> </w:t>
      </w:r>
    </w:p>
    <w:p w14:paraId="44A45F71" w14:textId="3653E5B8" w:rsidR="00C4106B" w:rsidRDefault="00C4106B" w:rsidP="005F6910">
      <w:pPr>
        <w:ind w:left="284" w:hanging="284"/>
        <w:jc w:val="both"/>
        <w:rPr>
          <w:sz w:val="22"/>
          <w:szCs w:val="22"/>
        </w:rPr>
      </w:pPr>
      <w:r>
        <w:rPr>
          <w:sz w:val="22"/>
          <w:szCs w:val="22"/>
        </w:rPr>
        <w:t xml:space="preserve">- </w:t>
      </w:r>
      <w:r w:rsidR="005F6910">
        <w:rPr>
          <w:sz w:val="22"/>
          <w:szCs w:val="22"/>
        </w:rPr>
        <w:tab/>
      </w:r>
      <w:r>
        <w:rPr>
          <w:sz w:val="22"/>
          <w:szCs w:val="22"/>
        </w:rPr>
        <w:t>a Kbt. 62.§ (1) bekezdés b) pontjára vonatkozóan a formanyomtatvány III. részének „B”</w:t>
      </w:r>
      <w:r w:rsidR="001D60B1">
        <w:rPr>
          <w:sz w:val="22"/>
          <w:szCs w:val="22"/>
        </w:rPr>
        <w:t xml:space="preserve"> szakasza kitöltésével nyilatkozik azza</w:t>
      </w:r>
      <w:r w:rsidR="009556DD">
        <w:rPr>
          <w:sz w:val="22"/>
          <w:szCs w:val="22"/>
        </w:rPr>
        <w:t>l</w:t>
      </w:r>
      <w:r w:rsidR="001D60B1">
        <w:rPr>
          <w:sz w:val="22"/>
          <w:szCs w:val="22"/>
        </w:rPr>
        <w:t xml:space="preserve">, hogy csak az egy évnél régebben lejárt adó-, vámfizetési vagy társadalombiztosítási </w:t>
      </w:r>
      <w:proofErr w:type="gramStart"/>
      <w:r w:rsidR="001D60B1">
        <w:rPr>
          <w:sz w:val="22"/>
          <w:szCs w:val="22"/>
        </w:rPr>
        <w:t>járulék tartozást</w:t>
      </w:r>
      <w:proofErr w:type="gramEnd"/>
      <w:r w:rsidR="009556DD">
        <w:rPr>
          <w:sz w:val="22"/>
          <w:szCs w:val="22"/>
        </w:rPr>
        <w:t xml:space="preserve"> és a tartozás lejártának időpontját kötelező feltüntetni,</w:t>
      </w:r>
    </w:p>
    <w:p w14:paraId="2E0208BF" w14:textId="4BA08867" w:rsidR="009556DD" w:rsidRDefault="009556DD" w:rsidP="005F6910">
      <w:pPr>
        <w:ind w:left="284" w:hanging="284"/>
        <w:jc w:val="both"/>
        <w:rPr>
          <w:sz w:val="22"/>
          <w:szCs w:val="22"/>
        </w:rPr>
      </w:pPr>
      <w:r>
        <w:rPr>
          <w:sz w:val="22"/>
          <w:szCs w:val="22"/>
        </w:rPr>
        <w:t xml:space="preserve">- </w:t>
      </w:r>
      <w:r w:rsidR="005F6910">
        <w:rPr>
          <w:sz w:val="22"/>
          <w:szCs w:val="22"/>
        </w:rPr>
        <w:tab/>
      </w:r>
      <w:r>
        <w:rPr>
          <w:sz w:val="22"/>
          <w:szCs w:val="22"/>
        </w:rPr>
        <w:t>a Kbt. 62.§ (1) bekezdés c), d), h)</w:t>
      </w:r>
      <w:proofErr w:type="spellStart"/>
      <w:r>
        <w:rPr>
          <w:sz w:val="22"/>
          <w:szCs w:val="22"/>
        </w:rPr>
        <w:t>-j</w:t>
      </w:r>
      <w:proofErr w:type="spellEnd"/>
      <w:r>
        <w:rPr>
          <w:sz w:val="22"/>
          <w:szCs w:val="22"/>
        </w:rPr>
        <w:t>) és m) pontjára vonatozóan, a formanyomtatvány III. része „C” szakaszának vonatkozó pontjai kitöltésével nyilatkozik,</w:t>
      </w:r>
    </w:p>
    <w:p w14:paraId="353F4321" w14:textId="5F771A9A" w:rsidR="005F6910" w:rsidRDefault="005F6910" w:rsidP="005F6910">
      <w:pPr>
        <w:ind w:left="284" w:hanging="284"/>
        <w:jc w:val="both"/>
        <w:rPr>
          <w:sz w:val="22"/>
          <w:szCs w:val="22"/>
        </w:rPr>
      </w:pPr>
      <w:r>
        <w:rPr>
          <w:sz w:val="22"/>
          <w:szCs w:val="22"/>
        </w:rPr>
        <w:lastRenderedPageBreak/>
        <w:t>-</w:t>
      </w:r>
      <w:r>
        <w:rPr>
          <w:sz w:val="22"/>
          <w:szCs w:val="22"/>
        </w:rPr>
        <w:tab/>
        <w:t>a Kbt. 62.§ (1) bekezdés e)</w:t>
      </w:r>
      <w:proofErr w:type="spellStart"/>
      <w:r>
        <w:rPr>
          <w:sz w:val="22"/>
          <w:szCs w:val="22"/>
        </w:rPr>
        <w:t>-g</w:t>
      </w:r>
      <w:proofErr w:type="spellEnd"/>
      <w:r>
        <w:rPr>
          <w:sz w:val="22"/>
          <w:szCs w:val="22"/>
        </w:rPr>
        <w:t xml:space="preserve">), k), l) és p) pontjára vonatkozóan a formanyomtatvány III. részének „D” szakaszában a vonatkozó pontok kitöltésével nyilatkozik, </w:t>
      </w:r>
    </w:p>
    <w:p w14:paraId="5EFFF83B" w14:textId="608F7CBB" w:rsidR="009556DD" w:rsidRDefault="009556DD" w:rsidP="005F6910">
      <w:pPr>
        <w:ind w:left="284" w:hanging="284"/>
        <w:jc w:val="both"/>
        <w:rPr>
          <w:sz w:val="22"/>
          <w:szCs w:val="22"/>
        </w:rPr>
      </w:pPr>
      <w:r>
        <w:rPr>
          <w:sz w:val="22"/>
          <w:szCs w:val="22"/>
        </w:rPr>
        <w:t xml:space="preserve">- </w:t>
      </w:r>
      <w:r w:rsidR="005F6910">
        <w:rPr>
          <w:sz w:val="22"/>
          <w:szCs w:val="22"/>
        </w:rPr>
        <w:tab/>
      </w:r>
      <w:r>
        <w:rPr>
          <w:sz w:val="22"/>
          <w:szCs w:val="22"/>
        </w:rPr>
        <w:t>a Kbt. 62.§ (1) bekezdés</w:t>
      </w:r>
      <w:r w:rsidR="00C7552B">
        <w:rPr>
          <w:sz w:val="22"/>
          <w:szCs w:val="22"/>
        </w:rPr>
        <w:t xml:space="preserve"> n)</w:t>
      </w:r>
      <w:proofErr w:type="spellStart"/>
      <w:r w:rsidR="00C7552B">
        <w:rPr>
          <w:sz w:val="22"/>
          <w:szCs w:val="22"/>
        </w:rPr>
        <w:t>-o</w:t>
      </w:r>
      <w:proofErr w:type="spellEnd"/>
      <w:r w:rsidR="00C7552B">
        <w:rPr>
          <w:sz w:val="22"/>
          <w:szCs w:val="22"/>
        </w:rPr>
        <w:t>) pontjára vonatkozóan a formanyomtatvány III. része „C” szakaszának vonatkozó pontja kitöltésével, azzal, hogy ha a gazdasági szere</w:t>
      </w:r>
      <w:r w:rsidR="005F6910">
        <w:rPr>
          <w:sz w:val="22"/>
          <w:szCs w:val="22"/>
        </w:rPr>
        <w:t>p</w:t>
      </w:r>
      <w:r w:rsidR="00C7552B">
        <w:rPr>
          <w:sz w:val="22"/>
          <w:szCs w:val="22"/>
        </w:rPr>
        <w:t>lő bírságelengedésben részesült, vagy az ajánlat benyújtását megelőzően a jogsértést a Gazdasági Versenyhivatalnak bejelentette, ezt a tényt a formanyomtatványban feltünteti.</w:t>
      </w:r>
    </w:p>
    <w:p w14:paraId="144E08D5" w14:textId="77777777" w:rsidR="00C7552B" w:rsidRDefault="00C7552B" w:rsidP="000F297C">
      <w:pPr>
        <w:jc w:val="both"/>
        <w:rPr>
          <w:sz w:val="22"/>
          <w:szCs w:val="22"/>
        </w:rPr>
      </w:pPr>
    </w:p>
    <w:p w14:paraId="18D786C7" w14:textId="1BB15EB9" w:rsidR="005F6910" w:rsidRDefault="00C7552B" w:rsidP="000F297C">
      <w:pPr>
        <w:jc w:val="both"/>
        <w:rPr>
          <w:sz w:val="22"/>
          <w:szCs w:val="22"/>
        </w:rPr>
      </w:pPr>
      <w:r>
        <w:rPr>
          <w:sz w:val="22"/>
          <w:szCs w:val="22"/>
        </w:rPr>
        <w:t xml:space="preserve">Az ajánlattevő a formanyomtatvány benyújtásával a következő </w:t>
      </w:r>
      <w:r w:rsidR="00FD1540">
        <w:rPr>
          <w:sz w:val="22"/>
          <w:szCs w:val="22"/>
        </w:rPr>
        <w:t>módon igazolja előzetesen a Kbt. 63.§</w:t>
      </w:r>
      <w:proofErr w:type="spellStart"/>
      <w:r w:rsidR="00FD1540">
        <w:rPr>
          <w:sz w:val="22"/>
          <w:szCs w:val="22"/>
        </w:rPr>
        <w:t>-ában</w:t>
      </w:r>
      <w:proofErr w:type="spellEnd"/>
      <w:r w:rsidR="00FD1540">
        <w:rPr>
          <w:sz w:val="22"/>
          <w:szCs w:val="22"/>
        </w:rPr>
        <w:t xml:space="preserve"> említett kizáró okok hiányát:</w:t>
      </w:r>
    </w:p>
    <w:p w14:paraId="470FF74F" w14:textId="182F1042" w:rsidR="00FD1540" w:rsidRDefault="005F6910" w:rsidP="005F6910">
      <w:pPr>
        <w:pStyle w:val="Listaszerbekezds"/>
        <w:numPr>
          <w:ilvl w:val="0"/>
          <w:numId w:val="110"/>
        </w:numPr>
        <w:ind w:left="284" w:hanging="284"/>
        <w:jc w:val="both"/>
      </w:pPr>
      <w:r>
        <w:t xml:space="preserve">a </w:t>
      </w:r>
      <w:r w:rsidR="00FD1540">
        <w:t>Kbt. 63.§ (1) bekezdés a)</w:t>
      </w:r>
      <w:proofErr w:type="spellStart"/>
      <w:r w:rsidR="00FD1540">
        <w:t>-c</w:t>
      </w:r>
      <w:proofErr w:type="spellEnd"/>
      <w:r w:rsidR="00FD1540">
        <w:t>) pontjára vonatkozóan a formanyomtatvány III. rész „C” szakaszának vonatkozó pontjai kitöltésével,</w:t>
      </w:r>
    </w:p>
    <w:p w14:paraId="65526AF2" w14:textId="04E074C8" w:rsidR="00FD1540" w:rsidRDefault="00FD1540" w:rsidP="005F6910">
      <w:pPr>
        <w:pStyle w:val="Listaszerbekezds"/>
        <w:numPr>
          <w:ilvl w:val="0"/>
          <w:numId w:val="110"/>
        </w:numPr>
        <w:ind w:left="284" w:hanging="284"/>
        <w:jc w:val="both"/>
        <w:rPr>
          <w:sz w:val="22"/>
          <w:szCs w:val="22"/>
        </w:rPr>
      </w:pPr>
      <w:r>
        <w:rPr>
          <w:sz w:val="22"/>
          <w:szCs w:val="22"/>
        </w:rPr>
        <w:t xml:space="preserve">a Kbt. 63.§ (1) bekezdés d) pontjára vonatkozó nyilatkozatot a gazdasági szereplő a formanyomtatvány III. részének „D” pontjában teszi meg. </w:t>
      </w:r>
    </w:p>
    <w:p w14:paraId="7B312431" w14:textId="77777777" w:rsidR="00FD1540" w:rsidRDefault="00FD1540" w:rsidP="00FD1540">
      <w:pPr>
        <w:pStyle w:val="Listaszerbekezds"/>
        <w:ind w:left="0"/>
        <w:jc w:val="both"/>
        <w:rPr>
          <w:sz w:val="22"/>
          <w:szCs w:val="22"/>
        </w:rPr>
      </w:pPr>
    </w:p>
    <w:p w14:paraId="27465766" w14:textId="4DF756BA" w:rsidR="00FD1540" w:rsidRDefault="00FD1540" w:rsidP="00FD1540">
      <w:pPr>
        <w:pStyle w:val="Listaszerbekezds"/>
        <w:ind w:left="0"/>
        <w:jc w:val="both"/>
        <w:rPr>
          <w:sz w:val="22"/>
          <w:szCs w:val="22"/>
        </w:rPr>
      </w:pPr>
      <w:r>
        <w:rPr>
          <w:sz w:val="22"/>
          <w:szCs w:val="22"/>
        </w:rPr>
        <w:t>Az (1) bekezdés a)</w:t>
      </w:r>
      <w:proofErr w:type="spellStart"/>
      <w:r>
        <w:rPr>
          <w:sz w:val="22"/>
          <w:szCs w:val="22"/>
        </w:rPr>
        <w:t>-c</w:t>
      </w:r>
      <w:proofErr w:type="spellEnd"/>
      <w:r>
        <w:rPr>
          <w:sz w:val="22"/>
          <w:szCs w:val="22"/>
        </w:rPr>
        <w:t xml:space="preserve">) pontja alapján megadott nyilatkozat a Kbt. 62.§ (2) bekezdésében említett személyekre is vonatkozik. </w:t>
      </w:r>
    </w:p>
    <w:p w14:paraId="5093B799" w14:textId="77777777" w:rsidR="00FD1540" w:rsidRDefault="00FD1540" w:rsidP="00FD1540">
      <w:pPr>
        <w:pStyle w:val="Listaszerbekezds"/>
        <w:ind w:left="0"/>
        <w:jc w:val="both"/>
        <w:rPr>
          <w:sz w:val="22"/>
          <w:szCs w:val="22"/>
        </w:rPr>
      </w:pPr>
    </w:p>
    <w:p w14:paraId="24C6F7DC" w14:textId="54B2CEA9" w:rsidR="00FD1540" w:rsidRDefault="00FD1540" w:rsidP="00FD1540">
      <w:pPr>
        <w:pStyle w:val="Listaszerbekezds"/>
        <w:ind w:left="0"/>
        <w:jc w:val="both"/>
        <w:rPr>
          <w:sz w:val="22"/>
          <w:szCs w:val="22"/>
        </w:rPr>
      </w:pPr>
      <w:r>
        <w:rPr>
          <w:sz w:val="22"/>
          <w:szCs w:val="22"/>
        </w:rPr>
        <w:t xml:space="preserve">Ha az ajánlatkérő a Kbt. 69.§ (11) bekezdésében foglaltaknak megfelelően közvetlenül hozzáfér a kizáró okok hiányát igazoló adatbázisokhoz, a gazdasági szereplőknek ezen adatbázisok elérhetőségét is fel kell tüntetniük a formanyomtatvány megfelelő részeiben. </w:t>
      </w:r>
    </w:p>
    <w:p w14:paraId="001F880B" w14:textId="6AAEF9DE" w:rsidR="00FD1540" w:rsidRPr="00FD1540" w:rsidRDefault="00FD1540" w:rsidP="00FD1540">
      <w:pPr>
        <w:pStyle w:val="Listaszerbekezds"/>
        <w:ind w:left="0"/>
        <w:jc w:val="both"/>
        <w:rPr>
          <w:sz w:val="22"/>
          <w:szCs w:val="22"/>
        </w:rPr>
      </w:pPr>
      <w:r>
        <w:rPr>
          <w:sz w:val="22"/>
          <w:szCs w:val="22"/>
        </w:rPr>
        <w:t xml:space="preserve">A gazdasági szereplőknek a formanyomtatványban fel kell tüntetniük azt is, hogy a III. és IV. fejezet szerinti igazolások kiállítására mely szerv jogosult. </w:t>
      </w:r>
    </w:p>
    <w:p w14:paraId="7408ECAB" w14:textId="77777777" w:rsidR="000F297C" w:rsidRPr="000267CD" w:rsidRDefault="000F297C" w:rsidP="00AB5D8C">
      <w:pPr>
        <w:jc w:val="both"/>
        <w:rPr>
          <w:sz w:val="22"/>
          <w:szCs w:val="22"/>
        </w:rPr>
      </w:pPr>
    </w:p>
    <w:p w14:paraId="0EB2394F" w14:textId="77777777" w:rsidR="00AB5D8C" w:rsidRPr="000267CD" w:rsidRDefault="003773A1" w:rsidP="000C7946">
      <w:pPr>
        <w:pStyle w:val="Cmsor2"/>
        <w:widowControl/>
        <w:numPr>
          <w:ilvl w:val="1"/>
          <w:numId w:val="0"/>
        </w:numPr>
        <w:tabs>
          <w:tab w:val="num" w:pos="792"/>
        </w:tabs>
        <w:ind w:left="788" w:hanging="431"/>
        <w:jc w:val="left"/>
        <w:rPr>
          <w:bCs/>
          <w:iCs/>
          <w:smallCaps/>
          <w:sz w:val="22"/>
          <w:szCs w:val="22"/>
        </w:rPr>
      </w:pPr>
      <w:bookmarkStart w:id="173" w:name="_Toc352380639"/>
      <w:bookmarkStart w:id="174" w:name="_Toc352382180"/>
      <w:bookmarkStart w:id="175" w:name="_Toc383930291"/>
      <w:bookmarkStart w:id="176" w:name="_Toc396033324"/>
      <w:bookmarkStart w:id="177" w:name="_Toc518447298"/>
      <w:bookmarkStart w:id="178" w:name="_Toc66244059"/>
      <w:bookmarkStart w:id="179" w:name="_Toc66248213"/>
      <w:bookmarkStart w:id="180" w:name="_Toc66507100"/>
      <w:bookmarkStart w:id="181" w:name="_Toc66517239"/>
      <w:bookmarkStart w:id="182" w:name="_Toc66608601"/>
      <w:bookmarkStart w:id="183" w:name="_Toc130170156"/>
      <w:bookmarkStart w:id="184" w:name="_Toc130171594"/>
      <w:bookmarkStart w:id="185" w:name="_Toc130172168"/>
      <w:bookmarkStart w:id="186" w:name="_Toc135795807"/>
      <w:bookmarkStart w:id="187" w:name="_Toc208962411"/>
      <w:bookmarkStart w:id="188" w:name="_Toc346714218"/>
      <w:bookmarkEnd w:id="152"/>
      <w:bookmarkEnd w:id="153"/>
      <w:bookmarkEnd w:id="154"/>
      <w:bookmarkEnd w:id="155"/>
      <w:bookmarkEnd w:id="156"/>
      <w:bookmarkEnd w:id="157"/>
      <w:bookmarkEnd w:id="158"/>
      <w:bookmarkEnd w:id="171"/>
      <w:proofErr w:type="gramStart"/>
      <w:r w:rsidRPr="000267CD">
        <w:rPr>
          <w:bCs/>
          <w:iCs/>
          <w:smallCaps/>
          <w:sz w:val="22"/>
          <w:szCs w:val="22"/>
        </w:rPr>
        <w:t>ajánlatok</w:t>
      </w:r>
      <w:proofErr w:type="gramEnd"/>
      <w:r w:rsidR="00AB5D8C" w:rsidRPr="000267CD">
        <w:rPr>
          <w:bCs/>
          <w:iCs/>
          <w:smallCaps/>
          <w:sz w:val="22"/>
          <w:szCs w:val="22"/>
        </w:rPr>
        <w:t xml:space="preserve"> érvényességének vizsgálat</w:t>
      </w:r>
      <w:bookmarkEnd w:id="173"/>
      <w:bookmarkEnd w:id="174"/>
      <w:bookmarkEnd w:id="175"/>
      <w:bookmarkEnd w:id="176"/>
      <w:bookmarkEnd w:id="177"/>
      <w:bookmarkEnd w:id="178"/>
      <w:bookmarkEnd w:id="179"/>
      <w:bookmarkEnd w:id="180"/>
      <w:bookmarkEnd w:id="181"/>
      <w:bookmarkEnd w:id="182"/>
      <w:r w:rsidR="00AB5D8C" w:rsidRPr="000267CD">
        <w:rPr>
          <w:bCs/>
          <w:iCs/>
          <w:smallCaps/>
          <w:sz w:val="22"/>
          <w:szCs w:val="22"/>
        </w:rPr>
        <w:t>a</w:t>
      </w:r>
      <w:bookmarkEnd w:id="183"/>
      <w:bookmarkEnd w:id="184"/>
      <w:bookmarkEnd w:id="185"/>
      <w:bookmarkEnd w:id="186"/>
      <w:bookmarkEnd w:id="187"/>
      <w:bookmarkEnd w:id="188"/>
    </w:p>
    <w:p w14:paraId="664D3E46" w14:textId="77777777" w:rsidR="000C7946" w:rsidRPr="000267CD" w:rsidRDefault="000C7946" w:rsidP="000C7946">
      <w:pPr>
        <w:rPr>
          <w:sz w:val="22"/>
          <w:szCs w:val="22"/>
        </w:rPr>
      </w:pPr>
    </w:p>
    <w:p w14:paraId="3C5AF492" w14:textId="32178A62" w:rsidR="00AB5D8C" w:rsidRPr="000267CD" w:rsidRDefault="00AB5D8C" w:rsidP="00AB5D8C">
      <w:pPr>
        <w:jc w:val="both"/>
        <w:rPr>
          <w:sz w:val="22"/>
          <w:szCs w:val="22"/>
        </w:rPr>
      </w:pPr>
      <w:r w:rsidRPr="000267CD">
        <w:rPr>
          <w:sz w:val="22"/>
          <w:szCs w:val="22"/>
        </w:rPr>
        <w:t>Az a</w:t>
      </w:r>
      <w:r w:rsidR="003773A1" w:rsidRPr="000267CD">
        <w:rPr>
          <w:sz w:val="22"/>
          <w:szCs w:val="22"/>
        </w:rPr>
        <w:t>jánlatkérő megvizsgálja, hogy az ajánlattevő ajánlata</w:t>
      </w:r>
      <w:r w:rsidRPr="000267CD">
        <w:rPr>
          <w:sz w:val="22"/>
          <w:szCs w:val="22"/>
        </w:rPr>
        <w:t xml:space="preserve"> </w:t>
      </w:r>
      <w:r w:rsidR="003773A1" w:rsidRPr="000267CD">
        <w:rPr>
          <w:sz w:val="22"/>
          <w:szCs w:val="22"/>
        </w:rPr>
        <w:t>érvényes-e. Érvénytelen a</w:t>
      </w:r>
      <w:r w:rsidR="00A87816" w:rsidRPr="000267CD">
        <w:rPr>
          <w:sz w:val="22"/>
          <w:szCs w:val="22"/>
        </w:rPr>
        <w:t>z</w:t>
      </w:r>
      <w:r w:rsidR="0070547B">
        <w:rPr>
          <w:sz w:val="22"/>
          <w:szCs w:val="22"/>
        </w:rPr>
        <w:t xml:space="preserve"> ajánlat a Kbt. 73</w:t>
      </w:r>
      <w:r w:rsidRPr="000267CD">
        <w:rPr>
          <w:sz w:val="22"/>
          <w:szCs w:val="22"/>
        </w:rPr>
        <w:t xml:space="preserve">. § szerinti </w:t>
      </w:r>
      <w:r w:rsidR="00A273AC">
        <w:rPr>
          <w:sz w:val="22"/>
          <w:szCs w:val="22"/>
        </w:rPr>
        <w:t>esetekben.</w:t>
      </w:r>
    </w:p>
    <w:p w14:paraId="2F997D2D" w14:textId="77777777" w:rsidR="00F463C2" w:rsidRDefault="00F463C2" w:rsidP="00AB5D8C">
      <w:pPr>
        <w:jc w:val="both"/>
        <w:rPr>
          <w:sz w:val="22"/>
          <w:szCs w:val="22"/>
        </w:rPr>
      </w:pPr>
    </w:p>
    <w:p w14:paraId="68C64667" w14:textId="10D8F889" w:rsidR="00F463C2" w:rsidRDefault="00F463C2" w:rsidP="00F463C2">
      <w:pPr>
        <w:pStyle w:val="Cmsor2"/>
        <w:widowControl/>
        <w:numPr>
          <w:ilvl w:val="1"/>
          <w:numId w:val="0"/>
        </w:numPr>
        <w:tabs>
          <w:tab w:val="num" w:pos="792"/>
        </w:tabs>
        <w:ind w:left="788" w:hanging="431"/>
        <w:jc w:val="left"/>
        <w:rPr>
          <w:bCs/>
          <w:iCs/>
          <w:smallCaps/>
          <w:sz w:val="22"/>
          <w:szCs w:val="22"/>
        </w:rPr>
      </w:pPr>
      <w:proofErr w:type="gramStart"/>
      <w:r>
        <w:rPr>
          <w:bCs/>
          <w:iCs/>
          <w:smallCaps/>
          <w:sz w:val="22"/>
          <w:szCs w:val="22"/>
        </w:rPr>
        <w:t>alkalmassági</w:t>
      </w:r>
      <w:proofErr w:type="gramEnd"/>
      <w:r>
        <w:rPr>
          <w:bCs/>
          <w:iCs/>
          <w:smallCaps/>
          <w:sz w:val="22"/>
          <w:szCs w:val="22"/>
        </w:rPr>
        <w:t xml:space="preserve"> követelmények</w:t>
      </w:r>
      <w:r w:rsidR="00F055A4">
        <w:rPr>
          <w:bCs/>
          <w:iCs/>
          <w:smallCaps/>
          <w:sz w:val="22"/>
          <w:szCs w:val="22"/>
        </w:rPr>
        <w:t xml:space="preserve"> és igazolási módjaik</w:t>
      </w:r>
    </w:p>
    <w:p w14:paraId="081DEEA6" w14:textId="77777777" w:rsidR="00F463C2" w:rsidRDefault="00F463C2" w:rsidP="007A4372">
      <w:pPr>
        <w:rPr>
          <w:ins w:id="189" w:author="Szerző"/>
        </w:rPr>
      </w:pPr>
    </w:p>
    <w:p w14:paraId="3109BFC7" w14:textId="7745E2C8" w:rsidR="00081A2C" w:rsidRPr="003111FD" w:rsidRDefault="00081A2C" w:rsidP="00004025">
      <w:pPr>
        <w:jc w:val="both"/>
        <w:rPr>
          <w:sz w:val="22"/>
          <w:szCs w:val="22"/>
          <w:highlight w:val="yellow"/>
        </w:rPr>
      </w:pPr>
      <w:r w:rsidRPr="003111FD">
        <w:rPr>
          <w:highlight w:val="yellow"/>
        </w:rPr>
        <w:t xml:space="preserve">Az ajánlatkérő valamennyi alkalmassági minimumkövetelmény vonatkozásában előzetes igazolási módként elfogadja az ajánlattevők, érintett gazdasági szereplők egységes európai közbeszerzési dokumentum IV. rész („AZ ÖSSZES KIVÁLASZTÁSI SZEMPONT ÁLTALÁNOS JELZÉSE”) </w:t>
      </w:r>
      <w:r w:rsidR="00004025" w:rsidRPr="003111FD">
        <w:rPr>
          <w:sz w:val="22"/>
          <w:szCs w:val="22"/>
          <w:highlight w:val="yellow"/>
        </w:rPr>
        <w:t xml:space="preserve">α pont szerinti egyszerű nyilatkozatát arról, hogy megfelelnek az alkalmassági minimumkövetelményeknek (321/2015. (X.30.) Kormányrendelet 2.§ (5) bekezdése). Ajánlatkérő nem kéri a formanyomtatvány IV. részében szereplő részletes információk megadását. </w:t>
      </w:r>
    </w:p>
    <w:p w14:paraId="4F1A157B" w14:textId="77777777" w:rsidR="00004025" w:rsidRPr="003111FD" w:rsidRDefault="00004025" w:rsidP="00004025">
      <w:pPr>
        <w:jc w:val="both"/>
        <w:rPr>
          <w:sz w:val="22"/>
          <w:szCs w:val="22"/>
          <w:highlight w:val="yellow"/>
        </w:rPr>
      </w:pPr>
    </w:p>
    <w:p w14:paraId="36B6EF38" w14:textId="19E2FF6F" w:rsidR="00004025" w:rsidRDefault="00004025" w:rsidP="00004025">
      <w:pPr>
        <w:jc w:val="both"/>
      </w:pPr>
      <w:r w:rsidRPr="003111FD">
        <w:rPr>
          <w:sz w:val="22"/>
          <w:szCs w:val="22"/>
          <w:highlight w:val="yellow"/>
        </w:rPr>
        <w:t xml:space="preserve">Abban az esetben, ha az ajánlattevő az előírt alkalmassági követelményeknek más szervezet </w:t>
      </w:r>
      <w:r w:rsidR="003111FD" w:rsidRPr="003111FD">
        <w:rPr>
          <w:sz w:val="22"/>
          <w:szCs w:val="22"/>
          <w:highlight w:val="yellow"/>
        </w:rPr>
        <w:t>vagy személy kapacitásaira támaszkodva kíván megfelelni, az érintett szervezetek vagy személyek mindegyike által kitöltött és aláírt</w:t>
      </w:r>
      <w:ins w:id="190" w:author="Szerző">
        <w:r w:rsidR="003111FD">
          <w:rPr>
            <w:sz w:val="22"/>
            <w:szCs w:val="22"/>
            <w:highlight w:val="yellow"/>
          </w:rPr>
          <w:t>,</w:t>
        </w:r>
      </w:ins>
      <w:r w:rsidR="003111FD" w:rsidRPr="003111FD">
        <w:rPr>
          <w:sz w:val="22"/>
          <w:szCs w:val="22"/>
          <w:highlight w:val="yellow"/>
        </w:rPr>
        <w:t xml:space="preserve"> az egységes európai közbeszerzési dokumentum IV. </w:t>
      </w:r>
      <w:proofErr w:type="gramStart"/>
      <w:r w:rsidR="003111FD" w:rsidRPr="003111FD">
        <w:rPr>
          <w:sz w:val="22"/>
          <w:szCs w:val="22"/>
          <w:highlight w:val="yellow"/>
        </w:rPr>
        <w:t>rész  α szerinti</w:t>
      </w:r>
      <w:proofErr w:type="gramEnd"/>
      <w:r w:rsidR="003111FD" w:rsidRPr="003111FD">
        <w:rPr>
          <w:sz w:val="22"/>
          <w:szCs w:val="22"/>
          <w:highlight w:val="yellow"/>
        </w:rPr>
        <w:t xml:space="preserve"> külön formanyomtatványt is be kell nyújtani. Ajánlatkérő ebben az esetben sem kéri a formanyomtatvány IV. részében szereplő részletes információk megadását.</w:t>
      </w:r>
      <w:r w:rsidR="003111FD">
        <w:rPr>
          <w:sz w:val="22"/>
          <w:szCs w:val="22"/>
        </w:rPr>
        <w:t xml:space="preserve"> </w:t>
      </w:r>
    </w:p>
    <w:p w14:paraId="0FC5760E" w14:textId="77777777" w:rsidR="00081A2C" w:rsidRDefault="00081A2C" w:rsidP="007A4372"/>
    <w:p w14:paraId="364985F3" w14:textId="3DA47CC4" w:rsidR="00F463C2" w:rsidRDefault="00F463C2" w:rsidP="007A4372">
      <w:pPr>
        <w:rPr>
          <w:b/>
          <w:sz w:val="22"/>
          <w:szCs w:val="22"/>
        </w:rPr>
      </w:pPr>
      <w:r w:rsidRPr="007A4372">
        <w:rPr>
          <w:b/>
          <w:sz w:val="22"/>
          <w:szCs w:val="22"/>
        </w:rPr>
        <w:t>Gazdasági és pénzügyi alkalmasság</w:t>
      </w:r>
    </w:p>
    <w:p w14:paraId="32A315ED" w14:textId="77777777" w:rsidR="00B863DA" w:rsidRPr="007A4372" w:rsidRDefault="00B863DA" w:rsidP="007A4372">
      <w:pPr>
        <w:rPr>
          <w:sz w:val="22"/>
          <w:szCs w:val="22"/>
        </w:rPr>
      </w:pPr>
    </w:p>
    <w:p w14:paraId="460AAC79" w14:textId="77777777" w:rsidR="00F463C2" w:rsidRPr="007A4372" w:rsidRDefault="00F463C2" w:rsidP="00F463C2">
      <w:pPr>
        <w:pStyle w:val="Default"/>
        <w:jc w:val="both"/>
        <w:rPr>
          <w:rFonts w:ascii="Times New Roman" w:hAnsi="Times New Roman" w:cs="Times New Roman"/>
          <w:color w:val="auto"/>
          <w:sz w:val="22"/>
          <w:szCs w:val="22"/>
        </w:rPr>
      </w:pPr>
      <w:r w:rsidRPr="007A4372">
        <w:rPr>
          <w:rFonts w:ascii="Times New Roman" w:hAnsi="Times New Roman" w:cs="Times New Roman"/>
          <w:color w:val="auto"/>
          <w:sz w:val="22"/>
          <w:szCs w:val="22"/>
        </w:rPr>
        <w:t xml:space="preserve">GP.1) Csatolni kell a 321/2015. (X.30.) Korm. rendelet 19. § (1) bekezdés b) pontja alapján a számviteli jogszabályok szerinti éves beszámolót az ajánlati felhívás feladásának napjáig lezárt, utolsó három üzleti évre vonatkozóan, amennyiben az ajánlattevő letelepedése szerinti ország joga előírja közzétételét; amennyiben az ajánlattevő letelepedése szerinti ország joga nem írja elő közzétételét, akkor nyilatkozat az utolsó három lezárt üzleti év adózás </w:t>
      </w:r>
      <w:proofErr w:type="gramStart"/>
      <w:r w:rsidRPr="007A4372">
        <w:rPr>
          <w:rFonts w:ascii="Times New Roman" w:hAnsi="Times New Roman" w:cs="Times New Roman"/>
          <w:color w:val="auto"/>
          <w:sz w:val="22"/>
          <w:szCs w:val="22"/>
        </w:rPr>
        <w:t>előtti  eredményéről</w:t>
      </w:r>
      <w:proofErr w:type="gramEnd"/>
      <w:r w:rsidRPr="007A4372">
        <w:rPr>
          <w:rFonts w:ascii="Times New Roman" w:hAnsi="Times New Roman" w:cs="Times New Roman"/>
          <w:color w:val="auto"/>
          <w:sz w:val="22"/>
          <w:szCs w:val="22"/>
        </w:rPr>
        <w:t>.</w:t>
      </w:r>
    </w:p>
    <w:p w14:paraId="22877D7E" w14:textId="77777777" w:rsidR="00F463C2" w:rsidRPr="007A4372" w:rsidRDefault="00F463C2" w:rsidP="00F463C2">
      <w:pPr>
        <w:autoSpaceDE w:val="0"/>
        <w:autoSpaceDN w:val="0"/>
        <w:adjustRightInd w:val="0"/>
        <w:jc w:val="both"/>
        <w:rPr>
          <w:sz w:val="22"/>
          <w:szCs w:val="22"/>
        </w:rPr>
      </w:pPr>
      <w:r w:rsidRPr="007A4372">
        <w:rPr>
          <w:sz w:val="22"/>
          <w:szCs w:val="22"/>
        </w:rPr>
        <w:t>Amennyiben ajánlattevő, GP.1) pont igazolásait azért nem tudja csatolni, mert az ajánlatkérő által kért teljes időszak kezdete után kezdte meg működését, elegendő nyilatkoznia a közbeszerzés tárgya szerinti (közbeszerzési szakértői és/vagy hivatalos közbeszerzési tanácsadói /felelős akkreditált közbeszerzési szaktanácsadói tevékenység és/vagy jogi tanácsadási tevékenység) nettó árbevételéről.</w:t>
      </w:r>
    </w:p>
    <w:p w14:paraId="42E614F4" w14:textId="77777777" w:rsidR="00F463C2" w:rsidRPr="007A4372" w:rsidRDefault="00F463C2" w:rsidP="00F463C2">
      <w:pPr>
        <w:keepNext/>
        <w:tabs>
          <w:tab w:val="left" w:pos="7380"/>
        </w:tabs>
        <w:jc w:val="both"/>
        <w:outlineLvl w:val="2"/>
        <w:rPr>
          <w:sz w:val="22"/>
          <w:szCs w:val="22"/>
        </w:rPr>
      </w:pPr>
      <w:r w:rsidRPr="007A4372">
        <w:rPr>
          <w:sz w:val="22"/>
          <w:szCs w:val="22"/>
        </w:rPr>
        <w:lastRenderedPageBreak/>
        <w:t xml:space="preserve">Amennyiben a beszámoló hatósági elektronikus nyilvántartásban magyar nyelven ingyenesen elérhető, azt nem szükséges csatolni. </w:t>
      </w:r>
    </w:p>
    <w:p w14:paraId="0FBEA7BD" w14:textId="77777777" w:rsidR="00F463C2" w:rsidRPr="007A4372" w:rsidRDefault="00F463C2" w:rsidP="00F463C2">
      <w:pPr>
        <w:keepNext/>
        <w:tabs>
          <w:tab w:val="left" w:pos="7380"/>
        </w:tabs>
        <w:jc w:val="both"/>
        <w:outlineLvl w:val="2"/>
        <w:rPr>
          <w:sz w:val="22"/>
          <w:szCs w:val="22"/>
        </w:rPr>
      </w:pPr>
    </w:p>
    <w:p w14:paraId="2035C1FF" w14:textId="77777777" w:rsidR="00F463C2" w:rsidRPr="007A4372" w:rsidRDefault="00F463C2" w:rsidP="00F463C2">
      <w:pPr>
        <w:jc w:val="both"/>
        <w:rPr>
          <w:sz w:val="22"/>
          <w:szCs w:val="22"/>
        </w:rPr>
      </w:pPr>
      <w:r w:rsidRPr="007A4372">
        <w:rPr>
          <w:sz w:val="22"/>
          <w:szCs w:val="22"/>
        </w:rPr>
        <w:t xml:space="preserve">GP.2) </w:t>
      </w:r>
      <w:proofErr w:type="gramStart"/>
      <w:r w:rsidRPr="007A4372">
        <w:rPr>
          <w:sz w:val="22"/>
          <w:szCs w:val="22"/>
        </w:rPr>
        <w:t>A</w:t>
      </w:r>
      <w:proofErr w:type="gramEnd"/>
      <w:r w:rsidRPr="007A4372">
        <w:rPr>
          <w:bCs/>
          <w:sz w:val="22"/>
          <w:szCs w:val="22"/>
        </w:rPr>
        <w:t xml:space="preserve"> </w:t>
      </w:r>
      <w:r w:rsidRPr="007A4372">
        <w:rPr>
          <w:sz w:val="22"/>
          <w:szCs w:val="22"/>
        </w:rPr>
        <w:t xml:space="preserve">321/2015. (X.30.) Korm. rendelet 19. </w:t>
      </w:r>
      <w:proofErr w:type="gramStart"/>
      <w:r w:rsidRPr="007A4372">
        <w:rPr>
          <w:sz w:val="22"/>
          <w:szCs w:val="22"/>
        </w:rPr>
        <w:t xml:space="preserve">§ (1) bekezdés c) pontja </w:t>
      </w:r>
      <w:r w:rsidRPr="007A4372">
        <w:rPr>
          <w:bCs/>
          <w:sz w:val="22"/>
          <w:szCs w:val="22"/>
        </w:rPr>
        <w:t xml:space="preserve">alapján csatolni kell </w:t>
      </w:r>
      <w:r w:rsidRPr="007A4372">
        <w:rPr>
          <w:sz w:val="22"/>
          <w:szCs w:val="22"/>
        </w:rPr>
        <w:t>az ajánlattevőnek az eljárást megindító felhívás feladását megelőzően lezárt utolsó három üzleti év</w:t>
      </w:r>
      <w:r w:rsidRPr="007A4372">
        <w:rPr>
          <w:rFonts w:eastAsia="Batang"/>
          <w:sz w:val="22"/>
          <w:szCs w:val="22"/>
        </w:rPr>
        <w:t xml:space="preserve">ben </w:t>
      </w:r>
      <w:r w:rsidRPr="007A4372">
        <w:rPr>
          <w:sz w:val="22"/>
          <w:szCs w:val="22"/>
        </w:rPr>
        <w:t>elért, általános forgalmi adó nélkül számított, a közbeszerzés tárgyából (közbeszerzési szakértői és/vagy hivatalos közbeszerzési tanácsadói/felelős akkreditált közbeszerzési szaktanácsadói tevékenység és/vagy jogi tanácsadási tevékenység) származó árbevételről szóló egyszerű nyilatkozatát Ft-ban kifejezve, attól függően, hogy az ajánlattevő mikor jött létre, illetve mikor kezdte meg tevékenységét, amennyiben ezek az adatok rendelkezésre állnak.</w:t>
      </w:r>
      <w:proofErr w:type="gramEnd"/>
    </w:p>
    <w:p w14:paraId="4960204A" w14:textId="77777777" w:rsidR="00F463C2" w:rsidRPr="007A4372" w:rsidRDefault="00F463C2" w:rsidP="00F463C2">
      <w:pPr>
        <w:jc w:val="both"/>
        <w:rPr>
          <w:sz w:val="22"/>
          <w:szCs w:val="22"/>
        </w:rPr>
      </w:pPr>
    </w:p>
    <w:p w14:paraId="07C389C2" w14:textId="77777777" w:rsidR="00F463C2" w:rsidRPr="007A4372" w:rsidRDefault="00F463C2" w:rsidP="00F463C2">
      <w:pPr>
        <w:autoSpaceDE w:val="0"/>
        <w:autoSpaceDN w:val="0"/>
        <w:adjustRightInd w:val="0"/>
        <w:jc w:val="both"/>
        <w:rPr>
          <w:sz w:val="22"/>
          <w:szCs w:val="22"/>
        </w:rPr>
      </w:pPr>
      <w:r w:rsidRPr="007A4372">
        <w:rPr>
          <w:sz w:val="22"/>
          <w:szCs w:val="22"/>
        </w:rPr>
        <w:t xml:space="preserve">GP.3) </w:t>
      </w:r>
      <w:proofErr w:type="gramStart"/>
      <w:r w:rsidRPr="007A4372">
        <w:rPr>
          <w:sz w:val="22"/>
          <w:szCs w:val="22"/>
        </w:rPr>
        <w:t>A</w:t>
      </w:r>
      <w:proofErr w:type="gramEnd"/>
      <w:r w:rsidRPr="007A4372">
        <w:rPr>
          <w:bCs/>
          <w:sz w:val="22"/>
          <w:szCs w:val="22"/>
        </w:rPr>
        <w:t xml:space="preserve"> </w:t>
      </w:r>
      <w:r w:rsidRPr="007A4372">
        <w:rPr>
          <w:sz w:val="22"/>
          <w:szCs w:val="22"/>
        </w:rPr>
        <w:t>321/2015. (X. 30.) Korm. rendelet</w:t>
      </w:r>
      <w:r w:rsidRPr="007A4372">
        <w:rPr>
          <w:bCs/>
          <w:sz w:val="22"/>
          <w:szCs w:val="22"/>
        </w:rPr>
        <w:t xml:space="preserve"> 19. § (1) bekezdésének d) pontja alapján csatolni kell </w:t>
      </w:r>
      <w:r w:rsidRPr="007A4372">
        <w:rPr>
          <w:sz w:val="22"/>
          <w:szCs w:val="22"/>
        </w:rPr>
        <w:t>az ajánlattevőnek a szakmai felelősségbiztosításának fennállásáról szóló igazolásként a biztosítási kötvény másolati példányát, vagy a biztosító által kiállított, az ajánlattételi határidőt megelőző 30 napnál nem régebbi fedezetigazolás másolati példányát, melyből az alkalmassági követelménynek történő megfelelés egyértelműen megállapítható.</w:t>
      </w:r>
    </w:p>
    <w:p w14:paraId="738886E7" w14:textId="77777777" w:rsidR="00F463C2" w:rsidRPr="007A4372" w:rsidRDefault="00F463C2" w:rsidP="00F463C2">
      <w:pPr>
        <w:pStyle w:val="NormlWeb"/>
        <w:spacing w:before="0" w:beforeAutospacing="0" w:after="0" w:afterAutospacing="0"/>
        <w:jc w:val="both"/>
        <w:rPr>
          <w:sz w:val="22"/>
          <w:szCs w:val="22"/>
        </w:rPr>
      </w:pPr>
    </w:p>
    <w:p w14:paraId="57AC4B4C" w14:textId="77777777" w:rsidR="00F463C2" w:rsidRPr="007A4372" w:rsidRDefault="00F463C2" w:rsidP="00F463C2">
      <w:pPr>
        <w:pStyle w:val="NormlWeb"/>
        <w:spacing w:before="0" w:beforeAutospacing="0" w:after="0" w:afterAutospacing="0"/>
        <w:jc w:val="both"/>
        <w:rPr>
          <w:rFonts w:eastAsia="Calibri"/>
          <w:sz w:val="22"/>
          <w:szCs w:val="22"/>
        </w:rPr>
      </w:pPr>
      <w:r w:rsidRPr="007A4372">
        <w:rPr>
          <w:sz w:val="22"/>
          <w:szCs w:val="22"/>
        </w:rPr>
        <w:t xml:space="preserve">A 321/2015. (X. 30.) Korm. rendelet 19. § </w:t>
      </w:r>
      <w:r w:rsidRPr="007A4372">
        <w:rPr>
          <w:rFonts w:eastAsia="Calibri"/>
          <w:sz w:val="22"/>
          <w:szCs w:val="22"/>
        </w:rPr>
        <w:t>(7) bekezdése alapján azokban az esetekben, amelyekben a 28. §</w:t>
      </w:r>
      <w:proofErr w:type="spellStart"/>
      <w:r w:rsidRPr="007A4372">
        <w:rPr>
          <w:rFonts w:eastAsia="Calibri"/>
          <w:sz w:val="22"/>
          <w:szCs w:val="22"/>
        </w:rPr>
        <w:t>-ban</w:t>
      </w:r>
      <w:proofErr w:type="spellEnd"/>
      <w:r w:rsidRPr="007A4372">
        <w:rPr>
          <w:rFonts w:eastAsia="Calibri"/>
          <w:sz w:val="22"/>
          <w:szCs w:val="22"/>
        </w:rPr>
        <w:t xml:space="preserve"> és a 36. §</w:t>
      </w:r>
      <w:proofErr w:type="spellStart"/>
      <w:r w:rsidRPr="007A4372">
        <w:rPr>
          <w:rFonts w:eastAsia="Calibri"/>
          <w:sz w:val="22"/>
          <w:szCs w:val="22"/>
        </w:rPr>
        <w:t>-ban</w:t>
      </w:r>
      <w:proofErr w:type="spellEnd"/>
      <w:r w:rsidRPr="007A4372">
        <w:rPr>
          <w:rFonts w:eastAsia="Calibri"/>
          <w:sz w:val="22"/>
          <w:szCs w:val="22"/>
        </w:rPr>
        <w:t xml:space="preserve"> meghatározott minősített ajánlattevők hivatalos jegyzéke – figyelemmel a 30. §</w:t>
      </w:r>
      <w:proofErr w:type="spellStart"/>
      <w:r w:rsidRPr="007A4372">
        <w:rPr>
          <w:rFonts w:eastAsia="Calibri"/>
          <w:sz w:val="22"/>
          <w:szCs w:val="22"/>
        </w:rPr>
        <w:t>-ban</w:t>
      </w:r>
      <w:proofErr w:type="spellEnd"/>
      <w:r w:rsidRPr="007A4372">
        <w:rPr>
          <w:rFonts w:eastAsia="Calibri"/>
          <w:sz w:val="22"/>
          <w:szCs w:val="22"/>
        </w:rPr>
        <w:t xml:space="preserve"> és a 39. §</w:t>
      </w:r>
      <w:proofErr w:type="spellStart"/>
      <w:r w:rsidRPr="007A4372">
        <w:rPr>
          <w:rFonts w:eastAsia="Calibri"/>
          <w:sz w:val="22"/>
          <w:szCs w:val="22"/>
        </w:rPr>
        <w:t>-ban</w:t>
      </w:r>
      <w:proofErr w:type="spellEnd"/>
      <w:r w:rsidRPr="007A4372">
        <w:rPr>
          <w:rFonts w:eastAsia="Calibri"/>
          <w:sz w:val="22"/>
          <w:szCs w:val="22"/>
        </w:rPr>
        <w:t xml:space="preserve"> foglaltakra – bizonyítja,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köteles az ajánlatkérő elfogadni az (1) bekezdésben foglalt egyéb igazolási módok helyett.</w:t>
      </w:r>
    </w:p>
    <w:p w14:paraId="07D1745C" w14:textId="77777777" w:rsidR="00F463C2" w:rsidRPr="007A4372" w:rsidRDefault="00F463C2" w:rsidP="00595F25">
      <w:pPr>
        <w:pStyle w:val="NormlWeb"/>
        <w:shd w:val="clear" w:color="auto" w:fill="FFFFFF"/>
        <w:spacing w:before="0" w:beforeAutospacing="0" w:after="0" w:afterAutospacing="0"/>
        <w:jc w:val="both"/>
        <w:textAlignment w:val="baseline"/>
        <w:rPr>
          <w:sz w:val="22"/>
          <w:szCs w:val="22"/>
        </w:rPr>
      </w:pPr>
    </w:p>
    <w:p w14:paraId="0969A76C" w14:textId="77777777" w:rsidR="00F463C2" w:rsidRPr="007A4372" w:rsidRDefault="00F463C2" w:rsidP="00595F25">
      <w:pPr>
        <w:pStyle w:val="NormlWeb"/>
        <w:shd w:val="clear" w:color="auto" w:fill="FFFFFF"/>
        <w:spacing w:before="0" w:beforeAutospacing="0" w:after="0" w:afterAutospacing="0"/>
        <w:jc w:val="both"/>
        <w:textAlignment w:val="baseline"/>
        <w:rPr>
          <w:sz w:val="22"/>
          <w:szCs w:val="22"/>
        </w:rPr>
      </w:pPr>
      <w:r w:rsidRPr="007A4372">
        <w:rPr>
          <w:sz w:val="22"/>
          <w:szCs w:val="22"/>
        </w:rPr>
        <w:t>Ha GP.1) és GP.2) alkalmassági követelmények esetén ajánlattevő a szükséges irattal azért nem rendelkezik, mert olyan jogi formában működik, amely tekintetében a beszámoló, illetve árbevételről szóló nyilatkozat benyújtása nem lehetséges, az előírt alkalmassági követelmény és igazolási mód helyett bármely, az ajánlatkérő által megfelelőnek tekintett egyéb nyilatkozattal vagy dokumentummal igazolhatja pénzügyi és gazdasági alkalmasságát. A 321/2015. (X.30.) Korm. rendelet 19.§ (3) bekezdése alapján ajánlattevő kiegészítő tájékoztatás kérése során köteles alátámasztani, hogy olyan jogi formában működik, amely tekintetében a beszámoló, illetve árbevételről szóló nyilatkozat benyújtása nem lehetséges és tájékoztatást kérni az e pontokkal kapcsolatban előírt alkalmassági követelmény és igazolási mód helyett az alkalmasság igazolásának ajánlatkérő által elfogadott módjáról.</w:t>
      </w:r>
    </w:p>
    <w:p w14:paraId="35487DFA" w14:textId="77777777" w:rsidR="00F463C2" w:rsidRPr="007A4372" w:rsidRDefault="00F463C2" w:rsidP="00F463C2">
      <w:pPr>
        <w:pStyle w:val="NormlWeb"/>
        <w:shd w:val="clear" w:color="auto" w:fill="FFFFFF"/>
        <w:spacing w:before="0" w:beforeAutospacing="0" w:after="0" w:afterAutospacing="0"/>
        <w:textAlignment w:val="baseline"/>
        <w:rPr>
          <w:sz w:val="22"/>
          <w:szCs w:val="22"/>
        </w:rPr>
      </w:pPr>
    </w:p>
    <w:p w14:paraId="3915ABF3" w14:textId="77777777" w:rsidR="00F463C2" w:rsidRPr="007A4372" w:rsidRDefault="00F463C2" w:rsidP="00F463C2">
      <w:pPr>
        <w:pStyle w:val="NormlWeb"/>
        <w:shd w:val="clear" w:color="auto" w:fill="FFFFFF"/>
        <w:spacing w:before="0" w:beforeAutospacing="0" w:after="0" w:afterAutospacing="0"/>
        <w:jc w:val="both"/>
        <w:textAlignment w:val="baseline"/>
        <w:rPr>
          <w:sz w:val="22"/>
          <w:szCs w:val="22"/>
        </w:rPr>
      </w:pPr>
      <w:r w:rsidRPr="007A4372">
        <w:rPr>
          <w:sz w:val="22"/>
          <w:szCs w:val="22"/>
        </w:rPr>
        <w:t>A 321/2015. (X. 30.) Korm. rendelet 1. § (1) bekezdése alapján az ajánlattevőnek az ajánlatában a közbeszerzésekről szóló 2015. évi CXLIII. törvény (Kbt.) Második Része szerint lefolytatott közbeszerzési eljárásban ajánlatának benyújtásakor a II. Fejezetnek megfelelően, az egységes európai közbeszerzési dokumentum (EEKD) benyújtásával kell előzetesen igazolnia, hogy megfelel a Kbt. 65. §</w:t>
      </w:r>
      <w:proofErr w:type="spellStart"/>
      <w:r w:rsidRPr="007A4372">
        <w:rPr>
          <w:sz w:val="22"/>
          <w:szCs w:val="22"/>
        </w:rPr>
        <w:t>-</w:t>
      </w:r>
      <w:proofErr w:type="gramStart"/>
      <w:r w:rsidRPr="007A4372">
        <w:rPr>
          <w:sz w:val="22"/>
          <w:szCs w:val="22"/>
        </w:rPr>
        <w:t>a</w:t>
      </w:r>
      <w:proofErr w:type="spellEnd"/>
      <w:proofErr w:type="gramEnd"/>
      <w:r w:rsidRPr="007A4372">
        <w:rPr>
          <w:sz w:val="22"/>
          <w:szCs w:val="22"/>
        </w:rPr>
        <w:t xml:space="preserve"> alapján az ajánlatkérő által meghatározott alkalmassági követelményeknek.</w:t>
      </w:r>
    </w:p>
    <w:p w14:paraId="2FB66593"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A 321/2015. (X. 30.) Korm. rendelet 1. § (2) bekezdése alapján az ajánlatkérő által a Kbt. 69. § (4)–(8) bekezdése alapján az alkalmassági követelményekre vonatkozó igazolások benyújtására felhívott gazdasági szereplőnek a IV. Fejezetnek megfelelően kell igazolnia, hogy megfelel az ajánlatkérő által meghatározott alkalmassági követelményeknek.</w:t>
      </w:r>
    </w:p>
    <w:p w14:paraId="1D69EC26"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A 321/2015. (X. 30.) Korm. rendelet 1. § (4) bekezdése alapján a IV. Fejezetben említett igazolási módok az V. Fejezetnek megfelelőn kiválthatók, ha az érintett gazdasági szereplő minősített ajánlattevői jegyzéken való szerepléssel bizonyítja, hogy megfelel a közbeszerzési eljárásban előírt követelményeknek.</w:t>
      </w:r>
    </w:p>
    <w:p w14:paraId="0AC31D7D"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A 321/2015. (X. 30.) Korm. rendelet 1. § (5) bekezdése alapján, nem Magyarországon letelepedett gazdasági szereplő esetén az ajánlatkérő az igazolások hitelességét a VI. Fejezetnek megfelelően ellenőrzi.</w:t>
      </w:r>
    </w:p>
    <w:p w14:paraId="7A4EF257" w14:textId="77777777" w:rsidR="00F463C2" w:rsidRPr="007A4372" w:rsidRDefault="00F463C2" w:rsidP="00F463C2">
      <w:pPr>
        <w:pStyle w:val="NormlWeb"/>
        <w:spacing w:before="0" w:beforeAutospacing="0" w:after="0" w:afterAutospacing="0"/>
        <w:jc w:val="both"/>
        <w:rPr>
          <w:sz w:val="22"/>
          <w:szCs w:val="22"/>
        </w:rPr>
      </w:pPr>
    </w:p>
    <w:p w14:paraId="41B3DAB5"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 xml:space="preserve">A Kbt. 65. § (6) bekezdése alapján </w:t>
      </w:r>
      <w:r w:rsidRPr="007A4372">
        <w:rPr>
          <w:sz w:val="22"/>
          <w:szCs w:val="22"/>
          <w:shd w:val="clear" w:color="auto" w:fill="FFFFFF"/>
        </w:rPr>
        <w:t xml:space="preserve">a GP.2) pont szerinti alkalmassági követelménynek a közös ajánlattevők együttesen is megfelelhetnek, illetve azon, gazdasági és pénzügyi helyzetre vonatkozó </w:t>
      </w:r>
      <w:r w:rsidRPr="007A4372">
        <w:rPr>
          <w:sz w:val="22"/>
          <w:szCs w:val="22"/>
          <w:shd w:val="clear" w:color="auto" w:fill="FFFFFF"/>
        </w:rPr>
        <w:lastRenderedPageBreak/>
        <w:t>követelményeknek (GP.1 és GP.3), amelyek értelemszerűen kizárólag egyenként vonatkoztathatóak a gazdasági szereplőkre, elegendő, ha közülük egy felel meg.</w:t>
      </w:r>
    </w:p>
    <w:p w14:paraId="2BDA2932" w14:textId="77777777" w:rsidR="00F463C2" w:rsidRPr="007A4372" w:rsidRDefault="00F463C2" w:rsidP="00F463C2">
      <w:pPr>
        <w:pStyle w:val="NormlWeb"/>
        <w:spacing w:before="0" w:beforeAutospacing="0" w:after="0" w:afterAutospacing="0"/>
        <w:jc w:val="both"/>
        <w:rPr>
          <w:sz w:val="22"/>
          <w:szCs w:val="22"/>
        </w:rPr>
      </w:pPr>
    </w:p>
    <w:p w14:paraId="6B6B3C07"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 xml:space="preserve">A Kbt. 65. § (7) bekezdése alapján az előírt alkalmassági követelményeknek az ajánlattevők bármely más szervezet vagy személy kapacitására támaszkodva is megfelelhetnek, a közöttük fennálló kapcsolat jogi jellegétől függetlenül. Ebben az esetben meg kell jelölni az ajánlatban ezt a szervezetet és az eljárást megindító felhívás vonatkozó pontjának megjelölésével azon alkalmassági követelményt vagy követelményeket, amelynek igazolása érdekében az ajánlattevő </w:t>
      </w:r>
      <w:proofErr w:type="gramStart"/>
      <w:r w:rsidRPr="007A4372">
        <w:rPr>
          <w:sz w:val="22"/>
          <w:szCs w:val="22"/>
        </w:rPr>
        <w:t>ezen</w:t>
      </w:r>
      <w:proofErr w:type="gramEnd"/>
      <w:r w:rsidRPr="007A4372">
        <w:rPr>
          <w:sz w:val="22"/>
          <w:szCs w:val="22"/>
        </w:rPr>
        <w:t xml:space="preserve"> szervezet erőforrására vagy arra is támaszkodik.</w:t>
      </w:r>
    </w:p>
    <w:p w14:paraId="0BEAC2B8" w14:textId="77777777" w:rsidR="00F463C2" w:rsidRPr="007A4372" w:rsidRDefault="00F463C2" w:rsidP="00F463C2">
      <w:pPr>
        <w:pStyle w:val="NormlWeb"/>
        <w:spacing w:before="0" w:beforeAutospacing="0" w:after="0" w:afterAutospacing="0"/>
        <w:jc w:val="both"/>
        <w:rPr>
          <w:sz w:val="22"/>
          <w:szCs w:val="22"/>
        </w:rPr>
      </w:pPr>
    </w:p>
    <w:p w14:paraId="483CCF28" w14:textId="1038E6DD" w:rsidR="00F463C2" w:rsidRDefault="00F463C2" w:rsidP="00F463C2">
      <w:pPr>
        <w:pStyle w:val="NormlWeb"/>
        <w:spacing w:before="0" w:beforeAutospacing="0" w:after="0" w:afterAutospacing="0"/>
        <w:jc w:val="both"/>
        <w:rPr>
          <w:sz w:val="22"/>
          <w:szCs w:val="22"/>
        </w:rPr>
      </w:pPr>
      <w:r w:rsidRPr="007A4372">
        <w:rPr>
          <w:sz w:val="22"/>
          <w:szCs w:val="22"/>
        </w:rPr>
        <w:t>A Kbt. 65. § (8) bekezdése alapján az a szervezet, amelynek adatait az ajánlattevő a gazdasági és pénzügyi alkalmasság igazolásához felhasználja, a Ptk. 6:419. §</w:t>
      </w:r>
      <w:proofErr w:type="spellStart"/>
      <w:r w:rsidRPr="007A4372">
        <w:rPr>
          <w:sz w:val="22"/>
          <w:szCs w:val="22"/>
        </w:rPr>
        <w:t>-ában</w:t>
      </w:r>
      <w:proofErr w:type="spellEnd"/>
      <w:r w:rsidRPr="007A4372">
        <w:rPr>
          <w:sz w:val="22"/>
          <w:szCs w:val="22"/>
        </w:rPr>
        <w:t xml:space="preserve"> foglaltak szerint kezesként felel az ajánlatkérőt az ajánlattevő teljesítésének elmaradásával vagy hibás teljesítésével összefüggésben ért kár megtérítéséért.</w:t>
      </w:r>
      <w:r w:rsidR="00296039">
        <w:rPr>
          <w:sz w:val="22"/>
          <w:szCs w:val="22"/>
        </w:rPr>
        <w:t xml:space="preserve"> </w:t>
      </w:r>
    </w:p>
    <w:p w14:paraId="5A066D6E" w14:textId="77777777" w:rsidR="00296039" w:rsidRDefault="00296039" w:rsidP="00F463C2">
      <w:pPr>
        <w:pStyle w:val="NormlWeb"/>
        <w:spacing w:before="0" w:beforeAutospacing="0" w:after="0" w:afterAutospacing="0"/>
        <w:jc w:val="both"/>
        <w:rPr>
          <w:sz w:val="22"/>
          <w:szCs w:val="22"/>
        </w:rPr>
      </w:pPr>
    </w:p>
    <w:p w14:paraId="71FD6FCB" w14:textId="252A1222" w:rsidR="00296039" w:rsidRPr="007A4372" w:rsidRDefault="00296039" w:rsidP="00F463C2">
      <w:pPr>
        <w:pStyle w:val="NormlWeb"/>
        <w:spacing w:before="0" w:beforeAutospacing="0" w:after="0" w:afterAutospacing="0"/>
        <w:jc w:val="both"/>
        <w:rPr>
          <w:sz w:val="22"/>
          <w:szCs w:val="22"/>
        </w:rPr>
      </w:pPr>
      <w:r>
        <w:rPr>
          <w:sz w:val="22"/>
          <w:szCs w:val="22"/>
        </w:rPr>
        <w:t xml:space="preserve">Amennyiben a Kbt. 131.§ (4) bekezdése szerinti ajánlattevő a Kbt. 65.§ (8) bekezdése alapján igazolta a gazdasági és pénzügyi alkalmasságot, abban az esetben az ajánlatkérő és a Kbt. 65.§ (8) bekezdése alapján kezességet vállaló személy (szervezet) között a Polgári Törvénykönyvről szóló 2013. évi V. törvény 6:419. § szerinti kezességi szerződés jön létre olyan módon, hogy a fentiek szerinti írásbeli kezességvállalásnak az ajánlatkérő általi elfogadásáról a kezességet vállaló személyt (szervezetet) értesíti az ajánlatkérő. Erre tekintettel a kezességet vállaló köteles az ajánlatban megadni székhelyét (postacímét), telefonszámát, faxszámát, e-mail címét. </w:t>
      </w:r>
    </w:p>
    <w:p w14:paraId="5FE401DA" w14:textId="77777777" w:rsidR="00F463C2" w:rsidRPr="007A4372" w:rsidRDefault="00F463C2" w:rsidP="00F463C2">
      <w:pPr>
        <w:pStyle w:val="NormlWeb"/>
        <w:spacing w:before="0" w:beforeAutospacing="0" w:after="0" w:afterAutospacing="0"/>
        <w:jc w:val="both"/>
        <w:rPr>
          <w:sz w:val="22"/>
          <w:szCs w:val="22"/>
        </w:rPr>
      </w:pPr>
    </w:p>
    <w:p w14:paraId="5ACD192F" w14:textId="11B8B055" w:rsidR="00F463C2" w:rsidRDefault="00F463C2" w:rsidP="00F463C2">
      <w:pPr>
        <w:jc w:val="both"/>
        <w:rPr>
          <w:sz w:val="22"/>
          <w:szCs w:val="22"/>
        </w:rPr>
      </w:pPr>
      <w:r w:rsidRPr="007A4372">
        <w:rPr>
          <w:sz w:val="22"/>
          <w:szCs w:val="22"/>
        </w:rPr>
        <w:t>Az alkalmasság minimumkövetelményei:</w:t>
      </w:r>
    </w:p>
    <w:p w14:paraId="755166CC" w14:textId="77777777" w:rsidR="00B863DA" w:rsidRDefault="00B863DA" w:rsidP="00F463C2">
      <w:pPr>
        <w:jc w:val="both"/>
        <w:rPr>
          <w:sz w:val="22"/>
          <w:szCs w:val="22"/>
        </w:rPr>
      </w:pPr>
    </w:p>
    <w:p w14:paraId="2605D57A" w14:textId="77777777" w:rsidR="005E3D55" w:rsidRPr="001433D4" w:rsidRDefault="005E3D55" w:rsidP="005E3D55">
      <w:pPr>
        <w:shd w:val="clear" w:color="auto" w:fill="FFFFFF"/>
        <w:spacing w:line="270" w:lineRule="atLeast"/>
        <w:rPr>
          <w:color w:val="000000"/>
          <w:sz w:val="22"/>
          <w:szCs w:val="22"/>
        </w:rPr>
      </w:pPr>
      <w:r w:rsidRPr="001433D4">
        <w:rPr>
          <w:color w:val="000000"/>
          <w:sz w:val="22"/>
          <w:szCs w:val="22"/>
        </w:rPr>
        <w:t>GP.1) Ajánlattevő alkalmatlan a szerződés teljesítésére, amennyiben az eljárást megindító felhívás feladását megelőzően lezárt utolsó 3 üzleti év során az adózás előtti eredménye 1-nél több lezárt üzleti évben negatív volt.</w:t>
      </w:r>
    </w:p>
    <w:p w14:paraId="48DB6DF4" w14:textId="77777777" w:rsidR="005E3D55" w:rsidRPr="001433D4" w:rsidRDefault="005E3D55" w:rsidP="005E3D55">
      <w:pPr>
        <w:shd w:val="clear" w:color="auto" w:fill="FFFFFF"/>
        <w:spacing w:line="270" w:lineRule="atLeast"/>
        <w:rPr>
          <w:color w:val="000000"/>
          <w:sz w:val="22"/>
          <w:szCs w:val="22"/>
        </w:rPr>
      </w:pPr>
      <w:r w:rsidRPr="001433D4">
        <w:rPr>
          <w:color w:val="000000"/>
          <w:sz w:val="22"/>
          <w:szCs w:val="22"/>
        </w:rPr>
        <w:t>Amennyiben ajánlattevő, GP.1) pont igazolásait azért nem tudja csatolni, mert az ajánlatkérő által kért teljes időszak kezdete után kezdte meg működését, úgy működésének ideje alatt a közbeszerzés tárgya szerinti (közbeszerzési szakértői és/vagy hivatalos közbeszerzési tanácsadói/felelős akkreditált közbeszerzési szaktanácsadói tevékenység és/vagy jogi tanácsadási tevékenység) nettó árbevételének el kell érnie az 1.000.000.000 HUF-ot (321/2015. (X. 30.) Korm. rendelet 19. § (2) bekezdés).</w:t>
      </w:r>
    </w:p>
    <w:p w14:paraId="225D2A05" w14:textId="77777777" w:rsidR="005E3D55" w:rsidRPr="001433D4" w:rsidRDefault="005E3D55" w:rsidP="005E3D55">
      <w:pPr>
        <w:shd w:val="clear" w:color="auto" w:fill="FFFFFF"/>
        <w:spacing w:line="270" w:lineRule="atLeast"/>
        <w:rPr>
          <w:color w:val="000000"/>
          <w:sz w:val="22"/>
          <w:szCs w:val="22"/>
        </w:rPr>
      </w:pPr>
    </w:p>
    <w:p w14:paraId="2516122B" w14:textId="77777777" w:rsidR="005E3D55" w:rsidRPr="001433D4" w:rsidRDefault="005E3D55" w:rsidP="005E3D55">
      <w:pPr>
        <w:shd w:val="clear" w:color="auto" w:fill="FFFFFF"/>
        <w:spacing w:line="270" w:lineRule="atLeast"/>
        <w:rPr>
          <w:color w:val="000000"/>
          <w:sz w:val="22"/>
          <w:szCs w:val="22"/>
        </w:rPr>
      </w:pPr>
      <w:r w:rsidRPr="001433D4">
        <w:rPr>
          <w:color w:val="000000"/>
          <w:sz w:val="22"/>
          <w:szCs w:val="22"/>
        </w:rPr>
        <w:t>GP.2) Ajánlattevő alkalmatlan a szerződés teljesítésére, amennyiben az eljárást megindító felhívás feladását megelőzően lezárt utolsó 3 üzleti évben elért közbeszerzési szakértői és/vagy hivatalos közbeszerzési tanácsadói/felelős akkreditált közbeszerzési szaktanácsadói és/vagy jogi tanácsadási tevékenységből származó általános forgalmi adó nélkül számított árbevétele összesen nem éri el a 1.000.000.000 HUF-ot.</w:t>
      </w:r>
    </w:p>
    <w:p w14:paraId="6B21CCBE" w14:textId="77777777" w:rsidR="005E3D55" w:rsidRPr="001433D4" w:rsidRDefault="005E3D55" w:rsidP="005E3D55">
      <w:pPr>
        <w:shd w:val="clear" w:color="auto" w:fill="FFFFFF"/>
        <w:spacing w:line="270" w:lineRule="atLeast"/>
        <w:rPr>
          <w:color w:val="000000"/>
          <w:sz w:val="22"/>
          <w:szCs w:val="22"/>
        </w:rPr>
      </w:pPr>
    </w:p>
    <w:p w14:paraId="5AC3BE02" w14:textId="77777777" w:rsidR="005E3D55" w:rsidRPr="001433D4" w:rsidRDefault="005E3D55" w:rsidP="005E3D55">
      <w:pPr>
        <w:shd w:val="clear" w:color="auto" w:fill="FFFFFF"/>
        <w:spacing w:line="270" w:lineRule="atLeast"/>
        <w:rPr>
          <w:color w:val="000000"/>
          <w:sz w:val="22"/>
          <w:szCs w:val="22"/>
        </w:rPr>
      </w:pPr>
      <w:r w:rsidRPr="001433D4">
        <w:rPr>
          <w:color w:val="000000"/>
          <w:sz w:val="22"/>
          <w:szCs w:val="22"/>
        </w:rPr>
        <w:t xml:space="preserve">GP.3) Ajánlattevő alkalmatlan a szerződés teljesítésére, amennyiben nem rendelkezik az ajánlattételi határidő lejártakor érvényes, összesen legalább 300 000 </w:t>
      </w:r>
      <w:proofErr w:type="spellStart"/>
      <w:r w:rsidRPr="001433D4">
        <w:rPr>
          <w:color w:val="000000"/>
          <w:sz w:val="22"/>
          <w:szCs w:val="22"/>
        </w:rPr>
        <w:t>000</w:t>
      </w:r>
      <w:proofErr w:type="spellEnd"/>
      <w:r w:rsidRPr="001433D4">
        <w:rPr>
          <w:color w:val="000000"/>
          <w:sz w:val="22"/>
          <w:szCs w:val="22"/>
        </w:rPr>
        <w:t xml:space="preserve"> HUF/év és legalább 150 000 </w:t>
      </w:r>
      <w:proofErr w:type="spellStart"/>
      <w:r w:rsidRPr="001433D4">
        <w:rPr>
          <w:color w:val="000000"/>
          <w:sz w:val="22"/>
          <w:szCs w:val="22"/>
        </w:rPr>
        <w:t>000</w:t>
      </w:r>
      <w:proofErr w:type="spellEnd"/>
      <w:r w:rsidRPr="001433D4">
        <w:rPr>
          <w:color w:val="000000"/>
          <w:sz w:val="22"/>
          <w:szCs w:val="22"/>
        </w:rPr>
        <w:t xml:space="preserve"> HUF/káresemény összegű, a beszerzés tárgyára (közbeszerzési szakértői és / vagy felelős akkreditált közbeszerzési szaktanácsadói tevékenység és/vagy jogi tanácsadási tevékenység) vonatkozó szakmai felelősségbiztosítással.</w:t>
      </w:r>
    </w:p>
    <w:p w14:paraId="573F4CD1" w14:textId="77777777" w:rsidR="005E3D55" w:rsidRPr="007A4372" w:rsidRDefault="005E3D55" w:rsidP="00F463C2">
      <w:pPr>
        <w:jc w:val="both"/>
        <w:rPr>
          <w:sz w:val="22"/>
          <w:szCs w:val="22"/>
        </w:rPr>
      </w:pPr>
    </w:p>
    <w:p w14:paraId="37B57DCA" w14:textId="626F66F3" w:rsidR="00F463C2" w:rsidRPr="007A4372" w:rsidRDefault="00F463C2" w:rsidP="00F463C2">
      <w:pPr>
        <w:jc w:val="both"/>
        <w:rPr>
          <w:b/>
          <w:sz w:val="22"/>
          <w:szCs w:val="22"/>
        </w:rPr>
      </w:pPr>
      <w:r w:rsidRPr="007A4372">
        <w:rPr>
          <w:b/>
          <w:sz w:val="22"/>
          <w:szCs w:val="22"/>
        </w:rPr>
        <w:t>Műszaki, illetve szakmai alkalmasság</w:t>
      </w:r>
    </w:p>
    <w:p w14:paraId="074E1AD8" w14:textId="77777777" w:rsidR="00B863DA" w:rsidRPr="00F463C2" w:rsidRDefault="00B863DA" w:rsidP="00F463C2">
      <w:pPr>
        <w:jc w:val="both"/>
        <w:rPr>
          <w:sz w:val="22"/>
          <w:szCs w:val="22"/>
        </w:rPr>
      </w:pPr>
    </w:p>
    <w:p w14:paraId="035BADE2" w14:textId="05D273D5" w:rsidR="002F05F3" w:rsidRPr="0065743D" w:rsidRDefault="00F463C2" w:rsidP="00F463C2">
      <w:pPr>
        <w:jc w:val="both"/>
        <w:rPr>
          <w:sz w:val="22"/>
          <w:szCs w:val="22"/>
        </w:rPr>
      </w:pPr>
      <w:r w:rsidRPr="007A4372">
        <w:rPr>
          <w:sz w:val="22"/>
          <w:szCs w:val="22"/>
        </w:rPr>
        <w:t xml:space="preserve">MSZ.1) Az ajánlattevőnek csatolnia kell a 321/2015. (X.30.) Korm. rendelet 21.§ (3) </w:t>
      </w:r>
      <w:proofErr w:type="spellStart"/>
      <w:r w:rsidRPr="007A4372">
        <w:rPr>
          <w:sz w:val="22"/>
          <w:szCs w:val="22"/>
        </w:rPr>
        <w:t>bek</w:t>
      </w:r>
      <w:proofErr w:type="spellEnd"/>
      <w:r w:rsidRPr="007A4372">
        <w:rPr>
          <w:sz w:val="22"/>
          <w:szCs w:val="22"/>
        </w:rPr>
        <w:t xml:space="preserve">. </w:t>
      </w:r>
      <w:proofErr w:type="gramStart"/>
      <w:r w:rsidRPr="007A4372">
        <w:rPr>
          <w:sz w:val="22"/>
          <w:szCs w:val="22"/>
        </w:rPr>
        <w:t>a</w:t>
      </w:r>
      <w:proofErr w:type="gramEnd"/>
      <w:r w:rsidRPr="007A4372">
        <w:rPr>
          <w:sz w:val="22"/>
          <w:szCs w:val="22"/>
        </w:rPr>
        <w:t>) pontja alapján az ajánlati felhívás feladásától visszafelé számított megelőző 3 évben (36 hónapban) szerződésszerűen teljesített, közbeszerzés tárgya szerinti</w:t>
      </w:r>
      <w:r w:rsidRPr="007A4372">
        <w:rPr>
          <w:rFonts w:eastAsia="Calibri"/>
          <w:sz w:val="22"/>
          <w:szCs w:val="22"/>
        </w:rPr>
        <w:t xml:space="preserve"> </w:t>
      </w:r>
      <w:r w:rsidRPr="007A4372">
        <w:rPr>
          <w:sz w:val="22"/>
          <w:szCs w:val="22"/>
        </w:rPr>
        <w:t xml:space="preserve">referencia-nyilatkozatokat/igazolásokat a 321/2015. (X.30.) Korm. rendelet 22.§ (1)-(2) bekezdéseiben foglaltak szerint. </w:t>
      </w:r>
      <w:proofErr w:type="gramStart"/>
      <w:r w:rsidRPr="007A4372">
        <w:rPr>
          <w:sz w:val="22"/>
          <w:szCs w:val="22"/>
        </w:rPr>
        <w:t xml:space="preserve">A </w:t>
      </w:r>
      <w:r w:rsidRPr="0065743D">
        <w:rPr>
          <w:sz w:val="22"/>
          <w:szCs w:val="22"/>
        </w:rPr>
        <w:t xml:space="preserve">nyilatkozatnak/igazolásnak legalább az alábbi adatokat kell tartalmaznia: </w:t>
      </w:r>
      <w:r w:rsidR="00AD2009" w:rsidRPr="0065743D">
        <w:rPr>
          <w:color w:val="000000"/>
          <w:sz w:val="22"/>
          <w:szCs w:val="22"/>
        </w:rPr>
        <w:t xml:space="preserve">a teljesítés ideje, ellenszolgáltatás összege, a szerződést kötő másik fél, kapcsolattartó neve, elérhetősége, a szolgáltatás </w:t>
      </w:r>
      <w:r w:rsidR="00AD2009" w:rsidRPr="0065743D">
        <w:rPr>
          <w:color w:val="000000"/>
          <w:sz w:val="22"/>
          <w:szCs w:val="22"/>
        </w:rPr>
        <w:lastRenderedPageBreak/>
        <w:t>tárgya, mennyisége, közbeszerzési eljárás lebonyolítása esetén a Közbeszerzési Értesítő szerinti iktatószáma és/vagy TED azonosító, lebonyolítási referencia esetén sor került-e jogorvoslati eljárás vagy bírósági felülvizsgálat keretében jogerősen közbeszerzési jogsértés megállapítására, továbbá nyilatkozni kell arról, hogy a teljesítés az előírásoknak és a szerződésnek megfelelően történt-e (ajánlatkérő</w:t>
      </w:r>
      <w:proofErr w:type="gramEnd"/>
      <w:r w:rsidR="00AD2009" w:rsidRPr="0065743D">
        <w:rPr>
          <w:color w:val="000000"/>
          <w:sz w:val="22"/>
          <w:szCs w:val="22"/>
        </w:rPr>
        <w:t xml:space="preserve"> </w:t>
      </w:r>
      <w:proofErr w:type="gramStart"/>
      <w:r w:rsidR="00AD2009" w:rsidRPr="0065743D">
        <w:rPr>
          <w:color w:val="000000"/>
          <w:sz w:val="22"/>
          <w:szCs w:val="22"/>
        </w:rPr>
        <w:t>szerződésszerű</w:t>
      </w:r>
      <w:proofErr w:type="gramEnd"/>
      <w:r w:rsidR="00AD2009" w:rsidRPr="0065743D">
        <w:rPr>
          <w:color w:val="000000"/>
          <w:sz w:val="22"/>
          <w:szCs w:val="22"/>
        </w:rPr>
        <w:t xml:space="preserve"> teljesítésnek tekinti a szerződésszerű részteljesítést is).</w:t>
      </w:r>
    </w:p>
    <w:p w14:paraId="34CA104C" w14:textId="7A73251D" w:rsidR="00F463C2" w:rsidRDefault="00F463C2" w:rsidP="00F463C2">
      <w:pPr>
        <w:jc w:val="both"/>
        <w:rPr>
          <w:sz w:val="22"/>
          <w:szCs w:val="22"/>
        </w:rPr>
      </w:pPr>
      <w:r w:rsidRPr="0065743D">
        <w:rPr>
          <w:sz w:val="22"/>
          <w:szCs w:val="22"/>
        </w:rPr>
        <w:t>Amennyiben egy szervezet referenciaként olyan korábbi</w:t>
      </w:r>
      <w:r w:rsidRPr="007A4372">
        <w:rPr>
          <w:sz w:val="22"/>
          <w:szCs w:val="22"/>
        </w:rPr>
        <w:t xml:space="preserve"> tevékenységet kíván bemutatni, amelyben közös ajánlattevők vagy projekttársaság tagjaként teljesített, abban az esetben a Kbt. 140. § (9) bekezdés figyelembe vételével kell igazolnia az alkalmassági feltételnek való megfelelést</w:t>
      </w:r>
      <w:r w:rsidR="003568FC">
        <w:rPr>
          <w:sz w:val="22"/>
          <w:szCs w:val="22"/>
        </w:rPr>
        <w:t>.</w:t>
      </w:r>
      <w:r w:rsidRPr="007A4372">
        <w:rPr>
          <w:sz w:val="22"/>
          <w:szCs w:val="22"/>
        </w:rPr>
        <w:t xml:space="preserve"> </w:t>
      </w:r>
    </w:p>
    <w:p w14:paraId="492AC2BB" w14:textId="77777777" w:rsidR="002F05F3" w:rsidRPr="007A4372" w:rsidRDefault="002F05F3" w:rsidP="00F463C2">
      <w:pPr>
        <w:jc w:val="both"/>
        <w:rPr>
          <w:sz w:val="22"/>
          <w:szCs w:val="22"/>
        </w:rPr>
      </w:pPr>
    </w:p>
    <w:p w14:paraId="46E0086E" w14:textId="00202502" w:rsidR="00F463C2" w:rsidRDefault="00F463C2" w:rsidP="00F463C2">
      <w:pPr>
        <w:autoSpaceDE w:val="0"/>
        <w:autoSpaceDN w:val="0"/>
        <w:adjustRightInd w:val="0"/>
        <w:jc w:val="both"/>
        <w:rPr>
          <w:sz w:val="22"/>
          <w:szCs w:val="22"/>
          <w:shd w:val="clear" w:color="auto" w:fill="FFFFFF"/>
        </w:rPr>
      </w:pPr>
      <w:r w:rsidRPr="007A4372">
        <w:rPr>
          <w:sz w:val="22"/>
          <w:szCs w:val="22"/>
        </w:rPr>
        <w:t xml:space="preserve">A 321/2015. (X.30.) Korm. rendelet 22. </w:t>
      </w:r>
      <w:proofErr w:type="gramStart"/>
      <w:r w:rsidRPr="007A4372">
        <w:rPr>
          <w:sz w:val="22"/>
          <w:szCs w:val="22"/>
        </w:rPr>
        <w:t xml:space="preserve">§ (5) bekezdése alapján, </w:t>
      </w:r>
      <w:r w:rsidR="00C24FF2" w:rsidRPr="00C24FF2">
        <w:rPr>
          <w:sz w:val="22"/>
          <w:szCs w:val="22"/>
        </w:rPr>
        <w:t>ha a  nyertes közös ajánlattevőként teljesített építési beruházásra, vagy szolgáltatás megrendelésére vonatkozó referencia igazolás vagy nyilatkozat – a teljesítés oszthatatlansága miatt – nem állítható ki az egyes ajánlattevők által végzett munkák, illetve teljesített szolgáltatások elkülönítésével, úgy az  ajánlatkérő a  referencia igazolást vagy nyilatkozatot bármelyik, a teljesítésben részt vett ajánlattevő részéről az ismertetett építési beruházás vagy szolgáltatás tekintetében olyan arányban köteles elfogadni, amilyen arányban az igazolást benyújtó ajánlattevő vagy</w:t>
      </w:r>
      <w:proofErr w:type="gramEnd"/>
      <w:r w:rsidR="00C24FF2" w:rsidRPr="00C24FF2">
        <w:rPr>
          <w:sz w:val="22"/>
          <w:szCs w:val="22"/>
        </w:rPr>
        <w:t xml:space="preserve"> </w:t>
      </w:r>
      <w:proofErr w:type="gramStart"/>
      <w:r w:rsidR="00C24FF2" w:rsidRPr="00C24FF2">
        <w:rPr>
          <w:sz w:val="22"/>
          <w:szCs w:val="22"/>
        </w:rPr>
        <w:t>részvételre</w:t>
      </w:r>
      <w:proofErr w:type="gramEnd"/>
      <w:r w:rsidR="00C24FF2" w:rsidRPr="00C24FF2">
        <w:rPr>
          <w:sz w:val="22"/>
          <w:szCs w:val="22"/>
        </w:rPr>
        <w:t xml:space="preserve"> jelentkező az általa elvégzett teljesítés alapján az ellenszolgáltatásból részesült.</w:t>
      </w:r>
    </w:p>
    <w:p w14:paraId="1BB02F1E" w14:textId="77777777" w:rsidR="00F463C2" w:rsidRPr="007A4372" w:rsidRDefault="00F463C2" w:rsidP="00F463C2">
      <w:pPr>
        <w:keepNext/>
        <w:tabs>
          <w:tab w:val="left" w:pos="7380"/>
        </w:tabs>
        <w:jc w:val="both"/>
        <w:outlineLvl w:val="2"/>
        <w:rPr>
          <w:sz w:val="22"/>
          <w:szCs w:val="22"/>
        </w:rPr>
      </w:pPr>
    </w:p>
    <w:p w14:paraId="510C4C7E" w14:textId="77777777" w:rsidR="00F463C2" w:rsidRDefault="00F463C2" w:rsidP="00F463C2">
      <w:pPr>
        <w:jc w:val="both"/>
        <w:rPr>
          <w:sz w:val="22"/>
          <w:szCs w:val="22"/>
        </w:rPr>
      </w:pPr>
      <w:r w:rsidRPr="007A4372">
        <w:rPr>
          <w:sz w:val="22"/>
          <w:szCs w:val="22"/>
          <w:shd w:val="clear" w:color="auto" w:fill="FFFFFF"/>
        </w:rPr>
        <w:t xml:space="preserve">MSZ.2) </w:t>
      </w:r>
      <w:r w:rsidRPr="007A4372">
        <w:rPr>
          <w:sz w:val="22"/>
          <w:szCs w:val="22"/>
        </w:rPr>
        <w:t>Az ajánlattevőnek az ajánlatához csatolnia kell a 321/2015. (X.30.) Korm. rendelet 21. § (3) bekezdés b) pontja alapján annak a szakembernek a megnevezését, képzettségének, szakmai tapasztalatának ismertetését, akit be kíván vonni a teljesítésbe, a szakember saját kezű aláírással ellátott szakmai önéletrajzának, a szakember végzettségét és képzettségét igazoló egyszerű másolati okirat, dokumentum csatolásával.</w:t>
      </w:r>
    </w:p>
    <w:p w14:paraId="087D5C2D" w14:textId="77777777" w:rsidR="002F05F3" w:rsidRPr="007A4372" w:rsidRDefault="002F05F3" w:rsidP="00F463C2">
      <w:pPr>
        <w:jc w:val="both"/>
        <w:rPr>
          <w:sz w:val="22"/>
          <w:szCs w:val="22"/>
        </w:rPr>
      </w:pPr>
    </w:p>
    <w:p w14:paraId="5FDF5942" w14:textId="77777777" w:rsidR="00F463C2" w:rsidRPr="007A4372" w:rsidRDefault="00F463C2" w:rsidP="00F463C2">
      <w:pPr>
        <w:autoSpaceDE w:val="0"/>
        <w:autoSpaceDN w:val="0"/>
        <w:adjustRightInd w:val="0"/>
        <w:jc w:val="both"/>
        <w:rPr>
          <w:sz w:val="22"/>
          <w:szCs w:val="22"/>
        </w:rPr>
      </w:pPr>
      <w:r w:rsidRPr="007A4372">
        <w:rPr>
          <w:sz w:val="22"/>
          <w:szCs w:val="22"/>
        </w:rPr>
        <w:t>Ajánlatkérő a gyakorlati idő meglétét – amely szakember esetében ez követelmény – az önéletrajz alapján ellenőrzi. Ajánlatkérő felhívja ajánlattevők figyelmét, hogy az időben párhuzamos gyakorlati idők csak egyszer számítanak bele az adott szakember gyakorlati idejébe.</w:t>
      </w:r>
    </w:p>
    <w:p w14:paraId="167030DD" w14:textId="77777777" w:rsidR="00F463C2" w:rsidRPr="007A4372" w:rsidRDefault="00F463C2" w:rsidP="00F463C2">
      <w:pPr>
        <w:snapToGrid w:val="0"/>
        <w:jc w:val="both"/>
        <w:rPr>
          <w:rFonts w:eastAsia="BatangChe"/>
          <w:sz w:val="22"/>
          <w:szCs w:val="22"/>
        </w:rPr>
      </w:pPr>
      <w:r w:rsidRPr="007A4372">
        <w:rPr>
          <w:rFonts w:eastAsia="BatangChe"/>
          <w:sz w:val="22"/>
          <w:szCs w:val="22"/>
        </w:rPr>
        <w:t xml:space="preserve">Csatolni kell a szakember nyilatkozatát arra vonatkozóan, hogy az ajánlat keretében való bemutatásáról tudomása van, ehhez kifejezetten hozzájárul és kész a teljesítés során történő személyes közreműködésre. </w:t>
      </w:r>
    </w:p>
    <w:p w14:paraId="690F59BC" w14:textId="77777777" w:rsidR="00F463C2" w:rsidRPr="007A4372" w:rsidRDefault="00F463C2" w:rsidP="00F463C2">
      <w:pPr>
        <w:keepNext/>
        <w:tabs>
          <w:tab w:val="left" w:pos="7380"/>
        </w:tabs>
        <w:jc w:val="both"/>
        <w:outlineLvl w:val="2"/>
        <w:rPr>
          <w:sz w:val="22"/>
          <w:szCs w:val="22"/>
        </w:rPr>
      </w:pPr>
    </w:p>
    <w:p w14:paraId="0CF27E21" w14:textId="77777777" w:rsidR="00F463C2" w:rsidRPr="007A4372" w:rsidRDefault="00F463C2" w:rsidP="00F463C2">
      <w:pPr>
        <w:keepNext/>
        <w:tabs>
          <w:tab w:val="left" w:pos="7380"/>
        </w:tabs>
        <w:jc w:val="both"/>
        <w:outlineLvl w:val="2"/>
        <w:rPr>
          <w:bCs/>
          <w:sz w:val="22"/>
          <w:szCs w:val="22"/>
        </w:rPr>
      </w:pPr>
      <w:r w:rsidRPr="007A4372">
        <w:rPr>
          <w:bCs/>
          <w:sz w:val="22"/>
          <w:szCs w:val="22"/>
        </w:rPr>
        <w:t>A Kbt. 65. § (6) bekezdése alapján az előírt alkalmassági követelményeknek a közös ajánlattevők együttesen is megfelelhetnek.</w:t>
      </w:r>
    </w:p>
    <w:p w14:paraId="4DDD82FE" w14:textId="77777777" w:rsidR="00F463C2" w:rsidRPr="007A4372" w:rsidRDefault="00F463C2" w:rsidP="00F463C2">
      <w:pPr>
        <w:pStyle w:val="NormlWeb"/>
        <w:spacing w:before="0" w:beforeAutospacing="0" w:after="0" w:afterAutospacing="0"/>
        <w:jc w:val="both"/>
        <w:rPr>
          <w:sz w:val="22"/>
          <w:szCs w:val="22"/>
        </w:rPr>
      </w:pPr>
    </w:p>
    <w:p w14:paraId="45F71D4B" w14:textId="26A8B043" w:rsidR="00F463C2" w:rsidRPr="007A4372" w:rsidRDefault="00F463C2" w:rsidP="00F463C2">
      <w:pPr>
        <w:pStyle w:val="NormlWeb"/>
        <w:spacing w:before="0" w:beforeAutospacing="0" w:after="0" w:afterAutospacing="0"/>
        <w:jc w:val="both"/>
        <w:rPr>
          <w:sz w:val="22"/>
          <w:szCs w:val="22"/>
        </w:rPr>
      </w:pPr>
      <w:r w:rsidRPr="007A4372">
        <w:rPr>
          <w:sz w:val="22"/>
          <w:szCs w:val="22"/>
        </w:rPr>
        <w:t xml:space="preserve">A 321/2015. (X. 30.) Korm. rendelet </w:t>
      </w:r>
      <w:r w:rsidRPr="00D6659E">
        <w:rPr>
          <w:strike/>
          <w:sz w:val="22"/>
          <w:szCs w:val="22"/>
          <w:highlight w:val="yellow"/>
        </w:rPr>
        <w:t>19. § (7)</w:t>
      </w:r>
      <w:r w:rsidRPr="007A4372">
        <w:rPr>
          <w:sz w:val="22"/>
          <w:szCs w:val="22"/>
        </w:rPr>
        <w:t xml:space="preserve"> </w:t>
      </w:r>
      <w:r w:rsidR="00B659B6" w:rsidRPr="00B659B6">
        <w:rPr>
          <w:sz w:val="22"/>
          <w:szCs w:val="22"/>
          <w:highlight w:val="yellow"/>
        </w:rPr>
        <w:t>24.§ (1)</w:t>
      </w:r>
      <w:r w:rsidR="00B659B6">
        <w:rPr>
          <w:sz w:val="22"/>
          <w:szCs w:val="22"/>
        </w:rPr>
        <w:t xml:space="preserve"> </w:t>
      </w:r>
      <w:r w:rsidRPr="007A4372">
        <w:rPr>
          <w:sz w:val="22"/>
          <w:szCs w:val="22"/>
        </w:rPr>
        <w:t>bekezdése alapján azokban az esetekben, amelyekben a 28. §</w:t>
      </w:r>
      <w:proofErr w:type="spellStart"/>
      <w:r w:rsidRPr="007A4372">
        <w:rPr>
          <w:sz w:val="22"/>
          <w:szCs w:val="22"/>
        </w:rPr>
        <w:t>-ban</w:t>
      </w:r>
      <w:proofErr w:type="spellEnd"/>
      <w:r w:rsidRPr="007A4372">
        <w:rPr>
          <w:sz w:val="22"/>
          <w:szCs w:val="22"/>
        </w:rPr>
        <w:t xml:space="preserve"> és a 36. §</w:t>
      </w:r>
      <w:proofErr w:type="spellStart"/>
      <w:r w:rsidRPr="007A4372">
        <w:rPr>
          <w:sz w:val="22"/>
          <w:szCs w:val="22"/>
        </w:rPr>
        <w:t>-ban</w:t>
      </w:r>
      <w:proofErr w:type="spellEnd"/>
      <w:r w:rsidRPr="007A4372">
        <w:rPr>
          <w:sz w:val="22"/>
          <w:szCs w:val="22"/>
        </w:rPr>
        <w:t xml:space="preserve"> meghatározott minősített ajánlattevők hivatalos jegyzéke – </w:t>
      </w:r>
      <w:r w:rsidRPr="00D6659E">
        <w:rPr>
          <w:sz w:val="22"/>
          <w:szCs w:val="22"/>
        </w:rPr>
        <w:t>figyelemmel a 30. §</w:t>
      </w:r>
      <w:proofErr w:type="spellStart"/>
      <w:r w:rsidRPr="00D6659E">
        <w:rPr>
          <w:sz w:val="22"/>
          <w:szCs w:val="22"/>
        </w:rPr>
        <w:t>-ban</w:t>
      </w:r>
      <w:proofErr w:type="spellEnd"/>
      <w:r w:rsidRPr="00D6659E">
        <w:rPr>
          <w:sz w:val="22"/>
          <w:szCs w:val="22"/>
        </w:rPr>
        <w:t xml:space="preserve"> és a 39. </w:t>
      </w:r>
      <w:proofErr w:type="gramStart"/>
      <w:r w:rsidRPr="00D6659E">
        <w:rPr>
          <w:sz w:val="22"/>
          <w:szCs w:val="22"/>
        </w:rPr>
        <w:t>§</w:t>
      </w:r>
      <w:proofErr w:type="spellStart"/>
      <w:r w:rsidRPr="00D6659E">
        <w:rPr>
          <w:sz w:val="22"/>
          <w:szCs w:val="22"/>
        </w:rPr>
        <w:t>-ban</w:t>
      </w:r>
      <w:proofErr w:type="spellEnd"/>
      <w:r w:rsidRPr="00D6659E">
        <w:rPr>
          <w:sz w:val="22"/>
          <w:szCs w:val="22"/>
        </w:rPr>
        <w:t xml:space="preserve"> foglaltakra – </w:t>
      </w:r>
      <w:r w:rsidRPr="007A4372">
        <w:rPr>
          <w:sz w:val="22"/>
          <w:szCs w:val="22"/>
        </w:rPr>
        <w:t>bizonyítja,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köteles az ajánlatkérő elfogadni az</w:t>
      </w:r>
      <w:r w:rsidR="00B659B6">
        <w:rPr>
          <w:sz w:val="22"/>
          <w:szCs w:val="22"/>
        </w:rPr>
        <w:t xml:space="preserve"> </w:t>
      </w:r>
      <w:r w:rsidR="00B659B6" w:rsidRPr="00B659B6">
        <w:rPr>
          <w:sz w:val="22"/>
          <w:szCs w:val="22"/>
          <w:highlight w:val="yellow"/>
        </w:rPr>
        <w:t>21.§</w:t>
      </w:r>
      <w:r w:rsidRPr="00B659B6">
        <w:rPr>
          <w:sz w:val="22"/>
          <w:szCs w:val="22"/>
          <w:highlight w:val="yellow"/>
        </w:rPr>
        <w:t xml:space="preserve"> (1)</w:t>
      </w:r>
      <w:r w:rsidR="00B659B6" w:rsidRPr="00B659B6">
        <w:rPr>
          <w:sz w:val="22"/>
          <w:szCs w:val="22"/>
          <w:highlight w:val="yellow"/>
        </w:rPr>
        <w:t>-(3)</w:t>
      </w:r>
      <w:r w:rsidRPr="007A4372">
        <w:rPr>
          <w:sz w:val="22"/>
          <w:szCs w:val="22"/>
        </w:rPr>
        <w:t xml:space="preserve"> bekezdésben foglalt egyéb igazolási módok helyett.</w:t>
      </w:r>
      <w:proofErr w:type="gramEnd"/>
    </w:p>
    <w:p w14:paraId="342BA9FA" w14:textId="77777777" w:rsidR="00F463C2" w:rsidRPr="007A4372" w:rsidRDefault="00F463C2" w:rsidP="00F463C2">
      <w:pPr>
        <w:pStyle w:val="NormlWeb"/>
        <w:spacing w:before="0" w:beforeAutospacing="0" w:after="0" w:afterAutospacing="0"/>
        <w:jc w:val="both"/>
        <w:rPr>
          <w:sz w:val="22"/>
          <w:szCs w:val="22"/>
        </w:rPr>
      </w:pPr>
    </w:p>
    <w:p w14:paraId="0A24AC99"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A 321/2015. (X. 30.) Korm. rendelet 1. § (1) bekezdése alapján az ajánlattevőnek az ajánlatában a közbeszerzésekről szóló 2015. évi CXLIII. törvény (Kbt.) Második Része szerint lefolytatott közbeszerzési eljárásban ajánlatának benyújtásakor a II. Fejezetnek megfelelően, az egységes európai közbeszerzési dokumentum (EEKD) benyújtásával kell előzetesen igazolnia, hogy megfelel a Kbt. 65. §</w:t>
      </w:r>
      <w:proofErr w:type="spellStart"/>
      <w:r w:rsidRPr="007A4372">
        <w:rPr>
          <w:sz w:val="22"/>
          <w:szCs w:val="22"/>
        </w:rPr>
        <w:t>-</w:t>
      </w:r>
      <w:proofErr w:type="gramStart"/>
      <w:r w:rsidRPr="007A4372">
        <w:rPr>
          <w:sz w:val="22"/>
          <w:szCs w:val="22"/>
        </w:rPr>
        <w:t>a</w:t>
      </w:r>
      <w:proofErr w:type="spellEnd"/>
      <w:proofErr w:type="gramEnd"/>
      <w:r w:rsidRPr="007A4372">
        <w:rPr>
          <w:sz w:val="22"/>
          <w:szCs w:val="22"/>
        </w:rPr>
        <w:t xml:space="preserve"> alapján az ajánlatkérő által meghatározott alkalmassági követelményeknek.</w:t>
      </w:r>
    </w:p>
    <w:p w14:paraId="3BFE15B7" w14:textId="77777777" w:rsidR="00F463C2" w:rsidRPr="007A4372" w:rsidRDefault="00F463C2" w:rsidP="00F463C2">
      <w:pPr>
        <w:pStyle w:val="NormlWeb"/>
        <w:spacing w:before="0" w:beforeAutospacing="0" w:after="0" w:afterAutospacing="0"/>
        <w:jc w:val="both"/>
        <w:rPr>
          <w:sz w:val="22"/>
          <w:szCs w:val="22"/>
        </w:rPr>
      </w:pPr>
    </w:p>
    <w:p w14:paraId="1D93E6CC"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A 321/2015. (X. 30.) Korm. rendelet 1. § (2) bekezdése alapján az ajánlatkérő által a Kbt. 69. § (4)–(8) bekezdése alapján az alkalmassági követelményekre vonatkozó igazolások benyújtására felhívott gazdasági szereplőnek a IV. Fejezetnek megfelelően kell igazolnia, hogy megfelel az ajánlatkérő által meghatározott alkalmassági követelményeknek.</w:t>
      </w:r>
    </w:p>
    <w:p w14:paraId="4E09E75E" w14:textId="77777777" w:rsidR="00F463C2" w:rsidRPr="007A4372" w:rsidRDefault="00F463C2" w:rsidP="00F463C2">
      <w:pPr>
        <w:pStyle w:val="NormlWeb"/>
        <w:spacing w:before="0" w:beforeAutospacing="0" w:after="0" w:afterAutospacing="0"/>
        <w:jc w:val="both"/>
        <w:rPr>
          <w:sz w:val="22"/>
          <w:szCs w:val="22"/>
        </w:rPr>
      </w:pPr>
    </w:p>
    <w:p w14:paraId="6CFDD105"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lastRenderedPageBreak/>
        <w:t>A 321/2015. (X. 30.) Korm. rendelet 1. § (4) bekezdése alapján a IV. Fejezetben említett igazolási módok az V. Fejezetnek megfelelőn kiválthatók, ha az érintett gazdasági szereplő minősített ajánlattevői jegyzéken való szerepléssel bizonyítja, hogy megfelel a közbeszerzési eljárásban előírt követelményeknek.</w:t>
      </w:r>
    </w:p>
    <w:p w14:paraId="60489EC8" w14:textId="77777777" w:rsidR="00F463C2" w:rsidRPr="007A4372" w:rsidRDefault="00F463C2" w:rsidP="00F463C2">
      <w:pPr>
        <w:pStyle w:val="NormlWeb"/>
        <w:spacing w:before="0" w:beforeAutospacing="0" w:after="0" w:afterAutospacing="0"/>
        <w:jc w:val="both"/>
        <w:rPr>
          <w:sz w:val="22"/>
          <w:szCs w:val="22"/>
        </w:rPr>
      </w:pPr>
    </w:p>
    <w:p w14:paraId="5D004322"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A 321/2015. (X. 30.) Korm. rendelet 1. § (5) bekezdése alapján, nem Magyarországon letelepedett gazdasági szereplő esetén az ajánlatkérő az igazolások hitelességét a VI. Fejezetnek megfelelően ellenőrzi.</w:t>
      </w:r>
    </w:p>
    <w:p w14:paraId="6E1C5F71" w14:textId="77777777" w:rsidR="00F463C2" w:rsidRPr="007A4372" w:rsidRDefault="00F463C2" w:rsidP="00F463C2">
      <w:pPr>
        <w:pStyle w:val="NormlWeb"/>
        <w:spacing w:before="0" w:beforeAutospacing="0" w:after="0" w:afterAutospacing="0"/>
        <w:jc w:val="both"/>
        <w:rPr>
          <w:sz w:val="22"/>
          <w:szCs w:val="22"/>
        </w:rPr>
      </w:pPr>
    </w:p>
    <w:p w14:paraId="51866810"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 xml:space="preserve">A Kbt. 65. § (7) bekezdése alapján az előírt alkalmassági követelményeknek az ajánlattevők bármely más szervezet vagy személy kapacitására támaszkodva is megfelelhetnek, a közöttük fennálló kapcsolat jogi jellegétől függetlenül. Ebben az esetben meg kell jelölni az ajánlatban ezt a szervezetet és az eljárást megindító felhívás vonatkozó pontjának megjelölésével azon alkalmassági követelményt vagy követelményeket, amelynek igazolása érdekében az ajánlattevő </w:t>
      </w:r>
      <w:proofErr w:type="gramStart"/>
      <w:r w:rsidRPr="007A4372">
        <w:rPr>
          <w:sz w:val="22"/>
          <w:szCs w:val="22"/>
        </w:rPr>
        <w:t>ezen</w:t>
      </w:r>
      <w:proofErr w:type="gramEnd"/>
      <w:r w:rsidRPr="007A4372">
        <w:rPr>
          <w:sz w:val="22"/>
          <w:szCs w:val="22"/>
        </w:rPr>
        <w:t xml:space="preserve"> szervezet erőforrására vagy arra is támaszkodik. 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p w14:paraId="2C530AF3" w14:textId="77777777" w:rsidR="00F463C2" w:rsidRPr="007A4372" w:rsidRDefault="00F463C2" w:rsidP="00F463C2">
      <w:pPr>
        <w:pStyle w:val="NormlWeb"/>
        <w:spacing w:before="0" w:beforeAutospacing="0" w:after="0" w:afterAutospacing="0"/>
        <w:jc w:val="both"/>
        <w:rPr>
          <w:sz w:val="22"/>
          <w:szCs w:val="22"/>
        </w:rPr>
      </w:pPr>
    </w:p>
    <w:p w14:paraId="08D7DDA7" w14:textId="146AE01C" w:rsidR="00F463C2" w:rsidRPr="007A4372" w:rsidRDefault="00F463C2" w:rsidP="00F463C2">
      <w:pPr>
        <w:pStyle w:val="NormlWeb"/>
        <w:spacing w:before="0" w:beforeAutospacing="0" w:after="0" w:afterAutospacing="0"/>
        <w:jc w:val="both"/>
        <w:rPr>
          <w:sz w:val="22"/>
          <w:szCs w:val="22"/>
        </w:rPr>
      </w:pPr>
      <w:r w:rsidRPr="007A4372">
        <w:rPr>
          <w:sz w:val="22"/>
          <w:szCs w:val="22"/>
        </w:rPr>
        <w:t>Ajánlatkérő a Kbt. 65. § (10) bekezdésével összhangban előírja, hogy a minőségbiztosítási tevékenységet, továbbá a szakmai vezetést (vezető ellenőrzési tevékenységet), mint</w:t>
      </w:r>
      <w:r w:rsidRPr="007A4372">
        <w:rPr>
          <w:rStyle w:val="apple-converted-space"/>
          <w:sz w:val="22"/>
          <w:szCs w:val="22"/>
          <w:shd w:val="clear" w:color="auto" w:fill="FFFFFF"/>
        </w:rPr>
        <w:t> </w:t>
      </w:r>
      <w:r w:rsidRPr="007A4372">
        <w:rPr>
          <w:sz w:val="22"/>
          <w:szCs w:val="22"/>
          <w:shd w:val="clear" w:color="auto" w:fill="FFFFFF"/>
        </w:rPr>
        <w:t xml:space="preserve">alapvető fontosságú feladatokat maga az ajánlattevő vagy - közös ajánlattétel esetén - a közös ajánlattevők egyike végezzen el. Erre tekintettel az e feladatokra vonatkozó MSZ.2.) </w:t>
      </w:r>
      <w:r w:rsidR="00975134" w:rsidRPr="00595F25">
        <w:rPr>
          <w:sz w:val="22"/>
          <w:szCs w:val="22"/>
          <w:shd w:val="clear" w:color="auto" w:fill="FFFFFF"/>
        </w:rPr>
        <w:t xml:space="preserve">1. </w:t>
      </w:r>
      <w:r w:rsidR="008A3959" w:rsidRPr="00595F25">
        <w:rPr>
          <w:sz w:val="22"/>
          <w:szCs w:val="22"/>
          <w:shd w:val="clear" w:color="auto" w:fill="FFFFFF"/>
        </w:rPr>
        <w:t xml:space="preserve">és 2. </w:t>
      </w:r>
      <w:r w:rsidR="00975134" w:rsidRPr="00595F25">
        <w:rPr>
          <w:sz w:val="22"/>
          <w:szCs w:val="22"/>
          <w:shd w:val="clear" w:color="auto" w:fill="FFFFFF"/>
        </w:rPr>
        <w:t xml:space="preserve">pontjában meghatározott </w:t>
      </w:r>
      <w:r w:rsidR="008A3959" w:rsidRPr="00595F25">
        <w:rPr>
          <w:sz w:val="22"/>
          <w:szCs w:val="22"/>
          <w:shd w:val="clear" w:color="auto" w:fill="FFFFFF"/>
        </w:rPr>
        <w:t>4</w:t>
      </w:r>
      <w:r w:rsidR="00975134" w:rsidRPr="00595F25">
        <w:rPr>
          <w:sz w:val="22"/>
          <w:szCs w:val="22"/>
          <w:shd w:val="clear" w:color="auto" w:fill="FFFFFF"/>
        </w:rPr>
        <w:t xml:space="preserve"> fő szakember esetében az </w:t>
      </w:r>
      <w:r w:rsidRPr="00595F25">
        <w:rPr>
          <w:sz w:val="22"/>
          <w:szCs w:val="22"/>
          <w:shd w:val="clear" w:color="auto" w:fill="FFFFFF"/>
        </w:rPr>
        <w:t xml:space="preserve">alkalmassági </w:t>
      </w:r>
      <w:r w:rsidRPr="007A4372">
        <w:rPr>
          <w:sz w:val="22"/>
          <w:szCs w:val="22"/>
          <w:shd w:val="clear" w:color="auto" w:fill="FFFFFF"/>
        </w:rPr>
        <w:t>feltételek igazolásához nem támaszkodhat az ajánlattevő más szervezet kapacitására, és a teljesítés során e feladatokat nem végezheti alvállalkozó [ld. még Kbt. 138. § (3) bekezdés].</w:t>
      </w:r>
    </w:p>
    <w:p w14:paraId="5C5F0D2F" w14:textId="77777777" w:rsidR="00F463C2" w:rsidRPr="007A4372" w:rsidRDefault="00F463C2" w:rsidP="00F463C2">
      <w:pPr>
        <w:pStyle w:val="NormlWeb"/>
        <w:spacing w:before="0" w:beforeAutospacing="0" w:after="0" w:afterAutospacing="0"/>
        <w:jc w:val="both"/>
        <w:rPr>
          <w:sz w:val="22"/>
          <w:szCs w:val="22"/>
        </w:rPr>
      </w:pPr>
    </w:p>
    <w:p w14:paraId="4589A2C9" w14:textId="77777777" w:rsidR="00F463C2" w:rsidRPr="007A4372" w:rsidRDefault="00F463C2" w:rsidP="00F463C2">
      <w:pPr>
        <w:rPr>
          <w:sz w:val="22"/>
          <w:szCs w:val="22"/>
        </w:rPr>
      </w:pPr>
      <w:r w:rsidRPr="007A4372">
        <w:rPr>
          <w:sz w:val="22"/>
          <w:szCs w:val="22"/>
        </w:rPr>
        <w:t>Az alkalmasság minimumkövetelményei:</w:t>
      </w:r>
    </w:p>
    <w:p w14:paraId="37C1EB9A" w14:textId="77777777" w:rsidR="00B863DA" w:rsidRPr="00B863DA" w:rsidRDefault="00B863DA" w:rsidP="00B863DA">
      <w:pPr>
        <w:shd w:val="clear" w:color="auto" w:fill="FFFFFF"/>
        <w:spacing w:line="270" w:lineRule="atLeast"/>
        <w:jc w:val="both"/>
        <w:rPr>
          <w:color w:val="000000"/>
          <w:sz w:val="22"/>
          <w:szCs w:val="22"/>
        </w:rPr>
      </w:pPr>
      <w:r w:rsidRPr="00B863DA">
        <w:rPr>
          <w:color w:val="000000"/>
          <w:sz w:val="22"/>
          <w:szCs w:val="22"/>
        </w:rPr>
        <w:t>MSZ.1) Alkalmatlan az ajánlattevő, ha nem rendelkezik az ajánlati felhívás feladásától visszafelé számított megelőző 3 évben (36 hónapban): összesen legalább 1000 db (azon belül legalább 400 db, uniós közbeszerzési értékhatárt elérő becsült értékű) közbeszerzési eljárás:</w:t>
      </w:r>
    </w:p>
    <w:p w14:paraId="25784AD7" w14:textId="77777777" w:rsidR="00B863DA" w:rsidRPr="00B863DA" w:rsidRDefault="00B863DA" w:rsidP="00B863DA">
      <w:pPr>
        <w:shd w:val="clear" w:color="auto" w:fill="FFFFFF"/>
        <w:spacing w:line="270" w:lineRule="atLeast"/>
        <w:jc w:val="both"/>
        <w:rPr>
          <w:color w:val="000000"/>
          <w:sz w:val="22"/>
          <w:szCs w:val="22"/>
        </w:rPr>
      </w:pPr>
      <w:r w:rsidRPr="00B863DA">
        <w:rPr>
          <w:color w:val="000000"/>
          <w:sz w:val="22"/>
          <w:szCs w:val="22"/>
        </w:rPr>
        <w:t>— lebonyolítására, és/vagy</w:t>
      </w:r>
    </w:p>
    <w:p w14:paraId="12DBD00F" w14:textId="77777777" w:rsidR="00B863DA" w:rsidRPr="00B863DA" w:rsidRDefault="00B863DA" w:rsidP="00B863DA">
      <w:pPr>
        <w:shd w:val="clear" w:color="auto" w:fill="FFFFFF"/>
        <w:spacing w:line="270" w:lineRule="atLeast"/>
        <w:jc w:val="both"/>
        <w:rPr>
          <w:color w:val="000000"/>
          <w:sz w:val="22"/>
          <w:szCs w:val="22"/>
        </w:rPr>
      </w:pPr>
      <w:r w:rsidRPr="00B863DA">
        <w:rPr>
          <w:color w:val="000000"/>
          <w:sz w:val="22"/>
          <w:szCs w:val="22"/>
        </w:rPr>
        <w:t xml:space="preserve">— közbeszerzési eljárás ellenőrzésére, azaz jogszabály által feljogosított szerv részére történt minőség-ellenőrzésére, vagy szabályossági tanúsítvány / eredmény állásfoglalás kiállítására, vagy </w:t>
      </w:r>
      <w:proofErr w:type="gramStart"/>
      <w:r w:rsidRPr="00B863DA">
        <w:rPr>
          <w:color w:val="000000"/>
          <w:sz w:val="22"/>
          <w:szCs w:val="22"/>
        </w:rPr>
        <w:t>utó-</w:t>
      </w:r>
      <w:proofErr w:type="gramEnd"/>
      <w:r w:rsidRPr="00B863DA">
        <w:rPr>
          <w:color w:val="000000"/>
          <w:sz w:val="22"/>
          <w:szCs w:val="22"/>
        </w:rPr>
        <w:t xml:space="preserve"> vagy utólagos ellenőrzésére,</w:t>
      </w:r>
    </w:p>
    <w:p w14:paraId="15C97A89" w14:textId="77777777" w:rsidR="00B863DA" w:rsidRPr="00B863DA" w:rsidRDefault="00B863DA" w:rsidP="00B863DA">
      <w:pPr>
        <w:shd w:val="clear" w:color="auto" w:fill="FFFFFF"/>
        <w:spacing w:line="270" w:lineRule="atLeast"/>
        <w:jc w:val="both"/>
        <w:rPr>
          <w:color w:val="000000"/>
          <w:sz w:val="22"/>
          <w:szCs w:val="22"/>
        </w:rPr>
      </w:pPr>
      <w:proofErr w:type="gramStart"/>
      <w:r w:rsidRPr="00B863DA">
        <w:rPr>
          <w:color w:val="000000"/>
          <w:sz w:val="22"/>
          <w:szCs w:val="22"/>
        </w:rPr>
        <w:t>vonatkozó</w:t>
      </w:r>
      <w:proofErr w:type="gramEnd"/>
      <w:r w:rsidRPr="00B863DA">
        <w:rPr>
          <w:color w:val="000000"/>
          <w:sz w:val="22"/>
          <w:szCs w:val="22"/>
        </w:rPr>
        <w:t xml:space="preserve"> referenciával.</w:t>
      </w:r>
    </w:p>
    <w:p w14:paraId="6D6E9E40" w14:textId="77777777" w:rsidR="00B863DA" w:rsidRPr="00B863DA" w:rsidRDefault="00B863DA" w:rsidP="00B863DA">
      <w:pPr>
        <w:shd w:val="clear" w:color="auto" w:fill="FFFFFF"/>
        <w:spacing w:line="270" w:lineRule="atLeast"/>
        <w:jc w:val="both"/>
        <w:rPr>
          <w:color w:val="000000"/>
          <w:sz w:val="22"/>
          <w:szCs w:val="22"/>
        </w:rPr>
      </w:pPr>
      <w:r w:rsidRPr="00B863DA">
        <w:rPr>
          <w:color w:val="000000"/>
          <w:sz w:val="22"/>
          <w:szCs w:val="22"/>
        </w:rPr>
        <w:t>Fenti alkalmassági követelménynek való megfelelés 1 referenciával/szerződéssel is igazolható.</w:t>
      </w:r>
    </w:p>
    <w:p w14:paraId="47B9FE34" w14:textId="0265E660" w:rsidR="00B863DA" w:rsidRPr="00B863DA" w:rsidRDefault="00B863DA" w:rsidP="00B863DA">
      <w:pPr>
        <w:shd w:val="clear" w:color="auto" w:fill="FFFFFF"/>
        <w:spacing w:line="270" w:lineRule="atLeast"/>
        <w:jc w:val="both"/>
        <w:rPr>
          <w:color w:val="000000"/>
          <w:sz w:val="22"/>
          <w:szCs w:val="22"/>
        </w:rPr>
      </w:pPr>
      <w:r w:rsidRPr="00B863DA">
        <w:rPr>
          <w:color w:val="000000"/>
          <w:sz w:val="22"/>
          <w:szCs w:val="22"/>
        </w:rPr>
        <w:t xml:space="preserve">A referencia akkor minősül az ajánlati felhívás feladását megelőző utolsó 36 hónapban teljesítettnek, amennyiben az adott ellenőrzési tevékenység eredményét képező </w:t>
      </w:r>
      <w:proofErr w:type="gramStart"/>
      <w:r w:rsidRPr="00B863DA">
        <w:rPr>
          <w:color w:val="000000"/>
          <w:sz w:val="22"/>
          <w:szCs w:val="22"/>
        </w:rPr>
        <w:t>dokumentum szerződést</w:t>
      </w:r>
      <w:proofErr w:type="gramEnd"/>
      <w:r w:rsidRPr="00B863DA">
        <w:rPr>
          <w:color w:val="000000"/>
          <w:sz w:val="22"/>
          <w:szCs w:val="22"/>
        </w:rPr>
        <w:t xml:space="preserve"> kötő másik fél felé történő leadásának; továbbá lebonyolítói referencia esetén abban az esetben, amennyiben az eljárás eredményéről szóló tájékoztató feladásának időpontja erre az időszakra esik. Ajánlatkérő a teljesített lebonyolítási referenciaként azon közbeszerzési eljárás lebonyolítását fogadja el, amelyben a közbeszerzési eljárás eredményéről szóló tájékoztató feladására sor </w:t>
      </w:r>
      <w:proofErr w:type="gramStart"/>
      <w:r w:rsidRPr="00B863DA">
        <w:rPr>
          <w:color w:val="000000"/>
          <w:sz w:val="22"/>
          <w:szCs w:val="22"/>
        </w:rPr>
        <w:t>került</w:t>
      </w:r>
      <w:proofErr w:type="gramEnd"/>
      <w:r w:rsidRPr="00B863DA">
        <w:rPr>
          <w:color w:val="000000"/>
          <w:sz w:val="22"/>
          <w:szCs w:val="22"/>
        </w:rPr>
        <w:t xml:space="preserve"> és amely eljárásra vonatkozóan jogorvoslati eljárás vagy bírósági felülvizsgálat keretében jogerősen </w:t>
      </w:r>
      <w:r w:rsidR="003B58BE">
        <w:rPr>
          <w:color w:val="000000"/>
          <w:sz w:val="22"/>
          <w:szCs w:val="22"/>
        </w:rPr>
        <w:t xml:space="preserve">– ajánlatkérő terhére </w:t>
      </w:r>
      <w:proofErr w:type="spellStart"/>
      <w:r w:rsidR="003B58BE">
        <w:rPr>
          <w:color w:val="000000"/>
          <w:sz w:val="22"/>
          <w:szCs w:val="22"/>
        </w:rPr>
        <w:t>-</w:t>
      </w:r>
      <w:r w:rsidRPr="00B863DA">
        <w:rPr>
          <w:color w:val="000000"/>
          <w:sz w:val="22"/>
          <w:szCs w:val="22"/>
        </w:rPr>
        <w:t>közbeszerzési</w:t>
      </w:r>
      <w:proofErr w:type="spellEnd"/>
      <w:r w:rsidRPr="00B863DA">
        <w:rPr>
          <w:color w:val="000000"/>
          <w:sz w:val="22"/>
          <w:szCs w:val="22"/>
        </w:rPr>
        <w:t xml:space="preserve"> jogsértés megállapítására nem került sor.</w:t>
      </w:r>
    </w:p>
    <w:p w14:paraId="4C36C346" w14:textId="77777777" w:rsidR="00F463C2" w:rsidRDefault="00F463C2" w:rsidP="00F463C2">
      <w:pPr>
        <w:pStyle w:val="Szvegtrzs2"/>
        <w:spacing w:after="0" w:line="240" w:lineRule="auto"/>
        <w:jc w:val="both"/>
        <w:rPr>
          <w:sz w:val="22"/>
          <w:szCs w:val="22"/>
        </w:rPr>
      </w:pPr>
    </w:p>
    <w:p w14:paraId="1B2B1E5E" w14:textId="77777777" w:rsidR="00F463C2" w:rsidRPr="007A4372" w:rsidRDefault="00F463C2" w:rsidP="00F463C2">
      <w:pPr>
        <w:jc w:val="both"/>
        <w:rPr>
          <w:sz w:val="22"/>
          <w:szCs w:val="22"/>
        </w:rPr>
      </w:pPr>
    </w:p>
    <w:p w14:paraId="6038AF2C" w14:textId="77777777" w:rsidR="00F463C2" w:rsidRDefault="00F463C2" w:rsidP="00CB5AFE">
      <w:pPr>
        <w:autoSpaceDE w:val="0"/>
        <w:autoSpaceDN w:val="0"/>
        <w:adjustRightInd w:val="0"/>
        <w:jc w:val="both"/>
        <w:rPr>
          <w:sz w:val="22"/>
          <w:szCs w:val="22"/>
        </w:rPr>
      </w:pPr>
      <w:r w:rsidRPr="007A4372">
        <w:rPr>
          <w:sz w:val="22"/>
          <w:szCs w:val="22"/>
          <w:shd w:val="clear" w:color="auto" w:fill="FFFFFF"/>
        </w:rPr>
        <w:t xml:space="preserve">MSZ.2) </w:t>
      </w:r>
      <w:r w:rsidRPr="007A4372">
        <w:rPr>
          <w:sz w:val="22"/>
          <w:szCs w:val="22"/>
        </w:rPr>
        <w:t xml:space="preserve">Alkalmatlan az ajánlattevő, ha nem mutat be </w:t>
      </w:r>
    </w:p>
    <w:p w14:paraId="03227D21" w14:textId="77777777" w:rsidR="00B863DA" w:rsidRPr="00C24FF2" w:rsidRDefault="00B863DA" w:rsidP="00CB5AFE">
      <w:pPr>
        <w:shd w:val="clear" w:color="auto" w:fill="FFFFFF"/>
        <w:spacing w:line="270" w:lineRule="atLeast"/>
        <w:jc w:val="both"/>
        <w:rPr>
          <w:color w:val="000000"/>
          <w:sz w:val="22"/>
          <w:szCs w:val="22"/>
        </w:rPr>
      </w:pPr>
      <w:r w:rsidRPr="00C24FF2">
        <w:rPr>
          <w:color w:val="000000"/>
          <w:sz w:val="22"/>
          <w:szCs w:val="22"/>
        </w:rPr>
        <w:t>Alkalmatlan az ajánlattevő, ha nem mutat be:</w:t>
      </w:r>
    </w:p>
    <w:p w14:paraId="5D26FA15" w14:textId="36E5C48C" w:rsidR="00B863DA" w:rsidRPr="00C24FF2" w:rsidRDefault="00B863DA" w:rsidP="00CB5AFE">
      <w:pPr>
        <w:shd w:val="clear" w:color="auto" w:fill="FFFFFF"/>
        <w:spacing w:line="270" w:lineRule="atLeast"/>
        <w:jc w:val="both"/>
        <w:rPr>
          <w:color w:val="000000"/>
          <w:sz w:val="22"/>
          <w:szCs w:val="22"/>
        </w:rPr>
      </w:pPr>
      <w:r w:rsidRPr="00C24FF2">
        <w:rPr>
          <w:color w:val="000000"/>
          <w:sz w:val="22"/>
          <w:szCs w:val="22"/>
        </w:rPr>
        <w:t xml:space="preserve">1. 2 fő közbeszerzési vezető ellenőrzési szakembert, aki rendelkezik a </w:t>
      </w:r>
      <w:r w:rsidR="00C24FF2">
        <w:rPr>
          <w:color w:val="000000"/>
          <w:sz w:val="22"/>
          <w:szCs w:val="22"/>
        </w:rPr>
        <w:t>14</w:t>
      </w:r>
      <w:r w:rsidRPr="00C24FF2">
        <w:rPr>
          <w:color w:val="000000"/>
          <w:sz w:val="22"/>
          <w:szCs w:val="22"/>
        </w:rPr>
        <w:t>/</w:t>
      </w:r>
      <w:r w:rsidR="00C24FF2">
        <w:rPr>
          <w:color w:val="000000"/>
          <w:sz w:val="22"/>
          <w:szCs w:val="22"/>
        </w:rPr>
        <w:t>2016. (V</w:t>
      </w:r>
      <w:r w:rsidRPr="00C24FF2">
        <w:rPr>
          <w:color w:val="000000"/>
          <w:sz w:val="22"/>
          <w:szCs w:val="22"/>
        </w:rPr>
        <w:t>. 2</w:t>
      </w:r>
      <w:r w:rsidR="00C24FF2">
        <w:rPr>
          <w:color w:val="000000"/>
          <w:sz w:val="22"/>
          <w:szCs w:val="22"/>
        </w:rPr>
        <w:t>5</w:t>
      </w:r>
      <w:r w:rsidRPr="00C24FF2">
        <w:rPr>
          <w:color w:val="000000"/>
          <w:sz w:val="22"/>
          <w:szCs w:val="22"/>
        </w:rPr>
        <w:t xml:space="preserve">.) </w:t>
      </w:r>
      <w:proofErr w:type="spellStart"/>
      <w:r w:rsidRPr="00C24FF2">
        <w:rPr>
          <w:color w:val="000000"/>
          <w:sz w:val="22"/>
          <w:szCs w:val="22"/>
        </w:rPr>
        <w:t>MvM</w:t>
      </w:r>
      <w:proofErr w:type="spellEnd"/>
      <w:r w:rsidRPr="00C24FF2">
        <w:rPr>
          <w:color w:val="000000"/>
          <w:sz w:val="22"/>
          <w:szCs w:val="22"/>
        </w:rPr>
        <w:t xml:space="preserve"> rendelet szerinti felelős akkreditált közbeszerzési szaktanácsadói névjegyzékbe vételhez (előzetes regisztrációhoz) szükséges végzettséggel és szakmai tapasztalattal;</w:t>
      </w:r>
    </w:p>
    <w:p w14:paraId="3B54E015" w14:textId="77777777" w:rsidR="00B863DA" w:rsidRPr="00C24FF2" w:rsidRDefault="00B863DA" w:rsidP="00CB5AFE">
      <w:pPr>
        <w:shd w:val="clear" w:color="auto" w:fill="FFFFFF"/>
        <w:spacing w:line="270" w:lineRule="atLeast"/>
        <w:jc w:val="both"/>
        <w:rPr>
          <w:color w:val="000000"/>
          <w:sz w:val="22"/>
          <w:szCs w:val="22"/>
        </w:rPr>
      </w:pPr>
      <w:r w:rsidRPr="00C24FF2">
        <w:rPr>
          <w:color w:val="000000"/>
          <w:sz w:val="22"/>
          <w:szCs w:val="22"/>
        </w:rPr>
        <w:t xml:space="preserve">2. 2 fő közbeszerzési </w:t>
      </w:r>
      <w:proofErr w:type="spellStart"/>
      <w:r w:rsidRPr="00C24FF2">
        <w:rPr>
          <w:color w:val="000000"/>
          <w:sz w:val="22"/>
          <w:szCs w:val="22"/>
        </w:rPr>
        <w:t>Senior</w:t>
      </w:r>
      <w:proofErr w:type="spellEnd"/>
      <w:r w:rsidRPr="00C24FF2">
        <w:rPr>
          <w:color w:val="000000"/>
          <w:sz w:val="22"/>
          <w:szCs w:val="22"/>
        </w:rPr>
        <w:t xml:space="preserve"> ellenőrzési szakembert, aki rendelkezik legalább 2 évet elérő közbeszerzési szakmai tapasztalattal;</w:t>
      </w:r>
    </w:p>
    <w:p w14:paraId="4225580D" w14:textId="77777777" w:rsidR="00B863DA" w:rsidRPr="00C24FF2" w:rsidRDefault="00B863DA" w:rsidP="00CB5AFE">
      <w:pPr>
        <w:shd w:val="clear" w:color="auto" w:fill="FFFFFF"/>
        <w:spacing w:line="270" w:lineRule="atLeast"/>
        <w:jc w:val="both"/>
        <w:rPr>
          <w:color w:val="000000"/>
          <w:sz w:val="22"/>
          <w:szCs w:val="22"/>
        </w:rPr>
      </w:pPr>
      <w:r w:rsidRPr="00C24FF2">
        <w:rPr>
          <w:color w:val="000000"/>
          <w:sz w:val="22"/>
          <w:szCs w:val="22"/>
        </w:rPr>
        <w:lastRenderedPageBreak/>
        <w:t>3. 2 fő közbeszerzési junior ellenőrzési szakembert, aki rendelkezik legalább 1 évet elérő közbeszerzési szakmai tapasztalattal;</w:t>
      </w:r>
    </w:p>
    <w:p w14:paraId="2DAFBD12" w14:textId="77777777" w:rsidR="00B863DA" w:rsidRPr="00C24FF2" w:rsidRDefault="00B863DA" w:rsidP="00CB5AFE">
      <w:pPr>
        <w:shd w:val="clear" w:color="auto" w:fill="FFFFFF"/>
        <w:spacing w:line="270" w:lineRule="atLeast"/>
        <w:jc w:val="both"/>
        <w:rPr>
          <w:color w:val="000000"/>
          <w:sz w:val="22"/>
          <w:szCs w:val="22"/>
        </w:rPr>
      </w:pPr>
      <w:r w:rsidRPr="00C24FF2">
        <w:rPr>
          <w:color w:val="000000"/>
          <w:sz w:val="22"/>
          <w:szCs w:val="22"/>
        </w:rPr>
        <w:t>4. 2 fő jogi szakvizsgával rendelkező szakembert;</w:t>
      </w:r>
    </w:p>
    <w:p w14:paraId="49F526EB" w14:textId="77777777" w:rsidR="00B863DA" w:rsidRDefault="00B863DA" w:rsidP="00CB5AFE">
      <w:pPr>
        <w:shd w:val="clear" w:color="auto" w:fill="FFFFFF"/>
        <w:spacing w:line="270" w:lineRule="atLeast"/>
        <w:jc w:val="both"/>
        <w:rPr>
          <w:color w:val="000000"/>
          <w:sz w:val="22"/>
          <w:szCs w:val="22"/>
        </w:rPr>
      </w:pPr>
      <w:r w:rsidRPr="00C24FF2">
        <w:rPr>
          <w:color w:val="000000"/>
          <w:sz w:val="22"/>
          <w:szCs w:val="22"/>
        </w:rPr>
        <w:t>5. 1 fő közbeszerzések jogszabály szerinti minőség-ellenőrzésében és/vagy utó- és/vagy utólagos ellenőrzésben és/vagy közbeszerzési szabályossági tanúsítvány / eredmény állásfoglalás készítésében 2 évet elérő szakmai gyakorlattal rendelkező szakembert.</w:t>
      </w:r>
    </w:p>
    <w:p w14:paraId="27B1F1C6" w14:textId="77777777" w:rsidR="00C24FF2" w:rsidRPr="00C24FF2" w:rsidRDefault="00C24FF2" w:rsidP="00CB5AFE">
      <w:pPr>
        <w:shd w:val="clear" w:color="auto" w:fill="FFFFFF"/>
        <w:spacing w:line="270" w:lineRule="atLeast"/>
        <w:jc w:val="both"/>
        <w:rPr>
          <w:color w:val="000000"/>
          <w:sz w:val="22"/>
          <w:szCs w:val="22"/>
        </w:rPr>
      </w:pPr>
    </w:p>
    <w:p w14:paraId="5CE2D4DE" w14:textId="77777777" w:rsidR="00B863DA" w:rsidRDefault="00B863DA" w:rsidP="00CB5AFE">
      <w:pPr>
        <w:shd w:val="clear" w:color="auto" w:fill="FFFFFF"/>
        <w:spacing w:line="270" w:lineRule="atLeast"/>
        <w:jc w:val="both"/>
        <w:rPr>
          <w:color w:val="000000"/>
          <w:sz w:val="22"/>
          <w:szCs w:val="22"/>
        </w:rPr>
      </w:pPr>
      <w:r w:rsidRPr="00C24FF2">
        <w:rPr>
          <w:color w:val="000000"/>
          <w:sz w:val="22"/>
          <w:szCs w:val="22"/>
        </w:rPr>
        <w:t>Az 1</w:t>
      </w:r>
      <w:proofErr w:type="gramStart"/>
      <w:r w:rsidRPr="00C24FF2">
        <w:rPr>
          <w:color w:val="000000"/>
          <w:sz w:val="22"/>
          <w:szCs w:val="22"/>
        </w:rPr>
        <w:t>.,</w:t>
      </w:r>
      <w:proofErr w:type="gramEnd"/>
      <w:r w:rsidRPr="00C24FF2">
        <w:rPr>
          <w:color w:val="000000"/>
          <w:sz w:val="22"/>
          <w:szCs w:val="22"/>
        </w:rPr>
        <w:t xml:space="preserve"> 2., 3. pontok keretében megajánlásra kerülő szakemberek között nem megengedett az átfedés, míg az 4–5. pontok szerinti többlet szakértelemmel rendelkező szakemberek lehetnek az 1–3. pontok keretében bemutatott szakértők.</w:t>
      </w:r>
    </w:p>
    <w:p w14:paraId="7094F445" w14:textId="77777777" w:rsidR="00C24FF2" w:rsidRPr="00C24FF2" w:rsidRDefault="00C24FF2" w:rsidP="00CB5AFE">
      <w:pPr>
        <w:shd w:val="clear" w:color="auto" w:fill="FFFFFF"/>
        <w:spacing w:line="270" w:lineRule="atLeast"/>
        <w:jc w:val="both"/>
        <w:rPr>
          <w:color w:val="000000"/>
          <w:sz w:val="22"/>
          <w:szCs w:val="22"/>
        </w:rPr>
      </w:pPr>
    </w:p>
    <w:p w14:paraId="050D3E24" w14:textId="77777777" w:rsidR="00B863DA" w:rsidRDefault="00B863DA" w:rsidP="00CB5AFE">
      <w:pPr>
        <w:shd w:val="clear" w:color="auto" w:fill="FFFFFF"/>
        <w:spacing w:line="270" w:lineRule="atLeast"/>
        <w:jc w:val="both"/>
        <w:rPr>
          <w:color w:val="000000"/>
          <w:sz w:val="22"/>
          <w:szCs w:val="22"/>
        </w:rPr>
      </w:pPr>
      <w:r w:rsidRPr="00C24FF2">
        <w:rPr>
          <w:color w:val="000000"/>
          <w:sz w:val="22"/>
          <w:szCs w:val="22"/>
        </w:rPr>
        <w:t>Ajánlatkérő a felhívás III.1.3) pontja tekintetében rögzített fogalmak alatt a 46/2011. (III. 25.) Korm. rendelet, valamint a 320/2015. (X. 30.) Korm. rendelet szerinti a közbeszerzésekért felelős miniszter hatáskörébe utalt közbeszerzési ellenőrzési tevékenységeket érti.</w:t>
      </w:r>
    </w:p>
    <w:p w14:paraId="4C45CE76" w14:textId="77777777" w:rsidR="002F05F3" w:rsidRPr="00C24FF2" w:rsidRDefault="002F05F3" w:rsidP="00CB5AFE">
      <w:pPr>
        <w:shd w:val="clear" w:color="auto" w:fill="FFFFFF"/>
        <w:spacing w:line="270" w:lineRule="atLeast"/>
        <w:jc w:val="both"/>
        <w:rPr>
          <w:color w:val="000000"/>
          <w:sz w:val="22"/>
          <w:szCs w:val="22"/>
        </w:rPr>
      </w:pPr>
    </w:p>
    <w:p w14:paraId="6815975C" w14:textId="77777777" w:rsidR="00B863DA" w:rsidRPr="00C24FF2" w:rsidRDefault="00B863DA" w:rsidP="00CB5AFE">
      <w:pPr>
        <w:shd w:val="clear" w:color="auto" w:fill="FFFFFF"/>
        <w:spacing w:line="270" w:lineRule="atLeast"/>
        <w:jc w:val="both"/>
        <w:rPr>
          <w:color w:val="000000"/>
          <w:sz w:val="22"/>
          <w:szCs w:val="22"/>
        </w:rPr>
      </w:pPr>
      <w:r w:rsidRPr="00C24FF2">
        <w:rPr>
          <w:color w:val="000000"/>
          <w:sz w:val="22"/>
          <w:szCs w:val="22"/>
        </w:rPr>
        <w:t>Továbbá Ajánlatkérő a fenti tevékenységekkel egyenértékűként elfogadja a 4/2011. (I. 28.) Korm. rendelet szerinti a központi koordinációs szerv hatáskörébe utalt és/vagy a 272/2014. (XI. 5.) Korm. rendelet szerint az európai uniós források felhasználásáért felelős miniszter hatáskörébe utalt tevékenységeket, illetve utó- és/vagy utólagos ellenőrzésként a 4/2011. (I. 28.) Korm. rendelet szerint a közreműködő szervezet hatáskörébe utalt, és/vagy a 272/2014. (XI. 5.) Korm. rendelet szerint az irányító hatóság hatáskörébe utalt tevékenységeket is.</w:t>
      </w:r>
    </w:p>
    <w:p w14:paraId="7EFDFE25" w14:textId="77777777" w:rsidR="00F463C2" w:rsidRPr="007A4372" w:rsidRDefault="00F463C2" w:rsidP="00F463C2">
      <w:pPr>
        <w:pStyle w:val="Szvegtrzs2"/>
        <w:spacing w:after="0" w:line="240" w:lineRule="auto"/>
        <w:ind w:left="360"/>
        <w:jc w:val="both"/>
        <w:rPr>
          <w:sz w:val="22"/>
          <w:szCs w:val="22"/>
        </w:rPr>
      </w:pPr>
    </w:p>
    <w:p w14:paraId="710BBF5C" w14:textId="77777777" w:rsidR="00F463C2" w:rsidRPr="007A4372" w:rsidRDefault="00F463C2" w:rsidP="00CB5AFE">
      <w:pPr>
        <w:pStyle w:val="Szvegtrzs2"/>
        <w:spacing w:after="0" w:line="240" w:lineRule="auto"/>
        <w:jc w:val="both"/>
        <w:rPr>
          <w:sz w:val="22"/>
          <w:szCs w:val="22"/>
        </w:rPr>
      </w:pPr>
      <w:r w:rsidRPr="007A4372">
        <w:rPr>
          <w:sz w:val="22"/>
          <w:szCs w:val="22"/>
        </w:rPr>
        <w:t>Az 1</w:t>
      </w:r>
      <w:proofErr w:type="gramStart"/>
      <w:r w:rsidRPr="007A4372">
        <w:rPr>
          <w:sz w:val="22"/>
          <w:szCs w:val="22"/>
        </w:rPr>
        <w:t>.,</w:t>
      </w:r>
      <w:proofErr w:type="gramEnd"/>
      <w:r w:rsidRPr="007A4372">
        <w:rPr>
          <w:sz w:val="22"/>
          <w:szCs w:val="22"/>
        </w:rPr>
        <w:t xml:space="preserve"> 2., 3. pontok keretében megajánlásra kerülő szakemberek között nem megengedett az átfedés, míg az 4.-5. pontok szerinti többlet szakértelemmel rendelkező szakemberek lehetnek az 1.-3. pontok keretében bemutatott szakértők.</w:t>
      </w:r>
    </w:p>
    <w:p w14:paraId="6AB9183E" w14:textId="77777777" w:rsidR="00F463C2" w:rsidRPr="007A4372" w:rsidRDefault="00F463C2" w:rsidP="00CB5AFE">
      <w:pPr>
        <w:pStyle w:val="Szvegtrzs2"/>
        <w:spacing w:after="0" w:line="240" w:lineRule="auto"/>
        <w:jc w:val="both"/>
        <w:rPr>
          <w:sz w:val="22"/>
          <w:szCs w:val="22"/>
        </w:rPr>
      </w:pPr>
    </w:p>
    <w:p w14:paraId="59E3EB0C" w14:textId="77777777" w:rsidR="00F463C2" w:rsidRPr="007A4372" w:rsidRDefault="00F463C2" w:rsidP="00CB5AFE">
      <w:pPr>
        <w:pStyle w:val="Szvegtrzs2"/>
        <w:spacing w:after="0" w:line="240" w:lineRule="auto"/>
        <w:jc w:val="both"/>
        <w:rPr>
          <w:sz w:val="22"/>
          <w:szCs w:val="22"/>
        </w:rPr>
      </w:pPr>
      <w:r w:rsidRPr="007A4372">
        <w:rPr>
          <w:sz w:val="22"/>
          <w:szCs w:val="22"/>
        </w:rPr>
        <w:t>Ajánlatkérő a felhívás III.1.3) pontja tekintetében rögzített fogalmak alatt a 46/2011. (III.25.) Korm. rendelet, valamint a 320/2015. (X.30.) Korm. rendelet szerinti a közbeszerzésekért felelős miniszter hatáskörébe utalt közbeszerzési ellenőrzési tevékenységeket érti.</w:t>
      </w:r>
    </w:p>
    <w:p w14:paraId="17BD141D" w14:textId="77777777" w:rsidR="00F463C2" w:rsidRPr="007A4372" w:rsidRDefault="00F463C2" w:rsidP="00CB5AFE">
      <w:pPr>
        <w:pStyle w:val="Szvegtrzs2"/>
        <w:spacing w:after="0" w:line="240" w:lineRule="auto"/>
        <w:jc w:val="both"/>
        <w:rPr>
          <w:sz w:val="22"/>
          <w:szCs w:val="22"/>
        </w:rPr>
      </w:pPr>
    </w:p>
    <w:p w14:paraId="358DDD0C" w14:textId="07D6307F" w:rsidR="0053184B" w:rsidRPr="00F226B5" w:rsidRDefault="00F463C2" w:rsidP="00F226B5">
      <w:pPr>
        <w:pStyle w:val="Szvegtrzs2"/>
        <w:spacing w:after="0" w:line="240" w:lineRule="auto"/>
        <w:jc w:val="both"/>
      </w:pPr>
      <w:r w:rsidRPr="007A4372">
        <w:rPr>
          <w:sz w:val="22"/>
          <w:szCs w:val="22"/>
        </w:rPr>
        <w:t>Továbbá Ajánlatkérő a fenti tevékenységekkel egyenértékűként elfogadja a 4/2011. (I.28.) Korm. rendelet szerinti a központi koordinációs szerv hatáskörébe utalt és/vagy a 272/2014. (XI.5.) Korm. rendelet szerint az európai uniós források felhasználásáért felelős miniszter hatáskörébe utalt tevékenységeket, illetve utó- és/vagy utólagos ellenőrzésként a 4/2011. (I.28.) Korm. rendelet szerint a közreműködő szervezet hatáskörébe utalt, és/vagy a 272/2014. (XI.5.) Korm. rendelet szerint az irányító hatóság hatáskörébe utalt tevékenységeket is.</w:t>
      </w:r>
    </w:p>
    <w:p w14:paraId="09878FB6" w14:textId="77777777" w:rsidR="00D227A2" w:rsidRPr="000267CD" w:rsidRDefault="00D227A2" w:rsidP="00AB5D8C">
      <w:pPr>
        <w:jc w:val="both"/>
        <w:rPr>
          <w:sz w:val="22"/>
          <w:szCs w:val="22"/>
        </w:rPr>
      </w:pPr>
    </w:p>
    <w:p w14:paraId="1E65E503" w14:textId="77777777" w:rsidR="00AB5D8C" w:rsidRPr="000267CD" w:rsidRDefault="00A87816" w:rsidP="0053184B">
      <w:pPr>
        <w:pStyle w:val="Cmsor2"/>
        <w:widowControl/>
        <w:numPr>
          <w:ilvl w:val="1"/>
          <w:numId w:val="0"/>
        </w:numPr>
        <w:tabs>
          <w:tab w:val="num" w:pos="792"/>
        </w:tabs>
        <w:ind w:left="788" w:hanging="431"/>
        <w:jc w:val="left"/>
        <w:rPr>
          <w:bCs/>
          <w:iCs/>
          <w:smallCaps/>
          <w:sz w:val="22"/>
          <w:szCs w:val="22"/>
        </w:rPr>
      </w:pPr>
      <w:bookmarkStart w:id="191" w:name="_Toc518447302"/>
      <w:bookmarkStart w:id="192" w:name="_Toc66244066"/>
      <w:bookmarkStart w:id="193" w:name="_Toc66248220"/>
      <w:bookmarkStart w:id="194" w:name="_Toc66507107"/>
      <w:bookmarkStart w:id="195" w:name="_Toc66517246"/>
      <w:bookmarkStart w:id="196" w:name="_Toc66608608"/>
      <w:bookmarkStart w:id="197" w:name="_Toc130170158"/>
      <w:bookmarkStart w:id="198" w:name="_Toc130171596"/>
      <w:bookmarkStart w:id="199" w:name="_Toc130172170"/>
      <w:bookmarkStart w:id="200" w:name="_Toc135795809"/>
      <w:bookmarkStart w:id="201" w:name="_Toc208962412"/>
      <w:bookmarkStart w:id="202" w:name="_Toc346714219"/>
      <w:proofErr w:type="gramStart"/>
      <w:r w:rsidRPr="000267CD">
        <w:rPr>
          <w:bCs/>
          <w:iCs/>
          <w:smallCaps/>
          <w:sz w:val="22"/>
          <w:szCs w:val="22"/>
        </w:rPr>
        <w:t>az</w:t>
      </w:r>
      <w:proofErr w:type="gramEnd"/>
      <w:r w:rsidRPr="000267CD">
        <w:rPr>
          <w:bCs/>
          <w:iCs/>
          <w:smallCaps/>
          <w:sz w:val="22"/>
          <w:szCs w:val="22"/>
        </w:rPr>
        <w:t xml:space="preserve"> eljárást lezáró döntés, </w:t>
      </w:r>
      <w:r w:rsidR="00AB5D8C" w:rsidRPr="000267CD">
        <w:rPr>
          <w:bCs/>
          <w:iCs/>
          <w:smallCaps/>
          <w:sz w:val="22"/>
          <w:szCs w:val="22"/>
        </w:rPr>
        <w:t>eredményhirdetés</w:t>
      </w:r>
      <w:bookmarkEnd w:id="191"/>
      <w:bookmarkEnd w:id="192"/>
      <w:bookmarkEnd w:id="193"/>
      <w:bookmarkEnd w:id="194"/>
      <w:bookmarkEnd w:id="195"/>
      <w:bookmarkEnd w:id="196"/>
      <w:bookmarkEnd w:id="197"/>
      <w:bookmarkEnd w:id="198"/>
      <w:bookmarkEnd w:id="199"/>
      <w:bookmarkEnd w:id="200"/>
      <w:bookmarkEnd w:id="201"/>
      <w:bookmarkEnd w:id="202"/>
    </w:p>
    <w:p w14:paraId="460F5ACA" w14:textId="77777777" w:rsidR="0053184B" w:rsidRPr="000267CD" w:rsidRDefault="0053184B" w:rsidP="0053184B">
      <w:pPr>
        <w:rPr>
          <w:sz w:val="22"/>
          <w:szCs w:val="22"/>
        </w:rPr>
      </w:pPr>
    </w:p>
    <w:p w14:paraId="561AC1C9" w14:textId="0C385E70" w:rsidR="00A87816" w:rsidRPr="000267CD" w:rsidRDefault="00A87816" w:rsidP="00A87816">
      <w:pPr>
        <w:jc w:val="both"/>
        <w:rPr>
          <w:sz w:val="22"/>
          <w:szCs w:val="22"/>
        </w:rPr>
      </w:pPr>
      <w:r w:rsidRPr="000267CD">
        <w:rPr>
          <w:sz w:val="22"/>
          <w:szCs w:val="22"/>
        </w:rPr>
        <w:t>Ajánlatkérő valamennyi ajánlattevőt írásban tájékoztatja az eljárás eredményéről, az eljárás eredménytelenségéről, az ajánlattevő kizárásáról, a szerződés teljesítésére vonatkozó alkalmatlanságának megálla</w:t>
      </w:r>
      <w:r w:rsidR="0070547B">
        <w:rPr>
          <w:sz w:val="22"/>
          <w:szCs w:val="22"/>
        </w:rPr>
        <w:t>pításáról, ajánlatának a Kbt. 73</w:t>
      </w:r>
      <w:r w:rsidRPr="000267CD">
        <w:rPr>
          <w:sz w:val="22"/>
          <w:szCs w:val="22"/>
        </w:rPr>
        <w:t>. §</w:t>
      </w:r>
      <w:proofErr w:type="spellStart"/>
      <w:r w:rsidRPr="000267CD">
        <w:rPr>
          <w:sz w:val="22"/>
          <w:szCs w:val="22"/>
        </w:rPr>
        <w:t>-a</w:t>
      </w:r>
      <w:proofErr w:type="spellEnd"/>
      <w:r w:rsidRPr="000267CD">
        <w:rPr>
          <w:sz w:val="22"/>
          <w:szCs w:val="22"/>
        </w:rPr>
        <w:t xml:space="preserve"> szerinti érvénytelenné nyilvánításáról, valamint ezek részletes indokáról.</w:t>
      </w:r>
    </w:p>
    <w:p w14:paraId="5B892405" w14:textId="77777777" w:rsidR="00A87816" w:rsidRPr="000267CD" w:rsidRDefault="00A87816" w:rsidP="00A87816">
      <w:pPr>
        <w:jc w:val="both"/>
        <w:rPr>
          <w:sz w:val="22"/>
          <w:szCs w:val="22"/>
        </w:rPr>
      </w:pPr>
      <w:r w:rsidRPr="000267CD">
        <w:rPr>
          <w:sz w:val="22"/>
          <w:szCs w:val="22"/>
        </w:rPr>
        <w:t>Az ajánlatkérő előbbiek szerinti tájékoztatást a döntését követően a lehető leghamarabb, de legkésőbb három munkanapon belül megküldi.</w:t>
      </w:r>
    </w:p>
    <w:p w14:paraId="6EBA4FF1" w14:textId="16A54CDB" w:rsidR="00AB5D8C" w:rsidRPr="000267CD" w:rsidRDefault="00A87816" w:rsidP="00A87816">
      <w:pPr>
        <w:jc w:val="both"/>
        <w:rPr>
          <w:sz w:val="22"/>
          <w:szCs w:val="22"/>
        </w:rPr>
      </w:pPr>
      <w:r w:rsidRPr="000267CD">
        <w:rPr>
          <w:sz w:val="22"/>
          <w:szCs w:val="22"/>
        </w:rPr>
        <w:t xml:space="preserve">Ajánlatkérő az ajánlatok elbírálásának befejezésekor írásbeli összegezést készít az ajánlatokról, melyet minden ajánlattevő számára egyidejűleg, telefaxon vagy elektronikus úton küld meg. A </w:t>
      </w:r>
      <w:r w:rsidR="0070547B">
        <w:rPr>
          <w:sz w:val="22"/>
          <w:szCs w:val="22"/>
        </w:rPr>
        <w:t>további szabályokat a Kbt. 79-80</w:t>
      </w:r>
      <w:r w:rsidRPr="000267CD">
        <w:rPr>
          <w:sz w:val="22"/>
          <w:szCs w:val="22"/>
        </w:rPr>
        <w:t>. §</w:t>
      </w:r>
      <w:proofErr w:type="spellStart"/>
      <w:r w:rsidRPr="000267CD">
        <w:rPr>
          <w:sz w:val="22"/>
          <w:szCs w:val="22"/>
        </w:rPr>
        <w:t>-</w:t>
      </w:r>
      <w:r w:rsidR="0070547B">
        <w:rPr>
          <w:sz w:val="22"/>
          <w:szCs w:val="22"/>
        </w:rPr>
        <w:t>ai</w:t>
      </w:r>
      <w:proofErr w:type="spellEnd"/>
      <w:r w:rsidR="0070547B">
        <w:rPr>
          <w:sz w:val="22"/>
          <w:szCs w:val="22"/>
        </w:rPr>
        <w:t xml:space="preserve"> tartalmazzák</w:t>
      </w:r>
      <w:r w:rsidRPr="000267CD">
        <w:rPr>
          <w:sz w:val="22"/>
          <w:szCs w:val="22"/>
        </w:rPr>
        <w:t>.</w:t>
      </w:r>
      <w:r w:rsidR="00263552">
        <w:rPr>
          <w:sz w:val="22"/>
          <w:szCs w:val="22"/>
        </w:rPr>
        <w:t xml:space="preserve"> </w:t>
      </w:r>
      <w:r w:rsidRPr="000267CD">
        <w:rPr>
          <w:sz w:val="22"/>
          <w:szCs w:val="22"/>
        </w:rPr>
        <w:t xml:space="preserve">Az eljárás </w:t>
      </w:r>
      <w:r w:rsidR="0070547B">
        <w:rPr>
          <w:sz w:val="22"/>
          <w:szCs w:val="22"/>
        </w:rPr>
        <w:t>eredménytelenségi okai a Kbt. 75</w:t>
      </w:r>
      <w:r w:rsidRPr="000267CD">
        <w:rPr>
          <w:sz w:val="22"/>
          <w:szCs w:val="22"/>
        </w:rPr>
        <w:t>. §</w:t>
      </w:r>
      <w:proofErr w:type="spellStart"/>
      <w:r w:rsidRPr="000267CD">
        <w:rPr>
          <w:sz w:val="22"/>
          <w:szCs w:val="22"/>
        </w:rPr>
        <w:t>-ában</w:t>
      </w:r>
      <w:proofErr w:type="spellEnd"/>
      <w:r w:rsidRPr="000267CD">
        <w:rPr>
          <w:sz w:val="22"/>
          <w:szCs w:val="22"/>
        </w:rPr>
        <w:t xml:space="preserve"> </w:t>
      </w:r>
      <w:r w:rsidR="009F6553">
        <w:rPr>
          <w:sz w:val="22"/>
          <w:szCs w:val="22"/>
        </w:rPr>
        <w:t xml:space="preserve">találhatóak. </w:t>
      </w:r>
    </w:p>
    <w:p w14:paraId="3149AC20" w14:textId="77777777" w:rsidR="00FB16A8" w:rsidRPr="000267CD" w:rsidRDefault="00FB16A8" w:rsidP="00AB5D8C">
      <w:pPr>
        <w:jc w:val="both"/>
        <w:rPr>
          <w:sz w:val="22"/>
          <w:szCs w:val="22"/>
        </w:rPr>
      </w:pPr>
    </w:p>
    <w:p w14:paraId="725D06F0" w14:textId="77777777" w:rsidR="00AB5D8C" w:rsidRPr="000267CD" w:rsidRDefault="00AB5D8C" w:rsidP="00FB16A8">
      <w:pPr>
        <w:pStyle w:val="Cmsor2"/>
        <w:widowControl/>
        <w:numPr>
          <w:ilvl w:val="1"/>
          <w:numId w:val="0"/>
        </w:numPr>
        <w:tabs>
          <w:tab w:val="num" w:pos="792"/>
        </w:tabs>
        <w:ind w:left="788" w:hanging="431"/>
        <w:jc w:val="left"/>
        <w:rPr>
          <w:bCs/>
          <w:iCs/>
          <w:smallCaps/>
          <w:sz w:val="22"/>
          <w:szCs w:val="22"/>
        </w:rPr>
      </w:pPr>
      <w:bookmarkStart w:id="203" w:name="_Toc208962413"/>
      <w:bookmarkStart w:id="204" w:name="_Toc346714220"/>
      <w:proofErr w:type="gramStart"/>
      <w:r w:rsidRPr="000267CD">
        <w:rPr>
          <w:bCs/>
          <w:iCs/>
          <w:smallCaps/>
          <w:sz w:val="22"/>
          <w:szCs w:val="22"/>
        </w:rPr>
        <w:t>hiánypótlás</w:t>
      </w:r>
      <w:bookmarkEnd w:id="203"/>
      <w:bookmarkEnd w:id="204"/>
      <w:proofErr w:type="gramEnd"/>
    </w:p>
    <w:p w14:paraId="75E011AE" w14:textId="77777777" w:rsidR="00FB16A8" w:rsidRPr="000267CD" w:rsidRDefault="00FB16A8" w:rsidP="00FB16A8">
      <w:pPr>
        <w:rPr>
          <w:sz w:val="22"/>
          <w:szCs w:val="22"/>
        </w:rPr>
      </w:pPr>
    </w:p>
    <w:p w14:paraId="6DB1F338" w14:textId="386EE4B4" w:rsidR="00FB16A8" w:rsidRPr="000267CD" w:rsidRDefault="00BB3113" w:rsidP="0042435B">
      <w:pPr>
        <w:jc w:val="both"/>
        <w:outlineLvl w:val="0"/>
        <w:rPr>
          <w:sz w:val="22"/>
          <w:szCs w:val="22"/>
        </w:rPr>
      </w:pPr>
      <w:r w:rsidRPr="000267CD">
        <w:rPr>
          <w:sz w:val="22"/>
          <w:szCs w:val="22"/>
        </w:rPr>
        <w:t xml:space="preserve">Ajánlatkérő </w:t>
      </w:r>
      <w:r w:rsidR="000F7367" w:rsidRPr="000267CD">
        <w:rPr>
          <w:sz w:val="22"/>
          <w:szCs w:val="22"/>
        </w:rPr>
        <w:t>az eljárás so</w:t>
      </w:r>
      <w:r w:rsidR="0070547B">
        <w:rPr>
          <w:sz w:val="22"/>
          <w:szCs w:val="22"/>
        </w:rPr>
        <w:t xml:space="preserve">rán a Kbt. </w:t>
      </w:r>
      <w:r w:rsidR="003E252C" w:rsidRPr="000267CD">
        <w:rPr>
          <w:sz w:val="22"/>
          <w:szCs w:val="22"/>
        </w:rPr>
        <w:t>7</w:t>
      </w:r>
      <w:r w:rsidR="0070547B">
        <w:rPr>
          <w:sz w:val="22"/>
          <w:szCs w:val="22"/>
        </w:rPr>
        <w:t>1</w:t>
      </w:r>
      <w:r w:rsidR="000F7367" w:rsidRPr="000267CD">
        <w:rPr>
          <w:sz w:val="22"/>
          <w:szCs w:val="22"/>
        </w:rPr>
        <w:t>. § előírásai szerint biztosítja</w:t>
      </w:r>
      <w:r w:rsidR="0042435B" w:rsidRPr="000267CD">
        <w:rPr>
          <w:sz w:val="22"/>
          <w:szCs w:val="22"/>
        </w:rPr>
        <w:t xml:space="preserve"> </w:t>
      </w:r>
      <w:r w:rsidR="000F7367" w:rsidRPr="000267CD">
        <w:rPr>
          <w:sz w:val="22"/>
          <w:szCs w:val="22"/>
        </w:rPr>
        <w:t>a</w:t>
      </w:r>
      <w:r w:rsidR="0042435B" w:rsidRPr="000267CD">
        <w:rPr>
          <w:sz w:val="22"/>
          <w:szCs w:val="22"/>
        </w:rPr>
        <w:t xml:space="preserve"> hiánypótlás</w:t>
      </w:r>
      <w:r w:rsidR="000F7367" w:rsidRPr="000267CD">
        <w:rPr>
          <w:sz w:val="22"/>
          <w:szCs w:val="22"/>
        </w:rPr>
        <w:t>t</w:t>
      </w:r>
      <w:r w:rsidR="0042435B" w:rsidRPr="000267CD">
        <w:rPr>
          <w:sz w:val="22"/>
          <w:szCs w:val="22"/>
        </w:rPr>
        <w:t>.</w:t>
      </w:r>
      <w:r w:rsidR="000625C8">
        <w:rPr>
          <w:sz w:val="22"/>
          <w:szCs w:val="22"/>
        </w:rPr>
        <w:t xml:space="preserve"> </w:t>
      </w:r>
      <w:r w:rsidR="000625C8" w:rsidRPr="000625C8">
        <w:rPr>
          <w:sz w:val="22"/>
          <w:szCs w:val="22"/>
        </w:rPr>
        <w:t xml:space="preserve">Ajánlatkérő újabb hiánypótlást nem rendel el, ha a hiánypótlással az ajánlattevő az ajánlatban korábban nem szereplő </w:t>
      </w:r>
      <w:r w:rsidR="000625C8" w:rsidRPr="000625C8">
        <w:rPr>
          <w:sz w:val="22"/>
          <w:szCs w:val="22"/>
        </w:rPr>
        <w:lastRenderedPageBreak/>
        <w:t xml:space="preserve">gazdasági szereplőt von be az eljárásba, és e gazdasági szereplőre tekintettel lenne szükséges az újabb </w:t>
      </w:r>
      <w:r w:rsidR="009F6553">
        <w:rPr>
          <w:sz w:val="22"/>
          <w:szCs w:val="22"/>
        </w:rPr>
        <w:t>hiánypótlás.</w:t>
      </w:r>
    </w:p>
    <w:p w14:paraId="5ECC9118" w14:textId="77777777" w:rsidR="00FB16A8" w:rsidRPr="000267CD" w:rsidRDefault="00FB16A8" w:rsidP="0042435B">
      <w:pPr>
        <w:jc w:val="both"/>
        <w:outlineLvl w:val="0"/>
        <w:rPr>
          <w:sz w:val="22"/>
          <w:szCs w:val="22"/>
        </w:rPr>
      </w:pPr>
    </w:p>
    <w:p w14:paraId="68E73955" w14:textId="77777777" w:rsidR="00EB57EB" w:rsidRPr="000267CD" w:rsidRDefault="00EB57EB" w:rsidP="00EB57EB">
      <w:pPr>
        <w:pStyle w:val="Cmsor2"/>
        <w:widowControl/>
        <w:numPr>
          <w:ilvl w:val="1"/>
          <w:numId w:val="0"/>
        </w:numPr>
        <w:tabs>
          <w:tab w:val="num" w:pos="792"/>
        </w:tabs>
        <w:ind w:left="792" w:hanging="432"/>
        <w:jc w:val="left"/>
        <w:rPr>
          <w:bCs/>
          <w:iCs/>
          <w:smallCaps/>
          <w:sz w:val="22"/>
          <w:szCs w:val="22"/>
        </w:rPr>
      </w:pPr>
      <w:bookmarkStart w:id="205" w:name="_Toc346714221"/>
      <w:proofErr w:type="gramStart"/>
      <w:r w:rsidRPr="000267CD">
        <w:rPr>
          <w:bCs/>
          <w:iCs/>
          <w:smallCaps/>
          <w:sz w:val="22"/>
          <w:szCs w:val="22"/>
        </w:rPr>
        <w:t>ajánlati</w:t>
      </w:r>
      <w:proofErr w:type="gramEnd"/>
      <w:r w:rsidRPr="000267CD">
        <w:rPr>
          <w:bCs/>
          <w:iCs/>
          <w:smallCaps/>
          <w:sz w:val="22"/>
          <w:szCs w:val="22"/>
        </w:rPr>
        <w:t xml:space="preserve"> kötöttség</w:t>
      </w:r>
      <w:bookmarkEnd w:id="205"/>
    </w:p>
    <w:p w14:paraId="098F5623" w14:textId="77777777" w:rsidR="00EB57EB" w:rsidRPr="000267CD" w:rsidRDefault="00EB57EB" w:rsidP="00EB57EB">
      <w:pPr>
        <w:rPr>
          <w:sz w:val="22"/>
          <w:szCs w:val="22"/>
        </w:rPr>
      </w:pPr>
    </w:p>
    <w:p w14:paraId="5AE8318A" w14:textId="7F4270B2" w:rsidR="006C6140" w:rsidRPr="000267CD" w:rsidRDefault="006C5723" w:rsidP="006C6140">
      <w:pPr>
        <w:jc w:val="both"/>
        <w:rPr>
          <w:sz w:val="22"/>
          <w:szCs w:val="22"/>
        </w:rPr>
      </w:pPr>
      <w:bookmarkStart w:id="206" w:name="_Toc208962414"/>
      <w:r w:rsidRPr="000267CD">
        <w:rPr>
          <w:sz w:val="22"/>
          <w:szCs w:val="22"/>
        </w:rPr>
        <w:t xml:space="preserve">Ajánlattevők </w:t>
      </w:r>
      <w:r w:rsidR="002C32C4">
        <w:rPr>
          <w:sz w:val="22"/>
          <w:szCs w:val="22"/>
        </w:rPr>
        <w:t xml:space="preserve">az ajánlattételi határidő lejártától </w:t>
      </w:r>
      <w:r w:rsidR="000B7D49" w:rsidRPr="000267CD">
        <w:rPr>
          <w:sz w:val="22"/>
          <w:szCs w:val="22"/>
        </w:rPr>
        <w:t xml:space="preserve">60 </w:t>
      </w:r>
      <w:r w:rsidR="002B14C7" w:rsidRPr="000267CD">
        <w:rPr>
          <w:sz w:val="22"/>
          <w:szCs w:val="22"/>
        </w:rPr>
        <w:t>nap</w:t>
      </w:r>
      <w:r w:rsidR="008B0BE8" w:rsidRPr="000267CD">
        <w:rPr>
          <w:sz w:val="22"/>
          <w:szCs w:val="22"/>
        </w:rPr>
        <w:t xml:space="preserve">ig </w:t>
      </w:r>
      <w:r w:rsidR="00A74E29" w:rsidRPr="000267CD">
        <w:rPr>
          <w:sz w:val="22"/>
          <w:szCs w:val="22"/>
        </w:rPr>
        <w:t xml:space="preserve">kötve vannak ajánlatukhoz. Amennyiben </w:t>
      </w:r>
      <w:r w:rsidR="006C6140" w:rsidRPr="000267CD">
        <w:rPr>
          <w:sz w:val="22"/>
          <w:szCs w:val="22"/>
        </w:rPr>
        <w:t>jogorvoslati eljárás indul</w:t>
      </w:r>
      <w:r w:rsidR="0080082C" w:rsidRPr="000267CD">
        <w:rPr>
          <w:sz w:val="22"/>
          <w:szCs w:val="22"/>
        </w:rPr>
        <w:t>,</w:t>
      </w:r>
      <w:r w:rsidR="006C6140" w:rsidRPr="000267CD">
        <w:rPr>
          <w:sz w:val="22"/>
          <w:szCs w:val="22"/>
        </w:rPr>
        <w:t xml:space="preserve"> ajánlattevők a Közbeszerzési Döntőbizottság végzésének vagy a közbeszerzési ügy befejezését eredményező határozatának vagy érdemi határozatának meghozataláig kötve van</w:t>
      </w:r>
      <w:r w:rsidR="00F56576" w:rsidRPr="000267CD">
        <w:rPr>
          <w:sz w:val="22"/>
          <w:szCs w:val="22"/>
        </w:rPr>
        <w:t>nak</w:t>
      </w:r>
      <w:r w:rsidR="006C6140" w:rsidRPr="000267CD">
        <w:rPr>
          <w:sz w:val="22"/>
          <w:szCs w:val="22"/>
        </w:rPr>
        <w:t xml:space="preserve"> ajánlat</w:t>
      </w:r>
      <w:r w:rsidR="0080082C" w:rsidRPr="000267CD">
        <w:rPr>
          <w:sz w:val="22"/>
          <w:szCs w:val="22"/>
        </w:rPr>
        <w:t>uk</w:t>
      </w:r>
      <w:r w:rsidR="006C6140" w:rsidRPr="000267CD">
        <w:rPr>
          <w:sz w:val="22"/>
          <w:szCs w:val="22"/>
        </w:rPr>
        <w:t xml:space="preserve">hoz, kivéve, ha az ajánlatkérő úgy nyilatkozott, hogy egyik ajánlattevővel sem kíván szerződést </w:t>
      </w:r>
      <w:r w:rsidR="00CB5AFE">
        <w:rPr>
          <w:sz w:val="22"/>
          <w:szCs w:val="22"/>
        </w:rPr>
        <w:t xml:space="preserve">kötni. </w:t>
      </w:r>
      <w:r w:rsidR="00F56576" w:rsidRPr="000267CD">
        <w:rPr>
          <w:sz w:val="22"/>
          <w:szCs w:val="22"/>
        </w:rPr>
        <w:t xml:space="preserve"> </w:t>
      </w:r>
    </w:p>
    <w:p w14:paraId="4C390261" w14:textId="39F47063" w:rsidR="00FB16A8" w:rsidRPr="000267CD" w:rsidRDefault="006C6140" w:rsidP="00226E46">
      <w:pPr>
        <w:jc w:val="both"/>
        <w:rPr>
          <w:sz w:val="22"/>
          <w:szCs w:val="22"/>
        </w:rPr>
      </w:pPr>
      <w:r w:rsidRPr="000267CD">
        <w:rPr>
          <w:sz w:val="22"/>
          <w:szCs w:val="22"/>
        </w:rPr>
        <w:t xml:space="preserve">   </w:t>
      </w:r>
    </w:p>
    <w:p w14:paraId="502EACAC" w14:textId="4C49A012" w:rsidR="00F4640F" w:rsidRDefault="00546C6C" w:rsidP="007A4372">
      <w:pPr>
        <w:pStyle w:val="Cmsor2"/>
        <w:widowControl/>
        <w:numPr>
          <w:ilvl w:val="1"/>
          <w:numId w:val="0"/>
        </w:numPr>
        <w:tabs>
          <w:tab w:val="num" w:pos="792"/>
        </w:tabs>
        <w:ind w:left="792" w:hanging="432"/>
        <w:jc w:val="left"/>
      </w:pPr>
      <w:proofErr w:type="gramStart"/>
      <w:r>
        <w:rPr>
          <w:bCs/>
          <w:iCs/>
          <w:smallCaps/>
          <w:sz w:val="22"/>
          <w:szCs w:val="22"/>
        </w:rPr>
        <w:t>értékelés</w:t>
      </w:r>
      <w:proofErr w:type="gramEnd"/>
    </w:p>
    <w:p w14:paraId="40263520" w14:textId="77777777" w:rsidR="00546C6C" w:rsidRDefault="00546C6C" w:rsidP="00546C6C">
      <w:pPr>
        <w:keepLines/>
        <w:spacing w:before="120" w:after="120" w:line="276" w:lineRule="auto"/>
        <w:jc w:val="both"/>
        <w:rPr>
          <w:sz w:val="22"/>
          <w:szCs w:val="22"/>
        </w:rPr>
      </w:pPr>
      <w:r w:rsidRPr="00546C6C">
        <w:rPr>
          <w:sz w:val="22"/>
          <w:szCs w:val="22"/>
        </w:rPr>
        <w:t xml:space="preserve">Ajánlatkérő értékelési részszempontként a legjobb ár-érték arány szempontot alkalmazza, az alábbiak </w:t>
      </w:r>
      <w:r w:rsidRPr="00FA2808">
        <w:rPr>
          <w:sz w:val="22"/>
          <w:szCs w:val="22"/>
        </w:rPr>
        <w:t>szerint:</w:t>
      </w:r>
    </w:p>
    <w:p w14:paraId="10531AD9" w14:textId="77777777" w:rsidR="00F226B5" w:rsidRPr="00FA2808" w:rsidRDefault="00F226B5" w:rsidP="00546C6C">
      <w:pPr>
        <w:keepLines/>
        <w:spacing w:before="120" w:after="120" w:line="276" w:lineRule="auto"/>
        <w:jc w:val="both"/>
        <w:rPr>
          <w:sz w:val="22"/>
          <w:szCs w:val="22"/>
        </w:rPr>
      </w:pPr>
    </w:p>
    <w:p w14:paraId="3F249A19" w14:textId="6561841E" w:rsidR="00546C6C" w:rsidRPr="00FA2808" w:rsidRDefault="00546C6C" w:rsidP="00B038F3">
      <w:pPr>
        <w:keepLines/>
        <w:spacing w:before="120" w:after="120"/>
        <w:jc w:val="both"/>
        <w:rPr>
          <w:sz w:val="22"/>
          <w:szCs w:val="22"/>
        </w:rPr>
      </w:pPr>
      <w:r w:rsidRPr="00FA2808">
        <w:rPr>
          <w:sz w:val="22"/>
          <w:szCs w:val="22"/>
        </w:rPr>
        <w:t xml:space="preserve">1. Ajánlati ár </w:t>
      </w:r>
      <w:r w:rsidR="008E4BB1" w:rsidRPr="00FA2808">
        <w:rPr>
          <w:sz w:val="22"/>
          <w:szCs w:val="22"/>
        </w:rPr>
        <w:t xml:space="preserve">súlyszám: </w:t>
      </w:r>
      <w:r w:rsidRPr="00FA2808">
        <w:rPr>
          <w:sz w:val="22"/>
          <w:szCs w:val="22"/>
        </w:rPr>
        <w:t>60</w:t>
      </w:r>
    </w:p>
    <w:p w14:paraId="45616919" w14:textId="50F4D567" w:rsidR="00546C6C" w:rsidRPr="00FA2808" w:rsidRDefault="00546C6C" w:rsidP="00B038F3">
      <w:pPr>
        <w:keepLines/>
        <w:spacing w:before="120" w:after="120"/>
        <w:ind w:left="284"/>
        <w:jc w:val="both"/>
        <w:rPr>
          <w:sz w:val="22"/>
          <w:szCs w:val="22"/>
        </w:rPr>
      </w:pPr>
      <w:r w:rsidRPr="00FA2808">
        <w:rPr>
          <w:sz w:val="22"/>
          <w:szCs w:val="22"/>
        </w:rPr>
        <w:t xml:space="preserve">1.1. Óradíj nettó Ft/óra </w:t>
      </w:r>
      <w:r w:rsidR="008E4BB1" w:rsidRPr="00FA2808">
        <w:rPr>
          <w:sz w:val="22"/>
          <w:szCs w:val="22"/>
        </w:rPr>
        <w:t xml:space="preserve">súlyszám: </w:t>
      </w:r>
      <w:r w:rsidRPr="00FA2808">
        <w:rPr>
          <w:sz w:val="22"/>
          <w:szCs w:val="22"/>
        </w:rPr>
        <w:t>50</w:t>
      </w:r>
    </w:p>
    <w:p w14:paraId="49F1923F" w14:textId="5BABB592" w:rsidR="00546C6C" w:rsidRPr="00FA2808" w:rsidRDefault="00546C6C" w:rsidP="00B038F3">
      <w:pPr>
        <w:keepLines/>
        <w:spacing w:before="120" w:after="120"/>
        <w:ind w:left="284"/>
        <w:jc w:val="both"/>
        <w:rPr>
          <w:sz w:val="22"/>
          <w:szCs w:val="22"/>
        </w:rPr>
      </w:pPr>
      <w:r w:rsidRPr="00FA2808">
        <w:rPr>
          <w:sz w:val="22"/>
          <w:szCs w:val="22"/>
        </w:rPr>
        <w:t xml:space="preserve">1.2. Sürgősségi feladat ellátás </w:t>
      </w:r>
      <w:r w:rsidR="00194184" w:rsidRPr="00FA2808">
        <w:rPr>
          <w:sz w:val="22"/>
          <w:szCs w:val="22"/>
        </w:rPr>
        <w:t>óradíja nettó Ft/óra</w:t>
      </w:r>
      <w:r w:rsidRPr="00FA2808">
        <w:rPr>
          <w:sz w:val="22"/>
          <w:szCs w:val="22"/>
        </w:rPr>
        <w:t xml:space="preserve"> </w:t>
      </w:r>
      <w:r w:rsidR="008E4BB1" w:rsidRPr="00FA2808">
        <w:rPr>
          <w:sz w:val="22"/>
          <w:szCs w:val="22"/>
        </w:rPr>
        <w:t>súlyszám:</w:t>
      </w:r>
      <w:r w:rsidRPr="00FA2808">
        <w:rPr>
          <w:sz w:val="22"/>
          <w:szCs w:val="22"/>
        </w:rPr>
        <w:t>10</w:t>
      </w:r>
    </w:p>
    <w:p w14:paraId="69166A2F" w14:textId="77777777" w:rsidR="008E4BB1" w:rsidRPr="00FA2808" w:rsidRDefault="00546C6C" w:rsidP="00B038F3">
      <w:pPr>
        <w:keepLines/>
        <w:spacing w:before="120" w:after="120"/>
        <w:jc w:val="both"/>
        <w:rPr>
          <w:sz w:val="22"/>
          <w:szCs w:val="22"/>
        </w:rPr>
      </w:pPr>
      <w:r w:rsidRPr="00FA2808">
        <w:rPr>
          <w:sz w:val="22"/>
          <w:szCs w:val="22"/>
        </w:rPr>
        <w:t xml:space="preserve">2. </w:t>
      </w:r>
      <w:r w:rsidR="008E4BB1" w:rsidRPr="00FA2808">
        <w:rPr>
          <w:sz w:val="22"/>
          <w:szCs w:val="22"/>
        </w:rPr>
        <w:t>Minőségi kritérium súlyszám: 40</w:t>
      </w:r>
    </w:p>
    <w:p w14:paraId="7B7E82FA" w14:textId="6D072FBB" w:rsidR="008E4BB1" w:rsidRPr="00FA2808" w:rsidRDefault="00546C6C" w:rsidP="00B038F3">
      <w:pPr>
        <w:keepLines/>
        <w:spacing w:before="120" w:after="120"/>
        <w:jc w:val="both"/>
        <w:rPr>
          <w:sz w:val="22"/>
          <w:szCs w:val="22"/>
        </w:rPr>
      </w:pPr>
      <w:r w:rsidRPr="00FA2808">
        <w:rPr>
          <w:sz w:val="22"/>
          <w:szCs w:val="22"/>
          <w:shd w:val="clear" w:color="auto" w:fill="FFFFFF"/>
        </w:rPr>
        <w:t>A szerződés teljesítésében részt vevő személyi állomány képzettsége és tapasztalata</w:t>
      </w:r>
      <w:r w:rsidR="00EC7B39" w:rsidRPr="00FA2808">
        <w:rPr>
          <w:sz w:val="22"/>
          <w:szCs w:val="22"/>
          <w:shd w:val="clear" w:color="auto" w:fill="FFFFFF"/>
        </w:rPr>
        <w:t>, továbbá a szakemberek kommunikációját, illetve a feladatellátást garantáló információbiztonság-irányítási rendszerre vonatkozó tanúsítvány vagy azzal egyenértékű leírás megléte és szerződés teljesítése során történő igénybevétele</w:t>
      </w:r>
      <w:r w:rsidR="001E03A2">
        <w:rPr>
          <w:sz w:val="22"/>
          <w:szCs w:val="22"/>
          <w:shd w:val="clear" w:color="auto" w:fill="FFFFFF"/>
        </w:rPr>
        <w:t>.</w:t>
      </w:r>
      <w:r w:rsidRPr="00FA2808">
        <w:rPr>
          <w:sz w:val="22"/>
          <w:szCs w:val="22"/>
          <w:shd w:val="clear" w:color="auto" w:fill="FFFFFF"/>
        </w:rPr>
        <w:t xml:space="preserve"> </w:t>
      </w:r>
    </w:p>
    <w:p w14:paraId="19BA53D6" w14:textId="77777777" w:rsidR="00546C6C" w:rsidRPr="00FA2808" w:rsidRDefault="00546C6C" w:rsidP="00B038F3">
      <w:pPr>
        <w:keepLines/>
        <w:spacing w:before="120" w:after="120"/>
        <w:jc w:val="both"/>
        <w:rPr>
          <w:sz w:val="22"/>
          <w:szCs w:val="22"/>
        </w:rPr>
      </w:pPr>
      <w:r w:rsidRPr="00FA2808">
        <w:rPr>
          <w:sz w:val="22"/>
          <w:szCs w:val="22"/>
        </w:rPr>
        <w:t>Az ajánlatok részszempontok szerinti tartalmi elemeinek értékelése során adható pontszám alsó és felső határa: 1-200 pont.</w:t>
      </w:r>
    </w:p>
    <w:p w14:paraId="115EED21" w14:textId="1C2F022D" w:rsidR="00546C6C" w:rsidRPr="00FA2808" w:rsidRDefault="00546C6C" w:rsidP="00B038F3">
      <w:pPr>
        <w:keepLines/>
        <w:spacing w:before="120" w:after="120"/>
        <w:jc w:val="both"/>
        <w:rPr>
          <w:sz w:val="22"/>
          <w:szCs w:val="22"/>
        </w:rPr>
      </w:pPr>
      <w:r w:rsidRPr="00FA2808">
        <w:rPr>
          <w:sz w:val="22"/>
          <w:szCs w:val="22"/>
        </w:rPr>
        <w:t>A részszempontok esetén ajánlatoknak az elbírálás részszempontjai szerinti tartalmi elemeit a ponthatárok között értékeli úgy, hogy a legjobb tartalmi elemre az értékelési pontszám maximumát adja.</w:t>
      </w:r>
    </w:p>
    <w:p w14:paraId="27708ECF" w14:textId="6C68BB01" w:rsidR="00546C6C" w:rsidRDefault="00546C6C" w:rsidP="00B038F3">
      <w:pPr>
        <w:keepLines/>
        <w:spacing w:before="120" w:after="120"/>
        <w:jc w:val="both"/>
        <w:rPr>
          <w:sz w:val="22"/>
          <w:szCs w:val="22"/>
        </w:rPr>
      </w:pPr>
      <w:r w:rsidRPr="00FA2808">
        <w:rPr>
          <w:sz w:val="22"/>
          <w:szCs w:val="22"/>
        </w:rPr>
        <w:t>A többi ajánlat részszempont szerinti pontszáma az 1. értékelési részszempont és valamennyi alszempont esetében a legjobb tartalmi elemhez viszonyított arány szerint kerül megállapításra, kettő tizedes jegyre való kerekítés mellett. Az ajánlatkérő a legjobb ajánlatot tartalmazó ajánlatra (legalacsonyabb ajánlati ár) 200</w:t>
      </w:r>
      <w:r w:rsidRPr="00546C6C">
        <w:rPr>
          <w:sz w:val="22"/>
          <w:szCs w:val="22"/>
        </w:rPr>
        <w:t xml:space="preserve"> pontot ad, a többi ajánlatra arányosan kevesebbet. A pontszámok kiszámítása során alkalmazandó képletet a Közbeszerzési Hatóság útmutatójának (KÉ 2012. évi 61. szám; 2012. június 1.) III.</w:t>
      </w:r>
      <w:proofErr w:type="gramStart"/>
      <w:r w:rsidRPr="00546C6C">
        <w:rPr>
          <w:sz w:val="22"/>
          <w:szCs w:val="22"/>
        </w:rPr>
        <w:t>A</w:t>
      </w:r>
      <w:proofErr w:type="gramEnd"/>
      <w:r w:rsidRPr="00546C6C">
        <w:rPr>
          <w:sz w:val="22"/>
          <w:szCs w:val="22"/>
        </w:rPr>
        <w:t xml:space="preserve">.1.ba) pontja szerinti fordított arányosítás módszere </w:t>
      </w:r>
      <w:r w:rsidR="009F6553">
        <w:rPr>
          <w:sz w:val="22"/>
          <w:szCs w:val="22"/>
        </w:rPr>
        <w:t>tartalmazza.</w:t>
      </w:r>
    </w:p>
    <w:p w14:paraId="6FEDD4B9" w14:textId="3F8EA902" w:rsidR="00015CE2" w:rsidRPr="00546C6C" w:rsidRDefault="00546C6C" w:rsidP="00546C6C">
      <w:pPr>
        <w:keepLines/>
        <w:spacing w:before="120" w:after="120" w:line="276" w:lineRule="auto"/>
        <w:jc w:val="both"/>
        <w:rPr>
          <w:sz w:val="22"/>
          <w:szCs w:val="22"/>
        </w:rPr>
      </w:pPr>
      <w:r w:rsidRPr="00546C6C">
        <w:rPr>
          <w:sz w:val="22"/>
          <w:szCs w:val="22"/>
        </w:rPr>
        <w:t>Az értékelés módszere képlettel leírva:</w:t>
      </w:r>
    </w:p>
    <w:p w14:paraId="117019F4" w14:textId="77777777" w:rsidR="00546C6C" w:rsidRPr="00546C6C" w:rsidRDefault="00546C6C" w:rsidP="00546C6C">
      <w:pPr>
        <w:ind w:left="284"/>
        <w:jc w:val="both"/>
        <w:rPr>
          <w:sz w:val="22"/>
          <w:szCs w:val="22"/>
          <w:shd w:val="clear" w:color="auto" w:fill="FFFFFF"/>
        </w:rPr>
      </w:pPr>
      <w:r w:rsidRPr="00546C6C">
        <w:rPr>
          <w:sz w:val="22"/>
          <w:szCs w:val="22"/>
        </w:rPr>
        <w:t xml:space="preserve">P = (A legjobb / </w:t>
      </w:r>
      <w:proofErr w:type="gramStart"/>
      <w:r w:rsidRPr="00546C6C">
        <w:rPr>
          <w:sz w:val="22"/>
          <w:szCs w:val="22"/>
        </w:rPr>
        <w:t>A</w:t>
      </w:r>
      <w:proofErr w:type="gramEnd"/>
      <w:r w:rsidRPr="00546C6C">
        <w:rPr>
          <w:sz w:val="22"/>
          <w:szCs w:val="22"/>
        </w:rPr>
        <w:t xml:space="preserve"> vizsgált) × (P </w:t>
      </w:r>
      <w:proofErr w:type="spellStart"/>
      <w:r w:rsidRPr="00546C6C">
        <w:rPr>
          <w:sz w:val="22"/>
          <w:szCs w:val="22"/>
        </w:rPr>
        <w:t>max</w:t>
      </w:r>
      <w:proofErr w:type="spellEnd"/>
      <w:r w:rsidRPr="00546C6C">
        <w:rPr>
          <w:sz w:val="22"/>
          <w:szCs w:val="22"/>
        </w:rPr>
        <w:t xml:space="preserve"> - P min) + P min</w:t>
      </w:r>
    </w:p>
    <w:p w14:paraId="14A06C9A" w14:textId="77777777" w:rsidR="00546C6C" w:rsidRPr="00546C6C" w:rsidRDefault="00546C6C" w:rsidP="00546C6C">
      <w:pPr>
        <w:ind w:left="284"/>
        <w:jc w:val="both"/>
        <w:rPr>
          <w:sz w:val="22"/>
          <w:szCs w:val="22"/>
        </w:rPr>
      </w:pPr>
      <w:proofErr w:type="gramStart"/>
      <w:r w:rsidRPr="00546C6C">
        <w:rPr>
          <w:sz w:val="22"/>
          <w:szCs w:val="22"/>
        </w:rPr>
        <w:t>ahol</w:t>
      </w:r>
      <w:proofErr w:type="gramEnd"/>
    </w:p>
    <w:p w14:paraId="697303F1" w14:textId="77777777" w:rsidR="00546C6C" w:rsidRPr="00546C6C" w:rsidRDefault="00546C6C" w:rsidP="00546C6C">
      <w:pPr>
        <w:ind w:left="284"/>
        <w:jc w:val="both"/>
        <w:rPr>
          <w:sz w:val="22"/>
          <w:szCs w:val="22"/>
          <w:shd w:val="clear" w:color="auto" w:fill="FFFFFF"/>
        </w:rPr>
      </w:pPr>
      <w:r w:rsidRPr="00546C6C">
        <w:rPr>
          <w:sz w:val="22"/>
          <w:szCs w:val="22"/>
        </w:rPr>
        <w:t>P:</w:t>
      </w:r>
      <w:r w:rsidRPr="00546C6C">
        <w:rPr>
          <w:sz w:val="22"/>
          <w:szCs w:val="22"/>
        </w:rPr>
        <w:tab/>
        <w:t>a vizsgált ajánlati elem adott szempontra vonatkozó pontszáma</w:t>
      </w:r>
    </w:p>
    <w:p w14:paraId="7C6B36FF" w14:textId="77777777" w:rsidR="00546C6C" w:rsidRPr="00546C6C" w:rsidRDefault="00546C6C" w:rsidP="00546C6C">
      <w:pPr>
        <w:ind w:left="284"/>
        <w:jc w:val="both"/>
        <w:rPr>
          <w:sz w:val="22"/>
          <w:szCs w:val="22"/>
          <w:shd w:val="clear" w:color="auto" w:fill="FFFFFF"/>
        </w:rPr>
      </w:pPr>
      <w:r w:rsidRPr="00546C6C">
        <w:rPr>
          <w:sz w:val="22"/>
          <w:szCs w:val="22"/>
        </w:rPr>
        <w:t xml:space="preserve">P </w:t>
      </w:r>
      <w:proofErr w:type="spellStart"/>
      <w:r w:rsidRPr="00546C6C">
        <w:rPr>
          <w:sz w:val="22"/>
          <w:szCs w:val="22"/>
        </w:rPr>
        <w:t>max</w:t>
      </w:r>
      <w:proofErr w:type="spellEnd"/>
      <w:r w:rsidRPr="00546C6C">
        <w:rPr>
          <w:sz w:val="22"/>
          <w:szCs w:val="22"/>
        </w:rPr>
        <w:t>:</w:t>
      </w:r>
      <w:r w:rsidRPr="00546C6C">
        <w:rPr>
          <w:sz w:val="22"/>
          <w:szCs w:val="22"/>
        </w:rPr>
        <w:tab/>
        <w:t>a pontskála felső határa</w:t>
      </w:r>
    </w:p>
    <w:p w14:paraId="3829DDE8" w14:textId="77777777" w:rsidR="00546C6C" w:rsidRPr="00546C6C" w:rsidRDefault="00546C6C" w:rsidP="00546C6C">
      <w:pPr>
        <w:ind w:left="284"/>
        <w:jc w:val="both"/>
        <w:rPr>
          <w:sz w:val="22"/>
          <w:szCs w:val="22"/>
          <w:shd w:val="clear" w:color="auto" w:fill="FFFFFF"/>
        </w:rPr>
      </w:pPr>
      <w:r w:rsidRPr="00546C6C">
        <w:rPr>
          <w:sz w:val="22"/>
          <w:szCs w:val="22"/>
        </w:rPr>
        <w:t>P min:</w:t>
      </w:r>
      <w:r w:rsidRPr="00546C6C">
        <w:rPr>
          <w:sz w:val="22"/>
          <w:szCs w:val="22"/>
        </w:rPr>
        <w:tab/>
        <w:t>a pontskála alsó határa</w:t>
      </w:r>
    </w:p>
    <w:p w14:paraId="3932DE21" w14:textId="77777777" w:rsidR="00546C6C" w:rsidRPr="00546C6C" w:rsidRDefault="00546C6C" w:rsidP="00546C6C">
      <w:pPr>
        <w:ind w:left="284"/>
        <w:jc w:val="both"/>
        <w:rPr>
          <w:sz w:val="22"/>
          <w:szCs w:val="22"/>
          <w:shd w:val="clear" w:color="auto" w:fill="FFFFFF"/>
        </w:rPr>
      </w:pPr>
      <w:r w:rsidRPr="00546C6C">
        <w:rPr>
          <w:sz w:val="22"/>
          <w:szCs w:val="22"/>
        </w:rPr>
        <w:t>A legjobb:</w:t>
      </w:r>
      <w:r w:rsidRPr="00546C6C">
        <w:rPr>
          <w:sz w:val="22"/>
          <w:szCs w:val="22"/>
        </w:rPr>
        <w:tab/>
        <w:t>a legelőnyösebb ajánlat tartalmi eleme</w:t>
      </w:r>
    </w:p>
    <w:p w14:paraId="6F807173" w14:textId="77777777" w:rsidR="00546C6C" w:rsidRPr="00546C6C" w:rsidRDefault="00546C6C" w:rsidP="00546C6C">
      <w:pPr>
        <w:ind w:left="284"/>
        <w:jc w:val="both"/>
        <w:rPr>
          <w:sz w:val="22"/>
          <w:szCs w:val="22"/>
          <w:shd w:val="clear" w:color="auto" w:fill="FFFFFF"/>
        </w:rPr>
      </w:pPr>
      <w:r w:rsidRPr="00546C6C">
        <w:rPr>
          <w:sz w:val="22"/>
          <w:szCs w:val="22"/>
        </w:rPr>
        <w:t>A vizsgált:</w:t>
      </w:r>
      <w:r w:rsidRPr="00546C6C">
        <w:rPr>
          <w:sz w:val="22"/>
          <w:szCs w:val="22"/>
        </w:rPr>
        <w:tab/>
        <w:t>a vizsgált ajánlat tartalmi eleme</w:t>
      </w:r>
    </w:p>
    <w:p w14:paraId="76EE004B" w14:textId="77777777" w:rsidR="00546C6C" w:rsidRDefault="00546C6C" w:rsidP="00546C6C">
      <w:pPr>
        <w:ind w:left="284"/>
        <w:jc w:val="both"/>
        <w:rPr>
          <w:sz w:val="22"/>
          <w:szCs w:val="22"/>
        </w:rPr>
      </w:pPr>
      <w:r w:rsidRPr="00546C6C">
        <w:rPr>
          <w:sz w:val="22"/>
          <w:szCs w:val="22"/>
        </w:rPr>
        <w:t>Ha e módszer alkalmazásával tört pontértékek keletkeznek, akkor azokat az általános szabályoknak megfelelően két tizedes jegyre kell kerekíteni (ehhez Ajánlatkérő Microsoft Excel programot fog használni a pontszámítás során).</w:t>
      </w:r>
    </w:p>
    <w:p w14:paraId="23C10BFA" w14:textId="77777777" w:rsidR="00546C6C" w:rsidRDefault="00546C6C" w:rsidP="00546C6C">
      <w:pPr>
        <w:ind w:left="284"/>
        <w:jc w:val="both"/>
        <w:rPr>
          <w:sz w:val="22"/>
          <w:szCs w:val="22"/>
          <w:shd w:val="clear" w:color="auto" w:fill="FFFFFF"/>
        </w:rPr>
      </w:pPr>
    </w:p>
    <w:p w14:paraId="1F835EF3" w14:textId="238E4385" w:rsidR="00546C6C" w:rsidRPr="00546C6C" w:rsidRDefault="00546C6C" w:rsidP="00546C6C">
      <w:pPr>
        <w:jc w:val="both"/>
        <w:rPr>
          <w:sz w:val="22"/>
          <w:szCs w:val="22"/>
          <w:shd w:val="clear" w:color="auto" w:fill="FFFFFF"/>
        </w:rPr>
      </w:pPr>
      <w:r w:rsidRPr="00546C6C">
        <w:rPr>
          <w:sz w:val="22"/>
          <w:szCs w:val="22"/>
        </w:rPr>
        <w:t>Az ajánlatkérő a 2. értékelési részszempont esetében a pontozás módszerét alkalmazza az alábbiak szerint:</w:t>
      </w:r>
    </w:p>
    <w:p w14:paraId="621F31B5" w14:textId="49231F2B" w:rsidR="00EC7B39" w:rsidRDefault="00EC7B39" w:rsidP="00F671AC">
      <w:pPr>
        <w:jc w:val="both"/>
        <w:rPr>
          <w:sz w:val="22"/>
          <w:szCs w:val="22"/>
        </w:rPr>
      </w:pPr>
    </w:p>
    <w:p w14:paraId="56C59084" w14:textId="0F5F5147" w:rsidR="00EC7B39" w:rsidRPr="00EC7B39" w:rsidRDefault="00EC7B39" w:rsidP="00EC7B39">
      <w:pPr>
        <w:jc w:val="both"/>
        <w:rPr>
          <w:sz w:val="22"/>
          <w:szCs w:val="22"/>
        </w:rPr>
      </w:pPr>
      <w:r>
        <w:rPr>
          <w:sz w:val="22"/>
          <w:szCs w:val="22"/>
        </w:rPr>
        <w:lastRenderedPageBreak/>
        <w:t xml:space="preserve">2.1 </w:t>
      </w:r>
      <w:r w:rsidRPr="00EC7B39">
        <w:rPr>
          <w:sz w:val="22"/>
          <w:szCs w:val="22"/>
        </w:rPr>
        <w:t xml:space="preserve">Minden egyes 5 évet elérő vagy meghaladó közbeszerzési tapasztalattal rendelkező szakember bevonása 10 pontot ér (az MSZ.2) alkalmassági feltétel keretében bemutatott szakemberen kívül), </w:t>
      </w:r>
    </w:p>
    <w:p w14:paraId="744604AC" w14:textId="77777777" w:rsidR="00EC7B39" w:rsidRPr="00EC7B39" w:rsidRDefault="00EC7B39" w:rsidP="00EC7B39">
      <w:pPr>
        <w:jc w:val="both"/>
        <w:rPr>
          <w:sz w:val="22"/>
          <w:szCs w:val="22"/>
        </w:rPr>
      </w:pPr>
      <w:proofErr w:type="gramStart"/>
      <w:r w:rsidRPr="00EC7B39">
        <w:rPr>
          <w:sz w:val="22"/>
          <w:szCs w:val="22"/>
        </w:rPr>
        <w:t>ajánlati</w:t>
      </w:r>
      <w:proofErr w:type="gramEnd"/>
      <w:r w:rsidRPr="00EC7B39">
        <w:rPr>
          <w:sz w:val="22"/>
          <w:szCs w:val="22"/>
        </w:rPr>
        <w:t xml:space="preserve"> elem legkedvezőbb szintje: 5 fő, </w:t>
      </w:r>
    </w:p>
    <w:p w14:paraId="3D2E29D4" w14:textId="77777777" w:rsidR="00EC7B39" w:rsidRDefault="00EC7B39" w:rsidP="00EC7B39">
      <w:pPr>
        <w:jc w:val="both"/>
        <w:rPr>
          <w:sz w:val="22"/>
          <w:szCs w:val="22"/>
        </w:rPr>
      </w:pPr>
      <w:proofErr w:type="gramStart"/>
      <w:r w:rsidRPr="00EC7B39">
        <w:rPr>
          <w:sz w:val="22"/>
          <w:szCs w:val="22"/>
        </w:rPr>
        <w:t>elérhető</w:t>
      </w:r>
      <w:proofErr w:type="gramEnd"/>
      <w:r w:rsidRPr="00EC7B39">
        <w:rPr>
          <w:sz w:val="22"/>
          <w:szCs w:val="22"/>
        </w:rPr>
        <w:t xml:space="preserve"> pontszám: 50 pont.</w:t>
      </w:r>
    </w:p>
    <w:p w14:paraId="56BDD726" w14:textId="77777777" w:rsidR="00EC7B39" w:rsidRPr="00EC7B39" w:rsidRDefault="00EC7B39" w:rsidP="00EC7B39">
      <w:pPr>
        <w:jc w:val="both"/>
        <w:rPr>
          <w:sz w:val="22"/>
          <w:szCs w:val="22"/>
        </w:rPr>
      </w:pPr>
    </w:p>
    <w:p w14:paraId="2F0780B6" w14:textId="77777777" w:rsidR="00EC7B39" w:rsidRPr="00EC7B39" w:rsidRDefault="00EC7B39" w:rsidP="00EC7B39">
      <w:pPr>
        <w:jc w:val="both"/>
        <w:rPr>
          <w:sz w:val="22"/>
          <w:szCs w:val="22"/>
        </w:rPr>
      </w:pPr>
      <w:r w:rsidRPr="00EC7B39">
        <w:rPr>
          <w:sz w:val="22"/>
          <w:szCs w:val="22"/>
        </w:rPr>
        <w:t xml:space="preserve">2.2 Minden egyes 4 évet elérő vagy meghaladó közbeszerzési tapasztalattal rendelkező szakember bevonása 6 pontot ér (az MSZ.2) alkalmassági feltétel keretében bemutatott szakemberen kívül), </w:t>
      </w:r>
    </w:p>
    <w:p w14:paraId="4DE17FA9" w14:textId="77777777" w:rsidR="00EC7B39" w:rsidRPr="00EC7B39" w:rsidRDefault="00EC7B39" w:rsidP="00EC7B39">
      <w:pPr>
        <w:jc w:val="both"/>
        <w:rPr>
          <w:sz w:val="22"/>
          <w:szCs w:val="22"/>
        </w:rPr>
      </w:pPr>
      <w:proofErr w:type="gramStart"/>
      <w:r w:rsidRPr="00EC7B39">
        <w:rPr>
          <w:sz w:val="22"/>
          <w:szCs w:val="22"/>
        </w:rPr>
        <w:t>ajánlati</w:t>
      </w:r>
      <w:proofErr w:type="gramEnd"/>
      <w:r w:rsidRPr="00EC7B39">
        <w:rPr>
          <w:sz w:val="22"/>
          <w:szCs w:val="22"/>
        </w:rPr>
        <w:t xml:space="preserve"> elem legkedvezőbb szintje: 6 fő, </w:t>
      </w:r>
    </w:p>
    <w:p w14:paraId="5EEB636A" w14:textId="77777777" w:rsidR="00EC7B39" w:rsidRDefault="00EC7B39" w:rsidP="00EC7B39">
      <w:pPr>
        <w:jc w:val="both"/>
        <w:rPr>
          <w:sz w:val="22"/>
          <w:szCs w:val="22"/>
        </w:rPr>
      </w:pPr>
      <w:proofErr w:type="gramStart"/>
      <w:r w:rsidRPr="00EC7B39">
        <w:rPr>
          <w:sz w:val="22"/>
          <w:szCs w:val="22"/>
        </w:rPr>
        <w:t>elérhető</w:t>
      </w:r>
      <w:proofErr w:type="gramEnd"/>
      <w:r w:rsidRPr="00EC7B39">
        <w:rPr>
          <w:sz w:val="22"/>
          <w:szCs w:val="22"/>
        </w:rPr>
        <w:t xml:space="preserve"> pontszám: 36 pont.</w:t>
      </w:r>
    </w:p>
    <w:p w14:paraId="4BF3BC26" w14:textId="77777777" w:rsidR="00EC7B39" w:rsidRPr="00EC7B39" w:rsidRDefault="00EC7B39" w:rsidP="00EC7B39">
      <w:pPr>
        <w:jc w:val="both"/>
        <w:rPr>
          <w:sz w:val="22"/>
          <w:szCs w:val="22"/>
        </w:rPr>
      </w:pPr>
    </w:p>
    <w:p w14:paraId="0751BE5D" w14:textId="77777777" w:rsidR="00EC7B39" w:rsidRPr="00EC7B39" w:rsidRDefault="00EC7B39" w:rsidP="00EC7B39">
      <w:pPr>
        <w:jc w:val="both"/>
        <w:rPr>
          <w:sz w:val="22"/>
          <w:szCs w:val="22"/>
        </w:rPr>
      </w:pPr>
      <w:r w:rsidRPr="00EC7B39">
        <w:rPr>
          <w:sz w:val="22"/>
          <w:szCs w:val="22"/>
        </w:rPr>
        <w:t>2.3 Minden egyes jogi szakvizsgával rendelkező szakember bevonása 4 pontot ér (az MSZ.2) alkalmassági feltétel keretében bemutatott szakemberen kívül)</w:t>
      </w:r>
      <w:r w:rsidRPr="00EC7B39" w:rsidDel="00B3389F">
        <w:rPr>
          <w:sz w:val="22"/>
          <w:szCs w:val="22"/>
        </w:rPr>
        <w:t xml:space="preserve"> </w:t>
      </w:r>
    </w:p>
    <w:p w14:paraId="6600BBFE" w14:textId="77777777" w:rsidR="00EC7B39" w:rsidRPr="00EC7B39" w:rsidRDefault="00EC7B39" w:rsidP="00EC7B39">
      <w:pPr>
        <w:jc w:val="both"/>
        <w:rPr>
          <w:sz w:val="22"/>
          <w:szCs w:val="22"/>
        </w:rPr>
      </w:pPr>
      <w:proofErr w:type="gramStart"/>
      <w:r w:rsidRPr="00EC7B39">
        <w:rPr>
          <w:sz w:val="22"/>
          <w:szCs w:val="22"/>
        </w:rPr>
        <w:t>ajánlati</w:t>
      </w:r>
      <w:proofErr w:type="gramEnd"/>
      <w:r w:rsidRPr="00EC7B39">
        <w:rPr>
          <w:sz w:val="22"/>
          <w:szCs w:val="22"/>
        </w:rPr>
        <w:t xml:space="preserve"> elem legkedvezőbb szintje: 4 fő, </w:t>
      </w:r>
    </w:p>
    <w:p w14:paraId="4538E0AE" w14:textId="77777777" w:rsidR="00EC7B39" w:rsidRDefault="00EC7B39" w:rsidP="00EC7B39">
      <w:pPr>
        <w:jc w:val="both"/>
        <w:rPr>
          <w:sz w:val="22"/>
          <w:szCs w:val="22"/>
        </w:rPr>
      </w:pPr>
      <w:proofErr w:type="gramStart"/>
      <w:r w:rsidRPr="00EC7B39">
        <w:rPr>
          <w:sz w:val="22"/>
          <w:szCs w:val="22"/>
        </w:rPr>
        <w:t>elérhető</w:t>
      </w:r>
      <w:proofErr w:type="gramEnd"/>
      <w:r w:rsidRPr="00EC7B39">
        <w:rPr>
          <w:sz w:val="22"/>
          <w:szCs w:val="22"/>
        </w:rPr>
        <w:t xml:space="preserve"> pontszám: 16 pont.</w:t>
      </w:r>
    </w:p>
    <w:p w14:paraId="6085D47F" w14:textId="77777777" w:rsidR="00EC7B39" w:rsidRPr="00EC7B39" w:rsidRDefault="00EC7B39" w:rsidP="00EC7B39">
      <w:pPr>
        <w:jc w:val="both"/>
        <w:rPr>
          <w:sz w:val="22"/>
          <w:szCs w:val="22"/>
        </w:rPr>
      </w:pPr>
    </w:p>
    <w:p w14:paraId="32105225" w14:textId="1B858322" w:rsidR="00EC7B39" w:rsidRPr="00EC7B39" w:rsidRDefault="00EC7B39" w:rsidP="00EC7B39">
      <w:pPr>
        <w:jc w:val="both"/>
        <w:rPr>
          <w:sz w:val="22"/>
          <w:szCs w:val="22"/>
        </w:rPr>
      </w:pPr>
      <w:r w:rsidRPr="00EC7B39">
        <w:rPr>
          <w:sz w:val="22"/>
          <w:szCs w:val="22"/>
        </w:rPr>
        <w:t>2.4 Minden egyes közbeszerzések jogszabály szerinti minőségellenőrzésében és/vagy utó és/vagy utólagos ellenőrzésben és/vagy közbeszerzési szabályossági tanúsítvány / eredm</w:t>
      </w:r>
      <w:r w:rsidR="00B6793A">
        <w:rPr>
          <w:sz w:val="22"/>
          <w:szCs w:val="22"/>
        </w:rPr>
        <w:t>ény állásfoglalás készítésében 3</w:t>
      </w:r>
      <w:r w:rsidRPr="00EC7B39">
        <w:rPr>
          <w:sz w:val="22"/>
          <w:szCs w:val="22"/>
        </w:rPr>
        <w:t xml:space="preserve"> éves szakmai gyakorlattal rendelkező szakember bevonása 10 pontot ér (az MSZ.2) alkalmassági feltétel keretében bemutatott szakemberen kívül) </w:t>
      </w:r>
    </w:p>
    <w:p w14:paraId="372C349A" w14:textId="77777777" w:rsidR="00EC7B39" w:rsidRPr="00EC7B39" w:rsidRDefault="00EC7B39" w:rsidP="00EC7B39">
      <w:pPr>
        <w:jc w:val="both"/>
        <w:rPr>
          <w:sz w:val="22"/>
          <w:szCs w:val="22"/>
        </w:rPr>
      </w:pPr>
      <w:proofErr w:type="gramStart"/>
      <w:r w:rsidRPr="00EC7B39">
        <w:rPr>
          <w:sz w:val="22"/>
          <w:szCs w:val="22"/>
        </w:rPr>
        <w:t>ajánlati</w:t>
      </w:r>
      <w:proofErr w:type="gramEnd"/>
      <w:r w:rsidRPr="00EC7B39">
        <w:rPr>
          <w:sz w:val="22"/>
          <w:szCs w:val="22"/>
        </w:rPr>
        <w:t xml:space="preserve"> elem legkedvezőbb szintje: 5 fő, </w:t>
      </w:r>
    </w:p>
    <w:p w14:paraId="35EAC5A6" w14:textId="77777777" w:rsidR="00EC7B39" w:rsidRDefault="00EC7B39" w:rsidP="00EC7B39">
      <w:pPr>
        <w:jc w:val="both"/>
        <w:rPr>
          <w:sz w:val="22"/>
          <w:szCs w:val="22"/>
        </w:rPr>
      </w:pPr>
      <w:proofErr w:type="gramStart"/>
      <w:r w:rsidRPr="00EC7B39">
        <w:rPr>
          <w:sz w:val="22"/>
          <w:szCs w:val="22"/>
        </w:rPr>
        <w:t>elérhető</w:t>
      </w:r>
      <w:proofErr w:type="gramEnd"/>
      <w:r w:rsidRPr="00EC7B39">
        <w:rPr>
          <w:sz w:val="22"/>
          <w:szCs w:val="22"/>
        </w:rPr>
        <w:t xml:space="preserve"> pontszám: 50 pont.</w:t>
      </w:r>
    </w:p>
    <w:p w14:paraId="0935EC0C" w14:textId="77777777" w:rsidR="00EC7B39" w:rsidRPr="00EC7B39" w:rsidRDefault="00EC7B39" w:rsidP="00EC7B39">
      <w:pPr>
        <w:jc w:val="both"/>
        <w:rPr>
          <w:sz w:val="22"/>
          <w:szCs w:val="22"/>
        </w:rPr>
      </w:pPr>
    </w:p>
    <w:p w14:paraId="0AAD32A5" w14:textId="77777777" w:rsidR="00EC7B39" w:rsidRPr="00EC7B39" w:rsidRDefault="00EC7B39" w:rsidP="00EC7B39">
      <w:pPr>
        <w:jc w:val="both"/>
        <w:rPr>
          <w:sz w:val="22"/>
          <w:szCs w:val="22"/>
        </w:rPr>
      </w:pPr>
      <w:r w:rsidRPr="00EC7B39">
        <w:rPr>
          <w:sz w:val="22"/>
          <w:szCs w:val="22"/>
        </w:rPr>
        <w:t>2.5</w:t>
      </w:r>
      <w:r w:rsidRPr="00EC7B39">
        <w:rPr>
          <w:sz w:val="22"/>
          <w:szCs w:val="22"/>
        </w:rPr>
        <w:tab/>
        <w:t>Szakemberek kommunikációját, illetve a feladatellátást garantáló információbiztonság-irányítási rendszerre (ISO 27001) vonatkozó tanúsítvány megléte és szerződés teljesítése során történő igénybevétele, vagy ezzel egyenértékű, az Európai Unió más tagállamában bejegyzett szervezettől származó tanúsítvány, vagy a felsorolt irányítási rendszerek működtetésének egyéb bizonyítéka vagy ezekkel egyenértékű tanúsítvány: igen válasz esetén 48 pont elérhető.</w:t>
      </w:r>
    </w:p>
    <w:p w14:paraId="7E342AC0" w14:textId="6381DCA0" w:rsidR="00B038F3" w:rsidRPr="00546C6C" w:rsidRDefault="00B038F3" w:rsidP="00F671AC">
      <w:pPr>
        <w:jc w:val="both"/>
        <w:rPr>
          <w:sz w:val="22"/>
          <w:szCs w:val="22"/>
        </w:rPr>
      </w:pPr>
      <w:r>
        <w:rPr>
          <w:sz w:val="22"/>
          <w:szCs w:val="22"/>
        </w:rPr>
        <w:tab/>
      </w:r>
    </w:p>
    <w:p w14:paraId="15647C1B" w14:textId="77777777" w:rsidR="00892783" w:rsidRDefault="00546C6C" w:rsidP="00EC7B39">
      <w:pPr>
        <w:jc w:val="both"/>
        <w:rPr>
          <w:sz w:val="22"/>
          <w:szCs w:val="22"/>
        </w:rPr>
      </w:pPr>
      <w:r w:rsidRPr="00546C6C">
        <w:rPr>
          <w:sz w:val="22"/>
          <w:szCs w:val="22"/>
        </w:rPr>
        <w:t>Az 2.1</w:t>
      </w:r>
      <w:proofErr w:type="gramStart"/>
      <w:r w:rsidRPr="00546C6C">
        <w:rPr>
          <w:sz w:val="22"/>
          <w:szCs w:val="22"/>
        </w:rPr>
        <w:t>.,</w:t>
      </w:r>
      <w:proofErr w:type="gramEnd"/>
      <w:r w:rsidRPr="00546C6C">
        <w:rPr>
          <w:sz w:val="22"/>
          <w:szCs w:val="22"/>
        </w:rPr>
        <w:t xml:space="preserve"> 2.2. pontok keretében megajánlásra kerülő szakemberek között nem megengedett az átfedés, míg az 2.3.-2.4. pontok szerinti többlet szakértelemmel (ezáltal plusz ponttal értékelve) rendelkező szakemberek lehetnek az 2.1.-2.4. pontok keretében bemutatott szakértők. Ajánlatkérő kizárólag az MSZ.2) pont vonatkozásában bemutatott szakembereken felüli további szakemberek bemutatását veszi figyelembe az értékelés során.</w:t>
      </w:r>
    </w:p>
    <w:p w14:paraId="23D19D84" w14:textId="6299026E" w:rsidR="00FE3619" w:rsidRDefault="00FE3619" w:rsidP="00EC7B39">
      <w:pPr>
        <w:jc w:val="both"/>
        <w:rPr>
          <w:sz w:val="22"/>
          <w:szCs w:val="22"/>
        </w:rPr>
      </w:pPr>
      <w:r w:rsidRPr="00595F25">
        <w:rPr>
          <w:sz w:val="22"/>
          <w:szCs w:val="22"/>
        </w:rPr>
        <w:t xml:space="preserve">Az értékelési szempont tekintetében bemutatott szakember esetében szükséges benyújtani az adott szakember szakmai önéletrajzát, amelyből a bemutatott szakember szakmai tapasztalata megállapítható. Azon értékelési szempontok esetében ahol képzettség, </w:t>
      </w:r>
      <w:proofErr w:type="gramStart"/>
      <w:r w:rsidRPr="00595F25">
        <w:rPr>
          <w:sz w:val="22"/>
          <w:szCs w:val="22"/>
        </w:rPr>
        <w:t>végzettség  megléte</w:t>
      </w:r>
      <w:proofErr w:type="gramEnd"/>
      <w:r w:rsidRPr="00595F25">
        <w:rPr>
          <w:sz w:val="22"/>
          <w:szCs w:val="22"/>
        </w:rPr>
        <w:t xml:space="preserve"> az értékelési szempont részét képezi, ott minden szakember esetén szükséges az ajánlat részeként csatolni a képzettséget, végzettséget igazoló okirat másolati példányát, a szakmai önéletrajz mellett.</w:t>
      </w:r>
      <w:r w:rsidR="00E55D1B" w:rsidRPr="00595F25">
        <w:rPr>
          <w:sz w:val="22"/>
          <w:szCs w:val="22"/>
        </w:rPr>
        <w:t xml:space="preserve"> Csatolni kell továbbá a szakember nyilatkozatát arra vonatkozóan, hogy az ajánlat keretében való bemutatásáról tudomása van, ehhez kifejezetten hozzájárul és kész a teljesítés során történő személyes közreműködésre.</w:t>
      </w:r>
    </w:p>
    <w:p w14:paraId="6B0CCBCB" w14:textId="77777777" w:rsidR="00892783" w:rsidRDefault="00892783" w:rsidP="00EC7B39">
      <w:pPr>
        <w:jc w:val="both"/>
        <w:rPr>
          <w:sz w:val="22"/>
          <w:szCs w:val="22"/>
        </w:rPr>
      </w:pPr>
    </w:p>
    <w:p w14:paraId="0C47317C" w14:textId="29F69565" w:rsidR="001D026C" w:rsidRDefault="00892783" w:rsidP="00EC7B39">
      <w:pPr>
        <w:jc w:val="both"/>
        <w:rPr>
          <w:sz w:val="22"/>
          <w:szCs w:val="22"/>
        </w:rPr>
      </w:pPr>
      <w:r>
        <w:rPr>
          <w:sz w:val="22"/>
          <w:szCs w:val="22"/>
        </w:rPr>
        <w:t>Ajánlattevő</w:t>
      </w:r>
      <w:r w:rsidR="001D026C">
        <w:rPr>
          <w:sz w:val="22"/>
          <w:szCs w:val="22"/>
        </w:rPr>
        <w:t>k</w:t>
      </w:r>
      <w:r>
        <w:rPr>
          <w:sz w:val="22"/>
          <w:szCs w:val="22"/>
        </w:rPr>
        <w:t xml:space="preserve">nek </w:t>
      </w:r>
      <w:r w:rsidR="001D026C">
        <w:rPr>
          <w:sz w:val="22"/>
          <w:szCs w:val="22"/>
        </w:rPr>
        <w:t>az ajánlatukban meg kell jelölniük, hogy az adott szakembert melyik</w:t>
      </w:r>
      <w:r>
        <w:rPr>
          <w:sz w:val="22"/>
          <w:szCs w:val="22"/>
        </w:rPr>
        <w:t xml:space="preserve"> értékel</w:t>
      </w:r>
      <w:r w:rsidR="001D026C">
        <w:rPr>
          <w:sz w:val="22"/>
          <w:szCs w:val="22"/>
        </w:rPr>
        <w:t>ési szempont vonatkozásában kívánják bemutatni.</w:t>
      </w:r>
    </w:p>
    <w:p w14:paraId="2FA5502E" w14:textId="77777777" w:rsidR="001D026C" w:rsidRDefault="001D026C" w:rsidP="00EC7B39">
      <w:pPr>
        <w:jc w:val="both"/>
        <w:rPr>
          <w:sz w:val="22"/>
          <w:szCs w:val="22"/>
        </w:rPr>
      </w:pPr>
    </w:p>
    <w:p w14:paraId="639D279A" w14:textId="07F9D5C6" w:rsidR="00F120E0" w:rsidRDefault="00F120E0" w:rsidP="00EC7B39">
      <w:pPr>
        <w:jc w:val="both"/>
        <w:rPr>
          <w:sz w:val="22"/>
          <w:szCs w:val="22"/>
        </w:rPr>
      </w:pPr>
      <w:r w:rsidRPr="004768E6">
        <w:rPr>
          <w:sz w:val="22"/>
          <w:szCs w:val="22"/>
        </w:rPr>
        <w:t xml:space="preserve">A 2.5. pontra adott igen válasz esetén az ajánlatba csatolni kell </w:t>
      </w:r>
      <w:r w:rsidR="00EA54C4" w:rsidRPr="004768E6">
        <w:rPr>
          <w:sz w:val="22"/>
          <w:szCs w:val="22"/>
        </w:rPr>
        <w:t xml:space="preserve">az információbiztonság-irányítási rendszerre (ISO 27001) vonatkozó tanúsítvány </w:t>
      </w:r>
      <w:r w:rsidR="00CC3268" w:rsidRPr="004768E6">
        <w:rPr>
          <w:sz w:val="22"/>
          <w:szCs w:val="22"/>
        </w:rPr>
        <w:t xml:space="preserve">másolatát vagy </w:t>
      </w:r>
      <w:r w:rsidRPr="004768E6">
        <w:rPr>
          <w:sz w:val="22"/>
          <w:szCs w:val="22"/>
        </w:rPr>
        <w:t xml:space="preserve">annak leírását, hogy az ajánlattevő </w:t>
      </w:r>
      <w:r w:rsidR="00B55FCB" w:rsidRPr="004768E6">
        <w:rPr>
          <w:sz w:val="22"/>
          <w:szCs w:val="22"/>
        </w:rPr>
        <w:t>a 2.5. pontra tett vállalását milyen módon fogja teljesíteni.</w:t>
      </w:r>
    </w:p>
    <w:p w14:paraId="23A14121" w14:textId="77777777" w:rsidR="00F120E0" w:rsidRDefault="00F120E0" w:rsidP="00EC7B39">
      <w:pPr>
        <w:jc w:val="both"/>
        <w:rPr>
          <w:sz w:val="22"/>
          <w:szCs w:val="22"/>
        </w:rPr>
      </w:pPr>
    </w:p>
    <w:p w14:paraId="6D04A63C" w14:textId="1F052676" w:rsidR="00EC7B39" w:rsidRPr="00EC7B39" w:rsidRDefault="00EC7B39" w:rsidP="00EC7B39">
      <w:pPr>
        <w:jc w:val="both"/>
        <w:rPr>
          <w:sz w:val="22"/>
          <w:szCs w:val="22"/>
        </w:rPr>
      </w:pPr>
      <w:r w:rsidRPr="00EC7B39">
        <w:rPr>
          <w:sz w:val="22"/>
          <w:szCs w:val="22"/>
        </w:rPr>
        <w:t>Amennyiben a 2.1-2.4 pontok tekintetében egyetlen szakember sem kerül bemutatásra, és a 2.5 tekintetében is „nem” válasz kerül megjelölésre, az ajánlattevő 1 pontot kap, ellenkező esetben a fentiekben megadott pontot.</w:t>
      </w:r>
    </w:p>
    <w:p w14:paraId="2AE539FF" w14:textId="168AB2C5" w:rsidR="00546C6C" w:rsidRPr="00546C6C" w:rsidRDefault="00546C6C" w:rsidP="00B038F3">
      <w:pPr>
        <w:jc w:val="both"/>
        <w:rPr>
          <w:sz w:val="22"/>
          <w:szCs w:val="22"/>
        </w:rPr>
      </w:pPr>
    </w:p>
    <w:p w14:paraId="30275167" w14:textId="6F6AB0C9" w:rsidR="00832231" w:rsidRPr="00546C6C" w:rsidRDefault="00546C6C" w:rsidP="00B038F3">
      <w:pPr>
        <w:jc w:val="both"/>
        <w:rPr>
          <w:sz w:val="22"/>
          <w:szCs w:val="22"/>
        </w:rPr>
      </w:pPr>
      <w:r w:rsidRPr="00546C6C">
        <w:rPr>
          <w:sz w:val="22"/>
          <w:szCs w:val="22"/>
        </w:rPr>
        <w:t>A fenti módszerrel értékelt egyes tartalmi elemekre adott értékelési pontszámot az ajánlatkérő megszorozza az eljárást megindító felhívásban is meghatározott súlyszámmal, a szorzatokat pedig ajánlatonként összeadja.</w:t>
      </w:r>
    </w:p>
    <w:p w14:paraId="7D88941D" w14:textId="77777777" w:rsidR="00546C6C" w:rsidRPr="00546C6C" w:rsidRDefault="00546C6C" w:rsidP="00B038F3">
      <w:pPr>
        <w:jc w:val="both"/>
        <w:rPr>
          <w:sz w:val="22"/>
          <w:szCs w:val="22"/>
        </w:rPr>
      </w:pPr>
      <w:r w:rsidRPr="00546C6C">
        <w:rPr>
          <w:sz w:val="22"/>
          <w:szCs w:val="22"/>
        </w:rPr>
        <w:lastRenderedPageBreak/>
        <w:t>Az az ajánlat a legjobb ár-érték arányú, amelynek az összesített pontszáma a legnagyobb.</w:t>
      </w:r>
    </w:p>
    <w:p w14:paraId="686215A8" w14:textId="1DEB6071" w:rsidR="00546C6C" w:rsidRDefault="00546C6C" w:rsidP="00B038F3">
      <w:pPr>
        <w:jc w:val="both"/>
        <w:rPr>
          <w:sz w:val="22"/>
          <w:szCs w:val="22"/>
        </w:rPr>
      </w:pPr>
      <w:r w:rsidRPr="00546C6C">
        <w:rPr>
          <w:sz w:val="22"/>
          <w:szCs w:val="22"/>
        </w:rPr>
        <w:t>Az eljárás nyertese az az ajánlattevő, aki az ajánlatkérő részére az eljárást megindító felhívásban és a dokumentációban meghatározott feltételek alapján, valamint az értékelési szempontok szerint a legkedvezőbb érvényes ajánlatot tette.</w:t>
      </w:r>
    </w:p>
    <w:p w14:paraId="16181EAF" w14:textId="77777777" w:rsidR="00D277F7" w:rsidRDefault="00D277F7" w:rsidP="00DA0B66">
      <w:pPr>
        <w:ind w:right="72"/>
        <w:jc w:val="both"/>
        <w:rPr>
          <w:rFonts w:eastAsia="Times"/>
          <w:sz w:val="22"/>
          <w:szCs w:val="22"/>
        </w:rPr>
      </w:pPr>
    </w:p>
    <w:p w14:paraId="15A080B8" w14:textId="77777777" w:rsidR="00D277F7" w:rsidRPr="001C4723" w:rsidRDefault="00D277F7" w:rsidP="00DA0B66">
      <w:pPr>
        <w:ind w:right="72"/>
        <w:jc w:val="both"/>
        <w:rPr>
          <w:rFonts w:eastAsia="Times"/>
          <w:sz w:val="22"/>
          <w:szCs w:val="22"/>
        </w:rPr>
      </w:pPr>
    </w:p>
    <w:p w14:paraId="4F27A2B3" w14:textId="6464F1F8" w:rsidR="009C0B08" w:rsidRDefault="009C0B08" w:rsidP="009C0B08">
      <w:pPr>
        <w:pStyle w:val="Cmsor2"/>
        <w:widowControl/>
        <w:numPr>
          <w:ilvl w:val="1"/>
          <w:numId w:val="0"/>
        </w:numPr>
        <w:tabs>
          <w:tab w:val="num" w:pos="792"/>
        </w:tabs>
        <w:ind w:left="792" w:hanging="432"/>
        <w:jc w:val="left"/>
        <w:rPr>
          <w:bCs/>
          <w:iCs/>
          <w:smallCaps/>
          <w:sz w:val="22"/>
          <w:szCs w:val="22"/>
        </w:rPr>
      </w:pPr>
      <w:proofErr w:type="gramStart"/>
      <w:r>
        <w:rPr>
          <w:bCs/>
          <w:iCs/>
          <w:smallCaps/>
          <w:sz w:val="22"/>
          <w:szCs w:val="22"/>
        </w:rPr>
        <w:t>értékelésre</w:t>
      </w:r>
      <w:proofErr w:type="gramEnd"/>
      <w:r>
        <w:rPr>
          <w:bCs/>
          <w:iCs/>
          <w:smallCaps/>
          <w:sz w:val="22"/>
          <w:szCs w:val="22"/>
        </w:rPr>
        <w:t xml:space="preserve"> nem kerülő szakmai ajánlat</w:t>
      </w:r>
    </w:p>
    <w:p w14:paraId="21877374" w14:textId="77777777" w:rsidR="009C0B08" w:rsidRPr="00D84BC5" w:rsidRDefault="009C0B08" w:rsidP="00D84BC5"/>
    <w:p w14:paraId="57418F94" w14:textId="25B6BB49" w:rsidR="004768E6" w:rsidRDefault="005D535F" w:rsidP="005D535F">
      <w:pPr>
        <w:autoSpaceDE w:val="0"/>
        <w:autoSpaceDN w:val="0"/>
        <w:adjustRightInd w:val="0"/>
        <w:jc w:val="both"/>
        <w:rPr>
          <w:rFonts w:eastAsiaTheme="minorHAnsi"/>
          <w:sz w:val="22"/>
          <w:szCs w:val="22"/>
          <w:lang w:eastAsia="en-US"/>
        </w:rPr>
      </w:pPr>
      <w:r w:rsidRPr="006D4B3F">
        <w:rPr>
          <w:rFonts w:eastAsiaTheme="minorHAnsi"/>
          <w:sz w:val="22"/>
          <w:szCs w:val="22"/>
          <w:lang w:eastAsia="en-US"/>
        </w:rPr>
        <w:t>Ajánlattevőknek szakmai ajánlatként a dokumentáció szerinti mintafeladatot kell benyújtaniuk. A mintafeladat minimum 80 %-os megoldása és kidolgozása az érvényes ajánlattétel feltétel</w:t>
      </w:r>
      <w:r w:rsidRPr="0065743D">
        <w:rPr>
          <w:rFonts w:eastAsiaTheme="minorHAnsi"/>
          <w:sz w:val="22"/>
          <w:szCs w:val="22"/>
          <w:lang w:eastAsia="en-US"/>
        </w:rPr>
        <w:t xml:space="preserve">e. </w:t>
      </w:r>
      <w:r w:rsidR="00A05E61" w:rsidRPr="0065743D">
        <w:rPr>
          <w:sz w:val="22"/>
          <w:szCs w:val="22"/>
        </w:rPr>
        <w:t>Pontozásra kerül a feladatsor, és a 80 % alatti feladatsor érvénytelenséget eredményez</w:t>
      </w:r>
      <w:r w:rsidR="00A05E61" w:rsidRPr="0065743D">
        <w:rPr>
          <w:rFonts w:eastAsiaTheme="minorHAnsi"/>
          <w:sz w:val="22"/>
          <w:szCs w:val="22"/>
          <w:lang w:eastAsia="en-US"/>
        </w:rPr>
        <w:t xml:space="preserve">. </w:t>
      </w:r>
      <w:r w:rsidR="008C6775" w:rsidRPr="00595F25">
        <w:rPr>
          <w:rFonts w:eastAsiaTheme="minorHAnsi"/>
          <w:sz w:val="22"/>
          <w:szCs w:val="22"/>
          <w:lang w:eastAsia="en-US"/>
        </w:rPr>
        <w:t xml:space="preserve">A mintafeladat megoldásához ajánlatkérő nem bocsát rendelkezésre </w:t>
      </w:r>
      <w:r w:rsidR="00CD308F" w:rsidRPr="00595F25">
        <w:rPr>
          <w:rFonts w:eastAsiaTheme="minorHAnsi"/>
          <w:sz w:val="22"/>
          <w:szCs w:val="22"/>
          <w:lang w:eastAsia="en-US"/>
        </w:rPr>
        <w:t>sablon</w:t>
      </w:r>
      <w:r w:rsidR="008C6775" w:rsidRPr="00595F25">
        <w:rPr>
          <w:rFonts w:eastAsiaTheme="minorHAnsi"/>
          <w:sz w:val="22"/>
          <w:szCs w:val="22"/>
          <w:lang w:eastAsia="en-US"/>
        </w:rPr>
        <w:t xml:space="preserve">táblázatot. A mintafeladat megoldása során a hatályos jogszabályoknak megfelelően a közbeszerzés tárgyával összefüggésben a megadott ajánlati felhívásban szereplő hibák, hiányosságok megtalálása a feladat. Ajánlatkérő a megoldásokat a bontási eljárás során átadja valamennyi ajánlattevő részére, azon </w:t>
      </w:r>
      <w:proofErr w:type="gramStart"/>
      <w:r w:rsidR="008C6775" w:rsidRPr="00595F25">
        <w:rPr>
          <w:rFonts w:eastAsiaTheme="minorHAnsi"/>
          <w:sz w:val="22"/>
          <w:szCs w:val="22"/>
          <w:lang w:eastAsia="en-US"/>
        </w:rPr>
        <w:t>ajánlattevők</w:t>
      </w:r>
      <w:proofErr w:type="gramEnd"/>
      <w:r w:rsidR="008C6775" w:rsidRPr="00595F25">
        <w:rPr>
          <w:rFonts w:eastAsiaTheme="minorHAnsi"/>
          <w:sz w:val="22"/>
          <w:szCs w:val="22"/>
          <w:lang w:eastAsia="en-US"/>
        </w:rPr>
        <w:t xml:space="preserve"> akik nem jelennek meg a bontás időpontjában, részükre a bontási jegyzőkönyv átadásával egyidejűleg bocsájtja rendelkezésre ajánlatkérő.</w:t>
      </w:r>
    </w:p>
    <w:p w14:paraId="01A79ABA" w14:textId="77777777" w:rsidR="00B74E22" w:rsidRDefault="00B74E22" w:rsidP="005D535F">
      <w:pPr>
        <w:autoSpaceDE w:val="0"/>
        <w:autoSpaceDN w:val="0"/>
        <w:adjustRightInd w:val="0"/>
        <w:jc w:val="both"/>
        <w:rPr>
          <w:rFonts w:eastAsiaTheme="minorHAnsi"/>
          <w:sz w:val="22"/>
          <w:szCs w:val="22"/>
          <w:lang w:eastAsia="en-US"/>
        </w:rPr>
      </w:pPr>
    </w:p>
    <w:p w14:paraId="2EF2E38A" w14:textId="0BFD0405" w:rsidR="00B74E22" w:rsidRPr="00B74E22" w:rsidRDefault="00B74E22" w:rsidP="00B74E22">
      <w:pPr>
        <w:autoSpaceDE w:val="0"/>
        <w:autoSpaceDN w:val="0"/>
        <w:adjustRightInd w:val="0"/>
        <w:ind w:left="426"/>
        <w:jc w:val="both"/>
        <w:rPr>
          <w:b/>
          <w:bCs/>
          <w:iCs/>
          <w:smallCaps/>
          <w:sz w:val="22"/>
          <w:szCs w:val="22"/>
        </w:rPr>
      </w:pPr>
      <w:r w:rsidRPr="00B74E22">
        <w:rPr>
          <w:b/>
          <w:bCs/>
          <w:iCs/>
          <w:smallCaps/>
          <w:sz w:val="22"/>
          <w:szCs w:val="22"/>
        </w:rPr>
        <w:t xml:space="preserve">A szerződéskötéskor </w:t>
      </w:r>
      <w:r>
        <w:rPr>
          <w:b/>
          <w:bCs/>
          <w:iCs/>
          <w:smallCaps/>
          <w:sz w:val="22"/>
          <w:szCs w:val="22"/>
        </w:rPr>
        <w:t xml:space="preserve">benyújtandó </w:t>
      </w:r>
      <w:r w:rsidR="004768E6">
        <w:rPr>
          <w:b/>
          <w:bCs/>
          <w:iCs/>
          <w:smallCaps/>
          <w:sz w:val="22"/>
          <w:szCs w:val="22"/>
        </w:rPr>
        <w:t xml:space="preserve">tanúsítvány, </w:t>
      </w:r>
      <w:r>
        <w:rPr>
          <w:b/>
          <w:bCs/>
          <w:iCs/>
          <w:smallCaps/>
          <w:sz w:val="22"/>
          <w:szCs w:val="22"/>
        </w:rPr>
        <w:t>igazolás</w:t>
      </w:r>
    </w:p>
    <w:p w14:paraId="390E91AE" w14:textId="77777777" w:rsidR="004768E6" w:rsidRDefault="004768E6" w:rsidP="005D535F">
      <w:pPr>
        <w:autoSpaceDE w:val="0"/>
        <w:autoSpaceDN w:val="0"/>
        <w:adjustRightInd w:val="0"/>
        <w:jc w:val="both"/>
        <w:rPr>
          <w:sz w:val="22"/>
          <w:szCs w:val="22"/>
        </w:rPr>
      </w:pPr>
    </w:p>
    <w:p w14:paraId="54631CEC" w14:textId="77777777" w:rsidR="004768E6" w:rsidRPr="00595F25" w:rsidRDefault="004768E6" w:rsidP="007A4372">
      <w:pPr>
        <w:pStyle w:val="Listaszerbekezds"/>
        <w:spacing w:after="120"/>
        <w:ind w:left="0"/>
        <w:contextualSpacing/>
        <w:jc w:val="both"/>
        <w:rPr>
          <w:sz w:val="22"/>
          <w:szCs w:val="22"/>
        </w:rPr>
      </w:pPr>
      <w:r w:rsidRPr="00595F25">
        <w:rPr>
          <w:sz w:val="22"/>
          <w:szCs w:val="22"/>
        </w:rPr>
        <w:t xml:space="preserve">Ajánlatkérő előírja, hogy nyertes ajánlattevőnek (közös ajánlattétel esetén legalább a nyertes ajánlattevők egyikének) a szerződéskötés időpontjában igazolnia kell, hogy rendelkezik közbeszerzési tanácsadás vagy jogi tanácsadás (vagy azzal ezek bármelyikével egyenértékű) területére vonatkozóan ISO 9001 minőségbiztosítási rendszerre vonatkozó tanúsítvánnyal, vagy ezzel egyenértékű, az Európai Unió más tagállamában bejegyzett szervezettől származó tanúsítvánnyal, vagy az irányítási rendszer működtetésének egyéb bizonyítékaival vagy </w:t>
      </w:r>
      <w:proofErr w:type="gramStart"/>
      <w:r w:rsidRPr="00595F25">
        <w:rPr>
          <w:sz w:val="22"/>
          <w:szCs w:val="22"/>
        </w:rPr>
        <w:t>ezzel</w:t>
      </w:r>
      <w:proofErr w:type="gramEnd"/>
      <w:r w:rsidRPr="00595F25">
        <w:rPr>
          <w:sz w:val="22"/>
          <w:szCs w:val="22"/>
        </w:rPr>
        <w:t xml:space="preserve"> egyenértékű tanúsítvánnyal. A szerződéskötés feltétele ennek igazolása. Amennyiben a szerződéskötés időpontjában nem áll rendelkezésre ennek igazolása, abban az esetben Ajánlatkérő a szerződéskötéstől való visszalépésnek tekinti és a Kbt. 131. § (4) bekezdésében foglaltak alapján a következő legkedvezőbb ajánlatot tevőnek minősített szervezettel köti meg a szerződést (amennyiben az összegezésben megjelölésre került).</w:t>
      </w:r>
    </w:p>
    <w:p w14:paraId="79596DFC" w14:textId="77777777" w:rsidR="004768E6" w:rsidRPr="00595F25" w:rsidRDefault="004768E6" w:rsidP="007A4372">
      <w:pPr>
        <w:pStyle w:val="Listaszerbekezds"/>
        <w:ind w:left="0"/>
        <w:rPr>
          <w:sz w:val="22"/>
          <w:szCs w:val="22"/>
        </w:rPr>
      </w:pPr>
    </w:p>
    <w:p w14:paraId="76DD5E18" w14:textId="77777777" w:rsidR="004768E6" w:rsidRPr="00595F25" w:rsidRDefault="004768E6" w:rsidP="007A4372">
      <w:pPr>
        <w:pStyle w:val="Listaszerbekezds"/>
        <w:spacing w:before="120" w:after="120"/>
        <w:ind w:left="0"/>
        <w:contextualSpacing/>
        <w:jc w:val="both"/>
        <w:rPr>
          <w:sz w:val="22"/>
          <w:szCs w:val="22"/>
        </w:rPr>
      </w:pPr>
      <w:proofErr w:type="gramStart"/>
      <w:r w:rsidRPr="00595F25">
        <w:rPr>
          <w:sz w:val="22"/>
          <w:szCs w:val="22"/>
        </w:rPr>
        <w:t>Ajánlatkérő előírja, hogy amennyiben az ajánlattevő a „Szakemberek kommunikációját, illetve a feladatellátást garantáló információbiztonság-irányítási rendszerre (ISO 27001) vonatkozó tanúsítvány megléte és szerződés teljesítése során történő igénybevétele, vagy ezzel egyenértékű, az Európai Unió más tagállamában bejegyzett szervezettől származó tanúsítvány, vagy a felsorolt irányítási rendszerek működtetésének egyéb bizonyítéka vagy ezekkel egyenértékű tanúsítvány” értékelési elemre „igen” választ ajánl meg, nyertes ajánlattevőnek (közös ajánlattétel esetén legalább a nyertes ajánlattevők egyikének)</w:t>
      </w:r>
      <w:proofErr w:type="gramEnd"/>
      <w:r w:rsidRPr="00595F25">
        <w:rPr>
          <w:sz w:val="22"/>
          <w:szCs w:val="22"/>
        </w:rPr>
        <w:t xml:space="preserve"> </w:t>
      </w:r>
      <w:proofErr w:type="gramStart"/>
      <w:r w:rsidRPr="00595F25">
        <w:rPr>
          <w:sz w:val="22"/>
          <w:szCs w:val="22"/>
        </w:rPr>
        <w:t>a</w:t>
      </w:r>
      <w:proofErr w:type="gramEnd"/>
      <w:r w:rsidRPr="00595F25">
        <w:rPr>
          <w:sz w:val="22"/>
          <w:szCs w:val="22"/>
        </w:rPr>
        <w:t xml:space="preserve"> szerződéskötés időpontjában igazolnia kell, hogy rendelkezik a szakemberek kommunikációját, illetve a feladatellátást garantáló információbiztonság-irányítási rendszerre (ISO 27001) vonatkozó tanúsítvánnyal, vagy ezzel egyenértékű, az Európai Unió tagállamában bejegyzett szervezettől származó tanúsítvánnyal, vagy a felsorolt irányítási rendszerek működtetésének egyéb bizonyítékával. A szerződéskötés feltétele ennek igazolása. Amennyiben a szerződéskötés időpontjában nem áll rendelkezésre ennek igazolása, abban az esetben Ajánlatkérő a szerződéskötéstől való visszalépésnek tekinti és a Kbt. 131. § (4) bekezdésében foglaltak alapján a következő legkedvezőbb ajánlatot tevőnek minősített szervezettek köti meg a szerződést (amennyiben az összegezésben megjelölésre került).</w:t>
      </w:r>
    </w:p>
    <w:p w14:paraId="166FB8C5" w14:textId="77777777" w:rsidR="00AA4D43" w:rsidRDefault="00AA4D43" w:rsidP="005D535F">
      <w:pPr>
        <w:autoSpaceDE w:val="0"/>
        <w:autoSpaceDN w:val="0"/>
        <w:adjustRightInd w:val="0"/>
        <w:jc w:val="both"/>
        <w:rPr>
          <w:rFonts w:eastAsiaTheme="minorHAnsi"/>
          <w:sz w:val="22"/>
          <w:szCs w:val="22"/>
          <w:lang w:eastAsia="en-US"/>
        </w:rPr>
      </w:pPr>
    </w:p>
    <w:p w14:paraId="5D592502" w14:textId="3BE4FE4D" w:rsidR="008A2097" w:rsidRPr="00BC6A76" w:rsidRDefault="008A2097" w:rsidP="008A2097">
      <w:pPr>
        <w:pStyle w:val="Cmsor2"/>
        <w:widowControl/>
        <w:numPr>
          <w:ilvl w:val="1"/>
          <w:numId w:val="0"/>
        </w:numPr>
        <w:tabs>
          <w:tab w:val="num" w:pos="792"/>
        </w:tabs>
        <w:ind w:left="792" w:hanging="432"/>
        <w:jc w:val="left"/>
        <w:rPr>
          <w:bCs/>
          <w:iCs/>
          <w:smallCaps/>
          <w:sz w:val="22"/>
          <w:szCs w:val="22"/>
        </w:rPr>
      </w:pPr>
      <w:r w:rsidRPr="00BC6A76">
        <w:rPr>
          <w:bCs/>
          <w:iCs/>
          <w:smallCaps/>
          <w:sz w:val="22"/>
          <w:szCs w:val="22"/>
        </w:rPr>
        <w:t>A szerződéskötés feltétele – humán erőforrás terv</w:t>
      </w:r>
    </w:p>
    <w:p w14:paraId="4973A91D" w14:textId="77777777" w:rsidR="008A2097" w:rsidRPr="00BC6A76" w:rsidRDefault="008A2097" w:rsidP="008A2097"/>
    <w:p w14:paraId="1AFCF30E" w14:textId="01B77DAA" w:rsidR="00BC6A76" w:rsidRDefault="00421964" w:rsidP="005D535F">
      <w:pPr>
        <w:autoSpaceDE w:val="0"/>
        <w:autoSpaceDN w:val="0"/>
        <w:adjustRightInd w:val="0"/>
        <w:jc w:val="both"/>
        <w:rPr>
          <w:rFonts w:eastAsiaTheme="minorHAnsi"/>
          <w:sz w:val="22"/>
          <w:szCs w:val="22"/>
          <w:lang w:eastAsia="en-US"/>
        </w:rPr>
      </w:pPr>
      <w:r w:rsidRPr="00BC6A76">
        <w:rPr>
          <w:rFonts w:eastAsiaTheme="minorHAnsi"/>
          <w:sz w:val="22"/>
          <w:szCs w:val="22"/>
          <w:lang w:eastAsia="en-US"/>
        </w:rPr>
        <w:t>Ajánlattevőnek a szerződés megkötése feltételeként részletes humán erőforrás tervet kell benyújtania, amely tartalma</w:t>
      </w:r>
      <w:r w:rsidR="00B6793A">
        <w:rPr>
          <w:rFonts w:eastAsiaTheme="minorHAnsi"/>
          <w:sz w:val="22"/>
          <w:szCs w:val="22"/>
          <w:lang w:eastAsia="en-US"/>
        </w:rPr>
        <w:t>zza legalább 30</w:t>
      </w:r>
      <w:r w:rsidRPr="00BC6A76">
        <w:rPr>
          <w:rFonts w:eastAsiaTheme="minorHAnsi"/>
          <w:sz w:val="22"/>
          <w:szCs w:val="22"/>
          <w:lang w:eastAsia="en-US"/>
        </w:rPr>
        <w:t xml:space="preserve"> fő bemutatását</w:t>
      </w:r>
      <w:r w:rsidR="00BC6A76">
        <w:rPr>
          <w:rFonts w:eastAsiaTheme="minorHAnsi"/>
          <w:sz w:val="22"/>
          <w:szCs w:val="22"/>
          <w:lang w:eastAsia="en-US"/>
        </w:rPr>
        <w:t>,</w:t>
      </w:r>
      <w:r w:rsidRPr="00BC6A76">
        <w:rPr>
          <w:rFonts w:eastAsiaTheme="minorHAnsi"/>
          <w:sz w:val="22"/>
          <w:szCs w:val="22"/>
          <w:lang w:eastAsia="en-US"/>
        </w:rPr>
        <w:t xml:space="preserve"> aki</w:t>
      </w:r>
      <w:r w:rsidR="002F05F3">
        <w:rPr>
          <w:rFonts w:eastAsiaTheme="minorHAnsi"/>
          <w:sz w:val="22"/>
          <w:szCs w:val="22"/>
          <w:lang w:eastAsia="en-US"/>
        </w:rPr>
        <w:t>k</w:t>
      </w:r>
      <w:r w:rsidRPr="00BC6A76">
        <w:rPr>
          <w:rFonts w:eastAsiaTheme="minorHAnsi"/>
          <w:sz w:val="22"/>
          <w:szCs w:val="22"/>
          <w:lang w:eastAsia="en-US"/>
        </w:rPr>
        <w:t xml:space="preserve"> a teljesítéshez rendelkezésre áll</w:t>
      </w:r>
      <w:r w:rsidR="002F05F3">
        <w:rPr>
          <w:rFonts w:eastAsiaTheme="minorHAnsi"/>
          <w:sz w:val="22"/>
          <w:szCs w:val="22"/>
          <w:lang w:eastAsia="en-US"/>
        </w:rPr>
        <w:t>nak</w:t>
      </w:r>
      <w:r w:rsidRPr="00BC6A76">
        <w:rPr>
          <w:rFonts w:eastAsiaTheme="minorHAnsi"/>
          <w:sz w:val="22"/>
          <w:szCs w:val="22"/>
          <w:lang w:eastAsia="en-US"/>
        </w:rPr>
        <w:t>,</w:t>
      </w:r>
      <w:r w:rsidR="002F05F3">
        <w:rPr>
          <w:rFonts w:eastAsiaTheme="minorHAnsi"/>
          <w:sz w:val="22"/>
          <w:szCs w:val="22"/>
          <w:lang w:eastAsia="en-US"/>
        </w:rPr>
        <w:t xml:space="preserve"> és akik közül legalább 15 fő szerepel a felelős akkreditált közbeszerzési szaktanácsadói névjegyzékben, a további szakemberek pedig rendelkeznek:</w:t>
      </w:r>
    </w:p>
    <w:p w14:paraId="2CAEB0D5" w14:textId="45A00A28" w:rsidR="00BC6A76" w:rsidRDefault="0024248C" w:rsidP="00F671AC">
      <w:pPr>
        <w:pStyle w:val="Listaszerbekezds"/>
        <w:numPr>
          <w:ilvl w:val="0"/>
          <w:numId w:val="53"/>
        </w:numPr>
        <w:autoSpaceDE w:val="0"/>
        <w:autoSpaceDN w:val="0"/>
        <w:adjustRightInd w:val="0"/>
        <w:jc w:val="both"/>
        <w:rPr>
          <w:rFonts w:eastAsiaTheme="minorHAnsi"/>
          <w:sz w:val="22"/>
          <w:szCs w:val="22"/>
          <w:lang w:eastAsia="en-US"/>
        </w:rPr>
      </w:pPr>
      <w:r>
        <w:rPr>
          <w:rFonts w:eastAsiaTheme="minorHAnsi"/>
          <w:sz w:val="22"/>
          <w:szCs w:val="22"/>
          <w:lang w:eastAsia="en-US"/>
        </w:rPr>
        <w:lastRenderedPageBreak/>
        <w:t>a 14/2016. (V</w:t>
      </w:r>
      <w:r w:rsidR="00BC6A76">
        <w:rPr>
          <w:rFonts w:eastAsiaTheme="minorHAnsi"/>
          <w:sz w:val="22"/>
          <w:szCs w:val="22"/>
          <w:lang w:eastAsia="en-US"/>
        </w:rPr>
        <w:t>. 2</w:t>
      </w:r>
      <w:r>
        <w:rPr>
          <w:rFonts w:eastAsiaTheme="minorHAnsi"/>
          <w:sz w:val="22"/>
          <w:szCs w:val="22"/>
          <w:lang w:eastAsia="en-US"/>
        </w:rPr>
        <w:t>5</w:t>
      </w:r>
      <w:r w:rsidR="00BC6A76">
        <w:rPr>
          <w:rFonts w:eastAsiaTheme="minorHAnsi"/>
          <w:sz w:val="22"/>
          <w:szCs w:val="22"/>
          <w:lang w:eastAsia="en-US"/>
        </w:rPr>
        <w:t xml:space="preserve">.) </w:t>
      </w:r>
      <w:proofErr w:type="spellStart"/>
      <w:r w:rsidR="00BC6A76">
        <w:rPr>
          <w:rFonts w:eastAsiaTheme="minorHAnsi"/>
          <w:sz w:val="22"/>
          <w:szCs w:val="22"/>
          <w:lang w:eastAsia="en-US"/>
        </w:rPr>
        <w:t>MvM</w:t>
      </w:r>
      <w:proofErr w:type="spellEnd"/>
      <w:r w:rsidR="00BC6A76">
        <w:rPr>
          <w:rFonts w:eastAsiaTheme="minorHAnsi"/>
          <w:sz w:val="22"/>
          <w:szCs w:val="22"/>
          <w:lang w:eastAsia="en-US"/>
        </w:rPr>
        <w:t xml:space="preserve"> rendelet szerinti felelős akkreditált közbeszerzési szaktanácsadói névjegyzékbe vételhez (előzetes regisztrációhoz) szükséges végzettséggel és szakmai tapasztalattal</w:t>
      </w:r>
      <w:r w:rsidR="002F05F3">
        <w:rPr>
          <w:rFonts w:eastAsiaTheme="minorHAnsi"/>
          <w:sz w:val="22"/>
          <w:szCs w:val="22"/>
          <w:lang w:eastAsia="en-US"/>
        </w:rPr>
        <w:t xml:space="preserve">, </w:t>
      </w:r>
      <w:r w:rsidR="00BC6A76">
        <w:rPr>
          <w:rFonts w:eastAsiaTheme="minorHAnsi"/>
          <w:sz w:val="22"/>
          <w:szCs w:val="22"/>
          <w:lang w:eastAsia="en-US"/>
        </w:rPr>
        <w:t>és/vagy</w:t>
      </w:r>
    </w:p>
    <w:p w14:paraId="1FFC2015" w14:textId="29EE1464" w:rsidR="00BC6A76" w:rsidRDefault="00BC6A76" w:rsidP="00F671AC">
      <w:pPr>
        <w:pStyle w:val="Listaszerbekezds"/>
        <w:numPr>
          <w:ilvl w:val="0"/>
          <w:numId w:val="53"/>
        </w:numPr>
        <w:autoSpaceDE w:val="0"/>
        <w:autoSpaceDN w:val="0"/>
        <w:adjustRightInd w:val="0"/>
        <w:jc w:val="both"/>
        <w:rPr>
          <w:rFonts w:eastAsiaTheme="minorHAnsi"/>
          <w:sz w:val="22"/>
          <w:szCs w:val="22"/>
          <w:lang w:eastAsia="en-US"/>
        </w:rPr>
      </w:pPr>
      <w:r>
        <w:rPr>
          <w:rFonts w:eastAsiaTheme="minorHAnsi"/>
          <w:sz w:val="22"/>
          <w:szCs w:val="22"/>
          <w:lang w:eastAsia="en-US"/>
        </w:rPr>
        <w:t>legalább 2 évet elérő közbeszerzési szakmai tapasztalattal és/vagy</w:t>
      </w:r>
    </w:p>
    <w:p w14:paraId="6B334BC1" w14:textId="2E16A9CD" w:rsidR="00BC6A76" w:rsidRDefault="00BC6A76" w:rsidP="00F671AC">
      <w:pPr>
        <w:pStyle w:val="Listaszerbekezds"/>
        <w:numPr>
          <w:ilvl w:val="0"/>
          <w:numId w:val="53"/>
        </w:numPr>
        <w:autoSpaceDE w:val="0"/>
        <w:autoSpaceDN w:val="0"/>
        <w:adjustRightInd w:val="0"/>
        <w:jc w:val="both"/>
        <w:rPr>
          <w:rFonts w:eastAsiaTheme="minorHAnsi"/>
          <w:sz w:val="22"/>
          <w:szCs w:val="22"/>
          <w:lang w:eastAsia="en-US"/>
        </w:rPr>
      </w:pPr>
      <w:r>
        <w:rPr>
          <w:rFonts w:eastAsiaTheme="minorHAnsi"/>
          <w:sz w:val="22"/>
          <w:szCs w:val="22"/>
          <w:lang w:eastAsia="en-US"/>
        </w:rPr>
        <w:t>jogi szakvizsgával és/vagy</w:t>
      </w:r>
    </w:p>
    <w:p w14:paraId="2C7CF1E3" w14:textId="59DADCCB" w:rsidR="00BC6A76" w:rsidRDefault="00BC6A76" w:rsidP="00F671AC">
      <w:pPr>
        <w:pStyle w:val="Listaszerbekezds"/>
        <w:numPr>
          <w:ilvl w:val="0"/>
          <w:numId w:val="53"/>
        </w:numPr>
        <w:autoSpaceDE w:val="0"/>
        <w:autoSpaceDN w:val="0"/>
        <w:adjustRightInd w:val="0"/>
        <w:jc w:val="both"/>
        <w:rPr>
          <w:rFonts w:eastAsiaTheme="minorHAnsi"/>
          <w:sz w:val="22"/>
          <w:szCs w:val="22"/>
          <w:lang w:eastAsia="en-US"/>
        </w:rPr>
      </w:pPr>
      <w:r>
        <w:rPr>
          <w:rFonts w:eastAsiaTheme="minorHAnsi"/>
          <w:sz w:val="22"/>
          <w:szCs w:val="22"/>
          <w:lang w:eastAsia="en-US"/>
        </w:rPr>
        <w:t xml:space="preserve">2 évet elérő szakmai gyakorlattal közbeszerzések jogszabály szerinti minőségellenőrzésében és/vagy </w:t>
      </w:r>
      <w:r w:rsidR="00995493">
        <w:rPr>
          <w:rFonts w:eastAsiaTheme="minorHAnsi"/>
          <w:sz w:val="22"/>
          <w:szCs w:val="22"/>
          <w:lang w:eastAsia="en-US"/>
        </w:rPr>
        <w:t>utó és/vagy utólagos ellenőrzés</w:t>
      </w:r>
      <w:r>
        <w:rPr>
          <w:rFonts w:eastAsiaTheme="minorHAnsi"/>
          <w:sz w:val="22"/>
          <w:szCs w:val="22"/>
          <w:lang w:eastAsia="en-US"/>
        </w:rPr>
        <w:t>ben és/vagy közbeszerzési szabályossági tanúsítvány/ eredmény állásfoglalás készítésében.</w:t>
      </w:r>
    </w:p>
    <w:p w14:paraId="2554D7BE" w14:textId="77777777" w:rsidR="00BC6A76" w:rsidRPr="00BC6A76" w:rsidRDefault="00BC6A76" w:rsidP="00BC6A76">
      <w:pPr>
        <w:pStyle w:val="Listaszerbekezds"/>
        <w:autoSpaceDE w:val="0"/>
        <w:autoSpaceDN w:val="0"/>
        <w:adjustRightInd w:val="0"/>
        <w:ind w:left="0"/>
        <w:jc w:val="both"/>
        <w:rPr>
          <w:rFonts w:eastAsiaTheme="minorHAnsi"/>
          <w:sz w:val="22"/>
          <w:szCs w:val="22"/>
          <w:lang w:eastAsia="en-US"/>
        </w:rPr>
      </w:pPr>
    </w:p>
    <w:p w14:paraId="6014153E" w14:textId="3769FFF8" w:rsidR="00BC6A76" w:rsidRDefault="00995493" w:rsidP="005D535F">
      <w:pPr>
        <w:autoSpaceDE w:val="0"/>
        <w:autoSpaceDN w:val="0"/>
        <w:adjustRightInd w:val="0"/>
        <w:jc w:val="both"/>
        <w:rPr>
          <w:rFonts w:eastAsiaTheme="minorHAnsi"/>
          <w:sz w:val="22"/>
          <w:szCs w:val="22"/>
          <w:lang w:eastAsia="en-US"/>
        </w:rPr>
      </w:pPr>
      <w:r>
        <w:rPr>
          <w:rFonts w:eastAsiaTheme="minorHAnsi"/>
          <w:sz w:val="22"/>
          <w:szCs w:val="22"/>
          <w:lang w:eastAsia="en-US"/>
        </w:rPr>
        <w:t xml:space="preserve">A humánerőforrás terv benyújtásának elmaradását Ajánlatkérő a szerződéskötéstől való visszalépésnek tekinti és a Kbt. 131.§ (4) bekezdésében foglaltak alapján a következő legkedvezőbb ajánlatot tevőnek minősített szervezettel köti meg a szerződést, </w:t>
      </w:r>
      <w:r w:rsidR="004C0D63">
        <w:rPr>
          <w:rFonts w:eastAsiaTheme="minorHAnsi"/>
          <w:sz w:val="22"/>
          <w:szCs w:val="22"/>
          <w:lang w:eastAsia="en-US"/>
        </w:rPr>
        <w:t>(</w:t>
      </w:r>
      <w:r>
        <w:rPr>
          <w:rFonts w:eastAsiaTheme="minorHAnsi"/>
          <w:sz w:val="22"/>
          <w:szCs w:val="22"/>
          <w:lang w:eastAsia="en-US"/>
        </w:rPr>
        <w:t xml:space="preserve">amennyiben az összegezésben megjelölésre került.) </w:t>
      </w:r>
    </w:p>
    <w:p w14:paraId="721DE841" w14:textId="048FE6C6" w:rsidR="00DA0B66" w:rsidRDefault="00DA0B66" w:rsidP="00205F45">
      <w:pPr>
        <w:jc w:val="both"/>
        <w:rPr>
          <w:sz w:val="22"/>
          <w:szCs w:val="22"/>
        </w:rPr>
      </w:pPr>
    </w:p>
    <w:p w14:paraId="763D779C" w14:textId="77777777" w:rsidR="00D5091E" w:rsidRPr="000267CD" w:rsidRDefault="00D5091E" w:rsidP="002A4700">
      <w:pPr>
        <w:jc w:val="both"/>
        <w:rPr>
          <w:sz w:val="22"/>
          <w:szCs w:val="22"/>
        </w:rPr>
      </w:pPr>
    </w:p>
    <w:p w14:paraId="404D3413" w14:textId="77777777" w:rsidR="00C63AFD" w:rsidRDefault="00C63AFD">
      <w:pPr>
        <w:rPr>
          <w:b/>
          <w:bCs/>
          <w:iCs/>
          <w:smallCaps/>
          <w:sz w:val="22"/>
          <w:szCs w:val="22"/>
        </w:rPr>
      </w:pPr>
      <w:bookmarkStart w:id="207" w:name="_Toc346714224"/>
      <w:r>
        <w:rPr>
          <w:bCs/>
          <w:iCs/>
          <w:smallCaps/>
          <w:sz w:val="22"/>
          <w:szCs w:val="22"/>
        </w:rPr>
        <w:br w:type="page"/>
      </w:r>
    </w:p>
    <w:p w14:paraId="2F22828D" w14:textId="3ECFADD9" w:rsidR="00114623" w:rsidRPr="000267CD" w:rsidRDefault="00114623" w:rsidP="00114623">
      <w:pPr>
        <w:pStyle w:val="Cmsor2"/>
        <w:widowControl/>
        <w:numPr>
          <w:ilvl w:val="1"/>
          <w:numId w:val="0"/>
        </w:numPr>
        <w:tabs>
          <w:tab w:val="num" w:pos="792"/>
        </w:tabs>
        <w:ind w:left="792" w:hanging="432"/>
        <w:jc w:val="left"/>
        <w:rPr>
          <w:bCs/>
          <w:iCs/>
          <w:smallCaps/>
          <w:sz w:val="22"/>
          <w:szCs w:val="22"/>
        </w:rPr>
      </w:pPr>
      <w:r w:rsidRPr="000267CD">
        <w:rPr>
          <w:bCs/>
          <w:iCs/>
          <w:smallCaps/>
          <w:sz w:val="22"/>
          <w:szCs w:val="22"/>
        </w:rPr>
        <w:lastRenderedPageBreak/>
        <w:t>Tájékoztatást nyújtó szervek</w:t>
      </w:r>
      <w:bookmarkEnd w:id="207"/>
    </w:p>
    <w:p w14:paraId="59F71DD5" w14:textId="77777777" w:rsidR="00114623" w:rsidRPr="000267CD" w:rsidRDefault="00114623" w:rsidP="00114623">
      <w:pPr>
        <w:jc w:val="both"/>
        <w:rPr>
          <w:sz w:val="22"/>
          <w:szCs w:val="22"/>
        </w:rPr>
      </w:pPr>
    </w:p>
    <w:p w14:paraId="78406092" w14:textId="47A173DB" w:rsidR="00DD1ECC" w:rsidRPr="000267CD" w:rsidRDefault="00DB2DB8" w:rsidP="00DD1ECC">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Ajánlatkérő a Kbt. 73. § (5</w:t>
      </w:r>
      <w:r w:rsidR="00DD1ECC" w:rsidRPr="000267CD">
        <w:rPr>
          <w:rFonts w:ascii="Times New Roman" w:hAnsi="Times New Roman" w:cs="Times New Roman"/>
          <w:color w:val="auto"/>
          <w:sz w:val="22"/>
          <w:szCs w:val="22"/>
        </w:rPr>
        <w:t xml:space="preserve">) </w:t>
      </w:r>
      <w:proofErr w:type="spellStart"/>
      <w:r w:rsidR="00DD1ECC" w:rsidRPr="000267CD">
        <w:rPr>
          <w:rFonts w:ascii="Times New Roman" w:hAnsi="Times New Roman" w:cs="Times New Roman"/>
          <w:color w:val="auto"/>
          <w:sz w:val="22"/>
          <w:szCs w:val="22"/>
        </w:rPr>
        <w:t>bek</w:t>
      </w:r>
      <w:proofErr w:type="spellEnd"/>
      <w:r w:rsidR="00DD1ECC" w:rsidRPr="000267CD">
        <w:rPr>
          <w:rFonts w:ascii="Times New Roman" w:hAnsi="Times New Roman" w:cs="Times New Roman"/>
          <w:color w:val="auto"/>
          <w:sz w:val="22"/>
          <w:szCs w:val="22"/>
        </w:rPr>
        <w:t xml:space="preserve">. </w:t>
      </w:r>
      <w:proofErr w:type="gramStart"/>
      <w:r w:rsidR="00DD1ECC" w:rsidRPr="000267CD">
        <w:rPr>
          <w:rFonts w:ascii="Times New Roman" w:hAnsi="Times New Roman" w:cs="Times New Roman"/>
          <w:color w:val="auto"/>
          <w:sz w:val="22"/>
          <w:szCs w:val="22"/>
        </w:rPr>
        <w:t>szerint</w:t>
      </w:r>
      <w:proofErr w:type="gramEnd"/>
      <w:r w:rsidR="00DD1ECC" w:rsidRPr="000267CD">
        <w:rPr>
          <w:rFonts w:ascii="Times New Roman" w:hAnsi="Times New Roman" w:cs="Times New Roman"/>
          <w:color w:val="auto"/>
          <w:sz w:val="22"/>
          <w:szCs w:val="22"/>
        </w:rPr>
        <w:t xml:space="preserve"> tájékoztatja ajánlattevőket, hogy a munkavállalók védelmére és a munkafeltételekre vonatkozó követelményekről az alábbi szervezetektől kaphatnak tájékoztatást.:</w:t>
      </w:r>
    </w:p>
    <w:p w14:paraId="58C5CC54" w14:textId="77777777" w:rsidR="00DD1ECC" w:rsidRPr="000267CD" w:rsidRDefault="00DD1ECC" w:rsidP="00DD1ECC">
      <w:pPr>
        <w:pStyle w:val="Default"/>
        <w:jc w:val="both"/>
        <w:rPr>
          <w:rFonts w:ascii="Times New Roman" w:hAnsi="Times New Roman" w:cs="Times New Roman"/>
          <w:color w:val="auto"/>
          <w:sz w:val="22"/>
          <w:szCs w:val="22"/>
        </w:rPr>
      </w:pPr>
    </w:p>
    <w:p w14:paraId="373CA621" w14:textId="3422D3C1" w:rsidR="00DD1ECC" w:rsidRPr="000267CD" w:rsidRDefault="00E576A2" w:rsidP="00DD1ECC">
      <w:pPr>
        <w:pStyle w:val="Default"/>
        <w:jc w:val="both"/>
        <w:rPr>
          <w:rFonts w:ascii="Times New Roman" w:hAnsi="Times New Roman" w:cs="Times New Roman"/>
          <w:sz w:val="22"/>
          <w:szCs w:val="22"/>
        </w:rPr>
      </w:pPr>
      <w:r>
        <w:rPr>
          <w:rFonts w:ascii="Times New Roman" w:hAnsi="Times New Roman" w:cs="Times New Roman"/>
          <w:sz w:val="22"/>
          <w:szCs w:val="22"/>
        </w:rPr>
        <w:t>Nemzetgazdasági Minisztérium, Foglalkoztatáspolitikáért Felelős Államtitkárság</w:t>
      </w:r>
      <w:r w:rsidR="00DD1ECC" w:rsidRPr="000267CD">
        <w:rPr>
          <w:rFonts w:ascii="Times New Roman" w:hAnsi="Times New Roman" w:cs="Times New Roman"/>
          <w:sz w:val="22"/>
          <w:szCs w:val="22"/>
        </w:rPr>
        <w:t xml:space="preserve"> (</w:t>
      </w:r>
      <w:r w:rsidRPr="00615EC5">
        <w:rPr>
          <w:rFonts w:ascii="Times New Roman" w:hAnsi="Times New Roman" w:cs="Times New Roman"/>
          <w:sz w:val="22"/>
          <w:szCs w:val="22"/>
        </w:rPr>
        <w:t>1054 Budapest, Kálmán Imre u. 2</w:t>
      </w:r>
      <w:proofErr w:type="gramStart"/>
      <w:r w:rsidRPr="00615EC5">
        <w:rPr>
          <w:rFonts w:ascii="Times New Roman" w:hAnsi="Times New Roman" w:cs="Times New Roman"/>
          <w:sz w:val="22"/>
          <w:szCs w:val="22"/>
        </w:rPr>
        <w:t>.</w:t>
      </w:r>
      <w:r w:rsidR="00DD1ECC" w:rsidRPr="000267CD">
        <w:rPr>
          <w:rFonts w:ascii="Times New Roman" w:hAnsi="Times New Roman" w:cs="Times New Roman"/>
          <w:sz w:val="22"/>
          <w:szCs w:val="22"/>
        </w:rPr>
        <w:t>.,</w:t>
      </w:r>
      <w:proofErr w:type="gramEnd"/>
      <w:r w:rsidR="00DD1ECC" w:rsidRPr="000267CD">
        <w:rPr>
          <w:rFonts w:ascii="Times New Roman" w:hAnsi="Times New Roman" w:cs="Times New Roman"/>
          <w:sz w:val="22"/>
          <w:szCs w:val="22"/>
        </w:rPr>
        <w:t xml:space="preserve"> telefon: </w:t>
      </w:r>
      <w:proofErr w:type="spellStart"/>
      <w:r w:rsidR="00615EC5" w:rsidRPr="00615EC5">
        <w:rPr>
          <w:rFonts w:ascii="Times New Roman" w:hAnsi="Times New Roman" w:cs="Times New Roman"/>
          <w:sz w:val="22"/>
          <w:szCs w:val="22"/>
        </w:rPr>
        <w:t>Telefon</w:t>
      </w:r>
      <w:proofErr w:type="spellEnd"/>
      <w:r w:rsidR="00615EC5" w:rsidRPr="00615EC5">
        <w:rPr>
          <w:rFonts w:ascii="Times New Roman" w:hAnsi="Times New Roman" w:cs="Times New Roman"/>
          <w:sz w:val="22"/>
          <w:szCs w:val="22"/>
        </w:rPr>
        <w:t>: (06 1) 896-2902</w:t>
      </w:r>
      <w:r w:rsidR="00DD1ECC" w:rsidRPr="000267CD">
        <w:rPr>
          <w:rFonts w:ascii="Times New Roman" w:hAnsi="Times New Roman" w:cs="Times New Roman"/>
          <w:sz w:val="22"/>
          <w:szCs w:val="22"/>
        </w:rPr>
        <w:t>)</w:t>
      </w:r>
    </w:p>
    <w:p w14:paraId="2CBE243E" w14:textId="77777777" w:rsidR="00DD1ECC" w:rsidRPr="000267CD" w:rsidRDefault="00DD1ECC" w:rsidP="00DD1ECC">
      <w:pPr>
        <w:pStyle w:val="Default"/>
        <w:jc w:val="both"/>
        <w:rPr>
          <w:rFonts w:ascii="Times New Roman" w:hAnsi="Times New Roman" w:cs="Times New Roman"/>
          <w:sz w:val="22"/>
          <w:szCs w:val="22"/>
        </w:rPr>
      </w:pPr>
      <w:r w:rsidRPr="000267CD">
        <w:rPr>
          <w:rFonts w:ascii="Times New Roman" w:hAnsi="Times New Roman" w:cs="Times New Roman"/>
          <w:sz w:val="22"/>
          <w:szCs w:val="22"/>
        </w:rPr>
        <w:t>Bács-Kiskun Megyei Kormányhivatal Munkavédelmi és Munkaügyi Szakigazgatási Szervének Munkavédelmi Felügyelősége</w:t>
      </w:r>
      <w:r w:rsidRPr="000267CD">
        <w:rPr>
          <w:rFonts w:ascii="Times New Roman" w:hAnsi="Times New Roman" w:cs="Times New Roman"/>
          <w:bCs/>
          <w:sz w:val="22"/>
          <w:szCs w:val="22"/>
        </w:rPr>
        <w:t xml:space="preserve"> </w:t>
      </w:r>
      <w:r w:rsidRPr="000267CD">
        <w:rPr>
          <w:rFonts w:ascii="Times New Roman" w:hAnsi="Times New Roman" w:cs="Times New Roman"/>
          <w:sz w:val="22"/>
          <w:szCs w:val="22"/>
        </w:rPr>
        <w:t>(6000 Kecskemét, Bajcsy-Zsilinszky krt. 2</w:t>
      </w:r>
      <w:proofErr w:type="gramStart"/>
      <w:r w:rsidRPr="000267CD">
        <w:rPr>
          <w:rFonts w:ascii="Times New Roman" w:hAnsi="Times New Roman" w:cs="Times New Roman"/>
          <w:sz w:val="22"/>
          <w:szCs w:val="22"/>
        </w:rPr>
        <w:t>.,</w:t>
      </w:r>
      <w:proofErr w:type="gramEnd"/>
      <w:r w:rsidRPr="000267CD">
        <w:rPr>
          <w:rFonts w:ascii="Times New Roman" w:hAnsi="Times New Roman" w:cs="Times New Roman"/>
          <w:sz w:val="22"/>
          <w:szCs w:val="22"/>
        </w:rPr>
        <w:t xml:space="preserve"> telefon: 06-76-500-670, fax: 06-76-500-797 ,e-mail:</w:t>
      </w:r>
      <w:hyperlink r:id="rId13" w:history="1">
        <w:r w:rsidRPr="000267CD">
          <w:rPr>
            <w:rStyle w:val="Hiperhivatkozs"/>
            <w:rFonts w:ascii="Times New Roman" w:hAnsi="Times New Roman" w:cs="Times New Roman"/>
            <w:sz w:val="22"/>
            <w:szCs w:val="22"/>
          </w:rPr>
          <w:t>bacsk-kh-mmszsz-mv@ommf.gov.hu</w:t>
        </w:r>
      </w:hyperlink>
      <w:r w:rsidRPr="000267CD">
        <w:rPr>
          <w:rFonts w:ascii="Times New Roman" w:hAnsi="Times New Roman" w:cs="Times New Roman"/>
          <w:sz w:val="22"/>
          <w:szCs w:val="22"/>
        </w:rPr>
        <w:t xml:space="preserve">, </w:t>
      </w:r>
      <w:hyperlink r:id="rId14" w:history="1">
        <w:r w:rsidRPr="000267CD">
          <w:rPr>
            <w:rStyle w:val="Hiperhivatkozs"/>
            <w:rFonts w:ascii="Times New Roman" w:hAnsi="Times New Roman" w:cs="Times New Roman"/>
            <w:sz w:val="22"/>
            <w:szCs w:val="22"/>
          </w:rPr>
          <w:t>bacsk-kh-mmszsz@ommf.gov.hu</w:t>
        </w:r>
      </w:hyperlink>
      <w:r w:rsidRPr="000267CD">
        <w:rPr>
          <w:rFonts w:ascii="Times New Roman" w:hAnsi="Times New Roman" w:cs="Times New Roman"/>
          <w:sz w:val="22"/>
          <w:szCs w:val="22"/>
        </w:rPr>
        <w:t>)</w:t>
      </w:r>
    </w:p>
    <w:p w14:paraId="158139B7" w14:textId="77777777" w:rsidR="00DD1ECC" w:rsidRPr="000267CD" w:rsidRDefault="00DD1ECC" w:rsidP="00DD1ECC">
      <w:pPr>
        <w:pStyle w:val="Default"/>
        <w:jc w:val="both"/>
        <w:rPr>
          <w:rFonts w:ascii="Times New Roman" w:hAnsi="Times New Roman" w:cs="Times New Roman"/>
          <w:sz w:val="22"/>
          <w:szCs w:val="22"/>
        </w:rPr>
      </w:pPr>
      <w:r w:rsidRPr="000267CD">
        <w:rPr>
          <w:rFonts w:ascii="Times New Roman" w:hAnsi="Times New Roman" w:cs="Times New Roman"/>
          <w:sz w:val="22"/>
          <w:szCs w:val="22"/>
        </w:rPr>
        <w:t xml:space="preserve">Baranya Megyei Kormányhivatal Munkavédelmi és Munkaügyi Szakigazgatási Szervének Munkavédelmi </w:t>
      </w:r>
      <w:proofErr w:type="gramStart"/>
      <w:r w:rsidRPr="000267CD">
        <w:rPr>
          <w:rFonts w:ascii="Times New Roman" w:hAnsi="Times New Roman" w:cs="Times New Roman"/>
          <w:sz w:val="22"/>
          <w:szCs w:val="22"/>
        </w:rPr>
        <w:t xml:space="preserve">Felügyelősége </w:t>
      </w:r>
      <w:r w:rsidRPr="000267CD">
        <w:rPr>
          <w:rFonts w:ascii="Times New Roman" w:hAnsi="Times New Roman" w:cs="Times New Roman"/>
          <w:bCs/>
          <w:sz w:val="22"/>
          <w:szCs w:val="22"/>
        </w:rPr>
        <w:t xml:space="preserve"> </w:t>
      </w:r>
      <w:r w:rsidRPr="000267CD">
        <w:rPr>
          <w:rFonts w:ascii="Times New Roman" w:hAnsi="Times New Roman" w:cs="Times New Roman"/>
          <w:sz w:val="22"/>
          <w:szCs w:val="22"/>
        </w:rPr>
        <w:t>(</w:t>
      </w:r>
      <w:proofErr w:type="gramEnd"/>
      <w:r w:rsidRPr="000267CD">
        <w:rPr>
          <w:rFonts w:ascii="Times New Roman" w:hAnsi="Times New Roman" w:cs="Times New Roman"/>
          <w:sz w:val="22"/>
          <w:szCs w:val="22"/>
        </w:rPr>
        <w:t>7621 Pécs, Király u. 46., telefon: 06-72-518-841, fax:06-72-539-099 , e-mail:</w:t>
      </w:r>
      <w:hyperlink r:id="rId15" w:history="1">
        <w:r w:rsidRPr="000267CD">
          <w:rPr>
            <w:rStyle w:val="Hiperhivatkozs"/>
            <w:rFonts w:ascii="Times New Roman" w:hAnsi="Times New Roman" w:cs="Times New Roman"/>
            <w:sz w:val="22"/>
            <w:szCs w:val="22"/>
          </w:rPr>
          <w:t>baranya-kh-mmszsz-mv@ommf.gov.hu</w:t>
        </w:r>
      </w:hyperlink>
      <w:r w:rsidRPr="000267CD">
        <w:rPr>
          <w:rFonts w:ascii="Times New Roman" w:hAnsi="Times New Roman" w:cs="Times New Roman"/>
          <w:sz w:val="22"/>
          <w:szCs w:val="22"/>
        </w:rPr>
        <w:t xml:space="preserve">, </w:t>
      </w:r>
      <w:hyperlink r:id="rId16" w:history="1">
        <w:r w:rsidRPr="000267CD">
          <w:rPr>
            <w:rStyle w:val="Hiperhivatkozs"/>
            <w:rFonts w:ascii="Times New Roman" w:hAnsi="Times New Roman" w:cs="Times New Roman"/>
            <w:sz w:val="22"/>
            <w:szCs w:val="22"/>
          </w:rPr>
          <w:t>baranya-kh-mmszsz@ommf.gov.hu</w:t>
        </w:r>
      </w:hyperlink>
      <w:r w:rsidRPr="000267CD">
        <w:rPr>
          <w:rFonts w:ascii="Times New Roman" w:hAnsi="Times New Roman" w:cs="Times New Roman"/>
          <w:sz w:val="22"/>
          <w:szCs w:val="22"/>
        </w:rPr>
        <w:t>)</w:t>
      </w:r>
    </w:p>
    <w:p w14:paraId="198FD722" w14:textId="77777777" w:rsidR="00DD1ECC" w:rsidRPr="000267CD" w:rsidRDefault="00DD1ECC" w:rsidP="00DD1ECC">
      <w:pPr>
        <w:pStyle w:val="Default"/>
        <w:jc w:val="both"/>
        <w:rPr>
          <w:rFonts w:ascii="Times New Roman" w:hAnsi="Times New Roman" w:cs="Times New Roman"/>
          <w:sz w:val="22"/>
          <w:szCs w:val="22"/>
        </w:rPr>
      </w:pPr>
      <w:r w:rsidRPr="000267CD">
        <w:rPr>
          <w:rFonts w:ascii="Times New Roman" w:hAnsi="Times New Roman" w:cs="Times New Roman"/>
          <w:sz w:val="22"/>
          <w:szCs w:val="22"/>
        </w:rPr>
        <w:t xml:space="preserve">Hajdú-Bihar Megyei Kormányhivatal Munkavédelmi és Munkaügyi Szakigazgatási Szervének Munkavédelmi Felügyelősége </w:t>
      </w:r>
      <w:proofErr w:type="gramStart"/>
      <w:r w:rsidRPr="000267CD">
        <w:rPr>
          <w:rFonts w:ascii="Times New Roman" w:hAnsi="Times New Roman" w:cs="Times New Roman"/>
          <w:sz w:val="22"/>
          <w:szCs w:val="22"/>
        </w:rPr>
        <w:t>( 4024</w:t>
      </w:r>
      <w:proofErr w:type="gramEnd"/>
      <w:r w:rsidRPr="000267CD">
        <w:rPr>
          <w:rFonts w:ascii="Times New Roman" w:hAnsi="Times New Roman" w:cs="Times New Roman"/>
          <w:sz w:val="22"/>
          <w:szCs w:val="22"/>
        </w:rPr>
        <w:t xml:space="preserve"> Debrecen, Piac u. 42-48., telefon: 06-52-417-340, fax: 06-52-451-063, e-mail:  </w:t>
      </w:r>
      <w:hyperlink r:id="rId17" w:history="1">
        <w:r w:rsidRPr="000267CD">
          <w:rPr>
            <w:rStyle w:val="Hiperhivatkozs"/>
            <w:rFonts w:ascii="Times New Roman" w:hAnsi="Times New Roman" w:cs="Times New Roman"/>
            <w:sz w:val="22"/>
            <w:szCs w:val="22"/>
          </w:rPr>
          <w:t>hajdubihar-kh-mmszsz-mv@ommf.gov.hu</w:t>
        </w:r>
      </w:hyperlink>
      <w:r w:rsidRPr="000267CD">
        <w:rPr>
          <w:rFonts w:ascii="Times New Roman" w:hAnsi="Times New Roman" w:cs="Times New Roman"/>
          <w:sz w:val="22"/>
          <w:szCs w:val="22"/>
        </w:rPr>
        <w:t xml:space="preserve">, </w:t>
      </w:r>
      <w:hyperlink r:id="rId18" w:history="1">
        <w:r w:rsidRPr="000267CD">
          <w:rPr>
            <w:rStyle w:val="Hiperhivatkozs"/>
            <w:rFonts w:ascii="Times New Roman" w:hAnsi="Times New Roman" w:cs="Times New Roman"/>
            <w:sz w:val="22"/>
            <w:szCs w:val="22"/>
          </w:rPr>
          <w:t>hajdubihar-kh-mmszsz@ommf.gov.hu</w:t>
        </w:r>
      </w:hyperlink>
      <w:r w:rsidRPr="000267CD">
        <w:rPr>
          <w:rFonts w:ascii="Times New Roman" w:hAnsi="Times New Roman" w:cs="Times New Roman"/>
          <w:sz w:val="22"/>
          <w:szCs w:val="22"/>
        </w:rPr>
        <w:t xml:space="preserve"> web: </w:t>
      </w:r>
      <w:hyperlink r:id="rId19" w:history="1">
        <w:r w:rsidRPr="000267CD">
          <w:rPr>
            <w:rStyle w:val="Hiperhivatkozs"/>
            <w:rFonts w:ascii="Times New Roman" w:hAnsi="Times New Roman" w:cs="Times New Roman"/>
            <w:sz w:val="22"/>
            <w:szCs w:val="22"/>
          </w:rPr>
          <w:t>http://www.nmh.gov.hu</w:t>
        </w:r>
      </w:hyperlink>
      <w:r w:rsidRPr="000267CD">
        <w:rPr>
          <w:rFonts w:ascii="Times New Roman" w:hAnsi="Times New Roman" w:cs="Times New Roman"/>
          <w:sz w:val="22"/>
          <w:szCs w:val="22"/>
        </w:rPr>
        <w:t>)</w:t>
      </w:r>
    </w:p>
    <w:p w14:paraId="3E3CE8ED" w14:textId="77777777" w:rsidR="00DD1ECC" w:rsidRPr="000267CD" w:rsidRDefault="00DD1ECC" w:rsidP="00DD1ECC">
      <w:pPr>
        <w:pStyle w:val="Default"/>
        <w:jc w:val="both"/>
        <w:rPr>
          <w:rFonts w:ascii="Times New Roman" w:hAnsi="Times New Roman" w:cs="Times New Roman"/>
          <w:bCs/>
          <w:sz w:val="22"/>
          <w:szCs w:val="22"/>
        </w:rPr>
      </w:pPr>
      <w:r w:rsidRPr="000267CD">
        <w:rPr>
          <w:rFonts w:ascii="Times New Roman" w:hAnsi="Times New Roman" w:cs="Times New Roman"/>
          <w:sz w:val="22"/>
          <w:szCs w:val="22"/>
        </w:rPr>
        <w:t>Budapest Fővárosi Kormányhivatal Munkavédelmi és Munkaügyi Szakigazgatási Szervének Munkavédelmi Felügyelősége (1132 Budapest, Visegrádi u. 49., postacím:1438 Budapest Pf. 520., telefon: 06-1-323-3600, fax: 06-1-323-3602, e-mail:</w:t>
      </w:r>
      <w:hyperlink r:id="rId20" w:history="1">
        <w:r w:rsidRPr="000267CD">
          <w:rPr>
            <w:rStyle w:val="Hiperhivatkozs"/>
            <w:rFonts w:ascii="Times New Roman" w:hAnsi="Times New Roman" w:cs="Times New Roman"/>
            <w:sz w:val="22"/>
            <w:szCs w:val="22"/>
          </w:rPr>
          <w:t>budapestfv-kh-mmszsz-mv@ommf.gov.hu</w:t>
        </w:r>
      </w:hyperlink>
      <w:r w:rsidRPr="000267CD">
        <w:rPr>
          <w:rFonts w:ascii="Times New Roman" w:hAnsi="Times New Roman" w:cs="Times New Roman"/>
          <w:sz w:val="22"/>
          <w:szCs w:val="22"/>
        </w:rPr>
        <w:t xml:space="preserve">, </w:t>
      </w:r>
      <w:hyperlink r:id="rId21" w:history="1">
        <w:r w:rsidRPr="000267CD">
          <w:rPr>
            <w:rStyle w:val="Hiperhivatkozs"/>
            <w:rFonts w:ascii="Times New Roman" w:hAnsi="Times New Roman" w:cs="Times New Roman"/>
            <w:sz w:val="22"/>
            <w:szCs w:val="22"/>
          </w:rPr>
          <w:t>budapestfv-kh-mmszsz@ommf.gov.hu</w:t>
        </w:r>
      </w:hyperlink>
      <w:r w:rsidRPr="000267CD">
        <w:rPr>
          <w:rFonts w:ascii="Times New Roman" w:hAnsi="Times New Roman" w:cs="Times New Roman"/>
          <w:sz w:val="22"/>
          <w:szCs w:val="22"/>
        </w:rPr>
        <w:t>)</w:t>
      </w:r>
    </w:p>
    <w:p w14:paraId="41C0A111" w14:textId="77777777" w:rsidR="00DD1ECC" w:rsidRPr="000267CD" w:rsidRDefault="00DD1ECC" w:rsidP="00DD1ECC">
      <w:pPr>
        <w:pStyle w:val="Default"/>
        <w:jc w:val="both"/>
        <w:rPr>
          <w:rFonts w:ascii="Times New Roman" w:hAnsi="Times New Roman" w:cs="Times New Roman"/>
          <w:sz w:val="22"/>
          <w:szCs w:val="22"/>
        </w:rPr>
      </w:pPr>
      <w:r w:rsidRPr="000267CD">
        <w:rPr>
          <w:rFonts w:ascii="Times New Roman" w:hAnsi="Times New Roman" w:cs="Times New Roman"/>
          <w:bCs/>
          <w:sz w:val="22"/>
          <w:szCs w:val="22"/>
        </w:rPr>
        <w:t>Pest Megyei Kormányhivatal Munkavédelmi és Munkaügyi Szakigazgatási Szervének Munkaügyi Felügyelősége (</w:t>
      </w:r>
      <w:r w:rsidRPr="000267CD">
        <w:rPr>
          <w:rFonts w:ascii="Times New Roman" w:hAnsi="Times New Roman" w:cs="Times New Roman"/>
          <w:sz w:val="22"/>
          <w:szCs w:val="22"/>
        </w:rPr>
        <w:t xml:space="preserve">1135 Budapest, Lehel út 43-47., Postacím: 1381 Budapest, </w:t>
      </w:r>
      <w:proofErr w:type="spellStart"/>
      <w:r w:rsidRPr="000267CD">
        <w:rPr>
          <w:rFonts w:ascii="Times New Roman" w:hAnsi="Times New Roman" w:cs="Times New Roman"/>
          <w:sz w:val="22"/>
          <w:szCs w:val="22"/>
        </w:rPr>
        <w:t>Pf</w:t>
      </w:r>
      <w:proofErr w:type="spellEnd"/>
      <w:r w:rsidRPr="000267CD">
        <w:rPr>
          <w:rFonts w:ascii="Times New Roman" w:hAnsi="Times New Roman" w:cs="Times New Roman"/>
          <w:sz w:val="22"/>
          <w:szCs w:val="22"/>
        </w:rPr>
        <w:t xml:space="preserve">: 1265., tel: 06-1-236-3900, fax: 06-1- 236-3999, E-mail: </w:t>
      </w:r>
      <w:hyperlink r:id="rId22" w:history="1">
        <w:r w:rsidRPr="000267CD">
          <w:rPr>
            <w:rStyle w:val="Hiperhivatkozs"/>
            <w:rFonts w:ascii="Times New Roman" w:hAnsi="Times New Roman" w:cs="Times New Roman"/>
            <w:sz w:val="22"/>
            <w:szCs w:val="22"/>
          </w:rPr>
          <w:t>pest-kh-mmszsz-mu@ommf.gov.hu</w:t>
        </w:r>
      </w:hyperlink>
      <w:r w:rsidRPr="000267CD">
        <w:rPr>
          <w:rFonts w:ascii="Times New Roman" w:hAnsi="Times New Roman" w:cs="Times New Roman"/>
          <w:sz w:val="22"/>
          <w:szCs w:val="22"/>
        </w:rPr>
        <w:t xml:space="preserve">, </w:t>
      </w:r>
      <w:hyperlink r:id="rId23" w:history="1">
        <w:r w:rsidRPr="000267CD">
          <w:rPr>
            <w:rStyle w:val="Hiperhivatkozs"/>
            <w:rFonts w:ascii="Times New Roman" w:hAnsi="Times New Roman" w:cs="Times New Roman"/>
            <w:sz w:val="22"/>
            <w:szCs w:val="22"/>
          </w:rPr>
          <w:t>pest-kh-mmszsz@ommf.gov.hu</w:t>
        </w:r>
      </w:hyperlink>
      <w:r w:rsidRPr="000267CD">
        <w:rPr>
          <w:rFonts w:ascii="Times New Roman" w:hAnsi="Times New Roman" w:cs="Times New Roman"/>
          <w:sz w:val="22"/>
          <w:szCs w:val="22"/>
        </w:rPr>
        <w:t>)</w:t>
      </w:r>
    </w:p>
    <w:p w14:paraId="15EFE245" w14:textId="77777777" w:rsidR="00DD1ECC" w:rsidRPr="000267CD" w:rsidRDefault="00DD1ECC" w:rsidP="00DD1ECC">
      <w:pPr>
        <w:pStyle w:val="Default"/>
        <w:jc w:val="both"/>
        <w:rPr>
          <w:rFonts w:ascii="Times New Roman" w:hAnsi="Times New Roman" w:cs="Times New Roman"/>
          <w:bCs/>
          <w:sz w:val="22"/>
          <w:szCs w:val="22"/>
        </w:rPr>
      </w:pPr>
      <w:proofErr w:type="gramStart"/>
      <w:r w:rsidRPr="000267CD">
        <w:rPr>
          <w:rFonts w:ascii="Times New Roman" w:hAnsi="Times New Roman" w:cs="Times New Roman"/>
          <w:sz w:val="22"/>
          <w:szCs w:val="22"/>
        </w:rPr>
        <w:t>G</w:t>
      </w:r>
      <w:r w:rsidRPr="000267CD">
        <w:rPr>
          <w:rFonts w:ascii="Times New Roman" w:hAnsi="Times New Roman" w:cs="Times New Roman"/>
          <w:bCs/>
          <w:sz w:val="22"/>
          <w:szCs w:val="22"/>
        </w:rPr>
        <w:t>yőr-Moson-Sopron Megyei Kormányhivatal Munkavédelmi és Munkaügyi Szakigazgatási Szervének Munkaügyi Felügyelősége (</w:t>
      </w:r>
      <w:r w:rsidRPr="000267CD">
        <w:rPr>
          <w:rFonts w:ascii="Times New Roman" w:hAnsi="Times New Roman" w:cs="Times New Roman"/>
          <w:sz w:val="22"/>
          <w:szCs w:val="22"/>
        </w:rPr>
        <w:t>9022 Győr, Gárdonyi Géza u. 7., Postacím: 9001 Győr, Pf. 601., tel: 06-96-512-960</w:t>
      </w:r>
      <w:r w:rsidRPr="000267CD">
        <w:rPr>
          <w:rFonts w:ascii="Times New Roman" w:hAnsi="Times New Roman" w:cs="Times New Roman"/>
          <w:sz w:val="22"/>
          <w:szCs w:val="22"/>
        </w:rPr>
        <w:br/>
        <w:t xml:space="preserve">fax: 06-96-315-788, E-mail: </w:t>
      </w:r>
      <w:hyperlink r:id="rId24" w:history="1">
        <w:r w:rsidRPr="000267CD">
          <w:rPr>
            <w:rStyle w:val="Hiperhivatkozs"/>
            <w:rFonts w:ascii="Times New Roman" w:hAnsi="Times New Roman" w:cs="Times New Roman"/>
            <w:sz w:val="22"/>
            <w:szCs w:val="22"/>
          </w:rPr>
          <w:t>gyorms-kh-mmszsz-mu@ommf.gov.hu</w:t>
        </w:r>
      </w:hyperlink>
      <w:r w:rsidRPr="000267CD">
        <w:rPr>
          <w:rFonts w:ascii="Times New Roman" w:hAnsi="Times New Roman" w:cs="Times New Roman"/>
          <w:sz w:val="22"/>
          <w:szCs w:val="22"/>
        </w:rPr>
        <w:t xml:space="preserve">, </w:t>
      </w:r>
      <w:hyperlink r:id="rId25" w:history="1">
        <w:r w:rsidRPr="000267CD">
          <w:rPr>
            <w:rStyle w:val="Hiperhivatkozs"/>
            <w:rFonts w:ascii="Times New Roman" w:hAnsi="Times New Roman" w:cs="Times New Roman"/>
            <w:sz w:val="22"/>
            <w:szCs w:val="22"/>
          </w:rPr>
          <w:t>gyorms-kh-mmszsz@ommf.gov.hu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Vas Megyei Kormányhivatal Munkavédelmi és Munkaügyi Szakigazgatási Szervének Munkaügyi Felügyelősége (</w:t>
      </w:r>
      <w:r w:rsidRPr="000267CD">
        <w:rPr>
          <w:rFonts w:ascii="Times New Roman" w:hAnsi="Times New Roman" w:cs="Times New Roman"/>
          <w:sz w:val="22"/>
          <w:szCs w:val="22"/>
        </w:rPr>
        <w:t>9700 Szombathely, Vízöntő u. 7., Postacím: 9701 Szombathely, Pf. 69., tel: 06-94-513-720</w:t>
      </w:r>
      <w:r w:rsidRPr="000267CD">
        <w:rPr>
          <w:rFonts w:ascii="Times New Roman" w:hAnsi="Times New Roman" w:cs="Times New Roman"/>
          <w:sz w:val="22"/>
          <w:szCs w:val="22"/>
        </w:rPr>
        <w:br/>
        <w:t>fax: 06-94-513-735,</w:t>
      </w:r>
      <w:proofErr w:type="gramEnd"/>
      <w:r w:rsidRPr="000267CD">
        <w:rPr>
          <w:rFonts w:ascii="Times New Roman" w:hAnsi="Times New Roman" w:cs="Times New Roman"/>
          <w:sz w:val="22"/>
          <w:szCs w:val="22"/>
        </w:rPr>
        <w:t xml:space="preserve"> E-mail: </w:t>
      </w:r>
      <w:hyperlink r:id="rId26" w:history="1">
        <w:r w:rsidRPr="000267CD">
          <w:rPr>
            <w:rStyle w:val="Hiperhivatkozs"/>
            <w:rFonts w:ascii="Times New Roman" w:hAnsi="Times New Roman" w:cs="Times New Roman"/>
            <w:sz w:val="22"/>
            <w:szCs w:val="22"/>
          </w:rPr>
          <w:t>vas-kh-mmszsz-mu@ommf.gov.hu</w:t>
        </w:r>
      </w:hyperlink>
      <w:r w:rsidRPr="000267CD">
        <w:rPr>
          <w:rFonts w:ascii="Times New Roman" w:hAnsi="Times New Roman" w:cs="Times New Roman"/>
          <w:sz w:val="22"/>
          <w:szCs w:val="22"/>
        </w:rPr>
        <w:t xml:space="preserve">, </w:t>
      </w:r>
      <w:hyperlink r:id="rId27" w:history="1">
        <w:r w:rsidRPr="000267CD">
          <w:rPr>
            <w:rStyle w:val="Hiperhivatkozs"/>
            <w:rFonts w:ascii="Times New Roman" w:hAnsi="Times New Roman" w:cs="Times New Roman"/>
            <w:sz w:val="22"/>
            <w:szCs w:val="22"/>
          </w:rPr>
          <w:t>vas-kh-mmszsz@ommf.gov.hu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Zala Megyei Kormányhivatal Munkavédelmi és Munkaügyi Szakigazgatási Szervének Munkaügyi Felügyelősége (</w:t>
      </w:r>
      <w:r w:rsidRPr="000267CD">
        <w:rPr>
          <w:rFonts w:ascii="Times New Roman" w:hAnsi="Times New Roman" w:cs="Times New Roman"/>
          <w:sz w:val="22"/>
          <w:szCs w:val="22"/>
        </w:rPr>
        <w:t>8900 Zalaegerszeg, Kelemen Imre u. 17</w:t>
      </w:r>
      <w:proofErr w:type="gramStart"/>
      <w:r w:rsidRPr="000267CD">
        <w:rPr>
          <w:rFonts w:ascii="Times New Roman" w:hAnsi="Times New Roman" w:cs="Times New Roman"/>
          <w:sz w:val="22"/>
          <w:szCs w:val="22"/>
        </w:rPr>
        <w:t>.,</w:t>
      </w:r>
      <w:proofErr w:type="gramEnd"/>
      <w:r w:rsidRPr="000267CD">
        <w:rPr>
          <w:rFonts w:ascii="Times New Roman" w:hAnsi="Times New Roman" w:cs="Times New Roman"/>
          <w:sz w:val="22"/>
          <w:szCs w:val="22"/>
        </w:rPr>
        <w:t xml:space="preserve"> Postacím: 8901 Zalaegerszeg, Pf. 291., tel: 06-92-549-375, fax: 06-92-549-278, E-mail: </w:t>
      </w:r>
      <w:hyperlink r:id="rId28" w:history="1">
        <w:r w:rsidRPr="000267CD">
          <w:rPr>
            <w:rStyle w:val="Hiperhivatkozs"/>
            <w:rFonts w:ascii="Times New Roman" w:hAnsi="Times New Roman" w:cs="Times New Roman"/>
            <w:sz w:val="22"/>
            <w:szCs w:val="22"/>
          </w:rPr>
          <w:t>zala-kh-mmszsz-mu@ommf.gov.hu</w:t>
        </w:r>
      </w:hyperlink>
      <w:r w:rsidRPr="000267CD">
        <w:rPr>
          <w:rFonts w:ascii="Times New Roman" w:hAnsi="Times New Roman" w:cs="Times New Roman"/>
          <w:sz w:val="22"/>
          <w:szCs w:val="22"/>
        </w:rPr>
        <w:t xml:space="preserve">, </w:t>
      </w:r>
      <w:hyperlink r:id="rId29" w:history="1">
        <w:r w:rsidRPr="000267CD">
          <w:rPr>
            <w:rStyle w:val="Hiperhivatkozs"/>
            <w:rFonts w:ascii="Times New Roman" w:hAnsi="Times New Roman" w:cs="Times New Roman"/>
            <w:sz w:val="22"/>
            <w:szCs w:val="22"/>
          </w:rPr>
          <w:t>zala-kh-mmszsz@ommf.gov.hu</w:t>
        </w:r>
      </w:hyperlink>
      <w:r w:rsidRPr="000267CD">
        <w:rPr>
          <w:rFonts w:ascii="Times New Roman" w:hAnsi="Times New Roman" w:cs="Times New Roman"/>
          <w:sz w:val="22"/>
          <w:szCs w:val="22"/>
        </w:rPr>
        <w:t>)</w:t>
      </w:r>
    </w:p>
    <w:p w14:paraId="2EC8236B" w14:textId="77777777" w:rsidR="00DD1ECC" w:rsidRPr="000267CD" w:rsidRDefault="00DD1ECC" w:rsidP="00DD1ECC">
      <w:pPr>
        <w:pStyle w:val="Default"/>
        <w:jc w:val="both"/>
        <w:rPr>
          <w:rFonts w:ascii="Times New Roman" w:hAnsi="Times New Roman" w:cs="Times New Roman"/>
          <w:bCs/>
          <w:sz w:val="22"/>
          <w:szCs w:val="22"/>
        </w:rPr>
      </w:pPr>
      <w:r w:rsidRPr="000267CD">
        <w:rPr>
          <w:rFonts w:ascii="Times New Roman" w:hAnsi="Times New Roman" w:cs="Times New Roman"/>
          <w:bCs/>
          <w:sz w:val="22"/>
          <w:szCs w:val="22"/>
        </w:rPr>
        <w:t>Fejér Megyei Kormányhivatal Munkavédelmi és Munkaügyi Szakigazgatási Szervének Munkaügyi Felügyelősége (</w:t>
      </w:r>
      <w:r w:rsidRPr="000267CD">
        <w:rPr>
          <w:rFonts w:ascii="Times New Roman" w:hAnsi="Times New Roman" w:cs="Times New Roman"/>
          <w:sz w:val="22"/>
          <w:szCs w:val="22"/>
        </w:rPr>
        <w:t xml:space="preserve">8000 Székesfehérvár, Mátyás </w:t>
      </w:r>
      <w:proofErr w:type="spellStart"/>
      <w:r w:rsidRPr="000267CD">
        <w:rPr>
          <w:rFonts w:ascii="Times New Roman" w:hAnsi="Times New Roman" w:cs="Times New Roman"/>
          <w:sz w:val="22"/>
          <w:szCs w:val="22"/>
        </w:rPr>
        <w:t>kir</w:t>
      </w:r>
      <w:proofErr w:type="spellEnd"/>
      <w:r w:rsidRPr="000267CD">
        <w:rPr>
          <w:rFonts w:ascii="Times New Roman" w:hAnsi="Times New Roman" w:cs="Times New Roman"/>
          <w:sz w:val="22"/>
          <w:szCs w:val="22"/>
        </w:rPr>
        <w:t xml:space="preserve">. </w:t>
      </w:r>
      <w:proofErr w:type="gramStart"/>
      <w:r w:rsidRPr="000267CD">
        <w:rPr>
          <w:rFonts w:ascii="Times New Roman" w:hAnsi="Times New Roman" w:cs="Times New Roman"/>
          <w:sz w:val="22"/>
          <w:szCs w:val="22"/>
        </w:rPr>
        <w:t xml:space="preserve">krt. 6., Postacím: 8050 Székesfehérvár, Pf. 373., tel: 06-22-511-000, fax: 06-22-316-577, E-mail: </w:t>
      </w:r>
      <w:hyperlink r:id="rId30" w:history="1">
        <w:r w:rsidRPr="000267CD">
          <w:rPr>
            <w:rStyle w:val="Hiperhivatkozs"/>
            <w:rFonts w:ascii="Times New Roman" w:hAnsi="Times New Roman" w:cs="Times New Roman"/>
            <w:sz w:val="22"/>
            <w:szCs w:val="22"/>
          </w:rPr>
          <w:t>fejer-kh-mmszsz-mu@ommf.gov.hu</w:t>
        </w:r>
      </w:hyperlink>
      <w:r w:rsidRPr="000267CD">
        <w:rPr>
          <w:rFonts w:ascii="Times New Roman" w:hAnsi="Times New Roman" w:cs="Times New Roman"/>
          <w:sz w:val="22"/>
          <w:szCs w:val="22"/>
        </w:rPr>
        <w:t xml:space="preserve">, </w:t>
      </w:r>
      <w:hyperlink r:id="rId31" w:history="1">
        <w:r w:rsidRPr="000267CD">
          <w:rPr>
            <w:rStyle w:val="Hiperhivatkozs"/>
            <w:rFonts w:ascii="Times New Roman" w:hAnsi="Times New Roman" w:cs="Times New Roman"/>
            <w:sz w:val="22"/>
            <w:szCs w:val="22"/>
          </w:rPr>
          <w:t>fejer-kh-mmszsz@ommf.gov.hu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Komárom-Esztergom Megyei Kormányhivatal Munkavédelmi és Munkaügyi Szakigazgatási Szervének Munkaügyi Felügyelősége (</w:t>
      </w:r>
      <w:r w:rsidRPr="000267CD">
        <w:rPr>
          <w:rFonts w:ascii="Times New Roman" w:hAnsi="Times New Roman" w:cs="Times New Roman"/>
          <w:sz w:val="22"/>
          <w:szCs w:val="22"/>
        </w:rPr>
        <w:t xml:space="preserve">2800 Tatabánya, Bárdos László u. 2., Postacím: 2801 Tatabánya, Pf. 1288., tel: 06-34-512-372, 06-34-512-373, fax: 06-34-512-377, E-mail: </w:t>
      </w:r>
      <w:hyperlink r:id="rId32" w:history="1">
        <w:r w:rsidRPr="000267CD">
          <w:rPr>
            <w:rStyle w:val="Hiperhivatkozs"/>
            <w:rFonts w:ascii="Times New Roman" w:hAnsi="Times New Roman" w:cs="Times New Roman"/>
            <w:sz w:val="22"/>
            <w:szCs w:val="22"/>
          </w:rPr>
          <w:t>komarome-kh-mmszsz-mu@ommf.gov.hu</w:t>
        </w:r>
        <w:proofErr w:type="gramEnd"/>
      </w:hyperlink>
      <w:r w:rsidRPr="000267CD">
        <w:rPr>
          <w:rFonts w:ascii="Times New Roman" w:hAnsi="Times New Roman" w:cs="Times New Roman"/>
          <w:sz w:val="22"/>
          <w:szCs w:val="22"/>
        </w:rPr>
        <w:t xml:space="preserve">, </w:t>
      </w:r>
      <w:hyperlink r:id="rId33" w:history="1">
        <w:r w:rsidRPr="000267CD">
          <w:rPr>
            <w:rStyle w:val="Hiperhivatkozs"/>
            <w:rFonts w:ascii="Times New Roman" w:hAnsi="Times New Roman" w:cs="Times New Roman"/>
            <w:sz w:val="22"/>
            <w:szCs w:val="22"/>
          </w:rPr>
          <w:t>komarome-kh-mmszsz@ommf.gov.hu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Veszprém Megyei Kormányhivatal Munkavédelmi és Munkaügyi Szakigazgatási Szervének Munkaügyi Felügyelősége (</w:t>
      </w:r>
      <w:r w:rsidRPr="000267CD">
        <w:rPr>
          <w:rFonts w:ascii="Times New Roman" w:hAnsi="Times New Roman" w:cs="Times New Roman"/>
          <w:sz w:val="22"/>
          <w:szCs w:val="22"/>
        </w:rPr>
        <w:t>8200 Veszprém, Batsányi u. 5</w:t>
      </w:r>
      <w:proofErr w:type="gramStart"/>
      <w:r w:rsidRPr="000267CD">
        <w:rPr>
          <w:rFonts w:ascii="Times New Roman" w:hAnsi="Times New Roman" w:cs="Times New Roman"/>
          <w:sz w:val="22"/>
          <w:szCs w:val="22"/>
        </w:rPr>
        <w:t>.,</w:t>
      </w:r>
      <w:proofErr w:type="gramEnd"/>
      <w:r w:rsidRPr="000267CD">
        <w:rPr>
          <w:rFonts w:ascii="Times New Roman" w:hAnsi="Times New Roman" w:cs="Times New Roman"/>
          <w:sz w:val="22"/>
          <w:szCs w:val="22"/>
        </w:rPr>
        <w:t xml:space="preserve"> Postacím: 8201 Veszprém, Pf. 390. </w:t>
      </w:r>
      <w:proofErr w:type="gramStart"/>
      <w:r w:rsidRPr="000267CD">
        <w:rPr>
          <w:rFonts w:ascii="Times New Roman" w:hAnsi="Times New Roman" w:cs="Times New Roman"/>
          <w:sz w:val="22"/>
          <w:szCs w:val="22"/>
        </w:rPr>
        <w:t>,</w:t>
      </w:r>
      <w:proofErr w:type="gramEnd"/>
      <w:r w:rsidRPr="000267CD">
        <w:rPr>
          <w:rFonts w:ascii="Times New Roman" w:hAnsi="Times New Roman" w:cs="Times New Roman"/>
          <w:sz w:val="22"/>
          <w:szCs w:val="22"/>
        </w:rPr>
        <w:t xml:space="preserve"> tel: 06-88-564-730</w:t>
      </w:r>
      <w:r w:rsidRPr="000267CD">
        <w:rPr>
          <w:rFonts w:ascii="Times New Roman" w:hAnsi="Times New Roman" w:cs="Times New Roman"/>
          <w:sz w:val="22"/>
          <w:szCs w:val="22"/>
        </w:rPr>
        <w:br/>
        <w:t xml:space="preserve">fax: 06-88-563-500, E-mail: </w:t>
      </w:r>
      <w:hyperlink r:id="rId34" w:history="1">
        <w:r w:rsidRPr="000267CD">
          <w:rPr>
            <w:rStyle w:val="Hiperhivatkozs"/>
            <w:rFonts w:ascii="Times New Roman" w:hAnsi="Times New Roman" w:cs="Times New Roman"/>
            <w:sz w:val="22"/>
            <w:szCs w:val="22"/>
          </w:rPr>
          <w:t>veszprem-kh-mmszsz-mu@ommf.gov.hu</w:t>
        </w:r>
      </w:hyperlink>
      <w:r w:rsidRPr="000267CD">
        <w:rPr>
          <w:rFonts w:ascii="Times New Roman" w:hAnsi="Times New Roman" w:cs="Times New Roman"/>
          <w:sz w:val="22"/>
          <w:szCs w:val="22"/>
        </w:rPr>
        <w:t xml:space="preserve">, </w:t>
      </w:r>
      <w:hyperlink r:id="rId35" w:history="1">
        <w:r w:rsidRPr="000267CD">
          <w:rPr>
            <w:rStyle w:val="Hiperhivatkozs"/>
            <w:rFonts w:ascii="Times New Roman" w:hAnsi="Times New Roman" w:cs="Times New Roman"/>
            <w:sz w:val="22"/>
            <w:szCs w:val="22"/>
          </w:rPr>
          <w:t>veszprem-kh-mmszsz@ommf.gov.hu</w:t>
        </w:r>
      </w:hyperlink>
      <w:r w:rsidRPr="000267CD">
        <w:rPr>
          <w:rFonts w:ascii="Times New Roman" w:hAnsi="Times New Roman" w:cs="Times New Roman"/>
          <w:sz w:val="22"/>
          <w:szCs w:val="22"/>
        </w:rPr>
        <w:t>)</w:t>
      </w:r>
    </w:p>
    <w:p w14:paraId="4F039C1B" w14:textId="77777777" w:rsidR="00DD1ECC" w:rsidRPr="000267CD" w:rsidRDefault="00DD1ECC" w:rsidP="00DD1ECC">
      <w:pPr>
        <w:pStyle w:val="Default"/>
        <w:jc w:val="both"/>
        <w:rPr>
          <w:rFonts w:ascii="Times New Roman" w:hAnsi="Times New Roman" w:cs="Times New Roman"/>
          <w:bCs/>
          <w:sz w:val="22"/>
          <w:szCs w:val="22"/>
        </w:rPr>
      </w:pPr>
      <w:proofErr w:type="gramStart"/>
      <w:r w:rsidRPr="000267CD">
        <w:rPr>
          <w:rFonts w:ascii="Times New Roman" w:hAnsi="Times New Roman" w:cs="Times New Roman"/>
          <w:bCs/>
          <w:sz w:val="22"/>
          <w:szCs w:val="22"/>
        </w:rPr>
        <w:t>Somogy Megyei Kormányhivatal Munkavédelmi és Munkaügyi Szakigazgatási Szervének Munkaügyi Felügyelősége (</w:t>
      </w:r>
      <w:r w:rsidRPr="000267CD">
        <w:rPr>
          <w:rFonts w:ascii="Times New Roman" w:hAnsi="Times New Roman" w:cs="Times New Roman"/>
          <w:sz w:val="22"/>
          <w:szCs w:val="22"/>
        </w:rPr>
        <w:t>7400 Kaposvár, Damjanich u. 11-15., Postacím: 7401 Kaposvár, Pf. 365.</w:t>
      </w:r>
      <w:r w:rsidRPr="000267CD">
        <w:rPr>
          <w:rFonts w:ascii="Times New Roman" w:hAnsi="Times New Roman" w:cs="Times New Roman"/>
          <w:sz w:val="22"/>
          <w:szCs w:val="22"/>
        </w:rPr>
        <w:br/>
        <w:t xml:space="preserve">tel: 06-82-529-699, fax: 06-82-529-691, E-mail: </w:t>
      </w:r>
      <w:hyperlink r:id="rId36" w:history="1">
        <w:r w:rsidRPr="000267CD">
          <w:rPr>
            <w:rStyle w:val="Hiperhivatkozs"/>
            <w:rFonts w:ascii="Times New Roman" w:hAnsi="Times New Roman" w:cs="Times New Roman"/>
            <w:sz w:val="22"/>
            <w:szCs w:val="22"/>
          </w:rPr>
          <w:t>somogy-kh-mmszsz-mu@ommf.gov.hu</w:t>
        </w:r>
      </w:hyperlink>
      <w:r w:rsidRPr="000267CD">
        <w:rPr>
          <w:rFonts w:ascii="Times New Roman" w:hAnsi="Times New Roman" w:cs="Times New Roman"/>
          <w:sz w:val="22"/>
          <w:szCs w:val="22"/>
        </w:rPr>
        <w:t xml:space="preserve">, </w:t>
      </w:r>
      <w:hyperlink r:id="rId37" w:history="1">
        <w:r w:rsidRPr="000267CD">
          <w:rPr>
            <w:rStyle w:val="Hiperhivatkozs"/>
            <w:rFonts w:ascii="Times New Roman" w:hAnsi="Times New Roman" w:cs="Times New Roman"/>
            <w:sz w:val="22"/>
            <w:szCs w:val="22"/>
          </w:rPr>
          <w:t>somogy-kh-mmszsz@ommf.gov.hu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 xml:space="preserve">Tolna Megyei Kormányhivatal Munkavédelmi és Munkaügyi Szakigazgatási Szervének Munkaügyi </w:t>
      </w:r>
      <w:r w:rsidRPr="000267CD">
        <w:rPr>
          <w:rFonts w:ascii="Times New Roman" w:hAnsi="Times New Roman" w:cs="Times New Roman"/>
          <w:bCs/>
          <w:sz w:val="22"/>
          <w:szCs w:val="22"/>
        </w:rPr>
        <w:lastRenderedPageBreak/>
        <w:t>Felügyelősége (</w:t>
      </w:r>
      <w:r w:rsidRPr="000267CD">
        <w:rPr>
          <w:rFonts w:ascii="Times New Roman" w:hAnsi="Times New Roman" w:cs="Times New Roman"/>
          <w:sz w:val="22"/>
          <w:szCs w:val="22"/>
        </w:rPr>
        <w:t>7100 Szekszárd, Dr. Szentgáli Gyula u. 2., Postacím: 7101 Szekszárd, Pf. 470., tel: 06-74-529-782, fax:</w:t>
      </w:r>
      <w:proofErr w:type="gramEnd"/>
      <w:r w:rsidRPr="000267CD">
        <w:rPr>
          <w:rFonts w:ascii="Times New Roman" w:hAnsi="Times New Roman" w:cs="Times New Roman"/>
          <w:sz w:val="22"/>
          <w:szCs w:val="22"/>
        </w:rPr>
        <w:t xml:space="preserve"> 06-74-528-127, E-mail: </w:t>
      </w:r>
      <w:hyperlink r:id="rId38" w:history="1">
        <w:r w:rsidRPr="000267CD">
          <w:rPr>
            <w:rStyle w:val="Hiperhivatkozs"/>
            <w:rFonts w:ascii="Times New Roman" w:hAnsi="Times New Roman" w:cs="Times New Roman"/>
            <w:sz w:val="22"/>
            <w:szCs w:val="22"/>
          </w:rPr>
          <w:t>tolna-kh-mmszsz-mu@ommf.gov.hu</w:t>
        </w:r>
      </w:hyperlink>
      <w:r w:rsidRPr="000267CD">
        <w:rPr>
          <w:rFonts w:ascii="Times New Roman" w:hAnsi="Times New Roman" w:cs="Times New Roman"/>
          <w:sz w:val="22"/>
          <w:szCs w:val="22"/>
        </w:rPr>
        <w:t xml:space="preserve">, </w:t>
      </w:r>
      <w:hyperlink r:id="rId39" w:history="1">
        <w:r w:rsidRPr="000267CD">
          <w:rPr>
            <w:rStyle w:val="Hiperhivatkozs"/>
            <w:rFonts w:ascii="Times New Roman" w:hAnsi="Times New Roman" w:cs="Times New Roman"/>
            <w:sz w:val="22"/>
            <w:szCs w:val="22"/>
          </w:rPr>
          <w:t>tolna-kh-mmszsz@ommf.gov.hu</w:t>
        </w:r>
      </w:hyperlink>
      <w:r w:rsidRPr="000267CD">
        <w:rPr>
          <w:rFonts w:ascii="Times New Roman" w:hAnsi="Times New Roman" w:cs="Times New Roman"/>
          <w:sz w:val="22"/>
          <w:szCs w:val="22"/>
        </w:rPr>
        <w:t>)</w:t>
      </w:r>
    </w:p>
    <w:p w14:paraId="5888A8A6" w14:textId="77777777" w:rsidR="00DD1ECC" w:rsidRPr="000267CD" w:rsidRDefault="00DD1ECC" w:rsidP="00DD1ECC">
      <w:pPr>
        <w:pStyle w:val="Default"/>
        <w:jc w:val="both"/>
        <w:rPr>
          <w:rFonts w:ascii="Times New Roman" w:hAnsi="Times New Roman" w:cs="Times New Roman"/>
          <w:bCs/>
          <w:sz w:val="22"/>
          <w:szCs w:val="22"/>
        </w:rPr>
      </w:pPr>
      <w:r w:rsidRPr="000267CD">
        <w:rPr>
          <w:rFonts w:ascii="Times New Roman" w:hAnsi="Times New Roman" w:cs="Times New Roman"/>
          <w:bCs/>
          <w:sz w:val="22"/>
          <w:szCs w:val="22"/>
        </w:rPr>
        <w:t>Borsod-Abaúj-Zemplén Megyei Kormányhivatal Munkavédelmi és Munkaügyi Szakigazgatási Szervének Munkaügyi Felügyelősége (</w:t>
      </w:r>
      <w:r w:rsidRPr="000267CD">
        <w:rPr>
          <w:rFonts w:ascii="Times New Roman" w:hAnsi="Times New Roman" w:cs="Times New Roman"/>
          <w:sz w:val="22"/>
          <w:szCs w:val="22"/>
        </w:rPr>
        <w:t xml:space="preserve">3530 Miskolc, Mindszent tér 1. , Postacím: 3501 Miskolc Pf. 173. </w:t>
      </w:r>
      <w:proofErr w:type="gramStart"/>
      <w:r w:rsidRPr="000267CD">
        <w:rPr>
          <w:rFonts w:ascii="Times New Roman" w:hAnsi="Times New Roman" w:cs="Times New Roman"/>
          <w:sz w:val="22"/>
          <w:szCs w:val="22"/>
        </w:rPr>
        <w:t xml:space="preserve">, tel: 06-46-500-570, fax: 06-46-500-580, E-mail: </w:t>
      </w:r>
      <w:hyperlink r:id="rId40" w:history="1">
        <w:r w:rsidRPr="000267CD">
          <w:rPr>
            <w:rStyle w:val="Hiperhivatkozs"/>
            <w:rFonts w:ascii="Times New Roman" w:hAnsi="Times New Roman" w:cs="Times New Roman"/>
            <w:sz w:val="22"/>
            <w:szCs w:val="22"/>
          </w:rPr>
          <w:t>borsodaz-kh-mmszsz-mu@ommf.gov.hu</w:t>
        </w:r>
      </w:hyperlink>
      <w:r w:rsidRPr="000267CD">
        <w:rPr>
          <w:rFonts w:ascii="Times New Roman" w:hAnsi="Times New Roman" w:cs="Times New Roman"/>
          <w:sz w:val="22"/>
          <w:szCs w:val="22"/>
        </w:rPr>
        <w:t xml:space="preserve">, </w:t>
      </w:r>
      <w:hyperlink r:id="rId41" w:history="1">
        <w:r w:rsidRPr="000267CD">
          <w:rPr>
            <w:rStyle w:val="Hiperhivatkozs"/>
            <w:rFonts w:ascii="Times New Roman" w:hAnsi="Times New Roman" w:cs="Times New Roman"/>
            <w:sz w:val="22"/>
            <w:szCs w:val="22"/>
          </w:rPr>
          <w:t>borsodaz-kh-mmszsz@ommf.gov.hu)</w:t>
        </w:r>
        <w:r w:rsidRPr="000267CD">
          <w:rPr>
            <w:rStyle w:val="Hiperhivatkozs"/>
            <w:rFonts w:ascii="Times New Roman" w:hAnsi="Times New Roman" w:cs="Times New Roman"/>
            <w:sz w:val="22"/>
            <w:szCs w:val="22"/>
          </w:rPr>
          <w:br/>
        </w:r>
      </w:hyperlink>
      <w:r w:rsidRPr="000267CD">
        <w:rPr>
          <w:rFonts w:ascii="Times New Roman" w:hAnsi="Times New Roman" w:cs="Times New Roman"/>
          <w:bCs/>
          <w:sz w:val="22"/>
          <w:szCs w:val="22"/>
        </w:rPr>
        <w:t>Heves Megyei Kormányhivatal Munkavédelmi és Munkaügyi Szakigazgatási Szervének Munkaügyi Felügyelősége (</w:t>
      </w:r>
      <w:r w:rsidRPr="000267CD">
        <w:rPr>
          <w:rFonts w:ascii="Times New Roman" w:hAnsi="Times New Roman" w:cs="Times New Roman"/>
          <w:sz w:val="22"/>
          <w:szCs w:val="22"/>
        </w:rPr>
        <w:t xml:space="preserve">3300 Eger, Szarvas tér 1., Postacím: 3301 Eger, Pf. 133., tel: 06-36-512-090, fax: 06-36-512-091, E-mail: </w:t>
      </w:r>
      <w:hyperlink r:id="rId42" w:history="1">
        <w:r w:rsidRPr="000267CD">
          <w:rPr>
            <w:rStyle w:val="Hiperhivatkozs"/>
            <w:rFonts w:ascii="Times New Roman" w:hAnsi="Times New Roman" w:cs="Times New Roman"/>
            <w:sz w:val="22"/>
            <w:szCs w:val="22"/>
          </w:rPr>
          <w:t>heves-kh-mmszsz-mu@ommf.gov.hu</w:t>
        </w:r>
      </w:hyperlink>
      <w:r w:rsidRPr="000267CD">
        <w:rPr>
          <w:rFonts w:ascii="Times New Roman" w:hAnsi="Times New Roman" w:cs="Times New Roman"/>
          <w:sz w:val="22"/>
          <w:szCs w:val="22"/>
        </w:rPr>
        <w:t xml:space="preserve">, </w:t>
      </w:r>
      <w:hyperlink r:id="rId43" w:history="1">
        <w:r w:rsidRPr="000267CD">
          <w:rPr>
            <w:rStyle w:val="Hiperhivatkozs"/>
            <w:rFonts w:ascii="Times New Roman" w:hAnsi="Times New Roman" w:cs="Times New Roman"/>
            <w:sz w:val="22"/>
            <w:szCs w:val="22"/>
          </w:rPr>
          <w:t>heves-kh-mmszsz@ommf.gov.hu</w:t>
        </w:r>
        <w:proofErr w:type="gramEnd"/>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Nógrád Megyei Kormányhivatal Munkavédelmi és Munkaügyi Szakigazgatási Szervének Munkaügyi Felügyelősége (</w:t>
      </w:r>
      <w:r w:rsidRPr="000267CD">
        <w:rPr>
          <w:rFonts w:ascii="Times New Roman" w:hAnsi="Times New Roman" w:cs="Times New Roman"/>
          <w:sz w:val="22"/>
          <w:szCs w:val="22"/>
        </w:rPr>
        <w:t>3100 Salgótarján, Múzeum tér 1</w:t>
      </w:r>
      <w:proofErr w:type="gramStart"/>
      <w:r w:rsidRPr="000267CD">
        <w:rPr>
          <w:rFonts w:ascii="Times New Roman" w:hAnsi="Times New Roman" w:cs="Times New Roman"/>
          <w:sz w:val="22"/>
          <w:szCs w:val="22"/>
        </w:rPr>
        <w:t>.,</w:t>
      </w:r>
      <w:proofErr w:type="gramEnd"/>
      <w:r w:rsidRPr="000267CD">
        <w:rPr>
          <w:rFonts w:ascii="Times New Roman" w:hAnsi="Times New Roman" w:cs="Times New Roman"/>
          <w:sz w:val="22"/>
          <w:szCs w:val="22"/>
        </w:rPr>
        <w:t xml:space="preserve"> 3101 Salgótarján, Pf. 7., tel: 06-32-520-450, fax: 06-32-520-453, E-mail: </w:t>
      </w:r>
      <w:hyperlink r:id="rId44" w:history="1">
        <w:r w:rsidRPr="000267CD">
          <w:rPr>
            <w:rStyle w:val="Hiperhivatkozs"/>
            <w:rFonts w:ascii="Times New Roman" w:hAnsi="Times New Roman" w:cs="Times New Roman"/>
            <w:sz w:val="22"/>
            <w:szCs w:val="22"/>
          </w:rPr>
          <w:t>nograd-kh-mmszsz-mu@ommf.gov.hu</w:t>
        </w:r>
      </w:hyperlink>
      <w:r w:rsidRPr="000267CD">
        <w:rPr>
          <w:rFonts w:ascii="Times New Roman" w:hAnsi="Times New Roman" w:cs="Times New Roman"/>
          <w:sz w:val="22"/>
          <w:szCs w:val="22"/>
        </w:rPr>
        <w:t xml:space="preserve">, </w:t>
      </w:r>
      <w:hyperlink r:id="rId45" w:history="1">
        <w:r w:rsidRPr="000267CD">
          <w:rPr>
            <w:rStyle w:val="Hiperhivatkozs"/>
            <w:rFonts w:ascii="Times New Roman" w:hAnsi="Times New Roman" w:cs="Times New Roman"/>
            <w:sz w:val="22"/>
            <w:szCs w:val="22"/>
          </w:rPr>
          <w:t>nograd-kh-mmszsz@ommf.gov.hu</w:t>
        </w:r>
      </w:hyperlink>
      <w:r w:rsidRPr="000267CD">
        <w:rPr>
          <w:rFonts w:ascii="Times New Roman" w:hAnsi="Times New Roman" w:cs="Times New Roman"/>
          <w:sz w:val="22"/>
          <w:szCs w:val="22"/>
        </w:rPr>
        <w:t>)</w:t>
      </w:r>
    </w:p>
    <w:p w14:paraId="0DBAD747" w14:textId="2AB0F203" w:rsidR="00DD1ECC" w:rsidRPr="000267CD" w:rsidRDefault="00DD1ECC" w:rsidP="00DD1ECC">
      <w:pPr>
        <w:pStyle w:val="Default"/>
        <w:jc w:val="both"/>
        <w:rPr>
          <w:rFonts w:ascii="Times New Roman" w:hAnsi="Times New Roman" w:cs="Times New Roman"/>
          <w:bCs/>
          <w:sz w:val="22"/>
          <w:szCs w:val="22"/>
        </w:rPr>
      </w:pPr>
      <w:r w:rsidRPr="000267CD">
        <w:rPr>
          <w:rFonts w:ascii="Times New Roman" w:hAnsi="Times New Roman" w:cs="Times New Roman"/>
          <w:bCs/>
          <w:sz w:val="22"/>
          <w:szCs w:val="22"/>
        </w:rPr>
        <w:t>Jász-Nagykun-Szolnok Megyei Kormányhivatal Munkavédelmi és Munkaügyi Szakigazgatási Szervének Munkaügyi Felügyelősége (</w:t>
      </w:r>
      <w:r w:rsidRPr="000267CD">
        <w:rPr>
          <w:rFonts w:ascii="Times New Roman" w:hAnsi="Times New Roman" w:cs="Times New Roman"/>
          <w:sz w:val="22"/>
          <w:szCs w:val="22"/>
        </w:rPr>
        <w:t xml:space="preserve">5000 Szolnok, Kellner Gyula utca 2-4. </w:t>
      </w:r>
      <w:proofErr w:type="gramStart"/>
      <w:r w:rsidRPr="000267CD">
        <w:rPr>
          <w:rFonts w:ascii="Times New Roman" w:hAnsi="Times New Roman" w:cs="Times New Roman"/>
          <w:sz w:val="22"/>
          <w:szCs w:val="22"/>
        </w:rPr>
        <w:t>III. emelet, Postacím: 5001 Szolnok, Pf. 52.,</w:t>
      </w:r>
      <w:r w:rsidR="000E1C8A">
        <w:rPr>
          <w:rFonts w:ascii="Times New Roman" w:hAnsi="Times New Roman" w:cs="Times New Roman"/>
          <w:sz w:val="22"/>
          <w:szCs w:val="22"/>
        </w:rPr>
        <w:t xml:space="preserve"> </w:t>
      </w:r>
      <w:r w:rsidRPr="000267CD">
        <w:rPr>
          <w:rFonts w:ascii="Times New Roman" w:hAnsi="Times New Roman" w:cs="Times New Roman"/>
          <w:sz w:val="22"/>
          <w:szCs w:val="22"/>
        </w:rPr>
        <w:t xml:space="preserve">tel: 06-56-510-840, fax: 06-56-510-848, E-mail: </w:t>
      </w:r>
      <w:hyperlink r:id="rId46" w:history="1">
        <w:r w:rsidRPr="000267CD">
          <w:rPr>
            <w:rStyle w:val="Hiperhivatkozs"/>
            <w:rFonts w:ascii="Times New Roman" w:hAnsi="Times New Roman" w:cs="Times New Roman"/>
            <w:sz w:val="22"/>
            <w:szCs w:val="22"/>
          </w:rPr>
          <w:t>jasznsz-kh-mmszsz-mu@ommf.gov.hu</w:t>
        </w:r>
      </w:hyperlink>
      <w:r w:rsidRPr="000267CD">
        <w:rPr>
          <w:rFonts w:ascii="Times New Roman" w:hAnsi="Times New Roman" w:cs="Times New Roman"/>
          <w:sz w:val="22"/>
          <w:szCs w:val="22"/>
        </w:rPr>
        <w:t xml:space="preserve">, </w:t>
      </w:r>
      <w:hyperlink r:id="rId47" w:history="1">
        <w:r w:rsidRPr="000267CD">
          <w:rPr>
            <w:rStyle w:val="Hiperhivatkozs"/>
            <w:rFonts w:ascii="Times New Roman" w:hAnsi="Times New Roman" w:cs="Times New Roman"/>
            <w:sz w:val="22"/>
            <w:szCs w:val="22"/>
          </w:rPr>
          <w:t>jasznsz-kh-mmszsz@ommf.gov.hu</w:t>
        </w:r>
      </w:hyperlink>
      <w:r w:rsidRPr="000267CD">
        <w:rPr>
          <w:rFonts w:ascii="Times New Roman" w:hAnsi="Times New Roman" w:cs="Times New Roman"/>
          <w:sz w:val="22"/>
          <w:szCs w:val="22"/>
        </w:rPr>
        <w:t>)</w:t>
      </w:r>
      <w:r w:rsidR="000E1C8A">
        <w:rPr>
          <w:rFonts w:ascii="Times New Roman" w:hAnsi="Times New Roman" w:cs="Times New Roman"/>
          <w:sz w:val="22"/>
          <w:szCs w:val="22"/>
        </w:rPr>
        <w:t xml:space="preserve"> </w:t>
      </w:r>
      <w:r w:rsidRPr="000267CD">
        <w:rPr>
          <w:rFonts w:ascii="Times New Roman" w:hAnsi="Times New Roman" w:cs="Times New Roman"/>
          <w:bCs/>
          <w:sz w:val="22"/>
          <w:szCs w:val="22"/>
        </w:rPr>
        <w:t>Szabolcs-Szatmár-Bereg Megyei Kormányhivatal Munkavédelmi és Munkaügyi Szakigazgatási Szervének Munkaügyi Felügyelősége (</w:t>
      </w:r>
      <w:r w:rsidRPr="000267CD">
        <w:rPr>
          <w:rFonts w:ascii="Times New Roman" w:hAnsi="Times New Roman" w:cs="Times New Roman"/>
          <w:sz w:val="22"/>
          <w:szCs w:val="22"/>
        </w:rPr>
        <w:t xml:space="preserve">4400 Nyíregyháza, Hősök tere 9., Postacím: 4401 Nyíregyháza, Pf. 421., tel: 06-42-407-511, fax: 06-42-407-484, E-mail: </w:t>
      </w:r>
      <w:hyperlink r:id="rId48" w:history="1">
        <w:r w:rsidRPr="000267CD">
          <w:rPr>
            <w:rStyle w:val="Hiperhivatkozs"/>
            <w:rFonts w:ascii="Times New Roman" w:hAnsi="Times New Roman" w:cs="Times New Roman"/>
            <w:sz w:val="22"/>
            <w:szCs w:val="22"/>
          </w:rPr>
          <w:t>szabolcsszb-kh-mmszsz-mu@ommf.gov.hu</w:t>
        </w:r>
        <w:proofErr w:type="gramEnd"/>
      </w:hyperlink>
      <w:proofErr w:type="gramStart"/>
      <w:r w:rsidRPr="000267CD">
        <w:rPr>
          <w:rFonts w:ascii="Times New Roman" w:hAnsi="Times New Roman" w:cs="Times New Roman"/>
          <w:sz w:val="22"/>
          <w:szCs w:val="22"/>
        </w:rPr>
        <w:t>,</w:t>
      </w:r>
      <w:proofErr w:type="gramEnd"/>
      <w:r w:rsidRPr="000267CD">
        <w:rPr>
          <w:rFonts w:ascii="Times New Roman" w:hAnsi="Times New Roman" w:cs="Times New Roman"/>
          <w:sz w:val="22"/>
          <w:szCs w:val="22"/>
        </w:rPr>
        <w:t xml:space="preserve"> </w:t>
      </w:r>
      <w:hyperlink r:id="rId49" w:history="1">
        <w:r w:rsidRPr="000267CD">
          <w:rPr>
            <w:rStyle w:val="Hiperhivatkozs"/>
            <w:rFonts w:ascii="Times New Roman" w:hAnsi="Times New Roman" w:cs="Times New Roman"/>
            <w:sz w:val="22"/>
            <w:szCs w:val="22"/>
          </w:rPr>
          <w:t>szabolcsszb-kh-mmszsz@ommf.gov.hu</w:t>
        </w:r>
      </w:hyperlink>
      <w:r w:rsidRPr="000267CD">
        <w:rPr>
          <w:rFonts w:ascii="Times New Roman" w:hAnsi="Times New Roman" w:cs="Times New Roman"/>
          <w:sz w:val="22"/>
          <w:szCs w:val="22"/>
        </w:rPr>
        <w:t>)</w:t>
      </w:r>
    </w:p>
    <w:p w14:paraId="53E172A4" w14:textId="77777777" w:rsidR="00DD1ECC" w:rsidRPr="000267CD" w:rsidRDefault="00DD1ECC" w:rsidP="00DD1ECC">
      <w:pPr>
        <w:pStyle w:val="Default"/>
        <w:jc w:val="both"/>
        <w:rPr>
          <w:rFonts w:ascii="Times New Roman" w:hAnsi="Times New Roman" w:cs="Times New Roman"/>
          <w:sz w:val="22"/>
          <w:szCs w:val="22"/>
        </w:rPr>
      </w:pPr>
      <w:r w:rsidRPr="000267CD">
        <w:rPr>
          <w:rFonts w:ascii="Times New Roman" w:hAnsi="Times New Roman" w:cs="Times New Roman"/>
          <w:bCs/>
          <w:sz w:val="22"/>
          <w:szCs w:val="22"/>
        </w:rPr>
        <w:t>Békés Megyei Kormányhivatal Munkavédelmi és Munkaügyi Szakigazgatási Szervének Munkaügyi Felügyelősége (</w:t>
      </w:r>
      <w:r w:rsidRPr="000267CD">
        <w:rPr>
          <w:rFonts w:ascii="Times New Roman" w:hAnsi="Times New Roman" w:cs="Times New Roman"/>
          <w:sz w:val="22"/>
          <w:szCs w:val="22"/>
        </w:rPr>
        <w:t xml:space="preserve">5600 Békéscsaba, </w:t>
      </w:r>
      <w:proofErr w:type="spellStart"/>
      <w:r w:rsidRPr="000267CD">
        <w:rPr>
          <w:rFonts w:ascii="Times New Roman" w:hAnsi="Times New Roman" w:cs="Times New Roman"/>
          <w:sz w:val="22"/>
          <w:szCs w:val="22"/>
        </w:rPr>
        <w:t>Haán</w:t>
      </w:r>
      <w:proofErr w:type="spellEnd"/>
      <w:r w:rsidRPr="000267CD">
        <w:rPr>
          <w:rFonts w:ascii="Times New Roman" w:hAnsi="Times New Roman" w:cs="Times New Roman"/>
          <w:sz w:val="22"/>
          <w:szCs w:val="22"/>
        </w:rPr>
        <w:t xml:space="preserve"> Lajos u. 3. , </w:t>
      </w:r>
      <w:proofErr w:type="gramStart"/>
      <w:r w:rsidRPr="000267CD">
        <w:rPr>
          <w:rFonts w:ascii="Times New Roman" w:hAnsi="Times New Roman" w:cs="Times New Roman"/>
          <w:sz w:val="22"/>
          <w:szCs w:val="22"/>
        </w:rPr>
        <w:t xml:space="preserve">Postacím: 5600 Békéscsaba, </w:t>
      </w:r>
      <w:proofErr w:type="spellStart"/>
      <w:r w:rsidRPr="000267CD">
        <w:rPr>
          <w:rFonts w:ascii="Times New Roman" w:hAnsi="Times New Roman" w:cs="Times New Roman"/>
          <w:sz w:val="22"/>
          <w:szCs w:val="22"/>
        </w:rPr>
        <w:t>Haán</w:t>
      </w:r>
      <w:proofErr w:type="spellEnd"/>
      <w:r w:rsidRPr="000267CD">
        <w:rPr>
          <w:rFonts w:ascii="Times New Roman" w:hAnsi="Times New Roman" w:cs="Times New Roman"/>
          <w:sz w:val="22"/>
          <w:szCs w:val="22"/>
        </w:rPr>
        <w:t xml:space="preserve"> Lajos u. 3., tel: 06-66-529-440, fax: 06-66-529-465, E-mail: </w:t>
      </w:r>
      <w:hyperlink r:id="rId50" w:history="1">
        <w:r w:rsidRPr="000267CD">
          <w:rPr>
            <w:rStyle w:val="Hiperhivatkozs"/>
            <w:rFonts w:ascii="Times New Roman" w:hAnsi="Times New Roman" w:cs="Times New Roman"/>
            <w:sz w:val="22"/>
            <w:szCs w:val="22"/>
          </w:rPr>
          <w:t>bekes-kh-mmszsz-mu@ommf.gov.hu</w:t>
        </w:r>
      </w:hyperlink>
      <w:r w:rsidRPr="000267CD">
        <w:rPr>
          <w:rFonts w:ascii="Times New Roman" w:hAnsi="Times New Roman" w:cs="Times New Roman"/>
          <w:sz w:val="22"/>
          <w:szCs w:val="22"/>
        </w:rPr>
        <w:t xml:space="preserve">, </w:t>
      </w:r>
      <w:hyperlink r:id="rId51" w:history="1">
        <w:r w:rsidRPr="000267CD">
          <w:rPr>
            <w:rStyle w:val="Hiperhivatkozs"/>
            <w:rFonts w:ascii="Times New Roman" w:hAnsi="Times New Roman" w:cs="Times New Roman"/>
            <w:sz w:val="22"/>
            <w:szCs w:val="22"/>
          </w:rPr>
          <w:t>bekes-kh-mmszsz@ommf.gov.hu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Csongrád Megyei Kormányhivatal Munkavédelmi és Munkaügyi Szakigazgatási Szervének Munkaügyi Felügyelősége (</w:t>
      </w:r>
      <w:r w:rsidRPr="000267CD">
        <w:rPr>
          <w:rFonts w:ascii="Times New Roman" w:hAnsi="Times New Roman" w:cs="Times New Roman"/>
          <w:sz w:val="22"/>
          <w:szCs w:val="22"/>
        </w:rPr>
        <w:t xml:space="preserve">6726 Szeged, Derkovits fasor 7-11., Postacím: 6726 Szeged, Derkovits fasor 7-11., tel: 06-62-554-098, fax: 06-62-554-098, E-mail: </w:t>
      </w:r>
      <w:hyperlink r:id="rId52" w:history="1">
        <w:r w:rsidRPr="000267CD">
          <w:rPr>
            <w:rStyle w:val="Hiperhivatkozs"/>
            <w:rFonts w:ascii="Times New Roman" w:hAnsi="Times New Roman" w:cs="Times New Roman"/>
            <w:sz w:val="22"/>
            <w:szCs w:val="22"/>
          </w:rPr>
          <w:t>csongrad-kh-mmszsz-mu@ommf.gov.hu</w:t>
        </w:r>
      </w:hyperlink>
      <w:r w:rsidRPr="000267CD">
        <w:rPr>
          <w:rFonts w:ascii="Times New Roman" w:hAnsi="Times New Roman" w:cs="Times New Roman"/>
          <w:sz w:val="22"/>
          <w:szCs w:val="22"/>
        </w:rPr>
        <w:t>,</w:t>
      </w:r>
      <w:proofErr w:type="gramEnd"/>
      <w:r w:rsidRPr="000267CD">
        <w:rPr>
          <w:rFonts w:ascii="Times New Roman" w:hAnsi="Times New Roman" w:cs="Times New Roman"/>
          <w:sz w:val="22"/>
          <w:szCs w:val="22"/>
        </w:rPr>
        <w:t xml:space="preserve"> </w:t>
      </w:r>
      <w:hyperlink r:id="rId53" w:history="1">
        <w:r w:rsidRPr="000267CD">
          <w:rPr>
            <w:rStyle w:val="Hiperhivatkozs"/>
            <w:rFonts w:ascii="Times New Roman" w:hAnsi="Times New Roman" w:cs="Times New Roman"/>
            <w:sz w:val="22"/>
            <w:szCs w:val="22"/>
          </w:rPr>
          <w:t>csongrad-kh-mmszsz@ommf.gov.hu</w:t>
        </w:r>
      </w:hyperlink>
      <w:r w:rsidRPr="000267CD">
        <w:rPr>
          <w:rFonts w:ascii="Times New Roman" w:hAnsi="Times New Roman" w:cs="Times New Roman"/>
          <w:sz w:val="22"/>
          <w:szCs w:val="22"/>
        </w:rPr>
        <w:t>)</w:t>
      </w:r>
    </w:p>
    <w:p w14:paraId="0AF7F218" w14:textId="77777777" w:rsidR="00DD1ECC" w:rsidRPr="000267CD" w:rsidRDefault="00DD1ECC" w:rsidP="00DD1ECC">
      <w:pPr>
        <w:pStyle w:val="Default"/>
        <w:jc w:val="both"/>
        <w:rPr>
          <w:rFonts w:ascii="Times New Roman" w:hAnsi="Times New Roman" w:cs="Times New Roman"/>
          <w:b/>
          <w:sz w:val="22"/>
          <w:szCs w:val="22"/>
        </w:rPr>
      </w:pPr>
      <w:r w:rsidRPr="000267CD">
        <w:rPr>
          <w:rFonts w:ascii="Times New Roman" w:hAnsi="Times New Roman" w:cs="Times New Roman"/>
          <w:sz w:val="22"/>
          <w:szCs w:val="22"/>
        </w:rPr>
        <w:t>Állami Népegészségügyi és Tisztiorvosi Szolgálat (1097 Budapest, Albert Flórián út 2-6., Tel: +36 1 476-1100) 06-80-204-264 zöld szám.</w:t>
      </w:r>
    </w:p>
    <w:p w14:paraId="338B653E" w14:textId="77777777" w:rsidR="007727E9" w:rsidRPr="000267CD" w:rsidRDefault="007727E9" w:rsidP="007727E9">
      <w:pPr>
        <w:pStyle w:val="Nincstrkz"/>
        <w:rPr>
          <w:rFonts w:ascii="Times New Roman" w:hAnsi="Times New Roman"/>
          <w:sz w:val="22"/>
          <w:szCs w:val="22"/>
        </w:rPr>
      </w:pPr>
    </w:p>
    <w:p w14:paraId="05B7DCC9" w14:textId="77777777" w:rsidR="007727E9" w:rsidRPr="000267CD" w:rsidRDefault="007727E9" w:rsidP="007727E9">
      <w:pPr>
        <w:pStyle w:val="Nincstrkz"/>
        <w:rPr>
          <w:rFonts w:ascii="Times New Roman" w:hAnsi="Times New Roman"/>
          <w:sz w:val="22"/>
          <w:szCs w:val="22"/>
        </w:rPr>
      </w:pPr>
    </w:p>
    <w:p w14:paraId="799DB5A7" w14:textId="77777777" w:rsidR="007727E9" w:rsidRPr="000267CD" w:rsidRDefault="007727E9" w:rsidP="00114623">
      <w:pPr>
        <w:jc w:val="both"/>
        <w:rPr>
          <w:sz w:val="22"/>
          <w:szCs w:val="22"/>
        </w:rPr>
      </w:pPr>
    </w:p>
    <w:bookmarkEnd w:id="206"/>
    <w:p w14:paraId="324EAF12" w14:textId="77777777" w:rsidR="002A4700" w:rsidRPr="000267CD" w:rsidRDefault="002A4700" w:rsidP="002A4700">
      <w:pPr>
        <w:jc w:val="both"/>
        <w:rPr>
          <w:sz w:val="22"/>
          <w:szCs w:val="22"/>
        </w:rPr>
      </w:pPr>
    </w:p>
    <w:p w14:paraId="0F9F127E" w14:textId="77777777" w:rsidR="00941797" w:rsidRPr="000267CD" w:rsidRDefault="008F5E8A" w:rsidP="00941797">
      <w:pPr>
        <w:jc w:val="center"/>
        <w:rPr>
          <w:b/>
          <w:caps/>
          <w:snapToGrid w:val="0"/>
          <w:sz w:val="22"/>
          <w:szCs w:val="22"/>
        </w:rPr>
      </w:pPr>
      <w:bookmarkStart w:id="208" w:name="_Toc208962415"/>
      <w:r w:rsidRPr="000267CD">
        <w:rPr>
          <w:smallCaps/>
          <w:sz w:val="22"/>
          <w:szCs w:val="22"/>
        </w:rPr>
        <w:br w:type="page"/>
      </w:r>
      <w:bookmarkEnd w:id="208"/>
      <w:r w:rsidR="00941797" w:rsidRPr="000267CD">
        <w:rPr>
          <w:b/>
          <w:caps/>
          <w:snapToGrid w:val="0"/>
          <w:sz w:val="22"/>
          <w:szCs w:val="22"/>
        </w:rPr>
        <w:lastRenderedPageBreak/>
        <w:t>AZ AJÁNLAT RÉSZEKÉNT BENYÚJTANDÓ</w:t>
      </w:r>
    </w:p>
    <w:p w14:paraId="64953427" w14:textId="77777777" w:rsidR="00941797" w:rsidRPr="000267CD" w:rsidRDefault="00941797" w:rsidP="00941797">
      <w:pPr>
        <w:spacing w:after="240"/>
        <w:jc w:val="center"/>
        <w:rPr>
          <w:b/>
          <w:caps/>
          <w:snapToGrid w:val="0"/>
          <w:sz w:val="22"/>
          <w:szCs w:val="22"/>
        </w:rPr>
      </w:pPr>
      <w:r w:rsidRPr="000267CD">
        <w:rPr>
          <w:b/>
          <w:caps/>
          <w:snapToGrid w:val="0"/>
          <w:sz w:val="22"/>
          <w:szCs w:val="22"/>
        </w:rPr>
        <w:t>IGAZOLÁSOK, NYILATKOZATOK JEGYZÉKE</w:t>
      </w:r>
    </w:p>
    <w:p w14:paraId="4AFEA7D7" w14:textId="77777777" w:rsidR="00941797" w:rsidRPr="000267CD" w:rsidRDefault="00941797" w:rsidP="00941797">
      <w:pPr>
        <w:jc w:val="both"/>
        <w:rPr>
          <w:caps/>
          <w:snapToGrid w:val="0"/>
          <w:sz w:val="22"/>
          <w:szCs w:val="22"/>
        </w:rPr>
      </w:pPr>
    </w:p>
    <w:tbl>
      <w:tblPr>
        <w:tblW w:w="8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6858"/>
        <w:gridCol w:w="21"/>
        <w:gridCol w:w="1228"/>
      </w:tblGrid>
      <w:tr w:rsidR="00941797" w:rsidRPr="000267CD" w14:paraId="634FCE26" w14:textId="77777777" w:rsidTr="00A527C0">
        <w:trPr>
          <w:trHeight w:val="523"/>
        </w:trPr>
        <w:tc>
          <w:tcPr>
            <w:tcW w:w="817" w:type="dxa"/>
            <w:shd w:val="clear" w:color="auto" w:fill="CCFFCC"/>
            <w:vAlign w:val="center"/>
          </w:tcPr>
          <w:p w14:paraId="2679BD9F" w14:textId="77777777" w:rsidR="00941797" w:rsidRPr="000267CD" w:rsidRDefault="00941797" w:rsidP="005E7F66">
            <w:pPr>
              <w:pStyle w:val="Szvegtrzsbehzssal3"/>
              <w:ind w:left="0"/>
              <w:jc w:val="center"/>
              <w:rPr>
                <w:sz w:val="22"/>
                <w:szCs w:val="22"/>
              </w:rPr>
            </w:pPr>
          </w:p>
        </w:tc>
        <w:tc>
          <w:tcPr>
            <w:tcW w:w="6892" w:type="dxa"/>
            <w:gridSpan w:val="2"/>
            <w:shd w:val="clear" w:color="auto" w:fill="CCFFCC"/>
            <w:vAlign w:val="center"/>
          </w:tcPr>
          <w:p w14:paraId="276C406C" w14:textId="77777777" w:rsidR="00941797" w:rsidRPr="000267CD" w:rsidRDefault="00941797" w:rsidP="005E7F66">
            <w:pPr>
              <w:pStyle w:val="Szvegtrzsbehzssal3"/>
              <w:ind w:left="0"/>
              <w:jc w:val="center"/>
              <w:rPr>
                <w:sz w:val="22"/>
                <w:szCs w:val="22"/>
              </w:rPr>
            </w:pPr>
            <w:r w:rsidRPr="000267CD">
              <w:rPr>
                <w:sz w:val="22"/>
                <w:szCs w:val="22"/>
              </w:rPr>
              <w:t>Nyilatkozat, igazolás, egyéb irat, dokumentum megnevezése</w:t>
            </w:r>
          </w:p>
        </w:tc>
        <w:tc>
          <w:tcPr>
            <w:tcW w:w="1214" w:type="dxa"/>
            <w:shd w:val="clear" w:color="auto" w:fill="CCFFCC"/>
            <w:vAlign w:val="center"/>
          </w:tcPr>
          <w:p w14:paraId="7EF049E5" w14:textId="77777777" w:rsidR="00941797" w:rsidRPr="000267CD" w:rsidRDefault="00941797" w:rsidP="005E7F66">
            <w:pPr>
              <w:pStyle w:val="Szvegtrzsbehzssal3"/>
              <w:ind w:left="0"/>
              <w:jc w:val="center"/>
              <w:rPr>
                <w:sz w:val="22"/>
                <w:szCs w:val="22"/>
              </w:rPr>
            </w:pPr>
            <w:r w:rsidRPr="000267CD">
              <w:rPr>
                <w:sz w:val="22"/>
                <w:szCs w:val="22"/>
              </w:rPr>
              <w:t>Minta</w:t>
            </w:r>
            <w:r w:rsidRPr="000267CD">
              <w:rPr>
                <w:rStyle w:val="Lbjegyzet-hivatkozs"/>
                <w:sz w:val="22"/>
                <w:szCs w:val="22"/>
              </w:rPr>
              <w:footnoteReference w:id="1"/>
            </w:r>
          </w:p>
        </w:tc>
      </w:tr>
      <w:tr w:rsidR="00941797" w:rsidRPr="000267CD" w14:paraId="7514BFC4" w14:textId="77777777" w:rsidTr="00A527C0">
        <w:tc>
          <w:tcPr>
            <w:tcW w:w="817" w:type="dxa"/>
          </w:tcPr>
          <w:p w14:paraId="07A480AB" w14:textId="77777777" w:rsidR="00941797" w:rsidRPr="000267CD" w:rsidRDefault="00941797" w:rsidP="005E7F66">
            <w:pPr>
              <w:pStyle w:val="Szvegtrzsbehzssal3"/>
              <w:spacing w:before="120"/>
              <w:ind w:left="0"/>
              <w:jc w:val="center"/>
              <w:rPr>
                <w:sz w:val="22"/>
                <w:szCs w:val="22"/>
              </w:rPr>
            </w:pPr>
            <w:r w:rsidRPr="000267CD">
              <w:rPr>
                <w:sz w:val="22"/>
                <w:szCs w:val="22"/>
              </w:rPr>
              <w:t>1)</w:t>
            </w:r>
          </w:p>
        </w:tc>
        <w:tc>
          <w:tcPr>
            <w:tcW w:w="6892" w:type="dxa"/>
            <w:gridSpan w:val="2"/>
            <w:vAlign w:val="center"/>
          </w:tcPr>
          <w:p w14:paraId="4CE8D312" w14:textId="77777777" w:rsidR="00941797" w:rsidRPr="000267CD" w:rsidRDefault="00941797" w:rsidP="005E7F66">
            <w:pPr>
              <w:pStyle w:val="Szvegtrzsbehzssal3"/>
              <w:ind w:left="0"/>
              <w:rPr>
                <w:sz w:val="22"/>
                <w:szCs w:val="22"/>
              </w:rPr>
            </w:pPr>
            <w:r w:rsidRPr="000267CD">
              <w:rPr>
                <w:sz w:val="22"/>
                <w:szCs w:val="22"/>
              </w:rPr>
              <w:t xml:space="preserve">Felolvasólap </w:t>
            </w:r>
          </w:p>
        </w:tc>
        <w:tc>
          <w:tcPr>
            <w:tcW w:w="1214" w:type="dxa"/>
            <w:vAlign w:val="center"/>
          </w:tcPr>
          <w:p w14:paraId="1AF64729" w14:textId="77777777" w:rsidR="00941797" w:rsidRPr="000267CD" w:rsidRDefault="00941797" w:rsidP="005E7F66">
            <w:pPr>
              <w:pStyle w:val="Szvegtrzsbehzssal3"/>
              <w:spacing w:before="120"/>
              <w:ind w:left="0"/>
              <w:jc w:val="center"/>
              <w:rPr>
                <w:sz w:val="22"/>
                <w:szCs w:val="22"/>
              </w:rPr>
            </w:pPr>
            <w:r w:rsidRPr="000267CD">
              <w:rPr>
                <w:sz w:val="22"/>
                <w:szCs w:val="22"/>
              </w:rPr>
              <w:t>1. melléklet</w:t>
            </w:r>
          </w:p>
        </w:tc>
      </w:tr>
      <w:tr w:rsidR="00941797" w:rsidRPr="000267CD" w14:paraId="45AE2AFF" w14:textId="77777777" w:rsidTr="00A527C0">
        <w:tc>
          <w:tcPr>
            <w:tcW w:w="817" w:type="dxa"/>
          </w:tcPr>
          <w:p w14:paraId="380DB42B" w14:textId="77777777" w:rsidR="00941797" w:rsidRPr="000267CD" w:rsidRDefault="00941797" w:rsidP="005E7F66">
            <w:pPr>
              <w:pStyle w:val="Szvegtrzsbehzssal3"/>
              <w:spacing w:before="120"/>
              <w:ind w:left="0"/>
              <w:jc w:val="center"/>
              <w:rPr>
                <w:sz w:val="22"/>
                <w:szCs w:val="22"/>
              </w:rPr>
            </w:pPr>
            <w:r w:rsidRPr="000267CD">
              <w:rPr>
                <w:sz w:val="22"/>
                <w:szCs w:val="22"/>
              </w:rPr>
              <w:t>2)</w:t>
            </w:r>
          </w:p>
        </w:tc>
        <w:tc>
          <w:tcPr>
            <w:tcW w:w="6892" w:type="dxa"/>
            <w:gridSpan w:val="2"/>
            <w:vAlign w:val="center"/>
          </w:tcPr>
          <w:p w14:paraId="00C5BA1B" w14:textId="77777777" w:rsidR="00941797" w:rsidRPr="000267CD" w:rsidRDefault="00941797" w:rsidP="005E7F66">
            <w:pPr>
              <w:pStyle w:val="Szvegtrzsbehzssal3"/>
              <w:ind w:left="0"/>
              <w:rPr>
                <w:sz w:val="22"/>
                <w:szCs w:val="22"/>
              </w:rPr>
            </w:pPr>
            <w:r w:rsidRPr="000267CD">
              <w:rPr>
                <w:sz w:val="22"/>
                <w:szCs w:val="22"/>
              </w:rPr>
              <w:t xml:space="preserve">Tartalomjegyzék </w:t>
            </w:r>
          </w:p>
        </w:tc>
        <w:tc>
          <w:tcPr>
            <w:tcW w:w="1214" w:type="dxa"/>
            <w:vAlign w:val="center"/>
          </w:tcPr>
          <w:p w14:paraId="3C81412D" w14:textId="77777777" w:rsidR="00941797" w:rsidRPr="000267CD" w:rsidRDefault="00941797" w:rsidP="005E7F66">
            <w:pPr>
              <w:pStyle w:val="Szvegtrzsbehzssal3"/>
              <w:spacing w:before="120"/>
              <w:ind w:left="0"/>
              <w:jc w:val="center"/>
              <w:rPr>
                <w:sz w:val="22"/>
                <w:szCs w:val="22"/>
              </w:rPr>
            </w:pPr>
            <w:r w:rsidRPr="000267CD">
              <w:rPr>
                <w:sz w:val="22"/>
                <w:szCs w:val="22"/>
              </w:rPr>
              <w:t>2. melléklet</w:t>
            </w:r>
          </w:p>
        </w:tc>
      </w:tr>
      <w:tr w:rsidR="00941797" w:rsidRPr="000267CD" w14:paraId="762EFC57" w14:textId="77777777" w:rsidTr="00A527C0">
        <w:tc>
          <w:tcPr>
            <w:tcW w:w="817" w:type="dxa"/>
          </w:tcPr>
          <w:p w14:paraId="45B46129" w14:textId="77777777" w:rsidR="00941797" w:rsidRPr="000267CD" w:rsidRDefault="00941797" w:rsidP="005E7F66">
            <w:pPr>
              <w:pStyle w:val="Szvegtrzsbehzssal3"/>
              <w:spacing w:before="120"/>
              <w:ind w:left="0"/>
              <w:jc w:val="center"/>
              <w:rPr>
                <w:sz w:val="22"/>
                <w:szCs w:val="22"/>
              </w:rPr>
            </w:pPr>
            <w:r w:rsidRPr="000267CD">
              <w:rPr>
                <w:sz w:val="22"/>
                <w:szCs w:val="22"/>
              </w:rPr>
              <w:t>3)</w:t>
            </w:r>
          </w:p>
        </w:tc>
        <w:tc>
          <w:tcPr>
            <w:tcW w:w="6892" w:type="dxa"/>
            <w:gridSpan w:val="2"/>
            <w:vAlign w:val="center"/>
          </w:tcPr>
          <w:p w14:paraId="34004AA5" w14:textId="77777777" w:rsidR="00941797" w:rsidRPr="000267CD" w:rsidRDefault="00941797" w:rsidP="005E7F66">
            <w:pPr>
              <w:pStyle w:val="Szvegtrzsbehzssal3"/>
              <w:ind w:left="0"/>
              <w:rPr>
                <w:sz w:val="22"/>
                <w:szCs w:val="22"/>
              </w:rPr>
            </w:pPr>
            <w:r w:rsidRPr="000267CD">
              <w:rPr>
                <w:sz w:val="22"/>
                <w:szCs w:val="22"/>
              </w:rPr>
              <w:t>Ajánlattételi nyilatkozat</w:t>
            </w:r>
          </w:p>
          <w:p w14:paraId="0A3C733D" w14:textId="77777777" w:rsidR="00941797" w:rsidRPr="000267CD" w:rsidRDefault="00941797" w:rsidP="005E7F66">
            <w:pPr>
              <w:pStyle w:val="Szvegtrzsbehzssal3"/>
              <w:ind w:left="0"/>
              <w:rPr>
                <w:sz w:val="22"/>
                <w:szCs w:val="22"/>
              </w:rPr>
            </w:pPr>
            <w:r w:rsidRPr="000267CD">
              <w:rPr>
                <w:sz w:val="22"/>
                <w:szCs w:val="22"/>
              </w:rPr>
              <w:t xml:space="preserve">Ajánlattevő cégszerűen aláírt nyilatkozata </w:t>
            </w:r>
          </w:p>
          <w:p w14:paraId="4C1D8FBA" w14:textId="41D379C6" w:rsidR="00941797" w:rsidRPr="000267CD" w:rsidRDefault="00C05FB1" w:rsidP="006172B7">
            <w:pPr>
              <w:pStyle w:val="Szvegtrzsbehzssal3"/>
              <w:widowControl w:val="0"/>
              <w:numPr>
                <w:ilvl w:val="0"/>
                <w:numId w:val="10"/>
              </w:numPr>
              <w:spacing w:after="0"/>
              <w:jc w:val="both"/>
              <w:rPr>
                <w:sz w:val="22"/>
                <w:szCs w:val="22"/>
              </w:rPr>
            </w:pPr>
            <w:r>
              <w:rPr>
                <w:sz w:val="22"/>
                <w:szCs w:val="22"/>
              </w:rPr>
              <w:t>a Kbt. 66. § (6</w:t>
            </w:r>
            <w:r w:rsidR="00941797" w:rsidRPr="000267CD">
              <w:rPr>
                <w:sz w:val="22"/>
                <w:szCs w:val="22"/>
              </w:rPr>
              <w:t xml:space="preserve">) bekezdés a) pontjában foglaltakra, </w:t>
            </w:r>
          </w:p>
          <w:p w14:paraId="251F9EA0" w14:textId="5604B1B3" w:rsidR="00941797" w:rsidRPr="000267CD" w:rsidRDefault="00C05FB1" w:rsidP="006172B7">
            <w:pPr>
              <w:pStyle w:val="Szvegtrzsbehzssal3"/>
              <w:widowControl w:val="0"/>
              <w:numPr>
                <w:ilvl w:val="0"/>
                <w:numId w:val="10"/>
              </w:numPr>
              <w:spacing w:after="0"/>
              <w:jc w:val="both"/>
              <w:rPr>
                <w:sz w:val="22"/>
                <w:szCs w:val="22"/>
              </w:rPr>
            </w:pPr>
            <w:r>
              <w:rPr>
                <w:sz w:val="22"/>
                <w:szCs w:val="22"/>
              </w:rPr>
              <w:t>a Kbt. 66. § (6</w:t>
            </w:r>
            <w:r w:rsidR="00941797" w:rsidRPr="000267CD">
              <w:rPr>
                <w:sz w:val="22"/>
                <w:szCs w:val="22"/>
              </w:rPr>
              <w:t>) bekezdés</w:t>
            </w:r>
            <w:r>
              <w:rPr>
                <w:sz w:val="22"/>
                <w:szCs w:val="22"/>
              </w:rPr>
              <w:t xml:space="preserve"> b)</w:t>
            </w:r>
            <w:r w:rsidR="00810282">
              <w:rPr>
                <w:sz w:val="22"/>
                <w:szCs w:val="22"/>
              </w:rPr>
              <w:t xml:space="preserve"> </w:t>
            </w:r>
            <w:r>
              <w:rPr>
                <w:sz w:val="22"/>
                <w:szCs w:val="22"/>
              </w:rPr>
              <w:t>pontjában</w:t>
            </w:r>
            <w:r w:rsidR="00941797" w:rsidRPr="000267CD">
              <w:rPr>
                <w:sz w:val="22"/>
                <w:szCs w:val="22"/>
              </w:rPr>
              <w:t xml:space="preserve"> foglaltakra,</w:t>
            </w:r>
          </w:p>
          <w:p w14:paraId="64321C57" w14:textId="737A1A4B" w:rsidR="00941797" w:rsidRDefault="00C05FB1" w:rsidP="00C05FB1">
            <w:pPr>
              <w:pStyle w:val="Szvegtrzsbehzssal3"/>
              <w:widowControl w:val="0"/>
              <w:numPr>
                <w:ilvl w:val="0"/>
                <w:numId w:val="10"/>
              </w:numPr>
              <w:spacing w:after="0"/>
              <w:jc w:val="both"/>
              <w:rPr>
                <w:sz w:val="22"/>
                <w:szCs w:val="22"/>
              </w:rPr>
            </w:pPr>
            <w:r>
              <w:rPr>
                <w:sz w:val="22"/>
                <w:szCs w:val="22"/>
              </w:rPr>
              <w:t>a Kbt. 65. § (7</w:t>
            </w:r>
            <w:r w:rsidR="00941797" w:rsidRPr="000267CD">
              <w:rPr>
                <w:sz w:val="22"/>
                <w:szCs w:val="22"/>
              </w:rPr>
              <w:t>) bekezdésében foglaltakra</w:t>
            </w:r>
            <w:r w:rsidR="00547ED0">
              <w:rPr>
                <w:sz w:val="22"/>
                <w:szCs w:val="22"/>
              </w:rPr>
              <w:t>,</w:t>
            </w:r>
          </w:p>
          <w:p w14:paraId="717616B6" w14:textId="2E4F9453" w:rsidR="00C05FB1" w:rsidRDefault="00C05FB1" w:rsidP="00C05FB1">
            <w:pPr>
              <w:pStyle w:val="Szvegtrzsbehzssal3"/>
              <w:widowControl w:val="0"/>
              <w:numPr>
                <w:ilvl w:val="0"/>
                <w:numId w:val="10"/>
              </w:numPr>
              <w:spacing w:after="0"/>
              <w:jc w:val="both"/>
              <w:rPr>
                <w:sz w:val="22"/>
                <w:szCs w:val="22"/>
              </w:rPr>
            </w:pPr>
            <w:r>
              <w:rPr>
                <w:sz w:val="22"/>
                <w:szCs w:val="22"/>
              </w:rPr>
              <w:t>a Kbt. 66.§ (2) bekezdésében foglaltakra</w:t>
            </w:r>
            <w:r w:rsidR="00547ED0">
              <w:rPr>
                <w:sz w:val="22"/>
                <w:szCs w:val="22"/>
              </w:rPr>
              <w:t>,</w:t>
            </w:r>
          </w:p>
          <w:p w14:paraId="4915219D" w14:textId="1DA9F6DA" w:rsidR="00C05FB1" w:rsidRPr="000267CD" w:rsidRDefault="00C05FB1" w:rsidP="00C05FB1">
            <w:pPr>
              <w:pStyle w:val="Szvegtrzsbehzssal3"/>
              <w:widowControl w:val="0"/>
              <w:numPr>
                <w:ilvl w:val="0"/>
                <w:numId w:val="10"/>
              </w:numPr>
              <w:spacing w:after="0"/>
              <w:jc w:val="both"/>
              <w:rPr>
                <w:sz w:val="22"/>
                <w:szCs w:val="22"/>
              </w:rPr>
            </w:pPr>
            <w:r>
              <w:rPr>
                <w:sz w:val="22"/>
                <w:szCs w:val="22"/>
              </w:rPr>
              <w:t>a Kbt. 66.§ (4) bekezdésében foglaltakra</w:t>
            </w:r>
          </w:p>
        </w:tc>
        <w:tc>
          <w:tcPr>
            <w:tcW w:w="1214" w:type="dxa"/>
            <w:vAlign w:val="center"/>
          </w:tcPr>
          <w:p w14:paraId="4AB7546F" w14:textId="77777777" w:rsidR="00941797" w:rsidRPr="000267CD" w:rsidRDefault="00941797" w:rsidP="005E7F66">
            <w:pPr>
              <w:pStyle w:val="Szvegtrzsbehzssal3"/>
              <w:spacing w:before="120"/>
              <w:ind w:left="0"/>
              <w:jc w:val="center"/>
              <w:rPr>
                <w:sz w:val="22"/>
                <w:szCs w:val="22"/>
              </w:rPr>
            </w:pPr>
            <w:r w:rsidRPr="000267CD">
              <w:rPr>
                <w:sz w:val="22"/>
                <w:szCs w:val="22"/>
              </w:rPr>
              <w:t>3. melléklet</w:t>
            </w:r>
          </w:p>
        </w:tc>
      </w:tr>
      <w:tr w:rsidR="00941797" w:rsidRPr="000267CD" w14:paraId="2C3FD90F" w14:textId="77777777" w:rsidTr="00A527C0">
        <w:tc>
          <w:tcPr>
            <w:tcW w:w="817" w:type="dxa"/>
          </w:tcPr>
          <w:p w14:paraId="03938387" w14:textId="5A522D8A" w:rsidR="00941797" w:rsidRPr="000267CD" w:rsidRDefault="00941797" w:rsidP="005E7F66">
            <w:pPr>
              <w:pStyle w:val="Szvegtrzsbehzssal3"/>
              <w:spacing w:before="120"/>
              <w:ind w:left="0"/>
              <w:jc w:val="center"/>
              <w:rPr>
                <w:sz w:val="22"/>
                <w:szCs w:val="22"/>
              </w:rPr>
            </w:pPr>
            <w:r w:rsidRPr="000267CD">
              <w:rPr>
                <w:sz w:val="22"/>
                <w:szCs w:val="22"/>
              </w:rPr>
              <w:t>4)</w:t>
            </w:r>
          </w:p>
        </w:tc>
        <w:tc>
          <w:tcPr>
            <w:tcW w:w="6892" w:type="dxa"/>
            <w:gridSpan w:val="2"/>
            <w:vAlign w:val="center"/>
          </w:tcPr>
          <w:p w14:paraId="4D299780" w14:textId="77777777" w:rsidR="00941797" w:rsidRPr="000267CD" w:rsidRDefault="00941797" w:rsidP="00E96BE7">
            <w:pPr>
              <w:pStyle w:val="Szvegtrzsbehzssal3"/>
              <w:ind w:left="0"/>
              <w:jc w:val="both"/>
              <w:rPr>
                <w:caps/>
                <w:sz w:val="22"/>
                <w:szCs w:val="22"/>
              </w:rPr>
            </w:pPr>
            <w:r w:rsidRPr="000267CD">
              <w:rPr>
                <w:sz w:val="22"/>
                <w:szCs w:val="22"/>
              </w:rPr>
              <w:t xml:space="preserve">Közös ajánlattétel esetén a közös ajánlatot tevő ajánlattevők által kötött megállapodás, amely részletesen rendelkezik a felelősség, a képviselet és a feladatmegosztás kérdéseiről, valamint a közös ajánlatot tevők </w:t>
            </w:r>
            <w:r w:rsidRPr="000267CD">
              <w:rPr>
                <w:bCs/>
                <w:sz w:val="22"/>
                <w:szCs w:val="22"/>
              </w:rPr>
              <w:t>cégszerűen</w:t>
            </w:r>
            <w:r w:rsidRPr="000267CD">
              <w:rPr>
                <w:sz w:val="22"/>
                <w:szCs w:val="22"/>
              </w:rPr>
              <w:t xml:space="preserve"> aláírt nyilatkozata arról, hogy a szerződés teljesítéséért egyetemleges felelősséget vállalnak.</w:t>
            </w:r>
          </w:p>
        </w:tc>
        <w:tc>
          <w:tcPr>
            <w:tcW w:w="1214" w:type="dxa"/>
            <w:vAlign w:val="center"/>
          </w:tcPr>
          <w:p w14:paraId="4FA5F1F3" w14:textId="77777777" w:rsidR="00941797" w:rsidRPr="000267CD" w:rsidRDefault="00941797" w:rsidP="005E7F66">
            <w:pPr>
              <w:pStyle w:val="Szvegtrzsbehzssal3"/>
              <w:spacing w:before="120"/>
              <w:ind w:left="0"/>
              <w:jc w:val="center"/>
              <w:rPr>
                <w:sz w:val="22"/>
                <w:szCs w:val="22"/>
              </w:rPr>
            </w:pPr>
            <w:r w:rsidRPr="000267CD">
              <w:rPr>
                <w:sz w:val="22"/>
                <w:szCs w:val="22"/>
              </w:rPr>
              <w:t>-</w:t>
            </w:r>
          </w:p>
        </w:tc>
      </w:tr>
      <w:tr w:rsidR="00812E40" w:rsidRPr="000267CD" w14:paraId="06E175D5" w14:textId="77777777" w:rsidTr="00A527C0">
        <w:tc>
          <w:tcPr>
            <w:tcW w:w="817" w:type="dxa"/>
          </w:tcPr>
          <w:p w14:paraId="42FC60A1" w14:textId="6248E1DC" w:rsidR="00812E40" w:rsidRPr="000267CD" w:rsidRDefault="00812E40" w:rsidP="005E7F66">
            <w:pPr>
              <w:pStyle w:val="Szvegtrzsbehzssal3"/>
              <w:spacing w:before="120"/>
              <w:ind w:left="0"/>
              <w:jc w:val="center"/>
              <w:rPr>
                <w:sz w:val="22"/>
                <w:szCs w:val="22"/>
              </w:rPr>
            </w:pPr>
            <w:r>
              <w:rPr>
                <w:sz w:val="22"/>
                <w:szCs w:val="22"/>
              </w:rPr>
              <w:t>5)</w:t>
            </w:r>
          </w:p>
        </w:tc>
        <w:tc>
          <w:tcPr>
            <w:tcW w:w="6892" w:type="dxa"/>
            <w:gridSpan w:val="2"/>
            <w:vAlign w:val="center"/>
          </w:tcPr>
          <w:p w14:paraId="6713DF1F" w14:textId="05B3EAF1" w:rsidR="00812E40" w:rsidRDefault="00812E40" w:rsidP="00812E40">
            <w:pPr>
              <w:pStyle w:val="Szvegtrzsbehzssal3"/>
              <w:ind w:left="0"/>
              <w:jc w:val="both"/>
              <w:rPr>
                <w:sz w:val="22"/>
                <w:szCs w:val="22"/>
              </w:rPr>
            </w:pPr>
            <w:r>
              <w:rPr>
                <w:sz w:val="22"/>
                <w:szCs w:val="22"/>
              </w:rPr>
              <w:t>A kapacitásait rendelkezésre bocsátó szervezet olyan szerződéses vagy előszerződésben vállalt kötelezettségvállalását tartalmazó okirat, amely alátámasztja, hogy a szerződés teljesítéséhez szükséges erőforrások rendelkezésre állnak majd a szerződés teljesítésének időtartama alatt – adott esetben</w:t>
            </w:r>
          </w:p>
        </w:tc>
        <w:tc>
          <w:tcPr>
            <w:tcW w:w="1214" w:type="dxa"/>
            <w:vAlign w:val="center"/>
          </w:tcPr>
          <w:p w14:paraId="006391EA" w14:textId="7654D3D3" w:rsidR="00812E40" w:rsidRPr="000267CD" w:rsidRDefault="00C44B56" w:rsidP="00C05FB1">
            <w:pPr>
              <w:pStyle w:val="Szvegtrzsbehzssal3"/>
              <w:spacing w:before="120"/>
              <w:ind w:left="0"/>
              <w:jc w:val="center"/>
              <w:rPr>
                <w:sz w:val="22"/>
                <w:szCs w:val="22"/>
              </w:rPr>
            </w:pPr>
            <w:r>
              <w:rPr>
                <w:sz w:val="22"/>
                <w:szCs w:val="22"/>
              </w:rPr>
              <w:t>-</w:t>
            </w:r>
          </w:p>
        </w:tc>
      </w:tr>
      <w:tr w:rsidR="00B570D8" w:rsidRPr="000267CD" w14:paraId="4D5EB1BE" w14:textId="77777777" w:rsidTr="00A527C0">
        <w:tc>
          <w:tcPr>
            <w:tcW w:w="817" w:type="dxa"/>
          </w:tcPr>
          <w:p w14:paraId="0542A816" w14:textId="0A9EAE55" w:rsidR="00B570D8" w:rsidRDefault="00B619D4" w:rsidP="005E7F66">
            <w:pPr>
              <w:pStyle w:val="Szvegtrzsbehzssal3"/>
              <w:spacing w:before="120"/>
              <w:ind w:left="0"/>
              <w:jc w:val="center"/>
              <w:rPr>
                <w:sz w:val="22"/>
                <w:szCs w:val="22"/>
              </w:rPr>
            </w:pPr>
            <w:r>
              <w:rPr>
                <w:sz w:val="22"/>
                <w:szCs w:val="22"/>
              </w:rPr>
              <w:t>6)</w:t>
            </w:r>
          </w:p>
        </w:tc>
        <w:tc>
          <w:tcPr>
            <w:tcW w:w="6892" w:type="dxa"/>
            <w:gridSpan w:val="2"/>
            <w:vAlign w:val="center"/>
          </w:tcPr>
          <w:p w14:paraId="69371986" w14:textId="0B8BBE86" w:rsidR="00B570D8" w:rsidRDefault="00B570D8" w:rsidP="00812E40">
            <w:pPr>
              <w:pStyle w:val="Szvegtrzsbehzssal3"/>
              <w:ind w:left="0"/>
              <w:jc w:val="both"/>
              <w:rPr>
                <w:sz w:val="22"/>
                <w:szCs w:val="22"/>
              </w:rPr>
            </w:pPr>
            <w:r>
              <w:rPr>
                <w:sz w:val="22"/>
                <w:szCs w:val="22"/>
              </w:rPr>
              <w:t xml:space="preserve">Az ajánlattevő az ajánlati </w:t>
            </w:r>
            <w:proofErr w:type="gramStart"/>
            <w:r>
              <w:rPr>
                <w:sz w:val="22"/>
                <w:szCs w:val="22"/>
              </w:rPr>
              <w:t>biztosíték rendelkezésre</w:t>
            </w:r>
            <w:proofErr w:type="gramEnd"/>
            <w:r>
              <w:rPr>
                <w:sz w:val="22"/>
                <w:szCs w:val="22"/>
              </w:rPr>
              <w:t xml:space="preserve"> bocsátás</w:t>
            </w:r>
            <w:r w:rsidR="00C44B56">
              <w:rPr>
                <w:sz w:val="22"/>
                <w:szCs w:val="22"/>
              </w:rPr>
              <w:t>á</w:t>
            </w:r>
            <w:r>
              <w:rPr>
                <w:sz w:val="22"/>
                <w:szCs w:val="22"/>
              </w:rPr>
              <w:t xml:space="preserve">t az ajánlatában köteles úgy igazolni, hogy az eredeti igazolást az ajánlathoz mellékelve, de be nem fűzve, annak részeként nyújtja be. </w:t>
            </w:r>
          </w:p>
        </w:tc>
        <w:tc>
          <w:tcPr>
            <w:tcW w:w="1214" w:type="dxa"/>
            <w:vAlign w:val="center"/>
          </w:tcPr>
          <w:p w14:paraId="01DB191A" w14:textId="2F4F2D5B" w:rsidR="00B570D8" w:rsidRPr="000267CD" w:rsidRDefault="00C44B56" w:rsidP="00C05FB1">
            <w:pPr>
              <w:pStyle w:val="Szvegtrzsbehzssal3"/>
              <w:spacing w:before="120"/>
              <w:ind w:left="0"/>
              <w:jc w:val="center"/>
              <w:rPr>
                <w:sz w:val="22"/>
                <w:szCs w:val="22"/>
              </w:rPr>
            </w:pPr>
            <w:r>
              <w:rPr>
                <w:sz w:val="22"/>
                <w:szCs w:val="22"/>
              </w:rPr>
              <w:t>-</w:t>
            </w:r>
          </w:p>
        </w:tc>
      </w:tr>
      <w:tr w:rsidR="00941797" w:rsidRPr="000267CD" w14:paraId="2EEA4774" w14:textId="77777777" w:rsidTr="00A527C0">
        <w:tc>
          <w:tcPr>
            <w:tcW w:w="817" w:type="dxa"/>
          </w:tcPr>
          <w:p w14:paraId="2876EFDD" w14:textId="285B1E6E" w:rsidR="00941797" w:rsidRPr="000267CD" w:rsidRDefault="00010268" w:rsidP="005E7F66">
            <w:pPr>
              <w:pStyle w:val="Szvegtrzsbehzssal3"/>
              <w:spacing w:before="120"/>
              <w:ind w:left="0"/>
              <w:jc w:val="center"/>
              <w:rPr>
                <w:sz w:val="22"/>
                <w:szCs w:val="22"/>
              </w:rPr>
            </w:pPr>
            <w:r>
              <w:rPr>
                <w:sz w:val="22"/>
                <w:szCs w:val="22"/>
              </w:rPr>
              <w:t>7</w:t>
            </w:r>
            <w:r w:rsidR="00941797" w:rsidRPr="000267CD">
              <w:rPr>
                <w:sz w:val="22"/>
                <w:szCs w:val="22"/>
              </w:rPr>
              <w:t>)</w:t>
            </w:r>
          </w:p>
        </w:tc>
        <w:tc>
          <w:tcPr>
            <w:tcW w:w="6892" w:type="dxa"/>
            <w:gridSpan w:val="2"/>
            <w:vAlign w:val="center"/>
          </w:tcPr>
          <w:p w14:paraId="75DCBBD6" w14:textId="00202BC6" w:rsidR="00941797" w:rsidRPr="000267CD" w:rsidRDefault="00C05FB1" w:rsidP="00C05FB1">
            <w:pPr>
              <w:pStyle w:val="Szvegtrzsbehzssal3"/>
              <w:ind w:left="0"/>
              <w:rPr>
                <w:sz w:val="22"/>
                <w:szCs w:val="22"/>
              </w:rPr>
            </w:pPr>
            <w:r>
              <w:rPr>
                <w:sz w:val="22"/>
                <w:szCs w:val="22"/>
              </w:rPr>
              <w:t xml:space="preserve">Egységes európai közbeszerzési dokumentum </w:t>
            </w:r>
          </w:p>
        </w:tc>
        <w:tc>
          <w:tcPr>
            <w:tcW w:w="1214" w:type="dxa"/>
            <w:vAlign w:val="center"/>
          </w:tcPr>
          <w:p w14:paraId="301EF6AE" w14:textId="3EDC9897" w:rsidR="00941797" w:rsidRPr="000267CD" w:rsidRDefault="00941797" w:rsidP="00C05FB1">
            <w:pPr>
              <w:pStyle w:val="Szvegtrzsbehzssal3"/>
              <w:spacing w:before="120"/>
              <w:ind w:left="0"/>
              <w:jc w:val="center"/>
              <w:rPr>
                <w:sz w:val="22"/>
                <w:szCs w:val="22"/>
              </w:rPr>
            </w:pPr>
            <w:r w:rsidRPr="000267CD">
              <w:rPr>
                <w:sz w:val="22"/>
                <w:szCs w:val="22"/>
              </w:rPr>
              <w:t>4</w:t>
            </w:r>
            <w:r w:rsidR="00C05FB1">
              <w:rPr>
                <w:sz w:val="22"/>
                <w:szCs w:val="22"/>
              </w:rPr>
              <w:t>. melléklet</w:t>
            </w:r>
          </w:p>
        </w:tc>
      </w:tr>
      <w:tr w:rsidR="00941797" w:rsidRPr="000267CD" w14:paraId="38B95861" w14:textId="77777777" w:rsidTr="00A527C0">
        <w:tc>
          <w:tcPr>
            <w:tcW w:w="817" w:type="dxa"/>
          </w:tcPr>
          <w:p w14:paraId="5D421B5B" w14:textId="4AAB38BA" w:rsidR="00941797" w:rsidRPr="000267CD" w:rsidRDefault="00010268" w:rsidP="005E7F66">
            <w:pPr>
              <w:pStyle w:val="Szvegtrzsbehzssal3"/>
              <w:spacing w:before="120"/>
              <w:ind w:left="0"/>
              <w:jc w:val="center"/>
              <w:rPr>
                <w:sz w:val="22"/>
                <w:szCs w:val="22"/>
              </w:rPr>
            </w:pPr>
            <w:r>
              <w:rPr>
                <w:sz w:val="22"/>
                <w:szCs w:val="22"/>
              </w:rPr>
              <w:t>8</w:t>
            </w:r>
            <w:r w:rsidR="00941797" w:rsidRPr="000267CD">
              <w:rPr>
                <w:sz w:val="22"/>
                <w:szCs w:val="22"/>
              </w:rPr>
              <w:t>)</w:t>
            </w:r>
          </w:p>
        </w:tc>
        <w:tc>
          <w:tcPr>
            <w:tcW w:w="6892" w:type="dxa"/>
            <w:gridSpan w:val="2"/>
            <w:vAlign w:val="center"/>
          </w:tcPr>
          <w:p w14:paraId="4C2066CC" w14:textId="7CFAA2A4" w:rsidR="00812E40" w:rsidRPr="00F671AC" w:rsidRDefault="00941797" w:rsidP="005E7F66">
            <w:pPr>
              <w:pStyle w:val="Szvegtrzsbehzssal3"/>
              <w:keepLines/>
              <w:spacing w:line="140" w:lineRule="atLeast"/>
              <w:ind w:left="0"/>
              <w:rPr>
                <w:sz w:val="22"/>
                <w:szCs w:val="22"/>
              </w:rPr>
            </w:pPr>
            <w:r w:rsidRPr="00F671AC">
              <w:rPr>
                <w:sz w:val="22"/>
                <w:szCs w:val="22"/>
              </w:rPr>
              <w:t>Ajánlattevő (közös ajánlattevők) cégszerű</w:t>
            </w:r>
            <w:r w:rsidR="00812E40" w:rsidRPr="00F671AC">
              <w:rPr>
                <w:sz w:val="22"/>
                <w:szCs w:val="22"/>
              </w:rPr>
              <w:t>en aláírt nyilatkozata a Kbt. 67. § (4</w:t>
            </w:r>
            <w:r w:rsidRPr="00F671AC">
              <w:rPr>
                <w:sz w:val="22"/>
                <w:szCs w:val="22"/>
              </w:rPr>
              <w:t xml:space="preserve">) bekezdése alapján arról, hogy a szerződés teljesítéséhez nem vesz igénybe a kizáró okok hatálya alá tartozó alvállalkozót, valamint alkalmasság igazolásában részt vevő gazdasági szereplőt. </w:t>
            </w:r>
          </w:p>
        </w:tc>
        <w:tc>
          <w:tcPr>
            <w:tcW w:w="1214" w:type="dxa"/>
            <w:vAlign w:val="center"/>
          </w:tcPr>
          <w:p w14:paraId="12148830" w14:textId="7641DAE2" w:rsidR="00941797" w:rsidRPr="00F671AC" w:rsidRDefault="00941797" w:rsidP="00812E40">
            <w:pPr>
              <w:pStyle w:val="Szvegtrzsbehzssal3"/>
              <w:keepLines/>
              <w:spacing w:before="120" w:line="140" w:lineRule="atLeast"/>
              <w:ind w:left="0"/>
              <w:jc w:val="center"/>
              <w:rPr>
                <w:sz w:val="22"/>
                <w:szCs w:val="22"/>
              </w:rPr>
            </w:pPr>
            <w:r w:rsidRPr="00F671AC">
              <w:rPr>
                <w:sz w:val="22"/>
                <w:szCs w:val="22"/>
              </w:rPr>
              <w:t>5</w:t>
            </w:r>
            <w:r w:rsidR="00812E40" w:rsidRPr="00F671AC">
              <w:rPr>
                <w:sz w:val="22"/>
                <w:szCs w:val="22"/>
              </w:rPr>
              <w:t>. melléklet</w:t>
            </w:r>
          </w:p>
        </w:tc>
      </w:tr>
      <w:tr w:rsidR="00941797" w:rsidRPr="000267CD" w14:paraId="75EEF731" w14:textId="77777777" w:rsidTr="00A527C0">
        <w:tc>
          <w:tcPr>
            <w:tcW w:w="817" w:type="dxa"/>
          </w:tcPr>
          <w:p w14:paraId="39804AE5" w14:textId="25AC1E73" w:rsidR="00941797" w:rsidRPr="000267CD" w:rsidRDefault="00010268" w:rsidP="005E7F66">
            <w:pPr>
              <w:pStyle w:val="Szvegtrzsbehzssal3"/>
              <w:spacing w:before="120"/>
              <w:ind w:left="0"/>
              <w:jc w:val="center"/>
              <w:rPr>
                <w:sz w:val="22"/>
                <w:szCs w:val="22"/>
              </w:rPr>
            </w:pPr>
            <w:r>
              <w:rPr>
                <w:sz w:val="22"/>
                <w:szCs w:val="22"/>
              </w:rPr>
              <w:t>9</w:t>
            </w:r>
            <w:r w:rsidR="00941797" w:rsidRPr="000267CD">
              <w:rPr>
                <w:sz w:val="22"/>
                <w:szCs w:val="22"/>
              </w:rPr>
              <w:t>)</w:t>
            </w:r>
          </w:p>
        </w:tc>
        <w:tc>
          <w:tcPr>
            <w:tcW w:w="6892" w:type="dxa"/>
            <w:gridSpan w:val="2"/>
            <w:vAlign w:val="center"/>
          </w:tcPr>
          <w:p w14:paraId="09C5FBE0" w14:textId="0E0B611E" w:rsidR="00941797" w:rsidRPr="00F671AC" w:rsidRDefault="00941797" w:rsidP="00812E40">
            <w:pPr>
              <w:pStyle w:val="Szvegtrzsbehzssal3"/>
              <w:keepLines/>
              <w:spacing w:line="140" w:lineRule="atLeast"/>
              <w:ind w:left="0"/>
              <w:rPr>
                <w:sz w:val="22"/>
                <w:szCs w:val="22"/>
              </w:rPr>
            </w:pPr>
            <w:r w:rsidRPr="00F671AC">
              <w:rPr>
                <w:sz w:val="22"/>
                <w:szCs w:val="22"/>
              </w:rPr>
              <w:t>Ajánlattevő (közös ajánlattevők) cégszerűen aláírt nyilatkozata a Kbt.</w:t>
            </w:r>
            <w:r w:rsidR="00812E40" w:rsidRPr="00F671AC">
              <w:rPr>
                <w:sz w:val="22"/>
                <w:szCs w:val="22"/>
              </w:rPr>
              <w:t xml:space="preserve"> 62. § (1) bekezdés k) </w:t>
            </w:r>
            <w:r w:rsidRPr="00F671AC">
              <w:rPr>
                <w:sz w:val="22"/>
                <w:szCs w:val="22"/>
              </w:rPr>
              <w:t>pontjában foglalt kizáró okok fenn nem állásáról</w:t>
            </w:r>
          </w:p>
        </w:tc>
        <w:tc>
          <w:tcPr>
            <w:tcW w:w="1214" w:type="dxa"/>
            <w:vAlign w:val="center"/>
          </w:tcPr>
          <w:p w14:paraId="0B5C7B32" w14:textId="23E9E10C" w:rsidR="00941797" w:rsidRPr="00F671AC" w:rsidRDefault="00812E40" w:rsidP="005E7F66">
            <w:pPr>
              <w:pStyle w:val="Szvegtrzsbehzssal3"/>
              <w:keepLines/>
              <w:spacing w:before="120" w:line="140" w:lineRule="atLeast"/>
              <w:ind w:left="0"/>
              <w:jc w:val="center"/>
              <w:rPr>
                <w:sz w:val="22"/>
                <w:szCs w:val="22"/>
              </w:rPr>
            </w:pPr>
            <w:r w:rsidRPr="00F671AC">
              <w:rPr>
                <w:sz w:val="22"/>
                <w:szCs w:val="22"/>
              </w:rPr>
              <w:t>6</w:t>
            </w:r>
            <w:r w:rsidR="00941797" w:rsidRPr="00F671AC">
              <w:rPr>
                <w:sz w:val="22"/>
                <w:szCs w:val="22"/>
              </w:rPr>
              <w:t>. melléklet</w:t>
            </w:r>
          </w:p>
        </w:tc>
      </w:tr>
      <w:tr w:rsidR="00941797" w:rsidRPr="000267CD" w14:paraId="04A2346C" w14:textId="77777777" w:rsidTr="00A527C0">
        <w:tc>
          <w:tcPr>
            <w:tcW w:w="817" w:type="dxa"/>
          </w:tcPr>
          <w:p w14:paraId="6B8DFE52" w14:textId="5718E450" w:rsidR="00941797" w:rsidRPr="000267CD" w:rsidRDefault="00010268" w:rsidP="005E7F66">
            <w:pPr>
              <w:pStyle w:val="Szvegtrzsbehzssal3"/>
              <w:spacing w:before="120"/>
              <w:ind w:left="0"/>
              <w:jc w:val="center"/>
              <w:rPr>
                <w:sz w:val="22"/>
                <w:szCs w:val="22"/>
              </w:rPr>
            </w:pPr>
            <w:r>
              <w:rPr>
                <w:sz w:val="22"/>
                <w:szCs w:val="22"/>
              </w:rPr>
              <w:t>10</w:t>
            </w:r>
            <w:r w:rsidR="00941797" w:rsidRPr="000267CD">
              <w:rPr>
                <w:sz w:val="22"/>
                <w:szCs w:val="22"/>
              </w:rPr>
              <w:t>)</w:t>
            </w:r>
          </w:p>
        </w:tc>
        <w:tc>
          <w:tcPr>
            <w:tcW w:w="6892" w:type="dxa"/>
            <w:gridSpan w:val="2"/>
            <w:vAlign w:val="center"/>
          </w:tcPr>
          <w:p w14:paraId="416282CE" w14:textId="065579E7" w:rsidR="00941797" w:rsidRPr="00F671AC" w:rsidRDefault="00941797" w:rsidP="00812E40">
            <w:pPr>
              <w:pStyle w:val="Szvegtrzsbehzssal3"/>
              <w:keepLines/>
              <w:spacing w:line="140" w:lineRule="atLeast"/>
              <w:ind w:left="0"/>
              <w:rPr>
                <w:sz w:val="22"/>
                <w:szCs w:val="22"/>
              </w:rPr>
            </w:pPr>
            <w:r w:rsidRPr="00F671AC">
              <w:rPr>
                <w:sz w:val="22"/>
                <w:szCs w:val="22"/>
              </w:rPr>
              <w:t xml:space="preserve">Ajánlattevő (közös ajánlattevők) cégszerűen aláírt nyilatkozata a </w:t>
            </w:r>
            <w:r w:rsidR="00812E40" w:rsidRPr="00F671AC">
              <w:rPr>
                <w:sz w:val="22"/>
                <w:szCs w:val="22"/>
              </w:rPr>
              <w:t>Kbt. 62. § (2) bekezdésében</w:t>
            </w:r>
            <w:r w:rsidRPr="00F671AC">
              <w:rPr>
                <w:sz w:val="22"/>
                <w:szCs w:val="22"/>
              </w:rPr>
              <w:t xml:space="preserve"> foglalt kizáró okokról</w:t>
            </w:r>
          </w:p>
        </w:tc>
        <w:tc>
          <w:tcPr>
            <w:tcW w:w="1214" w:type="dxa"/>
            <w:vAlign w:val="center"/>
          </w:tcPr>
          <w:p w14:paraId="7B40EBC7" w14:textId="1127AA29" w:rsidR="00941797" w:rsidRPr="00F671AC" w:rsidRDefault="00812E40" w:rsidP="005E7F66">
            <w:pPr>
              <w:pStyle w:val="Szvegtrzsbehzssal3"/>
              <w:keepLines/>
              <w:spacing w:before="120" w:line="140" w:lineRule="atLeast"/>
              <w:ind w:left="0"/>
              <w:jc w:val="center"/>
              <w:rPr>
                <w:sz w:val="22"/>
                <w:szCs w:val="22"/>
              </w:rPr>
            </w:pPr>
            <w:r w:rsidRPr="00F671AC">
              <w:rPr>
                <w:sz w:val="22"/>
                <w:szCs w:val="22"/>
              </w:rPr>
              <w:t>7.</w:t>
            </w:r>
            <w:r w:rsidR="00941797" w:rsidRPr="00F671AC">
              <w:rPr>
                <w:sz w:val="22"/>
                <w:szCs w:val="22"/>
              </w:rPr>
              <w:t xml:space="preserve"> melléklet</w:t>
            </w:r>
          </w:p>
        </w:tc>
      </w:tr>
      <w:tr w:rsidR="00941797" w:rsidRPr="000267CD" w14:paraId="0B224042" w14:textId="77777777" w:rsidTr="00A527C0">
        <w:tc>
          <w:tcPr>
            <w:tcW w:w="817" w:type="dxa"/>
          </w:tcPr>
          <w:p w14:paraId="5DC1C1EA" w14:textId="5A4075B7" w:rsidR="00941797" w:rsidRPr="000267CD" w:rsidRDefault="000B166C" w:rsidP="005E7F66">
            <w:pPr>
              <w:pStyle w:val="Szvegtrzsbehzssal3"/>
              <w:spacing w:before="120"/>
              <w:ind w:left="0"/>
              <w:jc w:val="center"/>
              <w:rPr>
                <w:sz w:val="22"/>
                <w:szCs w:val="22"/>
              </w:rPr>
            </w:pPr>
            <w:r>
              <w:rPr>
                <w:sz w:val="22"/>
                <w:szCs w:val="22"/>
              </w:rPr>
              <w:t>1</w:t>
            </w:r>
            <w:r w:rsidR="00E01F50">
              <w:rPr>
                <w:sz w:val="22"/>
                <w:szCs w:val="22"/>
              </w:rPr>
              <w:t>1</w:t>
            </w:r>
            <w:r w:rsidR="00941797" w:rsidRPr="000267CD">
              <w:rPr>
                <w:sz w:val="22"/>
                <w:szCs w:val="22"/>
              </w:rPr>
              <w:t>)</w:t>
            </w:r>
          </w:p>
        </w:tc>
        <w:tc>
          <w:tcPr>
            <w:tcW w:w="6892" w:type="dxa"/>
            <w:gridSpan w:val="2"/>
            <w:vAlign w:val="center"/>
          </w:tcPr>
          <w:p w14:paraId="6D390E10" w14:textId="4C270597" w:rsidR="00941797" w:rsidRPr="000267CD" w:rsidRDefault="00941797" w:rsidP="005E7F66">
            <w:pPr>
              <w:pStyle w:val="Szvegtrzsbehzssal3"/>
              <w:ind w:left="0"/>
              <w:rPr>
                <w:sz w:val="22"/>
                <w:szCs w:val="22"/>
              </w:rPr>
            </w:pPr>
            <w:r w:rsidRPr="000267CD">
              <w:rPr>
                <w:sz w:val="22"/>
                <w:szCs w:val="22"/>
              </w:rPr>
              <w:t>Kizáró okok igazolásához kapcsolódó dokumentumok (magyarországi és nem magyarországi letelepedésű ajánlattevőkre vonatkozóan)</w:t>
            </w:r>
          </w:p>
        </w:tc>
        <w:tc>
          <w:tcPr>
            <w:tcW w:w="1214" w:type="dxa"/>
            <w:vAlign w:val="center"/>
          </w:tcPr>
          <w:p w14:paraId="40DD76C5" w14:textId="77777777" w:rsidR="00941797" w:rsidRPr="000267CD" w:rsidRDefault="00941797" w:rsidP="005E7F66">
            <w:pPr>
              <w:pStyle w:val="Szvegtrzsbehzssal3"/>
              <w:spacing w:before="120"/>
              <w:ind w:left="0"/>
              <w:jc w:val="center"/>
              <w:rPr>
                <w:sz w:val="22"/>
                <w:szCs w:val="22"/>
              </w:rPr>
            </w:pPr>
            <w:r w:rsidRPr="000267CD">
              <w:rPr>
                <w:sz w:val="22"/>
                <w:szCs w:val="22"/>
              </w:rPr>
              <w:t>-</w:t>
            </w:r>
          </w:p>
        </w:tc>
      </w:tr>
      <w:tr w:rsidR="00E96BE7" w:rsidRPr="000267CD" w14:paraId="1ADD40A1" w14:textId="77777777" w:rsidTr="00A527C0">
        <w:tc>
          <w:tcPr>
            <w:tcW w:w="817" w:type="dxa"/>
          </w:tcPr>
          <w:p w14:paraId="3C07CB8A" w14:textId="07441846" w:rsidR="00E96BE7" w:rsidRPr="000267CD" w:rsidRDefault="000B166C" w:rsidP="00DB4F0E">
            <w:pPr>
              <w:pStyle w:val="Szvegtrzsbehzssal3"/>
              <w:ind w:left="0"/>
              <w:jc w:val="center"/>
              <w:rPr>
                <w:sz w:val="22"/>
                <w:szCs w:val="22"/>
              </w:rPr>
            </w:pPr>
            <w:r>
              <w:rPr>
                <w:sz w:val="22"/>
                <w:szCs w:val="22"/>
              </w:rPr>
              <w:t>1</w:t>
            </w:r>
            <w:r w:rsidR="00E01F50">
              <w:rPr>
                <w:sz w:val="22"/>
                <w:szCs w:val="22"/>
              </w:rPr>
              <w:t>2</w:t>
            </w:r>
            <w:r w:rsidR="00E96BE7" w:rsidRPr="000267CD">
              <w:rPr>
                <w:sz w:val="22"/>
                <w:szCs w:val="22"/>
              </w:rPr>
              <w:t>)</w:t>
            </w:r>
          </w:p>
        </w:tc>
        <w:tc>
          <w:tcPr>
            <w:tcW w:w="6892" w:type="dxa"/>
            <w:gridSpan w:val="2"/>
            <w:vAlign w:val="center"/>
          </w:tcPr>
          <w:p w14:paraId="12184361" w14:textId="408E7B1F" w:rsidR="00E96BE7" w:rsidRPr="000267CD" w:rsidRDefault="00767B9D" w:rsidP="00767B9D">
            <w:pPr>
              <w:pStyle w:val="Szvegtrzsbehzssal3"/>
              <w:ind w:left="0"/>
              <w:rPr>
                <w:sz w:val="22"/>
                <w:szCs w:val="22"/>
              </w:rPr>
            </w:pPr>
            <w:r>
              <w:rPr>
                <w:sz w:val="22"/>
                <w:szCs w:val="22"/>
              </w:rPr>
              <w:t>Az ajánlati felhívás III.1</w:t>
            </w:r>
            <w:r w:rsidR="00E96BE7" w:rsidRPr="000267CD">
              <w:rPr>
                <w:sz w:val="22"/>
                <w:szCs w:val="22"/>
              </w:rPr>
              <w:t>.2 GP.1</w:t>
            </w:r>
            <w:r w:rsidR="00810282">
              <w:rPr>
                <w:sz w:val="22"/>
                <w:szCs w:val="22"/>
              </w:rPr>
              <w:t>)</w:t>
            </w:r>
            <w:r w:rsidR="00E96BE7" w:rsidRPr="000267CD">
              <w:rPr>
                <w:sz w:val="22"/>
                <w:szCs w:val="22"/>
              </w:rPr>
              <w:t xml:space="preserve"> alkalmassági feltétel tekintetében az </w:t>
            </w:r>
            <w:r w:rsidR="00E96BE7" w:rsidRPr="000267CD">
              <w:rPr>
                <w:sz w:val="22"/>
                <w:szCs w:val="22"/>
              </w:rPr>
              <w:lastRenderedPageBreak/>
              <w:t>elmúlt három lezárt üzleti év jogszabályok szerinti beszámolója (kiegészítő mellékletek nélkül) – amennyiben a beszámoló a céginformációs szolgálat h</w:t>
            </w:r>
            <w:r>
              <w:rPr>
                <w:sz w:val="22"/>
                <w:szCs w:val="22"/>
              </w:rPr>
              <w:t>onlapján nem ismerhető meg (321/2015. (X.30.) Korm. rendelet)</w:t>
            </w:r>
          </w:p>
        </w:tc>
        <w:tc>
          <w:tcPr>
            <w:tcW w:w="1214" w:type="dxa"/>
            <w:vAlign w:val="center"/>
          </w:tcPr>
          <w:p w14:paraId="47DD9656" w14:textId="77777777" w:rsidR="00E96BE7" w:rsidRPr="000267CD" w:rsidRDefault="00E96BE7" w:rsidP="00E96BE7">
            <w:pPr>
              <w:pStyle w:val="Szvegtrzsbehzssal3"/>
              <w:ind w:left="0"/>
              <w:jc w:val="center"/>
              <w:rPr>
                <w:sz w:val="22"/>
                <w:szCs w:val="22"/>
              </w:rPr>
            </w:pPr>
            <w:r w:rsidRPr="000267CD">
              <w:rPr>
                <w:sz w:val="22"/>
                <w:szCs w:val="22"/>
              </w:rPr>
              <w:lastRenderedPageBreak/>
              <w:t>-</w:t>
            </w:r>
          </w:p>
        </w:tc>
      </w:tr>
      <w:tr w:rsidR="00941797" w:rsidRPr="000267CD" w14:paraId="61553F25" w14:textId="77777777" w:rsidTr="00A527C0">
        <w:tc>
          <w:tcPr>
            <w:tcW w:w="817" w:type="dxa"/>
          </w:tcPr>
          <w:p w14:paraId="35051CBB" w14:textId="35793DC9" w:rsidR="00941797" w:rsidRPr="000267CD" w:rsidRDefault="00941797" w:rsidP="005E7F66">
            <w:pPr>
              <w:pStyle w:val="Szvegtrzsbehzssal3"/>
              <w:ind w:left="0"/>
              <w:jc w:val="center"/>
              <w:rPr>
                <w:sz w:val="22"/>
                <w:szCs w:val="22"/>
              </w:rPr>
            </w:pPr>
            <w:r w:rsidRPr="000267CD">
              <w:rPr>
                <w:sz w:val="22"/>
                <w:szCs w:val="22"/>
              </w:rPr>
              <w:lastRenderedPageBreak/>
              <w:t>1</w:t>
            </w:r>
            <w:r w:rsidR="00E01F50">
              <w:rPr>
                <w:sz w:val="22"/>
                <w:szCs w:val="22"/>
              </w:rPr>
              <w:t>3</w:t>
            </w:r>
            <w:r w:rsidRPr="000267CD">
              <w:rPr>
                <w:sz w:val="22"/>
                <w:szCs w:val="22"/>
              </w:rPr>
              <w:t>)</w:t>
            </w:r>
          </w:p>
        </w:tc>
        <w:tc>
          <w:tcPr>
            <w:tcW w:w="6892" w:type="dxa"/>
            <w:gridSpan w:val="2"/>
            <w:vAlign w:val="center"/>
          </w:tcPr>
          <w:p w14:paraId="202C0D46" w14:textId="143CF394" w:rsidR="00941797" w:rsidRPr="000267CD" w:rsidRDefault="00767B9D" w:rsidP="00767B9D">
            <w:pPr>
              <w:pStyle w:val="Szvegtrzsbehzssal3"/>
              <w:ind w:left="0"/>
              <w:rPr>
                <w:sz w:val="22"/>
                <w:szCs w:val="22"/>
              </w:rPr>
            </w:pPr>
            <w:r>
              <w:rPr>
                <w:sz w:val="22"/>
                <w:szCs w:val="22"/>
              </w:rPr>
              <w:t>Az ajánlati felhívás III.1</w:t>
            </w:r>
            <w:r w:rsidR="00941797" w:rsidRPr="000267CD">
              <w:rPr>
                <w:sz w:val="22"/>
                <w:szCs w:val="22"/>
              </w:rPr>
              <w:t xml:space="preserve">.2 </w:t>
            </w:r>
            <w:r w:rsidR="00E96BE7" w:rsidRPr="000267CD">
              <w:rPr>
                <w:sz w:val="22"/>
                <w:szCs w:val="22"/>
              </w:rPr>
              <w:t>G</w:t>
            </w:r>
            <w:r w:rsidR="00941797" w:rsidRPr="000267CD">
              <w:rPr>
                <w:sz w:val="22"/>
                <w:szCs w:val="22"/>
              </w:rPr>
              <w:t>P</w:t>
            </w:r>
            <w:r w:rsidR="00E96BE7" w:rsidRPr="000267CD">
              <w:rPr>
                <w:sz w:val="22"/>
                <w:szCs w:val="22"/>
              </w:rPr>
              <w:t>.2</w:t>
            </w:r>
            <w:r w:rsidR="00810282">
              <w:rPr>
                <w:sz w:val="22"/>
                <w:szCs w:val="22"/>
              </w:rPr>
              <w:t>)</w:t>
            </w:r>
            <w:r w:rsidR="00941797" w:rsidRPr="000267CD">
              <w:rPr>
                <w:sz w:val="22"/>
                <w:szCs w:val="22"/>
              </w:rPr>
              <w:t xml:space="preserve"> </w:t>
            </w:r>
            <w:r w:rsidR="00D87BA9" w:rsidRPr="000267CD">
              <w:rPr>
                <w:sz w:val="22"/>
                <w:szCs w:val="22"/>
              </w:rPr>
              <w:t>alkalmassági feltétel tekintetében nyilatkozat a közbeszerzés tárgya szerinti árbevételről (</w:t>
            </w:r>
            <w:r>
              <w:rPr>
                <w:sz w:val="22"/>
                <w:szCs w:val="22"/>
              </w:rPr>
              <w:t>321/2015. (X.</w:t>
            </w:r>
            <w:r w:rsidR="00941797" w:rsidRPr="000267CD">
              <w:rPr>
                <w:sz w:val="22"/>
                <w:szCs w:val="22"/>
              </w:rPr>
              <w:t>3</w:t>
            </w:r>
            <w:r>
              <w:rPr>
                <w:sz w:val="22"/>
                <w:szCs w:val="22"/>
              </w:rPr>
              <w:t>0</w:t>
            </w:r>
            <w:r w:rsidR="00941797" w:rsidRPr="000267CD">
              <w:rPr>
                <w:sz w:val="22"/>
                <w:szCs w:val="22"/>
              </w:rPr>
              <w:t>) Kormányren</w:t>
            </w:r>
            <w:r>
              <w:rPr>
                <w:sz w:val="22"/>
                <w:szCs w:val="22"/>
              </w:rPr>
              <w:t>delet 19</w:t>
            </w:r>
            <w:r w:rsidR="00941797" w:rsidRPr="000267CD">
              <w:rPr>
                <w:sz w:val="22"/>
                <w:szCs w:val="22"/>
              </w:rPr>
              <w:t>. § (1) bekezdés c) pont</w:t>
            </w:r>
            <w:r w:rsidR="00D87BA9" w:rsidRPr="000267CD">
              <w:rPr>
                <w:sz w:val="22"/>
                <w:szCs w:val="22"/>
              </w:rPr>
              <w:t>)</w:t>
            </w:r>
            <w:r w:rsidR="00941797" w:rsidRPr="000267CD">
              <w:rPr>
                <w:sz w:val="22"/>
                <w:szCs w:val="22"/>
              </w:rPr>
              <w:t xml:space="preserve"> </w:t>
            </w:r>
          </w:p>
        </w:tc>
        <w:tc>
          <w:tcPr>
            <w:tcW w:w="1214" w:type="dxa"/>
            <w:vAlign w:val="center"/>
          </w:tcPr>
          <w:p w14:paraId="5505FA04" w14:textId="7EED14B1" w:rsidR="00941797" w:rsidRPr="000267CD" w:rsidRDefault="00E46023" w:rsidP="005E7F66">
            <w:pPr>
              <w:pStyle w:val="Szvegtrzsbehzssal3"/>
              <w:ind w:left="0"/>
              <w:jc w:val="center"/>
              <w:rPr>
                <w:sz w:val="22"/>
                <w:szCs w:val="22"/>
              </w:rPr>
            </w:pPr>
            <w:r>
              <w:rPr>
                <w:sz w:val="22"/>
                <w:szCs w:val="22"/>
              </w:rPr>
              <w:t>8</w:t>
            </w:r>
            <w:r w:rsidR="00941797" w:rsidRPr="000267CD">
              <w:rPr>
                <w:sz w:val="22"/>
                <w:szCs w:val="22"/>
              </w:rPr>
              <w:t>. melléklet</w:t>
            </w:r>
          </w:p>
        </w:tc>
      </w:tr>
      <w:tr w:rsidR="00185252" w:rsidRPr="000267CD" w14:paraId="77E721A6" w14:textId="77777777" w:rsidTr="00A527C0">
        <w:tc>
          <w:tcPr>
            <w:tcW w:w="817" w:type="dxa"/>
          </w:tcPr>
          <w:p w14:paraId="51799B84" w14:textId="0D98AEDE" w:rsidR="00185252" w:rsidRPr="000267CD" w:rsidRDefault="00010268" w:rsidP="009C3CCE">
            <w:pPr>
              <w:pStyle w:val="Szvegtrzsbehzssal3"/>
              <w:ind w:left="0"/>
              <w:jc w:val="center"/>
              <w:rPr>
                <w:sz w:val="22"/>
                <w:szCs w:val="22"/>
              </w:rPr>
            </w:pPr>
            <w:r>
              <w:rPr>
                <w:sz w:val="22"/>
                <w:szCs w:val="22"/>
              </w:rPr>
              <w:t>1</w:t>
            </w:r>
            <w:r w:rsidR="00E01F50">
              <w:rPr>
                <w:sz w:val="22"/>
                <w:szCs w:val="22"/>
              </w:rPr>
              <w:t>4</w:t>
            </w:r>
            <w:r>
              <w:rPr>
                <w:sz w:val="22"/>
                <w:szCs w:val="22"/>
              </w:rPr>
              <w:t>)</w:t>
            </w:r>
          </w:p>
        </w:tc>
        <w:tc>
          <w:tcPr>
            <w:tcW w:w="6871" w:type="dxa"/>
            <w:vAlign w:val="center"/>
          </w:tcPr>
          <w:p w14:paraId="414FF344" w14:textId="015932F6" w:rsidR="00185252" w:rsidRDefault="00185252" w:rsidP="001D026C">
            <w:pPr>
              <w:pStyle w:val="Szvegtrzsbehzssal3"/>
              <w:ind w:left="0"/>
              <w:rPr>
                <w:sz w:val="22"/>
                <w:szCs w:val="22"/>
              </w:rPr>
            </w:pPr>
            <w:r>
              <w:rPr>
                <w:sz w:val="22"/>
                <w:szCs w:val="22"/>
              </w:rPr>
              <w:t>Az ajánlati felhívás III.1.2 GP.3</w:t>
            </w:r>
            <w:r w:rsidR="00810282">
              <w:rPr>
                <w:sz w:val="22"/>
                <w:szCs w:val="22"/>
              </w:rPr>
              <w:t>)</w:t>
            </w:r>
            <w:r>
              <w:rPr>
                <w:sz w:val="22"/>
                <w:szCs w:val="22"/>
              </w:rPr>
              <w:t xml:space="preserve"> alkalmassági feltétel tekintetében nyilatkozat</w:t>
            </w:r>
            <w:r w:rsidR="001D026C">
              <w:rPr>
                <w:sz w:val="22"/>
                <w:szCs w:val="22"/>
              </w:rPr>
              <w:t>, igazolás</w:t>
            </w:r>
            <w:r>
              <w:rPr>
                <w:sz w:val="22"/>
                <w:szCs w:val="22"/>
              </w:rPr>
              <w:t xml:space="preserve"> a </w:t>
            </w:r>
            <w:r w:rsidR="001D026C">
              <w:rPr>
                <w:sz w:val="22"/>
                <w:szCs w:val="22"/>
              </w:rPr>
              <w:t xml:space="preserve">szakmai felelősségbiztosítás fennállásáról </w:t>
            </w:r>
            <w:r>
              <w:rPr>
                <w:sz w:val="22"/>
                <w:szCs w:val="22"/>
              </w:rPr>
              <w:t>(321/2015. (X.30.) Kormányrendelet 19.§ (1) bekezdés d) pont)</w:t>
            </w:r>
          </w:p>
        </w:tc>
        <w:tc>
          <w:tcPr>
            <w:tcW w:w="1235" w:type="dxa"/>
            <w:gridSpan w:val="2"/>
            <w:vAlign w:val="center"/>
          </w:tcPr>
          <w:p w14:paraId="33344927" w14:textId="67E8777C" w:rsidR="00185252" w:rsidRDefault="00185252" w:rsidP="005E7F66">
            <w:pPr>
              <w:pStyle w:val="Szvegtrzsbehzssal3"/>
              <w:ind w:left="0"/>
              <w:jc w:val="center"/>
              <w:rPr>
                <w:sz w:val="22"/>
                <w:szCs w:val="22"/>
              </w:rPr>
            </w:pPr>
            <w:r>
              <w:rPr>
                <w:sz w:val="22"/>
                <w:szCs w:val="22"/>
              </w:rPr>
              <w:t>-</w:t>
            </w:r>
          </w:p>
        </w:tc>
      </w:tr>
      <w:tr w:rsidR="00941797" w:rsidRPr="000267CD" w14:paraId="78C0555F" w14:textId="77777777" w:rsidTr="00A527C0">
        <w:tc>
          <w:tcPr>
            <w:tcW w:w="817" w:type="dxa"/>
          </w:tcPr>
          <w:p w14:paraId="0B68C130" w14:textId="31185599" w:rsidR="00941797" w:rsidRPr="000267CD" w:rsidRDefault="00941797" w:rsidP="009C3CCE">
            <w:pPr>
              <w:pStyle w:val="Szvegtrzsbehzssal3"/>
              <w:ind w:left="0"/>
              <w:jc w:val="center"/>
              <w:rPr>
                <w:sz w:val="22"/>
                <w:szCs w:val="22"/>
              </w:rPr>
            </w:pPr>
            <w:r w:rsidRPr="000267CD">
              <w:rPr>
                <w:sz w:val="22"/>
                <w:szCs w:val="22"/>
              </w:rPr>
              <w:t>1</w:t>
            </w:r>
            <w:r w:rsidR="00E01F50">
              <w:rPr>
                <w:sz w:val="22"/>
                <w:szCs w:val="22"/>
              </w:rPr>
              <w:t>5</w:t>
            </w:r>
            <w:r w:rsidRPr="000267CD">
              <w:rPr>
                <w:sz w:val="22"/>
                <w:szCs w:val="22"/>
              </w:rPr>
              <w:t>)</w:t>
            </w:r>
          </w:p>
        </w:tc>
        <w:tc>
          <w:tcPr>
            <w:tcW w:w="6871" w:type="dxa"/>
            <w:vAlign w:val="center"/>
          </w:tcPr>
          <w:p w14:paraId="4CC80FC6" w14:textId="683A7473" w:rsidR="00941797" w:rsidRPr="000267CD" w:rsidRDefault="00767B9D" w:rsidP="00D87BA9">
            <w:pPr>
              <w:pStyle w:val="Szvegtrzsbehzssal3"/>
              <w:ind w:left="0"/>
              <w:rPr>
                <w:sz w:val="22"/>
                <w:szCs w:val="22"/>
              </w:rPr>
            </w:pPr>
            <w:r>
              <w:rPr>
                <w:sz w:val="22"/>
                <w:szCs w:val="22"/>
              </w:rPr>
              <w:t>Az ajánlati felhívás III.1</w:t>
            </w:r>
            <w:r w:rsidR="00941797" w:rsidRPr="000267CD">
              <w:rPr>
                <w:sz w:val="22"/>
                <w:szCs w:val="22"/>
              </w:rPr>
              <w:t>.3 M</w:t>
            </w:r>
            <w:r w:rsidR="009B3B56" w:rsidRPr="000267CD">
              <w:rPr>
                <w:sz w:val="22"/>
                <w:szCs w:val="22"/>
              </w:rPr>
              <w:t>SZ.1</w:t>
            </w:r>
            <w:r w:rsidR="00810282">
              <w:rPr>
                <w:sz w:val="22"/>
                <w:szCs w:val="22"/>
              </w:rPr>
              <w:t>)</w:t>
            </w:r>
            <w:r w:rsidR="00D87BA9" w:rsidRPr="000267CD">
              <w:rPr>
                <w:sz w:val="22"/>
                <w:szCs w:val="22"/>
              </w:rPr>
              <w:t xml:space="preserve"> alkalmassági feltétel igazolására a legjelentősebb szolgáltatások ismertetése (</w:t>
            </w:r>
            <w:r>
              <w:rPr>
                <w:sz w:val="22"/>
                <w:szCs w:val="22"/>
              </w:rPr>
              <w:t>a 321</w:t>
            </w:r>
            <w:r w:rsidR="00941797" w:rsidRPr="000267CD">
              <w:rPr>
                <w:sz w:val="22"/>
                <w:szCs w:val="22"/>
              </w:rPr>
              <w:t>/2</w:t>
            </w:r>
            <w:r>
              <w:rPr>
                <w:sz w:val="22"/>
                <w:szCs w:val="22"/>
              </w:rPr>
              <w:t>011. (X.30) Kormányrendelet 21</w:t>
            </w:r>
            <w:r w:rsidR="00941797" w:rsidRPr="000267CD">
              <w:rPr>
                <w:sz w:val="22"/>
                <w:szCs w:val="22"/>
              </w:rPr>
              <w:t>. § (3) bekezdés a) pontjában foglaltak igazolására</w:t>
            </w:r>
            <w:r w:rsidR="00D87BA9" w:rsidRPr="000267CD">
              <w:rPr>
                <w:sz w:val="22"/>
                <w:szCs w:val="22"/>
              </w:rPr>
              <w:t>)</w:t>
            </w:r>
          </w:p>
        </w:tc>
        <w:tc>
          <w:tcPr>
            <w:tcW w:w="1235" w:type="dxa"/>
            <w:gridSpan w:val="2"/>
            <w:vAlign w:val="center"/>
          </w:tcPr>
          <w:p w14:paraId="321207C1" w14:textId="683FC4E2" w:rsidR="00941797" w:rsidRPr="000267CD" w:rsidRDefault="00E46023" w:rsidP="005E7F66">
            <w:pPr>
              <w:pStyle w:val="Szvegtrzsbehzssal3"/>
              <w:ind w:left="0"/>
              <w:jc w:val="center"/>
              <w:rPr>
                <w:sz w:val="22"/>
                <w:szCs w:val="22"/>
              </w:rPr>
            </w:pPr>
            <w:r>
              <w:rPr>
                <w:sz w:val="22"/>
                <w:szCs w:val="22"/>
              </w:rPr>
              <w:t>9</w:t>
            </w:r>
            <w:r w:rsidR="00767B9D">
              <w:rPr>
                <w:sz w:val="22"/>
                <w:szCs w:val="22"/>
              </w:rPr>
              <w:t>.</w:t>
            </w:r>
            <w:r w:rsidR="00941797" w:rsidRPr="000267CD">
              <w:rPr>
                <w:sz w:val="22"/>
                <w:szCs w:val="22"/>
              </w:rPr>
              <w:t xml:space="preserve"> melléklet</w:t>
            </w:r>
          </w:p>
        </w:tc>
      </w:tr>
      <w:tr w:rsidR="009B3B56" w:rsidRPr="000267CD" w14:paraId="684A88C9" w14:textId="77777777" w:rsidTr="00A527C0">
        <w:tc>
          <w:tcPr>
            <w:tcW w:w="817" w:type="dxa"/>
          </w:tcPr>
          <w:p w14:paraId="0F8FD295" w14:textId="774870B2" w:rsidR="009B3B56" w:rsidRPr="000267CD" w:rsidRDefault="009C3CCE" w:rsidP="00DB4F0E">
            <w:pPr>
              <w:pStyle w:val="Szvegtrzsbehzssal3"/>
              <w:ind w:left="0"/>
              <w:jc w:val="center"/>
              <w:rPr>
                <w:sz w:val="22"/>
                <w:szCs w:val="22"/>
              </w:rPr>
            </w:pPr>
            <w:r w:rsidRPr="000267CD">
              <w:rPr>
                <w:sz w:val="22"/>
                <w:szCs w:val="22"/>
              </w:rPr>
              <w:t>1</w:t>
            </w:r>
            <w:r w:rsidR="00E01F50">
              <w:rPr>
                <w:sz w:val="22"/>
                <w:szCs w:val="22"/>
              </w:rPr>
              <w:t>6</w:t>
            </w:r>
            <w:r w:rsidR="009B3B56" w:rsidRPr="000267CD">
              <w:rPr>
                <w:sz w:val="22"/>
                <w:szCs w:val="22"/>
              </w:rPr>
              <w:t>)</w:t>
            </w:r>
          </w:p>
        </w:tc>
        <w:tc>
          <w:tcPr>
            <w:tcW w:w="6871" w:type="dxa"/>
            <w:vAlign w:val="center"/>
          </w:tcPr>
          <w:p w14:paraId="1B8E508F" w14:textId="25925CAF" w:rsidR="009B3B56" w:rsidRPr="000267CD" w:rsidRDefault="00767B9D" w:rsidP="00DB4F0E">
            <w:pPr>
              <w:spacing w:after="120"/>
              <w:jc w:val="both"/>
              <w:rPr>
                <w:sz w:val="22"/>
                <w:szCs w:val="22"/>
              </w:rPr>
            </w:pPr>
            <w:r>
              <w:rPr>
                <w:sz w:val="22"/>
                <w:szCs w:val="22"/>
              </w:rPr>
              <w:t>Az ajánlati felhívás III.1.3</w:t>
            </w:r>
            <w:r w:rsidR="009B3B56" w:rsidRPr="000267CD">
              <w:rPr>
                <w:sz w:val="22"/>
                <w:szCs w:val="22"/>
              </w:rPr>
              <w:t xml:space="preserve"> MSZ</w:t>
            </w:r>
            <w:r w:rsidR="00810282">
              <w:rPr>
                <w:sz w:val="22"/>
                <w:szCs w:val="22"/>
              </w:rPr>
              <w:t>.</w:t>
            </w:r>
            <w:r w:rsidR="009B3B56" w:rsidRPr="000267CD">
              <w:rPr>
                <w:sz w:val="22"/>
                <w:szCs w:val="22"/>
              </w:rPr>
              <w:t>2</w:t>
            </w:r>
            <w:r w:rsidR="00810282">
              <w:rPr>
                <w:sz w:val="22"/>
                <w:szCs w:val="22"/>
              </w:rPr>
              <w:t>)</w:t>
            </w:r>
            <w:r w:rsidR="009B3B56" w:rsidRPr="000267CD">
              <w:rPr>
                <w:sz w:val="22"/>
                <w:szCs w:val="22"/>
              </w:rPr>
              <w:t xml:space="preserve"> pontjában meghatározott </w:t>
            </w:r>
            <w:r w:rsidR="00D87BA9" w:rsidRPr="000267CD">
              <w:rPr>
                <w:sz w:val="22"/>
                <w:szCs w:val="22"/>
              </w:rPr>
              <w:t>alkalmassági feltétel teljesítésére azon szakemberek bemutatása, akiket be</w:t>
            </w:r>
            <w:r>
              <w:rPr>
                <w:sz w:val="22"/>
                <w:szCs w:val="22"/>
              </w:rPr>
              <w:t xml:space="preserve"> kíván vonni a teljesítésbe (321/2015. (X.</w:t>
            </w:r>
            <w:r w:rsidR="00D87BA9" w:rsidRPr="000267CD">
              <w:rPr>
                <w:sz w:val="22"/>
                <w:szCs w:val="22"/>
              </w:rPr>
              <w:t>3</w:t>
            </w:r>
            <w:r>
              <w:rPr>
                <w:sz w:val="22"/>
                <w:szCs w:val="22"/>
              </w:rPr>
              <w:t>0</w:t>
            </w:r>
            <w:r w:rsidR="00D87BA9" w:rsidRPr="000267CD">
              <w:rPr>
                <w:sz w:val="22"/>
                <w:szCs w:val="22"/>
              </w:rPr>
              <w:t>.) Korm. rendelet 15. § (3) bekezdés d) pontja)</w:t>
            </w:r>
          </w:p>
        </w:tc>
        <w:tc>
          <w:tcPr>
            <w:tcW w:w="1235" w:type="dxa"/>
            <w:gridSpan w:val="2"/>
            <w:vAlign w:val="center"/>
          </w:tcPr>
          <w:p w14:paraId="3DB53ACB" w14:textId="7170F23B" w:rsidR="009B3B56" w:rsidRPr="000267CD" w:rsidRDefault="00E46023" w:rsidP="00DB4F0E">
            <w:pPr>
              <w:pStyle w:val="Szvegtrzsbehzssal3"/>
              <w:ind w:left="0"/>
              <w:jc w:val="center"/>
              <w:rPr>
                <w:sz w:val="22"/>
                <w:szCs w:val="22"/>
              </w:rPr>
            </w:pPr>
            <w:r>
              <w:rPr>
                <w:sz w:val="22"/>
                <w:szCs w:val="22"/>
              </w:rPr>
              <w:t>10</w:t>
            </w:r>
            <w:r w:rsidR="009B3B56" w:rsidRPr="000267CD">
              <w:rPr>
                <w:sz w:val="22"/>
                <w:szCs w:val="22"/>
              </w:rPr>
              <w:t>.</w:t>
            </w:r>
          </w:p>
          <w:p w14:paraId="6C9D441A" w14:textId="77777777" w:rsidR="009B3B56" w:rsidRPr="000267CD" w:rsidRDefault="009B3B56" w:rsidP="00DB4F0E">
            <w:pPr>
              <w:pStyle w:val="Szvegtrzsbehzssal3"/>
              <w:ind w:left="0"/>
              <w:jc w:val="center"/>
              <w:rPr>
                <w:sz w:val="22"/>
                <w:szCs w:val="22"/>
              </w:rPr>
            </w:pPr>
            <w:r w:rsidRPr="000267CD">
              <w:rPr>
                <w:sz w:val="22"/>
                <w:szCs w:val="22"/>
              </w:rPr>
              <w:t>melléklet</w:t>
            </w:r>
          </w:p>
        </w:tc>
      </w:tr>
      <w:tr w:rsidR="00D87BA9" w:rsidRPr="000267CD" w14:paraId="3376FC79" w14:textId="77777777" w:rsidTr="00A527C0">
        <w:tc>
          <w:tcPr>
            <w:tcW w:w="817" w:type="dxa"/>
          </w:tcPr>
          <w:p w14:paraId="0E6E843A" w14:textId="479697C0" w:rsidR="00D87BA9" w:rsidRPr="000267CD" w:rsidRDefault="009C3CCE" w:rsidP="00DB4F0E">
            <w:pPr>
              <w:pStyle w:val="Szvegtrzsbehzssal3"/>
              <w:ind w:left="0"/>
              <w:jc w:val="center"/>
              <w:rPr>
                <w:sz w:val="22"/>
                <w:szCs w:val="22"/>
              </w:rPr>
            </w:pPr>
            <w:r w:rsidRPr="000267CD">
              <w:rPr>
                <w:sz w:val="22"/>
                <w:szCs w:val="22"/>
              </w:rPr>
              <w:t>1</w:t>
            </w:r>
            <w:r w:rsidR="00E01F50">
              <w:rPr>
                <w:sz w:val="22"/>
                <w:szCs w:val="22"/>
              </w:rPr>
              <w:t>7</w:t>
            </w:r>
            <w:r w:rsidR="00D87BA9" w:rsidRPr="000267CD">
              <w:rPr>
                <w:sz w:val="22"/>
                <w:szCs w:val="22"/>
              </w:rPr>
              <w:t>)</w:t>
            </w:r>
          </w:p>
        </w:tc>
        <w:tc>
          <w:tcPr>
            <w:tcW w:w="6871" w:type="dxa"/>
            <w:vAlign w:val="center"/>
          </w:tcPr>
          <w:p w14:paraId="40D36C8D" w14:textId="6E4BF0F3" w:rsidR="00D87BA9" w:rsidRPr="000267CD" w:rsidRDefault="00767B9D" w:rsidP="00D87BA9">
            <w:pPr>
              <w:spacing w:after="120"/>
              <w:jc w:val="both"/>
              <w:rPr>
                <w:sz w:val="22"/>
                <w:szCs w:val="22"/>
              </w:rPr>
            </w:pPr>
            <w:r>
              <w:rPr>
                <w:sz w:val="22"/>
                <w:szCs w:val="22"/>
              </w:rPr>
              <w:t>Az ajánlati felhívás III.1</w:t>
            </w:r>
            <w:r w:rsidR="00D87BA9" w:rsidRPr="000267CD">
              <w:rPr>
                <w:sz w:val="22"/>
                <w:szCs w:val="22"/>
              </w:rPr>
              <w:t>.3. MSZ</w:t>
            </w:r>
            <w:r w:rsidR="00810282">
              <w:rPr>
                <w:sz w:val="22"/>
                <w:szCs w:val="22"/>
              </w:rPr>
              <w:t>.</w:t>
            </w:r>
            <w:r w:rsidR="00D87BA9" w:rsidRPr="000267CD">
              <w:rPr>
                <w:sz w:val="22"/>
                <w:szCs w:val="22"/>
              </w:rPr>
              <w:t>2</w:t>
            </w:r>
            <w:r w:rsidR="00810282">
              <w:rPr>
                <w:sz w:val="22"/>
                <w:szCs w:val="22"/>
              </w:rPr>
              <w:t>)</w:t>
            </w:r>
            <w:r w:rsidR="00D87BA9" w:rsidRPr="000267CD">
              <w:rPr>
                <w:sz w:val="22"/>
                <w:szCs w:val="22"/>
              </w:rPr>
              <w:t xml:space="preserve"> pontjában meghatározott alkalmassági feltétel teljesítésére bemutatott szakemberek önéletrajza (eredeti vagy másolati, aláírt példány)</w:t>
            </w:r>
          </w:p>
        </w:tc>
        <w:tc>
          <w:tcPr>
            <w:tcW w:w="1235" w:type="dxa"/>
            <w:gridSpan w:val="2"/>
            <w:vAlign w:val="center"/>
          </w:tcPr>
          <w:p w14:paraId="09F84201" w14:textId="1509C35D" w:rsidR="00D87BA9" w:rsidRPr="000267CD" w:rsidRDefault="00767B9D" w:rsidP="00DB4F0E">
            <w:pPr>
              <w:pStyle w:val="Szvegtrzsbehzssal3"/>
              <w:ind w:left="0"/>
              <w:jc w:val="center"/>
              <w:rPr>
                <w:sz w:val="22"/>
                <w:szCs w:val="22"/>
              </w:rPr>
            </w:pPr>
            <w:r>
              <w:rPr>
                <w:sz w:val="22"/>
                <w:szCs w:val="22"/>
              </w:rPr>
              <w:t>1</w:t>
            </w:r>
            <w:r w:rsidR="00E46023">
              <w:rPr>
                <w:sz w:val="22"/>
                <w:szCs w:val="22"/>
              </w:rPr>
              <w:t>0</w:t>
            </w:r>
            <w:r>
              <w:rPr>
                <w:sz w:val="22"/>
                <w:szCs w:val="22"/>
              </w:rPr>
              <w:t>/A</w:t>
            </w:r>
            <w:r w:rsidR="00D87BA9" w:rsidRPr="000267CD">
              <w:rPr>
                <w:sz w:val="22"/>
                <w:szCs w:val="22"/>
              </w:rPr>
              <w:t>.</w:t>
            </w:r>
          </w:p>
          <w:p w14:paraId="1408DF9B" w14:textId="77777777" w:rsidR="00D87BA9" w:rsidRPr="000267CD" w:rsidRDefault="00D87BA9" w:rsidP="00DB4F0E">
            <w:pPr>
              <w:pStyle w:val="Szvegtrzsbehzssal3"/>
              <w:ind w:left="0"/>
              <w:jc w:val="center"/>
              <w:rPr>
                <w:sz w:val="22"/>
                <w:szCs w:val="22"/>
              </w:rPr>
            </w:pPr>
            <w:r w:rsidRPr="000267CD">
              <w:rPr>
                <w:sz w:val="22"/>
                <w:szCs w:val="22"/>
              </w:rPr>
              <w:t>melléklet</w:t>
            </w:r>
          </w:p>
        </w:tc>
      </w:tr>
      <w:tr w:rsidR="00D87BA9" w:rsidRPr="000267CD" w14:paraId="5EF5DF3A" w14:textId="77777777" w:rsidTr="00A527C0">
        <w:tc>
          <w:tcPr>
            <w:tcW w:w="817" w:type="dxa"/>
          </w:tcPr>
          <w:p w14:paraId="76C08C83" w14:textId="54C93F84" w:rsidR="00D87BA9" w:rsidRPr="000267CD" w:rsidRDefault="009C3CCE" w:rsidP="00DB4F0E">
            <w:pPr>
              <w:pStyle w:val="Szvegtrzsbehzssal3"/>
              <w:ind w:left="0"/>
              <w:jc w:val="center"/>
              <w:rPr>
                <w:sz w:val="22"/>
                <w:szCs w:val="22"/>
              </w:rPr>
            </w:pPr>
            <w:r w:rsidRPr="000267CD">
              <w:rPr>
                <w:sz w:val="22"/>
                <w:szCs w:val="22"/>
              </w:rPr>
              <w:t>1</w:t>
            </w:r>
            <w:r w:rsidR="00E01F50">
              <w:rPr>
                <w:sz w:val="22"/>
                <w:szCs w:val="22"/>
              </w:rPr>
              <w:t>8</w:t>
            </w:r>
            <w:r w:rsidR="00D87BA9" w:rsidRPr="000267CD">
              <w:rPr>
                <w:sz w:val="22"/>
                <w:szCs w:val="22"/>
              </w:rPr>
              <w:t>)</w:t>
            </w:r>
          </w:p>
        </w:tc>
        <w:tc>
          <w:tcPr>
            <w:tcW w:w="6871" w:type="dxa"/>
            <w:vAlign w:val="center"/>
          </w:tcPr>
          <w:p w14:paraId="53DB86A2" w14:textId="2A23EA8A" w:rsidR="00D87BA9" w:rsidRPr="000267CD" w:rsidRDefault="00767B9D" w:rsidP="00A527C0">
            <w:pPr>
              <w:spacing w:after="120"/>
              <w:jc w:val="both"/>
              <w:rPr>
                <w:sz w:val="22"/>
                <w:szCs w:val="22"/>
              </w:rPr>
            </w:pPr>
            <w:r>
              <w:rPr>
                <w:sz w:val="22"/>
                <w:szCs w:val="22"/>
              </w:rPr>
              <w:t>Az ajánlati felhívás III.1</w:t>
            </w:r>
            <w:r w:rsidR="00D87BA9" w:rsidRPr="000267CD">
              <w:rPr>
                <w:sz w:val="22"/>
                <w:szCs w:val="22"/>
              </w:rPr>
              <w:t>.3. MSZ</w:t>
            </w:r>
            <w:r w:rsidR="00810282">
              <w:rPr>
                <w:sz w:val="22"/>
                <w:szCs w:val="22"/>
              </w:rPr>
              <w:t>.</w:t>
            </w:r>
            <w:r w:rsidR="00D87BA9" w:rsidRPr="000267CD">
              <w:rPr>
                <w:sz w:val="22"/>
                <w:szCs w:val="22"/>
              </w:rPr>
              <w:t>2</w:t>
            </w:r>
            <w:r w:rsidR="00810282">
              <w:rPr>
                <w:sz w:val="22"/>
                <w:szCs w:val="22"/>
              </w:rPr>
              <w:t>)</w:t>
            </w:r>
            <w:r w:rsidR="00D87BA9" w:rsidRPr="000267CD">
              <w:rPr>
                <w:sz w:val="22"/>
                <w:szCs w:val="22"/>
              </w:rPr>
              <w:t xml:space="preserve"> pontja szerinti, végzettséget igazoló dokumentumok</w:t>
            </w:r>
          </w:p>
        </w:tc>
        <w:tc>
          <w:tcPr>
            <w:tcW w:w="1235" w:type="dxa"/>
            <w:gridSpan w:val="2"/>
            <w:vAlign w:val="center"/>
          </w:tcPr>
          <w:p w14:paraId="27C8D73C" w14:textId="77777777" w:rsidR="00D87BA9" w:rsidRPr="000267CD" w:rsidRDefault="009C3CCE" w:rsidP="00DB4F0E">
            <w:pPr>
              <w:pStyle w:val="Szvegtrzsbehzssal3"/>
              <w:ind w:left="0"/>
              <w:jc w:val="center"/>
              <w:rPr>
                <w:sz w:val="22"/>
                <w:szCs w:val="22"/>
              </w:rPr>
            </w:pPr>
            <w:r w:rsidRPr="000267CD">
              <w:rPr>
                <w:sz w:val="22"/>
                <w:szCs w:val="22"/>
              </w:rPr>
              <w:t>-</w:t>
            </w:r>
          </w:p>
        </w:tc>
      </w:tr>
      <w:tr w:rsidR="00D87BA9" w:rsidRPr="000267CD" w14:paraId="73919923" w14:textId="77777777" w:rsidTr="00A527C0">
        <w:tc>
          <w:tcPr>
            <w:tcW w:w="817" w:type="dxa"/>
          </w:tcPr>
          <w:p w14:paraId="1981AA62" w14:textId="126F5980" w:rsidR="00D87BA9" w:rsidRPr="000267CD" w:rsidRDefault="00E01F50" w:rsidP="00DB4F0E">
            <w:pPr>
              <w:pStyle w:val="Szvegtrzsbehzssal3"/>
              <w:ind w:left="0"/>
              <w:jc w:val="center"/>
              <w:rPr>
                <w:sz w:val="22"/>
                <w:szCs w:val="22"/>
              </w:rPr>
            </w:pPr>
            <w:r>
              <w:rPr>
                <w:sz w:val="22"/>
                <w:szCs w:val="22"/>
              </w:rPr>
              <w:t>19</w:t>
            </w:r>
            <w:r w:rsidR="00D87BA9" w:rsidRPr="000267CD">
              <w:rPr>
                <w:sz w:val="22"/>
                <w:szCs w:val="22"/>
              </w:rPr>
              <w:t>)</w:t>
            </w:r>
          </w:p>
        </w:tc>
        <w:tc>
          <w:tcPr>
            <w:tcW w:w="6871" w:type="dxa"/>
            <w:vAlign w:val="center"/>
          </w:tcPr>
          <w:p w14:paraId="1E72442D" w14:textId="7BCE9DF3" w:rsidR="00D87BA9" w:rsidRPr="000267CD" w:rsidRDefault="00767B9D" w:rsidP="00D87BA9">
            <w:pPr>
              <w:spacing w:after="120"/>
              <w:jc w:val="both"/>
              <w:rPr>
                <w:sz w:val="22"/>
                <w:szCs w:val="22"/>
              </w:rPr>
            </w:pPr>
            <w:r>
              <w:rPr>
                <w:sz w:val="22"/>
                <w:szCs w:val="22"/>
              </w:rPr>
              <w:t>Az ajánlati felhívás III.1</w:t>
            </w:r>
            <w:r w:rsidR="00D87BA9" w:rsidRPr="000267CD">
              <w:rPr>
                <w:sz w:val="22"/>
                <w:szCs w:val="22"/>
              </w:rPr>
              <w:t>.3. MSZ</w:t>
            </w:r>
            <w:r w:rsidR="00810282">
              <w:rPr>
                <w:sz w:val="22"/>
                <w:szCs w:val="22"/>
              </w:rPr>
              <w:t>.</w:t>
            </w:r>
            <w:r w:rsidR="00D87BA9" w:rsidRPr="000267CD">
              <w:rPr>
                <w:sz w:val="22"/>
                <w:szCs w:val="22"/>
              </w:rPr>
              <w:t>2</w:t>
            </w:r>
            <w:r w:rsidR="00810282">
              <w:rPr>
                <w:sz w:val="22"/>
                <w:szCs w:val="22"/>
              </w:rPr>
              <w:t>)</w:t>
            </w:r>
            <w:r w:rsidR="00D87BA9" w:rsidRPr="000267CD">
              <w:rPr>
                <w:sz w:val="22"/>
                <w:szCs w:val="22"/>
              </w:rPr>
              <w:t xml:space="preserve"> pontjában meghatározott alkalmassági feltétel teljesítésére bemutatott szakemberek rendelkezésre állási nyilatkozata</w:t>
            </w:r>
          </w:p>
        </w:tc>
        <w:tc>
          <w:tcPr>
            <w:tcW w:w="1235" w:type="dxa"/>
            <w:gridSpan w:val="2"/>
            <w:vAlign w:val="center"/>
          </w:tcPr>
          <w:p w14:paraId="20AE2C45" w14:textId="32987910" w:rsidR="00D87BA9" w:rsidRPr="000267CD" w:rsidRDefault="00767B9D" w:rsidP="00DB4F0E">
            <w:pPr>
              <w:pStyle w:val="Szvegtrzsbehzssal3"/>
              <w:ind w:left="0"/>
              <w:jc w:val="center"/>
              <w:rPr>
                <w:sz w:val="22"/>
                <w:szCs w:val="22"/>
              </w:rPr>
            </w:pPr>
            <w:r>
              <w:rPr>
                <w:sz w:val="22"/>
                <w:szCs w:val="22"/>
              </w:rPr>
              <w:t>1</w:t>
            </w:r>
            <w:r w:rsidR="00E46023">
              <w:rPr>
                <w:sz w:val="22"/>
                <w:szCs w:val="22"/>
              </w:rPr>
              <w:t>1</w:t>
            </w:r>
            <w:r w:rsidR="00D87BA9" w:rsidRPr="000267CD">
              <w:rPr>
                <w:sz w:val="22"/>
                <w:szCs w:val="22"/>
              </w:rPr>
              <w:t>.</w:t>
            </w:r>
          </w:p>
          <w:p w14:paraId="54E51634" w14:textId="77777777" w:rsidR="00D87BA9" w:rsidRPr="000267CD" w:rsidRDefault="00D87BA9" w:rsidP="00DB4F0E">
            <w:pPr>
              <w:pStyle w:val="Szvegtrzsbehzssal3"/>
              <w:ind w:left="0"/>
              <w:jc w:val="center"/>
              <w:rPr>
                <w:sz w:val="22"/>
                <w:szCs w:val="22"/>
              </w:rPr>
            </w:pPr>
            <w:r w:rsidRPr="000267CD">
              <w:rPr>
                <w:sz w:val="22"/>
                <w:szCs w:val="22"/>
              </w:rPr>
              <w:t>melléklet</w:t>
            </w:r>
          </w:p>
        </w:tc>
      </w:tr>
      <w:tr w:rsidR="00D87BA9" w:rsidRPr="000267CD" w14:paraId="7DA97E37" w14:textId="77777777" w:rsidTr="00A527C0">
        <w:tc>
          <w:tcPr>
            <w:tcW w:w="817" w:type="dxa"/>
          </w:tcPr>
          <w:p w14:paraId="38421C82" w14:textId="3102ADCB" w:rsidR="00D87BA9" w:rsidRPr="000267CD" w:rsidRDefault="00010268" w:rsidP="00DD1ECC">
            <w:pPr>
              <w:pStyle w:val="Szvegtrzsbehzssal3"/>
              <w:ind w:left="0"/>
              <w:jc w:val="center"/>
              <w:rPr>
                <w:sz w:val="22"/>
                <w:szCs w:val="22"/>
              </w:rPr>
            </w:pPr>
            <w:r>
              <w:rPr>
                <w:sz w:val="22"/>
                <w:szCs w:val="22"/>
              </w:rPr>
              <w:t>2</w:t>
            </w:r>
            <w:r w:rsidR="00E01F50">
              <w:rPr>
                <w:sz w:val="22"/>
                <w:szCs w:val="22"/>
              </w:rPr>
              <w:t>0</w:t>
            </w:r>
            <w:r w:rsidR="00D87BA9" w:rsidRPr="000267CD">
              <w:rPr>
                <w:sz w:val="22"/>
                <w:szCs w:val="22"/>
              </w:rPr>
              <w:t>)</w:t>
            </w:r>
          </w:p>
        </w:tc>
        <w:tc>
          <w:tcPr>
            <w:tcW w:w="6871" w:type="dxa"/>
            <w:vAlign w:val="center"/>
          </w:tcPr>
          <w:p w14:paraId="5B4C7779" w14:textId="4234839B" w:rsidR="00D87BA9" w:rsidRPr="000267CD" w:rsidRDefault="00D87BA9" w:rsidP="00DD1ECC">
            <w:pPr>
              <w:spacing w:after="120"/>
              <w:jc w:val="both"/>
              <w:rPr>
                <w:sz w:val="22"/>
                <w:szCs w:val="22"/>
              </w:rPr>
            </w:pPr>
            <w:r w:rsidRPr="000267CD">
              <w:rPr>
                <w:sz w:val="22"/>
                <w:szCs w:val="22"/>
              </w:rPr>
              <w:t>Az ajánlati felhívás VI. 3</w:t>
            </w:r>
            <w:r w:rsidR="00767B9D">
              <w:rPr>
                <w:sz w:val="22"/>
                <w:szCs w:val="22"/>
              </w:rPr>
              <w:t>.20</w:t>
            </w:r>
            <w:r w:rsidRPr="000267CD">
              <w:rPr>
                <w:sz w:val="22"/>
                <w:szCs w:val="22"/>
              </w:rPr>
              <w:t xml:space="preserve">) </w:t>
            </w:r>
            <w:r w:rsidR="009C3CCE" w:rsidRPr="000267CD">
              <w:rPr>
                <w:sz w:val="22"/>
                <w:szCs w:val="22"/>
              </w:rPr>
              <w:t>po</w:t>
            </w:r>
            <w:r w:rsidRPr="000267CD">
              <w:rPr>
                <w:sz w:val="22"/>
                <w:szCs w:val="22"/>
              </w:rPr>
              <w:t>ntja szerinti Nyilatkozat a dokumentáció letöltéséről</w:t>
            </w:r>
          </w:p>
        </w:tc>
        <w:tc>
          <w:tcPr>
            <w:tcW w:w="1235" w:type="dxa"/>
            <w:gridSpan w:val="2"/>
            <w:vAlign w:val="center"/>
          </w:tcPr>
          <w:p w14:paraId="1F904B67" w14:textId="1E693015" w:rsidR="00D87BA9" w:rsidRPr="000267CD" w:rsidRDefault="00D112BD" w:rsidP="00A527C0">
            <w:pPr>
              <w:pStyle w:val="Szvegtrzsbehzssal3"/>
              <w:ind w:left="0"/>
              <w:jc w:val="center"/>
              <w:rPr>
                <w:sz w:val="22"/>
                <w:szCs w:val="22"/>
              </w:rPr>
            </w:pPr>
            <w:r w:rsidRPr="000267CD">
              <w:rPr>
                <w:sz w:val="22"/>
                <w:szCs w:val="22"/>
              </w:rPr>
              <w:t>1</w:t>
            </w:r>
            <w:r w:rsidR="00E46023">
              <w:rPr>
                <w:sz w:val="22"/>
                <w:szCs w:val="22"/>
              </w:rPr>
              <w:t>2</w:t>
            </w:r>
            <w:r w:rsidRPr="000267CD">
              <w:rPr>
                <w:sz w:val="22"/>
                <w:szCs w:val="22"/>
              </w:rPr>
              <w:t>. melléklet</w:t>
            </w:r>
          </w:p>
        </w:tc>
      </w:tr>
      <w:tr w:rsidR="00941797" w:rsidRPr="000267CD" w14:paraId="4E9E5F22" w14:textId="77777777" w:rsidTr="00A527C0">
        <w:tc>
          <w:tcPr>
            <w:tcW w:w="817" w:type="dxa"/>
          </w:tcPr>
          <w:p w14:paraId="6A5BEEFA" w14:textId="37076035" w:rsidR="00941797" w:rsidRPr="000267CD" w:rsidRDefault="00DD1ECC" w:rsidP="00DD1ECC">
            <w:pPr>
              <w:pStyle w:val="Szvegtrzsbehzssal3"/>
              <w:ind w:left="0"/>
              <w:jc w:val="center"/>
              <w:rPr>
                <w:sz w:val="22"/>
                <w:szCs w:val="22"/>
              </w:rPr>
            </w:pPr>
            <w:r w:rsidRPr="000267CD">
              <w:rPr>
                <w:sz w:val="22"/>
                <w:szCs w:val="22"/>
              </w:rPr>
              <w:t>2</w:t>
            </w:r>
            <w:r w:rsidR="00E01F50">
              <w:rPr>
                <w:sz w:val="22"/>
                <w:szCs w:val="22"/>
              </w:rPr>
              <w:t>1</w:t>
            </w:r>
            <w:r w:rsidR="00941797" w:rsidRPr="000267CD">
              <w:rPr>
                <w:sz w:val="22"/>
                <w:szCs w:val="22"/>
              </w:rPr>
              <w:t>)</w:t>
            </w:r>
          </w:p>
        </w:tc>
        <w:tc>
          <w:tcPr>
            <w:tcW w:w="6871" w:type="dxa"/>
            <w:vAlign w:val="center"/>
          </w:tcPr>
          <w:p w14:paraId="63EBD558" w14:textId="77777777" w:rsidR="00941797" w:rsidRPr="000267CD" w:rsidRDefault="00941797" w:rsidP="005E7F66">
            <w:pPr>
              <w:spacing w:after="120"/>
              <w:jc w:val="both"/>
              <w:rPr>
                <w:sz w:val="22"/>
                <w:szCs w:val="22"/>
              </w:rPr>
            </w:pPr>
            <w:r w:rsidRPr="000267CD">
              <w:rPr>
                <w:sz w:val="22"/>
                <w:szCs w:val="22"/>
              </w:rPr>
              <w:t>Nyilatkozat kiegészítő tájékoztatás átvételéről</w:t>
            </w:r>
          </w:p>
        </w:tc>
        <w:tc>
          <w:tcPr>
            <w:tcW w:w="1235" w:type="dxa"/>
            <w:gridSpan w:val="2"/>
            <w:vAlign w:val="center"/>
          </w:tcPr>
          <w:p w14:paraId="696479B7" w14:textId="4466643B" w:rsidR="00941797" w:rsidRPr="000267CD" w:rsidRDefault="009C3CCE" w:rsidP="00A527C0">
            <w:pPr>
              <w:pStyle w:val="Szvegtrzsbehzssal3"/>
              <w:ind w:left="0"/>
              <w:jc w:val="center"/>
              <w:rPr>
                <w:sz w:val="22"/>
                <w:szCs w:val="22"/>
              </w:rPr>
            </w:pPr>
            <w:r w:rsidRPr="000267CD">
              <w:rPr>
                <w:sz w:val="22"/>
                <w:szCs w:val="22"/>
              </w:rPr>
              <w:t>1</w:t>
            </w:r>
            <w:r w:rsidR="00E46023">
              <w:rPr>
                <w:sz w:val="22"/>
                <w:szCs w:val="22"/>
              </w:rPr>
              <w:t>3</w:t>
            </w:r>
            <w:r w:rsidR="00941797" w:rsidRPr="000267CD">
              <w:rPr>
                <w:sz w:val="22"/>
                <w:szCs w:val="22"/>
              </w:rPr>
              <w:t>. melléklet</w:t>
            </w:r>
          </w:p>
        </w:tc>
      </w:tr>
      <w:tr w:rsidR="00941797" w:rsidRPr="000267CD" w14:paraId="63D23D15" w14:textId="77777777" w:rsidTr="00A527C0">
        <w:tc>
          <w:tcPr>
            <w:tcW w:w="817" w:type="dxa"/>
          </w:tcPr>
          <w:p w14:paraId="2CB48CA5" w14:textId="0A213553" w:rsidR="00941797" w:rsidRPr="000267CD" w:rsidRDefault="00DD1ECC" w:rsidP="000556AC">
            <w:pPr>
              <w:pStyle w:val="Szvegtrzsbehzssal3"/>
              <w:ind w:left="0"/>
              <w:jc w:val="center"/>
              <w:rPr>
                <w:sz w:val="22"/>
                <w:szCs w:val="22"/>
              </w:rPr>
            </w:pPr>
            <w:r w:rsidRPr="000267CD">
              <w:rPr>
                <w:sz w:val="22"/>
                <w:szCs w:val="22"/>
              </w:rPr>
              <w:t>2</w:t>
            </w:r>
            <w:r w:rsidR="00E01F50">
              <w:rPr>
                <w:sz w:val="22"/>
                <w:szCs w:val="22"/>
              </w:rPr>
              <w:t>2</w:t>
            </w:r>
            <w:r w:rsidR="00941797" w:rsidRPr="000267CD">
              <w:rPr>
                <w:sz w:val="22"/>
                <w:szCs w:val="22"/>
              </w:rPr>
              <w:t>)</w:t>
            </w:r>
          </w:p>
        </w:tc>
        <w:tc>
          <w:tcPr>
            <w:tcW w:w="6871" w:type="dxa"/>
            <w:vAlign w:val="center"/>
          </w:tcPr>
          <w:p w14:paraId="258461FF" w14:textId="39CDC24C" w:rsidR="00941797" w:rsidRPr="000267CD" w:rsidRDefault="00941797" w:rsidP="005E7F66">
            <w:pPr>
              <w:spacing w:after="120"/>
              <w:jc w:val="both"/>
              <w:rPr>
                <w:sz w:val="22"/>
                <w:szCs w:val="22"/>
              </w:rPr>
            </w:pPr>
            <w:r w:rsidRPr="000267CD">
              <w:rPr>
                <w:sz w:val="22"/>
                <w:szCs w:val="22"/>
              </w:rPr>
              <w:t>Az ajánlatnak tartalmaznia kell az ajánlatot aláíró és/vagy nyilatkozatot tevő, kötelezettséget vállaló cégjegyzésre jogosultak aláírási címpéldányának/</w:t>
            </w:r>
            <w:r w:rsidR="00DD1ECC" w:rsidRPr="000267CD">
              <w:rPr>
                <w:color w:val="000000" w:themeColor="text1"/>
                <w:sz w:val="22"/>
                <w:szCs w:val="22"/>
              </w:rPr>
              <w:t xml:space="preserve"> a cégnyilvánosságról, a bírósági cégeljárásról és a végelszámolásról szóló 2006. évi V. törvény 9. § (1) bekezdés szerinti aláírás </w:t>
            </w:r>
            <w:r w:rsidR="00DD1ECC" w:rsidRPr="000267CD">
              <w:rPr>
                <w:sz w:val="22"/>
                <w:szCs w:val="22"/>
              </w:rPr>
              <w:t xml:space="preserve">mintájának </w:t>
            </w:r>
            <w:r w:rsidRPr="000267CD">
              <w:rPr>
                <w:sz w:val="22"/>
                <w:szCs w:val="22"/>
              </w:rPr>
              <w:t xml:space="preserve">másolati példányát. </w:t>
            </w:r>
          </w:p>
          <w:p w14:paraId="1CF2DD07" w14:textId="06E8EB28" w:rsidR="00941797" w:rsidRPr="000267CD" w:rsidRDefault="00DD1ECC" w:rsidP="005E7F66">
            <w:pPr>
              <w:spacing w:after="120"/>
              <w:jc w:val="both"/>
              <w:rPr>
                <w:sz w:val="22"/>
                <w:szCs w:val="22"/>
              </w:rPr>
            </w:pPr>
            <w:r w:rsidRPr="000267CD">
              <w:rPr>
                <w:sz w:val="22"/>
                <w:szCs w:val="22"/>
              </w:rPr>
              <w:t>Amennyiben a cégjegyzésre jogosult és a kötelezettségvállaló személye különböző, a kötelezettségvállaló aláírását is tartalmazó, legalább teljes bizonyító erejű okiratba foglalt meghatalmazás eredeti vagy másolati példányát csatolni kell a dokumentációban foglaltak szerint.</w:t>
            </w:r>
          </w:p>
        </w:tc>
        <w:tc>
          <w:tcPr>
            <w:tcW w:w="1235" w:type="dxa"/>
            <w:gridSpan w:val="2"/>
            <w:vAlign w:val="center"/>
          </w:tcPr>
          <w:p w14:paraId="2C160533" w14:textId="77777777" w:rsidR="00941797" w:rsidRPr="000267CD" w:rsidRDefault="00941797" w:rsidP="005E7F66">
            <w:pPr>
              <w:pStyle w:val="Szvegtrzsbehzssal3"/>
              <w:ind w:left="0"/>
              <w:jc w:val="center"/>
              <w:rPr>
                <w:sz w:val="22"/>
                <w:szCs w:val="22"/>
              </w:rPr>
            </w:pPr>
            <w:r w:rsidRPr="000267CD">
              <w:rPr>
                <w:sz w:val="22"/>
                <w:szCs w:val="22"/>
              </w:rPr>
              <w:t>-</w:t>
            </w:r>
          </w:p>
        </w:tc>
      </w:tr>
      <w:tr w:rsidR="00941797" w:rsidRPr="000267CD" w14:paraId="5668A667" w14:textId="77777777" w:rsidTr="00A527C0">
        <w:tc>
          <w:tcPr>
            <w:tcW w:w="817" w:type="dxa"/>
          </w:tcPr>
          <w:p w14:paraId="137E3A61" w14:textId="5C74DBCD" w:rsidR="00941797" w:rsidRPr="000267CD" w:rsidRDefault="00DD1ECC">
            <w:pPr>
              <w:pStyle w:val="Szvegtrzsbehzssal3"/>
              <w:ind w:left="0"/>
              <w:jc w:val="center"/>
              <w:rPr>
                <w:sz w:val="22"/>
                <w:szCs w:val="22"/>
              </w:rPr>
            </w:pPr>
            <w:r w:rsidRPr="000267CD">
              <w:rPr>
                <w:sz w:val="22"/>
                <w:szCs w:val="22"/>
              </w:rPr>
              <w:t>2</w:t>
            </w:r>
            <w:r w:rsidR="00E01F50">
              <w:rPr>
                <w:sz w:val="22"/>
                <w:szCs w:val="22"/>
              </w:rPr>
              <w:t>3</w:t>
            </w:r>
            <w:r w:rsidR="00941797" w:rsidRPr="000267CD">
              <w:rPr>
                <w:sz w:val="22"/>
                <w:szCs w:val="22"/>
              </w:rPr>
              <w:t>)</w:t>
            </w:r>
          </w:p>
        </w:tc>
        <w:tc>
          <w:tcPr>
            <w:tcW w:w="6871" w:type="dxa"/>
            <w:vAlign w:val="center"/>
          </w:tcPr>
          <w:p w14:paraId="6C92565B" w14:textId="6FB4E667" w:rsidR="00941797" w:rsidRPr="000267CD" w:rsidRDefault="00941797" w:rsidP="00DD1ECC">
            <w:pPr>
              <w:autoSpaceDE w:val="0"/>
              <w:autoSpaceDN w:val="0"/>
              <w:adjustRightInd w:val="0"/>
              <w:jc w:val="both"/>
              <w:rPr>
                <w:sz w:val="22"/>
                <w:szCs w:val="22"/>
              </w:rPr>
            </w:pPr>
            <w:r w:rsidRPr="000267CD">
              <w:rPr>
                <w:sz w:val="22"/>
                <w:szCs w:val="22"/>
              </w:rPr>
              <w:t xml:space="preserve">Amennyiben bármely, az ajánlathoz csatolt okirat, igazolás, nyilatkozat, stb. nem magyar nyelven került kiállításra, </w:t>
            </w:r>
            <w:r w:rsidR="00DD1ECC" w:rsidRPr="000267CD">
              <w:rPr>
                <w:sz w:val="22"/>
                <w:szCs w:val="22"/>
              </w:rPr>
              <w:t>úgy</w:t>
            </w:r>
            <w:r w:rsidRPr="000267CD">
              <w:rPr>
                <w:sz w:val="22"/>
                <w:szCs w:val="22"/>
              </w:rPr>
              <w:t xml:space="preserve"> </w:t>
            </w:r>
            <w:proofErr w:type="gramStart"/>
            <w:r w:rsidRPr="000267CD">
              <w:rPr>
                <w:sz w:val="22"/>
                <w:szCs w:val="22"/>
              </w:rPr>
              <w:t>ezen</w:t>
            </w:r>
            <w:proofErr w:type="gramEnd"/>
            <w:r w:rsidRPr="000267CD">
              <w:rPr>
                <w:sz w:val="22"/>
                <w:szCs w:val="22"/>
              </w:rPr>
              <w:t xml:space="preserve"> dokumentumok magyar nyelvű fordítását is az ajánlathoz kell csatolni</w:t>
            </w:r>
            <w:r w:rsidR="00F943AF">
              <w:rPr>
                <w:sz w:val="22"/>
                <w:szCs w:val="22"/>
              </w:rPr>
              <w:t xml:space="preserve"> az Ajánlati Felhívás VI.3.9</w:t>
            </w:r>
            <w:r w:rsidR="005B46D4">
              <w:rPr>
                <w:sz w:val="22"/>
                <w:szCs w:val="22"/>
              </w:rPr>
              <w:t>.</w:t>
            </w:r>
            <w:r w:rsidR="00DD1ECC" w:rsidRPr="000267CD">
              <w:rPr>
                <w:sz w:val="22"/>
                <w:szCs w:val="22"/>
              </w:rPr>
              <w:t>) pontja szerint</w:t>
            </w:r>
            <w:r w:rsidRPr="000267CD">
              <w:rPr>
                <w:sz w:val="22"/>
                <w:szCs w:val="22"/>
              </w:rPr>
              <w:t>.</w:t>
            </w:r>
          </w:p>
        </w:tc>
        <w:tc>
          <w:tcPr>
            <w:tcW w:w="1235" w:type="dxa"/>
            <w:gridSpan w:val="2"/>
            <w:vAlign w:val="center"/>
          </w:tcPr>
          <w:p w14:paraId="4507C6F6" w14:textId="77777777" w:rsidR="00941797" w:rsidRPr="000267CD" w:rsidRDefault="00941797" w:rsidP="005E7F66">
            <w:pPr>
              <w:pStyle w:val="Szvegtrzsbehzssal3"/>
              <w:ind w:left="0"/>
              <w:jc w:val="center"/>
              <w:rPr>
                <w:sz w:val="22"/>
                <w:szCs w:val="22"/>
              </w:rPr>
            </w:pPr>
            <w:r w:rsidRPr="000267CD">
              <w:rPr>
                <w:sz w:val="22"/>
                <w:szCs w:val="22"/>
              </w:rPr>
              <w:t>-</w:t>
            </w:r>
          </w:p>
        </w:tc>
      </w:tr>
      <w:tr w:rsidR="000B166C" w:rsidRPr="000267CD" w14:paraId="2A49E61C" w14:textId="77777777" w:rsidTr="00A527C0">
        <w:tc>
          <w:tcPr>
            <w:tcW w:w="817" w:type="dxa"/>
          </w:tcPr>
          <w:p w14:paraId="07687EB8" w14:textId="4F9FC962" w:rsidR="000B166C" w:rsidRPr="000267CD" w:rsidRDefault="000B166C">
            <w:pPr>
              <w:pStyle w:val="Szvegtrzsbehzssal3"/>
              <w:ind w:left="0"/>
              <w:jc w:val="center"/>
              <w:rPr>
                <w:sz w:val="22"/>
                <w:szCs w:val="22"/>
              </w:rPr>
            </w:pPr>
            <w:r>
              <w:rPr>
                <w:sz w:val="22"/>
                <w:szCs w:val="22"/>
              </w:rPr>
              <w:t>2</w:t>
            </w:r>
            <w:r w:rsidR="00E01F50">
              <w:rPr>
                <w:sz w:val="22"/>
                <w:szCs w:val="22"/>
              </w:rPr>
              <w:t>4</w:t>
            </w:r>
            <w:r>
              <w:rPr>
                <w:sz w:val="22"/>
                <w:szCs w:val="22"/>
              </w:rPr>
              <w:t>)</w:t>
            </w:r>
          </w:p>
        </w:tc>
        <w:tc>
          <w:tcPr>
            <w:tcW w:w="6871" w:type="dxa"/>
            <w:vAlign w:val="center"/>
          </w:tcPr>
          <w:p w14:paraId="4ED21D8D" w14:textId="6182E3EC" w:rsidR="000B166C" w:rsidRPr="000267CD" w:rsidRDefault="000B166C" w:rsidP="000B166C">
            <w:pPr>
              <w:autoSpaceDE w:val="0"/>
              <w:autoSpaceDN w:val="0"/>
              <w:adjustRightInd w:val="0"/>
              <w:jc w:val="both"/>
              <w:rPr>
                <w:sz w:val="22"/>
                <w:szCs w:val="22"/>
              </w:rPr>
            </w:pPr>
            <w:r>
              <w:rPr>
                <w:sz w:val="22"/>
                <w:szCs w:val="22"/>
              </w:rPr>
              <w:t xml:space="preserve">Ajánlattevő </w:t>
            </w:r>
            <w:proofErr w:type="gramStart"/>
            <w:r>
              <w:rPr>
                <w:sz w:val="22"/>
                <w:szCs w:val="22"/>
              </w:rPr>
              <w:t>vonatkozásában folyamatban</w:t>
            </w:r>
            <w:proofErr w:type="gramEnd"/>
            <w:r>
              <w:rPr>
                <w:sz w:val="22"/>
                <w:szCs w:val="22"/>
              </w:rPr>
              <w:t xml:space="preserve">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nemleges tartalmú nyilatkozat.</w:t>
            </w:r>
          </w:p>
        </w:tc>
        <w:tc>
          <w:tcPr>
            <w:tcW w:w="1235" w:type="dxa"/>
            <w:gridSpan w:val="2"/>
            <w:vAlign w:val="center"/>
          </w:tcPr>
          <w:p w14:paraId="6DC499B7" w14:textId="23810CCF" w:rsidR="000B166C" w:rsidRPr="000267CD" w:rsidRDefault="000B166C" w:rsidP="005E7F66">
            <w:pPr>
              <w:pStyle w:val="Szvegtrzsbehzssal3"/>
              <w:ind w:left="0"/>
              <w:jc w:val="center"/>
              <w:rPr>
                <w:sz w:val="22"/>
                <w:szCs w:val="22"/>
              </w:rPr>
            </w:pPr>
            <w:r>
              <w:rPr>
                <w:sz w:val="22"/>
                <w:szCs w:val="22"/>
              </w:rPr>
              <w:t>-</w:t>
            </w:r>
          </w:p>
        </w:tc>
      </w:tr>
      <w:tr w:rsidR="00941797" w:rsidRPr="000267CD" w14:paraId="6968F7DE" w14:textId="77777777" w:rsidTr="00A527C0">
        <w:tc>
          <w:tcPr>
            <w:tcW w:w="817" w:type="dxa"/>
          </w:tcPr>
          <w:p w14:paraId="07C4B1DC" w14:textId="77493C6B" w:rsidR="00941797" w:rsidRPr="000267CD" w:rsidRDefault="00DD1ECC" w:rsidP="000556AC">
            <w:pPr>
              <w:pStyle w:val="Szvegtrzsbehzssal3"/>
              <w:ind w:left="0"/>
              <w:jc w:val="center"/>
              <w:rPr>
                <w:sz w:val="22"/>
                <w:szCs w:val="22"/>
              </w:rPr>
            </w:pPr>
            <w:r w:rsidRPr="000267CD">
              <w:rPr>
                <w:sz w:val="22"/>
                <w:szCs w:val="22"/>
              </w:rPr>
              <w:t>2</w:t>
            </w:r>
            <w:r w:rsidR="00E01F50">
              <w:rPr>
                <w:sz w:val="22"/>
                <w:szCs w:val="22"/>
              </w:rPr>
              <w:t>5</w:t>
            </w:r>
            <w:r w:rsidR="00941797" w:rsidRPr="000267CD">
              <w:rPr>
                <w:sz w:val="22"/>
                <w:szCs w:val="22"/>
              </w:rPr>
              <w:t>)</w:t>
            </w:r>
          </w:p>
        </w:tc>
        <w:tc>
          <w:tcPr>
            <w:tcW w:w="6871" w:type="dxa"/>
            <w:vAlign w:val="center"/>
          </w:tcPr>
          <w:p w14:paraId="1FE802BD" w14:textId="77777777" w:rsidR="00941797" w:rsidRPr="000267CD" w:rsidRDefault="00941797" w:rsidP="005E7F66">
            <w:pPr>
              <w:pStyle w:val="Szvegtrzsbehzssal3"/>
              <w:ind w:left="0"/>
              <w:rPr>
                <w:sz w:val="22"/>
                <w:szCs w:val="22"/>
              </w:rPr>
            </w:pPr>
            <w:r w:rsidRPr="000267CD">
              <w:rPr>
                <w:sz w:val="22"/>
                <w:szCs w:val="22"/>
              </w:rPr>
              <w:t>Ajánlattevő nyilatkozata az üzleti titok nyilvánosságra hozatalának megtiltásáról (amennyiben releváns)</w:t>
            </w:r>
          </w:p>
        </w:tc>
        <w:tc>
          <w:tcPr>
            <w:tcW w:w="1235" w:type="dxa"/>
            <w:gridSpan w:val="2"/>
            <w:vAlign w:val="center"/>
          </w:tcPr>
          <w:p w14:paraId="22BDE0E2" w14:textId="77777777" w:rsidR="00941797" w:rsidRPr="000267CD" w:rsidRDefault="00941797" w:rsidP="005E7F66">
            <w:pPr>
              <w:pStyle w:val="Szvegtrzsbehzssal3"/>
              <w:ind w:left="0"/>
              <w:jc w:val="center"/>
              <w:rPr>
                <w:sz w:val="22"/>
                <w:szCs w:val="22"/>
              </w:rPr>
            </w:pPr>
            <w:r w:rsidRPr="000267CD">
              <w:rPr>
                <w:sz w:val="22"/>
                <w:szCs w:val="22"/>
              </w:rPr>
              <w:t>-</w:t>
            </w:r>
          </w:p>
        </w:tc>
      </w:tr>
      <w:tr w:rsidR="009C3CCE" w:rsidRPr="000267CD" w14:paraId="627E8630" w14:textId="77777777" w:rsidTr="00A527C0">
        <w:tc>
          <w:tcPr>
            <w:tcW w:w="817" w:type="dxa"/>
          </w:tcPr>
          <w:p w14:paraId="7B58A90C" w14:textId="5491C541" w:rsidR="009C3CCE" w:rsidRPr="000267CD" w:rsidRDefault="00DD1ECC" w:rsidP="000556AC">
            <w:pPr>
              <w:pStyle w:val="Szvegtrzsbehzssal3"/>
              <w:ind w:left="0"/>
              <w:jc w:val="center"/>
              <w:rPr>
                <w:sz w:val="22"/>
                <w:szCs w:val="22"/>
              </w:rPr>
            </w:pPr>
            <w:r w:rsidRPr="000267CD">
              <w:rPr>
                <w:sz w:val="22"/>
                <w:szCs w:val="22"/>
              </w:rPr>
              <w:lastRenderedPageBreak/>
              <w:t>2</w:t>
            </w:r>
            <w:r w:rsidR="00E01F50">
              <w:rPr>
                <w:sz w:val="22"/>
                <w:szCs w:val="22"/>
              </w:rPr>
              <w:t>6</w:t>
            </w:r>
            <w:r w:rsidR="009C3CCE" w:rsidRPr="000267CD">
              <w:rPr>
                <w:sz w:val="22"/>
                <w:szCs w:val="22"/>
              </w:rPr>
              <w:t>)</w:t>
            </w:r>
          </w:p>
        </w:tc>
        <w:tc>
          <w:tcPr>
            <w:tcW w:w="6871" w:type="dxa"/>
            <w:vAlign w:val="center"/>
          </w:tcPr>
          <w:p w14:paraId="135A3CF4" w14:textId="6C435F88" w:rsidR="009C3CCE" w:rsidRPr="000267CD" w:rsidDel="009C3CCE" w:rsidRDefault="009C3CCE" w:rsidP="00547ED0">
            <w:pPr>
              <w:pStyle w:val="Szvegtrzsbehzssal3"/>
              <w:ind w:left="0"/>
              <w:rPr>
                <w:sz w:val="22"/>
                <w:szCs w:val="22"/>
              </w:rPr>
            </w:pPr>
            <w:r w:rsidRPr="000267CD">
              <w:rPr>
                <w:sz w:val="22"/>
                <w:szCs w:val="22"/>
              </w:rPr>
              <w:t>Az ajánlati felhívás VI.3.</w:t>
            </w:r>
            <w:r w:rsidR="005E78CD">
              <w:rPr>
                <w:sz w:val="22"/>
                <w:szCs w:val="22"/>
              </w:rPr>
              <w:t>17</w:t>
            </w:r>
            <w:r w:rsidR="005B46D4">
              <w:rPr>
                <w:sz w:val="22"/>
                <w:szCs w:val="22"/>
              </w:rPr>
              <w:t>.</w:t>
            </w:r>
            <w:r w:rsidR="00A527C0" w:rsidRPr="000267CD">
              <w:rPr>
                <w:sz w:val="22"/>
                <w:szCs w:val="22"/>
              </w:rPr>
              <w:t>)</w:t>
            </w:r>
            <w:r w:rsidRPr="000267CD">
              <w:rPr>
                <w:sz w:val="22"/>
                <w:szCs w:val="22"/>
              </w:rPr>
              <w:t xml:space="preserve"> pontja szerinti átszámítást tartalmazó irat (amennyiben releváns)</w:t>
            </w:r>
          </w:p>
        </w:tc>
        <w:tc>
          <w:tcPr>
            <w:tcW w:w="1235" w:type="dxa"/>
            <w:gridSpan w:val="2"/>
            <w:vAlign w:val="center"/>
          </w:tcPr>
          <w:p w14:paraId="07E11F68" w14:textId="77777777" w:rsidR="009C3CCE" w:rsidRPr="000267CD" w:rsidRDefault="009C3CCE" w:rsidP="005E7F66">
            <w:pPr>
              <w:pStyle w:val="Szvegtrzsbehzssal3"/>
              <w:ind w:left="0"/>
              <w:jc w:val="center"/>
              <w:rPr>
                <w:sz w:val="22"/>
                <w:szCs w:val="22"/>
              </w:rPr>
            </w:pPr>
            <w:r w:rsidRPr="000267CD">
              <w:rPr>
                <w:sz w:val="22"/>
                <w:szCs w:val="22"/>
              </w:rPr>
              <w:t>-</w:t>
            </w:r>
          </w:p>
        </w:tc>
      </w:tr>
      <w:tr w:rsidR="00010268" w:rsidRPr="000267CD" w14:paraId="1051DE89" w14:textId="77777777" w:rsidTr="00A527C0">
        <w:tc>
          <w:tcPr>
            <w:tcW w:w="817" w:type="dxa"/>
          </w:tcPr>
          <w:p w14:paraId="5AA0B727" w14:textId="0FF8BDB0" w:rsidR="00010268" w:rsidRDefault="007A4372" w:rsidP="000556AC">
            <w:pPr>
              <w:pStyle w:val="Szvegtrzsbehzssal3"/>
              <w:ind w:left="0"/>
              <w:jc w:val="center"/>
              <w:rPr>
                <w:sz w:val="22"/>
                <w:szCs w:val="22"/>
              </w:rPr>
            </w:pPr>
            <w:r>
              <w:rPr>
                <w:sz w:val="22"/>
                <w:szCs w:val="22"/>
              </w:rPr>
              <w:t>2</w:t>
            </w:r>
            <w:r w:rsidR="00E01F50">
              <w:rPr>
                <w:sz w:val="22"/>
                <w:szCs w:val="22"/>
              </w:rPr>
              <w:t>7</w:t>
            </w:r>
            <w:r>
              <w:rPr>
                <w:sz w:val="22"/>
                <w:szCs w:val="22"/>
              </w:rPr>
              <w:t>)</w:t>
            </w:r>
          </w:p>
        </w:tc>
        <w:tc>
          <w:tcPr>
            <w:tcW w:w="6871" w:type="dxa"/>
            <w:vAlign w:val="center"/>
          </w:tcPr>
          <w:p w14:paraId="629F438F" w14:textId="7875EE2B" w:rsidR="00010268" w:rsidDel="00B619D4" w:rsidRDefault="00943105" w:rsidP="00010268">
            <w:pPr>
              <w:pStyle w:val="Szvegtrzsbehzssal3"/>
              <w:ind w:left="0"/>
              <w:rPr>
                <w:sz w:val="22"/>
                <w:szCs w:val="22"/>
              </w:rPr>
            </w:pPr>
            <w:r>
              <w:rPr>
                <w:sz w:val="22"/>
                <w:szCs w:val="22"/>
              </w:rPr>
              <w:t>A ajánlati felhívás VI.3.21</w:t>
            </w:r>
            <w:r w:rsidR="00010268">
              <w:rPr>
                <w:sz w:val="22"/>
                <w:szCs w:val="22"/>
              </w:rPr>
              <w:t>. pont értékelési szempontként előírt minőségbiztosítási és információbiztonság irányítási rendszer bemutatása, annak bármely nemzeti rendszerben történő akkreditálását igazoló tanúsítvány csatolása, illetve egyenértékű minőségbiztosítási és információbiztonság irányítási intézkedés egyéb bizonyítékának leírása a 321/2015. (X.30.) Korm. rendelet 21.§ (3) bekezdés c) pontja szerint</w:t>
            </w:r>
          </w:p>
        </w:tc>
        <w:tc>
          <w:tcPr>
            <w:tcW w:w="1235" w:type="dxa"/>
            <w:gridSpan w:val="2"/>
            <w:vAlign w:val="center"/>
          </w:tcPr>
          <w:p w14:paraId="12EFB079" w14:textId="535FFBEE" w:rsidR="00010268" w:rsidRDefault="00010268" w:rsidP="005E7F66">
            <w:pPr>
              <w:pStyle w:val="Szvegtrzsbehzssal3"/>
              <w:ind w:left="0"/>
              <w:jc w:val="center"/>
              <w:rPr>
                <w:sz w:val="22"/>
                <w:szCs w:val="22"/>
              </w:rPr>
            </w:pPr>
            <w:r>
              <w:rPr>
                <w:sz w:val="22"/>
                <w:szCs w:val="22"/>
              </w:rPr>
              <w:t>-</w:t>
            </w:r>
          </w:p>
        </w:tc>
      </w:tr>
      <w:tr w:rsidR="0084156B" w:rsidRPr="000267CD" w14:paraId="22AC0347" w14:textId="1F4054A3" w:rsidTr="00A527C0">
        <w:tc>
          <w:tcPr>
            <w:tcW w:w="817" w:type="dxa"/>
          </w:tcPr>
          <w:p w14:paraId="336538A7" w14:textId="007B29A1" w:rsidR="0084156B" w:rsidRPr="000267CD" w:rsidRDefault="00B74E22" w:rsidP="000556AC">
            <w:pPr>
              <w:pStyle w:val="Szvegtrzsbehzssal3"/>
              <w:ind w:left="0"/>
              <w:jc w:val="center"/>
              <w:rPr>
                <w:sz w:val="22"/>
                <w:szCs w:val="22"/>
              </w:rPr>
            </w:pPr>
            <w:r>
              <w:rPr>
                <w:sz w:val="22"/>
                <w:szCs w:val="22"/>
              </w:rPr>
              <w:t>2</w:t>
            </w:r>
            <w:r w:rsidR="00E01F50">
              <w:rPr>
                <w:sz w:val="22"/>
                <w:szCs w:val="22"/>
              </w:rPr>
              <w:t>8</w:t>
            </w:r>
            <w:r w:rsidR="0084156B">
              <w:rPr>
                <w:sz w:val="22"/>
                <w:szCs w:val="22"/>
              </w:rPr>
              <w:t>)</w:t>
            </w:r>
          </w:p>
        </w:tc>
        <w:tc>
          <w:tcPr>
            <w:tcW w:w="6871" w:type="dxa"/>
            <w:vAlign w:val="center"/>
          </w:tcPr>
          <w:p w14:paraId="4D3B20FB" w14:textId="6972BB19" w:rsidR="0084156B" w:rsidRPr="000267CD" w:rsidRDefault="0084156B" w:rsidP="004E6BCF">
            <w:pPr>
              <w:pStyle w:val="Szvegtrzsbehzssal3"/>
              <w:ind w:left="0"/>
              <w:rPr>
                <w:sz w:val="22"/>
                <w:szCs w:val="22"/>
              </w:rPr>
            </w:pPr>
            <w:r>
              <w:rPr>
                <w:sz w:val="22"/>
                <w:szCs w:val="22"/>
              </w:rPr>
              <w:t>Szakmai ajánlat</w:t>
            </w:r>
            <w:r w:rsidR="004E6BCF">
              <w:rPr>
                <w:sz w:val="22"/>
                <w:szCs w:val="22"/>
              </w:rPr>
              <w:t xml:space="preserve"> (mintafeladat) </w:t>
            </w:r>
          </w:p>
        </w:tc>
        <w:tc>
          <w:tcPr>
            <w:tcW w:w="1235" w:type="dxa"/>
            <w:gridSpan w:val="2"/>
            <w:vAlign w:val="center"/>
          </w:tcPr>
          <w:p w14:paraId="706D0D81" w14:textId="66211C1C" w:rsidR="0084156B" w:rsidRPr="000267CD" w:rsidRDefault="0084156B" w:rsidP="005E7F66">
            <w:pPr>
              <w:pStyle w:val="Szvegtrzsbehzssal3"/>
              <w:ind w:left="0"/>
              <w:jc w:val="center"/>
              <w:rPr>
                <w:sz w:val="22"/>
                <w:szCs w:val="22"/>
              </w:rPr>
            </w:pPr>
            <w:r>
              <w:rPr>
                <w:sz w:val="22"/>
                <w:szCs w:val="22"/>
              </w:rPr>
              <w:t>-</w:t>
            </w:r>
          </w:p>
        </w:tc>
      </w:tr>
      <w:tr w:rsidR="007C2F60" w:rsidRPr="000267CD" w14:paraId="481BA013" w14:textId="77777777" w:rsidTr="00A527C0">
        <w:tc>
          <w:tcPr>
            <w:tcW w:w="817" w:type="dxa"/>
          </w:tcPr>
          <w:p w14:paraId="0F48FAE6" w14:textId="66D8CFAB" w:rsidR="007C2F60" w:rsidRDefault="007C2F60" w:rsidP="000556AC">
            <w:pPr>
              <w:pStyle w:val="Szvegtrzsbehzssal3"/>
              <w:ind w:left="0"/>
              <w:jc w:val="center"/>
              <w:rPr>
                <w:sz w:val="22"/>
                <w:szCs w:val="22"/>
              </w:rPr>
            </w:pPr>
            <w:r>
              <w:rPr>
                <w:sz w:val="22"/>
                <w:szCs w:val="22"/>
              </w:rPr>
              <w:t>29)</w:t>
            </w:r>
          </w:p>
        </w:tc>
        <w:tc>
          <w:tcPr>
            <w:tcW w:w="6871" w:type="dxa"/>
            <w:vAlign w:val="center"/>
          </w:tcPr>
          <w:p w14:paraId="371F1C4A" w14:textId="77777777" w:rsidR="007C2F60" w:rsidRDefault="007C2F60" w:rsidP="004E6BCF">
            <w:pPr>
              <w:pStyle w:val="Szvegtrzsbehzssal3"/>
              <w:ind w:left="0"/>
              <w:rPr>
                <w:sz w:val="22"/>
                <w:szCs w:val="22"/>
              </w:rPr>
            </w:pPr>
            <w:r>
              <w:rPr>
                <w:sz w:val="22"/>
                <w:szCs w:val="22"/>
              </w:rPr>
              <w:t>Az értékelési szempont tekintetében bemutatott szakember esetében szükséges benyújtani az adott szakember szakmai önéletrajzát, amelyből a bemutatott szakember szakmai tapasztalata megállapítható. Azon értékelési szempontok esetében ahol képzettség, végzettség megléte</w:t>
            </w:r>
            <w:r w:rsidR="00F226B5">
              <w:rPr>
                <w:sz w:val="22"/>
                <w:szCs w:val="22"/>
              </w:rPr>
              <w:t xml:space="preserve"> az értékelési szempont részét képezi, ott minden szakember esetén szükséges az ajánlat részeként csatolni a képzettséget, végzettséget igazoló okirat másolati példányát, a szakmai önéletrajz mellett. Csatolni kell továbbá a szakember nyilatkozatát arra vonatkozóan, hogy az ajánlat keretében való bemutatásáról tudomása van, ehhez kifejezetten hozzájárul és kész a tejesítés során történő személyes közreműködésére. </w:t>
            </w:r>
          </w:p>
          <w:p w14:paraId="6FB42701" w14:textId="77777777" w:rsidR="00F226B5" w:rsidRDefault="00F226B5" w:rsidP="004E6BCF">
            <w:pPr>
              <w:pStyle w:val="Szvegtrzsbehzssal3"/>
              <w:ind w:left="0"/>
              <w:rPr>
                <w:sz w:val="22"/>
                <w:szCs w:val="22"/>
              </w:rPr>
            </w:pPr>
            <w:r>
              <w:rPr>
                <w:sz w:val="22"/>
                <w:szCs w:val="22"/>
              </w:rPr>
              <w:t xml:space="preserve">Ajánlattevőknek az ajánlatukban meg kell jelölniük, hogy az adott szakembert melyik értékelési szempont vonatkozásában kívánják bemutatni. </w:t>
            </w:r>
          </w:p>
          <w:p w14:paraId="7DCE15C1" w14:textId="36781B8B" w:rsidR="00E54487" w:rsidRDefault="00E54487" w:rsidP="00E54487">
            <w:pPr>
              <w:pStyle w:val="Szvegtrzsbehzssal3"/>
              <w:ind w:left="0"/>
              <w:rPr>
                <w:sz w:val="22"/>
                <w:szCs w:val="22"/>
              </w:rPr>
            </w:pPr>
            <w:r>
              <w:rPr>
                <w:sz w:val="22"/>
                <w:szCs w:val="22"/>
              </w:rPr>
              <w:t>Ajánlatkérő a mintanyilatkozatok közül a 10/</w:t>
            </w:r>
            <w:proofErr w:type="gramStart"/>
            <w:r>
              <w:rPr>
                <w:sz w:val="22"/>
                <w:szCs w:val="22"/>
              </w:rPr>
              <w:t>A</w:t>
            </w:r>
            <w:proofErr w:type="gramEnd"/>
            <w:r>
              <w:rPr>
                <w:sz w:val="22"/>
                <w:szCs w:val="22"/>
              </w:rPr>
              <w:t xml:space="preserve">. és 11. mellékletek felhasználását biztosítja jelen pontra is. </w:t>
            </w:r>
          </w:p>
        </w:tc>
        <w:tc>
          <w:tcPr>
            <w:tcW w:w="1235" w:type="dxa"/>
            <w:gridSpan w:val="2"/>
            <w:vAlign w:val="center"/>
          </w:tcPr>
          <w:p w14:paraId="662582E6" w14:textId="6A6D5482" w:rsidR="007C2F60" w:rsidRDefault="00E54487" w:rsidP="005E7F66">
            <w:pPr>
              <w:pStyle w:val="Szvegtrzsbehzssal3"/>
              <w:ind w:left="0"/>
              <w:jc w:val="center"/>
              <w:rPr>
                <w:sz w:val="22"/>
                <w:szCs w:val="22"/>
              </w:rPr>
            </w:pPr>
            <w:r>
              <w:rPr>
                <w:sz w:val="22"/>
                <w:szCs w:val="22"/>
              </w:rPr>
              <w:t>10/A. és 11. mellékletek</w:t>
            </w:r>
          </w:p>
        </w:tc>
      </w:tr>
    </w:tbl>
    <w:p w14:paraId="385DAE67" w14:textId="3F8D0306" w:rsidR="000D55D6" w:rsidRDefault="000D55D6">
      <w:pPr>
        <w:rPr>
          <w:b/>
          <w:bCs/>
          <w:caps/>
          <w:sz w:val="22"/>
          <w:szCs w:val="22"/>
        </w:rPr>
      </w:pPr>
      <w:r>
        <w:rPr>
          <w:caps/>
          <w:szCs w:val="22"/>
        </w:rPr>
        <w:br w:type="page"/>
      </w:r>
    </w:p>
    <w:p w14:paraId="6238C199" w14:textId="77777777" w:rsidR="000D55D6" w:rsidRDefault="000D55D6" w:rsidP="00941797">
      <w:pPr>
        <w:jc w:val="center"/>
        <w:rPr>
          <w:b/>
          <w:snapToGrid w:val="0"/>
          <w:sz w:val="22"/>
          <w:szCs w:val="22"/>
        </w:rPr>
      </w:pPr>
    </w:p>
    <w:p w14:paraId="3667EB8A" w14:textId="77777777" w:rsidR="000D55D6" w:rsidRDefault="000D55D6" w:rsidP="00941797">
      <w:pPr>
        <w:jc w:val="center"/>
        <w:rPr>
          <w:b/>
          <w:snapToGrid w:val="0"/>
          <w:sz w:val="22"/>
          <w:szCs w:val="22"/>
        </w:rPr>
      </w:pPr>
    </w:p>
    <w:p w14:paraId="23B3E58D" w14:textId="34F3F83B" w:rsidR="00941797" w:rsidRPr="000267CD" w:rsidRDefault="00EB1465" w:rsidP="00941797">
      <w:pPr>
        <w:jc w:val="center"/>
        <w:rPr>
          <w:b/>
          <w:snapToGrid w:val="0"/>
          <w:sz w:val="22"/>
          <w:szCs w:val="22"/>
        </w:rPr>
      </w:pPr>
      <w:r>
        <w:rPr>
          <w:b/>
          <w:snapToGrid w:val="0"/>
          <w:sz w:val="22"/>
          <w:szCs w:val="22"/>
        </w:rPr>
        <w:t xml:space="preserve">II. </w:t>
      </w:r>
      <w:r w:rsidR="00941797" w:rsidRPr="000267CD">
        <w:rPr>
          <w:b/>
          <w:snapToGrid w:val="0"/>
          <w:sz w:val="22"/>
          <w:szCs w:val="22"/>
        </w:rPr>
        <w:t>MINTANYILATKOZATOK</w:t>
      </w:r>
    </w:p>
    <w:p w14:paraId="477A2877" w14:textId="77777777" w:rsidR="00941797" w:rsidRPr="000267CD" w:rsidRDefault="00941797" w:rsidP="00941797">
      <w:pPr>
        <w:rPr>
          <w:b/>
          <w:snapToGrid w:val="0"/>
          <w:sz w:val="22"/>
          <w:szCs w:val="22"/>
        </w:rPr>
      </w:pPr>
    </w:p>
    <w:p w14:paraId="61AD35E0" w14:textId="77777777" w:rsidR="000D55D6" w:rsidRDefault="000D55D6">
      <w:pPr>
        <w:rPr>
          <w:b/>
          <w:i/>
          <w:sz w:val="22"/>
          <w:szCs w:val="22"/>
        </w:rPr>
      </w:pPr>
      <w:r>
        <w:rPr>
          <w:b/>
          <w:i/>
          <w:sz w:val="22"/>
          <w:szCs w:val="22"/>
        </w:rPr>
        <w:br w:type="page"/>
      </w:r>
    </w:p>
    <w:p w14:paraId="346F39B1" w14:textId="7CF86E52" w:rsidR="00941797" w:rsidRPr="000267CD" w:rsidRDefault="00941797" w:rsidP="00941797">
      <w:pPr>
        <w:jc w:val="right"/>
        <w:rPr>
          <w:b/>
          <w:i/>
          <w:sz w:val="22"/>
          <w:szCs w:val="22"/>
        </w:rPr>
      </w:pPr>
      <w:r w:rsidRPr="000267CD">
        <w:rPr>
          <w:b/>
          <w:i/>
          <w:sz w:val="22"/>
          <w:szCs w:val="22"/>
        </w:rPr>
        <w:lastRenderedPageBreak/>
        <w:t>1. sz. melléklet</w:t>
      </w:r>
    </w:p>
    <w:p w14:paraId="2A051AB0" w14:textId="031CD33F" w:rsidR="00941797" w:rsidRPr="000267CD" w:rsidRDefault="00CA07CA" w:rsidP="000D55D6">
      <w:pPr>
        <w:pStyle w:val="Cmsor6"/>
        <w:shd w:val="clear" w:color="auto" w:fill="FFFFFF"/>
        <w:spacing w:before="480" w:after="240"/>
        <w:jc w:val="center"/>
        <w:rPr>
          <w:rFonts w:ascii="Times New Roman" w:hAnsi="Times New Roman" w:cs="Times New Roman"/>
          <w:szCs w:val="22"/>
        </w:rPr>
      </w:pPr>
      <w:r>
        <w:rPr>
          <w:rFonts w:ascii="Times New Roman" w:hAnsi="Times New Roman" w:cs="Times New Roman"/>
          <w:szCs w:val="22"/>
        </w:rPr>
        <w:t>FELOLVASÓLAP</w:t>
      </w:r>
    </w:p>
    <w:tbl>
      <w:tblPr>
        <w:tblW w:w="9287" w:type="dxa"/>
        <w:tblCellMar>
          <w:left w:w="10" w:type="dxa"/>
          <w:right w:w="10" w:type="dxa"/>
        </w:tblCellMar>
        <w:tblLook w:val="0000" w:firstRow="0" w:lastRow="0" w:firstColumn="0" w:lastColumn="0" w:noHBand="0" w:noVBand="0"/>
      </w:tblPr>
      <w:tblGrid>
        <w:gridCol w:w="9207"/>
        <w:gridCol w:w="222"/>
      </w:tblGrid>
      <w:tr w:rsidR="00521C9B" w:rsidRPr="000267CD" w14:paraId="59F1D75C" w14:textId="77777777" w:rsidTr="00DB4F0E">
        <w:tc>
          <w:tcPr>
            <w:tcW w:w="9065" w:type="dxa"/>
            <w:tcMar>
              <w:top w:w="0" w:type="dxa"/>
              <w:left w:w="108" w:type="dxa"/>
              <w:bottom w:w="0" w:type="dxa"/>
              <w:right w:w="108" w:type="dxa"/>
            </w:tcMar>
          </w:tcPr>
          <w:p w14:paraId="20DD8E2F" w14:textId="4BC3E89F" w:rsidR="00521C9B" w:rsidRPr="000267CD" w:rsidRDefault="000D55D6" w:rsidP="00DB4F0E">
            <w:pPr>
              <w:ind w:left="-142"/>
              <w:jc w:val="both"/>
              <w:rPr>
                <w:b/>
                <w:sz w:val="22"/>
                <w:szCs w:val="22"/>
              </w:rPr>
            </w:pPr>
            <w:r>
              <w:rPr>
                <w:b/>
                <w:sz w:val="22"/>
                <w:szCs w:val="22"/>
              </w:rPr>
              <w:t xml:space="preserve"> </w:t>
            </w:r>
            <w:r w:rsidR="00521C9B" w:rsidRPr="000267CD">
              <w:rPr>
                <w:b/>
                <w:sz w:val="22"/>
                <w:szCs w:val="22"/>
              </w:rPr>
              <w:t xml:space="preserve">Ajánlattevő </w:t>
            </w:r>
            <w:proofErr w:type="gramStart"/>
            <w:r w:rsidR="00521C9B" w:rsidRPr="000267CD">
              <w:rPr>
                <w:b/>
                <w:sz w:val="22"/>
                <w:szCs w:val="22"/>
              </w:rPr>
              <w:t>adatai</w:t>
            </w:r>
            <w:r w:rsidR="00521C9B" w:rsidRPr="000267CD">
              <w:rPr>
                <w:b/>
                <w:sz w:val="22"/>
                <w:szCs w:val="22"/>
                <w:vertAlign w:val="superscript"/>
              </w:rPr>
              <w:footnoteReference w:id="2"/>
            </w:r>
            <w:r w:rsidR="00521C9B" w:rsidRPr="000267CD">
              <w:rPr>
                <w:b/>
                <w:sz w:val="22"/>
                <w:szCs w:val="22"/>
              </w:rPr>
              <w:t>:</w:t>
            </w:r>
            <w:proofErr w:type="gramEnd"/>
          </w:p>
          <w:tbl>
            <w:tblPr>
              <w:tblW w:w="9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0"/>
              <w:gridCol w:w="5760"/>
            </w:tblGrid>
            <w:tr w:rsidR="00521C9B" w:rsidRPr="000267CD" w14:paraId="7AFA4E8A" w14:textId="77777777" w:rsidTr="00DB4F0E">
              <w:trPr>
                <w:trHeight w:val="44"/>
              </w:trPr>
              <w:tc>
                <w:tcPr>
                  <w:tcW w:w="3360" w:type="dxa"/>
                  <w:shd w:val="clear" w:color="auto" w:fill="F2F2F2"/>
                  <w:vAlign w:val="center"/>
                </w:tcPr>
                <w:p w14:paraId="6EA4560C" w14:textId="77777777" w:rsidR="00521C9B" w:rsidRPr="000267CD" w:rsidRDefault="00521C9B" w:rsidP="00DB4F0E">
                  <w:pPr>
                    <w:jc w:val="both"/>
                    <w:rPr>
                      <w:b/>
                      <w:sz w:val="22"/>
                      <w:szCs w:val="22"/>
                    </w:rPr>
                  </w:pPr>
                  <w:r w:rsidRPr="000267CD">
                    <w:rPr>
                      <w:b/>
                      <w:sz w:val="22"/>
                      <w:szCs w:val="22"/>
                    </w:rPr>
                    <w:t>Ajánlattevő neve:</w:t>
                  </w:r>
                </w:p>
              </w:tc>
              <w:tc>
                <w:tcPr>
                  <w:tcW w:w="5760" w:type="dxa"/>
                  <w:vAlign w:val="center"/>
                </w:tcPr>
                <w:p w14:paraId="3185F44F" w14:textId="77777777" w:rsidR="00521C9B" w:rsidRPr="000267CD" w:rsidRDefault="00521C9B" w:rsidP="00DB4F0E">
                  <w:pPr>
                    <w:rPr>
                      <w:sz w:val="22"/>
                      <w:szCs w:val="22"/>
                    </w:rPr>
                  </w:pPr>
                </w:p>
              </w:tc>
            </w:tr>
            <w:tr w:rsidR="00521C9B" w:rsidRPr="000267CD" w14:paraId="6D0761E3" w14:textId="77777777" w:rsidTr="00DB4F0E">
              <w:trPr>
                <w:trHeight w:val="64"/>
              </w:trPr>
              <w:tc>
                <w:tcPr>
                  <w:tcW w:w="3360" w:type="dxa"/>
                  <w:shd w:val="clear" w:color="auto" w:fill="F2F2F2"/>
                  <w:vAlign w:val="center"/>
                </w:tcPr>
                <w:p w14:paraId="6FA40E26" w14:textId="77777777" w:rsidR="00521C9B" w:rsidRPr="000267CD" w:rsidRDefault="00521C9B" w:rsidP="00DB4F0E">
                  <w:pPr>
                    <w:jc w:val="both"/>
                    <w:rPr>
                      <w:b/>
                      <w:sz w:val="22"/>
                      <w:szCs w:val="22"/>
                    </w:rPr>
                  </w:pPr>
                  <w:r w:rsidRPr="000267CD">
                    <w:rPr>
                      <w:b/>
                      <w:sz w:val="22"/>
                      <w:szCs w:val="22"/>
                    </w:rPr>
                    <w:t>Ajánlattevő székhelye:</w:t>
                  </w:r>
                </w:p>
              </w:tc>
              <w:tc>
                <w:tcPr>
                  <w:tcW w:w="5760" w:type="dxa"/>
                  <w:vAlign w:val="center"/>
                </w:tcPr>
                <w:p w14:paraId="03BFB820" w14:textId="77777777" w:rsidR="00521C9B" w:rsidRPr="000267CD" w:rsidRDefault="00521C9B" w:rsidP="00DB4F0E">
                  <w:pPr>
                    <w:rPr>
                      <w:sz w:val="22"/>
                      <w:szCs w:val="22"/>
                    </w:rPr>
                  </w:pPr>
                </w:p>
              </w:tc>
            </w:tr>
            <w:tr w:rsidR="00521C9B" w:rsidRPr="000267CD" w14:paraId="025CB42A" w14:textId="77777777" w:rsidTr="00DB4F0E">
              <w:trPr>
                <w:trHeight w:val="64"/>
              </w:trPr>
              <w:tc>
                <w:tcPr>
                  <w:tcW w:w="3360" w:type="dxa"/>
                  <w:shd w:val="clear" w:color="auto" w:fill="F2F2F2"/>
                  <w:vAlign w:val="center"/>
                </w:tcPr>
                <w:p w14:paraId="6BEEB811" w14:textId="77777777" w:rsidR="00521C9B" w:rsidRPr="000267CD" w:rsidRDefault="00521C9B" w:rsidP="00DB4F0E">
                  <w:pPr>
                    <w:jc w:val="both"/>
                    <w:rPr>
                      <w:b/>
                      <w:sz w:val="22"/>
                      <w:szCs w:val="22"/>
                    </w:rPr>
                  </w:pPr>
                  <w:r w:rsidRPr="000267CD">
                    <w:rPr>
                      <w:b/>
                      <w:sz w:val="22"/>
                      <w:szCs w:val="22"/>
                    </w:rPr>
                    <w:t>Képviselő neve:</w:t>
                  </w:r>
                </w:p>
              </w:tc>
              <w:tc>
                <w:tcPr>
                  <w:tcW w:w="5760" w:type="dxa"/>
                  <w:vAlign w:val="center"/>
                </w:tcPr>
                <w:p w14:paraId="40186162" w14:textId="77777777" w:rsidR="00521C9B" w:rsidRPr="000267CD" w:rsidRDefault="00521C9B" w:rsidP="00DB4F0E">
                  <w:pPr>
                    <w:rPr>
                      <w:sz w:val="22"/>
                      <w:szCs w:val="22"/>
                    </w:rPr>
                  </w:pPr>
                </w:p>
              </w:tc>
            </w:tr>
          </w:tbl>
          <w:p w14:paraId="39784E47" w14:textId="77777777" w:rsidR="00521C9B" w:rsidRPr="000267CD" w:rsidRDefault="00521C9B" w:rsidP="00DB4F0E">
            <w:pPr>
              <w:ind w:left="-142"/>
              <w:jc w:val="both"/>
              <w:rPr>
                <w:rFonts w:eastAsia="Times"/>
                <w:b/>
                <w:sz w:val="22"/>
                <w:szCs w:val="22"/>
              </w:rPr>
            </w:pPr>
          </w:p>
          <w:p w14:paraId="575FDB47" w14:textId="35BFED49" w:rsidR="00521C9B" w:rsidRPr="000267CD" w:rsidRDefault="000D55D6" w:rsidP="00DB4F0E">
            <w:pPr>
              <w:ind w:left="-142"/>
              <w:jc w:val="both"/>
              <w:rPr>
                <w:rFonts w:eastAsia="Times"/>
                <w:b/>
                <w:sz w:val="22"/>
                <w:szCs w:val="22"/>
              </w:rPr>
            </w:pPr>
            <w:r>
              <w:rPr>
                <w:rFonts w:eastAsia="Times"/>
                <w:b/>
                <w:sz w:val="22"/>
                <w:szCs w:val="22"/>
              </w:rPr>
              <w:t xml:space="preserve"> </w:t>
            </w:r>
            <w:r w:rsidR="00521C9B" w:rsidRPr="000267CD">
              <w:rPr>
                <w:rFonts w:eastAsia="Times"/>
                <w:b/>
                <w:sz w:val="22"/>
                <w:szCs w:val="22"/>
              </w:rPr>
              <w:t xml:space="preserve">A kapcsolattartó </w:t>
            </w:r>
            <w:proofErr w:type="gramStart"/>
            <w:r w:rsidR="00521C9B" w:rsidRPr="000267CD">
              <w:rPr>
                <w:rFonts w:eastAsia="Times"/>
                <w:b/>
                <w:sz w:val="22"/>
                <w:szCs w:val="22"/>
              </w:rPr>
              <w:t>adatai</w:t>
            </w:r>
            <w:r w:rsidR="00521C9B" w:rsidRPr="000267CD">
              <w:rPr>
                <w:b/>
                <w:sz w:val="22"/>
                <w:szCs w:val="22"/>
                <w:vertAlign w:val="superscript"/>
              </w:rPr>
              <w:footnoteReference w:id="3"/>
            </w:r>
            <w:r w:rsidR="00521C9B" w:rsidRPr="000267CD">
              <w:rPr>
                <w:rFonts w:eastAsia="Times"/>
                <w:b/>
                <w:sz w:val="22"/>
                <w:szCs w:val="22"/>
              </w:rPr>
              <w:t>:</w:t>
            </w:r>
            <w:proofErr w:type="gramEnd"/>
          </w:p>
          <w:tbl>
            <w:tblPr>
              <w:tblW w:w="912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400"/>
              <w:gridCol w:w="3720"/>
            </w:tblGrid>
            <w:tr w:rsidR="00521C9B" w:rsidRPr="000267CD" w14:paraId="7DC1DEE0" w14:textId="77777777" w:rsidTr="00DB4F0E">
              <w:trPr>
                <w:trHeight w:val="166"/>
              </w:trPr>
              <w:tc>
                <w:tcPr>
                  <w:tcW w:w="5400" w:type="dxa"/>
                  <w:shd w:val="clear" w:color="auto" w:fill="F2F2F2"/>
                  <w:vAlign w:val="center"/>
                </w:tcPr>
                <w:p w14:paraId="136C0957" w14:textId="77777777" w:rsidR="00521C9B" w:rsidRPr="000267CD" w:rsidRDefault="00521C9B" w:rsidP="00DB4F0E">
                  <w:pPr>
                    <w:jc w:val="both"/>
                    <w:rPr>
                      <w:b/>
                      <w:sz w:val="22"/>
                      <w:szCs w:val="22"/>
                    </w:rPr>
                  </w:pPr>
                  <w:proofErr w:type="spellStart"/>
                  <w:r w:rsidRPr="000267CD">
                    <w:rPr>
                      <w:b/>
                      <w:sz w:val="22"/>
                      <w:szCs w:val="22"/>
                    </w:rPr>
                    <w:t>Kapcso</w:t>
                  </w:r>
                  <w:proofErr w:type="spellEnd"/>
                  <w:r w:rsidRPr="000267CD">
                    <w:rPr>
                      <w:b/>
                      <w:sz w:val="22"/>
                      <w:szCs w:val="22"/>
                    </w:rPr>
                    <w:cr/>
                  </w:r>
                  <w:proofErr w:type="spellStart"/>
                  <w:r w:rsidRPr="000267CD">
                    <w:rPr>
                      <w:b/>
                      <w:sz w:val="22"/>
                      <w:szCs w:val="22"/>
                    </w:rPr>
                    <w:t>attartó</w:t>
                  </w:r>
                  <w:proofErr w:type="spellEnd"/>
                  <w:r w:rsidRPr="000267CD">
                    <w:rPr>
                      <w:b/>
                      <w:sz w:val="22"/>
                      <w:szCs w:val="22"/>
                    </w:rPr>
                    <w:t xml:space="preserve"> szem</w:t>
                  </w:r>
                  <w:r w:rsidRPr="000267CD">
                    <w:rPr>
                      <w:b/>
                      <w:sz w:val="22"/>
                      <w:szCs w:val="22"/>
                    </w:rPr>
                    <w:cr/>
                  </w:r>
                  <w:proofErr w:type="spellStart"/>
                  <w:r w:rsidRPr="000267CD">
                    <w:rPr>
                      <w:b/>
                      <w:sz w:val="22"/>
                      <w:szCs w:val="22"/>
                    </w:rPr>
                    <w:t>ly</w:t>
                  </w:r>
                  <w:proofErr w:type="spellEnd"/>
                  <w:r w:rsidRPr="000267CD">
                    <w:rPr>
                      <w:b/>
                      <w:sz w:val="22"/>
                      <w:szCs w:val="22"/>
                    </w:rPr>
                    <w:t xml:space="preserve"> neve:</w:t>
                  </w:r>
                </w:p>
              </w:tc>
              <w:tc>
                <w:tcPr>
                  <w:tcW w:w="3720" w:type="dxa"/>
                  <w:tcBorders>
                    <w:top w:val="single" w:sz="4" w:space="0" w:color="auto"/>
                    <w:bottom w:val="single" w:sz="4" w:space="0" w:color="auto"/>
                    <w:right w:val="single" w:sz="4" w:space="0" w:color="auto"/>
                  </w:tcBorders>
                  <w:vAlign w:val="center"/>
                </w:tcPr>
                <w:p w14:paraId="32AEFA37" w14:textId="77777777" w:rsidR="00521C9B" w:rsidRPr="000267CD" w:rsidRDefault="00521C9B" w:rsidP="00DB4F0E">
                  <w:pPr>
                    <w:rPr>
                      <w:sz w:val="22"/>
                      <w:szCs w:val="22"/>
                    </w:rPr>
                  </w:pPr>
                </w:p>
              </w:tc>
            </w:tr>
            <w:tr w:rsidR="00521C9B" w:rsidRPr="000267CD" w14:paraId="78331F18" w14:textId="77777777" w:rsidTr="00DB4F0E">
              <w:tc>
                <w:tcPr>
                  <w:tcW w:w="5400" w:type="dxa"/>
                  <w:tcBorders>
                    <w:bottom w:val="single" w:sz="4" w:space="0" w:color="auto"/>
                  </w:tcBorders>
                  <w:shd w:val="clear" w:color="auto" w:fill="F2F2F2"/>
                  <w:vAlign w:val="center"/>
                </w:tcPr>
                <w:p w14:paraId="119041D8" w14:textId="77777777" w:rsidR="00521C9B" w:rsidRPr="000267CD" w:rsidRDefault="00521C9B" w:rsidP="00DB4F0E">
                  <w:pPr>
                    <w:jc w:val="both"/>
                    <w:rPr>
                      <w:b/>
                      <w:sz w:val="22"/>
                      <w:szCs w:val="22"/>
                    </w:rPr>
                  </w:pPr>
                  <w:proofErr w:type="spellStart"/>
                  <w:r w:rsidRPr="000267CD">
                    <w:rPr>
                      <w:b/>
                      <w:sz w:val="22"/>
                      <w:szCs w:val="22"/>
                    </w:rPr>
                    <w:t>Kapcs</w:t>
                  </w:r>
                  <w:proofErr w:type="spellEnd"/>
                  <w:r w:rsidRPr="000267CD">
                    <w:rPr>
                      <w:b/>
                      <w:sz w:val="22"/>
                      <w:szCs w:val="22"/>
                    </w:rPr>
                    <w:cr/>
                  </w:r>
                  <w:proofErr w:type="spellStart"/>
                  <w:r w:rsidRPr="000267CD">
                    <w:rPr>
                      <w:b/>
                      <w:sz w:val="22"/>
                      <w:szCs w:val="22"/>
                    </w:rPr>
                    <w:t>lattartó</w:t>
                  </w:r>
                  <w:proofErr w:type="spellEnd"/>
                  <w:r w:rsidRPr="000267CD">
                    <w:rPr>
                      <w:b/>
                      <w:sz w:val="22"/>
                      <w:szCs w:val="22"/>
                    </w:rPr>
                    <w:t xml:space="preserve"> személy telefon vagy mobil száma:</w:t>
                  </w:r>
                </w:p>
              </w:tc>
              <w:tc>
                <w:tcPr>
                  <w:tcW w:w="3720" w:type="dxa"/>
                  <w:tcBorders>
                    <w:top w:val="single" w:sz="4" w:space="0" w:color="auto"/>
                    <w:bottom w:val="single" w:sz="4" w:space="0" w:color="auto"/>
                    <w:right w:val="single" w:sz="4" w:space="0" w:color="auto"/>
                  </w:tcBorders>
                  <w:vAlign w:val="center"/>
                </w:tcPr>
                <w:p w14:paraId="663AC8B8" w14:textId="77777777" w:rsidR="00521C9B" w:rsidRPr="000267CD" w:rsidRDefault="00521C9B" w:rsidP="00DB4F0E">
                  <w:pPr>
                    <w:rPr>
                      <w:sz w:val="22"/>
                      <w:szCs w:val="22"/>
                    </w:rPr>
                  </w:pPr>
                </w:p>
              </w:tc>
            </w:tr>
            <w:tr w:rsidR="00521C9B" w:rsidRPr="000267CD" w14:paraId="2204C713" w14:textId="77777777" w:rsidTr="00DB4F0E">
              <w:tc>
                <w:tcPr>
                  <w:tcW w:w="5400" w:type="dxa"/>
                  <w:tcBorders>
                    <w:top w:val="single" w:sz="4" w:space="0" w:color="auto"/>
                    <w:bottom w:val="single" w:sz="4" w:space="0" w:color="auto"/>
                  </w:tcBorders>
                  <w:shd w:val="clear" w:color="auto" w:fill="F2F2F2"/>
                  <w:vAlign w:val="center"/>
                </w:tcPr>
                <w:p w14:paraId="5C3CDD45" w14:textId="77777777" w:rsidR="00521C9B" w:rsidRPr="000267CD" w:rsidRDefault="00521C9B" w:rsidP="00DB4F0E">
                  <w:pPr>
                    <w:jc w:val="both"/>
                    <w:rPr>
                      <w:b/>
                      <w:sz w:val="22"/>
                      <w:szCs w:val="22"/>
                    </w:rPr>
                  </w:pPr>
                  <w:r w:rsidRPr="000267CD">
                    <w:rPr>
                      <w:b/>
                      <w:sz w:val="22"/>
                      <w:szCs w:val="22"/>
                    </w:rPr>
                    <w:t>Kapcsolattartó személy faxszáma:</w:t>
                  </w:r>
                </w:p>
              </w:tc>
              <w:tc>
                <w:tcPr>
                  <w:tcW w:w="3720" w:type="dxa"/>
                  <w:tcBorders>
                    <w:top w:val="single" w:sz="4" w:space="0" w:color="auto"/>
                    <w:bottom w:val="single" w:sz="4" w:space="0" w:color="auto"/>
                    <w:right w:val="single" w:sz="4" w:space="0" w:color="auto"/>
                  </w:tcBorders>
                  <w:vAlign w:val="center"/>
                </w:tcPr>
                <w:p w14:paraId="26017C28" w14:textId="77777777" w:rsidR="00521C9B" w:rsidRPr="000267CD" w:rsidRDefault="00521C9B" w:rsidP="00DB4F0E">
                  <w:pPr>
                    <w:rPr>
                      <w:sz w:val="22"/>
                      <w:szCs w:val="22"/>
                    </w:rPr>
                  </w:pPr>
                </w:p>
              </w:tc>
            </w:tr>
            <w:tr w:rsidR="00521C9B" w:rsidRPr="000267CD" w14:paraId="776E6A2C" w14:textId="77777777" w:rsidTr="00DB4F0E">
              <w:tc>
                <w:tcPr>
                  <w:tcW w:w="5400" w:type="dxa"/>
                  <w:tcBorders>
                    <w:top w:val="single" w:sz="4" w:space="0" w:color="auto"/>
                    <w:left w:val="double" w:sz="4" w:space="0" w:color="auto"/>
                    <w:bottom w:val="double" w:sz="4" w:space="0" w:color="auto"/>
                    <w:right w:val="single" w:sz="4" w:space="0" w:color="auto"/>
                  </w:tcBorders>
                  <w:shd w:val="clear" w:color="auto" w:fill="F2F2F2"/>
                  <w:vAlign w:val="center"/>
                </w:tcPr>
                <w:p w14:paraId="2C55F4C0" w14:textId="0314944E" w:rsidR="00521C9B" w:rsidRPr="000267CD" w:rsidRDefault="00F0165E" w:rsidP="00DB4F0E">
                  <w:pPr>
                    <w:jc w:val="both"/>
                    <w:rPr>
                      <w:b/>
                      <w:sz w:val="22"/>
                      <w:szCs w:val="22"/>
                    </w:rPr>
                  </w:pPr>
                  <w:r>
                    <w:rPr>
                      <w:b/>
                      <w:sz w:val="22"/>
                      <w:szCs w:val="22"/>
                    </w:rPr>
                    <w:t>Kapcsolattartó személy e-ma</w:t>
                  </w:r>
                  <w:r w:rsidR="00521C9B" w:rsidRPr="000267CD">
                    <w:rPr>
                      <w:b/>
                      <w:sz w:val="22"/>
                      <w:szCs w:val="22"/>
                    </w:rPr>
                    <w:t>il</w:t>
                  </w:r>
                  <w:r w:rsidR="00521C9B" w:rsidRPr="000267CD">
                    <w:rPr>
                      <w:b/>
                      <w:sz w:val="22"/>
                      <w:szCs w:val="22"/>
                    </w:rPr>
                    <w:cr/>
                    <w:t>címe:</w:t>
                  </w:r>
                </w:p>
              </w:tc>
              <w:tc>
                <w:tcPr>
                  <w:tcW w:w="3720" w:type="dxa"/>
                  <w:tcBorders>
                    <w:top w:val="single" w:sz="4" w:space="0" w:color="auto"/>
                    <w:left w:val="single" w:sz="4" w:space="0" w:color="auto"/>
                    <w:bottom w:val="single" w:sz="4" w:space="0" w:color="auto"/>
                    <w:right w:val="single" w:sz="4" w:space="0" w:color="auto"/>
                  </w:tcBorders>
                  <w:vAlign w:val="center"/>
                </w:tcPr>
                <w:p w14:paraId="789B4336" w14:textId="77777777" w:rsidR="00521C9B" w:rsidRPr="000267CD" w:rsidRDefault="00521C9B" w:rsidP="00DB4F0E">
                  <w:pPr>
                    <w:rPr>
                      <w:sz w:val="22"/>
                      <w:szCs w:val="22"/>
                    </w:rPr>
                  </w:pPr>
                </w:p>
              </w:tc>
            </w:tr>
          </w:tbl>
          <w:p w14:paraId="36FDD47B" w14:textId="77777777" w:rsidR="00521C9B" w:rsidRPr="000267CD" w:rsidRDefault="00521C9B" w:rsidP="00DB4F0E">
            <w:pPr>
              <w:autoSpaceDE w:val="0"/>
              <w:spacing w:before="60" w:after="60" w:line="280" w:lineRule="exact"/>
              <w:rPr>
                <w:sz w:val="22"/>
                <w:szCs w:val="22"/>
              </w:rPr>
            </w:pPr>
          </w:p>
        </w:tc>
        <w:tc>
          <w:tcPr>
            <w:tcW w:w="222" w:type="dxa"/>
            <w:tcMar>
              <w:top w:w="0" w:type="dxa"/>
              <w:left w:w="108" w:type="dxa"/>
              <w:bottom w:w="0" w:type="dxa"/>
              <w:right w:w="108" w:type="dxa"/>
            </w:tcMar>
          </w:tcPr>
          <w:p w14:paraId="42CD52E4" w14:textId="77777777" w:rsidR="00521C9B" w:rsidRPr="000267CD" w:rsidRDefault="00521C9B" w:rsidP="00DB4F0E">
            <w:pPr>
              <w:spacing w:before="60" w:after="60" w:line="280" w:lineRule="exact"/>
              <w:rPr>
                <w:rFonts w:eastAsia="SimHei"/>
                <w:sz w:val="22"/>
                <w:szCs w:val="22"/>
              </w:rPr>
            </w:pPr>
          </w:p>
        </w:tc>
      </w:tr>
    </w:tbl>
    <w:p w14:paraId="2DDFB8CB" w14:textId="6D186244" w:rsidR="00F62AF2" w:rsidRPr="000267CD" w:rsidRDefault="00F62AF2" w:rsidP="00F62AF2">
      <w:pPr>
        <w:pStyle w:val="BodyText21"/>
        <w:tabs>
          <w:tab w:val="clear" w:pos="1985"/>
          <w:tab w:val="left" w:pos="567"/>
        </w:tabs>
        <w:spacing w:before="120" w:after="120"/>
        <w:ind w:left="0" w:firstLine="0"/>
        <w:rPr>
          <w:rFonts w:ascii="Times New Roman" w:hAnsi="Times New Roman"/>
          <w:sz w:val="22"/>
          <w:szCs w:val="22"/>
        </w:rPr>
      </w:pPr>
      <w:proofErr w:type="gramStart"/>
      <w:r w:rsidRPr="000267CD">
        <w:rPr>
          <w:rFonts w:ascii="Times New Roman" w:hAnsi="Times New Roman"/>
          <w:sz w:val="22"/>
          <w:szCs w:val="22"/>
        </w:rPr>
        <w:t>A</w:t>
      </w:r>
      <w:r w:rsidR="00941797" w:rsidRPr="000267CD">
        <w:rPr>
          <w:rFonts w:ascii="Times New Roman" w:hAnsi="Times New Roman"/>
          <w:sz w:val="22"/>
          <w:szCs w:val="22"/>
        </w:rPr>
        <w:t>lulírott …</w:t>
      </w:r>
      <w:proofErr w:type="gramEnd"/>
      <w:r w:rsidR="00941797" w:rsidRPr="000267CD">
        <w:rPr>
          <w:rFonts w:ascii="Times New Roman" w:hAnsi="Times New Roman"/>
          <w:sz w:val="22"/>
          <w:szCs w:val="22"/>
        </w:rPr>
        <w:t xml:space="preserve">………………………….…….., mint a ……………………………… </w:t>
      </w:r>
      <w:r w:rsidR="00941797" w:rsidRPr="000267CD">
        <w:rPr>
          <w:rFonts w:ascii="Times New Roman" w:hAnsi="Times New Roman"/>
          <w:i/>
          <w:sz w:val="22"/>
          <w:szCs w:val="22"/>
        </w:rPr>
        <w:t>(Ajánlattevő megnevezése)</w:t>
      </w:r>
      <w:r w:rsidR="00941797" w:rsidRPr="000267CD">
        <w:rPr>
          <w:rFonts w:ascii="Times New Roman" w:hAnsi="Times New Roman"/>
          <w:sz w:val="22"/>
          <w:szCs w:val="22"/>
        </w:rPr>
        <w:t xml:space="preserve"> …………………………. </w:t>
      </w:r>
      <w:r w:rsidR="00941797" w:rsidRPr="000267CD">
        <w:rPr>
          <w:rFonts w:ascii="Times New Roman" w:hAnsi="Times New Roman"/>
          <w:i/>
          <w:sz w:val="22"/>
          <w:szCs w:val="22"/>
        </w:rPr>
        <w:t xml:space="preserve">(Ajánlattevő székhelye), </w:t>
      </w:r>
      <w:r w:rsidR="00941797" w:rsidRPr="000267CD">
        <w:rPr>
          <w:rFonts w:ascii="Times New Roman" w:hAnsi="Times New Roman"/>
          <w:sz w:val="22"/>
          <w:szCs w:val="22"/>
        </w:rPr>
        <w:t xml:space="preserve">…………………………. nevében kötelezettségvállalásra jogosult …………….. </w:t>
      </w:r>
      <w:r w:rsidR="00941797" w:rsidRPr="000267CD">
        <w:rPr>
          <w:rFonts w:ascii="Times New Roman" w:hAnsi="Times New Roman"/>
          <w:i/>
          <w:sz w:val="22"/>
          <w:szCs w:val="22"/>
        </w:rPr>
        <w:t>(tisztség megjelölése)</w:t>
      </w:r>
    </w:p>
    <w:p w14:paraId="7AC10B73" w14:textId="77777777" w:rsidR="00941797" w:rsidRPr="000267CD" w:rsidRDefault="00941797" w:rsidP="00F62AF2">
      <w:pPr>
        <w:pStyle w:val="BodyText21"/>
        <w:tabs>
          <w:tab w:val="clear" w:pos="1985"/>
          <w:tab w:val="left" w:pos="567"/>
        </w:tabs>
        <w:spacing w:before="120" w:after="120"/>
        <w:ind w:left="0" w:firstLine="0"/>
        <w:jc w:val="center"/>
        <w:rPr>
          <w:rFonts w:ascii="Times New Roman" w:hAnsi="Times New Roman"/>
          <w:sz w:val="22"/>
          <w:szCs w:val="22"/>
        </w:rPr>
      </w:pPr>
      <w:proofErr w:type="gramStart"/>
      <w:r w:rsidRPr="000267CD">
        <w:rPr>
          <w:rFonts w:ascii="Times New Roman" w:hAnsi="Times New Roman"/>
          <w:sz w:val="22"/>
          <w:szCs w:val="22"/>
        </w:rPr>
        <w:t>nyilatkozom</w:t>
      </w:r>
      <w:proofErr w:type="gramEnd"/>
      <w:r w:rsidRPr="000267CD">
        <w:rPr>
          <w:rFonts w:ascii="Times New Roman" w:hAnsi="Times New Roman"/>
          <w:sz w:val="22"/>
          <w:szCs w:val="22"/>
        </w:rPr>
        <w:t>,</w:t>
      </w:r>
    </w:p>
    <w:p w14:paraId="5AE13476" w14:textId="4DAF6121" w:rsidR="00941797" w:rsidRDefault="00941797" w:rsidP="00F62AF2">
      <w:pPr>
        <w:pStyle w:val="BodyText21"/>
        <w:tabs>
          <w:tab w:val="clear" w:pos="1985"/>
          <w:tab w:val="left" w:pos="567"/>
        </w:tabs>
        <w:spacing w:before="120" w:after="120"/>
        <w:ind w:left="0" w:firstLine="0"/>
        <w:rPr>
          <w:rFonts w:ascii="Times New Roman" w:hAnsi="Times New Roman"/>
          <w:sz w:val="22"/>
          <w:szCs w:val="22"/>
        </w:rPr>
      </w:pPr>
      <w:proofErr w:type="gramStart"/>
      <w:r w:rsidRPr="000267CD">
        <w:rPr>
          <w:rFonts w:ascii="Times New Roman" w:hAnsi="Times New Roman"/>
          <w:sz w:val="22"/>
          <w:szCs w:val="22"/>
        </w:rPr>
        <w:t>hogy</w:t>
      </w:r>
      <w:proofErr w:type="gramEnd"/>
      <w:r w:rsidRPr="000267CD">
        <w:rPr>
          <w:rFonts w:ascii="Times New Roman" w:hAnsi="Times New Roman"/>
          <w:sz w:val="22"/>
          <w:szCs w:val="22"/>
        </w:rPr>
        <w:t xml:space="preserve"> a </w:t>
      </w:r>
      <w:r w:rsidR="00CD3471" w:rsidRPr="000267CD">
        <w:rPr>
          <w:rFonts w:ascii="Times New Roman" w:hAnsi="Times New Roman"/>
          <w:sz w:val="22"/>
          <w:szCs w:val="22"/>
        </w:rPr>
        <w:t>Min</w:t>
      </w:r>
      <w:r w:rsidR="00B12D30" w:rsidRPr="000267CD">
        <w:rPr>
          <w:rFonts w:ascii="Times New Roman" w:hAnsi="Times New Roman"/>
          <w:sz w:val="22"/>
          <w:szCs w:val="22"/>
        </w:rPr>
        <w:t>i</w:t>
      </w:r>
      <w:r w:rsidR="00CD3471" w:rsidRPr="000267CD">
        <w:rPr>
          <w:rFonts w:ascii="Times New Roman" w:hAnsi="Times New Roman"/>
          <w:sz w:val="22"/>
          <w:szCs w:val="22"/>
        </w:rPr>
        <w:t>szterelnökség,</w:t>
      </w:r>
      <w:r w:rsidRPr="000267CD">
        <w:rPr>
          <w:rFonts w:ascii="Times New Roman" w:hAnsi="Times New Roman"/>
          <w:sz w:val="22"/>
          <w:szCs w:val="22"/>
        </w:rPr>
        <w:t xml:space="preserve"> mint Ajánlatkérő által </w:t>
      </w:r>
      <w:r w:rsidRPr="000267CD">
        <w:rPr>
          <w:rFonts w:ascii="Times New Roman" w:hAnsi="Times New Roman"/>
          <w:b/>
          <w:sz w:val="22"/>
          <w:szCs w:val="22"/>
        </w:rPr>
        <w:t>„</w:t>
      </w:r>
      <w:r w:rsidR="00595F25">
        <w:rPr>
          <w:rFonts w:ascii="Times New Roman" w:hAnsi="Times New Roman"/>
          <w:b/>
          <w:sz w:val="22"/>
          <w:szCs w:val="22"/>
          <w:lang w:eastAsia="en-US"/>
        </w:rPr>
        <w:t>Keretmegállapodás</w:t>
      </w:r>
      <w:r w:rsidR="00CD3471" w:rsidRPr="008D5D17">
        <w:rPr>
          <w:rFonts w:ascii="Times New Roman" w:hAnsi="Times New Roman"/>
          <w:b/>
          <w:sz w:val="22"/>
          <w:szCs w:val="22"/>
          <w:lang w:eastAsia="en-US"/>
        </w:rPr>
        <w:t xml:space="preserve"> keretében a Miniszterelnökség</w:t>
      </w:r>
      <w:r w:rsidR="00F0165E">
        <w:rPr>
          <w:rFonts w:ascii="Times New Roman" w:hAnsi="Times New Roman"/>
          <w:b/>
          <w:sz w:val="22"/>
          <w:szCs w:val="22"/>
          <w:lang w:eastAsia="en-US"/>
        </w:rPr>
        <w:t>,</w:t>
      </w:r>
      <w:r w:rsidR="00F0165E">
        <w:rPr>
          <w:rFonts w:ascii="Times New Roman" w:hAnsi="Times New Roman"/>
          <w:b/>
          <w:sz w:val="22"/>
          <w:szCs w:val="22"/>
        </w:rPr>
        <w:t xml:space="preserve">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00C31E18">
        <w:rPr>
          <w:rStyle w:val="Lbjegyzet-hivatkozs"/>
          <w:rFonts w:ascii="Times New Roman" w:hAnsi="Times New Roman"/>
          <w:b/>
          <w:sz w:val="22"/>
          <w:szCs w:val="22"/>
        </w:rPr>
        <w:footnoteReference w:id="4"/>
      </w:r>
      <w:r w:rsidRPr="000267CD">
        <w:rPr>
          <w:rFonts w:ascii="Times New Roman" w:hAnsi="Times New Roman"/>
          <w:b/>
          <w:sz w:val="22"/>
          <w:szCs w:val="22"/>
        </w:rPr>
        <w:t xml:space="preserve">” </w:t>
      </w:r>
      <w:r w:rsidRPr="000267CD">
        <w:rPr>
          <w:rFonts w:ascii="Times New Roman" w:hAnsi="Times New Roman"/>
          <w:sz w:val="22"/>
          <w:szCs w:val="22"/>
        </w:rPr>
        <w:t>tárgyban megindított közbeszerzési eljárás tekinteté</w:t>
      </w:r>
      <w:r w:rsidR="00AD0534">
        <w:rPr>
          <w:rFonts w:ascii="Times New Roman" w:hAnsi="Times New Roman"/>
          <w:sz w:val="22"/>
          <w:szCs w:val="22"/>
        </w:rPr>
        <w:t>ben az alábbi ajánlatot tesszük:</w:t>
      </w:r>
    </w:p>
    <w:tbl>
      <w:tblPr>
        <w:tblW w:w="9521" w:type="dxa"/>
        <w:jc w:val="center"/>
        <w:tblInd w:w="2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5103"/>
        <w:gridCol w:w="3284"/>
      </w:tblGrid>
      <w:tr w:rsidR="004140F5" w:rsidRPr="000267CD" w14:paraId="36DAB82E" w14:textId="77777777" w:rsidTr="004140F5">
        <w:trPr>
          <w:trHeight w:val="402"/>
          <w:jc w:val="center"/>
        </w:trPr>
        <w:tc>
          <w:tcPr>
            <w:tcW w:w="1134" w:type="dxa"/>
            <w:shd w:val="clear" w:color="auto" w:fill="CCFFCC"/>
          </w:tcPr>
          <w:p w14:paraId="34336A69" w14:textId="512DF34A" w:rsidR="004140F5" w:rsidRDefault="004140F5" w:rsidP="00F0165E">
            <w:pPr>
              <w:pStyle w:val="Listaszerbekezds"/>
              <w:ind w:left="720"/>
              <w:contextualSpacing/>
              <w:jc w:val="center"/>
              <w:rPr>
                <w:sz w:val="22"/>
                <w:szCs w:val="22"/>
              </w:rPr>
            </w:pPr>
          </w:p>
        </w:tc>
        <w:tc>
          <w:tcPr>
            <w:tcW w:w="5103" w:type="dxa"/>
          </w:tcPr>
          <w:p w14:paraId="36181E84" w14:textId="6ADB4AD4" w:rsidR="004140F5" w:rsidRPr="00F0165E" w:rsidRDefault="004140F5" w:rsidP="005E7F66">
            <w:pPr>
              <w:spacing w:before="120" w:after="120"/>
              <w:jc w:val="center"/>
              <w:rPr>
                <w:sz w:val="22"/>
                <w:szCs w:val="22"/>
              </w:rPr>
            </w:pPr>
            <w:r>
              <w:rPr>
                <w:sz w:val="22"/>
                <w:szCs w:val="22"/>
              </w:rPr>
              <w:t>Részszempont</w:t>
            </w:r>
          </w:p>
        </w:tc>
        <w:tc>
          <w:tcPr>
            <w:tcW w:w="3284" w:type="dxa"/>
          </w:tcPr>
          <w:p w14:paraId="338600D5" w14:textId="517950A8" w:rsidR="004140F5" w:rsidRPr="00F0165E" w:rsidRDefault="004140F5" w:rsidP="005E7F66">
            <w:pPr>
              <w:spacing w:before="120" w:after="120"/>
              <w:jc w:val="center"/>
              <w:rPr>
                <w:sz w:val="22"/>
                <w:szCs w:val="22"/>
              </w:rPr>
            </w:pPr>
            <w:r w:rsidRPr="00F0165E">
              <w:rPr>
                <w:sz w:val="22"/>
                <w:szCs w:val="22"/>
              </w:rPr>
              <w:t>Ajánlat</w:t>
            </w:r>
          </w:p>
        </w:tc>
      </w:tr>
      <w:tr w:rsidR="004140F5" w:rsidRPr="000267CD" w14:paraId="63314B7F" w14:textId="77777777" w:rsidTr="004140F5">
        <w:trPr>
          <w:trHeight w:val="402"/>
          <w:jc w:val="center"/>
        </w:trPr>
        <w:tc>
          <w:tcPr>
            <w:tcW w:w="1134" w:type="dxa"/>
            <w:shd w:val="clear" w:color="auto" w:fill="CCFFCC"/>
          </w:tcPr>
          <w:p w14:paraId="0D45C225" w14:textId="691D830C" w:rsidR="004140F5" w:rsidRDefault="004140F5" w:rsidP="004140F5">
            <w:pPr>
              <w:pStyle w:val="Listaszerbekezds"/>
              <w:spacing w:line="360" w:lineRule="auto"/>
              <w:ind w:left="188"/>
              <w:contextualSpacing/>
              <w:rPr>
                <w:sz w:val="22"/>
                <w:szCs w:val="22"/>
              </w:rPr>
            </w:pPr>
            <w:r>
              <w:rPr>
                <w:sz w:val="22"/>
                <w:szCs w:val="22"/>
              </w:rPr>
              <w:t xml:space="preserve">1. </w:t>
            </w:r>
          </w:p>
        </w:tc>
        <w:tc>
          <w:tcPr>
            <w:tcW w:w="5103" w:type="dxa"/>
          </w:tcPr>
          <w:p w14:paraId="56C931D1" w14:textId="77777777" w:rsidR="004140F5" w:rsidRPr="004140F5" w:rsidRDefault="004140F5" w:rsidP="00AD0534">
            <w:pPr>
              <w:ind w:left="472"/>
              <w:contextualSpacing/>
              <w:rPr>
                <w:sz w:val="22"/>
                <w:szCs w:val="22"/>
              </w:rPr>
            </w:pPr>
            <w:r w:rsidRPr="004140F5">
              <w:rPr>
                <w:sz w:val="22"/>
                <w:szCs w:val="22"/>
              </w:rPr>
              <w:t>Ajánlati ár (nettó Ft)</w:t>
            </w:r>
          </w:p>
          <w:p w14:paraId="4835BDA3" w14:textId="77777777" w:rsidR="004140F5" w:rsidRDefault="004140F5" w:rsidP="004140F5">
            <w:pPr>
              <w:pStyle w:val="Listaszerbekezds"/>
              <w:ind w:left="307"/>
              <w:contextualSpacing/>
              <w:rPr>
                <w:sz w:val="22"/>
                <w:szCs w:val="22"/>
              </w:rPr>
            </w:pPr>
          </w:p>
        </w:tc>
        <w:tc>
          <w:tcPr>
            <w:tcW w:w="3284" w:type="dxa"/>
          </w:tcPr>
          <w:p w14:paraId="50B8F8E5" w14:textId="77777777" w:rsidR="004140F5" w:rsidRPr="004140F5" w:rsidRDefault="004140F5" w:rsidP="00F0165E">
            <w:pPr>
              <w:spacing w:before="120" w:after="120"/>
              <w:rPr>
                <w:b/>
              </w:rPr>
            </w:pPr>
          </w:p>
        </w:tc>
      </w:tr>
      <w:tr w:rsidR="004140F5" w:rsidRPr="000267CD" w14:paraId="53FE825D" w14:textId="77777777" w:rsidTr="004140F5">
        <w:trPr>
          <w:trHeight w:val="317"/>
          <w:jc w:val="center"/>
        </w:trPr>
        <w:tc>
          <w:tcPr>
            <w:tcW w:w="1134" w:type="dxa"/>
            <w:vMerge w:val="restart"/>
            <w:shd w:val="clear" w:color="auto" w:fill="CCFFCC"/>
          </w:tcPr>
          <w:p w14:paraId="3F58738D" w14:textId="3F55BEB1" w:rsidR="004140F5" w:rsidRDefault="004140F5" w:rsidP="004140F5">
            <w:pPr>
              <w:pStyle w:val="Listaszerbekezds"/>
              <w:spacing w:line="360" w:lineRule="auto"/>
              <w:ind w:left="188" w:right="-121"/>
              <w:contextualSpacing/>
              <w:rPr>
                <w:sz w:val="22"/>
                <w:szCs w:val="22"/>
              </w:rPr>
            </w:pPr>
            <w:r>
              <w:rPr>
                <w:sz w:val="22"/>
                <w:szCs w:val="22"/>
              </w:rPr>
              <w:t>1.1.</w:t>
            </w:r>
          </w:p>
          <w:p w14:paraId="5781574E" w14:textId="77777777" w:rsidR="004140F5" w:rsidRDefault="004140F5" w:rsidP="004140F5">
            <w:pPr>
              <w:pStyle w:val="Listaszerbekezds"/>
              <w:spacing w:line="360" w:lineRule="auto"/>
              <w:ind w:left="188" w:right="-121"/>
              <w:contextualSpacing/>
              <w:rPr>
                <w:sz w:val="22"/>
                <w:szCs w:val="22"/>
              </w:rPr>
            </w:pPr>
          </w:p>
          <w:p w14:paraId="501F38D3" w14:textId="657E74EC" w:rsidR="004140F5" w:rsidRDefault="004140F5" w:rsidP="004140F5">
            <w:pPr>
              <w:pStyle w:val="Listaszerbekezds"/>
              <w:spacing w:line="360" w:lineRule="auto"/>
              <w:ind w:left="188" w:right="-121"/>
              <w:contextualSpacing/>
              <w:rPr>
                <w:sz w:val="22"/>
                <w:szCs w:val="22"/>
              </w:rPr>
            </w:pPr>
            <w:r>
              <w:rPr>
                <w:sz w:val="22"/>
                <w:szCs w:val="22"/>
              </w:rPr>
              <w:t>1.2.</w:t>
            </w:r>
          </w:p>
        </w:tc>
        <w:tc>
          <w:tcPr>
            <w:tcW w:w="5103" w:type="dxa"/>
          </w:tcPr>
          <w:p w14:paraId="731055CF" w14:textId="2F29380E" w:rsidR="004140F5" w:rsidRPr="004140F5" w:rsidRDefault="004140F5" w:rsidP="004140F5">
            <w:pPr>
              <w:pStyle w:val="Listaszerbekezds"/>
              <w:spacing w:line="360" w:lineRule="auto"/>
              <w:ind w:left="46"/>
              <w:contextualSpacing/>
              <w:rPr>
                <w:sz w:val="22"/>
                <w:szCs w:val="22"/>
              </w:rPr>
            </w:pPr>
            <w:r>
              <w:rPr>
                <w:sz w:val="22"/>
                <w:szCs w:val="22"/>
              </w:rPr>
              <w:t xml:space="preserve">Óradíj </w:t>
            </w:r>
          </w:p>
        </w:tc>
        <w:tc>
          <w:tcPr>
            <w:tcW w:w="3284" w:type="dxa"/>
          </w:tcPr>
          <w:p w14:paraId="58D3E4D4" w14:textId="6E572A51" w:rsidR="004140F5" w:rsidRPr="000B166C" w:rsidRDefault="004140F5" w:rsidP="00F0165E">
            <w:pPr>
              <w:spacing w:before="120" w:after="120"/>
              <w:rPr>
                <w:b/>
                <w:sz w:val="22"/>
                <w:szCs w:val="22"/>
              </w:rPr>
            </w:pPr>
            <w:r w:rsidRPr="000B166C">
              <w:rPr>
                <w:b/>
                <w:sz w:val="22"/>
                <w:szCs w:val="22"/>
              </w:rPr>
              <w:t>…………</w:t>
            </w:r>
            <w:r w:rsidR="000B166C">
              <w:rPr>
                <w:b/>
                <w:sz w:val="22"/>
                <w:szCs w:val="22"/>
              </w:rPr>
              <w:t>..</w:t>
            </w:r>
            <w:r w:rsidRPr="000B166C">
              <w:rPr>
                <w:b/>
                <w:sz w:val="22"/>
                <w:szCs w:val="22"/>
              </w:rPr>
              <w:t>……,- Ft/óra</w:t>
            </w:r>
          </w:p>
        </w:tc>
      </w:tr>
      <w:tr w:rsidR="004140F5" w:rsidRPr="000267CD" w14:paraId="0D957D41" w14:textId="77777777" w:rsidTr="004140F5">
        <w:trPr>
          <w:trHeight w:val="402"/>
          <w:jc w:val="center"/>
        </w:trPr>
        <w:tc>
          <w:tcPr>
            <w:tcW w:w="1134" w:type="dxa"/>
            <w:vMerge/>
            <w:shd w:val="clear" w:color="auto" w:fill="CCFFCC"/>
          </w:tcPr>
          <w:p w14:paraId="3E258BDE" w14:textId="1FA95463" w:rsidR="004140F5" w:rsidRPr="000267CD" w:rsidRDefault="004140F5" w:rsidP="00C82C42">
            <w:pPr>
              <w:pStyle w:val="Listaszerbekezds"/>
              <w:numPr>
                <w:ilvl w:val="0"/>
                <w:numId w:val="26"/>
              </w:numPr>
              <w:contextualSpacing/>
              <w:rPr>
                <w:sz w:val="22"/>
                <w:szCs w:val="22"/>
              </w:rPr>
            </w:pPr>
          </w:p>
        </w:tc>
        <w:tc>
          <w:tcPr>
            <w:tcW w:w="5103" w:type="dxa"/>
          </w:tcPr>
          <w:p w14:paraId="52A8838B" w14:textId="737C2D00" w:rsidR="004140F5" w:rsidRPr="004140F5" w:rsidRDefault="004140F5" w:rsidP="0075324C">
            <w:pPr>
              <w:spacing w:before="120" w:after="120"/>
              <w:rPr>
                <w:b/>
                <w:sz w:val="22"/>
                <w:szCs w:val="22"/>
              </w:rPr>
            </w:pPr>
            <w:r>
              <w:rPr>
                <w:sz w:val="22"/>
                <w:szCs w:val="22"/>
              </w:rPr>
              <w:t xml:space="preserve">Sürgősségi feladat ellátás </w:t>
            </w:r>
            <w:r w:rsidR="0075324C" w:rsidRPr="0075324C">
              <w:rPr>
                <w:sz w:val="22"/>
                <w:szCs w:val="22"/>
              </w:rPr>
              <w:t>óradíja</w:t>
            </w:r>
          </w:p>
        </w:tc>
        <w:tc>
          <w:tcPr>
            <w:tcW w:w="3284" w:type="dxa"/>
          </w:tcPr>
          <w:p w14:paraId="4173ABE0" w14:textId="3BDA69A3" w:rsidR="004140F5" w:rsidRPr="000B166C" w:rsidRDefault="004140F5" w:rsidP="00F0165E">
            <w:pPr>
              <w:spacing w:before="120" w:after="120"/>
              <w:rPr>
                <w:b/>
                <w:sz w:val="22"/>
                <w:szCs w:val="22"/>
              </w:rPr>
            </w:pPr>
            <w:r w:rsidRPr="000B166C">
              <w:rPr>
                <w:b/>
                <w:sz w:val="22"/>
                <w:szCs w:val="22"/>
              </w:rPr>
              <w:t xml:space="preserve">………………..,- Ft/ </w:t>
            </w:r>
            <w:r w:rsidR="00AD0534" w:rsidRPr="000B166C">
              <w:rPr>
                <w:b/>
                <w:sz w:val="22"/>
                <w:szCs w:val="22"/>
              </w:rPr>
              <w:t>óra</w:t>
            </w:r>
          </w:p>
        </w:tc>
      </w:tr>
      <w:tr w:rsidR="004140F5" w:rsidRPr="000267CD" w14:paraId="246466AD" w14:textId="77777777" w:rsidTr="004140F5">
        <w:trPr>
          <w:trHeight w:val="402"/>
          <w:jc w:val="center"/>
        </w:trPr>
        <w:tc>
          <w:tcPr>
            <w:tcW w:w="1134" w:type="dxa"/>
            <w:shd w:val="clear" w:color="auto" w:fill="CCFFCC"/>
          </w:tcPr>
          <w:p w14:paraId="785521AF" w14:textId="77777777" w:rsidR="00AD0534" w:rsidRDefault="00AD0534" w:rsidP="004140F5">
            <w:pPr>
              <w:pStyle w:val="Listaszerbekezds"/>
              <w:ind w:left="188"/>
              <w:contextualSpacing/>
              <w:rPr>
                <w:sz w:val="22"/>
                <w:szCs w:val="22"/>
              </w:rPr>
            </w:pPr>
          </w:p>
          <w:p w14:paraId="1E8B5572" w14:textId="2C39557A" w:rsidR="004140F5" w:rsidRDefault="004140F5" w:rsidP="004140F5">
            <w:pPr>
              <w:pStyle w:val="Listaszerbekezds"/>
              <w:ind w:left="188"/>
              <w:contextualSpacing/>
              <w:rPr>
                <w:sz w:val="22"/>
                <w:szCs w:val="22"/>
              </w:rPr>
            </w:pPr>
            <w:r>
              <w:rPr>
                <w:sz w:val="22"/>
                <w:szCs w:val="22"/>
              </w:rPr>
              <w:t xml:space="preserve">2. </w:t>
            </w:r>
          </w:p>
        </w:tc>
        <w:tc>
          <w:tcPr>
            <w:tcW w:w="5103" w:type="dxa"/>
          </w:tcPr>
          <w:p w14:paraId="036ED790" w14:textId="1F8C84AB" w:rsidR="004140F5" w:rsidRDefault="004140F5" w:rsidP="00AD0534">
            <w:pPr>
              <w:spacing w:before="120" w:after="120"/>
              <w:ind w:left="472"/>
              <w:rPr>
                <w:b/>
              </w:rPr>
            </w:pPr>
            <w:r>
              <w:rPr>
                <w:sz w:val="22"/>
                <w:szCs w:val="22"/>
              </w:rPr>
              <w:t>A szerződés teljesítésében résztvevő személyi állomány képzettsége és tapasztalata</w:t>
            </w:r>
            <w:r w:rsidR="00F3058A" w:rsidRPr="00F3058A">
              <w:rPr>
                <w:sz w:val="22"/>
                <w:szCs w:val="22"/>
              </w:rPr>
              <w:t>, továbbá a szakemberek kommunikációját, illetve a feladatellátást garantáló információbiztonság-irányítási rendszerre vonatkozó tanúsítvány vagy azzal egyenértékű leírás megléte és szerződés teljesítése során történő igénybevétele</w:t>
            </w:r>
          </w:p>
        </w:tc>
        <w:tc>
          <w:tcPr>
            <w:tcW w:w="3284" w:type="dxa"/>
          </w:tcPr>
          <w:p w14:paraId="6259A6E4" w14:textId="25CB4DA7" w:rsidR="004140F5" w:rsidRPr="000B166C" w:rsidRDefault="004140F5" w:rsidP="005E7F66">
            <w:pPr>
              <w:spacing w:before="120" w:after="120"/>
              <w:jc w:val="center"/>
              <w:rPr>
                <w:b/>
                <w:sz w:val="22"/>
                <w:szCs w:val="22"/>
              </w:rPr>
            </w:pPr>
          </w:p>
        </w:tc>
      </w:tr>
      <w:tr w:rsidR="004140F5" w:rsidRPr="000267CD" w14:paraId="04E5E585" w14:textId="77777777" w:rsidTr="004140F5">
        <w:trPr>
          <w:trHeight w:val="402"/>
          <w:jc w:val="center"/>
        </w:trPr>
        <w:tc>
          <w:tcPr>
            <w:tcW w:w="1134" w:type="dxa"/>
            <w:shd w:val="clear" w:color="auto" w:fill="CCFFCC"/>
          </w:tcPr>
          <w:p w14:paraId="28BC3509" w14:textId="3C085AC1" w:rsidR="004140F5" w:rsidRDefault="004140F5" w:rsidP="000B166C">
            <w:pPr>
              <w:pStyle w:val="Listaszerbekezds"/>
              <w:ind w:left="188"/>
              <w:contextualSpacing/>
              <w:rPr>
                <w:sz w:val="22"/>
                <w:szCs w:val="22"/>
              </w:rPr>
            </w:pPr>
            <w:r>
              <w:rPr>
                <w:sz w:val="22"/>
                <w:szCs w:val="22"/>
              </w:rPr>
              <w:t xml:space="preserve">2.1.  </w:t>
            </w:r>
          </w:p>
        </w:tc>
        <w:tc>
          <w:tcPr>
            <w:tcW w:w="5103" w:type="dxa"/>
          </w:tcPr>
          <w:p w14:paraId="7D498CC9" w14:textId="0A09B4CE" w:rsidR="004140F5" w:rsidRDefault="0075324C" w:rsidP="0065743D">
            <w:pPr>
              <w:spacing w:before="120" w:after="120"/>
              <w:rPr>
                <w:b/>
              </w:rPr>
            </w:pPr>
            <w:r w:rsidRPr="0075324C">
              <w:rPr>
                <w:sz w:val="22"/>
                <w:szCs w:val="22"/>
              </w:rPr>
              <w:t>Minden egyes 5 évet elérő vagy meghaladó közbeszerzési tapasztalattal rendelkező szakember bevonása (az MSZ.2) alkalmassági feltétel keretében bemutatott szakemberen kívül)</w:t>
            </w:r>
            <w:r w:rsidR="004140F5">
              <w:rPr>
                <w:sz w:val="22"/>
                <w:szCs w:val="22"/>
              </w:rPr>
              <w:t xml:space="preserve"> </w:t>
            </w:r>
          </w:p>
        </w:tc>
        <w:tc>
          <w:tcPr>
            <w:tcW w:w="3284" w:type="dxa"/>
          </w:tcPr>
          <w:p w14:paraId="574B7575" w14:textId="3BD15DF9" w:rsidR="004140F5" w:rsidRPr="000B166C" w:rsidRDefault="004140F5" w:rsidP="005E7F66">
            <w:pPr>
              <w:spacing w:before="120" w:after="120"/>
              <w:jc w:val="center"/>
              <w:rPr>
                <w:b/>
                <w:sz w:val="22"/>
                <w:szCs w:val="22"/>
              </w:rPr>
            </w:pPr>
            <w:r w:rsidRPr="000B166C">
              <w:rPr>
                <w:b/>
                <w:sz w:val="22"/>
                <w:szCs w:val="22"/>
              </w:rPr>
              <w:t>.</w:t>
            </w:r>
            <w:proofErr w:type="gramStart"/>
            <w:r w:rsidRPr="000B166C">
              <w:rPr>
                <w:b/>
                <w:sz w:val="22"/>
                <w:szCs w:val="22"/>
              </w:rPr>
              <w:t>.…</w:t>
            </w:r>
            <w:proofErr w:type="gramEnd"/>
            <w:r w:rsidRPr="000B166C">
              <w:rPr>
                <w:b/>
                <w:sz w:val="22"/>
                <w:szCs w:val="22"/>
              </w:rPr>
              <w:t xml:space="preserve"> </w:t>
            </w:r>
            <w:r w:rsidR="00AD0534" w:rsidRPr="000B166C">
              <w:rPr>
                <w:b/>
                <w:sz w:val="22"/>
                <w:szCs w:val="22"/>
              </w:rPr>
              <w:t>fő</w:t>
            </w:r>
          </w:p>
        </w:tc>
      </w:tr>
      <w:tr w:rsidR="004140F5" w:rsidRPr="000267CD" w14:paraId="5E586E39" w14:textId="77777777" w:rsidTr="004140F5">
        <w:trPr>
          <w:trHeight w:val="402"/>
          <w:jc w:val="center"/>
        </w:trPr>
        <w:tc>
          <w:tcPr>
            <w:tcW w:w="1134" w:type="dxa"/>
            <w:shd w:val="clear" w:color="auto" w:fill="CCFFCC"/>
          </w:tcPr>
          <w:p w14:paraId="17634CFC" w14:textId="2E90F54D" w:rsidR="004140F5" w:rsidRDefault="004140F5" w:rsidP="000B166C">
            <w:pPr>
              <w:pStyle w:val="Listaszerbekezds"/>
              <w:ind w:left="188"/>
              <w:contextualSpacing/>
              <w:rPr>
                <w:sz w:val="22"/>
                <w:szCs w:val="22"/>
              </w:rPr>
            </w:pPr>
            <w:r>
              <w:rPr>
                <w:sz w:val="22"/>
                <w:szCs w:val="22"/>
              </w:rPr>
              <w:lastRenderedPageBreak/>
              <w:t>2.2.</w:t>
            </w:r>
          </w:p>
        </w:tc>
        <w:tc>
          <w:tcPr>
            <w:tcW w:w="5103" w:type="dxa"/>
          </w:tcPr>
          <w:p w14:paraId="7C415062" w14:textId="73B4D7CC" w:rsidR="004140F5" w:rsidRPr="00EE6F9B" w:rsidRDefault="0075324C" w:rsidP="0065743D">
            <w:pPr>
              <w:spacing w:before="120" w:after="120"/>
              <w:rPr>
                <w:sz w:val="22"/>
                <w:szCs w:val="22"/>
              </w:rPr>
            </w:pPr>
            <w:r w:rsidRPr="0075324C">
              <w:rPr>
                <w:sz w:val="22"/>
                <w:szCs w:val="22"/>
              </w:rPr>
              <w:t>Minden egyes 4 évet elérő vagy meghaladó közbeszerzési tapasztalattal rendelkező szakember bevonása (az MSZ.2) alkalmassági feltétel keretében bemutatott szakemberen kívül)</w:t>
            </w:r>
            <w:r w:rsidR="00EE6F9B">
              <w:rPr>
                <w:sz w:val="22"/>
                <w:szCs w:val="22"/>
              </w:rPr>
              <w:t xml:space="preserve"> </w:t>
            </w:r>
          </w:p>
        </w:tc>
        <w:tc>
          <w:tcPr>
            <w:tcW w:w="3284" w:type="dxa"/>
          </w:tcPr>
          <w:p w14:paraId="578D2F32" w14:textId="703F0972" w:rsidR="004140F5" w:rsidRPr="000B166C" w:rsidRDefault="00EE6F9B" w:rsidP="005E7F66">
            <w:pPr>
              <w:spacing w:before="120" w:after="120"/>
              <w:jc w:val="center"/>
              <w:rPr>
                <w:b/>
                <w:sz w:val="22"/>
                <w:szCs w:val="22"/>
              </w:rPr>
            </w:pPr>
            <w:proofErr w:type="gramStart"/>
            <w:r w:rsidRPr="000B166C">
              <w:rPr>
                <w:b/>
                <w:sz w:val="22"/>
                <w:szCs w:val="22"/>
              </w:rPr>
              <w:t>..</w:t>
            </w:r>
            <w:proofErr w:type="gramEnd"/>
            <w:r w:rsidRPr="000B166C">
              <w:rPr>
                <w:b/>
                <w:sz w:val="22"/>
                <w:szCs w:val="22"/>
              </w:rPr>
              <w:t>… fő</w:t>
            </w:r>
          </w:p>
        </w:tc>
      </w:tr>
      <w:tr w:rsidR="00EE6F9B" w:rsidRPr="000267CD" w14:paraId="7A499A0B" w14:textId="77777777" w:rsidTr="004140F5">
        <w:trPr>
          <w:trHeight w:val="402"/>
          <w:jc w:val="center"/>
        </w:trPr>
        <w:tc>
          <w:tcPr>
            <w:tcW w:w="1134" w:type="dxa"/>
            <w:shd w:val="clear" w:color="auto" w:fill="CCFFCC"/>
          </w:tcPr>
          <w:p w14:paraId="3CF86F51" w14:textId="22D637F5" w:rsidR="00EE6F9B" w:rsidRDefault="00EE6F9B" w:rsidP="000B166C">
            <w:pPr>
              <w:pStyle w:val="Listaszerbekezds"/>
              <w:ind w:left="188"/>
              <w:contextualSpacing/>
              <w:rPr>
                <w:sz w:val="22"/>
                <w:szCs w:val="22"/>
              </w:rPr>
            </w:pPr>
            <w:r>
              <w:rPr>
                <w:sz w:val="22"/>
                <w:szCs w:val="22"/>
              </w:rPr>
              <w:t>2.3.</w:t>
            </w:r>
          </w:p>
        </w:tc>
        <w:tc>
          <w:tcPr>
            <w:tcW w:w="5103" w:type="dxa"/>
          </w:tcPr>
          <w:p w14:paraId="21D3506B" w14:textId="32C2D57F" w:rsidR="00EE6F9B" w:rsidRDefault="0075324C" w:rsidP="0065743D">
            <w:pPr>
              <w:spacing w:before="120" w:after="120"/>
              <w:rPr>
                <w:sz w:val="22"/>
                <w:szCs w:val="22"/>
              </w:rPr>
            </w:pPr>
            <w:r w:rsidRPr="0075324C">
              <w:rPr>
                <w:sz w:val="22"/>
                <w:szCs w:val="22"/>
              </w:rPr>
              <w:t>Minden egyes jogi szakvizsgával rendelkező szakember bevonása (az MSZ.2) alkalmassági feltétel keretében bemutatott szakemberen kívül)</w:t>
            </w:r>
            <w:r w:rsidRPr="0075324C" w:rsidDel="00B3389F">
              <w:rPr>
                <w:sz w:val="22"/>
                <w:szCs w:val="22"/>
              </w:rPr>
              <w:t xml:space="preserve"> </w:t>
            </w:r>
            <w:r w:rsidR="00EE6F9B">
              <w:rPr>
                <w:sz w:val="22"/>
                <w:szCs w:val="22"/>
              </w:rPr>
              <w:t xml:space="preserve"> </w:t>
            </w:r>
          </w:p>
        </w:tc>
        <w:tc>
          <w:tcPr>
            <w:tcW w:w="3284" w:type="dxa"/>
          </w:tcPr>
          <w:p w14:paraId="42C0D21E" w14:textId="3D5A567F" w:rsidR="00EE6F9B" w:rsidRPr="000B166C" w:rsidRDefault="00EE6F9B" w:rsidP="005E7F66">
            <w:pPr>
              <w:spacing w:before="120" w:after="120"/>
              <w:jc w:val="center"/>
              <w:rPr>
                <w:b/>
                <w:sz w:val="22"/>
                <w:szCs w:val="22"/>
              </w:rPr>
            </w:pPr>
            <w:proofErr w:type="gramStart"/>
            <w:r w:rsidRPr="000B166C">
              <w:rPr>
                <w:b/>
                <w:sz w:val="22"/>
                <w:szCs w:val="22"/>
              </w:rPr>
              <w:t>..</w:t>
            </w:r>
            <w:proofErr w:type="gramEnd"/>
            <w:r w:rsidRPr="000B166C">
              <w:rPr>
                <w:b/>
                <w:sz w:val="22"/>
                <w:szCs w:val="22"/>
              </w:rPr>
              <w:t>… fő</w:t>
            </w:r>
          </w:p>
        </w:tc>
      </w:tr>
      <w:tr w:rsidR="00EE6F9B" w:rsidRPr="000267CD" w14:paraId="5305DC03" w14:textId="77777777" w:rsidTr="004140F5">
        <w:trPr>
          <w:trHeight w:val="402"/>
          <w:jc w:val="center"/>
        </w:trPr>
        <w:tc>
          <w:tcPr>
            <w:tcW w:w="1134" w:type="dxa"/>
            <w:shd w:val="clear" w:color="auto" w:fill="CCFFCC"/>
          </w:tcPr>
          <w:p w14:paraId="60BA52D8" w14:textId="4DB5182F" w:rsidR="00EE6F9B" w:rsidRDefault="00EE6F9B" w:rsidP="000B166C">
            <w:pPr>
              <w:pStyle w:val="Listaszerbekezds"/>
              <w:ind w:left="188"/>
              <w:contextualSpacing/>
              <w:rPr>
                <w:sz w:val="22"/>
                <w:szCs w:val="22"/>
              </w:rPr>
            </w:pPr>
            <w:r>
              <w:rPr>
                <w:sz w:val="22"/>
                <w:szCs w:val="22"/>
              </w:rPr>
              <w:t>2.4.</w:t>
            </w:r>
          </w:p>
        </w:tc>
        <w:tc>
          <w:tcPr>
            <w:tcW w:w="5103" w:type="dxa"/>
          </w:tcPr>
          <w:p w14:paraId="67092320" w14:textId="15FB205D" w:rsidR="00EE6F9B" w:rsidRDefault="0075324C" w:rsidP="0065743D">
            <w:pPr>
              <w:spacing w:before="120" w:after="120"/>
              <w:rPr>
                <w:sz w:val="22"/>
                <w:szCs w:val="22"/>
              </w:rPr>
            </w:pPr>
            <w:r w:rsidRPr="0075324C">
              <w:rPr>
                <w:sz w:val="22"/>
                <w:szCs w:val="22"/>
              </w:rPr>
              <w:t>Minden egyes közbeszerzések jogszabály szerinti minőségellenőrzésében és/vagy utó és/vagy utólagos ellenőrzésben és/vagy közbeszerzési szabályossági tanúsítvány / eredm</w:t>
            </w:r>
            <w:r w:rsidR="003E2DA0">
              <w:rPr>
                <w:sz w:val="22"/>
                <w:szCs w:val="22"/>
              </w:rPr>
              <w:t>ény állásfoglalás készítésében 3</w:t>
            </w:r>
            <w:r w:rsidRPr="0075324C">
              <w:rPr>
                <w:sz w:val="22"/>
                <w:szCs w:val="22"/>
              </w:rPr>
              <w:t xml:space="preserve"> éves szakmai gyakorlattal rendelkező szakember bevonása (az MSZ.2) alkalmassági feltétel keretében bemutatott szakemberen kívül)</w:t>
            </w:r>
            <w:r w:rsidR="00EE6F9B">
              <w:rPr>
                <w:sz w:val="22"/>
                <w:szCs w:val="22"/>
              </w:rPr>
              <w:t xml:space="preserve"> </w:t>
            </w:r>
          </w:p>
        </w:tc>
        <w:tc>
          <w:tcPr>
            <w:tcW w:w="3284" w:type="dxa"/>
          </w:tcPr>
          <w:p w14:paraId="649569B9" w14:textId="17AD8F0A" w:rsidR="00EE6F9B" w:rsidRPr="000B166C" w:rsidRDefault="00EE6F9B" w:rsidP="005E7F66">
            <w:pPr>
              <w:spacing w:before="120" w:after="120"/>
              <w:jc w:val="center"/>
              <w:rPr>
                <w:b/>
                <w:sz w:val="22"/>
                <w:szCs w:val="22"/>
              </w:rPr>
            </w:pPr>
            <w:proofErr w:type="gramStart"/>
            <w:r w:rsidRPr="000B166C">
              <w:rPr>
                <w:b/>
                <w:sz w:val="22"/>
                <w:szCs w:val="22"/>
              </w:rPr>
              <w:t>..</w:t>
            </w:r>
            <w:proofErr w:type="gramEnd"/>
            <w:r w:rsidRPr="000B166C">
              <w:rPr>
                <w:b/>
                <w:sz w:val="22"/>
                <w:szCs w:val="22"/>
              </w:rPr>
              <w:t xml:space="preserve">… </w:t>
            </w:r>
            <w:r w:rsidR="00AD0534" w:rsidRPr="000B166C">
              <w:rPr>
                <w:b/>
                <w:sz w:val="22"/>
                <w:szCs w:val="22"/>
              </w:rPr>
              <w:t>fő</w:t>
            </w:r>
          </w:p>
        </w:tc>
      </w:tr>
      <w:tr w:rsidR="00585810" w:rsidRPr="000267CD" w14:paraId="56D55162" w14:textId="604DCA88" w:rsidTr="004140F5">
        <w:trPr>
          <w:trHeight w:val="402"/>
          <w:jc w:val="center"/>
        </w:trPr>
        <w:tc>
          <w:tcPr>
            <w:tcW w:w="1134" w:type="dxa"/>
            <w:shd w:val="clear" w:color="auto" w:fill="CCFFCC"/>
          </w:tcPr>
          <w:p w14:paraId="671D06CF" w14:textId="6B199B7C" w:rsidR="00585810" w:rsidRDefault="00585810" w:rsidP="000B166C">
            <w:pPr>
              <w:pStyle w:val="Listaszerbekezds"/>
              <w:ind w:left="188"/>
              <w:contextualSpacing/>
              <w:rPr>
                <w:sz w:val="22"/>
                <w:szCs w:val="22"/>
              </w:rPr>
            </w:pPr>
            <w:r>
              <w:rPr>
                <w:sz w:val="22"/>
                <w:szCs w:val="22"/>
              </w:rPr>
              <w:t>2.5.</w:t>
            </w:r>
          </w:p>
        </w:tc>
        <w:tc>
          <w:tcPr>
            <w:tcW w:w="5103" w:type="dxa"/>
          </w:tcPr>
          <w:p w14:paraId="5F9B12F5" w14:textId="087BBDA0" w:rsidR="00585810" w:rsidRPr="0075324C" w:rsidRDefault="00585810" w:rsidP="00EE6F9B">
            <w:pPr>
              <w:spacing w:before="120" w:after="120"/>
              <w:rPr>
                <w:sz w:val="22"/>
                <w:szCs w:val="22"/>
              </w:rPr>
            </w:pPr>
            <w:r w:rsidRPr="00585810">
              <w:rPr>
                <w:sz w:val="22"/>
                <w:szCs w:val="22"/>
              </w:rPr>
              <w:t>Szakemberek kommunikációját, illetve a feladatellátást garantáló információbiztonság-irányítási rendszerre (ISO 27001) vonatkozó tanúsítvány megléte és szerződés teljesítése során történő igénybevétele, vagy ezzel egyenértékű, az Európai Unió más tagállamában bejegyzett szervezettől származó tanúsítvány, vagy a felsorolt irányítási rendszerek működtetésének egyéb bizonyítéka vagy ezekkel egyenértékű tanúsítvány</w:t>
            </w:r>
          </w:p>
        </w:tc>
        <w:tc>
          <w:tcPr>
            <w:tcW w:w="3284" w:type="dxa"/>
          </w:tcPr>
          <w:p w14:paraId="5B333717" w14:textId="726D25BD" w:rsidR="00585810" w:rsidRPr="000B166C" w:rsidRDefault="00585810" w:rsidP="005E7F66">
            <w:pPr>
              <w:spacing w:before="120" w:after="120"/>
              <w:jc w:val="center"/>
              <w:rPr>
                <w:b/>
                <w:sz w:val="22"/>
                <w:szCs w:val="22"/>
              </w:rPr>
            </w:pPr>
            <w:r>
              <w:rPr>
                <w:b/>
                <w:sz w:val="22"/>
                <w:szCs w:val="22"/>
              </w:rPr>
              <w:t>igen / nem</w:t>
            </w:r>
          </w:p>
        </w:tc>
      </w:tr>
    </w:tbl>
    <w:p w14:paraId="0524B445" w14:textId="77777777" w:rsidR="00F0165E" w:rsidRPr="000267CD" w:rsidRDefault="00F0165E" w:rsidP="00F0165E">
      <w:pPr>
        <w:pStyle w:val="Szvegtrzsbehzssal"/>
        <w:numPr>
          <w:ilvl w:val="12"/>
          <w:numId w:val="0"/>
        </w:numPr>
        <w:rPr>
          <w:b/>
          <w:sz w:val="22"/>
          <w:szCs w:val="22"/>
        </w:rPr>
      </w:pPr>
    </w:p>
    <w:p w14:paraId="6C24750F" w14:textId="77777777" w:rsidR="00F0165E" w:rsidRPr="000267CD" w:rsidRDefault="00F0165E" w:rsidP="00F0165E">
      <w:pPr>
        <w:pStyle w:val="Szvegtrzs3"/>
        <w:numPr>
          <w:ilvl w:val="12"/>
          <w:numId w:val="0"/>
        </w:numPr>
        <w:rPr>
          <w:rFonts w:ascii="Times New Roman" w:hAnsi="Times New Roman"/>
          <w:sz w:val="22"/>
          <w:szCs w:val="22"/>
        </w:rPr>
      </w:pPr>
      <w:r w:rsidRPr="000267CD">
        <w:rPr>
          <w:rFonts w:ascii="Times New Roman" w:hAnsi="Times New Roman"/>
          <w:sz w:val="22"/>
          <w:szCs w:val="22"/>
        </w:rPr>
        <w:t>Keltezés (helység, év, hónap, nap)</w:t>
      </w:r>
    </w:p>
    <w:p w14:paraId="4DABB0EB" w14:textId="77777777" w:rsidR="00F0165E" w:rsidRPr="000267CD" w:rsidRDefault="00F0165E" w:rsidP="00F0165E">
      <w:pPr>
        <w:pStyle w:val="Szvegtrzs3"/>
        <w:numPr>
          <w:ilvl w:val="12"/>
          <w:numId w:val="0"/>
        </w:numPr>
        <w:rPr>
          <w:rFonts w:ascii="Times New Roman" w:hAnsi="Times New Roman"/>
          <w:sz w:val="22"/>
          <w:szCs w:val="22"/>
        </w:rPr>
      </w:pPr>
    </w:p>
    <w:tbl>
      <w:tblPr>
        <w:tblW w:w="4873" w:type="dxa"/>
        <w:jc w:val="right"/>
        <w:tblLook w:val="01E0" w:firstRow="1" w:lastRow="1" w:firstColumn="1" w:lastColumn="1" w:noHBand="0" w:noVBand="0"/>
      </w:tblPr>
      <w:tblGrid>
        <w:gridCol w:w="4873"/>
      </w:tblGrid>
      <w:tr w:rsidR="00F0165E" w:rsidRPr="000267CD" w14:paraId="28C31DD4" w14:textId="77777777" w:rsidTr="00F0165E">
        <w:trPr>
          <w:jc w:val="right"/>
        </w:trPr>
        <w:tc>
          <w:tcPr>
            <w:tcW w:w="4873" w:type="dxa"/>
          </w:tcPr>
          <w:p w14:paraId="4EAEF393" w14:textId="77777777" w:rsidR="00F0165E" w:rsidRPr="000267CD" w:rsidRDefault="00F0165E" w:rsidP="00F0165E">
            <w:pPr>
              <w:jc w:val="center"/>
              <w:rPr>
                <w:sz w:val="22"/>
                <w:szCs w:val="22"/>
              </w:rPr>
            </w:pPr>
            <w:r w:rsidRPr="000267CD">
              <w:rPr>
                <w:sz w:val="22"/>
                <w:szCs w:val="22"/>
              </w:rPr>
              <w:t>................................................................</w:t>
            </w:r>
          </w:p>
        </w:tc>
      </w:tr>
      <w:tr w:rsidR="00F0165E" w:rsidRPr="000267CD" w14:paraId="47CB6CC0" w14:textId="77777777" w:rsidTr="00F0165E">
        <w:trPr>
          <w:jc w:val="right"/>
        </w:trPr>
        <w:tc>
          <w:tcPr>
            <w:tcW w:w="4873" w:type="dxa"/>
          </w:tcPr>
          <w:p w14:paraId="605C162C" w14:textId="77777777" w:rsidR="00F0165E" w:rsidRPr="000267CD" w:rsidRDefault="00F0165E" w:rsidP="00F0165E">
            <w:pPr>
              <w:pStyle w:val="Szvegtrzs3"/>
              <w:numPr>
                <w:ilvl w:val="12"/>
                <w:numId w:val="0"/>
              </w:numPr>
              <w:jc w:val="center"/>
              <w:rPr>
                <w:rFonts w:ascii="Times New Roman" w:hAnsi="Times New Roman"/>
                <w:sz w:val="22"/>
                <w:szCs w:val="22"/>
              </w:rPr>
            </w:pPr>
            <w:r w:rsidRPr="000267CD">
              <w:rPr>
                <w:rFonts w:ascii="Times New Roman" w:hAnsi="Times New Roman"/>
                <w:sz w:val="22"/>
                <w:szCs w:val="22"/>
              </w:rPr>
              <w:t xml:space="preserve">cégszerű aláírás </w:t>
            </w:r>
          </w:p>
        </w:tc>
      </w:tr>
    </w:tbl>
    <w:p w14:paraId="7B04EE4D" w14:textId="77777777" w:rsidR="00F0165E" w:rsidRPr="00352227" w:rsidRDefault="00F0165E" w:rsidP="00F0165E">
      <w:pPr>
        <w:pStyle w:val="Listaszerbekezds"/>
        <w:spacing w:line="276" w:lineRule="auto"/>
        <w:rPr>
          <w:rFonts w:ascii="Tahoma" w:hAnsi="Tahoma" w:cs="Tahoma"/>
          <w:b/>
          <w:sz w:val="21"/>
          <w:szCs w:val="21"/>
        </w:rPr>
      </w:pPr>
    </w:p>
    <w:p w14:paraId="7F1DAF57" w14:textId="77777777" w:rsidR="00941797" w:rsidRPr="000267CD" w:rsidRDefault="00941797" w:rsidP="00941797">
      <w:pPr>
        <w:pStyle w:val="BodyText21"/>
        <w:tabs>
          <w:tab w:val="clear" w:pos="1985"/>
        </w:tabs>
        <w:ind w:left="709" w:firstLine="0"/>
        <w:rPr>
          <w:rFonts w:ascii="Times New Roman" w:hAnsi="Times New Roman"/>
          <w:sz w:val="22"/>
          <w:szCs w:val="22"/>
        </w:rPr>
      </w:pPr>
    </w:p>
    <w:p w14:paraId="30DCAB6C" w14:textId="77777777" w:rsidR="00941797" w:rsidRPr="000267CD" w:rsidRDefault="00941797" w:rsidP="00941797">
      <w:pPr>
        <w:pStyle w:val="BodyText21"/>
        <w:tabs>
          <w:tab w:val="clear" w:pos="1985"/>
        </w:tabs>
        <w:ind w:left="709" w:firstLine="0"/>
        <w:rPr>
          <w:rFonts w:ascii="Times New Roman" w:hAnsi="Times New Roman"/>
          <w:sz w:val="22"/>
          <w:szCs w:val="22"/>
        </w:rPr>
      </w:pPr>
    </w:p>
    <w:p w14:paraId="3E4D3A52" w14:textId="275F2B32" w:rsidR="00F0165E" w:rsidRPr="00995493" w:rsidRDefault="00CA07CA" w:rsidP="00995493">
      <w:pPr>
        <w:pageBreakBefore/>
        <w:spacing w:before="120" w:after="120"/>
        <w:jc w:val="right"/>
        <w:rPr>
          <w:b/>
          <w:i/>
          <w:caps/>
          <w:sz w:val="22"/>
          <w:szCs w:val="22"/>
        </w:rPr>
      </w:pPr>
      <w:r w:rsidRPr="00995493">
        <w:rPr>
          <w:b/>
          <w:i/>
          <w:sz w:val="22"/>
          <w:szCs w:val="22"/>
        </w:rPr>
        <w:lastRenderedPageBreak/>
        <w:t>2</w:t>
      </w:r>
      <w:r w:rsidR="00F0165E" w:rsidRPr="00995493">
        <w:rPr>
          <w:b/>
          <w:i/>
          <w:sz w:val="22"/>
          <w:szCs w:val="22"/>
        </w:rPr>
        <w:t>. számú melléklet</w:t>
      </w:r>
    </w:p>
    <w:p w14:paraId="1BE9E6D3" w14:textId="77777777" w:rsidR="00941797" w:rsidRPr="000267CD" w:rsidRDefault="00941797" w:rsidP="00941797">
      <w:pPr>
        <w:pStyle w:val="Szvegtrzsbehzssal3"/>
        <w:spacing w:before="480" w:after="720"/>
        <w:ind w:left="0"/>
        <w:jc w:val="center"/>
        <w:rPr>
          <w:b/>
          <w:sz w:val="22"/>
          <w:szCs w:val="22"/>
        </w:rPr>
      </w:pPr>
      <w:r w:rsidRPr="000267CD">
        <w:rPr>
          <w:b/>
          <w:sz w:val="22"/>
          <w:szCs w:val="22"/>
        </w:rPr>
        <w:t>TARTALOMJEGYZÉK</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tblGrid>
      <w:tr w:rsidR="00941797" w:rsidRPr="000267CD" w14:paraId="6DEC6C64" w14:textId="77777777" w:rsidTr="005E7F66">
        <w:tc>
          <w:tcPr>
            <w:tcW w:w="6588" w:type="dxa"/>
            <w:shd w:val="clear" w:color="auto" w:fill="CCFFCC"/>
          </w:tcPr>
          <w:p w14:paraId="7748EEF6" w14:textId="77777777" w:rsidR="00941797" w:rsidRPr="000267CD" w:rsidRDefault="00941797" w:rsidP="005E7F66">
            <w:pPr>
              <w:pStyle w:val="Szvegtrzsbehzssal3"/>
              <w:ind w:left="0"/>
              <w:jc w:val="center"/>
              <w:rPr>
                <w:sz w:val="22"/>
                <w:szCs w:val="22"/>
              </w:rPr>
            </w:pPr>
            <w:r w:rsidRPr="000267CD">
              <w:rPr>
                <w:sz w:val="22"/>
                <w:szCs w:val="22"/>
              </w:rPr>
              <w:t xml:space="preserve">Az ajánlathoz csatolt nyilatkozat, igazolás, </w:t>
            </w:r>
          </w:p>
          <w:p w14:paraId="44044A0E" w14:textId="77777777" w:rsidR="00941797" w:rsidRPr="000267CD" w:rsidRDefault="00941797" w:rsidP="005E7F66">
            <w:pPr>
              <w:pStyle w:val="Szvegtrzsbehzssal3"/>
              <w:ind w:left="0"/>
              <w:jc w:val="center"/>
              <w:rPr>
                <w:sz w:val="22"/>
                <w:szCs w:val="22"/>
              </w:rPr>
            </w:pPr>
            <w:r w:rsidRPr="000267CD">
              <w:rPr>
                <w:sz w:val="22"/>
                <w:szCs w:val="22"/>
              </w:rPr>
              <w:t>egyéb irat, dokumentum megnevezése</w:t>
            </w:r>
          </w:p>
        </w:tc>
        <w:tc>
          <w:tcPr>
            <w:tcW w:w="2592" w:type="dxa"/>
            <w:shd w:val="clear" w:color="auto" w:fill="CCFFCC"/>
          </w:tcPr>
          <w:p w14:paraId="7399CA22" w14:textId="77777777" w:rsidR="00941797" w:rsidRPr="000267CD" w:rsidRDefault="00941797" w:rsidP="005E7F66">
            <w:pPr>
              <w:pStyle w:val="Szvegtrzsbehzssal3"/>
              <w:spacing w:before="120"/>
              <w:ind w:left="0"/>
              <w:jc w:val="center"/>
              <w:rPr>
                <w:sz w:val="22"/>
                <w:szCs w:val="22"/>
              </w:rPr>
            </w:pPr>
            <w:r w:rsidRPr="000267CD">
              <w:rPr>
                <w:sz w:val="22"/>
                <w:szCs w:val="22"/>
              </w:rPr>
              <w:t>lapszám</w:t>
            </w:r>
          </w:p>
        </w:tc>
      </w:tr>
      <w:tr w:rsidR="00941797" w:rsidRPr="000267CD" w14:paraId="53CD0DB4" w14:textId="77777777" w:rsidTr="005E7F66">
        <w:tc>
          <w:tcPr>
            <w:tcW w:w="6588" w:type="dxa"/>
          </w:tcPr>
          <w:p w14:paraId="220723DA" w14:textId="77777777" w:rsidR="00941797" w:rsidRPr="000267CD" w:rsidRDefault="00941797" w:rsidP="005E7F66">
            <w:pPr>
              <w:pStyle w:val="Szvegtrzsbehzssal3"/>
              <w:spacing w:before="120"/>
              <w:ind w:left="0"/>
              <w:rPr>
                <w:i/>
                <w:sz w:val="22"/>
                <w:szCs w:val="22"/>
              </w:rPr>
            </w:pPr>
          </w:p>
        </w:tc>
        <w:tc>
          <w:tcPr>
            <w:tcW w:w="2592" w:type="dxa"/>
          </w:tcPr>
          <w:p w14:paraId="06F72EDA" w14:textId="77777777" w:rsidR="00941797" w:rsidRPr="000267CD" w:rsidRDefault="00941797" w:rsidP="005E7F66">
            <w:pPr>
              <w:pStyle w:val="Szvegtrzsbehzssal3"/>
              <w:spacing w:before="120"/>
              <w:ind w:left="0"/>
              <w:rPr>
                <w:i/>
                <w:sz w:val="22"/>
                <w:szCs w:val="22"/>
              </w:rPr>
            </w:pPr>
          </w:p>
        </w:tc>
      </w:tr>
      <w:tr w:rsidR="00941797" w:rsidRPr="000267CD" w14:paraId="185FE01B" w14:textId="77777777" w:rsidTr="005E7F66">
        <w:tc>
          <w:tcPr>
            <w:tcW w:w="6588" w:type="dxa"/>
          </w:tcPr>
          <w:p w14:paraId="7C93882E" w14:textId="77777777" w:rsidR="00941797" w:rsidRPr="000267CD" w:rsidRDefault="00941797" w:rsidP="005E7F66">
            <w:pPr>
              <w:pStyle w:val="Szvegtrzsbehzssal3"/>
              <w:spacing w:before="120"/>
              <w:ind w:left="0"/>
              <w:rPr>
                <w:i/>
                <w:sz w:val="22"/>
                <w:szCs w:val="22"/>
              </w:rPr>
            </w:pPr>
          </w:p>
        </w:tc>
        <w:tc>
          <w:tcPr>
            <w:tcW w:w="2592" w:type="dxa"/>
          </w:tcPr>
          <w:p w14:paraId="42DC4C17" w14:textId="77777777" w:rsidR="00941797" w:rsidRPr="000267CD" w:rsidRDefault="00941797" w:rsidP="005E7F66">
            <w:pPr>
              <w:pStyle w:val="Szvegtrzsbehzssal3"/>
              <w:spacing w:before="120"/>
              <w:ind w:left="0"/>
              <w:rPr>
                <w:i/>
                <w:sz w:val="22"/>
                <w:szCs w:val="22"/>
              </w:rPr>
            </w:pPr>
          </w:p>
        </w:tc>
      </w:tr>
      <w:tr w:rsidR="00941797" w:rsidRPr="000267CD" w14:paraId="1277FEAE" w14:textId="77777777" w:rsidTr="005E7F66">
        <w:tc>
          <w:tcPr>
            <w:tcW w:w="6588" w:type="dxa"/>
          </w:tcPr>
          <w:p w14:paraId="312525CE" w14:textId="77777777" w:rsidR="00941797" w:rsidRPr="000267CD" w:rsidRDefault="00941797" w:rsidP="005E7F66">
            <w:pPr>
              <w:pStyle w:val="Szvegtrzsbehzssal3"/>
              <w:spacing w:before="120"/>
              <w:ind w:left="0"/>
              <w:rPr>
                <w:i/>
                <w:sz w:val="22"/>
                <w:szCs w:val="22"/>
              </w:rPr>
            </w:pPr>
          </w:p>
        </w:tc>
        <w:tc>
          <w:tcPr>
            <w:tcW w:w="2592" w:type="dxa"/>
          </w:tcPr>
          <w:p w14:paraId="792819F0" w14:textId="77777777" w:rsidR="00941797" w:rsidRPr="000267CD" w:rsidRDefault="00941797" w:rsidP="005E7F66">
            <w:pPr>
              <w:pStyle w:val="Szvegtrzsbehzssal3"/>
              <w:spacing w:before="120"/>
              <w:ind w:left="0"/>
              <w:rPr>
                <w:i/>
                <w:sz w:val="22"/>
                <w:szCs w:val="22"/>
              </w:rPr>
            </w:pPr>
          </w:p>
        </w:tc>
      </w:tr>
      <w:tr w:rsidR="00941797" w:rsidRPr="000267CD" w14:paraId="07124473" w14:textId="77777777" w:rsidTr="005E7F66">
        <w:tc>
          <w:tcPr>
            <w:tcW w:w="6588" w:type="dxa"/>
          </w:tcPr>
          <w:p w14:paraId="207221AB" w14:textId="77777777" w:rsidR="00941797" w:rsidRPr="000267CD" w:rsidRDefault="00941797" w:rsidP="005E7F66">
            <w:pPr>
              <w:pStyle w:val="Szvegtrzsbehzssal3"/>
              <w:spacing w:before="120"/>
              <w:ind w:left="0"/>
              <w:rPr>
                <w:i/>
                <w:sz w:val="22"/>
                <w:szCs w:val="22"/>
              </w:rPr>
            </w:pPr>
          </w:p>
        </w:tc>
        <w:tc>
          <w:tcPr>
            <w:tcW w:w="2592" w:type="dxa"/>
          </w:tcPr>
          <w:p w14:paraId="55826966" w14:textId="77777777" w:rsidR="00941797" w:rsidRPr="000267CD" w:rsidRDefault="00941797" w:rsidP="005E7F66">
            <w:pPr>
              <w:pStyle w:val="Szvegtrzsbehzssal3"/>
              <w:spacing w:before="120"/>
              <w:ind w:left="0"/>
              <w:rPr>
                <w:i/>
                <w:sz w:val="22"/>
                <w:szCs w:val="22"/>
              </w:rPr>
            </w:pPr>
          </w:p>
        </w:tc>
      </w:tr>
      <w:tr w:rsidR="00941797" w:rsidRPr="000267CD" w14:paraId="27BC21BF" w14:textId="77777777" w:rsidTr="005E7F66">
        <w:tc>
          <w:tcPr>
            <w:tcW w:w="6588" w:type="dxa"/>
          </w:tcPr>
          <w:p w14:paraId="62D8B3CF" w14:textId="77777777" w:rsidR="00941797" w:rsidRPr="000267CD" w:rsidRDefault="00941797" w:rsidP="005E7F66">
            <w:pPr>
              <w:pStyle w:val="Szvegtrzsbehzssal3"/>
              <w:spacing w:before="120"/>
              <w:ind w:left="0"/>
              <w:rPr>
                <w:i/>
                <w:sz w:val="22"/>
                <w:szCs w:val="22"/>
              </w:rPr>
            </w:pPr>
          </w:p>
        </w:tc>
        <w:tc>
          <w:tcPr>
            <w:tcW w:w="2592" w:type="dxa"/>
          </w:tcPr>
          <w:p w14:paraId="2E7709B5" w14:textId="77777777" w:rsidR="00941797" w:rsidRPr="000267CD" w:rsidRDefault="00941797" w:rsidP="005E7F66">
            <w:pPr>
              <w:pStyle w:val="Szvegtrzsbehzssal3"/>
              <w:spacing w:before="120"/>
              <w:ind w:left="0"/>
              <w:rPr>
                <w:i/>
                <w:sz w:val="22"/>
                <w:szCs w:val="22"/>
              </w:rPr>
            </w:pPr>
          </w:p>
        </w:tc>
      </w:tr>
      <w:tr w:rsidR="00941797" w:rsidRPr="000267CD" w14:paraId="6F449680" w14:textId="77777777" w:rsidTr="005E7F66">
        <w:tc>
          <w:tcPr>
            <w:tcW w:w="6588" w:type="dxa"/>
          </w:tcPr>
          <w:p w14:paraId="776770AE" w14:textId="77777777" w:rsidR="00941797" w:rsidRPr="000267CD" w:rsidRDefault="00941797" w:rsidP="005E7F66">
            <w:pPr>
              <w:pStyle w:val="Szvegtrzsbehzssal3"/>
              <w:spacing w:before="120"/>
              <w:ind w:left="0"/>
              <w:rPr>
                <w:i/>
                <w:sz w:val="22"/>
                <w:szCs w:val="22"/>
              </w:rPr>
            </w:pPr>
          </w:p>
        </w:tc>
        <w:tc>
          <w:tcPr>
            <w:tcW w:w="2592" w:type="dxa"/>
          </w:tcPr>
          <w:p w14:paraId="565AAA50" w14:textId="77777777" w:rsidR="00941797" w:rsidRPr="000267CD" w:rsidRDefault="00941797" w:rsidP="005E7F66">
            <w:pPr>
              <w:pStyle w:val="Szvegtrzsbehzssal3"/>
              <w:spacing w:before="120"/>
              <w:ind w:left="0"/>
              <w:rPr>
                <w:i/>
                <w:sz w:val="22"/>
                <w:szCs w:val="22"/>
              </w:rPr>
            </w:pPr>
          </w:p>
        </w:tc>
      </w:tr>
      <w:tr w:rsidR="00941797" w:rsidRPr="000267CD" w14:paraId="0AD9695E" w14:textId="77777777" w:rsidTr="005E7F66">
        <w:tc>
          <w:tcPr>
            <w:tcW w:w="6588" w:type="dxa"/>
          </w:tcPr>
          <w:p w14:paraId="354EABBB" w14:textId="77777777" w:rsidR="00941797" w:rsidRPr="000267CD" w:rsidRDefault="00941797" w:rsidP="005E7F66">
            <w:pPr>
              <w:pStyle w:val="Szvegtrzsbehzssal3"/>
              <w:spacing w:before="120"/>
              <w:ind w:left="0"/>
              <w:rPr>
                <w:i/>
                <w:sz w:val="22"/>
                <w:szCs w:val="22"/>
              </w:rPr>
            </w:pPr>
          </w:p>
        </w:tc>
        <w:tc>
          <w:tcPr>
            <w:tcW w:w="2592" w:type="dxa"/>
          </w:tcPr>
          <w:p w14:paraId="261EE8E5" w14:textId="77777777" w:rsidR="00941797" w:rsidRPr="000267CD" w:rsidRDefault="00941797" w:rsidP="005E7F66">
            <w:pPr>
              <w:pStyle w:val="Szvegtrzsbehzssal3"/>
              <w:spacing w:before="120"/>
              <w:ind w:left="0"/>
              <w:rPr>
                <w:i/>
                <w:sz w:val="22"/>
                <w:szCs w:val="22"/>
              </w:rPr>
            </w:pPr>
          </w:p>
        </w:tc>
      </w:tr>
      <w:tr w:rsidR="00941797" w:rsidRPr="000267CD" w14:paraId="746E5099" w14:textId="77777777" w:rsidTr="005E7F66">
        <w:tc>
          <w:tcPr>
            <w:tcW w:w="6588" w:type="dxa"/>
          </w:tcPr>
          <w:p w14:paraId="51ABFC43" w14:textId="77777777" w:rsidR="00941797" w:rsidRPr="000267CD" w:rsidRDefault="00941797" w:rsidP="005E7F66">
            <w:pPr>
              <w:pStyle w:val="Szvegtrzsbehzssal3"/>
              <w:spacing w:before="120"/>
              <w:ind w:left="0"/>
              <w:rPr>
                <w:i/>
                <w:sz w:val="22"/>
                <w:szCs w:val="22"/>
              </w:rPr>
            </w:pPr>
          </w:p>
        </w:tc>
        <w:tc>
          <w:tcPr>
            <w:tcW w:w="2592" w:type="dxa"/>
          </w:tcPr>
          <w:p w14:paraId="4DF96A42" w14:textId="77777777" w:rsidR="00941797" w:rsidRPr="000267CD" w:rsidRDefault="00941797" w:rsidP="005E7F66">
            <w:pPr>
              <w:pStyle w:val="Szvegtrzsbehzssal3"/>
              <w:spacing w:before="120"/>
              <w:ind w:left="0"/>
              <w:rPr>
                <w:i/>
                <w:sz w:val="22"/>
                <w:szCs w:val="22"/>
              </w:rPr>
            </w:pPr>
          </w:p>
        </w:tc>
      </w:tr>
      <w:tr w:rsidR="00941797" w:rsidRPr="000267CD" w14:paraId="063EAFD9" w14:textId="77777777" w:rsidTr="005E7F66">
        <w:tc>
          <w:tcPr>
            <w:tcW w:w="6588" w:type="dxa"/>
          </w:tcPr>
          <w:p w14:paraId="4716E9A1" w14:textId="77777777" w:rsidR="00941797" w:rsidRPr="000267CD" w:rsidRDefault="00941797" w:rsidP="005E7F66">
            <w:pPr>
              <w:pStyle w:val="Szvegtrzsbehzssal3"/>
              <w:spacing w:before="120"/>
              <w:ind w:left="0"/>
              <w:rPr>
                <w:i/>
                <w:sz w:val="22"/>
                <w:szCs w:val="22"/>
              </w:rPr>
            </w:pPr>
          </w:p>
        </w:tc>
        <w:tc>
          <w:tcPr>
            <w:tcW w:w="2592" w:type="dxa"/>
          </w:tcPr>
          <w:p w14:paraId="550D9CA1" w14:textId="77777777" w:rsidR="00941797" w:rsidRPr="000267CD" w:rsidRDefault="00941797" w:rsidP="005E7F66">
            <w:pPr>
              <w:pStyle w:val="Szvegtrzsbehzssal3"/>
              <w:spacing w:before="120"/>
              <w:ind w:left="0"/>
              <w:rPr>
                <w:i/>
                <w:sz w:val="22"/>
                <w:szCs w:val="22"/>
              </w:rPr>
            </w:pPr>
          </w:p>
        </w:tc>
      </w:tr>
      <w:tr w:rsidR="00941797" w:rsidRPr="000267CD" w14:paraId="116FE4FF" w14:textId="77777777" w:rsidTr="005E7F66">
        <w:tc>
          <w:tcPr>
            <w:tcW w:w="6588" w:type="dxa"/>
          </w:tcPr>
          <w:p w14:paraId="2DECC5C4" w14:textId="77777777" w:rsidR="00941797" w:rsidRPr="000267CD" w:rsidRDefault="00941797" w:rsidP="005E7F66">
            <w:pPr>
              <w:pStyle w:val="Szvegtrzsbehzssal3"/>
              <w:spacing w:before="120"/>
              <w:ind w:left="0"/>
              <w:rPr>
                <w:i/>
                <w:sz w:val="22"/>
                <w:szCs w:val="22"/>
              </w:rPr>
            </w:pPr>
          </w:p>
        </w:tc>
        <w:tc>
          <w:tcPr>
            <w:tcW w:w="2592" w:type="dxa"/>
          </w:tcPr>
          <w:p w14:paraId="6F6BB0F0" w14:textId="77777777" w:rsidR="00941797" w:rsidRPr="000267CD" w:rsidRDefault="00941797" w:rsidP="005E7F66">
            <w:pPr>
              <w:pStyle w:val="Szvegtrzsbehzssal3"/>
              <w:spacing w:before="120"/>
              <w:ind w:left="0"/>
              <w:rPr>
                <w:i/>
                <w:sz w:val="22"/>
                <w:szCs w:val="22"/>
              </w:rPr>
            </w:pPr>
          </w:p>
        </w:tc>
      </w:tr>
      <w:tr w:rsidR="00941797" w:rsidRPr="000267CD" w14:paraId="064B43F6" w14:textId="77777777" w:rsidTr="005E7F66">
        <w:tc>
          <w:tcPr>
            <w:tcW w:w="6588" w:type="dxa"/>
          </w:tcPr>
          <w:p w14:paraId="0CB0BD37" w14:textId="77777777" w:rsidR="00941797" w:rsidRPr="000267CD" w:rsidRDefault="00941797" w:rsidP="005E7F66">
            <w:pPr>
              <w:pStyle w:val="Szvegtrzsbehzssal3"/>
              <w:spacing w:before="120"/>
              <w:ind w:left="0"/>
              <w:rPr>
                <w:i/>
                <w:sz w:val="22"/>
                <w:szCs w:val="22"/>
              </w:rPr>
            </w:pPr>
          </w:p>
        </w:tc>
        <w:tc>
          <w:tcPr>
            <w:tcW w:w="2592" w:type="dxa"/>
          </w:tcPr>
          <w:p w14:paraId="7357B1C2" w14:textId="77777777" w:rsidR="00941797" w:rsidRPr="000267CD" w:rsidRDefault="00941797" w:rsidP="005E7F66">
            <w:pPr>
              <w:pStyle w:val="Szvegtrzsbehzssal3"/>
              <w:spacing w:before="120"/>
              <w:ind w:left="0"/>
              <w:rPr>
                <w:i/>
                <w:sz w:val="22"/>
                <w:szCs w:val="22"/>
              </w:rPr>
            </w:pPr>
          </w:p>
        </w:tc>
      </w:tr>
      <w:tr w:rsidR="00941797" w:rsidRPr="000267CD" w14:paraId="06CA88DF" w14:textId="77777777" w:rsidTr="005E7F66">
        <w:tc>
          <w:tcPr>
            <w:tcW w:w="6588" w:type="dxa"/>
          </w:tcPr>
          <w:p w14:paraId="107AD7D0" w14:textId="77777777" w:rsidR="00941797" w:rsidRPr="000267CD" w:rsidRDefault="00941797" w:rsidP="005E7F66">
            <w:pPr>
              <w:pStyle w:val="Szvegtrzsbehzssal3"/>
              <w:spacing w:before="120"/>
              <w:ind w:left="0"/>
              <w:rPr>
                <w:i/>
                <w:sz w:val="22"/>
                <w:szCs w:val="22"/>
              </w:rPr>
            </w:pPr>
          </w:p>
        </w:tc>
        <w:tc>
          <w:tcPr>
            <w:tcW w:w="2592" w:type="dxa"/>
          </w:tcPr>
          <w:p w14:paraId="53B5F6D1" w14:textId="77777777" w:rsidR="00941797" w:rsidRPr="000267CD" w:rsidRDefault="00941797" w:rsidP="005E7F66">
            <w:pPr>
              <w:pStyle w:val="Szvegtrzsbehzssal3"/>
              <w:spacing w:before="120"/>
              <w:ind w:left="0"/>
              <w:rPr>
                <w:i/>
                <w:sz w:val="22"/>
                <w:szCs w:val="22"/>
              </w:rPr>
            </w:pPr>
          </w:p>
        </w:tc>
      </w:tr>
      <w:tr w:rsidR="00941797" w:rsidRPr="000267CD" w14:paraId="48BB49FF" w14:textId="77777777" w:rsidTr="005E7F66">
        <w:tc>
          <w:tcPr>
            <w:tcW w:w="6588" w:type="dxa"/>
          </w:tcPr>
          <w:p w14:paraId="22F1776E" w14:textId="77777777" w:rsidR="00941797" w:rsidRPr="000267CD" w:rsidRDefault="00941797" w:rsidP="005E7F66">
            <w:pPr>
              <w:pStyle w:val="Szvegtrzsbehzssal3"/>
              <w:spacing w:before="120"/>
              <w:ind w:left="0"/>
              <w:rPr>
                <w:i/>
                <w:sz w:val="22"/>
                <w:szCs w:val="22"/>
              </w:rPr>
            </w:pPr>
          </w:p>
        </w:tc>
        <w:tc>
          <w:tcPr>
            <w:tcW w:w="2592" w:type="dxa"/>
          </w:tcPr>
          <w:p w14:paraId="247F7514" w14:textId="77777777" w:rsidR="00941797" w:rsidRPr="000267CD" w:rsidRDefault="00941797" w:rsidP="005E7F66">
            <w:pPr>
              <w:pStyle w:val="Szvegtrzsbehzssal3"/>
              <w:spacing w:before="120"/>
              <w:ind w:left="0"/>
              <w:rPr>
                <w:i/>
                <w:sz w:val="22"/>
                <w:szCs w:val="22"/>
              </w:rPr>
            </w:pPr>
          </w:p>
        </w:tc>
      </w:tr>
      <w:tr w:rsidR="00941797" w:rsidRPr="000267CD" w14:paraId="6364BA88" w14:textId="77777777" w:rsidTr="005E7F66">
        <w:tc>
          <w:tcPr>
            <w:tcW w:w="6588" w:type="dxa"/>
          </w:tcPr>
          <w:p w14:paraId="54128B49" w14:textId="77777777" w:rsidR="00941797" w:rsidRPr="000267CD" w:rsidRDefault="00941797" w:rsidP="005E7F66">
            <w:pPr>
              <w:pStyle w:val="Szvegtrzsbehzssal3"/>
              <w:spacing w:before="120"/>
              <w:ind w:left="0"/>
              <w:rPr>
                <w:i/>
                <w:sz w:val="22"/>
                <w:szCs w:val="22"/>
              </w:rPr>
            </w:pPr>
          </w:p>
        </w:tc>
        <w:tc>
          <w:tcPr>
            <w:tcW w:w="2592" w:type="dxa"/>
          </w:tcPr>
          <w:p w14:paraId="66764C94" w14:textId="77777777" w:rsidR="00941797" w:rsidRPr="000267CD" w:rsidRDefault="00941797" w:rsidP="005E7F66">
            <w:pPr>
              <w:pStyle w:val="Szvegtrzsbehzssal3"/>
              <w:spacing w:before="120"/>
              <w:ind w:left="0"/>
              <w:rPr>
                <w:i/>
                <w:sz w:val="22"/>
                <w:szCs w:val="22"/>
              </w:rPr>
            </w:pPr>
          </w:p>
        </w:tc>
      </w:tr>
      <w:tr w:rsidR="00941797" w:rsidRPr="000267CD" w14:paraId="74EE63AC" w14:textId="77777777" w:rsidTr="005E7F66">
        <w:tc>
          <w:tcPr>
            <w:tcW w:w="6588" w:type="dxa"/>
          </w:tcPr>
          <w:p w14:paraId="2A54DB69" w14:textId="77777777" w:rsidR="00941797" w:rsidRPr="000267CD" w:rsidRDefault="00941797" w:rsidP="005E7F66">
            <w:pPr>
              <w:pStyle w:val="Szvegtrzsbehzssal3"/>
              <w:spacing w:before="120"/>
              <w:ind w:left="0"/>
              <w:rPr>
                <w:i/>
                <w:sz w:val="22"/>
                <w:szCs w:val="22"/>
              </w:rPr>
            </w:pPr>
          </w:p>
        </w:tc>
        <w:tc>
          <w:tcPr>
            <w:tcW w:w="2592" w:type="dxa"/>
          </w:tcPr>
          <w:p w14:paraId="1472031E" w14:textId="77777777" w:rsidR="00941797" w:rsidRPr="000267CD" w:rsidRDefault="00941797" w:rsidP="005E7F66">
            <w:pPr>
              <w:pStyle w:val="Szvegtrzsbehzssal3"/>
              <w:spacing w:before="120"/>
              <w:ind w:left="0"/>
              <w:rPr>
                <w:i/>
                <w:sz w:val="22"/>
                <w:szCs w:val="22"/>
              </w:rPr>
            </w:pPr>
          </w:p>
        </w:tc>
      </w:tr>
      <w:tr w:rsidR="00941797" w:rsidRPr="000267CD" w14:paraId="47EC8197" w14:textId="77777777" w:rsidTr="005E7F66">
        <w:tc>
          <w:tcPr>
            <w:tcW w:w="6588" w:type="dxa"/>
          </w:tcPr>
          <w:p w14:paraId="7872AC26" w14:textId="77777777" w:rsidR="00941797" w:rsidRPr="000267CD" w:rsidRDefault="00941797" w:rsidP="005E7F66">
            <w:pPr>
              <w:pStyle w:val="Szvegtrzsbehzssal3"/>
              <w:spacing w:before="120"/>
              <w:ind w:left="0"/>
              <w:rPr>
                <w:i/>
                <w:sz w:val="22"/>
                <w:szCs w:val="22"/>
              </w:rPr>
            </w:pPr>
          </w:p>
        </w:tc>
        <w:tc>
          <w:tcPr>
            <w:tcW w:w="2592" w:type="dxa"/>
          </w:tcPr>
          <w:p w14:paraId="624338F2" w14:textId="77777777" w:rsidR="00941797" w:rsidRPr="000267CD" w:rsidRDefault="00941797" w:rsidP="005E7F66">
            <w:pPr>
              <w:pStyle w:val="Szvegtrzsbehzssal3"/>
              <w:spacing w:before="120"/>
              <w:ind w:left="0"/>
              <w:rPr>
                <w:i/>
                <w:sz w:val="22"/>
                <w:szCs w:val="22"/>
              </w:rPr>
            </w:pPr>
          </w:p>
        </w:tc>
      </w:tr>
      <w:tr w:rsidR="00941797" w:rsidRPr="000267CD" w14:paraId="1CF6D069" w14:textId="77777777" w:rsidTr="005E7F66">
        <w:tc>
          <w:tcPr>
            <w:tcW w:w="6588" w:type="dxa"/>
          </w:tcPr>
          <w:p w14:paraId="57346A5A" w14:textId="77777777" w:rsidR="00941797" w:rsidRPr="000267CD" w:rsidRDefault="00941797" w:rsidP="005E7F66">
            <w:pPr>
              <w:pStyle w:val="Szvegtrzsbehzssal3"/>
              <w:spacing w:before="120"/>
              <w:ind w:left="0"/>
              <w:rPr>
                <w:i/>
                <w:sz w:val="22"/>
                <w:szCs w:val="22"/>
              </w:rPr>
            </w:pPr>
          </w:p>
        </w:tc>
        <w:tc>
          <w:tcPr>
            <w:tcW w:w="2592" w:type="dxa"/>
          </w:tcPr>
          <w:p w14:paraId="10E0D923" w14:textId="77777777" w:rsidR="00941797" w:rsidRPr="000267CD" w:rsidRDefault="00941797" w:rsidP="005E7F66">
            <w:pPr>
              <w:pStyle w:val="Szvegtrzsbehzssal3"/>
              <w:spacing w:before="120"/>
              <w:ind w:left="0"/>
              <w:rPr>
                <w:i/>
                <w:sz w:val="22"/>
                <w:szCs w:val="22"/>
              </w:rPr>
            </w:pPr>
          </w:p>
        </w:tc>
      </w:tr>
      <w:tr w:rsidR="00941797" w:rsidRPr="000267CD" w14:paraId="41AAF07F" w14:textId="77777777" w:rsidTr="005E7F66">
        <w:tc>
          <w:tcPr>
            <w:tcW w:w="6588" w:type="dxa"/>
          </w:tcPr>
          <w:p w14:paraId="43A60491" w14:textId="77777777" w:rsidR="00941797" w:rsidRPr="000267CD" w:rsidRDefault="00941797" w:rsidP="005E7F66">
            <w:pPr>
              <w:pStyle w:val="Szvegtrzsbehzssal3"/>
              <w:spacing w:before="120"/>
              <w:ind w:left="0"/>
              <w:rPr>
                <w:i/>
                <w:sz w:val="22"/>
                <w:szCs w:val="22"/>
              </w:rPr>
            </w:pPr>
          </w:p>
        </w:tc>
        <w:tc>
          <w:tcPr>
            <w:tcW w:w="2592" w:type="dxa"/>
          </w:tcPr>
          <w:p w14:paraId="5309FFE6" w14:textId="77777777" w:rsidR="00941797" w:rsidRPr="000267CD" w:rsidRDefault="00941797" w:rsidP="005E7F66">
            <w:pPr>
              <w:pStyle w:val="Szvegtrzsbehzssal3"/>
              <w:spacing w:before="120"/>
              <w:ind w:left="0"/>
              <w:rPr>
                <w:i/>
                <w:sz w:val="22"/>
                <w:szCs w:val="22"/>
              </w:rPr>
            </w:pPr>
          </w:p>
        </w:tc>
      </w:tr>
      <w:tr w:rsidR="00941797" w:rsidRPr="000267CD" w14:paraId="2D319F08" w14:textId="77777777" w:rsidTr="005E7F66">
        <w:tc>
          <w:tcPr>
            <w:tcW w:w="6588" w:type="dxa"/>
          </w:tcPr>
          <w:p w14:paraId="55D91F16" w14:textId="77777777" w:rsidR="00941797" w:rsidRPr="000267CD" w:rsidRDefault="00941797" w:rsidP="005E7F66">
            <w:pPr>
              <w:pStyle w:val="Szvegtrzsbehzssal3"/>
              <w:spacing w:before="120"/>
              <w:ind w:left="0"/>
              <w:rPr>
                <w:i/>
                <w:sz w:val="22"/>
                <w:szCs w:val="22"/>
              </w:rPr>
            </w:pPr>
          </w:p>
        </w:tc>
        <w:tc>
          <w:tcPr>
            <w:tcW w:w="2592" w:type="dxa"/>
          </w:tcPr>
          <w:p w14:paraId="058A7EDD" w14:textId="77777777" w:rsidR="00941797" w:rsidRPr="000267CD" w:rsidRDefault="00941797" w:rsidP="005E7F66">
            <w:pPr>
              <w:pStyle w:val="Szvegtrzsbehzssal3"/>
              <w:spacing w:before="120"/>
              <w:ind w:left="0"/>
              <w:rPr>
                <w:i/>
                <w:sz w:val="22"/>
                <w:szCs w:val="22"/>
              </w:rPr>
            </w:pPr>
          </w:p>
        </w:tc>
      </w:tr>
      <w:tr w:rsidR="00941797" w:rsidRPr="000267CD" w14:paraId="7058EE13" w14:textId="77777777" w:rsidTr="005E7F66">
        <w:tc>
          <w:tcPr>
            <w:tcW w:w="6588" w:type="dxa"/>
          </w:tcPr>
          <w:p w14:paraId="63AEB8F7" w14:textId="77777777" w:rsidR="00941797" w:rsidRPr="000267CD" w:rsidRDefault="00941797" w:rsidP="005E7F66">
            <w:pPr>
              <w:pStyle w:val="Szvegtrzsbehzssal3"/>
              <w:spacing w:before="120"/>
              <w:ind w:left="0"/>
              <w:rPr>
                <w:i/>
                <w:sz w:val="22"/>
                <w:szCs w:val="22"/>
              </w:rPr>
            </w:pPr>
          </w:p>
        </w:tc>
        <w:tc>
          <w:tcPr>
            <w:tcW w:w="2592" w:type="dxa"/>
          </w:tcPr>
          <w:p w14:paraId="40FACB60" w14:textId="77777777" w:rsidR="00941797" w:rsidRPr="000267CD" w:rsidRDefault="00941797" w:rsidP="005E7F66">
            <w:pPr>
              <w:pStyle w:val="Szvegtrzsbehzssal3"/>
              <w:spacing w:before="120"/>
              <w:ind w:left="0"/>
              <w:rPr>
                <w:i/>
                <w:sz w:val="22"/>
                <w:szCs w:val="22"/>
              </w:rPr>
            </w:pPr>
          </w:p>
        </w:tc>
      </w:tr>
    </w:tbl>
    <w:p w14:paraId="1EB244B1" w14:textId="77777777" w:rsidR="00941797" w:rsidRPr="000267CD" w:rsidRDefault="00941797" w:rsidP="00941797">
      <w:pPr>
        <w:ind w:right="-108"/>
        <w:jc w:val="both"/>
        <w:rPr>
          <w:i/>
          <w:sz w:val="22"/>
          <w:szCs w:val="22"/>
        </w:rPr>
      </w:pPr>
      <w:r w:rsidRPr="000267CD">
        <w:rPr>
          <w:i/>
          <w:sz w:val="22"/>
          <w:szCs w:val="22"/>
        </w:rPr>
        <w:t>A táblázat tetszés szerinti sorokkal bővíthető!</w:t>
      </w:r>
    </w:p>
    <w:p w14:paraId="38020275" w14:textId="77777777" w:rsidR="00941797" w:rsidRPr="000267CD" w:rsidRDefault="00941797" w:rsidP="00941797">
      <w:pPr>
        <w:pStyle w:val="Szvegtrzsbehzssal3"/>
        <w:ind w:left="0"/>
        <w:jc w:val="right"/>
        <w:rPr>
          <w:i/>
          <w:sz w:val="22"/>
          <w:szCs w:val="22"/>
        </w:rPr>
      </w:pPr>
    </w:p>
    <w:p w14:paraId="40251945" w14:textId="77777777" w:rsidR="00941797" w:rsidRPr="000267CD" w:rsidRDefault="00941797" w:rsidP="00941797">
      <w:pPr>
        <w:pStyle w:val="Szvegtrzsbehzssal3"/>
        <w:numPr>
          <w:ilvl w:val="12"/>
          <w:numId w:val="0"/>
        </w:numPr>
        <w:jc w:val="right"/>
        <w:rPr>
          <w:b/>
          <w:i/>
          <w:sz w:val="22"/>
          <w:szCs w:val="22"/>
        </w:rPr>
      </w:pPr>
      <w:r w:rsidRPr="000267CD">
        <w:rPr>
          <w:i/>
          <w:sz w:val="22"/>
          <w:szCs w:val="22"/>
        </w:rPr>
        <w:br w:type="page"/>
      </w:r>
      <w:r w:rsidRPr="000267CD">
        <w:rPr>
          <w:b/>
          <w:i/>
          <w:sz w:val="22"/>
          <w:szCs w:val="22"/>
        </w:rPr>
        <w:lastRenderedPageBreak/>
        <w:t>3. sz. melléklet</w:t>
      </w:r>
    </w:p>
    <w:p w14:paraId="6A4752F1" w14:textId="77777777" w:rsidR="00941797" w:rsidRPr="000267CD" w:rsidRDefault="00941797" w:rsidP="00941797">
      <w:pPr>
        <w:pStyle w:val="Szvegtrzsbehzssal3"/>
        <w:numPr>
          <w:ilvl w:val="12"/>
          <w:numId w:val="0"/>
        </w:numPr>
        <w:shd w:val="clear" w:color="auto" w:fill="FFFFFF"/>
        <w:spacing w:before="480"/>
        <w:ind w:right="255"/>
        <w:jc w:val="center"/>
        <w:rPr>
          <w:b/>
          <w:caps/>
          <w:sz w:val="22"/>
          <w:szCs w:val="22"/>
        </w:rPr>
      </w:pPr>
      <w:r w:rsidRPr="000267CD">
        <w:rPr>
          <w:b/>
          <w:caps/>
          <w:sz w:val="22"/>
          <w:szCs w:val="22"/>
        </w:rPr>
        <w:t xml:space="preserve">AJÁNLATTÉTELI NYILATKOZAT </w:t>
      </w:r>
    </w:p>
    <w:p w14:paraId="4D45D073" w14:textId="742D25B7" w:rsidR="00941797" w:rsidRPr="000267CD" w:rsidRDefault="00941797" w:rsidP="00521C9B">
      <w:pPr>
        <w:pStyle w:val="Szvegtrzsbehzssal"/>
        <w:numPr>
          <w:ilvl w:val="12"/>
          <w:numId w:val="0"/>
        </w:numPr>
        <w:spacing w:before="720"/>
        <w:jc w:val="both"/>
        <w:rPr>
          <w:sz w:val="22"/>
          <w:szCs w:val="22"/>
        </w:rPr>
      </w:pPr>
      <w:proofErr w:type="gramStart"/>
      <w:r w:rsidRPr="000267CD">
        <w:rPr>
          <w:sz w:val="22"/>
          <w:szCs w:val="22"/>
        </w:rPr>
        <w:t xml:space="preserve">Alulírott …………………………….…….., mint a ……………………………… </w:t>
      </w:r>
      <w:r w:rsidRPr="000267CD">
        <w:rPr>
          <w:i/>
          <w:sz w:val="22"/>
          <w:szCs w:val="22"/>
        </w:rPr>
        <w:t>(ajánlattevő megnevezése)</w:t>
      </w:r>
      <w:r w:rsidRPr="000267CD">
        <w:rPr>
          <w:sz w:val="22"/>
          <w:szCs w:val="22"/>
        </w:rPr>
        <w:t xml:space="preserve"> …………………………. </w:t>
      </w:r>
      <w:r w:rsidRPr="000267CD">
        <w:rPr>
          <w:i/>
          <w:sz w:val="22"/>
          <w:szCs w:val="22"/>
        </w:rPr>
        <w:t xml:space="preserve">(ajánlattevő székhelye), </w:t>
      </w:r>
      <w:r w:rsidRPr="000267CD">
        <w:rPr>
          <w:sz w:val="22"/>
          <w:szCs w:val="22"/>
        </w:rPr>
        <w:t xml:space="preserve">…………………………. nevében kötelezettségvállalásra jogosult …………….. </w:t>
      </w:r>
      <w:r w:rsidRPr="000267CD">
        <w:rPr>
          <w:i/>
          <w:sz w:val="22"/>
          <w:szCs w:val="22"/>
        </w:rPr>
        <w:t>(tisztség megjelölése)</w:t>
      </w:r>
      <w:r w:rsidRPr="000267CD">
        <w:rPr>
          <w:sz w:val="22"/>
          <w:szCs w:val="22"/>
        </w:rPr>
        <w:t xml:space="preserve">, a </w:t>
      </w:r>
      <w:r w:rsidR="00CD3471" w:rsidRPr="000267CD">
        <w:rPr>
          <w:sz w:val="22"/>
          <w:szCs w:val="22"/>
        </w:rPr>
        <w:t>Miniszterelnökség,</w:t>
      </w:r>
      <w:r w:rsidRPr="000267CD">
        <w:rPr>
          <w:sz w:val="22"/>
          <w:szCs w:val="22"/>
        </w:rPr>
        <w:t xml:space="preserve"> mint Ajánlatkérő által </w:t>
      </w:r>
      <w:r w:rsidR="00521C9B" w:rsidRPr="000267CD">
        <w:rPr>
          <w:sz w:val="22"/>
          <w:szCs w:val="22"/>
        </w:rPr>
        <w:t>„</w:t>
      </w:r>
      <w:r w:rsidR="00860316">
        <w:rPr>
          <w:sz w:val="22"/>
          <w:szCs w:val="22"/>
          <w:lang w:eastAsia="en-US"/>
        </w:rPr>
        <w:t>Keretmegállapodás</w:t>
      </w:r>
      <w:r w:rsidR="00CD3471" w:rsidRPr="000267CD">
        <w:rPr>
          <w:sz w:val="22"/>
          <w:szCs w:val="22"/>
          <w:lang w:eastAsia="en-US"/>
        </w:rPr>
        <w:t xml:space="preserve"> keretében a Miniszterelnökség</w:t>
      </w:r>
      <w:r w:rsidR="000554D5">
        <w:rPr>
          <w:sz w:val="22"/>
          <w:szCs w:val="22"/>
          <w:lang w:eastAsia="en-US"/>
        </w:rPr>
        <w:t>,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w:t>
      </w:r>
      <w:proofErr w:type="gramEnd"/>
      <w:r w:rsidR="000554D5">
        <w:rPr>
          <w:sz w:val="22"/>
          <w:szCs w:val="22"/>
          <w:lang w:eastAsia="en-US"/>
        </w:rPr>
        <w:t xml:space="preserve"> </w:t>
      </w:r>
      <w:proofErr w:type="gramStart"/>
      <w:r w:rsidR="000554D5">
        <w:rPr>
          <w:sz w:val="22"/>
          <w:szCs w:val="22"/>
          <w:lang w:eastAsia="en-US"/>
        </w:rPr>
        <w:t>és</w:t>
      </w:r>
      <w:proofErr w:type="gramEnd"/>
      <w:r w:rsidR="000554D5">
        <w:rPr>
          <w:sz w:val="22"/>
          <w:szCs w:val="22"/>
          <w:lang w:eastAsia="en-US"/>
        </w:rPr>
        <w:t xml:space="preserve"> jogi szakértői tanácsadás” </w:t>
      </w:r>
      <w:r w:rsidRPr="000267CD">
        <w:rPr>
          <w:sz w:val="22"/>
          <w:szCs w:val="22"/>
        </w:rPr>
        <w:t>tárgyban megindított közbeszerzési eljárással összefüggésben</w:t>
      </w:r>
    </w:p>
    <w:p w14:paraId="0A5AB102" w14:textId="694D0EB9" w:rsidR="00941797" w:rsidRPr="000267CD" w:rsidRDefault="000554D5" w:rsidP="00941797">
      <w:pPr>
        <w:spacing w:before="120"/>
        <w:ind w:left="284" w:hanging="284"/>
        <w:jc w:val="both"/>
        <w:rPr>
          <w:sz w:val="22"/>
          <w:szCs w:val="22"/>
        </w:rPr>
      </w:pPr>
      <w:r>
        <w:rPr>
          <w:sz w:val="22"/>
          <w:szCs w:val="22"/>
        </w:rPr>
        <w:t>1.</w:t>
      </w:r>
      <w:r>
        <w:rPr>
          <w:sz w:val="22"/>
          <w:szCs w:val="22"/>
        </w:rPr>
        <w:tab/>
        <w:t>Nyilatkozom a Kbt. 66</w:t>
      </w:r>
      <w:r w:rsidR="00C05FB1">
        <w:rPr>
          <w:sz w:val="22"/>
          <w:szCs w:val="22"/>
        </w:rPr>
        <w:t>. § (6</w:t>
      </w:r>
      <w:r w:rsidR="00941797" w:rsidRPr="000267CD">
        <w:rPr>
          <w:sz w:val="22"/>
          <w:szCs w:val="22"/>
        </w:rPr>
        <w:t xml:space="preserve">) bekezdés a) pontja alapján, hogy a közbeszerzés tárgyának alábbiakban meghatározott részeivel összefüggésben </w:t>
      </w:r>
      <w:proofErr w:type="gramStart"/>
      <w:r w:rsidR="00941797" w:rsidRPr="000267CD">
        <w:rPr>
          <w:sz w:val="22"/>
          <w:szCs w:val="22"/>
        </w:rPr>
        <w:t>alvállalkozó(</w:t>
      </w:r>
      <w:proofErr w:type="spellStart"/>
      <w:proofErr w:type="gramEnd"/>
      <w:r w:rsidR="00941797" w:rsidRPr="000267CD">
        <w:rPr>
          <w:sz w:val="22"/>
          <w:szCs w:val="22"/>
        </w:rPr>
        <w:t>ka</w:t>
      </w:r>
      <w:proofErr w:type="spellEnd"/>
      <w:r w:rsidR="00941797" w:rsidRPr="000267CD">
        <w:rPr>
          <w:sz w:val="22"/>
          <w:szCs w:val="22"/>
        </w:rPr>
        <w:t>)t veszek igénybe</w:t>
      </w:r>
      <w:r w:rsidR="00941797" w:rsidRPr="000267CD">
        <w:rPr>
          <w:rStyle w:val="Lbjegyzet-hivatkozs"/>
          <w:sz w:val="22"/>
          <w:szCs w:val="22"/>
        </w:rPr>
        <w:footnoteReference w:id="5"/>
      </w:r>
      <w:r w:rsidR="00941797" w:rsidRPr="000267CD">
        <w:rPr>
          <w:sz w:val="22"/>
          <w:szCs w:val="22"/>
        </w:rPr>
        <w:t>:</w:t>
      </w:r>
    </w:p>
    <w:p w14:paraId="54455C69" w14:textId="77777777" w:rsidR="00941797" w:rsidRPr="000267CD" w:rsidRDefault="00941797" w:rsidP="00941797">
      <w:pPr>
        <w:spacing w:before="120"/>
        <w:ind w:left="284" w:hanging="284"/>
        <w:jc w:val="center"/>
        <w:rPr>
          <w:sz w:val="22"/>
          <w:szCs w:val="22"/>
        </w:rPr>
      </w:pPr>
    </w:p>
    <w:tbl>
      <w:tblPr>
        <w:tblW w:w="0" w:type="auto"/>
        <w:jc w:val="center"/>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
        <w:gridCol w:w="8314"/>
      </w:tblGrid>
      <w:tr w:rsidR="00941797" w:rsidRPr="000267CD" w14:paraId="39DF8682" w14:textId="77777777" w:rsidTr="000554D5">
        <w:trPr>
          <w:gridBefore w:val="1"/>
          <w:wBefore w:w="23" w:type="dxa"/>
          <w:jc w:val="center"/>
        </w:trPr>
        <w:tc>
          <w:tcPr>
            <w:tcW w:w="8314" w:type="dxa"/>
            <w:shd w:val="clear" w:color="auto" w:fill="BFBFBF"/>
            <w:vAlign w:val="center"/>
          </w:tcPr>
          <w:p w14:paraId="03F71B50" w14:textId="77777777" w:rsidR="00941797" w:rsidRPr="000267CD" w:rsidRDefault="00941797" w:rsidP="005E7F66">
            <w:pPr>
              <w:jc w:val="center"/>
              <w:rPr>
                <w:b/>
                <w:sz w:val="22"/>
                <w:szCs w:val="22"/>
              </w:rPr>
            </w:pPr>
            <w:r w:rsidRPr="000267CD">
              <w:rPr>
                <w:b/>
                <w:sz w:val="22"/>
                <w:szCs w:val="22"/>
              </w:rPr>
              <w:t xml:space="preserve">A közbeszerzés azon része, amellyel összefüggésben szerződést fog kötni </w:t>
            </w:r>
          </w:p>
        </w:tc>
      </w:tr>
      <w:tr w:rsidR="00941797" w:rsidRPr="000267CD" w14:paraId="31030A0F" w14:textId="77777777" w:rsidTr="000554D5">
        <w:trPr>
          <w:jc w:val="center"/>
        </w:trPr>
        <w:tc>
          <w:tcPr>
            <w:tcW w:w="8337" w:type="dxa"/>
            <w:gridSpan w:val="2"/>
          </w:tcPr>
          <w:p w14:paraId="4F37F6C7" w14:textId="77777777" w:rsidR="00941797" w:rsidRPr="000267CD" w:rsidRDefault="00941797" w:rsidP="005E7F66">
            <w:pPr>
              <w:spacing w:before="120"/>
              <w:ind w:left="284" w:hanging="284"/>
              <w:jc w:val="center"/>
              <w:rPr>
                <w:sz w:val="22"/>
                <w:szCs w:val="22"/>
              </w:rPr>
            </w:pPr>
          </w:p>
        </w:tc>
      </w:tr>
      <w:tr w:rsidR="00941797" w:rsidRPr="000267CD" w14:paraId="5ACA31AD" w14:textId="77777777" w:rsidTr="000554D5">
        <w:trPr>
          <w:jc w:val="center"/>
        </w:trPr>
        <w:tc>
          <w:tcPr>
            <w:tcW w:w="8337" w:type="dxa"/>
            <w:gridSpan w:val="2"/>
          </w:tcPr>
          <w:p w14:paraId="5CA5AC27" w14:textId="77777777" w:rsidR="00941797" w:rsidRPr="000267CD" w:rsidRDefault="00941797" w:rsidP="005E7F66">
            <w:pPr>
              <w:spacing w:before="120"/>
              <w:ind w:left="284" w:hanging="284"/>
              <w:jc w:val="center"/>
              <w:rPr>
                <w:sz w:val="22"/>
                <w:szCs w:val="22"/>
              </w:rPr>
            </w:pPr>
          </w:p>
        </w:tc>
      </w:tr>
    </w:tbl>
    <w:p w14:paraId="19E0AE10" w14:textId="49239280" w:rsidR="00941797" w:rsidRPr="000267CD" w:rsidRDefault="000554D5" w:rsidP="00941797">
      <w:pPr>
        <w:spacing w:before="120"/>
        <w:ind w:left="284" w:hanging="284"/>
        <w:jc w:val="both"/>
        <w:rPr>
          <w:sz w:val="22"/>
          <w:szCs w:val="22"/>
        </w:rPr>
      </w:pPr>
      <w:r>
        <w:rPr>
          <w:sz w:val="22"/>
          <w:szCs w:val="22"/>
        </w:rPr>
        <w:t>2.</w:t>
      </w:r>
      <w:r>
        <w:rPr>
          <w:sz w:val="22"/>
          <w:szCs w:val="22"/>
        </w:rPr>
        <w:tab/>
        <w:t>Nyilatkozom a Kbt. 66 § (6</w:t>
      </w:r>
      <w:r w:rsidR="00941797" w:rsidRPr="000267CD">
        <w:rPr>
          <w:sz w:val="22"/>
          <w:szCs w:val="22"/>
        </w:rPr>
        <w:t>) bekezdés b) pontja alapján, hogy a szerződés teljesítéséhez a</w:t>
      </w:r>
      <w:r>
        <w:rPr>
          <w:sz w:val="22"/>
          <w:szCs w:val="22"/>
        </w:rPr>
        <w:t xml:space="preserve">z 1. pontban meghatározott közbeszerzési részek esetében az ajánlat benyújtásakor ismert alvállalkozókat veszem </w:t>
      </w:r>
      <w:proofErr w:type="gramStart"/>
      <w:r>
        <w:rPr>
          <w:sz w:val="22"/>
          <w:szCs w:val="22"/>
        </w:rPr>
        <w:t>igénybe</w:t>
      </w:r>
      <w:r w:rsidR="00941797" w:rsidRPr="000267CD">
        <w:rPr>
          <w:rStyle w:val="Lbjegyzet-hivatkozs"/>
          <w:sz w:val="22"/>
          <w:szCs w:val="22"/>
        </w:rPr>
        <w:footnoteReference w:id="6"/>
      </w:r>
      <w:r w:rsidR="00941797" w:rsidRPr="000267CD">
        <w:rPr>
          <w:sz w:val="22"/>
          <w:szCs w:val="22"/>
        </w:rPr>
        <w:t>:</w:t>
      </w:r>
      <w:proofErr w:type="gramEnd"/>
    </w:p>
    <w:p w14:paraId="5B826B16" w14:textId="77777777" w:rsidR="00941797" w:rsidRPr="000267CD" w:rsidRDefault="00941797" w:rsidP="00941797">
      <w:pPr>
        <w:spacing w:before="120"/>
        <w:ind w:left="284" w:hanging="284"/>
        <w:jc w:val="both"/>
        <w:rPr>
          <w:sz w:val="22"/>
          <w:szCs w:val="22"/>
        </w:rPr>
      </w:pPr>
    </w:p>
    <w:tbl>
      <w:tblPr>
        <w:tblW w:w="857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00"/>
        <w:gridCol w:w="3150"/>
        <w:gridCol w:w="3326"/>
      </w:tblGrid>
      <w:tr w:rsidR="000554D5" w:rsidRPr="000267CD" w14:paraId="61B8AACD" w14:textId="77777777" w:rsidTr="000554D5">
        <w:trPr>
          <w:cantSplit/>
          <w:trHeight w:val="860"/>
        </w:trPr>
        <w:tc>
          <w:tcPr>
            <w:tcW w:w="2100" w:type="dxa"/>
            <w:shd w:val="clear" w:color="auto" w:fill="C0C0C0"/>
            <w:vAlign w:val="center"/>
          </w:tcPr>
          <w:p w14:paraId="35530B93" w14:textId="77777777" w:rsidR="000554D5" w:rsidRPr="000267CD" w:rsidRDefault="000554D5" w:rsidP="00DB4F0E">
            <w:pPr>
              <w:widowControl w:val="0"/>
              <w:overflowPunct w:val="0"/>
              <w:autoSpaceDE w:val="0"/>
              <w:adjustRightInd w:val="0"/>
              <w:snapToGrid w:val="0"/>
              <w:spacing w:after="120"/>
              <w:jc w:val="center"/>
              <w:rPr>
                <w:b/>
                <w:sz w:val="22"/>
                <w:szCs w:val="22"/>
              </w:rPr>
            </w:pPr>
            <w:r w:rsidRPr="000267CD">
              <w:rPr>
                <w:b/>
                <w:sz w:val="22"/>
                <w:szCs w:val="22"/>
              </w:rPr>
              <w:t>Alvállalkozó megnevezése</w:t>
            </w:r>
          </w:p>
        </w:tc>
        <w:tc>
          <w:tcPr>
            <w:tcW w:w="3150" w:type="dxa"/>
            <w:shd w:val="clear" w:color="auto" w:fill="C0C0C0"/>
            <w:vAlign w:val="center"/>
          </w:tcPr>
          <w:p w14:paraId="4DEFE569" w14:textId="77777777" w:rsidR="000554D5" w:rsidRPr="000267CD" w:rsidRDefault="000554D5" w:rsidP="00DB4F0E">
            <w:pPr>
              <w:widowControl w:val="0"/>
              <w:overflowPunct w:val="0"/>
              <w:autoSpaceDE w:val="0"/>
              <w:adjustRightInd w:val="0"/>
              <w:snapToGrid w:val="0"/>
              <w:spacing w:after="120"/>
              <w:jc w:val="center"/>
              <w:rPr>
                <w:b/>
                <w:sz w:val="22"/>
                <w:szCs w:val="22"/>
              </w:rPr>
            </w:pPr>
            <w:r w:rsidRPr="000267CD">
              <w:rPr>
                <w:b/>
                <w:sz w:val="22"/>
                <w:szCs w:val="22"/>
              </w:rPr>
              <w:t>Alvállalkozó székhelye</w:t>
            </w:r>
          </w:p>
        </w:tc>
        <w:tc>
          <w:tcPr>
            <w:tcW w:w="3326" w:type="dxa"/>
            <w:shd w:val="clear" w:color="auto" w:fill="C0C0C0"/>
          </w:tcPr>
          <w:p w14:paraId="5CF5EE02" w14:textId="695104CD" w:rsidR="000554D5" w:rsidRPr="000267CD" w:rsidRDefault="000554D5" w:rsidP="00C05FB1">
            <w:pPr>
              <w:widowControl w:val="0"/>
              <w:overflowPunct w:val="0"/>
              <w:autoSpaceDE w:val="0"/>
              <w:adjustRightInd w:val="0"/>
              <w:snapToGrid w:val="0"/>
              <w:spacing w:after="120"/>
              <w:jc w:val="center"/>
              <w:rPr>
                <w:b/>
                <w:sz w:val="22"/>
                <w:szCs w:val="22"/>
              </w:rPr>
            </w:pPr>
            <w:r w:rsidRPr="000267CD">
              <w:rPr>
                <w:b/>
                <w:sz w:val="22"/>
                <w:szCs w:val="22"/>
              </w:rPr>
              <w:t xml:space="preserve">A közbeszerzés </w:t>
            </w:r>
            <w:r>
              <w:rPr>
                <w:b/>
                <w:sz w:val="22"/>
                <w:szCs w:val="22"/>
              </w:rPr>
              <w:t>azon része, amellyel összefüggésben szerződést fog kötni</w:t>
            </w:r>
          </w:p>
        </w:tc>
      </w:tr>
      <w:tr w:rsidR="000554D5" w:rsidRPr="000267CD" w14:paraId="5FB30B77" w14:textId="77777777" w:rsidTr="000554D5">
        <w:trPr>
          <w:cantSplit/>
          <w:trHeight w:val="361"/>
        </w:trPr>
        <w:tc>
          <w:tcPr>
            <w:tcW w:w="2100" w:type="dxa"/>
          </w:tcPr>
          <w:p w14:paraId="047D5FC8" w14:textId="77777777" w:rsidR="000554D5" w:rsidRPr="000267CD" w:rsidRDefault="000554D5" w:rsidP="00DB4F0E">
            <w:pPr>
              <w:widowControl w:val="0"/>
              <w:overflowPunct w:val="0"/>
              <w:autoSpaceDE w:val="0"/>
              <w:adjustRightInd w:val="0"/>
              <w:snapToGrid w:val="0"/>
              <w:spacing w:after="120"/>
              <w:rPr>
                <w:sz w:val="22"/>
                <w:szCs w:val="22"/>
              </w:rPr>
            </w:pPr>
          </w:p>
        </w:tc>
        <w:tc>
          <w:tcPr>
            <w:tcW w:w="3150" w:type="dxa"/>
          </w:tcPr>
          <w:p w14:paraId="58D01EF2" w14:textId="77777777" w:rsidR="000554D5" w:rsidRPr="000267CD" w:rsidRDefault="000554D5" w:rsidP="00DB4F0E">
            <w:pPr>
              <w:widowControl w:val="0"/>
              <w:overflowPunct w:val="0"/>
              <w:autoSpaceDE w:val="0"/>
              <w:adjustRightInd w:val="0"/>
              <w:snapToGrid w:val="0"/>
              <w:spacing w:after="120"/>
              <w:rPr>
                <w:sz w:val="22"/>
                <w:szCs w:val="22"/>
              </w:rPr>
            </w:pPr>
          </w:p>
        </w:tc>
        <w:tc>
          <w:tcPr>
            <w:tcW w:w="3326" w:type="dxa"/>
          </w:tcPr>
          <w:p w14:paraId="0D0A5030" w14:textId="77777777" w:rsidR="000554D5" w:rsidRPr="000267CD" w:rsidRDefault="000554D5" w:rsidP="00DB4F0E">
            <w:pPr>
              <w:widowControl w:val="0"/>
              <w:overflowPunct w:val="0"/>
              <w:autoSpaceDE w:val="0"/>
              <w:adjustRightInd w:val="0"/>
              <w:snapToGrid w:val="0"/>
              <w:spacing w:after="120"/>
              <w:rPr>
                <w:sz w:val="22"/>
                <w:szCs w:val="22"/>
              </w:rPr>
            </w:pPr>
          </w:p>
        </w:tc>
      </w:tr>
      <w:tr w:rsidR="000554D5" w:rsidRPr="000267CD" w14:paraId="3FBA0842" w14:textId="77777777" w:rsidTr="000554D5">
        <w:trPr>
          <w:cantSplit/>
          <w:trHeight w:val="370"/>
        </w:trPr>
        <w:tc>
          <w:tcPr>
            <w:tcW w:w="2100" w:type="dxa"/>
          </w:tcPr>
          <w:p w14:paraId="72CBBFC0" w14:textId="77777777" w:rsidR="000554D5" w:rsidRPr="000267CD" w:rsidRDefault="000554D5" w:rsidP="00DB4F0E">
            <w:pPr>
              <w:widowControl w:val="0"/>
              <w:overflowPunct w:val="0"/>
              <w:autoSpaceDE w:val="0"/>
              <w:adjustRightInd w:val="0"/>
              <w:snapToGrid w:val="0"/>
              <w:spacing w:after="120"/>
              <w:rPr>
                <w:sz w:val="22"/>
                <w:szCs w:val="22"/>
              </w:rPr>
            </w:pPr>
          </w:p>
        </w:tc>
        <w:tc>
          <w:tcPr>
            <w:tcW w:w="3150" w:type="dxa"/>
          </w:tcPr>
          <w:p w14:paraId="0D881BB2" w14:textId="77777777" w:rsidR="000554D5" w:rsidRPr="000267CD" w:rsidRDefault="000554D5" w:rsidP="00DB4F0E">
            <w:pPr>
              <w:widowControl w:val="0"/>
              <w:overflowPunct w:val="0"/>
              <w:autoSpaceDE w:val="0"/>
              <w:adjustRightInd w:val="0"/>
              <w:snapToGrid w:val="0"/>
              <w:spacing w:after="120"/>
              <w:rPr>
                <w:sz w:val="22"/>
                <w:szCs w:val="22"/>
              </w:rPr>
            </w:pPr>
          </w:p>
        </w:tc>
        <w:tc>
          <w:tcPr>
            <w:tcW w:w="3326" w:type="dxa"/>
          </w:tcPr>
          <w:p w14:paraId="0F5B618D" w14:textId="77777777" w:rsidR="000554D5" w:rsidRPr="000267CD" w:rsidRDefault="000554D5" w:rsidP="00DB4F0E">
            <w:pPr>
              <w:widowControl w:val="0"/>
              <w:overflowPunct w:val="0"/>
              <w:autoSpaceDE w:val="0"/>
              <w:adjustRightInd w:val="0"/>
              <w:snapToGrid w:val="0"/>
              <w:spacing w:after="120"/>
              <w:rPr>
                <w:sz w:val="22"/>
                <w:szCs w:val="22"/>
              </w:rPr>
            </w:pPr>
          </w:p>
        </w:tc>
      </w:tr>
      <w:tr w:rsidR="000554D5" w:rsidRPr="000267CD" w14:paraId="59F2DD82" w14:textId="77777777" w:rsidTr="000554D5">
        <w:trPr>
          <w:cantSplit/>
          <w:trHeight w:val="361"/>
        </w:trPr>
        <w:tc>
          <w:tcPr>
            <w:tcW w:w="2100" w:type="dxa"/>
          </w:tcPr>
          <w:p w14:paraId="5EDBA1FE" w14:textId="77777777" w:rsidR="000554D5" w:rsidRPr="000267CD" w:rsidRDefault="000554D5" w:rsidP="00DB4F0E">
            <w:pPr>
              <w:widowControl w:val="0"/>
              <w:overflowPunct w:val="0"/>
              <w:autoSpaceDE w:val="0"/>
              <w:adjustRightInd w:val="0"/>
              <w:snapToGrid w:val="0"/>
              <w:spacing w:after="120"/>
              <w:rPr>
                <w:sz w:val="22"/>
                <w:szCs w:val="22"/>
              </w:rPr>
            </w:pPr>
          </w:p>
        </w:tc>
        <w:tc>
          <w:tcPr>
            <w:tcW w:w="3150" w:type="dxa"/>
          </w:tcPr>
          <w:p w14:paraId="2AE27B32" w14:textId="77777777" w:rsidR="000554D5" w:rsidRPr="000267CD" w:rsidRDefault="000554D5" w:rsidP="00DB4F0E">
            <w:pPr>
              <w:widowControl w:val="0"/>
              <w:overflowPunct w:val="0"/>
              <w:autoSpaceDE w:val="0"/>
              <w:adjustRightInd w:val="0"/>
              <w:snapToGrid w:val="0"/>
              <w:spacing w:after="120"/>
              <w:rPr>
                <w:sz w:val="22"/>
                <w:szCs w:val="22"/>
              </w:rPr>
            </w:pPr>
          </w:p>
        </w:tc>
        <w:tc>
          <w:tcPr>
            <w:tcW w:w="3326" w:type="dxa"/>
          </w:tcPr>
          <w:p w14:paraId="1911C658" w14:textId="77777777" w:rsidR="000554D5" w:rsidRPr="000267CD" w:rsidRDefault="000554D5" w:rsidP="00DB4F0E">
            <w:pPr>
              <w:widowControl w:val="0"/>
              <w:overflowPunct w:val="0"/>
              <w:autoSpaceDE w:val="0"/>
              <w:adjustRightInd w:val="0"/>
              <w:snapToGrid w:val="0"/>
              <w:spacing w:after="120"/>
              <w:rPr>
                <w:sz w:val="22"/>
                <w:szCs w:val="22"/>
              </w:rPr>
            </w:pPr>
          </w:p>
        </w:tc>
      </w:tr>
    </w:tbl>
    <w:p w14:paraId="55289F43" w14:textId="77777777" w:rsidR="00521C9B" w:rsidRPr="000267CD" w:rsidRDefault="00521C9B" w:rsidP="00941797">
      <w:pPr>
        <w:spacing w:before="120"/>
        <w:ind w:left="284" w:hanging="284"/>
        <w:jc w:val="both"/>
        <w:rPr>
          <w:sz w:val="22"/>
          <w:szCs w:val="22"/>
        </w:rPr>
      </w:pPr>
    </w:p>
    <w:p w14:paraId="5780D379" w14:textId="57816BC3" w:rsidR="00941797" w:rsidRDefault="000554D5" w:rsidP="00941797">
      <w:pPr>
        <w:spacing w:before="120"/>
        <w:ind w:left="284" w:hanging="284"/>
        <w:jc w:val="both"/>
        <w:rPr>
          <w:sz w:val="22"/>
          <w:szCs w:val="22"/>
        </w:rPr>
      </w:pPr>
      <w:r>
        <w:rPr>
          <w:sz w:val="22"/>
          <w:szCs w:val="22"/>
        </w:rPr>
        <w:t>3.</w:t>
      </w:r>
      <w:r>
        <w:rPr>
          <w:sz w:val="22"/>
          <w:szCs w:val="22"/>
        </w:rPr>
        <w:tab/>
        <w:t>Nyilatkozom a Kbt. 65. § (7</w:t>
      </w:r>
      <w:r w:rsidR="00941797" w:rsidRPr="000267CD">
        <w:rPr>
          <w:sz w:val="22"/>
          <w:szCs w:val="22"/>
        </w:rPr>
        <w:t xml:space="preserve">) bekezdése alapján, hogy az alábbi kapacitást nyújtó </w:t>
      </w:r>
      <w:proofErr w:type="gramStart"/>
      <w:r w:rsidR="00941797" w:rsidRPr="000267CD">
        <w:rPr>
          <w:sz w:val="22"/>
          <w:szCs w:val="22"/>
        </w:rPr>
        <w:t>szervezet(</w:t>
      </w:r>
      <w:proofErr w:type="spellStart"/>
      <w:proofErr w:type="gramEnd"/>
      <w:r w:rsidR="00941797" w:rsidRPr="000267CD">
        <w:rPr>
          <w:sz w:val="22"/>
          <w:szCs w:val="22"/>
        </w:rPr>
        <w:t>ek</w:t>
      </w:r>
      <w:proofErr w:type="spellEnd"/>
      <w:r w:rsidR="00941797" w:rsidRPr="000267CD">
        <w:rPr>
          <w:sz w:val="22"/>
          <w:szCs w:val="22"/>
        </w:rPr>
        <w:t>)et kívánjuk igénybe venni</w:t>
      </w:r>
      <w:r w:rsidR="00941797" w:rsidRPr="000267CD">
        <w:rPr>
          <w:rStyle w:val="Lbjegyzet-hivatkozs"/>
          <w:sz w:val="22"/>
          <w:szCs w:val="22"/>
        </w:rPr>
        <w:footnoteReference w:id="7"/>
      </w:r>
      <w:r w:rsidR="00941797" w:rsidRPr="000267CD">
        <w:rPr>
          <w:sz w:val="22"/>
          <w:szCs w:val="22"/>
        </w:rPr>
        <w:t>:</w:t>
      </w:r>
    </w:p>
    <w:p w14:paraId="1B10052A" w14:textId="77777777" w:rsidR="000554D5" w:rsidRPr="000267CD" w:rsidRDefault="000554D5" w:rsidP="00941797">
      <w:pPr>
        <w:spacing w:before="120"/>
        <w:ind w:left="284" w:hanging="284"/>
        <w:jc w:val="both"/>
        <w:rPr>
          <w:sz w:val="22"/>
          <w:szCs w:val="22"/>
        </w:rPr>
      </w:pPr>
    </w:p>
    <w:tbl>
      <w:tblPr>
        <w:tblW w:w="0" w:type="auto"/>
        <w:jc w:val="center"/>
        <w:tblInd w:w="-1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10"/>
        <w:gridCol w:w="2650"/>
      </w:tblGrid>
      <w:tr w:rsidR="00941797" w:rsidRPr="000267CD" w14:paraId="4EFCF53F" w14:textId="77777777" w:rsidTr="000554D5">
        <w:trPr>
          <w:jc w:val="center"/>
        </w:trPr>
        <w:tc>
          <w:tcPr>
            <w:tcW w:w="5610" w:type="dxa"/>
            <w:shd w:val="clear" w:color="auto" w:fill="BFBFBF"/>
            <w:vAlign w:val="center"/>
          </w:tcPr>
          <w:p w14:paraId="043D9D2E" w14:textId="77777777" w:rsidR="00941797" w:rsidRPr="000267CD" w:rsidRDefault="00941797" w:rsidP="005E7F66">
            <w:pPr>
              <w:jc w:val="center"/>
              <w:rPr>
                <w:b/>
                <w:sz w:val="22"/>
                <w:szCs w:val="22"/>
              </w:rPr>
            </w:pPr>
            <w:r w:rsidRPr="000267CD">
              <w:rPr>
                <w:b/>
                <w:sz w:val="22"/>
                <w:szCs w:val="22"/>
              </w:rPr>
              <w:t>Kapacitást rendelkezésre bocsátó szervezet (név, cím)</w:t>
            </w:r>
          </w:p>
        </w:tc>
        <w:tc>
          <w:tcPr>
            <w:tcW w:w="2650" w:type="dxa"/>
            <w:shd w:val="clear" w:color="auto" w:fill="BFBFBF"/>
            <w:vAlign w:val="center"/>
          </w:tcPr>
          <w:p w14:paraId="4AC3A77B" w14:textId="7168AB52" w:rsidR="00941797" w:rsidRPr="000267CD" w:rsidRDefault="00941797" w:rsidP="005E7F66">
            <w:pPr>
              <w:jc w:val="center"/>
              <w:rPr>
                <w:b/>
                <w:bCs/>
                <w:sz w:val="22"/>
                <w:szCs w:val="22"/>
              </w:rPr>
            </w:pPr>
            <w:r w:rsidRPr="000267CD">
              <w:rPr>
                <w:b/>
                <w:bCs/>
                <w:sz w:val="22"/>
                <w:szCs w:val="22"/>
              </w:rPr>
              <w:t>Az alkalmassági feltétel, amelynek igazolásához a kapacitást nyújtó szervezet erőforrására támaszkodik</w:t>
            </w:r>
            <w:r w:rsidR="000554D5">
              <w:rPr>
                <w:b/>
                <w:bCs/>
                <w:sz w:val="22"/>
                <w:szCs w:val="22"/>
              </w:rPr>
              <w:t xml:space="preserve"> </w:t>
            </w:r>
            <w:r w:rsidR="000554D5" w:rsidRPr="000554D5">
              <w:rPr>
                <w:bCs/>
                <w:sz w:val="16"/>
                <w:szCs w:val="16"/>
              </w:rPr>
              <w:t>(a felhívás vonatkozó pontjának megjelölése)</w:t>
            </w:r>
            <w:r w:rsidR="000554D5" w:rsidRPr="000554D5">
              <w:rPr>
                <w:b/>
                <w:bCs/>
                <w:sz w:val="16"/>
                <w:szCs w:val="16"/>
              </w:rPr>
              <w:t xml:space="preserve"> </w:t>
            </w:r>
          </w:p>
        </w:tc>
      </w:tr>
      <w:tr w:rsidR="00941797" w:rsidRPr="000267CD" w14:paraId="4AABE1E1" w14:textId="77777777" w:rsidTr="000554D5">
        <w:trPr>
          <w:jc w:val="center"/>
        </w:trPr>
        <w:tc>
          <w:tcPr>
            <w:tcW w:w="5610" w:type="dxa"/>
          </w:tcPr>
          <w:p w14:paraId="59594A60" w14:textId="77777777" w:rsidR="00941797" w:rsidRPr="000267CD" w:rsidRDefault="00941797" w:rsidP="005E7F66">
            <w:pPr>
              <w:spacing w:before="120"/>
              <w:jc w:val="center"/>
              <w:rPr>
                <w:sz w:val="22"/>
                <w:szCs w:val="22"/>
              </w:rPr>
            </w:pPr>
          </w:p>
        </w:tc>
        <w:tc>
          <w:tcPr>
            <w:tcW w:w="2650" w:type="dxa"/>
          </w:tcPr>
          <w:p w14:paraId="51873292" w14:textId="77777777" w:rsidR="00941797" w:rsidRPr="000267CD" w:rsidRDefault="00941797" w:rsidP="005E7F66">
            <w:pPr>
              <w:spacing w:before="120"/>
              <w:jc w:val="center"/>
              <w:rPr>
                <w:sz w:val="22"/>
                <w:szCs w:val="22"/>
              </w:rPr>
            </w:pPr>
          </w:p>
        </w:tc>
      </w:tr>
      <w:tr w:rsidR="00941797" w:rsidRPr="000267CD" w14:paraId="43DEF3E2" w14:textId="77777777" w:rsidTr="000554D5">
        <w:trPr>
          <w:jc w:val="center"/>
        </w:trPr>
        <w:tc>
          <w:tcPr>
            <w:tcW w:w="5610" w:type="dxa"/>
          </w:tcPr>
          <w:p w14:paraId="3F056295" w14:textId="77777777" w:rsidR="00941797" w:rsidRPr="000267CD" w:rsidRDefault="00941797" w:rsidP="005E7F66">
            <w:pPr>
              <w:spacing w:before="120"/>
              <w:jc w:val="center"/>
              <w:rPr>
                <w:sz w:val="22"/>
                <w:szCs w:val="22"/>
              </w:rPr>
            </w:pPr>
          </w:p>
        </w:tc>
        <w:tc>
          <w:tcPr>
            <w:tcW w:w="2650" w:type="dxa"/>
          </w:tcPr>
          <w:p w14:paraId="4CA3D2E8" w14:textId="77777777" w:rsidR="00941797" w:rsidRPr="000267CD" w:rsidRDefault="00941797" w:rsidP="005E7F66">
            <w:pPr>
              <w:spacing w:before="120"/>
              <w:jc w:val="center"/>
              <w:rPr>
                <w:sz w:val="22"/>
                <w:szCs w:val="22"/>
              </w:rPr>
            </w:pPr>
          </w:p>
        </w:tc>
      </w:tr>
    </w:tbl>
    <w:p w14:paraId="5B3F0AA1" w14:textId="77777777" w:rsidR="00941797" w:rsidRPr="000267CD" w:rsidRDefault="00941797" w:rsidP="00941797">
      <w:pPr>
        <w:spacing w:before="120"/>
        <w:jc w:val="both"/>
        <w:rPr>
          <w:sz w:val="22"/>
          <w:szCs w:val="22"/>
        </w:rPr>
      </w:pPr>
    </w:p>
    <w:p w14:paraId="1C87A10D" w14:textId="3CD3F64A" w:rsidR="00941797" w:rsidRPr="000267CD" w:rsidRDefault="000554D5" w:rsidP="00A87816">
      <w:pPr>
        <w:pStyle w:val="Szvegtrzsbehzssal"/>
        <w:numPr>
          <w:ilvl w:val="12"/>
          <w:numId w:val="0"/>
        </w:numPr>
        <w:spacing w:before="120"/>
        <w:jc w:val="both"/>
        <w:rPr>
          <w:sz w:val="22"/>
          <w:szCs w:val="22"/>
        </w:rPr>
      </w:pPr>
      <w:r>
        <w:rPr>
          <w:sz w:val="22"/>
          <w:szCs w:val="22"/>
        </w:rPr>
        <w:lastRenderedPageBreak/>
        <w:t>4. A Kbt. 66</w:t>
      </w:r>
      <w:r w:rsidR="00941797" w:rsidRPr="000267CD">
        <w:rPr>
          <w:sz w:val="22"/>
          <w:szCs w:val="22"/>
        </w:rPr>
        <w:t>. § (</w:t>
      </w:r>
      <w:r>
        <w:rPr>
          <w:sz w:val="22"/>
          <w:szCs w:val="22"/>
        </w:rPr>
        <w:t>2) bekezdése</w:t>
      </w:r>
      <w:r w:rsidR="00941797" w:rsidRPr="000267CD">
        <w:rPr>
          <w:sz w:val="22"/>
          <w:szCs w:val="22"/>
        </w:rPr>
        <w:t xml:space="preserve"> alapján nyilatkozom, hogy ajánlatunk az előzőekben meghatározott - általunk teljes körűen megismert - dokumentumokon alapszik.</w:t>
      </w:r>
    </w:p>
    <w:p w14:paraId="1A3A2C0B" w14:textId="77777777" w:rsidR="00941797" w:rsidRPr="000267CD" w:rsidRDefault="00941797" w:rsidP="00A87816">
      <w:pPr>
        <w:pStyle w:val="Szvegtrzsbehzssal"/>
        <w:numPr>
          <w:ilvl w:val="12"/>
          <w:numId w:val="0"/>
        </w:numPr>
        <w:spacing w:before="120"/>
        <w:jc w:val="both"/>
        <w:rPr>
          <w:sz w:val="22"/>
          <w:szCs w:val="22"/>
        </w:rPr>
      </w:pPr>
      <w:r w:rsidRPr="000267CD">
        <w:rPr>
          <w:sz w:val="22"/>
          <w:szCs w:val="22"/>
        </w:rPr>
        <w:t xml:space="preserve">A szerződéstervezetben rögzített, a tárgyi feladat ellátásához szükséges kötelezettségeinket maradéktalanul teljesítjük a Felolvasólapon rögzített ár alkalmazásával. Nyilatkozunk, hogy ajánlatunkat az ajánlati kötöttség beálltát követő </w:t>
      </w:r>
      <w:r w:rsidR="00521C9B" w:rsidRPr="000267CD">
        <w:rPr>
          <w:sz w:val="22"/>
          <w:szCs w:val="22"/>
        </w:rPr>
        <w:t>60 n</w:t>
      </w:r>
      <w:r w:rsidRPr="000267CD">
        <w:rPr>
          <w:sz w:val="22"/>
          <w:szCs w:val="22"/>
        </w:rPr>
        <w:t xml:space="preserve">apig fenntartjuk. </w:t>
      </w:r>
    </w:p>
    <w:p w14:paraId="44B85DF0" w14:textId="1C488633" w:rsidR="00941797" w:rsidRPr="000267CD" w:rsidRDefault="00941797" w:rsidP="00A87816">
      <w:pPr>
        <w:pStyle w:val="Szvegtrzsbehzssal"/>
        <w:numPr>
          <w:ilvl w:val="12"/>
          <w:numId w:val="0"/>
        </w:numPr>
        <w:jc w:val="both"/>
        <w:rPr>
          <w:sz w:val="22"/>
          <w:szCs w:val="22"/>
        </w:rPr>
      </w:pPr>
      <w:r w:rsidRPr="000267CD">
        <w:rPr>
          <w:sz w:val="22"/>
          <w:szCs w:val="22"/>
        </w:rPr>
        <w:t>Nyilatkozom, hogy nyertességünk esetén a szerződés megkötését vállaljuk és a megkötött szerződést az ott meghatározott feltételekkel teljesítjük.</w:t>
      </w:r>
    </w:p>
    <w:p w14:paraId="6FF8A603" w14:textId="77777777" w:rsidR="00941797" w:rsidRPr="000267CD" w:rsidRDefault="00941797" w:rsidP="00A87816">
      <w:pPr>
        <w:pStyle w:val="Szvegtrzsbehzssal"/>
        <w:numPr>
          <w:ilvl w:val="12"/>
          <w:numId w:val="0"/>
        </w:numPr>
        <w:jc w:val="both"/>
        <w:rPr>
          <w:sz w:val="22"/>
          <w:szCs w:val="22"/>
        </w:rPr>
      </w:pPr>
      <w:r w:rsidRPr="000267CD">
        <w:rPr>
          <w:sz w:val="22"/>
          <w:szCs w:val="22"/>
        </w:rPr>
        <w:t xml:space="preserve">Nyilatkozom továbbá, hogy vállalkozásunk a kis- és középvállalkozásokról, fejlődésük támogatásáról szóló törvény </w:t>
      </w:r>
      <w:proofErr w:type="gramStart"/>
      <w:r w:rsidRPr="000267CD">
        <w:rPr>
          <w:sz w:val="22"/>
          <w:szCs w:val="22"/>
        </w:rPr>
        <w:t>szerint …</w:t>
      </w:r>
      <w:proofErr w:type="gramEnd"/>
      <w:r w:rsidRPr="000267CD">
        <w:rPr>
          <w:sz w:val="22"/>
          <w:szCs w:val="22"/>
        </w:rPr>
        <w:t>…………………………………</w:t>
      </w:r>
      <w:proofErr w:type="spellStart"/>
      <w:r w:rsidRPr="000267CD">
        <w:rPr>
          <w:sz w:val="22"/>
          <w:szCs w:val="22"/>
        </w:rPr>
        <w:t>-vállalkozásnak</w:t>
      </w:r>
      <w:proofErr w:type="spellEnd"/>
      <w:r w:rsidRPr="000267CD">
        <w:rPr>
          <w:rStyle w:val="Lbjegyzet-hivatkozs"/>
          <w:sz w:val="22"/>
          <w:szCs w:val="22"/>
        </w:rPr>
        <w:footnoteReference w:id="8"/>
      </w:r>
      <w:r w:rsidRPr="000267CD">
        <w:rPr>
          <w:sz w:val="22"/>
          <w:szCs w:val="22"/>
        </w:rPr>
        <w:t xml:space="preserve"> minősül / vállalkozásunk nem tartozik a kis- és középvállalkozásokról, fejlődésük támogatásáról szóló törvény hatálya alá</w:t>
      </w:r>
      <w:r w:rsidRPr="000267CD">
        <w:rPr>
          <w:rStyle w:val="Lbjegyzet-hivatkozs"/>
          <w:sz w:val="22"/>
          <w:szCs w:val="22"/>
        </w:rPr>
        <w:footnoteReference w:id="9"/>
      </w:r>
      <w:r w:rsidRPr="000267CD">
        <w:rPr>
          <w:sz w:val="22"/>
          <w:szCs w:val="22"/>
        </w:rPr>
        <w:t>.</w:t>
      </w:r>
    </w:p>
    <w:p w14:paraId="43F7D607" w14:textId="77777777" w:rsidR="00941797" w:rsidRPr="000267CD" w:rsidRDefault="00941797" w:rsidP="00836133">
      <w:pPr>
        <w:tabs>
          <w:tab w:val="left" w:pos="9213"/>
        </w:tabs>
        <w:spacing w:before="240" w:after="480"/>
        <w:ind w:right="-1"/>
        <w:jc w:val="both"/>
        <w:rPr>
          <w:sz w:val="22"/>
          <w:szCs w:val="22"/>
        </w:rPr>
      </w:pPr>
      <w:r w:rsidRPr="000267CD">
        <w:rPr>
          <w:sz w:val="22"/>
          <w:szCs w:val="22"/>
        </w:rPr>
        <w:t>Keltezés (helység, év, hónap, nap)</w:t>
      </w:r>
    </w:p>
    <w:tbl>
      <w:tblPr>
        <w:tblW w:w="4873" w:type="dxa"/>
        <w:tblInd w:w="4068" w:type="dxa"/>
        <w:tblLook w:val="01E0" w:firstRow="1" w:lastRow="1" w:firstColumn="1" w:lastColumn="1" w:noHBand="0" w:noVBand="0"/>
      </w:tblPr>
      <w:tblGrid>
        <w:gridCol w:w="4873"/>
      </w:tblGrid>
      <w:tr w:rsidR="00941797" w:rsidRPr="000267CD" w14:paraId="7DB64E3B" w14:textId="77777777" w:rsidTr="005E7F66">
        <w:tc>
          <w:tcPr>
            <w:tcW w:w="4873" w:type="dxa"/>
          </w:tcPr>
          <w:p w14:paraId="15DA95EC" w14:textId="77777777" w:rsidR="00941797" w:rsidRPr="000267CD" w:rsidRDefault="00941797" w:rsidP="005E7F66">
            <w:pPr>
              <w:tabs>
                <w:tab w:val="left" w:pos="4584"/>
              </w:tabs>
              <w:jc w:val="center"/>
              <w:rPr>
                <w:sz w:val="22"/>
                <w:szCs w:val="22"/>
              </w:rPr>
            </w:pPr>
            <w:r w:rsidRPr="000267CD">
              <w:rPr>
                <w:sz w:val="22"/>
                <w:szCs w:val="22"/>
              </w:rPr>
              <w:t>................................................................</w:t>
            </w:r>
          </w:p>
        </w:tc>
      </w:tr>
      <w:tr w:rsidR="00941797" w:rsidRPr="000267CD" w14:paraId="2C1C8A62" w14:textId="77777777" w:rsidTr="005E7F66">
        <w:tc>
          <w:tcPr>
            <w:tcW w:w="4873" w:type="dxa"/>
          </w:tcPr>
          <w:p w14:paraId="55E422EC" w14:textId="77777777" w:rsidR="00941797" w:rsidRPr="000267CD" w:rsidRDefault="00941797" w:rsidP="005E7F66">
            <w:pPr>
              <w:pStyle w:val="Szvegtrzs3"/>
              <w:numPr>
                <w:ilvl w:val="12"/>
                <w:numId w:val="0"/>
              </w:numPr>
              <w:tabs>
                <w:tab w:val="left" w:pos="4584"/>
              </w:tabs>
              <w:jc w:val="center"/>
              <w:rPr>
                <w:rFonts w:ascii="Times New Roman" w:hAnsi="Times New Roman"/>
                <w:sz w:val="22"/>
                <w:szCs w:val="22"/>
              </w:rPr>
            </w:pPr>
            <w:r w:rsidRPr="000267CD">
              <w:rPr>
                <w:rFonts w:ascii="Times New Roman" w:hAnsi="Times New Roman"/>
                <w:sz w:val="22"/>
                <w:szCs w:val="22"/>
              </w:rPr>
              <w:t xml:space="preserve">cégszerű aláírás </w:t>
            </w:r>
          </w:p>
        </w:tc>
      </w:tr>
    </w:tbl>
    <w:p w14:paraId="5DF5927D" w14:textId="77777777" w:rsidR="00941797" w:rsidRPr="000267CD" w:rsidRDefault="00941797" w:rsidP="00941797">
      <w:pPr>
        <w:numPr>
          <w:ilvl w:val="12"/>
          <w:numId w:val="0"/>
        </w:numPr>
        <w:shd w:val="clear" w:color="auto" w:fill="FFFFFF"/>
        <w:spacing w:before="360"/>
        <w:rPr>
          <w:b/>
          <w:caps/>
          <w:sz w:val="22"/>
          <w:szCs w:val="22"/>
        </w:rPr>
      </w:pPr>
    </w:p>
    <w:p w14:paraId="35B6D981" w14:textId="77777777" w:rsidR="006527CA" w:rsidRDefault="006527CA" w:rsidP="006527CA">
      <w:pPr>
        <w:numPr>
          <w:ilvl w:val="12"/>
          <w:numId w:val="0"/>
        </w:numPr>
        <w:shd w:val="clear" w:color="auto" w:fill="FFFFFF"/>
        <w:spacing w:before="360"/>
        <w:rPr>
          <w:b/>
          <w:i/>
          <w:caps/>
          <w:sz w:val="22"/>
          <w:szCs w:val="22"/>
        </w:rPr>
      </w:pPr>
      <w:r>
        <w:rPr>
          <w:b/>
          <w:i/>
          <w:caps/>
          <w:sz w:val="22"/>
          <w:szCs w:val="22"/>
        </w:rPr>
        <w:br w:type="page"/>
      </w:r>
    </w:p>
    <w:p w14:paraId="4E130654" w14:textId="4AE6B2CF" w:rsidR="006527CA" w:rsidRPr="006527CA" w:rsidRDefault="006527CA" w:rsidP="006527CA">
      <w:pPr>
        <w:numPr>
          <w:ilvl w:val="12"/>
          <w:numId w:val="0"/>
        </w:numPr>
        <w:shd w:val="clear" w:color="auto" w:fill="FFFFFF"/>
        <w:spacing w:before="360"/>
        <w:jc w:val="right"/>
        <w:rPr>
          <w:b/>
          <w:i/>
          <w:sz w:val="22"/>
          <w:szCs w:val="22"/>
          <w:lang w:eastAsia="en-GB"/>
        </w:rPr>
      </w:pPr>
      <w:r w:rsidRPr="006527CA">
        <w:rPr>
          <w:b/>
          <w:i/>
          <w:sz w:val="22"/>
          <w:szCs w:val="22"/>
          <w:lang w:eastAsia="en-GB"/>
        </w:rPr>
        <w:lastRenderedPageBreak/>
        <w:t>4. sz. melléklet</w:t>
      </w:r>
    </w:p>
    <w:p w14:paraId="0F66976E" w14:textId="55B0C330" w:rsidR="006527CA" w:rsidRPr="006527CA" w:rsidRDefault="006527CA" w:rsidP="006527CA">
      <w:pPr>
        <w:numPr>
          <w:ilvl w:val="12"/>
          <w:numId w:val="0"/>
        </w:numPr>
        <w:shd w:val="clear" w:color="auto" w:fill="FFFFFF"/>
        <w:spacing w:before="360"/>
        <w:jc w:val="center"/>
        <w:rPr>
          <w:b/>
          <w:sz w:val="22"/>
          <w:szCs w:val="22"/>
          <w:lang w:eastAsia="en-GB"/>
        </w:rPr>
      </w:pPr>
      <w:r>
        <w:rPr>
          <w:b/>
          <w:sz w:val="22"/>
          <w:szCs w:val="22"/>
          <w:lang w:eastAsia="en-GB"/>
        </w:rPr>
        <w:t>AZ EGYSÉGES EURÓPAI KÖZBESZERZÉSI DOKUMENTUM FORMANYOMTATVÁNYA</w:t>
      </w:r>
    </w:p>
    <w:p w14:paraId="6EE031BB" w14:textId="77777777" w:rsidR="006527CA" w:rsidRPr="00352227" w:rsidRDefault="006527CA" w:rsidP="006527CA">
      <w:pPr>
        <w:spacing w:before="120" w:after="120"/>
        <w:rPr>
          <w:rFonts w:ascii="Tahoma" w:hAnsi="Tahoma" w:cs="Tahoma"/>
          <w:sz w:val="16"/>
          <w:szCs w:val="16"/>
          <w:lang w:eastAsia="en-GB"/>
        </w:rPr>
      </w:pPr>
    </w:p>
    <w:p w14:paraId="29E0C62D" w14:textId="77777777" w:rsidR="006527CA" w:rsidRPr="002C2ABC" w:rsidRDefault="006527CA" w:rsidP="006527CA">
      <w:pPr>
        <w:keepNext/>
        <w:spacing w:before="120" w:after="360"/>
        <w:jc w:val="center"/>
        <w:rPr>
          <w:b/>
          <w:sz w:val="18"/>
          <w:szCs w:val="18"/>
          <w:lang w:eastAsia="en-GB"/>
        </w:rPr>
      </w:pPr>
      <w:r w:rsidRPr="002C2ABC">
        <w:rPr>
          <w:b/>
          <w:sz w:val="18"/>
          <w:szCs w:val="18"/>
          <w:lang w:eastAsia="en-GB"/>
        </w:rPr>
        <w:t>I. rész: A közbeszerzési eljárásra és az ajánlatkérő szervre vagy a közszolgáltató ajánlatkérőre vonatkozó információk</w:t>
      </w:r>
    </w:p>
    <w:p w14:paraId="2F1F6DE9"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b/>
          <w:sz w:val="18"/>
          <w:szCs w:val="18"/>
          <w:u w:val="single"/>
          <w:lang w:eastAsia="en-GB"/>
        </w:rPr>
      </w:pPr>
      <w:r w:rsidRPr="002C2ABC">
        <w:rPr>
          <w:b/>
          <w:i/>
          <w:sz w:val="18"/>
          <w:szCs w:val="18"/>
          <w:lang w:eastAsia="en-GB"/>
        </w:rPr>
        <w:t>Olyan közbeszerzési eljárásoknál, amelyekben az eljárást megindító felhívást az Európai Unió Hivatalos Lapjában tették közzé, az I. részben előírt információ automatikusan beolvasásra kerül,</w:t>
      </w:r>
      <w:r w:rsidRPr="002C2ABC">
        <w:rPr>
          <w:i/>
          <w:sz w:val="18"/>
          <w:szCs w:val="18"/>
          <w:lang w:eastAsia="en-GB"/>
        </w:rPr>
        <w:t xml:space="preserve"> </w:t>
      </w:r>
      <w:r w:rsidRPr="002C2ABC">
        <w:rPr>
          <w:b/>
          <w:i/>
          <w:sz w:val="18"/>
          <w:szCs w:val="18"/>
          <w:u w:val="single"/>
          <w:lang w:eastAsia="en-GB"/>
        </w:rPr>
        <w:t xml:space="preserve">feltéve, hogy az elektronikus </w:t>
      </w:r>
      <w:proofErr w:type="spellStart"/>
      <w:r w:rsidRPr="002C2ABC">
        <w:rPr>
          <w:b/>
          <w:i/>
          <w:sz w:val="18"/>
          <w:szCs w:val="18"/>
          <w:u w:val="single"/>
          <w:lang w:eastAsia="en-GB"/>
        </w:rPr>
        <w:t>ESPD-szolgáltatást</w:t>
      </w:r>
      <w:proofErr w:type="spellEnd"/>
      <w:r w:rsidRPr="002C2ABC">
        <w:rPr>
          <w:b/>
          <w:i/>
          <w:sz w:val="18"/>
          <w:szCs w:val="18"/>
          <w:u w:val="single"/>
          <w:vertAlign w:val="superscript"/>
          <w:lang w:eastAsia="en-GB"/>
        </w:rPr>
        <w:footnoteReference w:id="10"/>
      </w:r>
      <w:r w:rsidRPr="002C2ABC">
        <w:rPr>
          <w:b/>
          <w:i/>
          <w:sz w:val="18"/>
          <w:szCs w:val="18"/>
          <w:u w:val="single"/>
          <w:lang w:eastAsia="en-GB"/>
        </w:rPr>
        <w:t xml:space="preserve"> használták az egységes európai közbeszerzési dokumentum kitöltéséhez</w:t>
      </w:r>
      <w:r w:rsidRPr="002C2ABC">
        <w:rPr>
          <w:i/>
          <w:sz w:val="18"/>
          <w:szCs w:val="18"/>
          <w:lang w:eastAsia="en-GB"/>
        </w:rPr>
        <w:t>.</w:t>
      </w:r>
    </w:p>
    <w:p w14:paraId="63C85B02" w14:textId="6B3773F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b/>
          <w:sz w:val="18"/>
          <w:szCs w:val="18"/>
          <w:lang w:eastAsia="en-GB"/>
        </w:rPr>
      </w:pPr>
      <w:proofErr w:type="gramStart"/>
      <w:r w:rsidRPr="002C2ABC">
        <w:rPr>
          <w:b/>
          <w:sz w:val="18"/>
          <w:szCs w:val="18"/>
          <w:lang w:eastAsia="en-GB"/>
        </w:rPr>
        <w:t xml:space="preserve">Az Európai Unió Hivatalos lapjában </w:t>
      </w:r>
      <w:r w:rsidRPr="00107D22">
        <w:rPr>
          <w:b/>
          <w:sz w:val="18"/>
          <w:szCs w:val="18"/>
          <w:lang w:eastAsia="en-GB"/>
        </w:rPr>
        <w:t xml:space="preserve">közzétett </w:t>
      </w:r>
      <w:r w:rsidRPr="00107D22">
        <w:rPr>
          <w:b/>
          <w:i/>
          <w:sz w:val="18"/>
          <w:szCs w:val="18"/>
          <w:lang w:eastAsia="en-GB"/>
        </w:rPr>
        <w:t>vonatkozó hirdetmény</w:t>
      </w:r>
      <w:r w:rsidRPr="00107D22">
        <w:rPr>
          <w:b/>
          <w:i/>
          <w:sz w:val="18"/>
          <w:szCs w:val="18"/>
          <w:vertAlign w:val="superscript"/>
          <w:lang w:eastAsia="en-GB"/>
        </w:rPr>
        <w:footnoteReference w:id="11"/>
      </w:r>
      <w:r w:rsidRPr="00107D22">
        <w:rPr>
          <w:b/>
          <w:sz w:val="18"/>
          <w:szCs w:val="18"/>
          <w:lang w:eastAsia="en-GB"/>
        </w:rPr>
        <w:t xml:space="preserve"> hivatkozási adatai:</w:t>
      </w:r>
      <w:r w:rsidRPr="00107D22">
        <w:rPr>
          <w:sz w:val="18"/>
          <w:szCs w:val="18"/>
          <w:lang w:eastAsia="en-GB"/>
        </w:rPr>
        <w:br/>
      </w:r>
      <w:r w:rsidRPr="00107D22">
        <w:rPr>
          <w:b/>
          <w:sz w:val="18"/>
          <w:szCs w:val="18"/>
          <w:lang w:eastAsia="en-GB"/>
        </w:rPr>
        <w:t>A Hivatalos Lap S sorozatának száma [</w:t>
      </w:r>
      <w:r w:rsidR="00DA3353" w:rsidRPr="00107D22">
        <w:rPr>
          <w:b/>
          <w:sz w:val="18"/>
          <w:szCs w:val="18"/>
          <w:lang w:eastAsia="en-GB"/>
        </w:rPr>
        <w:t>204</w:t>
      </w:r>
      <w:r w:rsidRPr="00107D22">
        <w:rPr>
          <w:b/>
          <w:sz w:val="18"/>
          <w:szCs w:val="18"/>
          <w:lang w:eastAsia="en-GB"/>
        </w:rPr>
        <w:t>], dátum [</w:t>
      </w:r>
      <w:r w:rsidR="00DA3353" w:rsidRPr="00107D22">
        <w:rPr>
          <w:b/>
          <w:sz w:val="18"/>
          <w:szCs w:val="18"/>
          <w:lang w:eastAsia="en-GB"/>
        </w:rPr>
        <w:t>21/10/2016</w:t>
      </w:r>
      <w:r w:rsidRPr="00107D22">
        <w:rPr>
          <w:b/>
          <w:sz w:val="18"/>
          <w:szCs w:val="18"/>
          <w:lang w:eastAsia="en-GB"/>
        </w:rPr>
        <w:t>], [</w:t>
      </w:r>
      <w:r w:rsidR="00701B49">
        <w:rPr>
          <w:b/>
          <w:sz w:val="18"/>
          <w:szCs w:val="18"/>
          <w:lang w:eastAsia="en-GB"/>
        </w:rPr>
        <w:t>65</w:t>
      </w:r>
      <w:r w:rsidRPr="00107D22">
        <w:rPr>
          <w:b/>
          <w:sz w:val="18"/>
          <w:szCs w:val="18"/>
          <w:lang w:eastAsia="en-GB"/>
        </w:rPr>
        <w:t xml:space="preserve">] oldal, </w:t>
      </w:r>
      <w:r w:rsidRPr="00107D22">
        <w:rPr>
          <w:sz w:val="18"/>
          <w:szCs w:val="18"/>
          <w:lang w:eastAsia="en-GB"/>
        </w:rPr>
        <w:br/>
      </w:r>
      <w:r w:rsidRPr="00107D22">
        <w:rPr>
          <w:b/>
          <w:sz w:val="18"/>
          <w:szCs w:val="18"/>
          <w:lang w:eastAsia="en-GB"/>
        </w:rPr>
        <w:t>a hirdetmény száma a Hivatalos Lap S sorozatban: [</w:t>
      </w:r>
      <w:r w:rsidR="005F6910" w:rsidRPr="00107D22">
        <w:rPr>
          <w:b/>
          <w:sz w:val="18"/>
          <w:szCs w:val="18"/>
          <w:lang w:eastAsia="en-GB"/>
        </w:rPr>
        <w:t>2</w:t>
      </w:r>
      <w:r w:rsidRPr="00107D22">
        <w:rPr>
          <w:b/>
          <w:sz w:val="18"/>
          <w:szCs w:val="18"/>
          <w:lang w:eastAsia="en-GB"/>
        </w:rPr>
        <w:t>][</w:t>
      </w:r>
      <w:r w:rsidR="00107D22">
        <w:rPr>
          <w:b/>
          <w:sz w:val="18"/>
          <w:szCs w:val="18"/>
          <w:lang w:eastAsia="en-GB"/>
        </w:rPr>
        <w:t>0</w:t>
      </w:r>
      <w:r w:rsidRPr="00107D22">
        <w:rPr>
          <w:b/>
          <w:sz w:val="18"/>
          <w:szCs w:val="18"/>
          <w:lang w:eastAsia="en-GB"/>
        </w:rPr>
        <w:t>][</w:t>
      </w:r>
      <w:r w:rsidR="00107D22">
        <w:rPr>
          <w:b/>
          <w:sz w:val="18"/>
          <w:szCs w:val="18"/>
          <w:lang w:eastAsia="en-GB"/>
        </w:rPr>
        <w:t>1</w:t>
      </w:r>
      <w:r w:rsidRPr="00107D22">
        <w:rPr>
          <w:b/>
          <w:sz w:val="18"/>
          <w:szCs w:val="18"/>
          <w:lang w:eastAsia="en-GB"/>
        </w:rPr>
        <w:t>][</w:t>
      </w:r>
      <w:r w:rsidR="00107D22">
        <w:rPr>
          <w:b/>
          <w:sz w:val="18"/>
          <w:szCs w:val="18"/>
          <w:lang w:eastAsia="en-GB"/>
        </w:rPr>
        <w:t>6</w:t>
      </w:r>
      <w:r w:rsidRPr="00107D22">
        <w:rPr>
          <w:b/>
          <w:sz w:val="18"/>
          <w:szCs w:val="18"/>
          <w:lang w:eastAsia="en-GB"/>
        </w:rPr>
        <w:t>]/S</w:t>
      </w:r>
      <w:r w:rsidR="00E5596F" w:rsidRPr="00107D22">
        <w:rPr>
          <w:b/>
          <w:sz w:val="18"/>
          <w:szCs w:val="18"/>
          <w:lang w:eastAsia="en-GB"/>
        </w:rPr>
        <w:t xml:space="preserve"> </w:t>
      </w:r>
      <w:r w:rsidRPr="00107D22">
        <w:rPr>
          <w:b/>
          <w:sz w:val="18"/>
          <w:szCs w:val="18"/>
          <w:lang w:eastAsia="en-GB"/>
        </w:rPr>
        <w:t xml:space="preserve"> [</w:t>
      </w:r>
      <w:r w:rsidR="00107D22">
        <w:rPr>
          <w:b/>
          <w:sz w:val="18"/>
          <w:szCs w:val="18"/>
          <w:lang w:eastAsia="en-GB"/>
        </w:rPr>
        <w:t>2</w:t>
      </w:r>
      <w:r w:rsidRPr="00107D22">
        <w:rPr>
          <w:b/>
          <w:sz w:val="18"/>
          <w:szCs w:val="18"/>
          <w:lang w:eastAsia="en-GB"/>
        </w:rPr>
        <w:t>][</w:t>
      </w:r>
      <w:r w:rsidR="00107D22">
        <w:rPr>
          <w:b/>
          <w:sz w:val="18"/>
          <w:szCs w:val="18"/>
          <w:lang w:eastAsia="en-GB"/>
        </w:rPr>
        <w:t>0</w:t>
      </w:r>
      <w:r w:rsidRPr="00107D22">
        <w:rPr>
          <w:b/>
          <w:sz w:val="18"/>
          <w:szCs w:val="18"/>
          <w:lang w:eastAsia="en-GB"/>
        </w:rPr>
        <w:t>][</w:t>
      </w:r>
      <w:r w:rsidR="00107D22">
        <w:rPr>
          <w:b/>
          <w:sz w:val="18"/>
          <w:szCs w:val="18"/>
          <w:lang w:eastAsia="en-GB"/>
        </w:rPr>
        <w:t>4</w:t>
      </w:r>
      <w:r w:rsidRPr="00107D22">
        <w:rPr>
          <w:b/>
          <w:sz w:val="18"/>
          <w:szCs w:val="18"/>
          <w:lang w:eastAsia="en-GB"/>
        </w:rPr>
        <w:t>]–[</w:t>
      </w:r>
      <w:r w:rsidR="00107D22">
        <w:rPr>
          <w:b/>
          <w:sz w:val="18"/>
          <w:szCs w:val="18"/>
          <w:lang w:eastAsia="en-GB"/>
        </w:rPr>
        <w:t>3</w:t>
      </w:r>
      <w:r w:rsidR="00CB5AFE" w:rsidRPr="00107D22">
        <w:rPr>
          <w:b/>
          <w:sz w:val="18"/>
          <w:szCs w:val="18"/>
          <w:lang w:eastAsia="en-GB"/>
        </w:rPr>
        <w:t xml:space="preserve"> </w:t>
      </w:r>
      <w:r w:rsidRPr="00107D22">
        <w:rPr>
          <w:b/>
          <w:sz w:val="18"/>
          <w:szCs w:val="18"/>
          <w:lang w:eastAsia="en-GB"/>
        </w:rPr>
        <w:t>][</w:t>
      </w:r>
      <w:r w:rsidR="00107D22">
        <w:rPr>
          <w:b/>
          <w:sz w:val="18"/>
          <w:szCs w:val="18"/>
          <w:lang w:eastAsia="en-GB"/>
        </w:rPr>
        <w:t>6</w:t>
      </w:r>
      <w:r w:rsidR="00CB5AFE" w:rsidRPr="00107D22">
        <w:rPr>
          <w:b/>
          <w:sz w:val="18"/>
          <w:szCs w:val="18"/>
          <w:lang w:eastAsia="en-GB"/>
        </w:rPr>
        <w:t xml:space="preserve"> </w:t>
      </w:r>
      <w:r w:rsidRPr="00107D22">
        <w:rPr>
          <w:b/>
          <w:sz w:val="18"/>
          <w:szCs w:val="18"/>
          <w:lang w:eastAsia="en-GB"/>
        </w:rPr>
        <w:t>][</w:t>
      </w:r>
      <w:r w:rsidR="00107D22">
        <w:rPr>
          <w:b/>
          <w:sz w:val="18"/>
          <w:szCs w:val="18"/>
          <w:lang w:eastAsia="en-GB"/>
        </w:rPr>
        <w:t>8</w:t>
      </w:r>
      <w:r w:rsidR="00CB5AFE" w:rsidRPr="00107D22">
        <w:rPr>
          <w:b/>
          <w:sz w:val="18"/>
          <w:szCs w:val="18"/>
          <w:lang w:eastAsia="en-GB"/>
        </w:rPr>
        <w:t xml:space="preserve"> </w:t>
      </w:r>
      <w:r w:rsidRPr="00107D22">
        <w:rPr>
          <w:b/>
          <w:sz w:val="18"/>
          <w:szCs w:val="18"/>
          <w:lang w:eastAsia="en-GB"/>
        </w:rPr>
        <w:t>][</w:t>
      </w:r>
      <w:r w:rsidR="00107D22">
        <w:rPr>
          <w:b/>
          <w:sz w:val="18"/>
          <w:szCs w:val="18"/>
          <w:lang w:eastAsia="en-GB"/>
        </w:rPr>
        <w:t>4</w:t>
      </w:r>
      <w:r w:rsidR="00CB5AFE" w:rsidRPr="00107D22">
        <w:rPr>
          <w:b/>
          <w:sz w:val="18"/>
          <w:szCs w:val="18"/>
          <w:lang w:eastAsia="en-GB"/>
        </w:rPr>
        <w:t xml:space="preserve"> </w:t>
      </w:r>
      <w:r w:rsidRPr="00107D22">
        <w:rPr>
          <w:b/>
          <w:sz w:val="18"/>
          <w:szCs w:val="18"/>
          <w:lang w:eastAsia="en-GB"/>
        </w:rPr>
        <w:t>][</w:t>
      </w:r>
      <w:r w:rsidR="00107D22">
        <w:rPr>
          <w:b/>
          <w:sz w:val="18"/>
          <w:szCs w:val="18"/>
          <w:lang w:eastAsia="en-GB"/>
        </w:rPr>
        <w:t>9</w:t>
      </w:r>
      <w:r w:rsidR="00CB5AFE" w:rsidRPr="00107D22">
        <w:rPr>
          <w:b/>
          <w:sz w:val="18"/>
          <w:szCs w:val="18"/>
          <w:lang w:eastAsia="en-GB"/>
        </w:rPr>
        <w:t xml:space="preserve"> </w:t>
      </w:r>
      <w:r w:rsidRPr="00107D22">
        <w:rPr>
          <w:b/>
          <w:sz w:val="18"/>
          <w:szCs w:val="18"/>
          <w:lang w:eastAsia="en-GB"/>
        </w:rPr>
        <w:t>][</w:t>
      </w:r>
      <w:r w:rsidR="00107D22">
        <w:rPr>
          <w:b/>
          <w:sz w:val="18"/>
          <w:szCs w:val="18"/>
          <w:lang w:eastAsia="en-GB"/>
        </w:rPr>
        <w:t>8</w:t>
      </w:r>
      <w:r w:rsidR="00CB5AFE" w:rsidRPr="00107D22">
        <w:rPr>
          <w:b/>
          <w:sz w:val="18"/>
          <w:szCs w:val="18"/>
          <w:lang w:eastAsia="en-GB"/>
        </w:rPr>
        <w:t xml:space="preserve"> </w:t>
      </w:r>
      <w:r w:rsidRPr="00107D22">
        <w:rPr>
          <w:b/>
          <w:sz w:val="18"/>
          <w:szCs w:val="18"/>
          <w:lang w:eastAsia="en-GB"/>
        </w:rPr>
        <w:t>]</w:t>
      </w:r>
      <w:proofErr w:type="gramEnd"/>
    </w:p>
    <w:p w14:paraId="185853FD"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b/>
          <w:i/>
          <w:sz w:val="18"/>
          <w:szCs w:val="18"/>
          <w:lang w:eastAsia="en-GB"/>
        </w:rPr>
      </w:pPr>
      <w:r w:rsidRPr="002C2ABC">
        <w:rPr>
          <w:b/>
          <w:i/>
          <w:sz w:val="18"/>
          <w:szCs w:val="18"/>
          <w:u w:val="single"/>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0F9AD8D8"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b/>
          <w:sz w:val="18"/>
          <w:szCs w:val="18"/>
          <w:lang w:eastAsia="en-GB"/>
        </w:rPr>
      </w:pPr>
      <w:r w:rsidRPr="002C2ABC">
        <w:rPr>
          <w:b/>
          <w:sz w:val="18"/>
          <w:szCs w:val="18"/>
          <w:lang w:eastAsia="en-GB"/>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roofErr w:type="gramStart"/>
      <w:r w:rsidRPr="002C2ABC">
        <w:rPr>
          <w:b/>
          <w:sz w:val="18"/>
          <w:szCs w:val="18"/>
          <w:lang w:eastAsia="en-GB"/>
        </w:rPr>
        <w:t>….</w:t>
      </w:r>
      <w:proofErr w:type="gramEnd"/>
      <w:r w:rsidRPr="002C2ABC">
        <w:rPr>
          <w:b/>
          <w:sz w:val="18"/>
          <w:szCs w:val="18"/>
          <w:lang w:eastAsia="en-GB"/>
        </w:rPr>
        <w:t>]</w:t>
      </w:r>
    </w:p>
    <w:p w14:paraId="427D9855" w14:textId="77777777" w:rsidR="006527CA" w:rsidRPr="002C2ABC" w:rsidRDefault="006527CA" w:rsidP="006527CA">
      <w:pPr>
        <w:keepNext/>
        <w:spacing w:before="120" w:after="360"/>
        <w:jc w:val="center"/>
        <w:rPr>
          <w:b/>
          <w:smallCaps/>
          <w:sz w:val="18"/>
          <w:szCs w:val="18"/>
          <w:lang w:eastAsia="en-GB"/>
        </w:rPr>
      </w:pPr>
      <w:r w:rsidRPr="002C2ABC">
        <w:rPr>
          <w:b/>
          <w:smallCaps/>
          <w:sz w:val="18"/>
          <w:szCs w:val="18"/>
          <w:lang w:eastAsia="en-GB"/>
        </w:rPr>
        <w:t>A közbeszerzési eljárásra vonatkozó információk</w:t>
      </w:r>
    </w:p>
    <w:p w14:paraId="6749C1C1"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i/>
          <w:sz w:val="18"/>
          <w:szCs w:val="18"/>
          <w:lang w:eastAsia="en-GB"/>
        </w:rPr>
      </w:pPr>
      <w:r w:rsidRPr="002C2ABC">
        <w:rPr>
          <w:b/>
          <w:i/>
          <w:sz w:val="18"/>
          <w:szCs w:val="18"/>
          <w:lang w:eastAsia="en-GB"/>
        </w:rPr>
        <w:t xml:space="preserve">Az I. részben előírt információ automatikusan megjelenik, </w:t>
      </w:r>
      <w:r w:rsidRPr="002C2ABC">
        <w:rPr>
          <w:b/>
          <w:i/>
          <w:sz w:val="18"/>
          <w:szCs w:val="18"/>
          <w:u w:val="single"/>
          <w:lang w:eastAsia="en-GB"/>
        </w:rPr>
        <w:t xml:space="preserve">feltéve, hogy a fent említett elektronikus </w:t>
      </w:r>
      <w:proofErr w:type="spellStart"/>
      <w:r w:rsidRPr="002C2ABC">
        <w:rPr>
          <w:b/>
          <w:i/>
          <w:sz w:val="18"/>
          <w:szCs w:val="18"/>
          <w:u w:val="single"/>
          <w:lang w:eastAsia="en-GB"/>
        </w:rPr>
        <w:t>ESPD-szolgáltatást</w:t>
      </w:r>
      <w:proofErr w:type="spellEnd"/>
      <w:r w:rsidRPr="002C2ABC">
        <w:rPr>
          <w:b/>
          <w:i/>
          <w:sz w:val="18"/>
          <w:szCs w:val="18"/>
          <w:u w:val="single"/>
          <w:lang w:eastAsia="en-GB"/>
        </w:rPr>
        <w:t xml:space="preserve"> használják az egységes európai közbeszerzési dokumentum létrehozásához és kitöltéséhez</w:t>
      </w:r>
      <w:r w:rsidRPr="002C2ABC">
        <w:rPr>
          <w:b/>
          <w:i/>
          <w:sz w:val="18"/>
          <w:szCs w:val="18"/>
          <w:lang w:eastAsia="en-GB"/>
        </w:rPr>
        <w:t>.</w:t>
      </w:r>
      <w:r w:rsidRPr="002C2ABC">
        <w:rPr>
          <w:b/>
          <w:sz w:val="18"/>
          <w:szCs w:val="18"/>
          <w:u w:val="single"/>
          <w:lang w:eastAsia="en-GB"/>
        </w:rPr>
        <w:t xml:space="preserve"> Ha nem, akkor </w:t>
      </w:r>
      <w:r w:rsidRPr="002C2ABC">
        <w:rPr>
          <w:b/>
          <w:i/>
          <w:sz w:val="18"/>
          <w:szCs w:val="18"/>
          <w:u w:val="single"/>
          <w:lang w:eastAsia="en-GB"/>
        </w:rPr>
        <w:t>ezt az információt</w:t>
      </w:r>
      <w:r w:rsidRPr="002C2ABC">
        <w:rPr>
          <w:b/>
          <w:sz w:val="18"/>
          <w:szCs w:val="18"/>
          <w:u w:val="single"/>
          <w:lang w:eastAsia="en-GB"/>
        </w:rPr>
        <w:t xml:space="preserve"> a gazdasági szereplőnek </w:t>
      </w:r>
      <w:r w:rsidRPr="002C2ABC">
        <w:rPr>
          <w:b/>
          <w:i/>
          <w:sz w:val="18"/>
          <w:szCs w:val="18"/>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2C2ABC" w14:paraId="4B33D21D" w14:textId="77777777" w:rsidTr="006527CA">
        <w:trPr>
          <w:trHeight w:val="349"/>
        </w:trPr>
        <w:tc>
          <w:tcPr>
            <w:tcW w:w="4644" w:type="dxa"/>
            <w:shd w:val="clear" w:color="auto" w:fill="auto"/>
          </w:tcPr>
          <w:p w14:paraId="139AF0E4" w14:textId="77777777" w:rsidR="006527CA" w:rsidRPr="002C2ABC" w:rsidRDefault="006527CA" w:rsidP="006527CA">
            <w:pPr>
              <w:spacing w:before="120" w:after="120"/>
              <w:rPr>
                <w:b/>
                <w:i/>
                <w:sz w:val="18"/>
                <w:szCs w:val="18"/>
                <w:lang w:eastAsia="en-GB"/>
              </w:rPr>
            </w:pPr>
            <w:r w:rsidRPr="002C2ABC">
              <w:rPr>
                <w:b/>
                <w:i/>
                <w:sz w:val="18"/>
                <w:szCs w:val="18"/>
                <w:lang w:eastAsia="en-GB"/>
              </w:rPr>
              <w:t>A beszerző azonosítása</w:t>
            </w:r>
            <w:r w:rsidRPr="002C2ABC">
              <w:rPr>
                <w:b/>
                <w:i/>
                <w:sz w:val="18"/>
                <w:szCs w:val="18"/>
                <w:vertAlign w:val="superscript"/>
                <w:lang w:eastAsia="en-GB"/>
              </w:rPr>
              <w:footnoteReference w:id="12"/>
            </w:r>
          </w:p>
        </w:tc>
        <w:tc>
          <w:tcPr>
            <w:tcW w:w="4645" w:type="dxa"/>
            <w:shd w:val="clear" w:color="auto" w:fill="auto"/>
          </w:tcPr>
          <w:p w14:paraId="3A182442"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128FDD7F" w14:textId="77777777" w:rsidTr="006527CA">
        <w:trPr>
          <w:trHeight w:val="349"/>
        </w:trPr>
        <w:tc>
          <w:tcPr>
            <w:tcW w:w="4644" w:type="dxa"/>
            <w:shd w:val="clear" w:color="auto" w:fill="auto"/>
          </w:tcPr>
          <w:p w14:paraId="1E109015" w14:textId="77777777" w:rsidR="006527CA" w:rsidRPr="002C2ABC" w:rsidRDefault="006527CA" w:rsidP="006527CA">
            <w:pPr>
              <w:spacing w:before="120" w:after="120"/>
              <w:rPr>
                <w:sz w:val="18"/>
                <w:szCs w:val="18"/>
                <w:lang w:eastAsia="en-GB"/>
              </w:rPr>
            </w:pPr>
            <w:r w:rsidRPr="002C2ABC">
              <w:rPr>
                <w:sz w:val="18"/>
                <w:szCs w:val="18"/>
                <w:lang w:eastAsia="en-GB"/>
              </w:rPr>
              <w:t xml:space="preserve">Név: </w:t>
            </w:r>
          </w:p>
        </w:tc>
        <w:tc>
          <w:tcPr>
            <w:tcW w:w="4645" w:type="dxa"/>
            <w:shd w:val="clear" w:color="auto" w:fill="auto"/>
          </w:tcPr>
          <w:p w14:paraId="7C743E88" w14:textId="77777777" w:rsidR="006527CA" w:rsidRPr="002C2ABC" w:rsidRDefault="006527CA" w:rsidP="006527CA">
            <w:pPr>
              <w:spacing w:before="120" w:after="120"/>
              <w:rPr>
                <w:sz w:val="18"/>
                <w:szCs w:val="18"/>
                <w:lang w:eastAsia="en-GB"/>
              </w:rPr>
            </w:pPr>
            <w:r w:rsidRPr="002C2ABC">
              <w:rPr>
                <w:b/>
                <w:bCs/>
                <w:sz w:val="18"/>
                <w:szCs w:val="18"/>
              </w:rPr>
              <w:t>Miniszterelnökség (1055 Budapest, Kossuth Lajos tér 1-3.</w:t>
            </w:r>
            <w:r w:rsidRPr="002C2ABC">
              <w:rPr>
                <w:sz w:val="18"/>
                <w:szCs w:val="18"/>
                <w:lang w:eastAsia="en-GB"/>
              </w:rPr>
              <w:t xml:space="preserve"> </w:t>
            </w:r>
          </w:p>
        </w:tc>
      </w:tr>
      <w:tr w:rsidR="006527CA" w:rsidRPr="002C2ABC" w14:paraId="18445647" w14:textId="77777777" w:rsidTr="006527CA">
        <w:trPr>
          <w:trHeight w:val="485"/>
        </w:trPr>
        <w:tc>
          <w:tcPr>
            <w:tcW w:w="4644" w:type="dxa"/>
            <w:shd w:val="clear" w:color="auto" w:fill="auto"/>
          </w:tcPr>
          <w:p w14:paraId="34310ECE" w14:textId="77777777" w:rsidR="006527CA" w:rsidRPr="002C2ABC" w:rsidRDefault="006527CA" w:rsidP="006527CA">
            <w:pPr>
              <w:spacing w:before="120" w:after="120"/>
              <w:rPr>
                <w:b/>
                <w:i/>
                <w:sz w:val="18"/>
                <w:szCs w:val="18"/>
                <w:lang w:eastAsia="en-GB"/>
              </w:rPr>
            </w:pPr>
            <w:r w:rsidRPr="002C2ABC">
              <w:rPr>
                <w:b/>
                <w:i/>
                <w:sz w:val="18"/>
                <w:szCs w:val="18"/>
                <w:lang w:eastAsia="en-GB"/>
              </w:rPr>
              <w:t>Melyik beszerzést érinti?</w:t>
            </w:r>
          </w:p>
        </w:tc>
        <w:tc>
          <w:tcPr>
            <w:tcW w:w="4645" w:type="dxa"/>
            <w:shd w:val="clear" w:color="auto" w:fill="auto"/>
          </w:tcPr>
          <w:p w14:paraId="5911BB1E"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242A11A1" w14:textId="77777777" w:rsidTr="006527CA">
        <w:trPr>
          <w:trHeight w:val="484"/>
        </w:trPr>
        <w:tc>
          <w:tcPr>
            <w:tcW w:w="4644" w:type="dxa"/>
            <w:shd w:val="clear" w:color="auto" w:fill="auto"/>
          </w:tcPr>
          <w:p w14:paraId="10AE963F" w14:textId="77777777" w:rsidR="006527CA" w:rsidRPr="002C2ABC" w:rsidRDefault="006527CA" w:rsidP="006527CA">
            <w:pPr>
              <w:spacing w:before="120" w:after="120"/>
              <w:rPr>
                <w:sz w:val="18"/>
                <w:szCs w:val="18"/>
                <w:lang w:eastAsia="en-GB"/>
              </w:rPr>
            </w:pPr>
            <w:r w:rsidRPr="002C2ABC">
              <w:rPr>
                <w:sz w:val="18"/>
                <w:szCs w:val="18"/>
                <w:lang w:eastAsia="en-GB"/>
              </w:rPr>
              <w:t xml:space="preserve">A közbeszerzés megnevezése vagy rövid </w:t>
            </w:r>
            <w:proofErr w:type="gramStart"/>
            <w:r w:rsidRPr="002C2ABC">
              <w:rPr>
                <w:sz w:val="18"/>
                <w:szCs w:val="18"/>
                <w:lang w:eastAsia="en-GB"/>
              </w:rPr>
              <w:t>ismertetése</w:t>
            </w:r>
            <w:r w:rsidRPr="002C2ABC">
              <w:rPr>
                <w:sz w:val="18"/>
                <w:szCs w:val="18"/>
                <w:vertAlign w:val="superscript"/>
                <w:lang w:eastAsia="en-GB"/>
              </w:rPr>
              <w:footnoteReference w:id="13"/>
            </w:r>
            <w:r w:rsidRPr="002C2ABC">
              <w:rPr>
                <w:sz w:val="18"/>
                <w:szCs w:val="18"/>
                <w:lang w:eastAsia="en-GB"/>
              </w:rPr>
              <w:t>:</w:t>
            </w:r>
            <w:proofErr w:type="gramEnd"/>
          </w:p>
        </w:tc>
        <w:tc>
          <w:tcPr>
            <w:tcW w:w="4645" w:type="dxa"/>
            <w:shd w:val="clear" w:color="auto" w:fill="auto"/>
          </w:tcPr>
          <w:p w14:paraId="14C6A80F" w14:textId="512B8B31" w:rsidR="006527CA" w:rsidRPr="002C2ABC" w:rsidRDefault="00860316" w:rsidP="006527CA">
            <w:pPr>
              <w:spacing w:before="120" w:after="120"/>
              <w:rPr>
                <w:sz w:val="18"/>
                <w:szCs w:val="18"/>
                <w:lang w:eastAsia="en-GB"/>
              </w:rPr>
            </w:pPr>
            <w:r>
              <w:rPr>
                <w:b/>
                <w:sz w:val="18"/>
                <w:szCs w:val="18"/>
              </w:rPr>
              <w:t>Keretmegállapodás</w:t>
            </w:r>
            <w:r w:rsidR="006527CA" w:rsidRPr="002C2ABC">
              <w:rPr>
                <w:b/>
                <w:sz w:val="18"/>
                <w:szCs w:val="18"/>
              </w:rPr>
              <w:t xml:space="preserve">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p>
        </w:tc>
      </w:tr>
      <w:tr w:rsidR="006527CA" w:rsidRPr="002C2ABC" w14:paraId="2BB237AB" w14:textId="77777777" w:rsidTr="006527CA">
        <w:trPr>
          <w:trHeight w:val="484"/>
        </w:trPr>
        <w:tc>
          <w:tcPr>
            <w:tcW w:w="4644" w:type="dxa"/>
            <w:shd w:val="clear" w:color="auto" w:fill="auto"/>
          </w:tcPr>
          <w:p w14:paraId="7CF32095" w14:textId="77777777" w:rsidR="006527CA" w:rsidRPr="002C2ABC" w:rsidRDefault="006527CA" w:rsidP="006527CA">
            <w:pPr>
              <w:spacing w:before="120" w:after="120"/>
              <w:rPr>
                <w:sz w:val="18"/>
                <w:szCs w:val="18"/>
                <w:lang w:eastAsia="en-GB"/>
              </w:rPr>
            </w:pPr>
            <w:r w:rsidRPr="002C2ABC">
              <w:rPr>
                <w:sz w:val="18"/>
                <w:szCs w:val="18"/>
                <w:lang w:eastAsia="en-GB"/>
              </w:rPr>
              <w:t>Az ajánlatkérő szerv vagy a közszolgáltató ajánlatkérő által az aktához rendelt hivatkozási szám (</w:t>
            </w:r>
            <w:r w:rsidRPr="002C2ABC">
              <w:rPr>
                <w:i/>
                <w:sz w:val="18"/>
                <w:szCs w:val="18"/>
                <w:lang w:eastAsia="en-GB"/>
              </w:rPr>
              <w:t>adott esetben</w:t>
            </w:r>
            <w:proofErr w:type="gramStart"/>
            <w:r w:rsidRPr="002C2ABC">
              <w:rPr>
                <w:sz w:val="18"/>
                <w:szCs w:val="18"/>
                <w:lang w:eastAsia="en-GB"/>
              </w:rPr>
              <w:t>)</w:t>
            </w:r>
            <w:r w:rsidRPr="002C2ABC">
              <w:rPr>
                <w:sz w:val="18"/>
                <w:szCs w:val="18"/>
                <w:vertAlign w:val="superscript"/>
                <w:lang w:eastAsia="en-GB"/>
              </w:rPr>
              <w:footnoteReference w:id="14"/>
            </w:r>
            <w:r w:rsidRPr="002C2ABC">
              <w:rPr>
                <w:sz w:val="18"/>
                <w:szCs w:val="18"/>
                <w:lang w:eastAsia="en-GB"/>
              </w:rPr>
              <w:t>:</w:t>
            </w:r>
            <w:proofErr w:type="gramEnd"/>
          </w:p>
        </w:tc>
        <w:tc>
          <w:tcPr>
            <w:tcW w:w="4645" w:type="dxa"/>
            <w:shd w:val="clear" w:color="auto" w:fill="auto"/>
          </w:tcPr>
          <w:p w14:paraId="1635DED4" w14:textId="77777777" w:rsidR="006527CA" w:rsidRPr="002C2ABC" w:rsidRDefault="006527CA" w:rsidP="006527CA">
            <w:pPr>
              <w:spacing w:before="120" w:after="120"/>
              <w:rPr>
                <w:sz w:val="18"/>
                <w:szCs w:val="18"/>
                <w:lang w:eastAsia="en-GB"/>
              </w:rPr>
            </w:pPr>
            <w:r w:rsidRPr="002C2ABC">
              <w:rPr>
                <w:sz w:val="18"/>
                <w:szCs w:val="18"/>
                <w:lang w:eastAsia="en-GB"/>
              </w:rPr>
              <w:t>[  - ]</w:t>
            </w:r>
          </w:p>
        </w:tc>
      </w:tr>
    </w:tbl>
    <w:p w14:paraId="6F0E6DFD"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sz w:val="18"/>
          <w:szCs w:val="18"/>
          <w:lang w:eastAsia="en-GB"/>
        </w:rPr>
      </w:pPr>
      <w:r w:rsidRPr="002C2ABC">
        <w:rPr>
          <w:b/>
          <w:i/>
          <w:sz w:val="18"/>
          <w:szCs w:val="18"/>
          <w:lang w:eastAsia="en-GB"/>
        </w:rPr>
        <w:t xml:space="preserve">Az egységes európai közbeszerzési dokumentum minden szakaszában </w:t>
      </w:r>
      <w:r w:rsidRPr="002C2ABC">
        <w:rPr>
          <w:b/>
          <w:i/>
          <w:sz w:val="18"/>
          <w:szCs w:val="18"/>
          <w:u w:val="single"/>
          <w:lang w:eastAsia="en-GB"/>
        </w:rPr>
        <w:t>az összes</w:t>
      </w:r>
      <w:r w:rsidRPr="002C2ABC">
        <w:rPr>
          <w:b/>
          <w:i/>
          <w:sz w:val="18"/>
          <w:szCs w:val="18"/>
          <w:lang w:eastAsia="en-GB"/>
        </w:rPr>
        <w:t xml:space="preserve"> egyéb információt a </w:t>
      </w:r>
      <w:r w:rsidRPr="002C2ABC">
        <w:rPr>
          <w:b/>
          <w:i/>
          <w:sz w:val="18"/>
          <w:szCs w:val="18"/>
          <w:u w:val="single"/>
          <w:lang w:eastAsia="en-GB"/>
        </w:rPr>
        <w:t>gazdasági szereplőnek</w:t>
      </w:r>
      <w:r w:rsidRPr="002C2ABC">
        <w:rPr>
          <w:b/>
          <w:i/>
          <w:sz w:val="18"/>
          <w:szCs w:val="18"/>
          <w:lang w:eastAsia="en-GB"/>
        </w:rPr>
        <w:t xml:space="preserve"> kell kitöltenie</w:t>
      </w:r>
      <w:r w:rsidRPr="002C2ABC">
        <w:rPr>
          <w:b/>
          <w:sz w:val="18"/>
          <w:szCs w:val="18"/>
          <w:lang w:eastAsia="en-GB"/>
        </w:rPr>
        <w:t>.</w:t>
      </w:r>
    </w:p>
    <w:p w14:paraId="179E7F12" w14:textId="77777777" w:rsidR="006527CA" w:rsidRPr="002C2ABC" w:rsidRDefault="006527CA" w:rsidP="006527CA">
      <w:pPr>
        <w:rPr>
          <w:sz w:val="18"/>
          <w:szCs w:val="18"/>
          <w:lang w:eastAsia="en-GB"/>
        </w:rPr>
      </w:pPr>
    </w:p>
    <w:p w14:paraId="367D8844" w14:textId="77777777" w:rsidR="006527CA" w:rsidRPr="002C2ABC" w:rsidRDefault="006527CA" w:rsidP="006527CA">
      <w:pPr>
        <w:keepNext/>
        <w:spacing w:before="120" w:after="360"/>
        <w:jc w:val="center"/>
        <w:rPr>
          <w:b/>
          <w:sz w:val="18"/>
          <w:szCs w:val="18"/>
          <w:lang w:eastAsia="en-GB"/>
        </w:rPr>
      </w:pPr>
      <w:r w:rsidRPr="002C2ABC">
        <w:rPr>
          <w:b/>
          <w:sz w:val="18"/>
          <w:szCs w:val="18"/>
          <w:lang w:eastAsia="en-GB"/>
        </w:rPr>
        <w:lastRenderedPageBreak/>
        <w:t>II. rész: A gazdasági szereplőre vonatkozó információk</w:t>
      </w:r>
    </w:p>
    <w:p w14:paraId="08E1716C" w14:textId="77777777" w:rsidR="006527CA" w:rsidRPr="002C2ABC" w:rsidRDefault="006527CA" w:rsidP="006527CA">
      <w:pPr>
        <w:keepNext/>
        <w:spacing w:before="120" w:after="360"/>
        <w:jc w:val="center"/>
        <w:rPr>
          <w:b/>
          <w:smallCaps/>
          <w:sz w:val="18"/>
          <w:szCs w:val="18"/>
          <w:lang w:eastAsia="en-GB"/>
        </w:rPr>
      </w:pPr>
      <w:r w:rsidRPr="002C2ABC">
        <w:rPr>
          <w:b/>
          <w:smallCaps/>
          <w:sz w:val="18"/>
          <w:szCs w:val="18"/>
          <w:lang w:eastAsia="en-GB"/>
        </w:rPr>
        <w:t xml:space="preserve">A: </w:t>
      </w:r>
      <w:proofErr w:type="spellStart"/>
      <w:r w:rsidRPr="002C2ABC">
        <w:rPr>
          <w:b/>
          <w:smallCaps/>
          <w:sz w:val="18"/>
          <w:szCs w:val="18"/>
          <w:lang w:eastAsia="en-GB"/>
        </w:rPr>
        <w:t>A</w:t>
      </w:r>
      <w:proofErr w:type="spellEnd"/>
      <w:r w:rsidRPr="002C2ABC">
        <w:rPr>
          <w:b/>
          <w:smallCaps/>
          <w:sz w:val="18"/>
          <w:szCs w:val="18"/>
          <w:lang w:eastAsia="en-GB"/>
        </w:rPr>
        <w:t xml:space="preserve">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2C2ABC" w14:paraId="5F295D46" w14:textId="77777777" w:rsidTr="006527CA">
        <w:tc>
          <w:tcPr>
            <w:tcW w:w="4644" w:type="dxa"/>
            <w:shd w:val="clear" w:color="auto" w:fill="auto"/>
          </w:tcPr>
          <w:p w14:paraId="4BC8F21C" w14:textId="77777777" w:rsidR="006527CA" w:rsidRPr="002C2ABC" w:rsidRDefault="006527CA" w:rsidP="006527CA">
            <w:pPr>
              <w:spacing w:before="120" w:after="120"/>
              <w:rPr>
                <w:b/>
                <w:i/>
                <w:sz w:val="18"/>
                <w:szCs w:val="18"/>
                <w:lang w:eastAsia="en-GB"/>
              </w:rPr>
            </w:pPr>
            <w:r w:rsidRPr="002C2ABC">
              <w:rPr>
                <w:b/>
                <w:i/>
                <w:sz w:val="18"/>
                <w:szCs w:val="18"/>
                <w:lang w:eastAsia="en-GB"/>
              </w:rPr>
              <w:t>Azonosítás:</w:t>
            </w:r>
          </w:p>
        </w:tc>
        <w:tc>
          <w:tcPr>
            <w:tcW w:w="4645" w:type="dxa"/>
            <w:shd w:val="clear" w:color="auto" w:fill="auto"/>
          </w:tcPr>
          <w:p w14:paraId="76FCE6A6"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352E4F65" w14:textId="77777777" w:rsidTr="006527CA">
        <w:tc>
          <w:tcPr>
            <w:tcW w:w="4644" w:type="dxa"/>
            <w:shd w:val="clear" w:color="auto" w:fill="auto"/>
          </w:tcPr>
          <w:p w14:paraId="50EC20B8" w14:textId="77777777" w:rsidR="006527CA" w:rsidRPr="002C2ABC" w:rsidRDefault="006527CA" w:rsidP="006527CA">
            <w:pPr>
              <w:spacing w:before="120" w:after="120"/>
              <w:ind w:left="850" w:hanging="850"/>
              <w:rPr>
                <w:sz w:val="18"/>
                <w:szCs w:val="18"/>
                <w:lang w:eastAsia="en-GB"/>
              </w:rPr>
            </w:pPr>
            <w:r w:rsidRPr="002C2ABC">
              <w:rPr>
                <w:sz w:val="18"/>
                <w:szCs w:val="18"/>
                <w:lang w:eastAsia="en-GB"/>
              </w:rPr>
              <w:t>Név:</w:t>
            </w:r>
          </w:p>
        </w:tc>
        <w:tc>
          <w:tcPr>
            <w:tcW w:w="4645" w:type="dxa"/>
            <w:shd w:val="clear" w:color="auto" w:fill="auto"/>
          </w:tcPr>
          <w:p w14:paraId="0DB007F7" w14:textId="77777777" w:rsidR="006527CA" w:rsidRPr="002C2ABC" w:rsidRDefault="006527CA" w:rsidP="006527CA">
            <w:pPr>
              <w:spacing w:before="120" w:after="120"/>
              <w:rPr>
                <w:sz w:val="18"/>
                <w:szCs w:val="18"/>
                <w:lang w:eastAsia="en-GB"/>
              </w:rPr>
            </w:pPr>
            <w:r w:rsidRPr="002C2ABC">
              <w:rPr>
                <w:sz w:val="18"/>
                <w:szCs w:val="18"/>
                <w:lang w:eastAsia="en-GB"/>
              </w:rPr>
              <w:t>[   ]</w:t>
            </w:r>
          </w:p>
        </w:tc>
      </w:tr>
      <w:tr w:rsidR="006527CA" w:rsidRPr="002C2ABC" w14:paraId="4D222B9B" w14:textId="77777777" w:rsidTr="006527CA">
        <w:trPr>
          <w:trHeight w:val="1372"/>
        </w:trPr>
        <w:tc>
          <w:tcPr>
            <w:tcW w:w="4644" w:type="dxa"/>
            <w:shd w:val="clear" w:color="auto" w:fill="auto"/>
          </w:tcPr>
          <w:p w14:paraId="4CA8A62A" w14:textId="77777777" w:rsidR="006527CA" w:rsidRPr="002C2ABC" w:rsidRDefault="006527CA" w:rsidP="006527CA">
            <w:pPr>
              <w:spacing w:before="120" w:after="120"/>
              <w:rPr>
                <w:sz w:val="18"/>
                <w:szCs w:val="18"/>
                <w:lang w:eastAsia="en-GB"/>
              </w:rPr>
            </w:pPr>
            <w:r w:rsidRPr="002C2ABC">
              <w:rPr>
                <w:sz w:val="18"/>
                <w:szCs w:val="18"/>
                <w:lang w:eastAsia="en-GB"/>
              </w:rPr>
              <w:t>Uniós adószám (</w:t>
            </w:r>
            <w:proofErr w:type="spellStart"/>
            <w:r w:rsidRPr="002C2ABC">
              <w:rPr>
                <w:sz w:val="18"/>
                <w:szCs w:val="18"/>
                <w:lang w:eastAsia="en-GB"/>
              </w:rPr>
              <w:t>HÉA-azonosító</w:t>
            </w:r>
            <w:proofErr w:type="spellEnd"/>
            <w:r w:rsidRPr="002C2ABC">
              <w:rPr>
                <w:sz w:val="18"/>
                <w:szCs w:val="18"/>
                <w:lang w:eastAsia="en-GB"/>
              </w:rPr>
              <w:t xml:space="preserve"> szám), adott esetben:</w:t>
            </w:r>
          </w:p>
          <w:p w14:paraId="7CFB763E" w14:textId="77777777" w:rsidR="006527CA" w:rsidRPr="002C2ABC" w:rsidRDefault="006527CA" w:rsidP="006527CA">
            <w:pPr>
              <w:spacing w:before="120" w:after="120"/>
              <w:rPr>
                <w:sz w:val="18"/>
                <w:szCs w:val="18"/>
                <w:lang w:eastAsia="en-GB"/>
              </w:rPr>
            </w:pPr>
            <w:r w:rsidRPr="002C2ABC">
              <w:rPr>
                <w:sz w:val="18"/>
                <w:szCs w:val="18"/>
                <w:lang w:eastAsia="en-GB"/>
              </w:rPr>
              <w:t>Ha nincs uniós adószám (</w:t>
            </w:r>
            <w:proofErr w:type="spellStart"/>
            <w:r w:rsidRPr="002C2ABC">
              <w:rPr>
                <w:sz w:val="18"/>
                <w:szCs w:val="18"/>
                <w:lang w:eastAsia="en-GB"/>
              </w:rPr>
              <w:t>HÉA-azonosító</w:t>
            </w:r>
            <w:proofErr w:type="spellEnd"/>
            <w:r w:rsidRPr="002C2ABC">
              <w:rPr>
                <w:sz w:val="18"/>
                <w:szCs w:val="18"/>
                <w:lang w:eastAsia="en-GB"/>
              </w:rPr>
              <w:t xml:space="preserve"> szám), kérjük egyéb nemzeti azonosító szám feltüntetését, adott esetben, ha szükséges.</w:t>
            </w:r>
          </w:p>
        </w:tc>
        <w:tc>
          <w:tcPr>
            <w:tcW w:w="4645" w:type="dxa"/>
            <w:shd w:val="clear" w:color="auto" w:fill="auto"/>
          </w:tcPr>
          <w:p w14:paraId="55F41252" w14:textId="77777777" w:rsidR="006527CA" w:rsidRPr="002C2ABC" w:rsidRDefault="006527CA" w:rsidP="006527CA">
            <w:pPr>
              <w:spacing w:before="120" w:after="120"/>
              <w:rPr>
                <w:sz w:val="18"/>
                <w:szCs w:val="18"/>
                <w:lang w:eastAsia="en-GB"/>
              </w:rPr>
            </w:pPr>
            <w:r w:rsidRPr="002C2ABC">
              <w:rPr>
                <w:sz w:val="18"/>
                <w:szCs w:val="18"/>
                <w:lang w:eastAsia="en-GB"/>
              </w:rPr>
              <w:t>[   ]</w:t>
            </w:r>
          </w:p>
          <w:p w14:paraId="0F6FBFEA" w14:textId="77777777" w:rsidR="006527CA" w:rsidRPr="002C2ABC" w:rsidRDefault="006527CA" w:rsidP="006527CA">
            <w:pPr>
              <w:spacing w:before="120" w:after="120"/>
              <w:rPr>
                <w:sz w:val="18"/>
                <w:szCs w:val="18"/>
                <w:lang w:eastAsia="en-GB"/>
              </w:rPr>
            </w:pPr>
            <w:r w:rsidRPr="002C2ABC">
              <w:rPr>
                <w:sz w:val="18"/>
                <w:szCs w:val="18"/>
                <w:lang w:eastAsia="en-GB"/>
              </w:rPr>
              <w:t>[   ]</w:t>
            </w:r>
          </w:p>
        </w:tc>
      </w:tr>
      <w:tr w:rsidR="006527CA" w:rsidRPr="002C2ABC" w14:paraId="174A1C2D" w14:textId="77777777" w:rsidTr="006527CA">
        <w:tc>
          <w:tcPr>
            <w:tcW w:w="4644" w:type="dxa"/>
            <w:shd w:val="clear" w:color="auto" w:fill="auto"/>
          </w:tcPr>
          <w:p w14:paraId="32EFAA9B" w14:textId="77777777" w:rsidR="006527CA" w:rsidRPr="002C2ABC" w:rsidRDefault="006527CA" w:rsidP="006527CA">
            <w:pPr>
              <w:spacing w:before="120" w:after="120"/>
              <w:rPr>
                <w:sz w:val="18"/>
                <w:szCs w:val="18"/>
                <w:lang w:eastAsia="en-GB"/>
              </w:rPr>
            </w:pPr>
            <w:r w:rsidRPr="002C2ABC">
              <w:rPr>
                <w:sz w:val="18"/>
                <w:szCs w:val="18"/>
                <w:lang w:eastAsia="en-GB"/>
              </w:rPr>
              <w:t xml:space="preserve">Postai cím: </w:t>
            </w:r>
          </w:p>
        </w:tc>
        <w:tc>
          <w:tcPr>
            <w:tcW w:w="4645" w:type="dxa"/>
            <w:shd w:val="clear" w:color="auto" w:fill="auto"/>
          </w:tcPr>
          <w:p w14:paraId="2F70D939" w14:textId="77777777" w:rsidR="006527CA" w:rsidRPr="002C2ABC" w:rsidRDefault="006527CA" w:rsidP="006527CA">
            <w:pPr>
              <w:spacing w:before="120" w:after="120"/>
              <w:rPr>
                <w:sz w:val="18"/>
                <w:szCs w:val="18"/>
                <w:lang w:eastAsia="en-GB"/>
              </w:rPr>
            </w:pPr>
            <w:r w:rsidRPr="002C2ABC">
              <w:rPr>
                <w:sz w:val="18"/>
                <w:szCs w:val="18"/>
                <w:lang w:eastAsia="en-GB"/>
              </w:rPr>
              <w:t>[……]</w:t>
            </w:r>
          </w:p>
        </w:tc>
      </w:tr>
      <w:tr w:rsidR="006527CA" w:rsidRPr="002C2ABC" w14:paraId="0B931429" w14:textId="77777777" w:rsidTr="006527CA">
        <w:trPr>
          <w:trHeight w:val="2002"/>
        </w:trPr>
        <w:tc>
          <w:tcPr>
            <w:tcW w:w="4644" w:type="dxa"/>
            <w:shd w:val="clear" w:color="auto" w:fill="auto"/>
          </w:tcPr>
          <w:p w14:paraId="1127B43B" w14:textId="77777777" w:rsidR="006527CA" w:rsidRPr="002C2ABC" w:rsidRDefault="006527CA" w:rsidP="006527CA">
            <w:pPr>
              <w:spacing w:before="120" w:after="120"/>
              <w:rPr>
                <w:sz w:val="18"/>
                <w:szCs w:val="18"/>
                <w:lang w:eastAsia="en-GB"/>
              </w:rPr>
            </w:pPr>
            <w:r w:rsidRPr="002C2ABC">
              <w:rPr>
                <w:sz w:val="18"/>
                <w:szCs w:val="18"/>
                <w:lang w:eastAsia="en-GB"/>
              </w:rPr>
              <w:t xml:space="preserve">Kapcsolattartó személy vagy </w:t>
            </w:r>
            <w:proofErr w:type="gramStart"/>
            <w:r w:rsidRPr="002C2ABC">
              <w:rPr>
                <w:sz w:val="18"/>
                <w:szCs w:val="18"/>
                <w:lang w:eastAsia="en-GB"/>
              </w:rPr>
              <w:t>személyek</w:t>
            </w:r>
            <w:r w:rsidRPr="002C2ABC">
              <w:rPr>
                <w:sz w:val="18"/>
                <w:szCs w:val="18"/>
                <w:vertAlign w:val="superscript"/>
                <w:lang w:eastAsia="en-GB"/>
              </w:rPr>
              <w:footnoteReference w:id="15"/>
            </w:r>
            <w:r w:rsidRPr="002C2ABC">
              <w:rPr>
                <w:sz w:val="18"/>
                <w:szCs w:val="18"/>
                <w:lang w:eastAsia="en-GB"/>
              </w:rPr>
              <w:t>:</w:t>
            </w:r>
            <w:proofErr w:type="gramEnd"/>
          </w:p>
          <w:p w14:paraId="3B39F2A8" w14:textId="77777777" w:rsidR="006527CA" w:rsidRPr="002C2ABC" w:rsidRDefault="006527CA" w:rsidP="006527CA">
            <w:pPr>
              <w:spacing w:before="120" w:after="120"/>
              <w:rPr>
                <w:sz w:val="18"/>
                <w:szCs w:val="18"/>
                <w:lang w:eastAsia="en-GB"/>
              </w:rPr>
            </w:pPr>
            <w:r w:rsidRPr="002C2ABC">
              <w:rPr>
                <w:sz w:val="18"/>
                <w:szCs w:val="18"/>
                <w:lang w:eastAsia="en-GB"/>
              </w:rPr>
              <w:t>Telefon:</w:t>
            </w:r>
          </w:p>
          <w:p w14:paraId="391EEBDA" w14:textId="77777777" w:rsidR="006527CA" w:rsidRPr="002C2ABC" w:rsidRDefault="006527CA" w:rsidP="006527CA">
            <w:pPr>
              <w:spacing w:before="120" w:after="120"/>
              <w:rPr>
                <w:sz w:val="18"/>
                <w:szCs w:val="18"/>
                <w:lang w:eastAsia="en-GB"/>
              </w:rPr>
            </w:pPr>
            <w:r w:rsidRPr="002C2ABC">
              <w:rPr>
                <w:sz w:val="18"/>
                <w:szCs w:val="18"/>
                <w:lang w:eastAsia="en-GB"/>
              </w:rPr>
              <w:t>E-mail cím:</w:t>
            </w:r>
          </w:p>
          <w:p w14:paraId="724AD558" w14:textId="77777777" w:rsidR="006527CA" w:rsidRPr="002C2ABC" w:rsidRDefault="006527CA" w:rsidP="006527CA">
            <w:pPr>
              <w:spacing w:before="120" w:after="120"/>
              <w:rPr>
                <w:sz w:val="18"/>
                <w:szCs w:val="18"/>
                <w:lang w:eastAsia="en-GB"/>
              </w:rPr>
            </w:pPr>
            <w:r w:rsidRPr="002C2ABC">
              <w:rPr>
                <w:sz w:val="18"/>
                <w:szCs w:val="18"/>
                <w:lang w:eastAsia="en-GB"/>
              </w:rPr>
              <w:t>Internetcím (</w:t>
            </w:r>
            <w:r w:rsidRPr="002C2ABC">
              <w:rPr>
                <w:i/>
                <w:sz w:val="18"/>
                <w:szCs w:val="18"/>
                <w:lang w:eastAsia="en-GB"/>
              </w:rPr>
              <w:t>adott esetben</w:t>
            </w:r>
            <w:r w:rsidRPr="002C2ABC">
              <w:rPr>
                <w:sz w:val="18"/>
                <w:szCs w:val="18"/>
                <w:lang w:eastAsia="en-GB"/>
              </w:rPr>
              <w:t>):</w:t>
            </w:r>
          </w:p>
        </w:tc>
        <w:tc>
          <w:tcPr>
            <w:tcW w:w="4645" w:type="dxa"/>
            <w:shd w:val="clear" w:color="auto" w:fill="auto"/>
          </w:tcPr>
          <w:p w14:paraId="3BE7984A" w14:textId="77777777" w:rsidR="006527CA" w:rsidRPr="002C2ABC" w:rsidRDefault="006527CA" w:rsidP="006527CA">
            <w:pPr>
              <w:spacing w:before="120" w:after="120"/>
              <w:rPr>
                <w:sz w:val="18"/>
                <w:szCs w:val="18"/>
                <w:lang w:eastAsia="en-GB"/>
              </w:rPr>
            </w:pPr>
            <w:r w:rsidRPr="002C2ABC">
              <w:rPr>
                <w:sz w:val="18"/>
                <w:szCs w:val="18"/>
                <w:lang w:eastAsia="en-GB"/>
              </w:rPr>
              <w:t>[……]</w:t>
            </w:r>
          </w:p>
          <w:p w14:paraId="3ECA2A85" w14:textId="77777777" w:rsidR="006527CA" w:rsidRPr="002C2ABC" w:rsidRDefault="006527CA" w:rsidP="006527CA">
            <w:pPr>
              <w:spacing w:before="120" w:after="120"/>
              <w:rPr>
                <w:sz w:val="18"/>
                <w:szCs w:val="18"/>
                <w:lang w:eastAsia="en-GB"/>
              </w:rPr>
            </w:pPr>
            <w:r w:rsidRPr="002C2ABC">
              <w:rPr>
                <w:sz w:val="18"/>
                <w:szCs w:val="18"/>
                <w:lang w:eastAsia="en-GB"/>
              </w:rPr>
              <w:t>[……]</w:t>
            </w:r>
          </w:p>
          <w:p w14:paraId="6CCE0FC6" w14:textId="77777777" w:rsidR="006527CA" w:rsidRPr="002C2ABC" w:rsidRDefault="006527CA" w:rsidP="006527CA">
            <w:pPr>
              <w:spacing w:before="120" w:after="120"/>
              <w:rPr>
                <w:sz w:val="18"/>
                <w:szCs w:val="18"/>
                <w:lang w:eastAsia="en-GB"/>
              </w:rPr>
            </w:pPr>
            <w:r w:rsidRPr="002C2ABC">
              <w:rPr>
                <w:sz w:val="18"/>
                <w:szCs w:val="18"/>
                <w:lang w:eastAsia="en-GB"/>
              </w:rPr>
              <w:t>[……]</w:t>
            </w:r>
          </w:p>
          <w:p w14:paraId="38400881" w14:textId="77777777" w:rsidR="006527CA" w:rsidRPr="002C2ABC" w:rsidRDefault="006527CA" w:rsidP="006527CA">
            <w:pPr>
              <w:spacing w:before="120" w:after="120"/>
              <w:rPr>
                <w:sz w:val="18"/>
                <w:szCs w:val="18"/>
                <w:lang w:eastAsia="en-GB"/>
              </w:rPr>
            </w:pPr>
            <w:r w:rsidRPr="002C2ABC">
              <w:rPr>
                <w:sz w:val="18"/>
                <w:szCs w:val="18"/>
                <w:lang w:eastAsia="en-GB"/>
              </w:rPr>
              <w:t>[……]</w:t>
            </w:r>
          </w:p>
        </w:tc>
      </w:tr>
      <w:tr w:rsidR="006527CA" w:rsidRPr="002C2ABC" w14:paraId="3002A639" w14:textId="77777777" w:rsidTr="006527CA">
        <w:tc>
          <w:tcPr>
            <w:tcW w:w="4644" w:type="dxa"/>
            <w:shd w:val="clear" w:color="auto" w:fill="auto"/>
          </w:tcPr>
          <w:p w14:paraId="24790D76" w14:textId="77777777" w:rsidR="006527CA" w:rsidRPr="002C2ABC" w:rsidRDefault="006527CA" w:rsidP="006527CA">
            <w:pPr>
              <w:spacing w:before="120" w:after="120"/>
              <w:rPr>
                <w:b/>
                <w:i/>
                <w:sz w:val="18"/>
                <w:szCs w:val="18"/>
                <w:lang w:eastAsia="en-GB"/>
              </w:rPr>
            </w:pPr>
            <w:r w:rsidRPr="002C2ABC">
              <w:rPr>
                <w:b/>
                <w:i/>
                <w:sz w:val="18"/>
                <w:szCs w:val="18"/>
                <w:lang w:eastAsia="en-GB"/>
              </w:rPr>
              <w:t>Általános információ:</w:t>
            </w:r>
          </w:p>
        </w:tc>
        <w:tc>
          <w:tcPr>
            <w:tcW w:w="4645" w:type="dxa"/>
            <w:shd w:val="clear" w:color="auto" w:fill="auto"/>
          </w:tcPr>
          <w:p w14:paraId="530633EB"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3264FA93" w14:textId="77777777" w:rsidTr="006527CA">
        <w:tc>
          <w:tcPr>
            <w:tcW w:w="4644" w:type="dxa"/>
            <w:shd w:val="clear" w:color="auto" w:fill="auto"/>
          </w:tcPr>
          <w:p w14:paraId="70AFA91A" w14:textId="77777777" w:rsidR="006527CA" w:rsidRPr="002C2ABC" w:rsidRDefault="006527CA" w:rsidP="006527CA">
            <w:pPr>
              <w:spacing w:before="120" w:after="120"/>
              <w:rPr>
                <w:sz w:val="18"/>
                <w:szCs w:val="18"/>
                <w:lang w:eastAsia="en-GB"/>
              </w:rPr>
            </w:pPr>
            <w:r w:rsidRPr="002C2ABC">
              <w:rPr>
                <w:sz w:val="18"/>
                <w:szCs w:val="18"/>
                <w:lang w:eastAsia="en-GB"/>
              </w:rPr>
              <w:t xml:space="preserve">A gazdasági szereplő mikro-, kis- vagy </w:t>
            </w:r>
            <w:proofErr w:type="gramStart"/>
            <w:r w:rsidRPr="002C2ABC">
              <w:rPr>
                <w:sz w:val="18"/>
                <w:szCs w:val="18"/>
                <w:lang w:eastAsia="en-GB"/>
              </w:rPr>
              <w:t>középvállalkozás</w:t>
            </w:r>
            <w:r w:rsidRPr="002C2ABC">
              <w:rPr>
                <w:sz w:val="18"/>
                <w:szCs w:val="18"/>
                <w:vertAlign w:val="superscript"/>
                <w:lang w:eastAsia="en-GB"/>
              </w:rPr>
              <w:footnoteReference w:id="16"/>
            </w:r>
            <w:r w:rsidRPr="002C2ABC">
              <w:rPr>
                <w:sz w:val="18"/>
                <w:szCs w:val="18"/>
                <w:lang w:eastAsia="en-GB"/>
              </w:rPr>
              <w:t>?</w:t>
            </w:r>
            <w:proofErr w:type="gramEnd"/>
          </w:p>
        </w:tc>
        <w:tc>
          <w:tcPr>
            <w:tcW w:w="4645" w:type="dxa"/>
            <w:shd w:val="clear" w:color="auto" w:fill="auto"/>
          </w:tcPr>
          <w:p w14:paraId="1DF746D4" w14:textId="77777777" w:rsidR="006527CA" w:rsidRPr="002C2ABC" w:rsidRDefault="006527CA" w:rsidP="006527CA">
            <w:pPr>
              <w:spacing w:before="120" w:after="120"/>
              <w:rPr>
                <w:sz w:val="18"/>
                <w:szCs w:val="18"/>
                <w:lang w:eastAsia="en-GB"/>
              </w:rPr>
            </w:pPr>
            <w:r w:rsidRPr="002C2ABC">
              <w:rPr>
                <w:sz w:val="18"/>
                <w:szCs w:val="18"/>
                <w:lang w:eastAsia="en-GB"/>
              </w:rPr>
              <w:t>[] Igen [] Nem</w:t>
            </w:r>
          </w:p>
        </w:tc>
      </w:tr>
      <w:tr w:rsidR="006527CA" w:rsidRPr="002C2ABC" w14:paraId="2C92A475" w14:textId="77777777" w:rsidTr="006527CA">
        <w:tc>
          <w:tcPr>
            <w:tcW w:w="4644" w:type="dxa"/>
            <w:shd w:val="clear" w:color="auto" w:fill="auto"/>
          </w:tcPr>
          <w:p w14:paraId="66ED9EC9" w14:textId="77777777" w:rsidR="006527CA" w:rsidRPr="002C2ABC" w:rsidRDefault="006527CA" w:rsidP="006527CA">
            <w:pPr>
              <w:spacing w:before="120" w:after="120"/>
              <w:rPr>
                <w:strike/>
                <w:sz w:val="18"/>
                <w:szCs w:val="18"/>
                <w:lang w:eastAsia="en-GB"/>
              </w:rPr>
            </w:pPr>
            <w:r w:rsidRPr="002C2ABC">
              <w:rPr>
                <w:b/>
                <w:strike/>
                <w:sz w:val="18"/>
                <w:szCs w:val="18"/>
                <w:u w:val="single"/>
                <w:lang w:eastAsia="en-GB"/>
              </w:rPr>
              <w:t xml:space="preserve">Csak ha a közbeszerzés </w:t>
            </w:r>
            <w:proofErr w:type="gramStart"/>
            <w:r w:rsidRPr="002C2ABC">
              <w:rPr>
                <w:b/>
                <w:strike/>
                <w:sz w:val="18"/>
                <w:szCs w:val="18"/>
                <w:u w:val="single"/>
                <w:lang w:eastAsia="en-GB"/>
              </w:rPr>
              <w:t>fenntartott</w:t>
            </w:r>
            <w:r w:rsidRPr="002C2ABC">
              <w:rPr>
                <w:b/>
                <w:strike/>
                <w:sz w:val="18"/>
                <w:szCs w:val="18"/>
                <w:u w:val="single"/>
                <w:vertAlign w:val="superscript"/>
                <w:lang w:eastAsia="en-GB"/>
              </w:rPr>
              <w:footnoteReference w:id="17"/>
            </w:r>
            <w:r w:rsidRPr="002C2ABC">
              <w:rPr>
                <w:b/>
                <w:strike/>
                <w:sz w:val="18"/>
                <w:szCs w:val="18"/>
                <w:u w:val="single"/>
                <w:lang w:eastAsia="en-GB"/>
              </w:rPr>
              <w:t>:</w:t>
            </w:r>
            <w:proofErr w:type="gramEnd"/>
            <w:r w:rsidRPr="002C2ABC">
              <w:rPr>
                <w:b/>
                <w:strike/>
                <w:sz w:val="18"/>
                <w:szCs w:val="18"/>
                <w:lang w:eastAsia="en-GB"/>
              </w:rPr>
              <w:t xml:space="preserve"> </w:t>
            </w:r>
            <w:r w:rsidRPr="002C2ABC">
              <w:rPr>
                <w:strike/>
                <w:sz w:val="18"/>
                <w:szCs w:val="18"/>
                <w:lang w:eastAsia="en-GB"/>
              </w:rPr>
              <w:t>A gazdasági szereplő védett műhely, szociális vállalkozás</w:t>
            </w:r>
            <w:r w:rsidRPr="002C2ABC">
              <w:rPr>
                <w:strike/>
                <w:sz w:val="18"/>
                <w:szCs w:val="18"/>
                <w:vertAlign w:val="superscript"/>
                <w:lang w:eastAsia="en-GB"/>
              </w:rPr>
              <w:footnoteReference w:id="18"/>
            </w:r>
            <w:r w:rsidRPr="002C2ABC">
              <w:rPr>
                <w:strike/>
                <w:sz w:val="18"/>
                <w:szCs w:val="18"/>
                <w:lang w:eastAsia="en-GB"/>
              </w:rPr>
              <w:t xml:space="preserve"> vagy védett munkahely-teremtési programok keretében fogja teljesíteni a szerződést?</w:t>
            </w:r>
            <w:r w:rsidRPr="002C2ABC">
              <w:rPr>
                <w:strike/>
                <w:sz w:val="18"/>
                <w:szCs w:val="18"/>
                <w:lang w:eastAsia="en-GB"/>
              </w:rPr>
              <w:br/>
            </w:r>
            <w:r w:rsidRPr="002C2ABC">
              <w:rPr>
                <w:b/>
                <w:strike/>
                <w:sz w:val="18"/>
                <w:szCs w:val="18"/>
                <w:lang w:eastAsia="en-GB"/>
              </w:rPr>
              <w:t xml:space="preserve">Ha igen, </w:t>
            </w:r>
            <w:r w:rsidRPr="002C2ABC">
              <w:rPr>
                <w:strike/>
                <w:sz w:val="18"/>
                <w:szCs w:val="18"/>
                <w:lang w:eastAsia="en-GB"/>
              </w:rPr>
              <w:t>mi a fogyatékossággal élő vagy hátrányos helyzetű munkavállalók százalékos aránya?</w:t>
            </w:r>
          </w:p>
          <w:p w14:paraId="44F16680" w14:textId="77777777" w:rsidR="006527CA" w:rsidRPr="002C2ABC" w:rsidRDefault="006527CA" w:rsidP="006527CA">
            <w:pPr>
              <w:spacing w:before="120" w:after="120"/>
              <w:rPr>
                <w:strike/>
                <w:sz w:val="18"/>
                <w:szCs w:val="18"/>
                <w:lang w:eastAsia="en-GB"/>
              </w:rPr>
            </w:pPr>
            <w:r w:rsidRPr="002C2ABC">
              <w:rPr>
                <w:strike/>
                <w:sz w:val="18"/>
                <w:szCs w:val="18"/>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7BF62266" w14:textId="77777777" w:rsidR="006527CA" w:rsidRPr="002C2ABC" w:rsidRDefault="006527CA" w:rsidP="006527CA">
            <w:pPr>
              <w:spacing w:before="120" w:after="120"/>
              <w:rPr>
                <w:strike/>
                <w:sz w:val="18"/>
                <w:szCs w:val="18"/>
                <w:lang w:eastAsia="en-GB"/>
              </w:rPr>
            </w:pPr>
            <w:r w:rsidRPr="002C2ABC">
              <w:rPr>
                <w:strike/>
                <w:sz w:val="18"/>
                <w:szCs w:val="18"/>
                <w:lang w:eastAsia="en-GB"/>
              </w:rPr>
              <w:t>[] Igen [] Nem</w:t>
            </w:r>
            <w:r w:rsidRPr="002C2ABC">
              <w:rPr>
                <w:strike/>
                <w:sz w:val="18"/>
                <w:szCs w:val="18"/>
                <w:lang w:eastAsia="en-GB"/>
              </w:rPr>
              <w:br/>
            </w:r>
            <w:r w:rsidRPr="002C2ABC">
              <w:rPr>
                <w:strike/>
                <w:sz w:val="18"/>
                <w:szCs w:val="18"/>
                <w:lang w:eastAsia="en-GB"/>
              </w:rPr>
              <w:br/>
            </w:r>
            <w:r w:rsidRPr="002C2ABC">
              <w:rPr>
                <w:strike/>
                <w:sz w:val="18"/>
                <w:szCs w:val="18"/>
                <w:lang w:eastAsia="en-GB"/>
              </w:rPr>
              <w:br/>
            </w:r>
            <w:r w:rsidRPr="002C2ABC">
              <w:rPr>
                <w:strike/>
                <w:sz w:val="18"/>
                <w:szCs w:val="18"/>
                <w:lang w:eastAsia="en-GB"/>
              </w:rPr>
              <w:br/>
            </w:r>
            <w:r w:rsidRPr="002C2ABC">
              <w:rPr>
                <w:strike/>
                <w:sz w:val="18"/>
                <w:szCs w:val="18"/>
                <w:lang w:eastAsia="en-GB"/>
              </w:rPr>
              <w:br/>
              <w:t>[…]</w:t>
            </w:r>
            <w:r w:rsidRPr="002C2ABC">
              <w:rPr>
                <w:strike/>
                <w:sz w:val="18"/>
                <w:szCs w:val="18"/>
                <w:lang w:eastAsia="en-GB"/>
              </w:rPr>
              <w:br/>
            </w:r>
            <w:r w:rsidRPr="002C2ABC">
              <w:rPr>
                <w:strike/>
                <w:sz w:val="18"/>
                <w:szCs w:val="18"/>
                <w:lang w:eastAsia="en-GB"/>
              </w:rPr>
              <w:br/>
            </w:r>
            <w:r w:rsidRPr="002C2ABC">
              <w:rPr>
                <w:strike/>
                <w:sz w:val="18"/>
                <w:szCs w:val="18"/>
                <w:lang w:eastAsia="en-GB"/>
              </w:rPr>
              <w:br/>
              <w:t>[</w:t>
            </w:r>
            <w:proofErr w:type="gramStart"/>
            <w:r w:rsidRPr="002C2ABC">
              <w:rPr>
                <w:strike/>
                <w:sz w:val="18"/>
                <w:szCs w:val="18"/>
                <w:lang w:eastAsia="en-GB"/>
              </w:rPr>
              <w:t>….</w:t>
            </w:r>
            <w:proofErr w:type="gramEnd"/>
            <w:r w:rsidRPr="002C2ABC">
              <w:rPr>
                <w:strike/>
                <w:sz w:val="18"/>
                <w:szCs w:val="18"/>
                <w:lang w:eastAsia="en-GB"/>
              </w:rPr>
              <w:t>]</w:t>
            </w:r>
            <w:r w:rsidRPr="002C2ABC">
              <w:rPr>
                <w:strike/>
                <w:sz w:val="18"/>
                <w:szCs w:val="18"/>
                <w:lang w:eastAsia="en-GB"/>
              </w:rPr>
              <w:br/>
            </w:r>
          </w:p>
        </w:tc>
      </w:tr>
      <w:tr w:rsidR="006527CA" w:rsidRPr="002C2ABC" w14:paraId="0F076907" w14:textId="77777777" w:rsidTr="006527CA">
        <w:tc>
          <w:tcPr>
            <w:tcW w:w="4644" w:type="dxa"/>
            <w:shd w:val="clear" w:color="auto" w:fill="auto"/>
          </w:tcPr>
          <w:p w14:paraId="10BBEAA8" w14:textId="77777777" w:rsidR="006527CA" w:rsidRPr="002C2ABC" w:rsidRDefault="006527CA" w:rsidP="006527CA">
            <w:pPr>
              <w:spacing w:before="120" w:after="120"/>
              <w:rPr>
                <w:sz w:val="18"/>
                <w:szCs w:val="18"/>
                <w:lang w:eastAsia="en-GB"/>
              </w:rPr>
            </w:pPr>
            <w:r w:rsidRPr="002C2ABC">
              <w:rPr>
                <w:sz w:val="18"/>
                <w:szCs w:val="18"/>
                <w:lang w:eastAsia="en-GB"/>
              </w:rPr>
              <w:t>Adott esetben, a gazdasági szereplő szerepel-e az elismert gazdasági szereplők hivatalos jegyzékében, vagy rendelkezik-e azzal egyenértékű igazolással (pl. nemzeti (elő</w:t>
            </w:r>
            <w:proofErr w:type="gramStart"/>
            <w:r w:rsidRPr="002C2ABC">
              <w:rPr>
                <w:sz w:val="18"/>
                <w:szCs w:val="18"/>
                <w:lang w:eastAsia="en-GB"/>
              </w:rPr>
              <w:t>)minősítési</w:t>
            </w:r>
            <w:proofErr w:type="gramEnd"/>
            <w:r w:rsidRPr="002C2ABC">
              <w:rPr>
                <w:sz w:val="18"/>
                <w:szCs w:val="18"/>
                <w:lang w:eastAsia="en-GB"/>
              </w:rPr>
              <w:t xml:space="preserve"> rendszer keretében)?</w:t>
            </w:r>
          </w:p>
        </w:tc>
        <w:tc>
          <w:tcPr>
            <w:tcW w:w="4645" w:type="dxa"/>
            <w:shd w:val="clear" w:color="auto" w:fill="auto"/>
          </w:tcPr>
          <w:p w14:paraId="1425F3D2" w14:textId="77777777" w:rsidR="006527CA" w:rsidRPr="002C2ABC" w:rsidRDefault="006527CA" w:rsidP="006527CA">
            <w:pPr>
              <w:spacing w:before="120" w:after="120"/>
              <w:rPr>
                <w:sz w:val="18"/>
                <w:szCs w:val="18"/>
                <w:lang w:eastAsia="en-GB"/>
              </w:rPr>
            </w:pPr>
            <w:r w:rsidRPr="002C2ABC">
              <w:rPr>
                <w:sz w:val="18"/>
                <w:szCs w:val="18"/>
                <w:lang w:eastAsia="en-GB"/>
              </w:rPr>
              <w:t>[] Igen [] Nem [] Nem alkalmazható</w:t>
            </w:r>
          </w:p>
        </w:tc>
      </w:tr>
      <w:tr w:rsidR="006527CA" w:rsidRPr="002C2ABC" w14:paraId="60AF7307" w14:textId="77777777" w:rsidTr="006527CA">
        <w:tc>
          <w:tcPr>
            <w:tcW w:w="4644" w:type="dxa"/>
            <w:shd w:val="clear" w:color="auto" w:fill="auto"/>
          </w:tcPr>
          <w:p w14:paraId="2A54EBB0" w14:textId="77777777" w:rsidR="006527CA" w:rsidRPr="002C2ABC" w:rsidRDefault="006527CA" w:rsidP="006527CA">
            <w:pPr>
              <w:spacing w:before="120" w:after="120"/>
              <w:rPr>
                <w:sz w:val="18"/>
                <w:szCs w:val="18"/>
                <w:lang w:eastAsia="en-GB"/>
              </w:rPr>
            </w:pPr>
            <w:r w:rsidRPr="002C2ABC">
              <w:rPr>
                <w:b/>
                <w:sz w:val="18"/>
                <w:szCs w:val="18"/>
                <w:lang w:eastAsia="en-GB"/>
              </w:rPr>
              <w:t>Ha igen:</w:t>
            </w:r>
          </w:p>
          <w:p w14:paraId="16E296FB" w14:textId="77777777" w:rsidR="006527CA" w:rsidRPr="002C2ABC" w:rsidRDefault="006527CA" w:rsidP="006527CA">
            <w:pPr>
              <w:spacing w:before="120" w:after="120"/>
              <w:rPr>
                <w:b/>
                <w:sz w:val="18"/>
                <w:szCs w:val="18"/>
                <w:u w:val="single"/>
                <w:lang w:eastAsia="en-GB"/>
              </w:rPr>
            </w:pPr>
            <w:r w:rsidRPr="002C2ABC">
              <w:rPr>
                <w:b/>
                <w:sz w:val="18"/>
                <w:szCs w:val="18"/>
                <w:u w:val="single"/>
                <w:lang w:eastAsia="en-GB"/>
              </w:rPr>
              <w:t xml:space="preserve">Kérjük, válaszolja meg e szakasz további részeit, e rész B. szakaszát és amennyiben releváns, e rész C. szakaszát, adott esetben töltse ki az V. részt, valamint </w:t>
            </w:r>
            <w:r w:rsidRPr="002C2ABC">
              <w:rPr>
                <w:b/>
                <w:sz w:val="18"/>
                <w:szCs w:val="18"/>
                <w:u w:val="single"/>
                <w:lang w:eastAsia="en-GB"/>
              </w:rPr>
              <w:lastRenderedPageBreak/>
              <w:t>mindenképpen töltse ki és írja alá a VI. részt.</w:t>
            </w:r>
          </w:p>
          <w:p w14:paraId="0DC6DF12" w14:textId="77777777" w:rsidR="006527CA" w:rsidRPr="002C2ABC" w:rsidRDefault="006527CA" w:rsidP="006527CA">
            <w:pPr>
              <w:spacing w:before="120" w:after="120"/>
              <w:rPr>
                <w:sz w:val="18"/>
                <w:szCs w:val="18"/>
                <w:lang w:eastAsia="en-GB"/>
              </w:rPr>
            </w:pPr>
            <w:r w:rsidRPr="002C2ABC">
              <w:rPr>
                <w:i/>
                <w:sz w:val="18"/>
                <w:szCs w:val="18"/>
                <w:lang w:eastAsia="en-GB"/>
              </w:rPr>
              <w:t>a)</w:t>
            </w:r>
            <w:r w:rsidRPr="002C2ABC">
              <w:rPr>
                <w:sz w:val="18"/>
                <w:szCs w:val="18"/>
                <w:lang w:eastAsia="en-GB"/>
              </w:rPr>
              <w:t xml:space="preserve"> Kérjük, adott esetben adja meg a jegyzék vagy az igazolás nevét és a vonatkozó nyilvántartási vagy igazolási számot:</w:t>
            </w:r>
          </w:p>
          <w:p w14:paraId="21687EBF" w14:textId="77777777" w:rsidR="006527CA" w:rsidRPr="002C2ABC" w:rsidRDefault="006527CA" w:rsidP="006527CA">
            <w:pPr>
              <w:spacing w:before="120" w:after="120"/>
              <w:rPr>
                <w:sz w:val="18"/>
                <w:szCs w:val="18"/>
                <w:lang w:eastAsia="en-GB"/>
              </w:rPr>
            </w:pPr>
            <w:r w:rsidRPr="002C2ABC">
              <w:rPr>
                <w:i/>
                <w:sz w:val="18"/>
                <w:szCs w:val="18"/>
                <w:lang w:eastAsia="en-GB"/>
              </w:rPr>
              <w:t xml:space="preserve">b) </w:t>
            </w:r>
            <w:r w:rsidRPr="002C2ABC">
              <w:rPr>
                <w:sz w:val="18"/>
                <w:szCs w:val="18"/>
                <w:lang w:eastAsia="en-GB"/>
              </w:rPr>
              <w:t>Ha a felvételről szóló igazolás vagy tanúsítvány elektronikusan elérhető, kérjük, tüntesse fel:</w:t>
            </w:r>
          </w:p>
          <w:p w14:paraId="40D32A9F" w14:textId="77777777" w:rsidR="006527CA" w:rsidRPr="002C2ABC" w:rsidRDefault="006527CA" w:rsidP="006527CA">
            <w:pPr>
              <w:spacing w:before="120" w:after="120"/>
              <w:rPr>
                <w:sz w:val="18"/>
                <w:szCs w:val="18"/>
                <w:lang w:eastAsia="en-GB"/>
              </w:rPr>
            </w:pPr>
            <w:r w:rsidRPr="002C2ABC">
              <w:rPr>
                <w:i/>
                <w:sz w:val="18"/>
                <w:szCs w:val="18"/>
                <w:lang w:eastAsia="en-GB"/>
              </w:rPr>
              <w:t>c)</w:t>
            </w:r>
            <w:r w:rsidRPr="002C2ABC">
              <w:rPr>
                <w:sz w:val="18"/>
                <w:szCs w:val="18"/>
                <w:lang w:eastAsia="en-GB"/>
              </w:rPr>
              <w:t xml:space="preserve"> Kérjük, tüntesse fel a referenciákat, amelyeken a felvétel vagy a tanúsítás alapul, és adott esetben a hivatalos jegyzékben elért </w:t>
            </w:r>
            <w:proofErr w:type="gramStart"/>
            <w:r w:rsidRPr="002C2ABC">
              <w:rPr>
                <w:sz w:val="18"/>
                <w:szCs w:val="18"/>
                <w:lang w:eastAsia="en-GB"/>
              </w:rPr>
              <w:t>minősítést</w:t>
            </w:r>
            <w:r w:rsidRPr="002C2ABC">
              <w:rPr>
                <w:sz w:val="18"/>
                <w:szCs w:val="18"/>
                <w:vertAlign w:val="superscript"/>
                <w:lang w:eastAsia="en-GB"/>
              </w:rPr>
              <w:footnoteReference w:id="19"/>
            </w:r>
            <w:r w:rsidRPr="002C2ABC">
              <w:rPr>
                <w:sz w:val="18"/>
                <w:szCs w:val="18"/>
                <w:lang w:eastAsia="en-GB"/>
              </w:rPr>
              <w:t>:</w:t>
            </w:r>
            <w:proofErr w:type="gramEnd"/>
          </w:p>
          <w:p w14:paraId="0016E950" w14:textId="77777777" w:rsidR="006527CA" w:rsidRPr="002C2ABC" w:rsidRDefault="006527CA" w:rsidP="006527CA">
            <w:pPr>
              <w:spacing w:before="120" w:after="120"/>
              <w:rPr>
                <w:sz w:val="18"/>
                <w:szCs w:val="18"/>
                <w:lang w:eastAsia="en-GB"/>
              </w:rPr>
            </w:pPr>
            <w:r w:rsidRPr="002C2ABC">
              <w:rPr>
                <w:i/>
                <w:sz w:val="18"/>
                <w:szCs w:val="18"/>
                <w:lang w:eastAsia="en-GB"/>
              </w:rPr>
              <w:t>d)</w:t>
            </w:r>
            <w:r w:rsidRPr="002C2ABC">
              <w:rPr>
                <w:sz w:val="18"/>
                <w:szCs w:val="18"/>
                <w:lang w:eastAsia="en-GB"/>
              </w:rPr>
              <w:t xml:space="preserve"> </w:t>
            </w:r>
            <w:proofErr w:type="gramStart"/>
            <w:r w:rsidRPr="002C2ABC">
              <w:rPr>
                <w:sz w:val="18"/>
                <w:szCs w:val="18"/>
                <w:lang w:eastAsia="en-GB"/>
              </w:rPr>
              <w:t>A</w:t>
            </w:r>
            <w:proofErr w:type="gramEnd"/>
            <w:r w:rsidRPr="002C2ABC">
              <w:rPr>
                <w:sz w:val="18"/>
                <w:szCs w:val="18"/>
                <w:lang w:eastAsia="en-GB"/>
              </w:rPr>
              <w:t xml:space="preserve"> felvétel vagy a tanúsítás az összes előírt kiválasztási szempontra kiterjed?</w:t>
            </w:r>
          </w:p>
          <w:p w14:paraId="0A01437C" w14:textId="77777777" w:rsidR="006527CA" w:rsidRPr="002C2ABC" w:rsidRDefault="006527CA" w:rsidP="006527CA">
            <w:pPr>
              <w:spacing w:before="120" w:after="120"/>
              <w:rPr>
                <w:b/>
                <w:sz w:val="18"/>
                <w:szCs w:val="18"/>
                <w:lang w:eastAsia="en-GB"/>
              </w:rPr>
            </w:pPr>
            <w:r w:rsidRPr="002C2ABC">
              <w:rPr>
                <w:b/>
                <w:sz w:val="18"/>
                <w:szCs w:val="18"/>
                <w:lang w:eastAsia="en-GB"/>
              </w:rPr>
              <w:t>Ha nem:</w:t>
            </w:r>
          </w:p>
          <w:p w14:paraId="6D869FF9" w14:textId="77777777" w:rsidR="006527CA" w:rsidRPr="002C2ABC" w:rsidRDefault="006527CA" w:rsidP="006527CA">
            <w:pPr>
              <w:spacing w:before="120" w:after="120"/>
              <w:rPr>
                <w:b/>
                <w:sz w:val="18"/>
                <w:szCs w:val="18"/>
                <w:u w:val="single"/>
                <w:lang w:eastAsia="en-GB"/>
              </w:rPr>
            </w:pPr>
            <w:r w:rsidRPr="002C2ABC">
              <w:rPr>
                <w:b/>
                <w:sz w:val="18"/>
                <w:szCs w:val="18"/>
                <w:u w:val="single"/>
                <w:lang w:eastAsia="en-GB"/>
              </w:rPr>
              <w:t xml:space="preserve">Ezen kívül kérjük, hogy </w:t>
            </w:r>
            <w:r w:rsidRPr="002C2ABC">
              <w:rPr>
                <w:b/>
                <w:i/>
                <w:sz w:val="18"/>
                <w:szCs w:val="18"/>
                <w:u w:val="single"/>
                <w:lang w:eastAsia="en-GB"/>
              </w:rPr>
              <w:t>KIZÁRÓLAG</w:t>
            </w:r>
            <w:r w:rsidRPr="002C2ABC">
              <w:rPr>
                <w:b/>
                <w:sz w:val="18"/>
                <w:szCs w:val="18"/>
                <w:u w:val="single"/>
                <w:lang w:eastAsia="en-GB"/>
              </w:rPr>
              <w:t xml:space="preserve"> akkor töltse ki a hiányzó információt a IV. rész </w:t>
            </w:r>
            <w:proofErr w:type="gramStart"/>
            <w:r w:rsidRPr="002C2ABC">
              <w:rPr>
                <w:b/>
                <w:sz w:val="18"/>
                <w:szCs w:val="18"/>
                <w:u w:val="single"/>
                <w:lang w:eastAsia="en-GB"/>
              </w:rPr>
              <w:t>A</w:t>
            </w:r>
            <w:proofErr w:type="gramEnd"/>
            <w:r w:rsidRPr="002C2ABC">
              <w:rPr>
                <w:b/>
                <w:sz w:val="18"/>
                <w:szCs w:val="18"/>
                <w:u w:val="single"/>
                <w:lang w:eastAsia="en-GB"/>
              </w:rPr>
              <w:t>., B., C. vagy D. szakaszában az esettől függően,</w:t>
            </w:r>
          </w:p>
          <w:p w14:paraId="60B3F63B" w14:textId="77777777" w:rsidR="006527CA" w:rsidRPr="002C2ABC" w:rsidRDefault="006527CA" w:rsidP="006527CA">
            <w:pPr>
              <w:spacing w:before="120" w:after="120"/>
              <w:rPr>
                <w:b/>
                <w:i/>
                <w:sz w:val="18"/>
                <w:szCs w:val="18"/>
                <w:lang w:eastAsia="en-GB"/>
              </w:rPr>
            </w:pPr>
            <w:r w:rsidRPr="002C2ABC">
              <w:rPr>
                <w:b/>
                <w:i/>
                <w:sz w:val="18"/>
                <w:szCs w:val="18"/>
                <w:lang w:eastAsia="en-GB"/>
              </w:rPr>
              <w:t>ha a vonatkozó hirdetmény vagy közbeszerzési dokumentumok ezt előírják:</w:t>
            </w:r>
          </w:p>
          <w:p w14:paraId="72FA16EA" w14:textId="77777777" w:rsidR="006527CA" w:rsidRPr="002C2ABC" w:rsidRDefault="006527CA" w:rsidP="006527CA">
            <w:pPr>
              <w:spacing w:before="120" w:after="120"/>
              <w:rPr>
                <w:sz w:val="18"/>
                <w:szCs w:val="18"/>
                <w:lang w:eastAsia="en-GB"/>
              </w:rPr>
            </w:pPr>
            <w:r w:rsidRPr="002C2ABC">
              <w:rPr>
                <w:i/>
                <w:sz w:val="18"/>
                <w:szCs w:val="18"/>
                <w:lang w:eastAsia="en-GB"/>
              </w:rPr>
              <w:t>e)</w:t>
            </w:r>
            <w:r w:rsidRPr="002C2ABC">
              <w:rPr>
                <w:sz w:val="18"/>
                <w:szCs w:val="18"/>
                <w:lang w:eastAsia="en-GB"/>
              </w:rPr>
              <w:t xml:space="preserve"> </w:t>
            </w:r>
            <w:proofErr w:type="gramStart"/>
            <w:r w:rsidRPr="002C2ABC">
              <w:rPr>
                <w:sz w:val="18"/>
                <w:szCs w:val="18"/>
                <w:lang w:eastAsia="en-GB"/>
              </w:rPr>
              <w:t>A</w:t>
            </w:r>
            <w:proofErr w:type="gramEnd"/>
            <w:r w:rsidRPr="002C2ABC">
              <w:rPr>
                <w:sz w:val="18"/>
                <w:szCs w:val="18"/>
                <w:lang w:eastAsia="en-GB"/>
              </w:rPr>
              <w:t xml:space="preserve"> gazdasági szereplő tud-e </w:t>
            </w:r>
            <w:r w:rsidRPr="002C2ABC">
              <w:rPr>
                <w:b/>
                <w:sz w:val="18"/>
                <w:szCs w:val="18"/>
                <w:lang w:eastAsia="en-GB"/>
              </w:rPr>
              <w:t>igazolást</w:t>
            </w:r>
            <w:r w:rsidRPr="002C2ABC">
              <w:rPr>
                <w:sz w:val="18"/>
                <w:szCs w:val="18"/>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2C2ABC">
              <w:rPr>
                <w:sz w:val="18"/>
                <w:szCs w:val="18"/>
                <w:lang w:eastAsia="en-GB"/>
              </w:rPr>
              <w:br/>
            </w:r>
            <w:r w:rsidRPr="002C2ABC">
              <w:rPr>
                <w:i/>
                <w:sz w:val="18"/>
                <w:szCs w:val="18"/>
                <w:lang w:eastAsia="en-GB"/>
              </w:rPr>
              <w:t>Ha a vonatkozó információ elektronikusan elérhető, kérjük, adja meg a következő információkat:</w:t>
            </w:r>
            <w:r w:rsidRPr="002C2ABC">
              <w:rPr>
                <w:sz w:val="18"/>
                <w:szCs w:val="18"/>
                <w:lang w:eastAsia="en-GB"/>
              </w:rPr>
              <w:t xml:space="preserve"> </w:t>
            </w:r>
          </w:p>
        </w:tc>
        <w:tc>
          <w:tcPr>
            <w:tcW w:w="4645" w:type="dxa"/>
            <w:shd w:val="clear" w:color="auto" w:fill="auto"/>
          </w:tcPr>
          <w:p w14:paraId="7F4DF4E8" w14:textId="77777777" w:rsidR="006527CA" w:rsidRPr="002C2ABC" w:rsidRDefault="006527CA" w:rsidP="006527CA">
            <w:pPr>
              <w:spacing w:before="120" w:after="120"/>
              <w:rPr>
                <w:i/>
                <w:sz w:val="18"/>
                <w:szCs w:val="18"/>
                <w:lang w:eastAsia="en-GB"/>
              </w:rPr>
            </w:pPr>
            <w:r w:rsidRPr="002C2ABC">
              <w:rPr>
                <w:sz w:val="18"/>
                <w:szCs w:val="18"/>
                <w:lang w:eastAsia="en-GB"/>
              </w:rPr>
              <w:lastRenderedPageBreak/>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lastRenderedPageBreak/>
              <w:br/>
            </w:r>
            <w:r w:rsidRPr="002C2ABC">
              <w:rPr>
                <w:i/>
                <w:sz w:val="18"/>
                <w:szCs w:val="18"/>
                <w:lang w:eastAsia="en-GB"/>
              </w:rPr>
              <w:t>a)</w:t>
            </w:r>
            <w:r w:rsidRPr="002C2ABC">
              <w:rPr>
                <w:sz w:val="18"/>
                <w:szCs w:val="18"/>
                <w:lang w:eastAsia="en-GB"/>
              </w:rPr>
              <w:t xml:space="preserve"> [</w:t>
            </w:r>
            <w:proofErr w:type="gramStart"/>
            <w:r w:rsidRPr="002C2ABC">
              <w:rPr>
                <w:sz w:val="18"/>
                <w:szCs w:val="18"/>
                <w:lang w:eastAsia="en-GB"/>
              </w:rPr>
              <w:t>……</w:t>
            </w:r>
            <w:proofErr w:type="gramEnd"/>
            <w:r w:rsidRPr="002C2ABC">
              <w:rPr>
                <w:sz w:val="18"/>
                <w:szCs w:val="18"/>
                <w:lang w:eastAsia="en-GB"/>
              </w:rPr>
              <w:t>]</w:t>
            </w:r>
            <w:r w:rsidRPr="002C2ABC">
              <w:rPr>
                <w:sz w:val="18"/>
                <w:szCs w:val="18"/>
                <w:lang w:eastAsia="en-GB"/>
              </w:rPr>
              <w:br/>
            </w:r>
            <w:r w:rsidRPr="002C2ABC">
              <w:rPr>
                <w:sz w:val="18"/>
                <w:szCs w:val="18"/>
                <w:lang w:eastAsia="en-GB"/>
              </w:rPr>
              <w:br/>
            </w:r>
          </w:p>
          <w:p w14:paraId="6CB969AE" w14:textId="77777777" w:rsidR="006527CA" w:rsidRPr="002C2ABC" w:rsidRDefault="006527CA" w:rsidP="006527CA">
            <w:pPr>
              <w:spacing w:before="120" w:after="120"/>
              <w:rPr>
                <w:sz w:val="18"/>
                <w:szCs w:val="18"/>
                <w:lang w:eastAsia="en-GB"/>
              </w:rPr>
            </w:pPr>
            <w:r w:rsidRPr="002C2ABC">
              <w:rPr>
                <w:i/>
                <w:sz w:val="18"/>
                <w:szCs w:val="18"/>
                <w:lang w:eastAsia="en-GB"/>
              </w:rPr>
              <w:t xml:space="preserve">b) </w:t>
            </w:r>
            <w:r w:rsidRPr="002C2ABC">
              <w:rPr>
                <w:sz w:val="18"/>
                <w:szCs w:val="18"/>
                <w:lang w:eastAsia="en-GB"/>
              </w:rPr>
              <w:t>(internetcím, a kibocsátó hatóság vagy testület, a dokumentáció pontos hivatkozási adatai):</w:t>
            </w:r>
          </w:p>
          <w:p w14:paraId="20182CBA" w14:textId="77777777" w:rsidR="006527CA" w:rsidRPr="002C2ABC" w:rsidRDefault="006527CA" w:rsidP="006527CA">
            <w:pPr>
              <w:spacing w:before="120" w:after="120"/>
              <w:rPr>
                <w:sz w:val="18"/>
                <w:szCs w:val="18"/>
                <w:lang w:eastAsia="en-GB"/>
              </w:rPr>
            </w:pPr>
            <w:r w:rsidRPr="002C2ABC">
              <w:rPr>
                <w:i/>
                <w:sz w:val="18"/>
                <w:szCs w:val="18"/>
                <w:lang w:eastAsia="en-GB"/>
              </w:rPr>
              <w:t>[</w:t>
            </w:r>
            <w:proofErr w:type="gramStart"/>
            <w:r w:rsidRPr="002C2ABC">
              <w:rPr>
                <w:i/>
                <w:sz w:val="18"/>
                <w:szCs w:val="18"/>
                <w:lang w:eastAsia="en-GB"/>
              </w:rPr>
              <w:t>……</w:t>
            </w:r>
            <w:proofErr w:type="gramEnd"/>
            <w:r w:rsidRPr="002C2ABC">
              <w:rPr>
                <w:i/>
                <w:sz w:val="18"/>
                <w:szCs w:val="18"/>
                <w:lang w:eastAsia="en-GB"/>
              </w:rPr>
              <w:t>][……][……][……]</w:t>
            </w:r>
            <w:r w:rsidRPr="002C2ABC">
              <w:rPr>
                <w:sz w:val="18"/>
                <w:szCs w:val="18"/>
                <w:lang w:eastAsia="en-GB"/>
              </w:rPr>
              <w:br/>
            </w:r>
            <w:r w:rsidRPr="002C2ABC">
              <w:rPr>
                <w:i/>
                <w:sz w:val="18"/>
                <w:szCs w:val="18"/>
                <w:lang w:eastAsia="en-GB"/>
              </w:rPr>
              <w:t>c)</w:t>
            </w:r>
            <w:r w:rsidRPr="002C2ABC">
              <w:rPr>
                <w:sz w:val="18"/>
                <w:szCs w:val="18"/>
                <w:lang w:eastAsia="en-GB"/>
              </w:rPr>
              <w:t xml:space="preserve"> [……]</w:t>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i/>
                <w:sz w:val="18"/>
                <w:szCs w:val="18"/>
                <w:lang w:eastAsia="en-GB"/>
              </w:rPr>
              <w:t>d)</w:t>
            </w:r>
            <w:r w:rsidRPr="002C2ABC">
              <w:rPr>
                <w:sz w:val="18"/>
                <w:szCs w:val="18"/>
                <w:lang w:eastAsia="en-GB"/>
              </w:rPr>
              <w:t xml:space="preserve"> [] Igen [] Nem</w:t>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i/>
                <w:sz w:val="18"/>
                <w:szCs w:val="18"/>
                <w:lang w:eastAsia="en-GB"/>
              </w:rPr>
              <w:t>e)</w:t>
            </w:r>
            <w:r w:rsidRPr="002C2ABC">
              <w:rPr>
                <w:sz w:val="18"/>
                <w:szCs w:val="18"/>
                <w:lang w:eastAsia="en-GB"/>
              </w:rPr>
              <w:t xml:space="preserve"> [] Igen [] Nem</w:t>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p>
          <w:p w14:paraId="5A78A06E" w14:textId="77777777" w:rsidR="006527CA" w:rsidRPr="002C2ABC" w:rsidRDefault="006527CA" w:rsidP="006527CA">
            <w:pPr>
              <w:spacing w:before="120" w:after="120"/>
              <w:rPr>
                <w:sz w:val="18"/>
                <w:szCs w:val="18"/>
                <w:lang w:eastAsia="en-GB"/>
              </w:rPr>
            </w:pPr>
            <w:r w:rsidRPr="002C2ABC">
              <w:rPr>
                <w:sz w:val="18"/>
                <w:szCs w:val="18"/>
                <w:lang w:eastAsia="en-GB"/>
              </w:rPr>
              <w:br/>
            </w:r>
            <w:r w:rsidRPr="002C2ABC">
              <w:rPr>
                <w:i/>
                <w:sz w:val="18"/>
                <w:szCs w:val="18"/>
                <w:lang w:eastAsia="en-GB"/>
              </w:rPr>
              <w:t>(internetcím, a kibocsátó hatóság vagy testület, a dokumentáció pontos hivatkozási adatai):</w:t>
            </w:r>
            <w:r w:rsidRPr="002C2ABC">
              <w:rPr>
                <w:sz w:val="18"/>
                <w:szCs w:val="18"/>
                <w:lang w:eastAsia="en-GB"/>
              </w:rPr>
              <w:br/>
            </w:r>
            <w:r w:rsidRPr="002C2ABC">
              <w:rPr>
                <w:i/>
                <w:sz w:val="18"/>
                <w:szCs w:val="18"/>
                <w:lang w:eastAsia="en-GB"/>
              </w:rPr>
              <w:t>[</w:t>
            </w:r>
            <w:proofErr w:type="gramStart"/>
            <w:r w:rsidRPr="002C2ABC">
              <w:rPr>
                <w:i/>
                <w:sz w:val="18"/>
                <w:szCs w:val="18"/>
                <w:lang w:eastAsia="en-GB"/>
              </w:rPr>
              <w:t>……</w:t>
            </w:r>
            <w:proofErr w:type="gramEnd"/>
            <w:r w:rsidRPr="002C2ABC">
              <w:rPr>
                <w:i/>
                <w:sz w:val="18"/>
                <w:szCs w:val="18"/>
                <w:lang w:eastAsia="en-GB"/>
              </w:rPr>
              <w:t>][……][……][……]</w:t>
            </w:r>
          </w:p>
        </w:tc>
      </w:tr>
      <w:tr w:rsidR="006527CA" w:rsidRPr="002C2ABC" w14:paraId="0792191B" w14:textId="77777777" w:rsidTr="006527CA">
        <w:tc>
          <w:tcPr>
            <w:tcW w:w="4644" w:type="dxa"/>
            <w:shd w:val="clear" w:color="auto" w:fill="auto"/>
          </w:tcPr>
          <w:p w14:paraId="45DCAFEE" w14:textId="77777777" w:rsidR="006527CA" w:rsidRPr="002C2ABC" w:rsidRDefault="006527CA" w:rsidP="006527CA">
            <w:pPr>
              <w:spacing w:before="120" w:after="120"/>
              <w:rPr>
                <w:b/>
                <w:i/>
                <w:sz w:val="18"/>
                <w:szCs w:val="18"/>
                <w:lang w:eastAsia="en-GB"/>
              </w:rPr>
            </w:pPr>
            <w:r w:rsidRPr="002C2ABC">
              <w:rPr>
                <w:b/>
                <w:i/>
                <w:sz w:val="18"/>
                <w:szCs w:val="18"/>
                <w:lang w:eastAsia="en-GB"/>
              </w:rPr>
              <w:lastRenderedPageBreak/>
              <w:t>Részvétel formája:</w:t>
            </w:r>
          </w:p>
        </w:tc>
        <w:tc>
          <w:tcPr>
            <w:tcW w:w="4645" w:type="dxa"/>
            <w:shd w:val="clear" w:color="auto" w:fill="auto"/>
          </w:tcPr>
          <w:p w14:paraId="3E5615E0"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722D538C" w14:textId="77777777" w:rsidTr="006527CA">
        <w:tc>
          <w:tcPr>
            <w:tcW w:w="4644" w:type="dxa"/>
            <w:shd w:val="clear" w:color="auto" w:fill="auto"/>
          </w:tcPr>
          <w:p w14:paraId="0AD9D569" w14:textId="77777777" w:rsidR="006527CA" w:rsidRPr="002C2ABC" w:rsidRDefault="006527CA" w:rsidP="006527CA">
            <w:pPr>
              <w:spacing w:before="120" w:after="120"/>
              <w:rPr>
                <w:sz w:val="18"/>
                <w:szCs w:val="18"/>
                <w:lang w:eastAsia="en-GB"/>
              </w:rPr>
            </w:pPr>
            <w:r w:rsidRPr="002C2ABC">
              <w:rPr>
                <w:sz w:val="18"/>
                <w:szCs w:val="18"/>
                <w:lang w:eastAsia="en-GB"/>
              </w:rPr>
              <w:t>A gazdasági szereplő másokkal együtt vesz részt a közbeszerzési eljárásban?</w:t>
            </w:r>
            <w:r w:rsidRPr="002C2ABC">
              <w:rPr>
                <w:sz w:val="18"/>
                <w:szCs w:val="18"/>
                <w:vertAlign w:val="superscript"/>
                <w:lang w:eastAsia="en-GB"/>
              </w:rPr>
              <w:footnoteReference w:id="20"/>
            </w:r>
          </w:p>
        </w:tc>
        <w:tc>
          <w:tcPr>
            <w:tcW w:w="4645" w:type="dxa"/>
            <w:shd w:val="clear" w:color="auto" w:fill="auto"/>
          </w:tcPr>
          <w:p w14:paraId="61DCE440" w14:textId="77777777" w:rsidR="006527CA" w:rsidRPr="002C2ABC" w:rsidRDefault="006527CA" w:rsidP="006527CA">
            <w:pPr>
              <w:spacing w:before="120" w:after="120"/>
              <w:rPr>
                <w:sz w:val="18"/>
                <w:szCs w:val="18"/>
                <w:lang w:eastAsia="en-GB"/>
              </w:rPr>
            </w:pPr>
            <w:r w:rsidRPr="002C2ABC">
              <w:rPr>
                <w:sz w:val="18"/>
                <w:szCs w:val="18"/>
                <w:lang w:eastAsia="en-GB"/>
              </w:rPr>
              <w:t>[] Igen [] Nem</w:t>
            </w:r>
          </w:p>
        </w:tc>
      </w:tr>
      <w:tr w:rsidR="006527CA" w:rsidRPr="002C2ABC" w14:paraId="09A09BE9" w14:textId="77777777" w:rsidTr="006527CA">
        <w:tc>
          <w:tcPr>
            <w:tcW w:w="9289" w:type="dxa"/>
            <w:gridSpan w:val="2"/>
            <w:shd w:val="clear" w:color="auto" w:fill="BFBFBF"/>
          </w:tcPr>
          <w:p w14:paraId="4FEB1C11" w14:textId="77777777" w:rsidR="006527CA" w:rsidRPr="002C2ABC" w:rsidRDefault="006527CA" w:rsidP="006527CA">
            <w:pPr>
              <w:spacing w:before="120" w:after="120"/>
              <w:rPr>
                <w:b/>
                <w:i/>
                <w:sz w:val="18"/>
                <w:szCs w:val="18"/>
                <w:lang w:eastAsia="en-GB"/>
              </w:rPr>
            </w:pPr>
            <w:r w:rsidRPr="002C2ABC">
              <w:rPr>
                <w:b/>
                <w:i/>
                <w:sz w:val="18"/>
                <w:szCs w:val="18"/>
                <w:lang w:eastAsia="en-GB"/>
              </w:rPr>
              <w:t>Ha igen</w:t>
            </w:r>
            <w:r w:rsidRPr="002C2ABC">
              <w:rPr>
                <w:i/>
                <w:sz w:val="18"/>
                <w:szCs w:val="18"/>
                <w:lang w:eastAsia="en-GB"/>
              </w:rPr>
              <w:t>, kérjük, biztosítsa, hogy a többi érintett külön egységes európai közbeszerzési dokumentum formanyomtatványt nyújtson be.</w:t>
            </w:r>
          </w:p>
        </w:tc>
      </w:tr>
      <w:tr w:rsidR="006527CA" w:rsidRPr="002C2ABC" w14:paraId="1937EF3B" w14:textId="77777777" w:rsidTr="006527CA">
        <w:tc>
          <w:tcPr>
            <w:tcW w:w="4644" w:type="dxa"/>
            <w:shd w:val="clear" w:color="auto" w:fill="auto"/>
          </w:tcPr>
          <w:p w14:paraId="7189E40D" w14:textId="77777777" w:rsidR="006527CA" w:rsidRPr="002C2ABC" w:rsidRDefault="006527CA" w:rsidP="006527CA">
            <w:pPr>
              <w:spacing w:before="120" w:after="120"/>
              <w:rPr>
                <w:b/>
                <w:sz w:val="18"/>
                <w:szCs w:val="18"/>
                <w:lang w:eastAsia="en-GB"/>
              </w:rPr>
            </w:pPr>
            <w:r w:rsidRPr="002C2ABC">
              <w:rPr>
                <w:b/>
                <w:sz w:val="18"/>
                <w:szCs w:val="18"/>
                <w:lang w:eastAsia="en-GB"/>
              </w:rPr>
              <w:t>Ha igen:</w:t>
            </w:r>
          </w:p>
          <w:p w14:paraId="51FEBF95" w14:textId="77777777" w:rsidR="006527CA" w:rsidRPr="002C2ABC" w:rsidRDefault="006527CA" w:rsidP="006527CA">
            <w:pPr>
              <w:spacing w:before="120" w:after="120"/>
              <w:rPr>
                <w:sz w:val="18"/>
                <w:szCs w:val="18"/>
                <w:lang w:eastAsia="en-GB"/>
              </w:rPr>
            </w:pPr>
            <w:r w:rsidRPr="002C2ABC">
              <w:rPr>
                <w:i/>
                <w:sz w:val="18"/>
                <w:szCs w:val="18"/>
                <w:lang w:eastAsia="en-GB"/>
              </w:rPr>
              <w:t>a)</w:t>
            </w:r>
            <w:r w:rsidRPr="002C2ABC">
              <w:rPr>
                <w:sz w:val="18"/>
                <w:szCs w:val="18"/>
                <w:lang w:eastAsia="en-GB"/>
              </w:rPr>
              <w:t xml:space="preserve"> Kérjük, adja meg a gazdasági szereplő csoportban betöltött szerepét (vezető, specifikus feladatokért felelős</w:t>
            </w:r>
            <w:proofErr w:type="gramStart"/>
            <w:r w:rsidRPr="002C2ABC">
              <w:rPr>
                <w:sz w:val="18"/>
                <w:szCs w:val="18"/>
                <w:lang w:eastAsia="en-GB"/>
              </w:rPr>
              <w:t>, ..</w:t>
            </w:r>
            <w:proofErr w:type="gramEnd"/>
            <w:r w:rsidRPr="002C2ABC">
              <w:rPr>
                <w:sz w:val="18"/>
                <w:szCs w:val="18"/>
                <w:lang w:eastAsia="en-GB"/>
              </w:rPr>
              <w:t>.):</w:t>
            </w:r>
          </w:p>
          <w:p w14:paraId="35089085" w14:textId="77777777" w:rsidR="006527CA" w:rsidRPr="002C2ABC" w:rsidRDefault="006527CA" w:rsidP="006527CA">
            <w:pPr>
              <w:spacing w:before="120" w:after="120"/>
              <w:rPr>
                <w:sz w:val="18"/>
                <w:szCs w:val="18"/>
                <w:lang w:eastAsia="en-GB"/>
              </w:rPr>
            </w:pPr>
            <w:r w:rsidRPr="002C2ABC">
              <w:rPr>
                <w:i/>
                <w:sz w:val="18"/>
                <w:szCs w:val="18"/>
                <w:lang w:eastAsia="en-GB"/>
              </w:rPr>
              <w:t>b)</w:t>
            </w:r>
            <w:r w:rsidRPr="002C2ABC">
              <w:rPr>
                <w:sz w:val="18"/>
                <w:szCs w:val="18"/>
                <w:lang w:eastAsia="en-GB"/>
              </w:rPr>
              <w:t xml:space="preserve"> Kérjük, adja meg, mely gazdasági szereplők a közbeszerzési eljárásban együtt részt vevő csoport tagjai:</w:t>
            </w:r>
          </w:p>
          <w:p w14:paraId="249D0C8B" w14:textId="77777777" w:rsidR="006527CA" w:rsidRPr="002C2ABC" w:rsidRDefault="006527CA" w:rsidP="006527CA">
            <w:pPr>
              <w:spacing w:before="120" w:after="120"/>
              <w:rPr>
                <w:sz w:val="18"/>
                <w:szCs w:val="18"/>
                <w:lang w:eastAsia="en-GB"/>
              </w:rPr>
            </w:pPr>
            <w:r w:rsidRPr="002C2ABC">
              <w:rPr>
                <w:i/>
                <w:sz w:val="18"/>
                <w:szCs w:val="18"/>
                <w:lang w:eastAsia="en-GB"/>
              </w:rPr>
              <w:t>c)</w:t>
            </w:r>
            <w:r w:rsidRPr="002C2ABC">
              <w:rPr>
                <w:sz w:val="18"/>
                <w:szCs w:val="18"/>
                <w:lang w:eastAsia="en-GB"/>
              </w:rPr>
              <w:t xml:space="preserve"> Adott esetben a részt vevő csoport neve:</w:t>
            </w:r>
          </w:p>
        </w:tc>
        <w:tc>
          <w:tcPr>
            <w:tcW w:w="4645" w:type="dxa"/>
            <w:shd w:val="clear" w:color="auto" w:fill="auto"/>
          </w:tcPr>
          <w:p w14:paraId="37F6FC40" w14:textId="77777777" w:rsidR="006527CA" w:rsidRPr="002C2ABC" w:rsidRDefault="006527CA" w:rsidP="006527CA">
            <w:pPr>
              <w:spacing w:before="120" w:after="120"/>
              <w:rPr>
                <w:sz w:val="18"/>
                <w:szCs w:val="18"/>
                <w:lang w:eastAsia="en-GB"/>
              </w:rPr>
            </w:pPr>
            <w:r w:rsidRPr="002C2ABC">
              <w:rPr>
                <w:sz w:val="18"/>
                <w:szCs w:val="18"/>
                <w:lang w:eastAsia="en-GB"/>
              </w:rPr>
              <w:br/>
            </w:r>
            <w:r w:rsidRPr="002C2ABC">
              <w:rPr>
                <w:i/>
                <w:sz w:val="18"/>
                <w:szCs w:val="18"/>
                <w:lang w:eastAsia="en-GB"/>
              </w:rPr>
              <w:t>a)</w:t>
            </w:r>
            <w:r w:rsidRPr="002C2ABC">
              <w:rPr>
                <w:sz w:val="18"/>
                <w:szCs w:val="18"/>
                <w:lang w:eastAsia="en-GB"/>
              </w:rPr>
              <w:t>: [</w:t>
            </w:r>
            <w:proofErr w:type="gramStart"/>
            <w:r w:rsidRPr="002C2ABC">
              <w:rPr>
                <w:sz w:val="18"/>
                <w:szCs w:val="18"/>
                <w:lang w:eastAsia="en-GB"/>
              </w:rPr>
              <w:t>……</w:t>
            </w:r>
            <w:proofErr w:type="gramEnd"/>
            <w:r w:rsidRPr="002C2ABC">
              <w:rPr>
                <w:sz w:val="18"/>
                <w:szCs w:val="18"/>
                <w:lang w:eastAsia="en-GB"/>
              </w:rPr>
              <w:t>]</w:t>
            </w:r>
            <w:r w:rsidRPr="002C2ABC">
              <w:rPr>
                <w:sz w:val="18"/>
                <w:szCs w:val="18"/>
                <w:lang w:eastAsia="en-GB"/>
              </w:rPr>
              <w:br/>
            </w:r>
            <w:r w:rsidRPr="002C2ABC">
              <w:rPr>
                <w:sz w:val="18"/>
                <w:szCs w:val="18"/>
                <w:lang w:eastAsia="en-GB"/>
              </w:rPr>
              <w:br/>
            </w:r>
            <w:r w:rsidRPr="002C2ABC">
              <w:rPr>
                <w:sz w:val="18"/>
                <w:szCs w:val="18"/>
                <w:lang w:eastAsia="en-GB"/>
              </w:rPr>
              <w:br/>
            </w:r>
            <w:r w:rsidRPr="002C2ABC">
              <w:rPr>
                <w:i/>
                <w:sz w:val="18"/>
                <w:szCs w:val="18"/>
                <w:lang w:eastAsia="en-GB"/>
              </w:rPr>
              <w:t>b)</w:t>
            </w:r>
            <w:r w:rsidRPr="002C2ABC">
              <w:rPr>
                <w:sz w:val="18"/>
                <w:szCs w:val="18"/>
                <w:lang w:eastAsia="en-GB"/>
              </w:rPr>
              <w:t>: [……]</w:t>
            </w:r>
            <w:r w:rsidRPr="002C2ABC">
              <w:rPr>
                <w:sz w:val="18"/>
                <w:szCs w:val="18"/>
                <w:lang w:eastAsia="en-GB"/>
              </w:rPr>
              <w:br/>
            </w:r>
            <w:r w:rsidRPr="002C2ABC">
              <w:rPr>
                <w:sz w:val="18"/>
                <w:szCs w:val="18"/>
                <w:lang w:eastAsia="en-GB"/>
              </w:rPr>
              <w:br/>
            </w:r>
            <w:r w:rsidRPr="002C2ABC">
              <w:rPr>
                <w:sz w:val="18"/>
                <w:szCs w:val="18"/>
                <w:lang w:eastAsia="en-GB"/>
              </w:rPr>
              <w:br/>
            </w:r>
            <w:r w:rsidRPr="002C2ABC">
              <w:rPr>
                <w:i/>
                <w:sz w:val="18"/>
                <w:szCs w:val="18"/>
                <w:lang w:eastAsia="en-GB"/>
              </w:rPr>
              <w:t>c)</w:t>
            </w:r>
            <w:r w:rsidRPr="002C2ABC">
              <w:rPr>
                <w:sz w:val="18"/>
                <w:szCs w:val="18"/>
                <w:lang w:eastAsia="en-GB"/>
              </w:rPr>
              <w:t>: [……]</w:t>
            </w:r>
          </w:p>
        </w:tc>
      </w:tr>
      <w:tr w:rsidR="006527CA" w:rsidRPr="002C2ABC" w14:paraId="5DCE2F89" w14:textId="77777777" w:rsidTr="006527CA">
        <w:tc>
          <w:tcPr>
            <w:tcW w:w="4644" w:type="dxa"/>
            <w:shd w:val="clear" w:color="auto" w:fill="auto"/>
          </w:tcPr>
          <w:p w14:paraId="11E164F5" w14:textId="77777777" w:rsidR="006527CA" w:rsidRPr="002C2ABC" w:rsidRDefault="006527CA" w:rsidP="006527CA">
            <w:pPr>
              <w:spacing w:before="120" w:after="120"/>
              <w:rPr>
                <w:b/>
                <w:i/>
                <w:strike/>
                <w:sz w:val="18"/>
                <w:szCs w:val="18"/>
                <w:lang w:eastAsia="en-GB"/>
              </w:rPr>
            </w:pPr>
            <w:r w:rsidRPr="002C2ABC">
              <w:rPr>
                <w:b/>
                <w:i/>
                <w:strike/>
                <w:sz w:val="18"/>
                <w:szCs w:val="18"/>
                <w:lang w:eastAsia="en-GB"/>
              </w:rPr>
              <w:t>Részek</w:t>
            </w:r>
          </w:p>
        </w:tc>
        <w:tc>
          <w:tcPr>
            <w:tcW w:w="4645" w:type="dxa"/>
            <w:shd w:val="clear" w:color="auto" w:fill="auto"/>
          </w:tcPr>
          <w:p w14:paraId="0EEAB92A" w14:textId="77777777" w:rsidR="006527CA" w:rsidRPr="002C2ABC" w:rsidRDefault="006527CA" w:rsidP="006527CA">
            <w:pPr>
              <w:spacing w:before="120" w:after="120"/>
              <w:rPr>
                <w:b/>
                <w:i/>
                <w:strike/>
                <w:sz w:val="18"/>
                <w:szCs w:val="18"/>
                <w:lang w:eastAsia="en-GB"/>
              </w:rPr>
            </w:pPr>
            <w:r w:rsidRPr="002C2ABC">
              <w:rPr>
                <w:b/>
                <w:i/>
                <w:strike/>
                <w:sz w:val="18"/>
                <w:szCs w:val="18"/>
                <w:lang w:eastAsia="en-GB"/>
              </w:rPr>
              <w:t>Válasz:</w:t>
            </w:r>
          </w:p>
        </w:tc>
      </w:tr>
      <w:tr w:rsidR="006527CA" w:rsidRPr="002C2ABC" w14:paraId="7EE192EA" w14:textId="77777777" w:rsidTr="006527CA">
        <w:tc>
          <w:tcPr>
            <w:tcW w:w="4644" w:type="dxa"/>
            <w:shd w:val="clear" w:color="auto" w:fill="auto"/>
          </w:tcPr>
          <w:p w14:paraId="4A028C36" w14:textId="77777777" w:rsidR="006527CA" w:rsidRPr="002C32C4" w:rsidRDefault="006527CA" w:rsidP="006527CA">
            <w:pPr>
              <w:spacing w:before="120" w:after="120"/>
              <w:rPr>
                <w:b/>
                <w:i/>
                <w:strike/>
                <w:sz w:val="18"/>
                <w:szCs w:val="18"/>
                <w:lang w:eastAsia="en-GB"/>
              </w:rPr>
            </w:pPr>
            <w:r w:rsidRPr="002C32C4">
              <w:rPr>
                <w:strike/>
                <w:sz w:val="18"/>
                <w:szCs w:val="18"/>
                <w:lang w:eastAsia="en-GB"/>
              </w:rPr>
              <w:t>Adott esetben annak a résznek (azoknak a részeknek) a feltüntetése, amelyekre a gazdasági szereplő pályázni kíván:</w:t>
            </w:r>
          </w:p>
        </w:tc>
        <w:tc>
          <w:tcPr>
            <w:tcW w:w="4645" w:type="dxa"/>
            <w:shd w:val="clear" w:color="auto" w:fill="auto"/>
          </w:tcPr>
          <w:p w14:paraId="5EC9CD9B" w14:textId="77777777" w:rsidR="006527CA" w:rsidRPr="002C32C4" w:rsidRDefault="006527CA" w:rsidP="006527CA">
            <w:pPr>
              <w:spacing w:before="120" w:after="120"/>
              <w:rPr>
                <w:b/>
                <w:i/>
                <w:strike/>
                <w:sz w:val="18"/>
                <w:szCs w:val="18"/>
                <w:lang w:eastAsia="en-GB"/>
              </w:rPr>
            </w:pPr>
            <w:r w:rsidRPr="002C32C4">
              <w:rPr>
                <w:strike/>
                <w:sz w:val="18"/>
                <w:szCs w:val="18"/>
                <w:lang w:eastAsia="en-GB"/>
              </w:rPr>
              <w:t>[   ]</w:t>
            </w:r>
          </w:p>
        </w:tc>
      </w:tr>
    </w:tbl>
    <w:p w14:paraId="2ECE1285" w14:textId="77777777" w:rsidR="006527CA" w:rsidRPr="002C2ABC" w:rsidRDefault="006527CA" w:rsidP="006527CA">
      <w:pPr>
        <w:rPr>
          <w:sz w:val="18"/>
          <w:szCs w:val="18"/>
          <w:lang w:eastAsia="en-GB"/>
        </w:rPr>
      </w:pPr>
    </w:p>
    <w:p w14:paraId="32A9475E" w14:textId="77777777" w:rsidR="006527CA" w:rsidRPr="002C2ABC" w:rsidRDefault="006527CA" w:rsidP="006527CA">
      <w:pPr>
        <w:keepNext/>
        <w:spacing w:before="120" w:after="360"/>
        <w:jc w:val="center"/>
        <w:rPr>
          <w:b/>
          <w:smallCaps/>
          <w:sz w:val="18"/>
          <w:szCs w:val="18"/>
          <w:lang w:eastAsia="en-GB"/>
        </w:rPr>
      </w:pPr>
      <w:r w:rsidRPr="002C2ABC">
        <w:rPr>
          <w:b/>
          <w:smallCaps/>
          <w:sz w:val="18"/>
          <w:szCs w:val="18"/>
          <w:lang w:eastAsia="en-GB"/>
        </w:rPr>
        <w:t>B: A gazdasági szereplő képviselőire vonatkozó információk</w:t>
      </w:r>
    </w:p>
    <w:p w14:paraId="2323ACD4" w14:textId="77777777" w:rsidR="006527CA" w:rsidRPr="002C2ABC" w:rsidRDefault="006527CA" w:rsidP="006527CA">
      <w:pPr>
        <w:pBdr>
          <w:top w:val="single" w:sz="4" w:space="1" w:color="auto"/>
          <w:left w:val="single" w:sz="4" w:space="4" w:color="auto"/>
          <w:bottom w:val="single" w:sz="4" w:space="1" w:color="auto"/>
          <w:right w:val="single" w:sz="4" w:space="0" w:color="auto"/>
        </w:pBdr>
        <w:shd w:val="clear" w:color="auto" w:fill="BFBFBF"/>
        <w:spacing w:before="120" w:after="120"/>
        <w:rPr>
          <w:i/>
          <w:sz w:val="18"/>
          <w:szCs w:val="18"/>
          <w:lang w:eastAsia="en-GB"/>
        </w:rPr>
      </w:pPr>
      <w:r w:rsidRPr="002C2ABC">
        <w:rPr>
          <w:i/>
          <w:sz w:val="18"/>
          <w:szCs w:val="18"/>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2C2ABC" w14:paraId="7B255437" w14:textId="77777777" w:rsidTr="006527CA">
        <w:tc>
          <w:tcPr>
            <w:tcW w:w="4644" w:type="dxa"/>
            <w:shd w:val="clear" w:color="auto" w:fill="auto"/>
          </w:tcPr>
          <w:p w14:paraId="2AAA0607" w14:textId="77777777" w:rsidR="006527CA" w:rsidRPr="002C2ABC" w:rsidRDefault="006527CA" w:rsidP="006527CA">
            <w:pPr>
              <w:spacing w:before="120" w:after="120"/>
              <w:rPr>
                <w:b/>
                <w:i/>
                <w:sz w:val="18"/>
                <w:szCs w:val="18"/>
                <w:lang w:eastAsia="en-GB"/>
              </w:rPr>
            </w:pPr>
            <w:r w:rsidRPr="002C2ABC">
              <w:rPr>
                <w:b/>
                <w:i/>
                <w:sz w:val="18"/>
                <w:szCs w:val="18"/>
                <w:lang w:eastAsia="en-GB"/>
              </w:rPr>
              <w:t>Képviselet, ha van:</w:t>
            </w:r>
          </w:p>
        </w:tc>
        <w:tc>
          <w:tcPr>
            <w:tcW w:w="4645" w:type="dxa"/>
            <w:shd w:val="clear" w:color="auto" w:fill="auto"/>
          </w:tcPr>
          <w:p w14:paraId="57B5F92F"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0562BD81" w14:textId="77777777" w:rsidTr="006527CA">
        <w:tc>
          <w:tcPr>
            <w:tcW w:w="4644" w:type="dxa"/>
            <w:shd w:val="clear" w:color="auto" w:fill="auto"/>
          </w:tcPr>
          <w:p w14:paraId="621CC182" w14:textId="77777777" w:rsidR="006527CA" w:rsidRPr="002C2ABC" w:rsidRDefault="006527CA" w:rsidP="006527CA">
            <w:pPr>
              <w:spacing w:before="120" w:after="120"/>
              <w:rPr>
                <w:sz w:val="18"/>
                <w:szCs w:val="18"/>
                <w:lang w:eastAsia="en-GB"/>
              </w:rPr>
            </w:pPr>
            <w:r w:rsidRPr="002C2ABC">
              <w:rPr>
                <w:sz w:val="18"/>
                <w:szCs w:val="18"/>
                <w:lang w:eastAsia="en-GB"/>
              </w:rPr>
              <w:lastRenderedPageBreak/>
              <w:t xml:space="preserve">Teljes név; </w:t>
            </w:r>
            <w:r w:rsidRPr="002C2ABC">
              <w:rPr>
                <w:sz w:val="18"/>
                <w:szCs w:val="18"/>
                <w:lang w:eastAsia="en-GB"/>
              </w:rPr>
              <w:br/>
              <w:t xml:space="preserve">a születési idő és hely, ha szükséges: </w:t>
            </w:r>
          </w:p>
        </w:tc>
        <w:tc>
          <w:tcPr>
            <w:tcW w:w="4645" w:type="dxa"/>
            <w:shd w:val="clear" w:color="auto" w:fill="auto"/>
          </w:tcPr>
          <w:p w14:paraId="04387810" w14:textId="77777777" w:rsidR="006527CA" w:rsidRPr="002C2ABC" w:rsidRDefault="006527CA" w:rsidP="006527CA">
            <w:pPr>
              <w:spacing w:before="120" w:after="120"/>
              <w:rPr>
                <w:sz w:val="18"/>
                <w:szCs w:val="18"/>
                <w:lang w:eastAsia="en-GB"/>
              </w:rPr>
            </w:pPr>
            <w:r w:rsidRPr="002C2ABC">
              <w:rPr>
                <w:sz w:val="18"/>
                <w:szCs w:val="18"/>
                <w:lang w:eastAsia="en-GB"/>
              </w:rPr>
              <w:t>[……];</w:t>
            </w:r>
            <w:r w:rsidRPr="002C2ABC">
              <w:rPr>
                <w:sz w:val="18"/>
                <w:szCs w:val="18"/>
                <w:lang w:eastAsia="en-GB"/>
              </w:rPr>
              <w:br/>
              <w:t>[……]</w:t>
            </w:r>
          </w:p>
        </w:tc>
      </w:tr>
      <w:tr w:rsidR="006527CA" w:rsidRPr="002C2ABC" w14:paraId="3D319319" w14:textId="77777777" w:rsidTr="006527CA">
        <w:tc>
          <w:tcPr>
            <w:tcW w:w="4644" w:type="dxa"/>
            <w:shd w:val="clear" w:color="auto" w:fill="auto"/>
          </w:tcPr>
          <w:p w14:paraId="380CC07A" w14:textId="77777777" w:rsidR="006527CA" w:rsidRPr="002C2ABC" w:rsidRDefault="006527CA" w:rsidP="006527CA">
            <w:pPr>
              <w:spacing w:before="120" w:after="120"/>
              <w:rPr>
                <w:sz w:val="18"/>
                <w:szCs w:val="18"/>
                <w:lang w:eastAsia="en-GB"/>
              </w:rPr>
            </w:pPr>
            <w:r w:rsidRPr="002C2ABC">
              <w:rPr>
                <w:sz w:val="18"/>
                <w:szCs w:val="18"/>
                <w:lang w:eastAsia="en-GB"/>
              </w:rPr>
              <w:t>Beosztás/milyen minőségben jár el:</w:t>
            </w:r>
          </w:p>
        </w:tc>
        <w:tc>
          <w:tcPr>
            <w:tcW w:w="4645" w:type="dxa"/>
            <w:shd w:val="clear" w:color="auto" w:fill="auto"/>
          </w:tcPr>
          <w:p w14:paraId="5C40CE27" w14:textId="77777777" w:rsidR="006527CA" w:rsidRPr="002C2ABC" w:rsidRDefault="006527CA" w:rsidP="006527CA">
            <w:pPr>
              <w:spacing w:before="120" w:after="120"/>
              <w:rPr>
                <w:sz w:val="18"/>
                <w:szCs w:val="18"/>
                <w:lang w:eastAsia="en-GB"/>
              </w:rPr>
            </w:pPr>
            <w:r w:rsidRPr="002C2ABC">
              <w:rPr>
                <w:sz w:val="18"/>
                <w:szCs w:val="18"/>
                <w:lang w:eastAsia="en-GB"/>
              </w:rPr>
              <w:t>[……]</w:t>
            </w:r>
          </w:p>
        </w:tc>
      </w:tr>
      <w:tr w:rsidR="006527CA" w:rsidRPr="002C2ABC" w14:paraId="542AD1A6" w14:textId="77777777" w:rsidTr="006527CA">
        <w:tc>
          <w:tcPr>
            <w:tcW w:w="4644" w:type="dxa"/>
            <w:shd w:val="clear" w:color="auto" w:fill="auto"/>
          </w:tcPr>
          <w:p w14:paraId="31E4F342" w14:textId="77777777" w:rsidR="006527CA" w:rsidRPr="002C2ABC" w:rsidRDefault="006527CA" w:rsidP="006527CA">
            <w:pPr>
              <w:spacing w:before="120" w:after="120"/>
              <w:rPr>
                <w:sz w:val="18"/>
                <w:szCs w:val="18"/>
                <w:lang w:eastAsia="en-GB"/>
              </w:rPr>
            </w:pPr>
            <w:r w:rsidRPr="002C2ABC">
              <w:rPr>
                <w:sz w:val="18"/>
                <w:szCs w:val="18"/>
                <w:lang w:eastAsia="en-GB"/>
              </w:rPr>
              <w:t>Postai cím:</w:t>
            </w:r>
          </w:p>
        </w:tc>
        <w:tc>
          <w:tcPr>
            <w:tcW w:w="4645" w:type="dxa"/>
            <w:shd w:val="clear" w:color="auto" w:fill="auto"/>
          </w:tcPr>
          <w:p w14:paraId="37550843" w14:textId="77777777" w:rsidR="006527CA" w:rsidRPr="002C2ABC" w:rsidRDefault="006527CA" w:rsidP="006527CA">
            <w:pPr>
              <w:spacing w:before="120" w:after="120"/>
              <w:rPr>
                <w:sz w:val="18"/>
                <w:szCs w:val="18"/>
                <w:lang w:eastAsia="en-GB"/>
              </w:rPr>
            </w:pPr>
            <w:r w:rsidRPr="002C2ABC">
              <w:rPr>
                <w:sz w:val="18"/>
                <w:szCs w:val="18"/>
                <w:lang w:eastAsia="en-GB"/>
              </w:rPr>
              <w:t>[……]</w:t>
            </w:r>
          </w:p>
        </w:tc>
      </w:tr>
      <w:tr w:rsidR="006527CA" w:rsidRPr="002C2ABC" w14:paraId="4D34074D" w14:textId="77777777" w:rsidTr="006527CA">
        <w:tc>
          <w:tcPr>
            <w:tcW w:w="4644" w:type="dxa"/>
            <w:shd w:val="clear" w:color="auto" w:fill="auto"/>
          </w:tcPr>
          <w:p w14:paraId="09B9A8F2" w14:textId="77777777" w:rsidR="006527CA" w:rsidRPr="002C2ABC" w:rsidRDefault="006527CA" w:rsidP="006527CA">
            <w:pPr>
              <w:spacing w:before="120" w:after="120"/>
              <w:rPr>
                <w:sz w:val="18"/>
                <w:szCs w:val="18"/>
                <w:lang w:eastAsia="en-GB"/>
              </w:rPr>
            </w:pPr>
            <w:r w:rsidRPr="002C2ABC">
              <w:rPr>
                <w:sz w:val="18"/>
                <w:szCs w:val="18"/>
                <w:lang w:eastAsia="en-GB"/>
              </w:rPr>
              <w:t>Telefon:</w:t>
            </w:r>
          </w:p>
        </w:tc>
        <w:tc>
          <w:tcPr>
            <w:tcW w:w="4645" w:type="dxa"/>
            <w:shd w:val="clear" w:color="auto" w:fill="auto"/>
          </w:tcPr>
          <w:p w14:paraId="32930503" w14:textId="77777777" w:rsidR="006527CA" w:rsidRPr="002C2ABC" w:rsidRDefault="006527CA" w:rsidP="006527CA">
            <w:pPr>
              <w:spacing w:before="120" w:after="120"/>
              <w:rPr>
                <w:sz w:val="18"/>
                <w:szCs w:val="18"/>
                <w:lang w:eastAsia="en-GB"/>
              </w:rPr>
            </w:pPr>
            <w:r w:rsidRPr="002C2ABC">
              <w:rPr>
                <w:sz w:val="18"/>
                <w:szCs w:val="18"/>
                <w:lang w:eastAsia="en-GB"/>
              </w:rPr>
              <w:t>[……]</w:t>
            </w:r>
          </w:p>
        </w:tc>
      </w:tr>
      <w:tr w:rsidR="006527CA" w:rsidRPr="002C2ABC" w14:paraId="7EB72402" w14:textId="77777777" w:rsidTr="006527CA">
        <w:tc>
          <w:tcPr>
            <w:tcW w:w="4644" w:type="dxa"/>
            <w:shd w:val="clear" w:color="auto" w:fill="auto"/>
          </w:tcPr>
          <w:p w14:paraId="6008EC30" w14:textId="77777777" w:rsidR="006527CA" w:rsidRPr="002C2ABC" w:rsidRDefault="006527CA" w:rsidP="006527CA">
            <w:pPr>
              <w:spacing w:before="120" w:after="120"/>
              <w:rPr>
                <w:sz w:val="18"/>
                <w:szCs w:val="18"/>
                <w:lang w:eastAsia="en-GB"/>
              </w:rPr>
            </w:pPr>
            <w:r w:rsidRPr="002C2ABC">
              <w:rPr>
                <w:sz w:val="18"/>
                <w:szCs w:val="18"/>
                <w:lang w:eastAsia="en-GB"/>
              </w:rPr>
              <w:t>E-mail cím:</w:t>
            </w:r>
          </w:p>
        </w:tc>
        <w:tc>
          <w:tcPr>
            <w:tcW w:w="4645" w:type="dxa"/>
            <w:shd w:val="clear" w:color="auto" w:fill="auto"/>
          </w:tcPr>
          <w:p w14:paraId="5159D7C3" w14:textId="77777777" w:rsidR="006527CA" w:rsidRPr="002C2ABC" w:rsidRDefault="006527CA" w:rsidP="006527CA">
            <w:pPr>
              <w:spacing w:before="120" w:after="120"/>
              <w:rPr>
                <w:sz w:val="18"/>
                <w:szCs w:val="18"/>
                <w:lang w:eastAsia="en-GB"/>
              </w:rPr>
            </w:pPr>
            <w:r w:rsidRPr="002C2ABC">
              <w:rPr>
                <w:sz w:val="18"/>
                <w:szCs w:val="18"/>
                <w:lang w:eastAsia="en-GB"/>
              </w:rPr>
              <w:t>[……]</w:t>
            </w:r>
          </w:p>
        </w:tc>
      </w:tr>
      <w:tr w:rsidR="006527CA" w:rsidRPr="002C2ABC" w14:paraId="106985B7" w14:textId="77777777" w:rsidTr="006527CA">
        <w:tc>
          <w:tcPr>
            <w:tcW w:w="4644" w:type="dxa"/>
            <w:shd w:val="clear" w:color="auto" w:fill="auto"/>
          </w:tcPr>
          <w:p w14:paraId="52ED6E91" w14:textId="77777777" w:rsidR="006527CA" w:rsidRPr="002C2ABC" w:rsidRDefault="006527CA" w:rsidP="006527CA">
            <w:pPr>
              <w:spacing w:before="120" w:after="120"/>
              <w:rPr>
                <w:sz w:val="18"/>
                <w:szCs w:val="18"/>
                <w:lang w:eastAsia="en-GB"/>
              </w:rPr>
            </w:pPr>
            <w:r w:rsidRPr="002C2ABC">
              <w:rPr>
                <w:sz w:val="18"/>
                <w:szCs w:val="18"/>
                <w:lang w:eastAsia="en-GB"/>
              </w:rPr>
              <w:t>Amennyiben szükséges, részletezze a képviseletre vonatkozó információkat (a képviselet formája, köre, célja stb.):</w:t>
            </w:r>
          </w:p>
        </w:tc>
        <w:tc>
          <w:tcPr>
            <w:tcW w:w="4645" w:type="dxa"/>
            <w:shd w:val="clear" w:color="auto" w:fill="auto"/>
          </w:tcPr>
          <w:p w14:paraId="79B784AB" w14:textId="77777777" w:rsidR="006527CA" w:rsidRPr="002C2ABC" w:rsidRDefault="006527CA" w:rsidP="006527CA">
            <w:pPr>
              <w:spacing w:before="120" w:after="120"/>
              <w:rPr>
                <w:sz w:val="18"/>
                <w:szCs w:val="18"/>
                <w:lang w:eastAsia="en-GB"/>
              </w:rPr>
            </w:pPr>
            <w:r w:rsidRPr="002C2ABC">
              <w:rPr>
                <w:sz w:val="18"/>
                <w:szCs w:val="18"/>
                <w:lang w:eastAsia="en-GB"/>
              </w:rPr>
              <w:t>[……]</w:t>
            </w:r>
          </w:p>
        </w:tc>
      </w:tr>
    </w:tbl>
    <w:p w14:paraId="3B3B7F0B" w14:textId="77777777" w:rsidR="006527CA" w:rsidRPr="002C2ABC" w:rsidRDefault="006527CA" w:rsidP="006527CA">
      <w:pPr>
        <w:rPr>
          <w:sz w:val="18"/>
          <w:szCs w:val="18"/>
          <w:lang w:eastAsia="en-GB"/>
        </w:rPr>
      </w:pPr>
    </w:p>
    <w:p w14:paraId="7485A05C" w14:textId="77777777" w:rsidR="006527CA" w:rsidRPr="002C2ABC" w:rsidRDefault="006527CA" w:rsidP="006527CA">
      <w:pPr>
        <w:keepNext/>
        <w:spacing w:before="120" w:after="360"/>
        <w:jc w:val="center"/>
        <w:rPr>
          <w:b/>
          <w:smallCaps/>
          <w:sz w:val="18"/>
          <w:szCs w:val="18"/>
          <w:lang w:eastAsia="en-GB"/>
        </w:rPr>
      </w:pPr>
      <w:r w:rsidRPr="002C2ABC">
        <w:rPr>
          <w:b/>
          <w:smallCaps/>
          <w:sz w:val="18"/>
          <w:szCs w:val="18"/>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2C2ABC" w14:paraId="558F22F5" w14:textId="77777777" w:rsidTr="006527CA">
        <w:tc>
          <w:tcPr>
            <w:tcW w:w="4644" w:type="dxa"/>
            <w:shd w:val="clear" w:color="auto" w:fill="auto"/>
          </w:tcPr>
          <w:p w14:paraId="4565E1AF" w14:textId="77777777" w:rsidR="006527CA" w:rsidRPr="002C2ABC" w:rsidRDefault="006527CA" w:rsidP="006527CA">
            <w:pPr>
              <w:spacing w:before="120" w:after="120"/>
              <w:rPr>
                <w:b/>
                <w:i/>
                <w:sz w:val="18"/>
                <w:szCs w:val="18"/>
                <w:lang w:eastAsia="en-GB"/>
              </w:rPr>
            </w:pPr>
            <w:r w:rsidRPr="002C2ABC">
              <w:rPr>
                <w:b/>
                <w:i/>
                <w:sz w:val="18"/>
                <w:szCs w:val="18"/>
                <w:lang w:eastAsia="en-GB"/>
              </w:rPr>
              <w:t>Igénybevétel:</w:t>
            </w:r>
          </w:p>
        </w:tc>
        <w:tc>
          <w:tcPr>
            <w:tcW w:w="4645" w:type="dxa"/>
            <w:shd w:val="clear" w:color="auto" w:fill="auto"/>
          </w:tcPr>
          <w:p w14:paraId="708FBE94"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6B4FE190" w14:textId="77777777" w:rsidTr="006527CA">
        <w:tc>
          <w:tcPr>
            <w:tcW w:w="4644" w:type="dxa"/>
            <w:shd w:val="clear" w:color="auto" w:fill="auto"/>
          </w:tcPr>
          <w:p w14:paraId="6F3D001F" w14:textId="77777777" w:rsidR="006527CA" w:rsidRPr="002C2ABC" w:rsidRDefault="006527CA" w:rsidP="006527CA">
            <w:pPr>
              <w:spacing w:before="120" w:after="120"/>
              <w:rPr>
                <w:sz w:val="18"/>
                <w:szCs w:val="18"/>
                <w:lang w:eastAsia="en-GB"/>
              </w:rPr>
            </w:pPr>
            <w:r w:rsidRPr="002C2ABC">
              <w:rPr>
                <w:sz w:val="18"/>
                <w:szCs w:val="18"/>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123A8D6A" w14:textId="77777777" w:rsidR="006527CA" w:rsidRPr="002C2ABC" w:rsidRDefault="006527CA" w:rsidP="006527CA">
            <w:pPr>
              <w:spacing w:before="120" w:after="120"/>
              <w:rPr>
                <w:sz w:val="18"/>
                <w:szCs w:val="18"/>
                <w:lang w:eastAsia="en-GB"/>
              </w:rPr>
            </w:pPr>
            <w:r w:rsidRPr="002C2ABC">
              <w:rPr>
                <w:sz w:val="18"/>
                <w:szCs w:val="18"/>
                <w:lang w:eastAsia="en-GB"/>
              </w:rPr>
              <w:t>[]Igen [</w:t>
            </w:r>
            <w:proofErr w:type="gramStart"/>
            <w:r w:rsidRPr="002C2ABC">
              <w:rPr>
                <w:sz w:val="18"/>
                <w:szCs w:val="18"/>
                <w:lang w:eastAsia="en-GB"/>
              </w:rPr>
              <w:t>]Nem</w:t>
            </w:r>
            <w:proofErr w:type="gramEnd"/>
          </w:p>
        </w:tc>
      </w:tr>
    </w:tbl>
    <w:p w14:paraId="728D4B25"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i/>
          <w:sz w:val="18"/>
          <w:szCs w:val="18"/>
          <w:lang w:eastAsia="en-GB"/>
        </w:rPr>
      </w:pPr>
      <w:r w:rsidRPr="002C2ABC">
        <w:rPr>
          <w:b/>
          <w:i/>
          <w:sz w:val="18"/>
          <w:szCs w:val="18"/>
          <w:lang w:eastAsia="en-GB"/>
        </w:rPr>
        <w:t>Amennyiben igen</w:t>
      </w:r>
      <w:r w:rsidRPr="002C2ABC">
        <w:rPr>
          <w:i/>
          <w:sz w:val="18"/>
          <w:szCs w:val="18"/>
          <w:lang w:eastAsia="en-GB"/>
        </w:rPr>
        <w:t xml:space="preserve">, </w:t>
      </w:r>
      <w:r w:rsidRPr="002C2ABC">
        <w:rPr>
          <w:b/>
          <w:i/>
          <w:sz w:val="18"/>
          <w:szCs w:val="18"/>
          <w:lang w:eastAsia="en-GB"/>
        </w:rPr>
        <w:t>minden</w:t>
      </w:r>
      <w:r w:rsidRPr="002C2ABC">
        <w:rPr>
          <w:i/>
          <w:sz w:val="18"/>
          <w:szCs w:val="18"/>
          <w:lang w:eastAsia="en-GB"/>
        </w:rPr>
        <w:t xml:space="preserve"> egyes érintett szervezetre vonatkozóan külön egységes európai közbeszerzési dokumentumban adja meg az </w:t>
      </w:r>
      <w:r w:rsidRPr="002C2ABC">
        <w:rPr>
          <w:b/>
          <w:i/>
          <w:sz w:val="18"/>
          <w:szCs w:val="18"/>
          <w:lang w:eastAsia="en-GB"/>
        </w:rPr>
        <w:t xml:space="preserve">e rész </w:t>
      </w:r>
      <w:proofErr w:type="gramStart"/>
      <w:r w:rsidRPr="002C2ABC">
        <w:rPr>
          <w:b/>
          <w:i/>
          <w:sz w:val="18"/>
          <w:szCs w:val="18"/>
          <w:lang w:eastAsia="en-GB"/>
        </w:rPr>
        <w:t>A</w:t>
      </w:r>
      <w:proofErr w:type="gramEnd"/>
      <w:r w:rsidRPr="002C2ABC">
        <w:rPr>
          <w:b/>
          <w:i/>
          <w:sz w:val="18"/>
          <w:szCs w:val="18"/>
          <w:lang w:eastAsia="en-GB"/>
        </w:rPr>
        <w:t xml:space="preserve">. </w:t>
      </w:r>
      <w:proofErr w:type="gramStart"/>
      <w:r w:rsidRPr="002C2ABC">
        <w:rPr>
          <w:b/>
          <w:i/>
          <w:sz w:val="18"/>
          <w:szCs w:val="18"/>
          <w:lang w:eastAsia="en-GB"/>
        </w:rPr>
        <w:t>és</w:t>
      </w:r>
      <w:proofErr w:type="gramEnd"/>
      <w:r w:rsidRPr="002C2ABC">
        <w:rPr>
          <w:b/>
          <w:i/>
          <w:sz w:val="18"/>
          <w:szCs w:val="18"/>
          <w:lang w:eastAsia="en-GB"/>
        </w:rPr>
        <w:t xml:space="preserve"> B. szakaszában, valamint a III. részben</w:t>
      </w:r>
      <w:r w:rsidRPr="002C2ABC">
        <w:rPr>
          <w:i/>
          <w:sz w:val="18"/>
          <w:szCs w:val="18"/>
          <w:lang w:eastAsia="en-GB"/>
        </w:rPr>
        <w:t xml:space="preserve"> meghatározott információkat, megfelelően kitöltve és az érintett szervezetek által aláírva.</w:t>
      </w:r>
    </w:p>
    <w:p w14:paraId="3188B1C5"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i/>
          <w:sz w:val="18"/>
          <w:szCs w:val="18"/>
          <w:lang w:eastAsia="en-GB"/>
        </w:rPr>
      </w:pPr>
      <w:r w:rsidRPr="002C2ABC">
        <w:rPr>
          <w:i/>
          <w:sz w:val="18"/>
          <w:szCs w:val="18"/>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6418989F"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i/>
          <w:sz w:val="18"/>
          <w:szCs w:val="18"/>
          <w:lang w:eastAsia="en-GB"/>
        </w:rPr>
      </w:pPr>
      <w:r w:rsidRPr="002C2ABC">
        <w:rPr>
          <w:i/>
          <w:sz w:val="18"/>
          <w:szCs w:val="18"/>
          <w:lang w:eastAsia="en-GB"/>
        </w:rPr>
        <w:t xml:space="preserve">Amennyiben a gazdasági szereplő által igénybe vett meghatározott kapacitások tekintetében ez releváns, minden egyes szervezetre vonatkozóan adja meg a IV. és az V. részben meghatározott információkat </w:t>
      </w:r>
      <w:proofErr w:type="gramStart"/>
      <w:r w:rsidRPr="002C2ABC">
        <w:rPr>
          <w:i/>
          <w:sz w:val="18"/>
          <w:szCs w:val="18"/>
          <w:lang w:eastAsia="en-GB"/>
        </w:rPr>
        <w:t>is</w:t>
      </w:r>
      <w:r w:rsidRPr="002C2ABC">
        <w:rPr>
          <w:i/>
          <w:sz w:val="18"/>
          <w:szCs w:val="18"/>
          <w:vertAlign w:val="superscript"/>
          <w:lang w:eastAsia="en-GB"/>
        </w:rPr>
        <w:footnoteReference w:id="21"/>
      </w:r>
      <w:r w:rsidRPr="002C2ABC">
        <w:rPr>
          <w:i/>
          <w:sz w:val="18"/>
          <w:szCs w:val="18"/>
          <w:lang w:eastAsia="en-GB"/>
        </w:rPr>
        <w:t>.</w:t>
      </w:r>
      <w:proofErr w:type="gramEnd"/>
    </w:p>
    <w:p w14:paraId="1EA40599" w14:textId="77777777" w:rsidR="006527CA" w:rsidRPr="002C2ABC" w:rsidRDefault="006527CA" w:rsidP="006527CA">
      <w:pPr>
        <w:rPr>
          <w:sz w:val="18"/>
          <w:szCs w:val="18"/>
          <w:lang w:eastAsia="en-GB"/>
        </w:rPr>
      </w:pPr>
    </w:p>
    <w:p w14:paraId="15777F66" w14:textId="77777777" w:rsidR="006527CA" w:rsidRPr="002C2ABC" w:rsidRDefault="006527CA" w:rsidP="006527CA">
      <w:pPr>
        <w:keepNext/>
        <w:spacing w:before="120" w:after="360"/>
        <w:jc w:val="center"/>
        <w:rPr>
          <w:b/>
          <w:sz w:val="18"/>
          <w:szCs w:val="18"/>
          <w:u w:val="single"/>
          <w:lang w:eastAsia="en-GB"/>
        </w:rPr>
      </w:pPr>
      <w:r w:rsidRPr="002C2ABC">
        <w:rPr>
          <w:b/>
          <w:sz w:val="18"/>
          <w:szCs w:val="18"/>
          <w:lang w:eastAsia="en-GB"/>
        </w:rPr>
        <w:t xml:space="preserve">D: Információk azokról az alvállalkozókról, akiknek kapacitásait a gazdasági szereplő </w:t>
      </w:r>
      <w:r w:rsidRPr="002C2ABC">
        <w:rPr>
          <w:b/>
          <w:sz w:val="18"/>
          <w:szCs w:val="18"/>
          <w:u w:val="single"/>
          <w:lang w:eastAsia="en-GB"/>
        </w:rPr>
        <w:t>nem veszi igénybe</w:t>
      </w:r>
    </w:p>
    <w:p w14:paraId="245F241A"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jc w:val="center"/>
        <w:rPr>
          <w:b/>
          <w:sz w:val="18"/>
          <w:szCs w:val="18"/>
          <w:lang w:eastAsia="en-GB"/>
        </w:rPr>
      </w:pPr>
      <w:r w:rsidRPr="002C2ABC">
        <w:rPr>
          <w:b/>
          <w:sz w:val="18"/>
          <w:szCs w:val="18"/>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2C2ABC" w14:paraId="02F235C7" w14:textId="77777777" w:rsidTr="006527CA">
        <w:tc>
          <w:tcPr>
            <w:tcW w:w="4644" w:type="dxa"/>
            <w:shd w:val="clear" w:color="auto" w:fill="auto"/>
          </w:tcPr>
          <w:p w14:paraId="70F8CE30" w14:textId="77777777" w:rsidR="006527CA" w:rsidRPr="002C2ABC" w:rsidRDefault="006527CA" w:rsidP="006527CA">
            <w:pPr>
              <w:spacing w:before="120" w:after="120"/>
              <w:rPr>
                <w:b/>
                <w:i/>
                <w:sz w:val="18"/>
                <w:szCs w:val="18"/>
                <w:lang w:eastAsia="en-GB"/>
              </w:rPr>
            </w:pPr>
            <w:r w:rsidRPr="002C2ABC">
              <w:rPr>
                <w:b/>
                <w:i/>
                <w:sz w:val="18"/>
                <w:szCs w:val="18"/>
                <w:lang w:eastAsia="en-GB"/>
              </w:rPr>
              <w:t>Alvállalkozás:</w:t>
            </w:r>
          </w:p>
        </w:tc>
        <w:tc>
          <w:tcPr>
            <w:tcW w:w="4645" w:type="dxa"/>
            <w:shd w:val="clear" w:color="auto" w:fill="auto"/>
          </w:tcPr>
          <w:p w14:paraId="140AF1FD"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1C237CBE" w14:textId="77777777" w:rsidTr="006527CA">
        <w:tc>
          <w:tcPr>
            <w:tcW w:w="4644" w:type="dxa"/>
            <w:shd w:val="clear" w:color="auto" w:fill="auto"/>
          </w:tcPr>
          <w:p w14:paraId="2105D5FB" w14:textId="77777777" w:rsidR="006527CA" w:rsidRPr="002C2ABC" w:rsidRDefault="006527CA" w:rsidP="006527CA">
            <w:pPr>
              <w:spacing w:before="120" w:after="120"/>
              <w:rPr>
                <w:sz w:val="18"/>
                <w:szCs w:val="18"/>
                <w:lang w:eastAsia="en-GB"/>
              </w:rPr>
            </w:pPr>
            <w:r w:rsidRPr="002C2ABC">
              <w:rPr>
                <w:sz w:val="18"/>
                <w:szCs w:val="18"/>
                <w:lang w:eastAsia="en-GB"/>
              </w:rPr>
              <w:t>Szándékozik-e a gazdasági szereplő a szerződés bármely részét alvállalkozásba adni harmadik félnek?</w:t>
            </w:r>
          </w:p>
        </w:tc>
        <w:tc>
          <w:tcPr>
            <w:tcW w:w="4645" w:type="dxa"/>
            <w:shd w:val="clear" w:color="auto" w:fill="auto"/>
          </w:tcPr>
          <w:p w14:paraId="77EECAFC" w14:textId="77777777" w:rsidR="006527CA" w:rsidRPr="002C2ABC" w:rsidRDefault="006527CA" w:rsidP="006527CA">
            <w:pPr>
              <w:spacing w:before="120" w:after="120"/>
              <w:rPr>
                <w:sz w:val="18"/>
                <w:szCs w:val="18"/>
                <w:lang w:eastAsia="en-GB"/>
              </w:rPr>
            </w:pPr>
            <w:r w:rsidRPr="002C2ABC">
              <w:rPr>
                <w:sz w:val="18"/>
                <w:szCs w:val="18"/>
                <w:lang w:eastAsia="en-GB"/>
              </w:rPr>
              <w:t>[]Igen [] Nem</w:t>
            </w:r>
          </w:p>
          <w:p w14:paraId="1EEE1D5C" w14:textId="77777777" w:rsidR="006527CA" w:rsidRPr="002C2ABC" w:rsidRDefault="006527CA" w:rsidP="006527CA">
            <w:pPr>
              <w:spacing w:before="120" w:after="120"/>
              <w:rPr>
                <w:sz w:val="18"/>
                <w:szCs w:val="18"/>
                <w:lang w:eastAsia="en-GB"/>
              </w:rPr>
            </w:pPr>
            <w:r w:rsidRPr="002C2ABC">
              <w:rPr>
                <w:sz w:val="18"/>
                <w:szCs w:val="18"/>
                <w:lang w:eastAsia="en-GB"/>
              </w:rPr>
              <w:t xml:space="preserve">Ha </w:t>
            </w:r>
            <w:r w:rsidRPr="002C2ABC">
              <w:rPr>
                <w:b/>
                <w:sz w:val="18"/>
                <w:szCs w:val="18"/>
                <w:lang w:eastAsia="en-GB"/>
              </w:rPr>
              <w:t>igen, és amennyiben ismert</w:t>
            </w:r>
            <w:r w:rsidRPr="002C2ABC">
              <w:rPr>
                <w:sz w:val="18"/>
                <w:szCs w:val="18"/>
                <w:lang w:eastAsia="en-GB"/>
              </w:rPr>
              <w:t xml:space="preserve">, kérjük, sorolja fel a javasolt alvállalkozókat: </w:t>
            </w:r>
          </w:p>
          <w:p w14:paraId="2FE916FC" w14:textId="77777777" w:rsidR="006527CA" w:rsidRPr="002C2ABC" w:rsidRDefault="006527CA" w:rsidP="006527CA">
            <w:pPr>
              <w:spacing w:before="120" w:after="120"/>
              <w:rPr>
                <w:sz w:val="18"/>
                <w:szCs w:val="18"/>
                <w:lang w:eastAsia="en-GB"/>
              </w:rPr>
            </w:pPr>
            <w:r w:rsidRPr="002C2ABC">
              <w:rPr>
                <w:sz w:val="18"/>
                <w:szCs w:val="18"/>
                <w:lang w:eastAsia="en-GB"/>
              </w:rPr>
              <w:t>[…]</w:t>
            </w:r>
          </w:p>
        </w:tc>
      </w:tr>
    </w:tbl>
    <w:p w14:paraId="18754B89"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b/>
          <w:sz w:val="18"/>
          <w:szCs w:val="18"/>
          <w:lang w:eastAsia="en-GB"/>
        </w:rPr>
      </w:pPr>
      <w:r w:rsidRPr="002C2ABC">
        <w:rPr>
          <w:b/>
          <w:i/>
          <w:sz w:val="18"/>
          <w:szCs w:val="18"/>
          <w:u w:val="single"/>
          <w:lang w:eastAsia="en-GB"/>
        </w:rPr>
        <w:t>Ha az ajánlatkérő szerv vagy a közszolgáltató ajánlatkérő kifejezetten kéri ezt az információt</w:t>
      </w:r>
      <w:r w:rsidRPr="002C2ABC">
        <w:rPr>
          <w:b/>
          <w:i/>
          <w:sz w:val="18"/>
          <w:szCs w:val="18"/>
          <w:lang w:eastAsia="en-GB"/>
        </w:rPr>
        <w:t xml:space="preserve"> az e szakaszban lévő információn kívül, akkor </w:t>
      </w:r>
      <w:r w:rsidRPr="002C2ABC">
        <w:rPr>
          <w:b/>
          <w:i/>
          <w:sz w:val="18"/>
          <w:szCs w:val="18"/>
          <w:u w:val="single"/>
          <w:lang w:eastAsia="en-GB"/>
        </w:rPr>
        <w:t xml:space="preserve">kérjük, adja meg az e rész </w:t>
      </w:r>
      <w:proofErr w:type="gramStart"/>
      <w:r w:rsidRPr="002C2ABC">
        <w:rPr>
          <w:b/>
          <w:i/>
          <w:sz w:val="18"/>
          <w:szCs w:val="18"/>
          <w:u w:val="single"/>
          <w:lang w:eastAsia="en-GB"/>
        </w:rPr>
        <w:t>A</w:t>
      </w:r>
      <w:proofErr w:type="gramEnd"/>
      <w:r w:rsidRPr="002C2ABC">
        <w:rPr>
          <w:b/>
          <w:i/>
          <w:sz w:val="18"/>
          <w:szCs w:val="18"/>
          <w:u w:val="single"/>
          <w:lang w:eastAsia="en-GB"/>
        </w:rPr>
        <w:t xml:space="preserve">. </w:t>
      </w:r>
      <w:proofErr w:type="gramStart"/>
      <w:r w:rsidRPr="002C2ABC">
        <w:rPr>
          <w:b/>
          <w:i/>
          <w:sz w:val="18"/>
          <w:szCs w:val="18"/>
          <w:u w:val="single"/>
          <w:lang w:eastAsia="en-GB"/>
        </w:rPr>
        <w:t>és</w:t>
      </w:r>
      <w:proofErr w:type="gramEnd"/>
      <w:r w:rsidRPr="002C2ABC">
        <w:rPr>
          <w:b/>
          <w:i/>
          <w:sz w:val="18"/>
          <w:szCs w:val="18"/>
          <w:u w:val="single"/>
          <w:lang w:eastAsia="en-GB"/>
        </w:rPr>
        <w:t xml:space="preserve"> B. szakaszában és a III. részben előírt információt mindegyik érintett alvállalkozóra (</w:t>
      </w:r>
      <w:proofErr w:type="spellStart"/>
      <w:r w:rsidRPr="002C2ABC">
        <w:rPr>
          <w:b/>
          <w:i/>
          <w:sz w:val="18"/>
          <w:szCs w:val="18"/>
          <w:u w:val="single"/>
          <w:lang w:eastAsia="en-GB"/>
        </w:rPr>
        <w:t>alvállakozói</w:t>
      </w:r>
      <w:proofErr w:type="spellEnd"/>
      <w:r w:rsidRPr="002C2ABC">
        <w:rPr>
          <w:b/>
          <w:i/>
          <w:sz w:val="18"/>
          <w:szCs w:val="18"/>
          <w:u w:val="single"/>
          <w:lang w:eastAsia="en-GB"/>
        </w:rPr>
        <w:t xml:space="preserve"> kategóriára) nézve.</w:t>
      </w:r>
    </w:p>
    <w:p w14:paraId="66DF7752" w14:textId="77777777" w:rsidR="006527CA" w:rsidRPr="002C2ABC" w:rsidRDefault="006527CA" w:rsidP="006527CA">
      <w:pPr>
        <w:rPr>
          <w:sz w:val="18"/>
          <w:szCs w:val="18"/>
          <w:lang w:eastAsia="en-GB"/>
        </w:rPr>
      </w:pPr>
    </w:p>
    <w:p w14:paraId="25F1799B" w14:textId="77777777" w:rsidR="006527CA" w:rsidRPr="002C2ABC" w:rsidRDefault="006527CA" w:rsidP="006527CA">
      <w:pPr>
        <w:keepNext/>
        <w:spacing w:before="120" w:after="360"/>
        <w:jc w:val="center"/>
        <w:rPr>
          <w:b/>
          <w:sz w:val="18"/>
          <w:szCs w:val="18"/>
          <w:lang w:eastAsia="en-GB"/>
        </w:rPr>
      </w:pPr>
      <w:r w:rsidRPr="002C2ABC">
        <w:rPr>
          <w:b/>
          <w:sz w:val="18"/>
          <w:szCs w:val="18"/>
          <w:lang w:eastAsia="en-GB"/>
        </w:rPr>
        <w:lastRenderedPageBreak/>
        <w:t>III. rész: Kizárási okok</w:t>
      </w:r>
    </w:p>
    <w:p w14:paraId="3BD2E99A" w14:textId="77777777" w:rsidR="006527CA" w:rsidRPr="002C2ABC" w:rsidRDefault="006527CA" w:rsidP="006527CA">
      <w:pPr>
        <w:keepNext/>
        <w:spacing w:before="120" w:after="360"/>
        <w:jc w:val="center"/>
        <w:rPr>
          <w:b/>
          <w:smallCaps/>
          <w:sz w:val="18"/>
          <w:szCs w:val="18"/>
          <w:lang w:eastAsia="en-GB"/>
        </w:rPr>
      </w:pPr>
      <w:r w:rsidRPr="002C2ABC">
        <w:rPr>
          <w:b/>
          <w:smallCaps/>
          <w:sz w:val="18"/>
          <w:szCs w:val="18"/>
          <w:lang w:eastAsia="en-GB"/>
        </w:rPr>
        <w:t>A: Büntetőeljárásban hozott ítéletekkel kapcsolatos okok</w:t>
      </w:r>
    </w:p>
    <w:p w14:paraId="25589EED"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i/>
          <w:sz w:val="18"/>
          <w:szCs w:val="18"/>
          <w:lang w:eastAsia="en-GB"/>
        </w:rPr>
      </w:pPr>
      <w:r w:rsidRPr="002C2ABC">
        <w:rPr>
          <w:i/>
          <w:sz w:val="18"/>
          <w:szCs w:val="18"/>
          <w:lang w:eastAsia="en-GB"/>
        </w:rPr>
        <w:t>A 2014/24/EU irányelv 57. cikkének (1) bekezdése a következő kizárási okokat határozza meg:</w:t>
      </w:r>
    </w:p>
    <w:p w14:paraId="53D5A5BD" w14:textId="77777777" w:rsidR="006527CA" w:rsidRPr="002C2ABC" w:rsidRDefault="006527CA" w:rsidP="00F671AC">
      <w:pPr>
        <w:numPr>
          <w:ilvl w:val="0"/>
          <w:numId w:val="59"/>
        </w:numPr>
        <w:pBdr>
          <w:top w:val="single" w:sz="4" w:space="1" w:color="auto"/>
          <w:left w:val="single" w:sz="4" w:space="4" w:color="auto"/>
          <w:bottom w:val="single" w:sz="4" w:space="1" w:color="auto"/>
          <w:right w:val="single" w:sz="4" w:space="4" w:color="auto"/>
        </w:pBdr>
        <w:shd w:val="clear" w:color="auto" w:fill="BFBFBF"/>
        <w:spacing w:before="120" w:after="120"/>
        <w:rPr>
          <w:i/>
          <w:sz w:val="18"/>
          <w:szCs w:val="18"/>
          <w:lang w:eastAsia="en-GB"/>
        </w:rPr>
      </w:pPr>
      <w:r w:rsidRPr="002C2ABC">
        <w:rPr>
          <w:b/>
          <w:i/>
          <w:sz w:val="18"/>
          <w:szCs w:val="18"/>
          <w:lang w:eastAsia="en-GB"/>
        </w:rPr>
        <w:t>Bűnszervezetben</w:t>
      </w:r>
      <w:r w:rsidRPr="002C2ABC">
        <w:rPr>
          <w:i/>
          <w:sz w:val="18"/>
          <w:szCs w:val="18"/>
          <w:lang w:eastAsia="en-GB"/>
        </w:rPr>
        <w:t xml:space="preserve"> való </w:t>
      </w:r>
      <w:proofErr w:type="gramStart"/>
      <w:r w:rsidRPr="002C2ABC">
        <w:rPr>
          <w:i/>
          <w:sz w:val="18"/>
          <w:szCs w:val="18"/>
          <w:lang w:eastAsia="en-GB"/>
        </w:rPr>
        <w:t>részvétel</w:t>
      </w:r>
      <w:r w:rsidRPr="002C2ABC">
        <w:rPr>
          <w:i/>
          <w:sz w:val="18"/>
          <w:szCs w:val="18"/>
          <w:vertAlign w:val="superscript"/>
          <w:lang w:eastAsia="en-GB"/>
        </w:rPr>
        <w:footnoteReference w:id="22"/>
      </w:r>
      <w:r w:rsidRPr="002C2ABC">
        <w:rPr>
          <w:i/>
          <w:sz w:val="18"/>
          <w:szCs w:val="18"/>
          <w:lang w:eastAsia="en-GB"/>
        </w:rPr>
        <w:t>;</w:t>
      </w:r>
      <w:proofErr w:type="gramEnd"/>
    </w:p>
    <w:p w14:paraId="464433FA" w14:textId="77777777" w:rsidR="006527CA" w:rsidRPr="002C2ABC" w:rsidRDefault="006527CA" w:rsidP="00F671AC">
      <w:pPr>
        <w:numPr>
          <w:ilvl w:val="0"/>
          <w:numId w:val="58"/>
        </w:numPr>
        <w:pBdr>
          <w:top w:val="single" w:sz="4" w:space="1" w:color="auto"/>
          <w:left w:val="single" w:sz="4" w:space="4" w:color="auto"/>
          <w:bottom w:val="single" w:sz="4" w:space="1" w:color="auto"/>
          <w:right w:val="single" w:sz="4" w:space="4" w:color="auto"/>
        </w:pBdr>
        <w:shd w:val="clear" w:color="auto" w:fill="BFBFBF"/>
        <w:spacing w:before="120" w:after="120"/>
        <w:rPr>
          <w:i/>
          <w:sz w:val="18"/>
          <w:szCs w:val="18"/>
          <w:lang w:eastAsia="en-GB"/>
        </w:rPr>
      </w:pPr>
      <w:proofErr w:type="gramStart"/>
      <w:r w:rsidRPr="002C2ABC">
        <w:rPr>
          <w:b/>
          <w:i/>
          <w:sz w:val="18"/>
          <w:szCs w:val="18"/>
          <w:lang w:eastAsia="en-GB"/>
        </w:rPr>
        <w:t>Korrupció</w:t>
      </w:r>
      <w:r w:rsidRPr="002C2ABC">
        <w:rPr>
          <w:b/>
          <w:i/>
          <w:sz w:val="18"/>
          <w:szCs w:val="18"/>
          <w:vertAlign w:val="superscript"/>
          <w:lang w:eastAsia="en-GB"/>
        </w:rPr>
        <w:footnoteReference w:id="23"/>
      </w:r>
      <w:r w:rsidRPr="002C2ABC">
        <w:rPr>
          <w:b/>
          <w:i/>
          <w:sz w:val="18"/>
          <w:szCs w:val="18"/>
          <w:lang w:eastAsia="en-GB"/>
        </w:rPr>
        <w:t>;</w:t>
      </w:r>
      <w:proofErr w:type="gramEnd"/>
    </w:p>
    <w:p w14:paraId="418AE260" w14:textId="77777777" w:rsidR="006527CA" w:rsidRPr="002C2ABC" w:rsidRDefault="006527CA" w:rsidP="00F671AC">
      <w:pPr>
        <w:numPr>
          <w:ilvl w:val="0"/>
          <w:numId w:val="58"/>
        </w:numPr>
        <w:pBdr>
          <w:top w:val="single" w:sz="4" w:space="1" w:color="auto"/>
          <w:left w:val="single" w:sz="4" w:space="4" w:color="auto"/>
          <w:bottom w:val="single" w:sz="4" w:space="1" w:color="auto"/>
          <w:right w:val="single" w:sz="4" w:space="4" w:color="auto"/>
        </w:pBdr>
        <w:shd w:val="clear" w:color="auto" w:fill="BFBFBF"/>
        <w:spacing w:before="120" w:after="120"/>
        <w:rPr>
          <w:i/>
          <w:sz w:val="18"/>
          <w:szCs w:val="18"/>
          <w:lang w:eastAsia="en-GB"/>
        </w:rPr>
      </w:pPr>
      <w:bookmarkStart w:id="210" w:name="_DV_M1264"/>
      <w:bookmarkEnd w:id="210"/>
      <w:proofErr w:type="gramStart"/>
      <w:r w:rsidRPr="002C2ABC">
        <w:rPr>
          <w:b/>
          <w:i/>
          <w:sz w:val="18"/>
          <w:szCs w:val="18"/>
          <w:lang w:eastAsia="en-GB"/>
        </w:rPr>
        <w:t>Csalás</w:t>
      </w:r>
      <w:r w:rsidRPr="002C2ABC">
        <w:rPr>
          <w:b/>
          <w:i/>
          <w:sz w:val="18"/>
          <w:szCs w:val="18"/>
          <w:vertAlign w:val="superscript"/>
          <w:lang w:eastAsia="en-GB"/>
        </w:rPr>
        <w:footnoteReference w:id="24"/>
      </w:r>
      <w:r w:rsidRPr="002C2ABC">
        <w:rPr>
          <w:b/>
          <w:i/>
          <w:sz w:val="18"/>
          <w:szCs w:val="18"/>
          <w:lang w:eastAsia="en-GB"/>
        </w:rPr>
        <w:t>;</w:t>
      </w:r>
      <w:proofErr w:type="gramEnd"/>
    </w:p>
    <w:p w14:paraId="081B4D94" w14:textId="77777777" w:rsidR="006527CA" w:rsidRPr="002C2ABC" w:rsidRDefault="006527CA" w:rsidP="00F671AC">
      <w:pPr>
        <w:numPr>
          <w:ilvl w:val="0"/>
          <w:numId w:val="58"/>
        </w:numPr>
        <w:pBdr>
          <w:top w:val="single" w:sz="4" w:space="1" w:color="auto"/>
          <w:left w:val="single" w:sz="4" w:space="4" w:color="auto"/>
          <w:bottom w:val="single" w:sz="4" w:space="1" w:color="auto"/>
          <w:right w:val="single" w:sz="4" w:space="4" w:color="auto"/>
        </w:pBdr>
        <w:shd w:val="clear" w:color="auto" w:fill="BFBFBF"/>
        <w:spacing w:before="120" w:after="120"/>
        <w:rPr>
          <w:i/>
          <w:sz w:val="18"/>
          <w:szCs w:val="18"/>
          <w:lang w:eastAsia="en-GB"/>
        </w:rPr>
      </w:pPr>
      <w:bookmarkStart w:id="211" w:name="_DV_M1266"/>
      <w:bookmarkEnd w:id="211"/>
      <w:r w:rsidRPr="002C2ABC">
        <w:rPr>
          <w:b/>
          <w:i/>
          <w:sz w:val="18"/>
          <w:szCs w:val="18"/>
          <w:lang w:eastAsia="en-GB"/>
        </w:rPr>
        <w:t xml:space="preserve">Terrorista bűncselekmény vagy terrorista csoporthoz kapcsolódó </w:t>
      </w:r>
      <w:proofErr w:type="gramStart"/>
      <w:r w:rsidRPr="002C2ABC">
        <w:rPr>
          <w:b/>
          <w:i/>
          <w:sz w:val="18"/>
          <w:szCs w:val="18"/>
          <w:lang w:eastAsia="en-GB"/>
        </w:rPr>
        <w:t>bűncselekmény</w:t>
      </w:r>
      <w:r w:rsidRPr="002C2ABC">
        <w:rPr>
          <w:b/>
          <w:i/>
          <w:sz w:val="18"/>
          <w:szCs w:val="18"/>
          <w:vertAlign w:val="superscript"/>
          <w:lang w:eastAsia="en-GB"/>
        </w:rPr>
        <w:footnoteReference w:id="25"/>
      </w:r>
      <w:r w:rsidRPr="002C2ABC">
        <w:rPr>
          <w:b/>
          <w:i/>
          <w:sz w:val="18"/>
          <w:szCs w:val="18"/>
          <w:lang w:eastAsia="en-GB"/>
        </w:rPr>
        <w:t>;</w:t>
      </w:r>
      <w:proofErr w:type="gramEnd"/>
    </w:p>
    <w:p w14:paraId="1A7BCBEF" w14:textId="77777777" w:rsidR="006527CA" w:rsidRPr="002C2ABC" w:rsidRDefault="006527CA" w:rsidP="00F671AC">
      <w:pPr>
        <w:numPr>
          <w:ilvl w:val="0"/>
          <w:numId w:val="58"/>
        </w:numPr>
        <w:pBdr>
          <w:top w:val="single" w:sz="4" w:space="1" w:color="auto"/>
          <w:left w:val="single" w:sz="4" w:space="4" w:color="auto"/>
          <w:bottom w:val="single" w:sz="4" w:space="1" w:color="auto"/>
          <w:right w:val="single" w:sz="4" w:space="4" w:color="auto"/>
        </w:pBdr>
        <w:shd w:val="clear" w:color="auto" w:fill="BFBFBF"/>
        <w:spacing w:before="120" w:after="120"/>
        <w:rPr>
          <w:i/>
          <w:sz w:val="18"/>
          <w:szCs w:val="18"/>
          <w:lang w:eastAsia="en-GB"/>
        </w:rPr>
      </w:pPr>
      <w:bookmarkStart w:id="212" w:name="_DV_M1268"/>
      <w:bookmarkEnd w:id="212"/>
      <w:r w:rsidRPr="002C2ABC">
        <w:rPr>
          <w:b/>
          <w:i/>
          <w:sz w:val="18"/>
          <w:szCs w:val="18"/>
          <w:lang w:eastAsia="en-GB"/>
        </w:rPr>
        <w:t xml:space="preserve">Pénzmosás vagy terrorizmus </w:t>
      </w:r>
      <w:proofErr w:type="gramStart"/>
      <w:r w:rsidRPr="002C2ABC">
        <w:rPr>
          <w:b/>
          <w:i/>
          <w:sz w:val="18"/>
          <w:szCs w:val="18"/>
          <w:lang w:eastAsia="en-GB"/>
        </w:rPr>
        <w:t>finanszírozása</w:t>
      </w:r>
      <w:bookmarkStart w:id="213" w:name="_DV_C1915"/>
      <w:r w:rsidRPr="002C2ABC">
        <w:rPr>
          <w:b/>
          <w:i/>
          <w:sz w:val="18"/>
          <w:szCs w:val="18"/>
          <w:vertAlign w:val="superscript"/>
          <w:lang w:eastAsia="en-GB"/>
        </w:rPr>
        <w:footnoteReference w:id="26"/>
      </w:r>
      <w:bookmarkEnd w:id="213"/>
      <w:r w:rsidRPr="002C2ABC">
        <w:rPr>
          <w:b/>
          <w:i/>
          <w:sz w:val="18"/>
          <w:szCs w:val="18"/>
          <w:lang w:eastAsia="en-GB"/>
        </w:rPr>
        <w:t>;</w:t>
      </w:r>
      <w:proofErr w:type="gramEnd"/>
    </w:p>
    <w:p w14:paraId="1A4B46E6" w14:textId="77777777" w:rsidR="006527CA" w:rsidRPr="002C2ABC" w:rsidRDefault="006527CA" w:rsidP="00F671AC">
      <w:pPr>
        <w:numPr>
          <w:ilvl w:val="0"/>
          <w:numId w:val="58"/>
        </w:numPr>
        <w:pBdr>
          <w:top w:val="single" w:sz="4" w:space="1" w:color="auto"/>
          <w:left w:val="single" w:sz="4" w:space="4" w:color="auto"/>
          <w:bottom w:val="single" w:sz="4" w:space="1" w:color="auto"/>
          <w:right w:val="single" w:sz="4" w:space="4" w:color="auto"/>
        </w:pBdr>
        <w:shd w:val="clear" w:color="auto" w:fill="BFBFBF"/>
        <w:spacing w:before="120" w:after="120"/>
        <w:rPr>
          <w:i/>
          <w:sz w:val="18"/>
          <w:szCs w:val="18"/>
          <w:lang w:eastAsia="en-GB"/>
        </w:rPr>
      </w:pPr>
      <w:r w:rsidRPr="002C2ABC">
        <w:rPr>
          <w:b/>
          <w:i/>
          <w:sz w:val="18"/>
          <w:szCs w:val="18"/>
          <w:lang w:eastAsia="en-GB"/>
        </w:rPr>
        <w:t>Gyermekmunka és az emberkereskedelem</w:t>
      </w:r>
      <w:r w:rsidRPr="002C2ABC">
        <w:rPr>
          <w:i/>
          <w:sz w:val="18"/>
          <w:szCs w:val="18"/>
          <w:lang w:eastAsia="en-GB"/>
        </w:rPr>
        <w:t xml:space="preserve"> más formái</w:t>
      </w:r>
      <w:r w:rsidRPr="002C2ABC">
        <w:rPr>
          <w:i/>
          <w:sz w:val="18"/>
          <w:szCs w:val="18"/>
          <w:vertAlign w:val="superscript"/>
          <w:lang w:eastAsia="en-GB"/>
        </w:rPr>
        <w:footnoteReference w:id="2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2C2ABC" w14:paraId="58FFBDD6" w14:textId="77777777" w:rsidTr="006527CA">
        <w:tc>
          <w:tcPr>
            <w:tcW w:w="4644" w:type="dxa"/>
            <w:shd w:val="clear" w:color="auto" w:fill="auto"/>
          </w:tcPr>
          <w:p w14:paraId="54EBAC70" w14:textId="77777777" w:rsidR="006527CA" w:rsidRPr="002C2ABC" w:rsidRDefault="006527CA" w:rsidP="006527CA">
            <w:pPr>
              <w:spacing w:before="120" w:after="120"/>
              <w:rPr>
                <w:b/>
                <w:i/>
                <w:sz w:val="18"/>
                <w:szCs w:val="18"/>
                <w:lang w:eastAsia="en-GB"/>
              </w:rPr>
            </w:pPr>
            <w:r w:rsidRPr="002C2ABC">
              <w:rPr>
                <w:b/>
                <w:i/>
                <w:sz w:val="18"/>
                <w:szCs w:val="18"/>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70431814"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4A51E208" w14:textId="77777777" w:rsidTr="006527CA">
        <w:tc>
          <w:tcPr>
            <w:tcW w:w="4644" w:type="dxa"/>
            <w:shd w:val="clear" w:color="auto" w:fill="auto"/>
          </w:tcPr>
          <w:p w14:paraId="66229D45" w14:textId="77777777" w:rsidR="006527CA" w:rsidRPr="002C2ABC" w:rsidRDefault="006527CA" w:rsidP="006527CA">
            <w:pPr>
              <w:spacing w:before="120" w:after="120"/>
              <w:rPr>
                <w:sz w:val="18"/>
                <w:szCs w:val="18"/>
                <w:lang w:eastAsia="en-GB"/>
              </w:rPr>
            </w:pPr>
            <w:r w:rsidRPr="002C2ABC">
              <w:rPr>
                <w:b/>
                <w:sz w:val="18"/>
                <w:szCs w:val="18"/>
                <w:lang w:eastAsia="en-GB"/>
              </w:rPr>
              <w:t>Jogerősen elítélték-e a</w:t>
            </w:r>
            <w:r w:rsidRPr="002C2ABC">
              <w:rPr>
                <w:sz w:val="18"/>
                <w:szCs w:val="18"/>
                <w:lang w:eastAsia="en-GB"/>
              </w:rPr>
              <w:t xml:space="preserve"> </w:t>
            </w:r>
            <w:r w:rsidRPr="002C2ABC">
              <w:rPr>
                <w:b/>
                <w:sz w:val="18"/>
                <w:szCs w:val="18"/>
                <w:lang w:eastAsia="en-GB"/>
              </w:rPr>
              <w:t>gazdasági szereplőt</w:t>
            </w:r>
            <w:r w:rsidRPr="002C2ABC">
              <w:rPr>
                <w:sz w:val="18"/>
                <w:szCs w:val="18"/>
                <w:lang w:eastAsia="en-GB"/>
              </w:rPr>
              <w:t xml:space="preserve"> vagy a gazdasági </w:t>
            </w:r>
            <w:proofErr w:type="gramStart"/>
            <w:r w:rsidRPr="002C2ABC">
              <w:rPr>
                <w:sz w:val="18"/>
                <w:szCs w:val="18"/>
                <w:lang w:eastAsia="en-GB"/>
              </w:rPr>
              <w:t>szereplő igazgató</w:t>
            </w:r>
            <w:proofErr w:type="gramEnd"/>
            <w:r w:rsidRPr="002C2ABC">
              <w:rPr>
                <w:sz w:val="18"/>
                <w:szCs w:val="18"/>
                <w:lang w:eastAsia="en-GB"/>
              </w:rPr>
              <w:t xml:space="preserve">,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58F85ACC" w14:textId="77777777" w:rsidR="006527CA" w:rsidRPr="002C2ABC" w:rsidRDefault="006527CA" w:rsidP="006527CA">
            <w:pPr>
              <w:spacing w:before="120" w:after="120"/>
              <w:rPr>
                <w:sz w:val="18"/>
                <w:szCs w:val="18"/>
                <w:lang w:eastAsia="en-GB"/>
              </w:rPr>
            </w:pPr>
            <w:r w:rsidRPr="002C2ABC">
              <w:rPr>
                <w:sz w:val="18"/>
                <w:szCs w:val="18"/>
                <w:lang w:eastAsia="en-GB"/>
              </w:rPr>
              <w:t>[] Igen [] Nem</w:t>
            </w:r>
          </w:p>
          <w:p w14:paraId="4AC0322E" w14:textId="77777777" w:rsidR="006527CA" w:rsidRPr="002C2ABC" w:rsidRDefault="006527CA" w:rsidP="006527CA">
            <w:pPr>
              <w:spacing w:before="120" w:after="120"/>
              <w:rPr>
                <w:sz w:val="18"/>
                <w:szCs w:val="18"/>
                <w:lang w:eastAsia="en-GB"/>
              </w:rPr>
            </w:pPr>
            <w:r w:rsidRPr="002C2ABC">
              <w:rPr>
                <w:i/>
                <w:sz w:val="18"/>
                <w:szCs w:val="18"/>
                <w:lang w:eastAsia="en-GB"/>
              </w:rPr>
              <w:t>Ha a vonatkozó információ elektronikusan elérhető, kérjük, adja meg a következő információkat: (internetcím, a kibocsátó hatóság vagy testület, a dokumentáció pontos hivatkozási adatai):</w:t>
            </w:r>
            <w:r w:rsidRPr="002C2ABC">
              <w:rPr>
                <w:sz w:val="18"/>
                <w:szCs w:val="18"/>
                <w:lang w:eastAsia="en-GB"/>
              </w:rPr>
              <w:br/>
            </w:r>
            <w:r w:rsidRPr="002C2ABC">
              <w:rPr>
                <w:i/>
                <w:sz w:val="18"/>
                <w:szCs w:val="18"/>
                <w:lang w:eastAsia="en-GB"/>
              </w:rPr>
              <w:t>[</w:t>
            </w:r>
            <w:proofErr w:type="gramStart"/>
            <w:r w:rsidRPr="002C2ABC">
              <w:rPr>
                <w:i/>
                <w:sz w:val="18"/>
                <w:szCs w:val="18"/>
                <w:lang w:eastAsia="en-GB"/>
              </w:rPr>
              <w:t>……</w:t>
            </w:r>
            <w:proofErr w:type="gramEnd"/>
            <w:r w:rsidRPr="002C2ABC">
              <w:rPr>
                <w:i/>
                <w:sz w:val="18"/>
                <w:szCs w:val="18"/>
                <w:lang w:eastAsia="en-GB"/>
              </w:rPr>
              <w:t>][……][……][……]</w:t>
            </w:r>
            <w:r w:rsidRPr="002C2ABC">
              <w:rPr>
                <w:i/>
                <w:sz w:val="18"/>
                <w:szCs w:val="18"/>
                <w:vertAlign w:val="superscript"/>
                <w:lang w:eastAsia="en-GB"/>
              </w:rPr>
              <w:footnoteReference w:id="28"/>
            </w:r>
          </w:p>
        </w:tc>
      </w:tr>
      <w:tr w:rsidR="006527CA" w:rsidRPr="002C2ABC" w14:paraId="06543671" w14:textId="77777777" w:rsidTr="006527CA">
        <w:tc>
          <w:tcPr>
            <w:tcW w:w="4644" w:type="dxa"/>
            <w:shd w:val="clear" w:color="auto" w:fill="auto"/>
          </w:tcPr>
          <w:p w14:paraId="42592625" w14:textId="77777777" w:rsidR="006527CA" w:rsidRPr="002C2ABC" w:rsidRDefault="006527CA" w:rsidP="006527CA">
            <w:pPr>
              <w:spacing w:before="120" w:after="120"/>
              <w:rPr>
                <w:sz w:val="18"/>
                <w:szCs w:val="18"/>
                <w:lang w:eastAsia="en-GB"/>
              </w:rPr>
            </w:pPr>
            <w:r w:rsidRPr="002C2ABC">
              <w:rPr>
                <w:b/>
                <w:sz w:val="18"/>
                <w:szCs w:val="18"/>
                <w:lang w:eastAsia="en-GB"/>
              </w:rPr>
              <w:t>Amennyiben igen</w:t>
            </w:r>
            <w:r w:rsidRPr="002C2ABC">
              <w:rPr>
                <w:sz w:val="18"/>
                <w:szCs w:val="18"/>
                <w:lang w:eastAsia="en-GB"/>
              </w:rPr>
              <w:t>, kérjük,</w:t>
            </w:r>
            <w:r w:rsidRPr="002C2ABC">
              <w:rPr>
                <w:sz w:val="18"/>
                <w:szCs w:val="18"/>
                <w:vertAlign w:val="superscript"/>
                <w:lang w:eastAsia="en-GB"/>
              </w:rPr>
              <w:footnoteReference w:id="29"/>
            </w:r>
            <w:r w:rsidRPr="002C2ABC">
              <w:rPr>
                <w:sz w:val="18"/>
                <w:szCs w:val="18"/>
                <w:lang w:eastAsia="en-GB"/>
              </w:rPr>
              <w:t xml:space="preserve"> adja meg a következő információkat:</w:t>
            </w:r>
          </w:p>
          <w:p w14:paraId="71194017" w14:textId="77777777" w:rsidR="006527CA" w:rsidRPr="002C2ABC" w:rsidRDefault="006527CA" w:rsidP="006527CA">
            <w:pPr>
              <w:spacing w:before="120" w:after="120"/>
              <w:rPr>
                <w:sz w:val="18"/>
                <w:szCs w:val="18"/>
                <w:lang w:eastAsia="en-GB"/>
              </w:rPr>
            </w:pPr>
            <w:r w:rsidRPr="002C2ABC">
              <w:rPr>
                <w:i/>
                <w:sz w:val="18"/>
                <w:szCs w:val="18"/>
                <w:lang w:eastAsia="en-GB"/>
              </w:rPr>
              <w:t>a)</w:t>
            </w:r>
            <w:r w:rsidRPr="002C2ABC">
              <w:rPr>
                <w:sz w:val="18"/>
                <w:szCs w:val="18"/>
                <w:lang w:eastAsia="en-GB"/>
              </w:rPr>
              <w:t xml:space="preserve"> Elítélés dátuma, adja meg, hogy az 1–6. pontok közül melyik érintett, valamint az ítélet okát (okait),</w:t>
            </w:r>
          </w:p>
          <w:p w14:paraId="70BCACB6" w14:textId="77777777" w:rsidR="006527CA" w:rsidRPr="002C2ABC" w:rsidRDefault="006527CA" w:rsidP="006527CA">
            <w:pPr>
              <w:spacing w:before="120" w:after="120"/>
              <w:rPr>
                <w:sz w:val="18"/>
                <w:szCs w:val="18"/>
                <w:lang w:eastAsia="en-GB"/>
              </w:rPr>
            </w:pPr>
            <w:r w:rsidRPr="002C2ABC">
              <w:rPr>
                <w:sz w:val="18"/>
                <w:szCs w:val="18"/>
                <w:lang w:eastAsia="en-GB"/>
              </w:rPr>
              <w:t xml:space="preserve">b) Határozza meg az elítélt személyét </w:t>
            </w:r>
            <w:proofErr w:type="gramStart"/>
            <w:r w:rsidRPr="002C2ABC">
              <w:rPr>
                <w:sz w:val="18"/>
                <w:szCs w:val="18"/>
                <w:lang w:eastAsia="en-GB"/>
              </w:rPr>
              <w:t>[ ]</w:t>
            </w:r>
            <w:proofErr w:type="gramEnd"/>
            <w:r w:rsidRPr="002C2ABC">
              <w:rPr>
                <w:sz w:val="18"/>
                <w:szCs w:val="18"/>
                <w:lang w:eastAsia="en-GB"/>
              </w:rPr>
              <w:t>;</w:t>
            </w:r>
          </w:p>
          <w:p w14:paraId="113AB3C9" w14:textId="77777777" w:rsidR="006527CA" w:rsidRPr="002C2ABC" w:rsidRDefault="006527CA" w:rsidP="006527CA">
            <w:pPr>
              <w:spacing w:before="120" w:after="120"/>
              <w:rPr>
                <w:sz w:val="18"/>
                <w:szCs w:val="18"/>
                <w:lang w:eastAsia="en-GB"/>
              </w:rPr>
            </w:pPr>
            <w:r w:rsidRPr="002C2ABC">
              <w:rPr>
                <w:b/>
                <w:sz w:val="18"/>
                <w:szCs w:val="18"/>
                <w:lang w:eastAsia="en-GB"/>
              </w:rPr>
              <w:t>c) Amennyiben az ítélet közvetlenül megállapítja:</w:t>
            </w:r>
          </w:p>
        </w:tc>
        <w:tc>
          <w:tcPr>
            <w:tcW w:w="4645" w:type="dxa"/>
            <w:shd w:val="clear" w:color="auto" w:fill="auto"/>
          </w:tcPr>
          <w:p w14:paraId="140FEEA1" w14:textId="77777777" w:rsidR="006527CA" w:rsidRPr="002C2ABC" w:rsidRDefault="006527CA" w:rsidP="006527CA">
            <w:pPr>
              <w:spacing w:before="120" w:after="120"/>
              <w:rPr>
                <w:i/>
                <w:sz w:val="18"/>
                <w:szCs w:val="18"/>
                <w:lang w:eastAsia="en-GB"/>
              </w:rPr>
            </w:pPr>
            <w:r w:rsidRPr="002C2ABC">
              <w:rPr>
                <w:sz w:val="18"/>
                <w:szCs w:val="18"/>
                <w:lang w:eastAsia="en-GB"/>
              </w:rPr>
              <w:br/>
            </w:r>
            <w:r w:rsidRPr="002C2ABC">
              <w:rPr>
                <w:i/>
                <w:sz w:val="18"/>
                <w:szCs w:val="18"/>
                <w:lang w:eastAsia="en-GB"/>
              </w:rPr>
              <w:t>a)</w:t>
            </w:r>
            <w:r w:rsidRPr="002C2ABC">
              <w:rPr>
                <w:sz w:val="18"/>
                <w:szCs w:val="18"/>
                <w:lang w:eastAsia="en-GB"/>
              </w:rPr>
              <w:t xml:space="preserve"> Dátum:[   ], </w:t>
            </w:r>
            <w:proofErr w:type="gramStart"/>
            <w:r w:rsidRPr="002C2ABC">
              <w:rPr>
                <w:sz w:val="18"/>
                <w:szCs w:val="18"/>
                <w:lang w:eastAsia="en-GB"/>
              </w:rPr>
              <w:t>pont(</w:t>
            </w:r>
            <w:proofErr w:type="gramEnd"/>
            <w:r w:rsidRPr="002C2ABC">
              <w:rPr>
                <w:sz w:val="18"/>
                <w:szCs w:val="18"/>
                <w:lang w:eastAsia="en-GB"/>
              </w:rPr>
              <w:t>ok): [   ], ok(</w:t>
            </w:r>
            <w:proofErr w:type="spellStart"/>
            <w:r w:rsidRPr="002C2ABC">
              <w:rPr>
                <w:sz w:val="18"/>
                <w:szCs w:val="18"/>
                <w:lang w:eastAsia="en-GB"/>
              </w:rPr>
              <w:t>ok</w:t>
            </w:r>
            <w:proofErr w:type="spellEnd"/>
            <w:r w:rsidRPr="002C2ABC">
              <w:rPr>
                <w:sz w:val="18"/>
                <w:szCs w:val="18"/>
                <w:lang w:eastAsia="en-GB"/>
              </w:rPr>
              <w:t>):[   ]</w:t>
            </w:r>
            <w:r w:rsidRPr="002C2ABC">
              <w:rPr>
                <w:i/>
                <w:sz w:val="18"/>
                <w:szCs w:val="18"/>
                <w:vertAlign w:val="superscript"/>
                <w:lang w:eastAsia="en-GB"/>
              </w:rPr>
              <w:t xml:space="preserve"> </w:t>
            </w:r>
            <w:r w:rsidRPr="002C2ABC">
              <w:rPr>
                <w:sz w:val="18"/>
                <w:szCs w:val="18"/>
                <w:lang w:eastAsia="en-GB"/>
              </w:rPr>
              <w:br/>
            </w:r>
            <w:r w:rsidRPr="002C2ABC">
              <w:rPr>
                <w:sz w:val="18"/>
                <w:szCs w:val="18"/>
                <w:lang w:eastAsia="en-GB"/>
              </w:rPr>
              <w:br/>
            </w:r>
            <w:r w:rsidRPr="002C2ABC">
              <w:rPr>
                <w:sz w:val="18"/>
                <w:szCs w:val="18"/>
                <w:lang w:eastAsia="en-GB"/>
              </w:rPr>
              <w:br/>
            </w:r>
          </w:p>
          <w:p w14:paraId="42424A57" w14:textId="77777777" w:rsidR="006527CA" w:rsidRPr="002C2ABC" w:rsidRDefault="006527CA" w:rsidP="006527CA">
            <w:pPr>
              <w:spacing w:before="120" w:after="120"/>
              <w:rPr>
                <w:sz w:val="18"/>
                <w:szCs w:val="18"/>
                <w:lang w:eastAsia="en-GB"/>
              </w:rPr>
            </w:pPr>
            <w:r w:rsidRPr="002C2ABC">
              <w:rPr>
                <w:i/>
                <w:sz w:val="18"/>
                <w:szCs w:val="18"/>
                <w:lang w:eastAsia="en-GB"/>
              </w:rPr>
              <w:t>b)</w:t>
            </w:r>
            <w:r w:rsidRPr="002C2ABC">
              <w:rPr>
                <w:sz w:val="18"/>
                <w:szCs w:val="18"/>
                <w:lang w:eastAsia="en-GB"/>
              </w:rPr>
              <w:t xml:space="preserve"> [</w:t>
            </w:r>
            <w:proofErr w:type="gramStart"/>
            <w:r w:rsidRPr="002C2ABC">
              <w:rPr>
                <w:sz w:val="18"/>
                <w:szCs w:val="18"/>
                <w:lang w:eastAsia="en-GB"/>
              </w:rPr>
              <w:t>……</w:t>
            </w:r>
            <w:proofErr w:type="gramEnd"/>
            <w:r w:rsidRPr="002C2ABC">
              <w:rPr>
                <w:sz w:val="18"/>
                <w:szCs w:val="18"/>
                <w:lang w:eastAsia="en-GB"/>
              </w:rPr>
              <w:t>]</w:t>
            </w:r>
            <w:r w:rsidRPr="002C2ABC">
              <w:rPr>
                <w:sz w:val="18"/>
                <w:szCs w:val="18"/>
                <w:lang w:eastAsia="en-GB"/>
              </w:rPr>
              <w:br/>
            </w:r>
          </w:p>
          <w:p w14:paraId="042AB9C2" w14:textId="77777777" w:rsidR="006527CA" w:rsidRPr="002C2ABC" w:rsidRDefault="006527CA" w:rsidP="006527CA">
            <w:pPr>
              <w:spacing w:before="120" w:after="120"/>
              <w:rPr>
                <w:sz w:val="18"/>
                <w:szCs w:val="18"/>
                <w:lang w:eastAsia="en-GB"/>
              </w:rPr>
            </w:pPr>
            <w:r w:rsidRPr="002C2ABC">
              <w:rPr>
                <w:i/>
                <w:sz w:val="18"/>
                <w:szCs w:val="18"/>
                <w:lang w:eastAsia="en-GB"/>
              </w:rPr>
              <w:t>c)</w:t>
            </w:r>
            <w:r w:rsidRPr="002C2ABC">
              <w:rPr>
                <w:sz w:val="18"/>
                <w:szCs w:val="18"/>
                <w:lang w:eastAsia="en-GB"/>
              </w:rPr>
              <w:t xml:space="preserve"> </w:t>
            </w:r>
            <w:proofErr w:type="gramStart"/>
            <w:r w:rsidRPr="002C2ABC">
              <w:rPr>
                <w:sz w:val="18"/>
                <w:szCs w:val="18"/>
                <w:lang w:eastAsia="en-GB"/>
              </w:rPr>
              <w:t>A</w:t>
            </w:r>
            <w:proofErr w:type="gramEnd"/>
            <w:r w:rsidRPr="002C2ABC">
              <w:rPr>
                <w:sz w:val="18"/>
                <w:szCs w:val="18"/>
                <w:lang w:eastAsia="en-GB"/>
              </w:rPr>
              <w:t xml:space="preserve"> kizárási időszak hossza [……] és az érintett pont(ok) [   ]</w:t>
            </w:r>
          </w:p>
          <w:p w14:paraId="76250C42" w14:textId="77777777" w:rsidR="006527CA" w:rsidRPr="002C2ABC" w:rsidRDefault="006527CA" w:rsidP="006527CA">
            <w:pPr>
              <w:spacing w:before="120" w:after="120"/>
              <w:rPr>
                <w:sz w:val="18"/>
                <w:szCs w:val="18"/>
                <w:lang w:eastAsia="en-GB"/>
              </w:rPr>
            </w:pPr>
            <w:r w:rsidRPr="002C2ABC">
              <w:rPr>
                <w:i/>
                <w:sz w:val="18"/>
                <w:szCs w:val="18"/>
                <w:lang w:eastAsia="en-GB"/>
              </w:rPr>
              <w:t>Ha a vonatkozó információ elektronikusan elérhető, kérjük, adja meg a következő információkat: (internetcím, a kibocsátó hatóság vagy testület, a dokumentáció pontos hivatkozási adatai): [</w:t>
            </w:r>
            <w:proofErr w:type="gramStart"/>
            <w:r w:rsidRPr="002C2ABC">
              <w:rPr>
                <w:i/>
                <w:sz w:val="18"/>
                <w:szCs w:val="18"/>
                <w:lang w:eastAsia="en-GB"/>
              </w:rPr>
              <w:t>……</w:t>
            </w:r>
            <w:proofErr w:type="gramEnd"/>
            <w:r w:rsidRPr="002C2ABC">
              <w:rPr>
                <w:i/>
                <w:sz w:val="18"/>
                <w:szCs w:val="18"/>
                <w:lang w:eastAsia="en-GB"/>
              </w:rPr>
              <w:t>][……][……][……]</w:t>
            </w:r>
            <w:r w:rsidRPr="002C2ABC">
              <w:rPr>
                <w:i/>
                <w:sz w:val="18"/>
                <w:szCs w:val="18"/>
                <w:vertAlign w:val="superscript"/>
                <w:lang w:eastAsia="en-GB"/>
              </w:rPr>
              <w:footnoteReference w:id="30"/>
            </w:r>
          </w:p>
        </w:tc>
      </w:tr>
      <w:tr w:rsidR="006527CA" w:rsidRPr="002C2ABC" w14:paraId="17661C08" w14:textId="77777777" w:rsidTr="006527CA">
        <w:tc>
          <w:tcPr>
            <w:tcW w:w="4644" w:type="dxa"/>
            <w:shd w:val="clear" w:color="auto" w:fill="auto"/>
          </w:tcPr>
          <w:p w14:paraId="67B94745" w14:textId="77777777" w:rsidR="006527CA" w:rsidRPr="002C2ABC" w:rsidRDefault="006527CA" w:rsidP="006527CA">
            <w:pPr>
              <w:spacing w:before="120" w:after="120"/>
              <w:rPr>
                <w:sz w:val="18"/>
                <w:szCs w:val="18"/>
                <w:lang w:eastAsia="en-GB"/>
              </w:rPr>
            </w:pPr>
            <w:r w:rsidRPr="002C2ABC">
              <w:rPr>
                <w:sz w:val="18"/>
                <w:szCs w:val="18"/>
                <w:lang w:eastAsia="en-GB"/>
              </w:rPr>
              <w:lastRenderedPageBreak/>
              <w:t>Ítéletek esetén hozott-e a gazdasági szereplő olyan intézkedéseket, amelyek a releváns kizárási okok ellenére igazolják megbízhatóságát</w:t>
            </w:r>
            <w:r w:rsidRPr="002C2ABC">
              <w:rPr>
                <w:sz w:val="18"/>
                <w:szCs w:val="18"/>
                <w:vertAlign w:val="superscript"/>
                <w:lang w:eastAsia="en-GB"/>
              </w:rPr>
              <w:footnoteReference w:id="31"/>
            </w:r>
            <w:r w:rsidRPr="002C2ABC">
              <w:rPr>
                <w:sz w:val="18"/>
                <w:szCs w:val="18"/>
                <w:lang w:eastAsia="en-GB"/>
              </w:rPr>
              <w:t xml:space="preserve"> (</w:t>
            </w:r>
            <w:r w:rsidRPr="002C2ABC">
              <w:rPr>
                <w:sz w:val="18"/>
                <w:szCs w:val="18"/>
              </w:rPr>
              <w:t>Öntisztázás)</w:t>
            </w:r>
            <w:r w:rsidRPr="002C2ABC">
              <w:rPr>
                <w:sz w:val="18"/>
                <w:szCs w:val="18"/>
                <w:lang w:eastAsia="en-GB"/>
              </w:rPr>
              <w:t>?</w:t>
            </w:r>
          </w:p>
        </w:tc>
        <w:tc>
          <w:tcPr>
            <w:tcW w:w="4645" w:type="dxa"/>
            <w:shd w:val="clear" w:color="auto" w:fill="auto"/>
          </w:tcPr>
          <w:p w14:paraId="49F00113" w14:textId="77777777" w:rsidR="006527CA" w:rsidRPr="002C2ABC" w:rsidRDefault="006527CA" w:rsidP="006527CA">
            <w:pPr>
              <w:spacing w:before="120" w:after="120"/>
              <w:rPr>
                <w:sz w:val="18"/>
                <w:szCs w:val="18"/>
                <w:lang w:eastAsia="en-GB"/>
              </w:rPr>
            </w:pPr>
            <w:r w:rsidRPr="002C2ABC">
              <w:rPr>
                <w:sz w:val="18"/>
                <w:szCs w:val="18"/>
                <w:lang w:eastAsia="en-GB"/>
              </w:rPr>
              <w:t xml:space="preserve">[] Igen [] Nem </w:t>
            </w:r>
          </w:p>
        </w:tc>
      </w:tr>
      <w:tr w:rsidR="006527CA" w:rsidRPr="002C2ABC" w14:paraId="05F55B92" w14:textId="77777777" w:rsidTr="006527CA">
        <w:tc>
          <w:tcPr>
            <w:tcW w:w="4644" w:type="dxa"/>
            <w:shd w:val="clear" w:color="auto" w:fill="auto"/>
          </w:tcPr>
          <w:p w14:paraId="434E287C" w14:textId="77777777" w:rsidR="006527CA" w:rsidRPr="002C2ABC" w:rsidRDefault="006527CA" w:rsidP="006527CA">
            <w:pPr>
              <w:spacing w:before="120" w:after="120"/>
              <w:rPr>
                <w:sz w:val="18"/>
                <w:szCs w:val="18"/>
                <w:lang w:eastAsia="en-GB"/>
              </w:rPr>
            </w:pPr>
            <w:r w:rsidRPr="002C2ABC">
              <w:rPr>
                <w:b/>
                <w:sz w:val="18"/>
                <w:szCs w:val="18"/>
                <w:lang w:eastAsia="en-GB"/>
              </w:rPr>
              <w:t>Amennyiben igen</w:t>
            </w:r>
            <w:r w:rsidRPr="002C2ABC">
              <w:rPr>
                <w:sz w:val="18"/>
                <w:szCs w:val="18"/>
                <w:lang w:eastAsia="en-GB"/>
              </w:rPr>
              <w:t xml:space="preserve">, kérjük, ismertesse ezeket az </w:t>
            </w:r>
            <w:proofErr w:type="gramStart"/>
            <w:r w:rsidRPr="002C2ABC">
              <w:rPr>
                <w:sz w:val="18"/>
                <w:szCs w:val="18"/>
                <w:lang w:eastAsia="en-GB"/>
              </w:rPr>
              <w:t>intézkedéseket</w:t>
            </w:r>
            <w:r w:rsidRPr="002C2ABC">
              <w:rPr>
                <w:sz w:val="18"/>
                <w:szCs w:val="18"/>
                <w:vertAlign w:val="superscript"/>
                <w:lang w:eastAsia="en-GB"/>
              </w:rPr>
              <w:footnoteReference w:id="32"/>
            </w:r>
            <w:r w:rsidRPr="002C2ABC">
              <w:rPr>
                <w:sz w:val="18"/>
                <w:szCs w:val="18"/>
                <w:lang w:eastAsia="en-GB"/>
              </w:rPr>
              <w:t>:</w:t>
            </w:r>
            <w:proofErr w:type="gramEnd"/>
          </w:p>
        </w:tc>
        <w:tc>
          <w:tcPr>
            <w:tcW w:w="4645" w:type="dxa"/>
            <w:shd w:val="clear" w:color="auto" w:fill="auto"/>
          </w:tcPr>
          <w:p w14:paraId="28740520" w14:textId="77777777" w:rsidR="006527CA" w:rsidRPr="002C2ABC" w:rsidRDefault="006527CA" w:rsidP="006527CA">
            <w:pPr>
              <w:spacing w:before="120" w:after="120"/>
              <w:rPr>
                <w:sz w:val="18"/>
                <w:szCs w:val="18"/>
                <w:lang w:eastAsia="en-GB"/>
              </w:rPr>
            </w:pPr>
            <w:r w:rsidRPr="002C2ABC">
              <w:rPr>
                <w:sz w:val="18"/>
                <w:szCs w:val="18"/>
                <w:lang w:eastAsia="en-GB"/>
              </w:rPr>
              <w:t>[……]</w:t>
            </w:r>
          </w:p>
        </w:tc>
      </w:tr>
    </w:tbl>
    <w:p w14:paraId="30C69355" w14:textId="77777777" w:rsidR="006527CA" w:rsidRPr="002C2ABC" w:rsidRDefault="006527CA" w:rsidP="006527CA">
      <w:pPr>
        <w:rPr>
          <w:sz w:val="18"/>
          <w:szCs w:val="18"/>
          <w:lang w:eastAsia="en-GB"/>
        </w:rPr>
      </w:pPr>
    </w:p>
    <w:p w14:paraId="4D0EEC8F" w14:textId="77777777" w:rsidR="006527CA" w:rsidRPr="002C2ABC" w:rsidRDefault="006527CA" w:rsidP="006527CA">
      <w:pPr>
        <w:keepNext/>
        <w:spacing w:before="120" w:after="360"/>
        <w:jc w:val="center"/>
        <w:rPr>
          <w:b/>
          <w:smallCaps/>
          <w:sz w:val="18"/>
          <w:szCs w:val="18"/>
          <w:lang w:eastAsia="en-GB"/>
        </w:rPr>
      </w:pPr>
      <w:r w:rsidRPr="002C2ABC">
        <w:rPr>
          <w:b/>
          <w:smallCaps/>
          <w:sz w:val="18"/>
          <w:szCs w:val="18"/>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6527CA" w:rsidRPr="002C2ABC" w14:paraId="591431C2" w14:textId="77777777" w:rsidTr="006527CA">
        <w:tc>
          <w:tcPr>
            <w:tcW w:w="4644" w:type="dxa"/>
            <w:shd w:val="clear" w:color="auto" w:fill="auto"/>
          </w:tcPr>
          <w:p w14:paraId="50960B21" w14:textId="77777777" w:rsidR="006527CA" w:rsidRPr="002C2ABC" w:rsidRDefault="006527CA" w:rsidP="006527CA">
            <w:pPr>
              <w:spacing w:before="120" w:after="120"/>
              <w:rPr>
                <w:b/>
                <w:i/>
                <w:sz w:val="18"/>
                <w:szCs w:val="18"/>
                <w:lang w:eastAsia="en-GB"/>
              </w:rPr>
            </w:pPr>
            <w:r w:rsidRPr="002C2ABC">
              <w:rPr>
                <w:b/>
                <w:i/>
                <w:sz w:val="18"/>
                <w:szCs w:val="18"/>
                <w:lang w:eastAsia="en-GB"/>
              </w:rPr>
              <w:t>Adó vagy társadalombiztosítási járulék fizetése:</w:t>
            </w:r>
          </w:p>
        </w:tc>
        <w:tc>
          <w:tcPr>
            <w:tcW w:w="4645" w:type="dxa"/>
            <w:gridSpan w:val="2"/>
            <w:shd w:val="clear" w:color="auto" w:fill="auto"/>
          </w:tcPr>
          <w:p w14:paraId="2735E162"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37776BEB" w14:textId="77777777" w:rsidTr="006527CA">
        <w:tc>
          <w:tcPr>
            <w:tcW w:w="4644" w:type="dxa"/>
            <w:shd w:val="clear" w:color="auto" w:fill="auto"/>
          </w:tcPr>
          <w:p w14:paraId="76C5D26A" w14:textId="77777777" w:rsidR="006527CA" w:rsidRPr="002C2ABC" w:rsidRDefault="006527CA" w:rsidP="006527CA">
            <w:pPr>
              <w:spacing w:before="120" w:after="120"/>
              <w:rPr>
                <w:sz w:val="18"/>
                <w:szCs w:val="18"/>
                <w:lang w:eastAsia="en-GB"/>
              </w:rPr>
            </w:pPr>
            <w:r w:rsidRPr="002C2ABC">
              <w:rPr>
                <w:sz w:val="18"/>
                <w:szCs w:val="18"/>
                <w:lang w:eastAsia="en-GB"/>
              </w:rPr>
              <w:t xml:space="preserve">Teljesítette-e a gazdasági szereplő összes </w:t>
            </w:r>
            <w:r w:rsidRPr="002C2ABC">
              <w:rPr>
                <w:b/>
                <w:sz w:val="18"/>
                <w:szCs w:val="18"/>
                <w:lang w:eastAsia="en-GB"/>
              </w:rPr>
              <w:t>kötelezettségét az adók és társadalombiztosítási járulékok megfizetése tekintetében</w:t>
            </w:r>
            <w:r w:rsidRPr="002C2ABC">
              <w:rPr>
                <w:sz w:val="18"/>
                <w:szCs w:val="18"/>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1E261EC7" w14:textId="77777777" w:rsidR="006527CA" w:rsidRPr="002C2ABC" w:rsidRDefault="006527CA" w:rsidP="006527CA">
            <w:pPr>
              <w:spacing w:before="120" w:after="120"/>
              <w:rPr>
                <w:sz w:val="18"/>
                <w:szCs w:val="18"/>
                <w:lang w:eastAsia="en-GB"/>
              </w:rPr>
            </w:pPr>
            <w:r w:rsidRPr="002C2ABC">
              <w:rPr>
                <w:sz w:val="18"/>
                <w:szCs w:val="18"/>
                <w:lang w:eastAsia="en-GB"/>
              </w:rPr>
              <w:t>[] Igen [] Nem</w:t>
            </w:r>
          </w:p>
        </w:tc>
      </w:tr>
      <w:tr w:rsidR="006527CA" w:rsidRPr="002C2ABC" w14:paraId="406E44F9" w14:textId="77777777" w:rsidTr="006527CA">
        <w:trPr>
          <w:trHeight w:val="470"/>
        </w:trPr>
        <w:tc>
          <w:tcPr>
            <w:tcW w:w="4644" w:type="dxa"/>
            <w:vMerge w:val="restart"/>
            <w:shd w:val="clear" w:color="auto" w:fill="auto"/>
          </w:tcPr>
          <w:p w14:paraId="7B73F5FA" w14:textId="77777777" w:rsidR="006527CA" w:rsidRPr="002C2ABC" w:rsidRDefault="006527CA" w:rsidP="006527CA">
            <w:pPr>
              <w:spacing w:before="120" w:after="120"/>
              <w:rPr>
                <w:sz w:val="18"/>
                <w:szCs w:val="18"/>
                <w:lang w:eastAsia="en-GB"/>
              </w:rPr>
            </w:pPr>
            <w:r w:rsidRPr="002C2ABC">
              <w:rPr>
                <w:sz w:val="18"/>
                <w:szCs w:val="18"/>
                <w:lang w:eastAsia="en-GB"/>
              </w:rPr>
              <w:br/>
            </w:r>
            <w:r w:rsidRPr="002C2ABC">
              <w:rPr>
                <w:sz w:val="18"/>
                <w:szCs w:val="18"/>
                <w:lang w:eastAsia="en-GB"/>
              </w:rPr>
              <w:br/>
            </w:r>
            <w:r w:rsidRPr="002C2ABC">
              <w:rPr>
                <w:b/>
                <w:sz w:val="18"/>
                <w:szCs w:val="18"/>
                <w:lang w:eastAsia="en-GB"/>
              </w:rPr>
              <w:t>Ha nem</w:t>
            </w:r>
            <w:r w:rsidRPr="002C2ABC">
              <w:rPr>
                <w:sz w:val="18"/>
                <w:szCs w:val="18"/>
                <w:lang w:eastAsia="en-GB"/>
              </w:rPr>
              <w:t>, akkor kérjük, adja meg a következő információkat:</w:t>
            </w:r>
            <w:r w:rsidRPr="002C2ABC">
              <w:rPr>
                <w:sz w:val="18"/>
                <w:szCs w:val="18"/>
                <w:lang w:eastAsia="en-GB"/>
              </w:rPr>
              <w:br/>
            </w:r>
            <w:r w:rsidRPr="002C2ABC">
              <w:rPr>
                <w:i/>
                <w:sz w:val="18"/>
                <w:szCs w:val="18"/>
                <w:lang w:eastAsia="en-GB"/>
              </w:rPr>
              <w:t>a)</w:t>
            </w:r>
            <w:r w:rsidRPr="002C2ABC">
              <w:rPr>
                <w:sz w:val="18"/>
                <w:szCs w:val="18"/>
                <w:lang w:eastAsia="en-GB"/>
              </w:rPr>
              <w:t xml:space="preserve"> Érintett ország vagy tagállam</w:t>
            </w:r>
            <w:r w:rsidRPr="002C2ABC">
              <w:rPr>
                <w:sz w:val="18"/>
                <w:szCs w:val="18"/>
                <w:lang w:eastAsia="en-GB"/>
              </w:rPr>
              <w:br/>
            </w:r>
            <w:r w:rsidRPr="002C2ABC">
              <w:rPr>
                <w:i/>
                <w:sz w:val="18"/>
                <w:szCs w:val="18"/>
                <w:lang w:eastAsia="en-GB"/>
              </w:rPr>
              <w:t>b)</w:t>
            </w:r>
            <w:r w:rsidRPr="002C2ABC">
              <w:rPr>
                <w:sz w:val="18"/>
                <w:szCs w:val="18"/>
                <w:lang w:eastAsia="en-GB"/>
              </w:rPr>
              <w:t xml:space="preserve"> Mi az érintett összeg?</w:t>
            </w:r>
            <w:r w:rsidRPr="002C2ABC">
              <w:rPr>
                <w:sz w:val="18"/>
                <w:szCs w:val="18"/>
                <w:lang w:eastAsia="en-GB"/>
              </w:rPr>
              <w:br/>
            </w:r>
            <w:r w:rsidRPr="002C2ABC">
              <w:rPr>
                <w:i/>
                <w:sz w:val="18"/>
                <w:szCs w:val="18"/>
                <w:lang w:eastAsia="en-GB"/>
              </w:rPr>
              <w:t>c)</w:t>
            </w:r>
            <w:r w:rsidRPr="002C2ABC">
              <w:rPr>
                <w:sz w:val="18"/>
                <w:szCs w:val="18"/>
                <w:lang w:eastAsia="en-GB"/>
              </w:rPr>
              <w:t xml:space="preserve"> </w:t>
            </w:r>
            <w:proofErr w:type="gramStart"/>
            <w:r w:rsidRPr="002C2ABC">
              <w:rPr>
                <w:sz w:val="18"/>
                <w:szCs w:val="18"/>
                <w:lang w:eastAsia="en-GB"/>
              </w:rPr>
              <w:t>A</w:t>
            </w:r>
            <w:proofErr w:type="gramEnd"/>
            <w:r w:rsidRPr="002C2ABC">
              <w:rPr>
                <w:sz w:val="18"/>
                <w:szCs w:val="18"/>
                <w:lang w:eastAsia="en-GB"/>
              </w:rPr>
              <w:t xml:space="preserve"> kötelezettségszegés megállapításának módja:</w:t>
            </w:r>
            <w:r w:rsidRPr="002C2ABC">
              <w:rPr>
                <w:sz w:val="18"/>
                <w:szCs w:val="18"/>
                <w:lang w:eastAsia="en-GB"/>
              </w:rPr>
              <w:br/>
              <w:t xml:space="preserve">1) Bírósági vagy közigazgatási </w:t>
            </w:r>
            <w:r w:rsidRPr="002C2ABC">
              <w:rPr>
                <w:b/>
                <w:sz w:val="18"/>
                <w:szCs w:val="18"/>
                <w:lang w:eastAsia="en-GB"/>
              </w:rPr>
              <w:t>határozat</w:t>
            </w:r>
            <w:r w:rsidRPr="002C2ABC">
              <w:rPr>
                <w:sz w:val="18"/>
                <w:szCs w:val="18"/>
                <w:lang w:eastAsia="en-GB"/>
              </w:rPr>
              <w:t>:</w:t>
            </w:r>
          </w:p>
          <w:p w14:paraId="2AB06F55" w14:textId="77777777" w:rsidR="006527CA" w:rsidRPr="002C2ABC" w:rsidRDefault="006527CA" w:rsidP="00F671AC">
            <w:pPr>
              <w:numPr>
                <w:ilvl w:val="0"/>
                <w:numId w:val="55"/>
              </w:numPr>
              <w:spacing w:before="120" w:after="120"/>
              <w:jc w:val="both"/>
              <w:rPr>
                <w:sz w:val="18"/>
                <w:szCs w:val="18"/>
                <w:lang w:eastAsia="en-GB"/>
              </w:rPr>
            </w:pPr>
            <w:r w:rsidRPr="002C2ABC">
              <w:rPr>
                <w:sz w:val="18"/>
                <w:szCs w:val="18"/>
                <w:lang w:eastAsia="en-GB"/>
              </w:rPr>
              <w:t>Ez a határozat jogerős és végrehajtható?</w:t>
            </w:r>
          </w:p>
          <w:p w14:paraId="4DABDEEE" w14:textId="77777777" w:rsidR="006527CA" w:rsidRPr="002C2ABC" w:rsidRDefault="006527CA" w:rsidP="00F671AC">
            <w:pPr>
              <w:numPr>
                <w:ilvl w:val="0"/>
                <w:numId w:val="57"/>
              </w:numPr>
              <w:spacing w:before="120" w:after="120"/>
              <w:jc w:val="both"/>
              <w:rPr>
                <w:sz w:val="18"/>
                <w:szCs w:val="18"/>
                <w:lang w:eastAsia="en-GB"/>
              </w:rPr>
            </w:pPr>
            <w:r w:rsidRPr="002C2ABC">
              <w:rPr>
                <w:sz w:val="18"/>
                <w:szCs w:val="18"/>
                <w:lang w:eastAsia="en-GB"/>
              </w:rPr>
              <w:t>Kérjük, adja meg az ítélet vagy a határozat dátumát.</w:t>
            </w:r>
          </w:p>
          <w:p w14:paraId="55941C23" w14:textId="77777777" w:rsidR="006527CA" w:rsidRPr="002C2ABC" w:rsidRDefault="006527CA" w:rsidP="00F671AC">
            <w:pPr>
              <w:numPr>
                <w:ilvl w:val="0"/>
                <w:numId w:val="57"/>
              </w:numPr>
              <w:spacing w:before="120" w:after="120"/>
              <w:jc w:val="both"/>
              <w:rPr>
                <w:sz w:val="18"/>
                <w:szCs w:val="18"/>
                <w:lang w:eastAsia="en-GB"/>
              </w:rPr>
            </w:pPr>
            <w:r w:rsidRPr="002C2ABC">
              <w:rPr>
                <w:sz w:val="18"/>
                <w:szCs w:val="18"/>
                <w:lang w:eastAsia="en-GB"/>
              </w:rPr>
              <w:t xml:space="preserve">Ítélet esetén, </w:t>
            </w:r>
            <w:r w:rsidRPr="002C2ABC">
              <w:rPr>
                <w:b/>
                <w:sz w:val="18"/>
                <w:szCs w:val="18"/>
                <w:lang w:eastAsia="en-GB"/>
              </w:rPr>
              <w:t xml:space="preserve">amennyiben erről közvetlenül </w:t>
            </w:r>
            <w:r w:rsidRPr="002C2ABC">
              <w:rPr>
                <w:b/>
                <w:sz w:val="18"/>
                <w:szCs w:val="18"/>
                <w:u w:val="words"/>
                <w:lang w:eastAsia="en-GB"/>
              </w:rPr>
              <w:t>rendelkezik</w:t>
            </w:r>
            <w:r w:rsidRPr="002C2ABC">
              <w:rPr>
                <w:sz w:val="18"/>
                <w:szCs w:val="18"/>
                <w:lang w:eastAsia="en-GB"/>
              </w:rPr>
              <w:t>, a kizárási időtartam hossza:</w:t>
            </w:r>
          </w:p>
          <w:p w14:paraId="2E085617" w14:textId="77777777" w:rsidR="006527CA" w:rsidRPr="002C2ABC" w:rsidRDefault="006527CA" w:rsidP="006527CA">
            <w:pPr>
              <w:spacing w:before="120" w:after="120"/>
              <w:rPr>
                <w:sz w:val="18"/>
                <w:szCs w:val="18"/>
                <w:lang w:eastAsia="en-GB"/>
              </w:rPr>
            </w:pPr>
            <w:r w:rsidRPr="002C2ABC">
              <w:rPr>
                <w:sz w:val="18"/>
                <w:szCs w:val="18"/>
                <w:lang w:eastAsia="en-GB"/>
              </w:rPr>
              <w:t xml:space="preserve">2) </w:t>
            </w:r>
            <w:r w:rsidRPr="002C2ABC">
              <w:rPr>
                <w:b/>
                <w:sz w:val="18"/>
                <w:szCs w:val="18"/>
                <w:lang w:eastAsia="en-GB"/>
              </w:rPr>
              <w:t>Egyéb mód</w:t>
            </w:r>
            <w:r w:rsidRPr="002C2ABC">
              <w:rPr>
                <w:sz w:val="18"/>
                <w:szCs w:val="18"/>
                <w:lang w:eastAsia="en-GB"/>
              </w:rPr>
              <w:t>? Kérjük, részletezze:</w:t>
            </w:r>
          </w:p>
          <w:p w14:paraId="10DB6F00" w14:textId="77777777" w:rsidR="006527CA" w:rsidRPr="002C2ABC" w:rsidRDefault="006527CA" w:rsidP="006527CA">
            <w:pPr>
              <w:spacing w:before="120" w:after="120"/>
              <w:rPr>
                <w:sz w:val="18"/>
                <w:szCs w:val="18"/>
                <w:lang w:eastAsia="en-GB"/>
              </w:rPr>
            </w:pPr>
            <w:r w:rsidRPr="002C2ABC">
              <w:rPr>
                <w:i/>
                <w:sz w:val="18"/>
                <w:szCs w:val="18"/>
                <w:lang w:eastAsia="en-GB"/>
              </w:rPr>
              <w:t>d)</w:t>
            </w:r>
            <w:r w:rsidRPr="002C2ABC">
              <w:rPr>
                <w:sz w:val="18"/>
                <w:szCs w:val="18"/>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4D3E00C8" w14:textId="77777777" w:rsidR="006527CA" w:rsidRPr="002C2ABC" w:rsidRDefault="006527CA" w:rsidP="006527CA">
            <w:pPr>
              <w:spacing w:before="120" w:after="120"/>
              <w:rPr>
                <w:b/>
                <w:sz w:val="18"/>
                <w:szCs w:val="18"/>
                <w:lang w:eastAsia="en-GB"/>
              </w:rPr>
            </w:pPr>
            <w:r w:rsidRPr="002C2ABC">
              <w:rPr>
                <w:b/>
                <w:sz w:val="18"/>
                <w:szCs w:val="18"/>
                <w:lang w:eastAsia="en-GB"/>
              </w:rPr>
              <w:t>Adók</w:t>
            </w:r>
          </w:p>
        </w:tc>
        <w:tc>
          <w:tcPr>
            <w:tcW w:w="2323" w:type="dxa"/>
            <w:shd w:val="clear" w:color="auto" w:fill="auto"/>
          </w:tcPr>
          <w:p w14:paraId="5EB0D1D2" w14:textId="77777777" w:rsidR="006527CA" w:rsidRPr="002C2ABC" w:rsidRDefault="006527CA" w:rsidP="006527CA">
            <w:pPr>
              <w:spacing w:before="120" w:after="120"/>
              <w:rPr>
                <w:b/>
                <w:sz w:val="18"/>
                <w:szCs w:val="18"/>
                <w:lang w:eastAsia="en-GB"/>
              </w:rPr>
            </w:pPr>
            <w:r w:rsidRPr="002C2ABC">
              <w:rPr>
                <w:b/>
                <w:sz w:val="18"/>
                <w:szCs w:val="18"/>
                <w:lang w:eastAsia="en-GB"/>
              </w:rPr>
              <w:t>Társadalombiztosítási hozzájárulás</w:t>
            </w:r>
          </w:p>
        </w:tc>
      </w:tr>
      <w:tr w:rsidR="006527CA" w:rsidRPr="002C2ABC" w14:paraId="1CE0A9FC" w14:textId="77777777" w:rsidTr="006527CA">
        <w:trPr>
          <w:trHeight w:val="1977"/>
        </w:trPr>
        <w:tc>
          <w:tcPr>
            <w:tcW w:w="4644" w:type="dxa"/>
            <w:vMerge/>
            <w:shd w:val="clear" w:color="auto" w:fill="auto"/>
          </w:tcPr>
          <w:p w14:paraId="6158DC92" w14:textId="77777777" w:rsidR="006527CA" w:rsidRPr="002C2ABC" w:rsidRDefault="006527CA" w:rsidP="006527CA">
            <w:pPr>
              <w:spacing w:before="120" w:after="120"/>
              <w:rPr>
                <w:b/>
                <w:sz w:val="18"/>
                <w:szCs w:val="18"/>
                <w:lang w:eastAsia="en-GB"/>
              </w:rPr>
            </w:pPr>
          </w:p>
        </w:tc>
        <w:tc>
          <w:tcPr>
            <w:tcW w:w="2322" w:type="dxa"/>
            <w:shd w:val="clear" w:color="auto" w:fill="auto"/>
          </w:tcPr>
          <w:p w14:paraId="2912BE42" w14:textId="77777777" w:rsidR="006527CA" w:rsidRPr="002C2ABC" w:rsidRDefault="006527CA" w:rsidP="006527CA">
            <w:pPr>
              <w:spacing w:before="120" w:after="120"/>
              <w:rPr>
                <w:sz w:val="18"/>
                <w:szCs w:val="18"/>
                <w:lang w:eastAsia="en-GB"/>
              </w:rPr>
            </w:pPr>
            <w:r w:rsidRPr="002C2ABC">
              <w:rPr>
                <w:sz w:val="18"/>
                <w:szCs w:val="18"/>
                <w:lang w:eastAsia="en-GB"/>
              </w:rPr>
              <w:br/>
            </w:r>
            <w:r w:rsidRPr="002C2ABC">
              <w:rPr>
                <w:i/>
                <w:sz w:val="18"/>
                <w:szCs w:val="18"/>
                <w:lang w:eastAsia="en-GB"/>
              </w:rPr>
              <w:t>a)</w:t>
            </w:r>
            <w:r w:rsidRPr="002C2ABC">
              <w:rPr>
                <w:sz w:val="18"/>
                <w:szCs w:val="18"/>
                <w:lang w:eastAsia="en-GB"/>
              </w:rPr>
              <w:t xml:space="preserve"> [</w:t>
            </w:r>
            <w:proofErr w:type="gramStart"/>
            <w:r w:rsidRPr="002C2ABC">
              <w:rPr>
                <w:sz w:val="18"/>
                <w:szCs w:val="18"/>
                <w:lang w:eastAsia="en-GB"/>
              </w:rPr>
              <w:t>……</w:t>
            </w:r>
            <w:proofErr w:type="gramEnd"/>
            <w:r w:rsidRPr="002C2ABC">
              <w:rPr>
                <w:sz w:val="18"/>
                <w:szCs w:val="18"/>
                <w:lang w:eastAsia="en-GB"/>
              </w:rPr>
              <w:t>]</w:t>
            </w:r>
            <w:r w:rsidRPr="002C2ABC">
              <w:rPr>
                <w:sz w:val="18"/>
                <w:szCs w:val="18"/>
                <w:lang w:eastAsia="en-GB"/>
              </w:rPr>
              <w:br/>
            </w:r>
            <w:r w:rsidRPr="002C2ABC">
              <w:rPr>
                <w:i/>
                <w:sz w:val="18"/>
                <w:szCs w:val="18"/>
                <w:lang w:eastAsia="en-GB"/>
              </w:rPr>
              <w:t>b)</w:t>
            </w:r>
            <w:r w:rsidRPr="002C2ABC">
              <w:rPr>
                <w:sz w:val="18"/>
                <w:szCs w:val="18"/>
                <w:lang w:eastAsia="en-GB"/>
              </w:rPr>
              <w:t xml:space="preserve"> [……]</w:t>
            </w:r>
            <w:r w:rsidRPr="002C2ABC">
              <w:rPr>
                <w:sz w:val="18"/>
                <w:szCs w:val="18"/>
                <w:lang w:eastAsia="en-GB"/>
              </w:rPr>
              <w:br/>
            </w:r>
            <w:r w:rsidRPr="002C2ABC">
              <w:rPr>
                <w:sz w:val="18"/>
                <w:szCs w:val="18"/>
                <w:lang w:eastAsia="en-GB"/>
              </w:rPr>
              <w:br/>
            </w:r>
            <w:r w:rsidRPr="002C2ABC">
              <w:rPr>
                <w:sz w:val="18"/>
                <w:szCs w:val="18"/>
                <w:lang w:eastAsia="en-GB"/>
              </w:rPr>
              <w:br/>
            </w:r>
            <w:r w:rsidRPr="002C2ABC">
              <w:rPr>
                <w:i/>
                <w:sz w:val="18"/>
                <w:szCs w:val="18"/>
                <w:lang w:eastAsia="en-GB"/>
              </w:rPr>
              <w:t>c1)</w:t>
            </w:r>
            <w:r w:rsidRPr="002C2ABC">
              <w:rPr>
                <w:sz w:val="18"/>
                <w:szCs w:val="18"/>
                <w:lang w:eastAsia="en-GB"/>
              </w:rPr>
              <w:t xml:space="preserve"> [] Igen [] Nem</w:t>
            </w:r>
          </w:p>
          <w:p w14:paraId="4F19AF0F" w14:textId="77777777" w:rsidR="006527CA" w:rsidRPr="002C2ABC" w:rsidRDefault="006527CA" w:rsidP="00F671AC">
            <w:pPr>
              <w:numPr>
                <w:ilvl w:val="0"/>
                <w:numId w:val="54"/>
              </w:numPr>
              <w:spacing w:before="120" w:after="120"/>
              <w:jc w:val="both"/>
              <w:rPr>
                <w:sz w:val="18"/>
                <w:szCs w:val="18"/>
                <w:lang w:eastAsia="en-GB"/>
              </w:rPr>
            </w:pPr>
            <w:r w:rsidRPr="002C2ABC">
              <w:rPr>
                <w:sz w:val="18"/>
                <w:szCs w:val="18"/>
                <w:lang w:eastAsia="en-GB"/>
              </w:rPr>
              <w:t>[] Igen [] Nem</w:t>
            </w:r>
          </w:p>
          <w:p w14:paraId="275DBE6C" w14:textId="77777777" w:rsidR="006527CA" w:rsidRPr="002C2ABC" w:rsidRDefault="006527CA" w:rsidP="00F671AC">
            <w:pPr>
              <w:numPr>
                <w:ilvl w:val="0"/>
                <w:numId w:val="56"/>
              </w:numPr>
              <w:spacing w:before="120" w:after="120"/>
              <w:jc w:val="both"/>
              <w:rPr>
                <w:sz w:val="18"/>
                <w:szCs w:val="18"/>
                <w:lang w:eastAsia="en-GB"/>
              </w:rPr>
            </w:pPr>
            <w:r w:rsidRPr="002C2ABC">
              <w:rPr>
                <w:sz w:val="18"/>
                <w:szCs w:val="18"/>
                <w:lang w:eastAsia="en-GB"/>
              </w:rPr>
              <w:t>[……]</w:t>
            </w:r>
            <w:r w:rsidRPr="002C2ABC">
              <w:rPr>
                <w:sz w:val="18"/>
                <w:szCs w:val="18"/>
                <w:lang w:eastAsia="en-GB"/>
              </w:rPr>
              <w:br/>
            </w:r>
          </w:p>
          <w:p w14:paraId="525F0542" w14:textId="77777777" w:rsidR="006527CA" w:rsidRPr="002C2ABC" w:rsidRDefault="006527CA" w:rsidP="00F671AC">
            <w:pPr>
              <w:numPr>
                <w:ilvl w:val="0"/>
                <w:numId w:val="56"/>
              </w:numPr>
              <w:spacing w:before="120" w:after="120"/>
              <w:jc w:val="both"/>
              <w:rPr>
                <w:sz w:val="18"/>
                <w:szCs w:val="18"/>
                <w:lang w:eastAsia="en-GB"/>
              </w:rPr>
            </w:pPr>
            <w:r w:rsidRPr="002C2ABC">
              <w:rPr>
                <w:sz w:val="18"/>
                <w:szCs w:val="18"/>
                <w:lang w:eastAsia="en-GB"/>
              </w:rPr>
              <w:t>[……]</w:t>
            </w:r>
            <w:r w:rsidRPr="002C2ABC">
              <w:rPr>
                <w:sz w:val="18"/>
                <w:szCs w:val="18"/>
                <w:lang w:eastAsia="en-GB"/>
              </w:rPr>
              <w:br/>
            </w:r>
            <w:r w:rsidRPr="002C2ABC">
              <w:rPr>
                <w:sz w:val="18"/>
                <w:szCs w:val="18"/>
                <w:lang w:eastAsia="en-GB"/>
              </w:rPr>
              <w:br/>
            </w:r>
          </w:p>
          <w:p w14:paraId="22598E85" w14:textId="77777777" w:rsidR="006527CA" w:rsidRPr="002C2ABC" w:rsidRDefault="006527CA" w:rsidP="006527CA">
            <w:pPr>
              <w:spacing w:before="120" w:after="120"/>
              <w:rPr>
                <w:sz w:val="18"/>
                <w:szCs w:val="18"/>
                <w:lang w:eastAsia="en-GB"/>
              </w:rPr>
            </w:pPr>
            <w:r w:rsidRPr="002C2ABC">
              <w:rPr>
                <w:i/>
                <w:sz w:val="18"/>
                <w:szCs w:val="18"/>
                <w:lang w:eastAsia="en-GB"/>
              </w:rPr>
              <w:t>c2)</w:t>
            </w:r>
            <w:r w:rsidRPr="002C2ABC">
              <w:rPr>
                <w:sz w:val="18"/>
                <w:szCs w:val="18"/>
                <w:lang w:eastAsia="en-GB"/>
              </w:rPr>
              <w:t xml:space="preserve"> [ …]</w:t>
            </w:r>
            <w:r w:rsidRPr="002C2ABC">
              <w:rPr>
                <w:sz w:val="18"/>
                <w:szCs w:val="18"/>
                <w:lang w:eastAsia="en-GB"/>
              </w:rPr>
              <w:br/>
            </w:r>
            <w:r w:rsidRPr="002C2ABC">
              <w:rPr>
                <w:sz w:val="18"/>
                <w:szCs w:val="18"/>
                <w:lang w:eastAsia="en-GB"/>
              </w:rPr>
              <w:br/>
            </w:r>
            <w:r w:rsidRPr="002C2ABC">
              <w:rPr>
                <w:i/>
                <w:sz w:val="18"/>
                <w:szCs w:val="18"/>
                <w:lang w:eastAsia="en-GB"/>
              </w:rPr>
              <w:t>d)</w:t>
            </w:r>
            <w:r w:rsidRPr="002C2ABC">
              <w:rPr>
                <w:sz w:val="18"/>
                <w:szCs w:val="18"/>
                <w:lang w:eastAsia="en-GB"/>
              </w:rPr>
              <w:t xml:space="preserve"> [] Igen [] Nem</w:t>
            </w:r>
            <w:r w:rsidRPr="002C2ABC">
              <w:rPr>
                <w:sz w:val="18"/>
                <w:szCs w:val="18"/>
                <w:lang w:eastAsia="en-GB"/>
              </w:rPr>
              <w:br/>
            </w:r>
            <w:r w:rsidRPr="002C2ABC">
              <w:rPr>
                <w:b/>
                <w:sz w:val="18"/>
                <w:szCs w:val="18"/>
                <w:lang w:eastAsia="en-GB"/>
              </w:rPr>
              <w:t>Ha igen</w:t>
            </w:r>
            <w:r w:rsidRPr="002C2ABC">
              <w:rPr>
                <w:sz w:val="18"/>
                <w:szCs w:val="18"/>
                <w:lang w:eastAsia="en-GB"/>
              </w:rPr>
              <w:t>, kérjük, részletezze: [</w:t>
            </w:r>
            <w:proofErr w:type="gramStart"/>
            <w:r w:rsidRPr="002C2ABC">
              <w:rPr>
                <w:sz w:val="18"/>
                <w:szCs w:val="18"/>
                <w:lang w:eastAsia="en-GB"/>
              </w:rPr>
              <w:t>……</w:t>
            </w:r>
            <w:proofErr w:type="gramEnd"/>
            <w:r w:rsidRPr="002C2ABC">
              <w:rPr>
                <w:sz w:val="18"/>
                <w:szCs w:val="18"/>
                <w:lang w:eastAsia="en-GB"/>
              </w:rPr>
              <w:t>]</w:t>
            </w:r>
          </w:p>
        </w:tc>
        <w:tc>
          <w:tcPr>
            <w:tcW w:w="2323" w:type="dxa"/>
            <w:shd w:val="clear" w:color="auto" w:fill="auto"/>
          </w:tcPr>
          <w:p w14:paraId="60BD3A1D" w14:textId="77777777" w:rsidR="006527CA" w:rsidRPr="002C2ABC" w:rsidRDefault="006527CA" w:rsidP="006527CA">
            <w:pPr>
              <w:spacing w:before="120" w:after="120"/>
              <w:rPr>
                <w:sz w:val="18"/>
                <w:szCs w:val="18"/>
                <w:lang w:eastAsia="en-GB"/>
              </w:rPr>
            </w:pPr>
            <w:r w:rsidRPr="002C2ABC">
              <w:rPr>
                <w:sz w:val="18"/>
                <w:szCs w:val="18"/>
                <w:lang w:eastAsia="en-GB"/>
              </w:rPr>
              <w:br/>
            </w:r>
            <w:r w:rsidRPr="002C2ABC">
              <w:rPr>
                <w:i/>
                <w:sz w:val="18"/>
                <w:szCs w:val="18"/>
                <w:lang w:eastAsia="en-GB"/>
              </w:rPr>
              <w:t>a)</w:t>
            </w:r>
            <w:r w:rsidRPr="002C2ABC">
              <w:rPr>
                <w:sz w:val="18"/>
                <w:szCs w:val="18"/>
                <w:lang w:eastAsia="en-GB"/>
              </w:rPr>
              <w:t xml:space="preserve"> [</w:t>
            </w:r>
            <w:proofErr w:type="gramStart"/>
            <w:r w:rsidRPr="002C2ABC">
              <w:rPr>
                <w:sz w:val="18"/>
                <w:szCs w:val="18"/>
                <w:lang w:eastAsia="en-GB"/>
              </w:rPr>
              <w:t>……</w:t>
            </w:r>
            <w:proofErr w:type="gramEnd"/>
            <w:r w:rsidRPr="002C2ABC">
              <w:rPr>
                <w:sz w:val="18"/>
                <w:szCs w:val="18"/>
                <w:lang w:eastAsia="en-GB"/>
              </w:rPr>
              <w:t>]</w:t>
            </w:r>
            <w:r w:rsidRPr="002C2ABC">
              <w:rPr>
                <w:sz w:val="18"/>
                <w:szCs w:val="18"/>
                <w:lang w:eastAsia="en-GB"/>
              </w:rPr>
              <w:br/>
            </w:r>
            <w:r w:rsidRPr="002C2ABC">
              <w:rPr>
                <w:i/>
                <w:sz w:val="18"/>
                <w:szCs w:val="18"/>
                <w:lang w:eastAsia="en-GB"/>
              </w:rPr>
              <w:t>b)</w:t>
            </w:r>
            <w:r w:rsidRPr="002C2ABC">
              <w:rPr>
                <w:sz w:val="18"/>
                <w:szCs w:val="18"/>
                <w:lang w:eastAsia="en-GB"/>
              </w:rPr>
              <w:t xml:space="preserve"> [……]</w:t>
            </w:r>
            <w:r w:rsidRPr="002C2ABC">
              <w:rPr>
                <w:sz w:val="18"/>
                <w:szCs w:val="18"/>
                <w:lang w:eastAsia="en-GB"/>
              </w:rPr>
              <w:br/>
            </w:r>
            <w:r w:rsidRPr="002C2ABC">
              <w:rPr>
                <w:sz w:val="18"/>
                <w:szCs w:val="18"/>
                <w:lang w:eastAsia="en-GB"/>
              </w:rPr>
              <w:br/>
            </w:r>
            <w:r w:rsidRPr="002C2ABC">
              <w:rPr>
                <w:sz w:val="18"/>
                <w:szCs w:val="18"/>
                <w:lang w:eastAsia="en-GB"/>
              </w:rPr>
              <w:br/>
            </w:r>
            <w:r w:rsidRPr="002C2ABC">
              <w:rPr>
                <w:i/>
                <w:sz w:val="18"/>
                <w:szCs w:val="18"/>
                <w:lang w:eastAsia="en-GB"/>
              </w:rPr>
              <w:t>c1)</w:t>
            </w:r>
            <w:r w:rsidRPr="002C2ABC">
              <w:rPr>
                <w:sz w:val="18"/>
                <w:szCs w:val="18"/>
                <w:lang w:eastAsia="en-GB"/>
              </w:rPr>
              <w:t xml:space="preserve"> [] Igen [] Nem</w:t>
            </w:r>
          </w:p>
          <w:p w14:paraId="566B5468" w14:textId="77777777" w:rsidR="006527CA" w:rsidRPr="002C2ABC" w:rsidRDefault="006527CA" w:rsidP="00F671AC">
            <w:pPr>
              <w:numPr>
                <w:ilvl w:val="0"/>
                <w:numId w:val="56"/>
              </w:numPr>
              <w:spacing w:before="120" w:after="120"/>
              <w:jc w:val="both"/>
              <w:rPr>
                <w:sz w:val="18"/>
                <w:szCs w:val="18"/>
                <w:lang w:eastAsia="en-GB"/>
              </w:rPr>
            </w:pPr>
            <w:r w:rsidRPr="002C2ABC">
              <w:rPr>
                <w:sz w:val="18"/>
                <w:szCs w:val="18"/>
                <w:lang w:eastAsia="en-GB"/>
              </w:rPr>
              <w:t>[] Igen [] Nem</w:t>
            </w:r>
          </w:p>
          <w:p w14:paraId="6E920CDE" w14:textId="77777777" w:rsidR="006527CA" w:rsidRPr="002C2ABC" w:rsidRDefault="006527CA" w:rsidP="00F671AC">
            <w:pPr>
              <w:numPr>
                <w:ilvl w:val="0"/>
                <w:numId w:val="56"/>
              </w:numPr>
              <w:spacing w:before="120" w:after="120"/>
              <w:jc w:val="both"/>
              <w:rPr>
                <w:sz w:val="18"/>
                <w:szCs w:val="18"/>
                <w:lang w:eastAsia="en-GB"/>
              </w:rPr>
            </w:pPr>
            <w:r w:rsidRPr="002C2ABC">
              <w:rPr>
                <w:sz w:val="18"/>
                <w:szCs w:val="18"/>
                <w:lang w:eastAsia="en-GB"/>
              </w:rPr>
              <w:t>[……]</w:t>
            </w:r>
            <w:r w:rsidRPr="002C2ABC">
              <w:rPr>
                <w:sz w:val="18"/>
                <w:szCs w:val="18"/>
                <w:lang w:eastAsia="en-GB"/>
              </w:rPr>
              <w:br/>
            </w:r>
          </w:p>
          <w:p w14:paraId="7404A0D9" w14:textId="77777777" w:rsidR="006527CA" w:rsidRPr="002C2ABC" w:rsidRDefault="006527CA" w:rsidP="00F671AC">
            <w:pPr>
              <w:numPr>
                <w:ilvl w:val="0"/>
                <w:numId w:val="56"/>
              </w:numPr>
              <w:spacing w:before="120" w:after="120"/>
              <w:jc w:val="both"/>
              <w:rPr>
                <w:sz w:val="18"/>
                <w:szCs w:val="18"/>
                <w:lang w:eastAsia="en-GB"/>
              </w:rPr>
            </w:pPr>
            <w:r w:rsidRPr="002C2ABC">
              <w:rPr>
                <w:sz w:val="18"/>
                <w:szCs w:val="18"/>
                <w:lang w:eastAsia="en-GB"/>
              </w:rPr>
              <w:t>[……]</w:t>
            </w:r>
            <w:r w:rsidRPr="002C2ABC">
              <w:rPr>
                <w:sz w:val="18"/>
                <w:szCs w:val="18"/>
                <w:lang w:eastAsia="en-GB"/>
              </w:rPr>
              <w:br/>
            </w:r>
            <w:r w:rsidRPr="002C2ABC">
              <w:rPr>
                <w:sz w:val="18"/>
                <w:szCs w:val="18"/>
                <w:lang w:eastAsia="en-GB"/>
              </w:rPr>
              <w:br/>
            </w:r>
          </w:p>
          <w:p w14:paraId="709B9CF0" w14:textId="77777777" w:rsidR="006527CA" w:rsidRPr="002C2ABC" w:rsidRDefault="006527CA" w:rsidP="006527CA">
            <w:pPr>
              <w:spacing w:before="120" w:after="120"/>
              <w:rPr>
                <w:sz w:val="18"/>
                <w:szCs w:val="18"/>
                <w:lang w:eastAsia="en-GB"/>
              </w:rPr>
            </w:pPr>
            <w:r w:rsidRPr="002C2ABC">
              <w:rPr>
                <w:i/>
                <w:sz w:val="18"/>
                <w:szCs w:val="18"/>
                <w:lang w:eastAsia="en-GB"/>
              </w:rPr>
              <w:t>c2)</w:t>
            </w:r>
            <w:r w:rsidRPr="002C2ABC">
              <w:rPr>
                <w:sz w:val="18"/>
                <w:szCs w:val="18"/>
                <w:lang w:eastAsia="en-GB"/>
              </w:rPr>
              <w:t xml:space="preserve"> [ …]</w:t>
            </w:r>
            <w:r w:rsidRPr="002C2ABC">
              <w:rPr>
                <w:sz w:val="18"/>
                <w:szCs w:val="18"/>
                <w:lang w:eastAsia="en-GB"/>
              </w:rPr>
              <w:br/>
            </w:r>
            <w:r w:rsidRPr="002C2ABC">
              <w:rPr>
                <w:sz w:val="18"/>
                <w:szCs w:val="18"/>
                <w:lang w:eastAsia="en-GB"/>
              </w:rPr>
              <w:br/>
            </w:r>
            <w:r w:rsidRPr="002C2ABC">
              <w:rPr>
                <w:i/>
                <w:sz w:val="18"/>
                <w:szCs w:val="18"/>
                <w:lang w:eastAsia="en-GB"/>
              </w:rPr>
              <w:t>d)</w:t>
            </w:r>
            <w:r w:rsidRPr="002C2ABC">
              <w:rPr>
                <w:sz w:val="18"/>
                <w:szCs w:val="18"/>
                <w:lang w:eastAsia="en-GB"/>
              </w:rPr>
              <w:t xml:space="preserve"> [] Igen [] Nem</w:t>
            </w:r>
            <w:r w:rsidRPr="002C2ABC">
              <w:rPr>
                <w:sz w:val="18"/>
                <w:szCs w:val="18"/>
                <w:lang w:eastAsia="en-GB"/>
              </w:rPr>
              <w:br/>
            </w:r>
            <w:r w:rsidRPr="002C2ABC">
              <w:rPr>
                <w:b/>
                <w:sz w:val="18"/>
                <w:szCs w:val="18"/>
                <w:lang w:eastAsia="en-GB"/>
              </w:rPr>
              <w:t>Ha igen</w:t>
            </w:r>
            <w:r w:rsidRPr="002C2ABC">
              <w:rPr>
                <w:sz w:val="18"/>
                <w:szCs w:val="18"/>
                <w:lang w:eastAsia="en-GB"/>
              </w:rPr>
              <w:t>, kérjük, részletezze: [</w:t>
            </w:r>
            <w:proofErr w:type="gramStart"/>
            <w:r w:rsidRPr="002C2ABC">
              <w:rPr>
                <w:sz w:val="18"/>
                <w:szCs w:val="18"/>
                <w:lang w:eastAsia="en-GB"/>
              </w:rPr>
              <w:t>……</w:t>
            </w:r>
            <w:proofErr w:type="gramEnd"/>
            <w:r w:rsidRPr="002C2ABC">
              <w:rPr>
                <w:sz w:val="18"/>
                <w:szCs w:val="18"/>
                <w:lang w:eastAsia="en-GB"/>
              </w:rPr>
              <w:t>]</w:t>
            </w:r>
          </w:p>
        </w:tc>
      </w:tr>
      <w:tr w:rsidR="006527CA" w:rsidRPr="002C2ABC" w14:paraId="5E9307C1" w14:textId="77777777" w:rsidTr="006527CA">
        <w:tc>
          <w:tcPr>
            <w:tcW w:w="4644" w:type="dxa"/>
            <w:shd w:val="clear" w:color="auto" w:fill="auto"/>
          </w:tcPr>
          <w:p w14:paraId="71E5F9B1" w14:textId="77777777" w:rsidR="006527CA" w:rsidRPr="002C2ABC" w:rsidRDefault="006527CA" w:rsidP="006527CA">
            <w:pPr>
              <w:spacing w:before="120" w:after="120"/>
              <w:rPr>
                <w:i/>
                <w:sz w:val="18"/>
                <w:szCs w:val="18"/>
                <w:lang w:eastAsia="en-GB"/>
              </w:rPr>
            </w:pPr>
            <w:r w:rsidRPr="002C2ABC">
              <w:rPr>
                <w:i/>
                <w:sz w:val="18"/>
                <w:szCs w:val="18"/>
                <w:lang w:eastAsia="en-GB"/>
              </w:rPr>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1EA8F0A4" w14:textId="77777777" w:rsidR="006527CA" w:rsidRPr="002C2ABC" w:rsidRDefault="006527CA" w:rsidP="006527CA">
            <w:pPr>
              <w:spacing w:before="120" w:after="120"/>
              <w:rPr>
                <w:i/>
                <w:sz w:val="18"/>
                <w:szCs w:val="18"/>
                <w:vertAlign w:val="superscript"/>
                <w:lang w:eastAsia="en-GB"/>
              </w:rPr>
            </w:pPr>
            <w:r w:rsidRPr="002C2ABC">
              <w:rPr>
                <w:i/>
                <w:sz w:val="18"/>
                <w:szCs w:val="18"/>
                <w:lang w:eastAsia="en-GB"/>
              </w:rPr>
              <w:t>(internetcím, a kibocsátó hatóság vagy testület, a dokumentáció pontos hivatkozási adatai):</w:t>
            </w:r>
            <w:r w:rsidRPr="002C2ABC">
              <w:rPr>
                <w:i/>
                <w:sz w:val="18"/>
                <w:szCs w:val="18"/>
                <w:vertAlign w:val="superscript"/>
                <w:lang w:eastAsia="en-GB"/>
              </w:rPr>
              <w:t xml:space="preserve"> </w:t>
            </w:r>
            <w:r w:rsidRPr="002C2ABC">
              <w:rPr>
                <w:i/>
                <w:sz w:val="18"/>
                <w:szCs w:val="18"/>
                <w:vertAlign w:val="superscript"/>
                <w:lang w:eastAsia="en-GB"/>
              </w:rPr>
              <w:footnoteReference w:id="33"/>
            </w:r>
          </w:p>
          <w:p w14:paraId="52248870" w14:textId="77777777" w:rsidR="006527CA" w:rsidRPr="002C2ABC" w:rsidRDefault="006527CA" w:rsidP="006527CA">
            <w:pPr>
              <w:spacing w:before="120" w:after="120"/>
              <w:rPr>
                <w:i/>
                <w:sz w:val="18"/>
                <w:szCs w:val="18"/>
                <w:lang w:eastAsia="en-GB"/>
              </w:rPr>
            </w:pPr>
            <w:r w:rsidRPr="002C2ABC">
              <w:rPr>
                <w:i/>
                <w:sz w:val="18"/>
                <w:szCs w:val="18"/>
                <w:lang w:eastAsia="en-GB"/>
              </w:rPr>
              <w:t>[……][……][……]</w:t>
            </w:r>
          </w:p>
        </w:tc>
      </w:tr>
    </w:tbl>
    <w:p w14:paraId="499D5380" w14:textId="77777777" w:rsidR="006527CA" w:rsidRPr="002C2ABC" w:rsidRDefault="006527CA" w:rsidP="006527CA">
      <w:pPr>
        <w:rPr>
          <w:sz w:val="18"/>
          <w:szCs w:val="18"/>
          <w:lang w:eastAsia="en-GB"/>
        </w:rPr>
      </w:pPr>
    </w:p>
    <w:p w14:paraId="33992DEB" w14:textId="77777777" w:rsidR="006527CA" w:rsidRPr="002C2ABC" w:rsidRDefault="006527CA" w:rsidP="006527CA">
      <w:pPr>
        <w:keepNext/>
        <w:spacing w:before="120" w:after="360"/>
        <w:jc w:val="center"/>
        <w:rPr>
          <w:b/>
          <w:smallCaps/>
          <w:sz w:val="18"/>
          <w:szCs w:val="18"/>
          <w:lang w:eastAsia="en-GB"/>
        </w:rPr>
      </w:pPr>
      <w:r w:rsidRPr="002C2ABC">
        <w:rPr>
          <w:b/>
          <w:smallCaps/>
          <w:sz w:val="18"/>
          <w:szCs w:val="18"/>
          <w:lang w:eastAsia="en-GB"/>
        </w:rPr>
        <w:t>C: Fizetésképtelenséggel, összeférhetetlenséggel vagy szakmai kötelességszegéssel kapcsolatos okok</w:t>
      </w:r>
      <w:r w:rsidRPr="002C2ABC">
        <w:rPr>
          <w:b/>
          <w:smallCaps/>
          <w:sz w:val="18"/>
          <w:szCs w:val="18"/>
          <w:vertAlign w:val="superscript"/>
          <w:lang w:eastAsia="en-GB"/>
        </w:rPr>
        <w:footnoteReference w:id="34"/>
      </w:r>
    </w:p>
    <w:p w14:paraId="168350BD"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b/>
          <w:i/>
          <w:sz w:val="18"/>
          <w:szCs w:val="18"/>
          <w:lang w:eastAsia="en-GB"/>
        </w:rPr>
      </w:pPr>
      <w:r w:rsidRPr="002C2ABC">
        <w:rPr>
          <w:b/>
          <w:i/>
          <w:sz w:val="18"/>
          <w:szCs w:val="18"/>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2C2ABC" w14:paraId="22DFF9B7" w14:textId="77777777" w:rsidTr="006527CA">
        <w:tc>
          <w:tcPr>
            <w:tcW w:w="4644" w:type="dxa"/>
            <w:shd w:val="clear" w:color="auto" w:fill="auto"/>
          </w:tcPr>
          <w:p w14:paraId="46BD1742" w14:textId="77777777" w:rsidR="006527CA" w:rsidRPr="002C2ABC" w:rsidRDefault="006527CA" w:rsidP="006527CA">
            <w:pPr>
              <w:spacing w:before="120" w:after="120"/>
              <w:rPr>
                <w:b/>
                <w:i/>
                <w:sz w:val="18"/>
                <w:szCs w:val="18"/>
                <w:lang w:eastAsia="en-GB"/>
              </w:rPr>
            </w:pPr>
            <w:r w:rsidRPr="002C2ABC">
              <w:rPr>
                <w:b/>
                <w:i/>
                <w:sz w:val="18"/>
                <w:szCs w:val="18"/>
                <w:lang w:eastAsia="en-GB"/>
              </w:rPr>
              <w:t xml:space="preserve">Esetleges fizetésképtelenség, összeférhetetlenség vagy </w:t>
            </w:r>
            <w:r w:rsidRPr="002C2ABC">
              <w:rPr>
                <w:b/>
                <w:i/>
                <w:sz w:val="18"/>
                <w:szCs w:val="18"/>
                <w:lang w:eastAsia="en-GB"/>
              </w:rPr>
              <w:lastRenderedPageBreak/>
              <w:t>szakmai kötelességszegés</w:t>
            </w:r>
          </w:p>
        </w:tc>
        <w:tc>
          <w:tcPr>
            <w:tcW w:w="4645" w:type="dxa"/>
            <w:shd w:val="clear" w:color="auto" w:fill="auto"/>
          </w:tcPr>
          <w:p w14:paraId="5F322C72" w14:textId="77777777" w:rsidR="006527CA" w:rsidRPr="002C2ABC" w:rsidRDefault="006527CA" w:rsidP="006527CA">
            <w:pPr>
              <w:spacing w:before="120" w:after="120"/>
              <w:rPr>
                <w:b/>
                <w:i/>
                <w:sz w:val="18"/>
                <w:szCs w:val="18"/>
                <w:lang w:eastAsia="en-GB"/>
              </w:rPr>
            </w:pPr>
            <w:r w:rsidRPr="002C2ABC">
              <w:rPr>
                <w:b/>
                <w:i/>
                <w:sz w:val="18"/>
                <w:szCs w:val="18"/>
                <w:lang w:eastAsia="en-GB"/>
              </w:rPr>
              <w:lastRenderedPageBreak/>
              <w:t>Válasz:</w:t>
            </w:r>
          </w:p>
        </w:tc>
      </w:tr>
      <w:tr w:rsidR="006527CA" w:rsidRPr="002C2ABC" w14:paraId="63731300" w14:textId="77777777" w:rsidTr="006527CA">
        <w:trPr>
          <w:trHeight w:val="406"/>
        </w:trPr>
        <w:tc>
          <w:tcPr>
            <w:tcW w:w="4644" w:type="dxa"/>
            <w:vMerge w:val="restart"/>
            <w:shd w:val="clear" w:color="auto" w:fill="auto"/>
          </w:tcPr>
          <w:p w14:paraId="057BB554" w14:textId="77777777" w:rsidR="006527CA" w:rsidRPr="002C2ABC" w:rsidRDefault="006527CA" w:rsidP="006527CA">
            <w:pPr>
              <w:spacing w:before="120" w:after="120"/>
              <w:rPr>
                <w:sz w:val="18"/>
                <w:szCs w:val="18"/>
                <w:lang w:eastAsia="en-GB"/>
              </w:rPr>
            </w:pPr>
            <w:r w:rsidRPr="002C2ABC">
              <w:rPr>
                <w:sz w:val="18"/>
                <w:szCs w:val="18"/>
                <w:lang w:eastAsia="en-GB"/>
              </w:rPr>
              <w:lastRenderedPageBreak/>
              <w:t xml:space="preserve">A gazdasági szereplő </w:t>
            </w:r>
            <w:r w:rsidRPr="002C2ABC">
              <w:rPr>
                <w:b/>
                <w:sz w:val="18"/>
                <w:szCs w:val="18"/>
                <w:lang w:eastAsia="en-GB"/>
              </w:rPr>
              <w:t>tudomása szerint</w:t>
            </w:r>
            <w:r w:rsidRPr="002C2ABC">
              <w:rPr>
                <w:sz w:val="18"/>
                <w:szCs w:val="18"/>
                <w:lang w:eastAsia="en-GB"/>
              </w:rPr>
              <w:t xml:space="preserve"> megszegte-e </w:t>
            </w:r>
            <w:r w:rsidRPr="002C2ABC">
              <w:rPr>
                <w:b/>
                <w:sz w:val="18"/>
                <w:szCs w:val="18"/>
                <w:lang w:eastAsia="en-GB"/>
              </w:rPr>
              <w:t>kötelezettségeit</w:t>
            </w:r>
            <w:r w:rsidRPr="002C2ABC">
              <w:rPr>
                <w:sz w:val="18"/>
                <w:szCs w:val="18"/>
                <w:lang w:eastAsia="en-GB"/>
              </w:rPr>
              <w:t xml:space="preserve"> a </w:t>
            </w:r>
            <w:r w:rsidRPr="002C2ABC">
              <w:rPr>
                <w:b/>
                <w:sz w:val="18"/>
                <w:szCs w:val="18"/>
                <w:lang w:eastAsia="en-GB"/>
              </w:rPr>
              <w:t xml:space="preserve">környezetvédelmi, a szociális és a munkajog </w:t>
            </w:r>
            <w:proofErr w:type="gramStart"/>
            <w:r w:rsidRPr="002C2ABC">
              <w:rPr>
                <w:b/>
                <w:sz w:val="18"/>
                <w:szCs w:val="18"/>
                <w:lang w:eastAsia="en-GB"/>
              </w:rPr>
              <w:t>terén</w:t>
            </w:r>
            <w:r w:rsidRPr="002C2ABC">
              <w:rPr>
                <w:b/>
                <w:sz w:val="18"/>
                <w:szCs w:val="18"/>
                <w:vertAlign w:val="superscript"/>
                <w:lang w:eastAsia="en-GB"/>
              </w:rPr>
              <w:footnoteReference w:id="35"/>
            </w:r>
            <w:r w:rsidRPr="002C2ABC">
              <w:rPr>
                <w:b/>
                <w:sz w:val="18"/>
                <w:szCs w:val="18"/>
                <w:lang w:eastAsia="en-GB"/>
              </w:rPr>
              <w:t>?</w:t>
            </w:r>
            <w:proofErr w:type="gramEnd"/>
          </w:p>
        </w:tc>
        <w:tc>
          <w:tcPr>
            <w:tcW w:w="4645" w:type="dxa"/>
            <w:shd w:val="clear" w:color="auto" w:fill="auto"/>
          </w:tcPr>
          <w:p w14:paraId="75E814CE" w14:textId="77777777" w:rsidR="006527CA" w:rsidRPr="002C2ABC" w:rsidRDefault="006527CA" w:rsidP="006527CA">
            <w:pPr>
              <w:spacing w:before="120" w:after="120"/>
              <w:rPr>
                <w:sz w:val="18"/>
                <w:szCs w:val="18"/>
                <w:lang w:eastAsia="en-GB"/>
              </w:rPr>
            </w:pPr>
            <w:r w:rsidRPr="002C2ABC">
              <w:rPr>
                <w:sz w:val="18"/>
                <w:szCs w:val="18"/>
                <w:lang w:eastAsia="en-GB"/>
              </w:rPr>
              <w:t>[] Igen [] Nem</w:t>
            </w:r>
          </w:p>
        </w:tc>
      </w:tr>
      <w:tr w:rsidR="006527CA" w:rsidRPr="002C2ABC" w14:paraId="589FA6A7" w14:textId="77777777" w:rsidTr="006527CA">
        <w:trPr>
          <w:trHeight w:val="405"/>
        </w:trPr>
        <w:tc>
          <w:tcPr>
            <w:tcW w:w="4644" w:type="dxa"/>
            <w:vMerge/>
            <w:shd w:val="clear" w:color="auto" w:fill="auto"/>
          </w:tcPr>
          <w:p w14:paraId="50ACE40E" w14:textId="77777777" w:rsidR="006527CA" w:rsidRPr="002C2ABC" w:rsidRDefault="006527CA" w:rsidP="006527CA">
            <w:pPr>
              <w:spacing w:before="120" w:after="120"/>
              <w:rPr>
                <w:sz w:val="18"/>
                <w:szCs w:val="18"/>
                <w:lang w:eastAsia="en-GB"/>
              </w:rPr>
            </w:pPr>
          </w:p>
        </w:tc>
        <w:tc>
          <w:tcPr>
            <w:tcW w:w="4645" w:type="dxa"/>
            <w:shd w:val="clear" w:color="auto" w:fill="auto"/>
          </w:tcPr>
          <w:p w14:paraId="13B5CCFF" w14:textId="77777777" w:rsidR="006527CA" w:rsidRPr="002C2ABC" w:rsidRDefault="006527CA" w:rsidP="006527CA">
            <w:pPr>
              <w:spacing w:before="120" w:after="120"/>
              <w:rPr>
                <w:sz w:val="18"/>
                <w:szCs w:val="18"/>
                <w:lang w:eastAsia="en-GB"/>
              </w:rPr>
            </w:pPr>
            <w:r w:rsidRPr="002C2ABC">
              <w:rPr>
                <w:b/>
                <w:sz w:val="18"/>
                <w:szCs w:val="18"/>
                <w:lang w:eastAsia="en-GB"/>
              </w:rPr>
              <w:t>Ha igen</w:t>
            </w:r>
            <w:r w:rsidRPr="002C2ABC">
              <w:rPr>
                <w:sz w:val="18"/>
                <w:szCs w:val="18"/>
                <w:lang w:eastAsia="en-GB"/>
              </w:rPr>
              <w:t>, hozott-e a gazdasági szereplő olyan intézkedéseket, amelyek e kizárási okok ellenére igazolják megbízhatóságát (Öntisztázás)?</w:t>
            </w:r>
          </w:p>
          <w:p w14:paraId="4086194B" w14:textId="77777777" w:rsidR="006527CA" w:rsidRPr="002C2ABC" w:rsidRDefault="006527CA" w:rsidP="006527CA">
            <w:pPr>
              <w:spacing w:before="120" w:after="120"/>
              <w:rPr>
                <w:sz w:val="18"/>
                <w:szCs w:val="18"/>
                <w:lang w:eastAsia="en-GB"/>
              </w:rPr>
            </w:pPr>
            <w:r w:rsidRPr="002C2ABC">
              <w:rPr>
                <w:sz w:val="18"/>
                <w:szCs w:val="18"/>
                <w:lang w:eastAsia="en-GB"/>
              </w:rPr>
              <w:t>[] Igen [] Nem</w:t>
            </w:r>
          </w:p>
          <w:p w14:paraId="73853719" w14:textId="77777777" w:rsidR="006527CA" w:rsidRPr="002C2ABC" w:rsidRDefault="006527CA" w:rsidP="006527CA">
            <w:pPr>
              <w:spacing w:before="120" w:after="120"/>
              <w:rPr>
                <w:sz w:val="18"/>
                <w:szCs w:val="18"/>
                <w:lang w:eastAsia="en-GB"/>
              </w:rPr>
            </w:pPr>
            <w:r w:rsidRPr="002C2ABC">
              <w:rPr>
                <w:b/>
                <w:sz w:val="18"/>
                <w:szCs w:val="18"/>
                <w:lang w:eastAsia="en-GB"/>
              </w:rPr>
              <w:t>Amennyiben igen</w:t>
            </w:r>
            <w:r w:rsidRPr="002C2ABC">
              <w:rPr>
                <w:sz w:val="18"/>
                <w:szCs w:val="18"/>
                <w:lang w:eastAsia="en-GB"/>
              </w:rPr>
              <w:t>, kérjük, ismertesse ezeket az intézkedéseket: [</w:t>
            </w:r>
            <w:proofErr w:type="gramStart"/>
            <w:r w:rsidRPr="002C2ABC">
              <w:rPr>
                <w:sz w:val="18"/>
                <w:szCs w:val="18"/>
                <w:lang w:eastAsia="en-GB"/>
              </w:rPr>
              <w:t>……</w:t>
            </w:r>
            <w:proofErr w:type="gramEnd"/>
            <w:r w:rsidRPr="002C2ABC">
              <w:rPr>
                <w:sz w:val="18"/>
                <w:szCs w:val="18"/>
                <w:lang w:eastAsia="en-GB"/>
              </w:rPr>
              <w:t>]</w:t>
            </w:r>
          </w:p>
        </w:tc>
      </w:tr>
      <w:tr w:rsidR="006527CA" w:rsidRPr="002C2ABC" w14:paraId="23A0B2A5" w14:textId="77777777" w:rsidTr="006527CA">
        <w:tc>
          <w:tcPr>
            <w:tcW w:w="4644" w:type="dxa"/>
            <w:shd w:val="clear" w:color="auto" w:fill="auto"/>
          </w:tcPr>
          <w:p w14:paraId="7FC93625" w14:textId="77777777" w:rsidR="006527CA" w:rsidRPr="002C2ABC" w:rsidRDefault="006527CA" w:rsidP="006527CA">
            <w:pPr>
              <w:spacing w:before="120" w:after="120"/>
              <w:rPr>
                <w:b/>
                <w:sz w:val="18"/>
                <w:szCs w:val="18"/>
                <w:lang w:eastAsia="en-GB"/>
              </w:rPr>
            </w:pPr>
            <w:r w:rsidRPr="002C2ABC">
              <w:rPr>
                <w:sz w:val="18"/>
                <w:szCs w:val="18"/>
                <w:lang w:eastAsia="en-GB"/>
              </w:rPr>
              <w:t>A gazdasági szereplő a következő helyzetek bármelyikében van-e:</w:t>
            </w:r>
            <w:r w:rsidRPr="002C2ABC">
              <w:rPr>
                <w:sz w:val="18"/>
                <w:szCs w:val="18"/>
                <w:lang w:eastAsia="en-GB"/>
              </w:rPr>
              <w:br/>
            </w:r>
            <w:r w:rsidRPr="002C2ABC">
              <w:rPr>
                <w:i/>
                <w:sz w:val="18"/>
                <w:szCs w:val="18"/>
                <w:lang w:eastAsia="en-GB"/>
              </w:rPr>
              <w:t>a)</w:t>
            </w:r>
            <w:r w:rsidRPr="002C2ABC">
              <w:rPr>
                <w:b/>
                <w:sz w:val="18"/>
                <w:szCs w:val="18"/>
                <w:lang w:eastAsia="en-GB"/>
              </w:rPr>
              <w:t xml:space="preserve"> Csődeljárás, </w:t>
            </w:r>
            <w:r w:rsidRPr="002C2ABC">
              <w:rPr>
                <w:sz w:val="18"/>
                <w:szCs w:val="18"/>
                <w:lang w:eastAsia="en-GB"/>
              </w:rPr>
              <w:t>vagy</w:t>
            </w:r>
            <w:r w:rsidRPr="002C2ABC">
              <w:rPr>
                <w:sz w:val="18"/>
                <w:szCs w:val="18"/>
                <w:lang w:eastAsia="en-GB"/>
              </w:rPr>
              <w:br/>
            </w:r>
            <w:r w:rsidRPr="002C2ABC">
              <w:rPr>
                <w:i/>
                <w:sz w:val="18"/>
                <w:szCs w:val="18"/>
                <w:lang w:eastAsia="en-GB"/>
              </w:rPr>
              <w:t>b)</w:t>
            </w:r>
            <w:r w:rsidRPr="002C2ABC">
              <w:rPr>
                <w:b/>
                <w:sz w:val="18"/>
                <w:szCs w:val="18"/>
                <w:lang w:eastAsia="en-GB"/>
              </w:rPr>
              <w:t xml:space="preserve"> Fizetésképtelenségi eljárás</w:t>
            </w:r>
            <w:r w:rsidRPr="002C2ABC">
              <w:rPr>
                <w:sz w:val="18"/>
                <w:szCs w:val="18"/>
                <w:lang w:eastAsia="en-GB"/>
              </w:rPr>
              <w:t xml:space="preserve"> vagy felszámolási eljárás alatt áll, vagy</w:t>
            </w:r>
            <w:r w:rsidRPr="002C2ABC">
              <w:rPr>
                <w:sz w:val="18"/>
                <w:szCs w:val="18"/>
                <w:lang w:eastAsia="en-GB"/>
              </w:rPr>
              <w:br/>
            </w:r>
            <w:r w:rsidRPr="002C2ABC">
              <w:rPr>
                <w:i/>
                <w:sz w:val="18"/>
                <w:szCs w:val="18"/>
                <w:lang w:eastAsia="en-GB"/>
              </w:rPr>
              <w:t>c)</w:t>
            </w:r>
            <w:r w:rsidRPr="002C2ABC">
              <w:rPr>
                <w:sz w:val="18"/>
                <w:szCs w:val="18"/>
                <w:lang w:eastAsia="en-GB"/>
              </w:rPr>
              <w:t xml:space="preserve"> </w:t>
            </w:r>
            <w:r w:rsidRPr="002C2ABC">
              <w:rPr>
                <w:b/>
                <w:sz w:val="18"/>
                <w:szCs w:val="18"/>
                <w:lang w:eastAsia="en-GB"/>
              </w:rPr>
              <w:t>Hitelezőkkel csődegyezséget kötött</w:t>
            </w:r>
            <w:r w:rsidRPr="002C2ABC">
              <w:rPr>
                <w:sz w:val="18"/>
                <w:szCs w:val="18"/>
                <w:lang w:eastAsia="en-GB"/>
              </w:rPr>
              <w:t>, vagy</w:t>
            </w:r>
            <w:r w:rsidRPr="002C2ABC">
              <w:rPr>
                <w:sz w:val="18"/>
                <w:szCs w:val="18"/>
                <w:lang w:eastAsia="en-GB"/>
              </w:rPr>
              <w:br/>
            </w:r>
            <w:r w:rsidRPr="002C2ABC">
              <w:rPr>
                <w:i/>
                <w:sz w:val="18"/>
                <w:szCs w:val="18"/>
                <w:lang w:eastAsia="en-GB"/>
              </w:rPr>
              <w:t>d)</w:t>
            </w:r>
            <w:r w:rsidRPr="002C2ABC">
              <w:rPr>
                <w:sz w:val="18"/>
                <w:szCs w:val="18"/>
                <w:lang w:eastAsia="en-GB"/>
              </w:rPr>
              <w:t xml:space="preserve"> </w:t>
            </w:r>
            <w:proofErr w:type="gramStart"/>
            <w:r w:rsidRPr="002C2ABC">
              <w:rPr>
                <w:sz w:val="18"/>
                <w:szCs w:val="18"/>
                <w:lang w:eastAsia="en-GB"/>
              </w:rPr>
              <w:t>A</w:t>
            </w:r>
            <w:proofErr w:type="gramEnd"/>
            <w:r w:rsidRPr="002C2ABC">
              <w:rPr>
                <w:sz w:val="18"/>
                <w:szCs w:val="18"/>
                <w:lang w:eastAsia="en-GB"/>
              </w:rPr>
              <w:t xml:space="preserve"> nemzeti törvények és rendeletek szerinti hasonló eljárás következtében bármely hasonló helyzetben van</w:t>
            </w:r>
            <w:r w:rsidRPr="002C2ABC">
              <w:rPr>
                <w:sz w:val="18"/>
                <w:szCs w:val="18"/>
                <w:vertAlign w:val="superscript"/>
                <w:lang w:eastAsia="en-GB"/>
              </w:rPr>
              <w:footnoteReference w:id="36"/>
            </w:r>
            <w:r w:rsidRPr="002C2ABC">
              <w:rPr>
                <w:sz w:val="18"/>
                <w:szCs w:val="18"/>
                <w:lang w:eastAsia="en-GB"/>
              </w:rPr>
              <w:t>, vagy</w:t>
            </w:r>
            <w:r w:rsidRPr="002C2ABC">
              <w:rPr>
                <w:sz w:val="18"/>
                <w:szCs w:val="18"/>
                <w:lang w:eastAsia="en-GB"/>
              </w:rPr>
              <w:br/>
            </w:r>
            <w:r w:rsidRPr="002C2ABC">
              <w:rPr>
                <w:i/>
                <w:sz w:val="18"/>
                <w:szCs w:val="18"/>
                <w:lang w:eastAsia="en-GB"/>
              </w:rPr>
              <w:t>e)</w:t>
            </w:r>
            <w:r w:rsidRPr="002C2ABC">
              <w:rPr>
                <w:sz w:val="18"/>
                <w:szCs w:val="18"/>
                <w:lang w:eastAsia="en-GB"/>
              </w:rPr>
              <w:t xml:space="preserve"> Vagyonát felszámoló vagy bíróság kezeli, vagy</w:t>
            </w:r>
            <w:r w:rsidRPr="002C2ABC">
              <w:rPr>
                <w:sz w:val="18"/>
                <w:szCs w:val="18"/>
                <w:lang w:eastAsia="en-GB"/>
              </w:rPr>
              <w:br/>
            </w:r>
            <w:r w:rsidRPr="002C2ABC">
              <w:rPr>
                <w:i/>
                <w:sz w:val="18"/>
                <w:szCs w:val="18"/>
                <w:lang w:eastAsia="en-GB"/>
              </w:rPr>
              <w:t>f)</w:t>
            </w:r>
            <w:r w:rsidRPr="002C2ABC">
              <w:rPr>
                <w:sz w:val="18"/>
                <w:szCs w:val="18"/>
                <w:lang w:eastAsia="en-GB"/>
              </w:rPr>
              <w:t xml:space="preserve"> Üzleti tevékenységét felfüggesztette?</w:t>
            </w:r>
            <w:r w:rsidRPr="002C2ABC">
              <w:rPr>
                <w:sz w:val="18"/>
                <w:szCs w:val="18"/>
                <w:lang w:eastAsia="en-GB"/>
              </w:rPr>
              <w:br/>
            </w:r>
            <w:r w:rsidRPr="002C2ABC">
              <w:rPr>
                <w:b/>
                <w:sz w:val="18"/>
                <w:szCs w:val="18"/>
                <w:lang w:eastAsia="en-GB"/>
              </w:rPr>
              <w:t>Ha igen:</w:t>
            </w:r>
          </w:p>
          <w:p w14:paraId="652F35B5" w14:textId="77777777" w:rsidR="006527CA" w:rsidRPr="002C2ABC" w:rsidRDefault="006527CA" w:rsidP="00F671AC">
            <w:pPr>
              <w:numPr>
                <w:ilvl w:val="0"/>
                <w:numId w:val="56"/>
              </w:numPr>
              <w:spacing w:before="120" w:after="120"/>
              <w:jc w:val="both"/>
              <w:rPr>
                <w:sz w:val="18"/>
                <w:szCs w:val="18"/>
                <w:lang w:eastAsia="en-GB"/>
              </w:rPr>
            </w:pPr>
            <w:r w:rsidRPr="002C2ABC">
              <w:rPr>
                <w:sz w:val="18"/>
                <w:szCs w:val="18"/>
                <w:lang w:eastAsia="en-GB"/>
              </w:rPr>
              <w:t>Kérjük, részletezze:</w:t>
            </w:r>
          </w:p>
          <w:p w14:paraId="5F2C3BCA" w14:textId="77777777" w:rsidR="006527CA" w:rsidRPr="002C2ABC" w:rsidRDefault="006527CA" w:rsidP="00F671AC">
            <w:pPr>
              <w:numPr>
                <w:ilvl w:val="0"/>
                <w:numId w:val="56"/>
              </w:numPr>
              <w:spacing w:before="120" w:after="120"/>
              <w:jc w:val="both"/>
              <w:rPr>
                <w:sz w:val="18"/>
                <w:szCs w:val="18"/>
                <w:lang w:eastAsia="en-GB"/>
              </w:rPr>
            </w:pPr>
            <w:r w:rsidRPr="002C2ABC">
              <w:rPr>
                <w:sz w:val="18"/>
                <w:szCs w:val="18"/>
                <w:lang w:eastAsia="en-GB"/>
              </w:rPr>
              <w:t xml:space="preserve">Kérjük, ismertesse az okokat, amelyek miatt mégis képes lesz az alkalmazandó nemzeti szabályokat és üzletfolytonossági intézkedéseket figyelembe véve a szerződés </w:t>
            </w:r>
            <w:proofErr w:type="gramStart"/>
            <w:r w:rsidRPr="002C2ABC">
              <w:rPr>
                <w:sz w:val="18"/>
                <w:szCs w:val="18"/>
                <w:lang w:eastAsia="en-GB"/>
              </w:rPr>
              <w:t>teljesítésére</w:t>
            </w:r>
            <w:r w:rsidRPr="002C2ABC">
              <w:rPr>
                <w:sz w:val="18"/>
                <w:szCs w:val="18"/>
                <w:vertAlign w:val="superscript"/>
                <w:lang w:eastAsia="en-GB"/>
              </w:rPr>
              <w:footnoteReference w:id="37"/>
            </w:r>
            <w:r w:rsidRPr="002C2ABC">
              <w:rPr>
                <w:sz w:val="18"/>
                <w:szCs w:val="18"/>
                <w:lang w:eastAsia="en-GB"/>
              </w:rPr>
              <w:t>.</w:t>
            </w:r>
            <w:proofErr w:type="gramEnd"/>
          </w:p>
          <w:p w14:paraId="3EFEA8D2" w14:textId="77777777" w:rsidR="006527CA" w:rsidRPr="002C2ABC" w:rsidRDefault="006527CA" w:rsidP="006527CA">
            <w:pPr>
              <w:spacing w:before="120" w:after="120"/>
              <w:rPr>
                <w:i/>
                <w:sz w:val="18"/>
                <w:szCs w:val="18"/>
                <w:lang w:eastAsia="en-GB"/>
              </w:rPr>
            </w:pPr>
          </w:p>
          <w:p w14:paraId="4A9F6478" w14:textId="77777777" w:rsidR="006527CA" w:rsidRPr="002C2ABC" w:rsidRDefault="006527CA" w:rsidP="006527CA">
            <w:pPr>
              <w:spacing w:before="120" w:after="120"/>
              <w:rPr>
                <w:sz w:val="18"/>
                <w:szCs w:val="18"/>
                <w:lang w:eastAsia="en-GB"/>
              </w:rPr>
            </w:pPr>
            <w:r w:rsidRPr="002C2ABC">
              <w:rPr>
                <w:i/>
                <w:sz w:val="18"/>
                <w:szCs w:val="18"/>
                <w:lang w:eastAsia="en-GB"/>
              </w:rPr>
              <w:t>Ha a vonatkozó információ elektronikusan elérhető, kérjük, adja meg a következő információkat:</w:t>
            </w:r>
          </w:p>
        </w:tc>
        <w:tc>
          <w:tcPr>
            <w:tcW w:w="4645" w:type="dxa"/>
            <w:shd w:val="clear" w:color="auto" w:fill="auto"/>
          </w:tcPr>
          <w:p w14:paraId="5FDE23D0" w14:textId="77777777" w:rsidR="006527CA" w:rsidRPr="002C2ABC" w:rsidRDefault="006527CA" w:rsidP="006527CA">
            <w:pPr>
              <w:spacing w:before="120" w:after="120"/>
              <w:rPr>
                <w:sz w:val="18"/>
                <w:szCs w:val="18"/>
                <w:lang w:eastAsia="en-GB"/>
              </w:rPr>
            </w:pPr>
            <w:r w:rsidRPr="002C2ABC">
              <w:rPr>
                <w:sz w:val="18"/>
                <w:szCs w:val="18"/>
                <w:lang w:eastAsia="en-GB"/>
              </w:rPr>
              <w:t>[] Igen [] Nem</w:t>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p>
          <w:p w14:paraId="6810C2B2" w14:textId="77777777" w:rsidR="006527CA" w:rsidRPr="002C2ABC" w:rsidRDefault="006527CA" w:rsidP="00F671AC">
            <w:pPr>
              <w:numPr>
                <w:ilvl w:val="0"/>
                <w:numId w:val="56"/>
              </w:numPr>
              <w:spacing w:before="120" w:after="120"/>
              <w:jc w:val="both"/>
              <w:rPr>
                <w:sz w:val="18"/>
                <w:szCs w:val="18"/>
                <w:lang w:eastAsia="en-GB"/>
              </w:rPr>
            </w:pPr>
            <w:r w:rsidRPr="002C2ABC">
              <w:rPr>
                <w:sz w:val="18"/>
                <w:szCs w:val="18"/>
                <w:lang w:eastAsia="en-GB"/>
              </w:rPr>
              <w:t>[……]</w:t>
            </w:r>
          </w:p>
          <w:p w14:paraId="660A0239" w14:textId="77777777" w:rsidR="006527CA" w:rsidRPr="002C2ABC" w:rsidRDefault="006527CA" w:rsidP="00F671AC">
            <w:pPr>
              <w:numPr>
                <w:ilvl w:val="0"/>
                <w:numId w:val="56"/>
              </w:numPr>
              <w:spacing w:before="120" w:after="120"/>
              <w:jc w:val="both"/>
              <w:rPr>
                <w:sz w:val="18"/>
                <w:szCs w:val="18"/>
                <w:lang w:eastAsia="en-GB"/>
              </w:rPr>
            </w:pPr>
            <w:r w:rsidRPr="002C2ABC">
              <w:rPr>
                <w:sz w:val="18"/>
                <w:szCs w:val="18"/>
                <w:lang w:eastAsia="en-GB"/>
              </w:rPr>
              <w:t>[……]</w:t>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p>
          <w:p w14:paraId="29044390" w14:textId="77777777" w:rsidR="006527CA" w:rsidRPr="002C2ABC" w:rsidRDefault="006527CA" w:rsidP="006527CA">
            <w:pPr>
              <w:spacing w:before="120" w:after="120"/>
              <w:rPr>
                <w:i/>
                <w:sz w:val="18"/>
                <w:szCs w:val="18"/>
                <w:lang w:eastAsia="en-GB"/>
              </w:rPr>
            </w:pPr>
            <w:r w:rsidRPr="002C2ABC">
              <w:rPr>
                <w:i/>
                <w:sz w:val="18"/>
                <w:szCs w:val="18"/>
                <w:lang w:eastAsia="en-GB"/>
              </w:rPr>
              <w:t>(internetcím, a kibocsátó hatóság vagy testület, a dokumentáció pontos hivatkozási adatai): [</w:t>
            </w:r>
            <w:proofErr w:type="gramStart"/>
            <w:r w:rsidRPr="002C2ABC">
              <w:rPr>
                <w:i/>
                <w:sz w:val="18"/>
                <w:szCs w:val="18"/>
                <w:lang w:eastAsia="en-GB"/>
              </w:rPr>
              <w:t>……</w:t>
            </w:r>
            <w:proofErr w:type="gramEnd"/>
            <w:r w:rsidRPr="002C2ABC">
              <w:rPr>
                <w:i/>
                <w:sz w:val="18"/>
                <w:szCs w:val="18"/>
                <w:lang w:eastAsia="en-GB"/>
              </w:rPr>
              <w:t>][……][……]</w:t>
            </w:r>
          </w:p>
        </w:tc>
      </w:tr>
      <w:tr w:rsidR="006527CA" w:rsidRPr="002C2ABC" w14:paraId="61182878" w14:textId="77777777" w:rsidTr="006527CA">
        <w:trPr>
          <w:trHeight w:val="303"/>
        </w:trPr>
        <w:tc>
          <w:tcPr>
            <w:tcW w:w="4644" w:type="dxa"/>
            <w:vMerge w:val="restart"/>
            <w:shd w:val="clear" w:color="auto" w:fill="auto"/>
          </w:tcPr>
          <w:p w14:paraId="66F23AC8" w14:textId="77777777" w:rsidR="006527CA" w:rsidRPr="002C2ABC" w:rsidRDefault="006527CA" w:rsidP="006527CA">
            <w:pPr>
              <w:spacing w:before="120" w:after="120"/>
              <w:rPr>
                <w:sz w:val="18"/>
                <w:szCs w:val="18"/>
                <w:lang w:eastAsia="en-GB"/>
              </w:rPr>
            </w:pPr>
            <w:r w:rsidRPr="002C2ABC">
              <w:rPr>
                <w:sz w:val="18"/>
                <w:szCs w:val="18"/>
                <w:lang w:eastAsia="en-GB"/>
              </w:rPr>
              <w:t xml:space="preserve">Elkövetett-e a gazdasági szereplő </w:t>
            </w:r>
            <w:r w:rsidRPr="002C2ABC">
              <w:rPr>
                <w:b/>
                <w:sz w:val="18"/>
                <w:szCs w:val="18"/>
                <w:lang w:eastAsia="en-GB"/>
              </w:rPr>
              <w:t xml:space="preserve">súlyos szakmai </w:t>
            </w:r>
            <w:proofErr w:type="gramStart"/>
            <w:r w:rsidRPr="002C2ABC">
              <w:rPr>
                <w:b/>
                <w:sz w:val="18"/>
                <w:szCs w:val="18"/>
                <w:lang w:eastAsia="en-GB"/>
              </w:rPr>
              <w:t>kötelességszegést</w:t>
            </w:r>
            <w:r w:rsidRPr="002C2ABC">
              <w:rPr>
                <w:b/>
                <w:sz w:val="18"/>
                <w:szCs w:val="18"/>
                <w:vertAlign w:val="superscript"/>
                <w:lang w:eastAsia="en-GB"/>
              </w:rPr>
              <w:footnoteReference w:id="38"/>
            </w:r>
            <w:r w:rsidRPr="002C2ABC">
              <w:rPr>
                <w:sz w:val="18"/>
                <w:szCs w:val="18"/>
                <w:lang w:eastAsia="en-GB"/>
              </w:rPr>
              <w:t>?</w:t>
            </w:r>
            <w:proofErr w:type="gramEnd"/>
          </w:p>
          <w:p w14:paraId="75C5F880" w14:textId="77777777" w:rsidR="006527CA" w:rsidRPr="002C2ABC" w:rsidRDefault="006527CA" w:rsidP="006527CA">
            <w:pPr>
              <w:spacing w:before="120" w:after="120"/>
              <w:rPr>
                <w:sz w:val="18"/>
                <w:szCs w:val="18"/>
                <w:lang w:eastAsia="en-GB"/>
              </w:rPr>
            </w:pPr>
            <w:r w:rsidRPr="002C2ABC">
              <w:rPr>
                <w:sz w:val="18"/>
                <w:szCs w:val="18"/>
                <w:lang w:eastAsia="en-GB"/>
              </w:rPr>
              <w:t>Ha igen, kérjük, részletezze:</w:t>
            </w:r>
          </w:p>
        </w:tc>
        <w:tc>
          <w:tcPr>
            <w:tcW w:w="4645" w:type="dxa"/>
            <w:shd w:val="clear" w:color="auto" w:fill="auto"/>
          </w:tcPr>
          <w:p w14:paraId="46DB2B47" w14:textId="77777777" w:rsidR="006527CA" w:rsidRPr="002C2ABC" w:rsidRDefault="006527CA" w:rsidP="006527CA">
            <w:pPr>
              <w:spacing w:before="120" w:after="120"/>
              <w:rPr>
                <w:sz w:val="18"/>
                <w:szCs w:val="18"/>
                <w:lang w:eastAsia="en-GB"/>
              </w:rPr>
            </w:pPr>
            <w:r w:rsidRPr="002C2ABC">
              <w:rPr>
                <w:sz w:val="18"/>
                <w:szCs w:val="18"/>
                <w:lang w:eastAsia="en-GB"/>
              </w:rPr>
              <w:t>[] Igen [] Nem,</w:t>
            </w:r>
            <w:r w:rsidRPr="002C2ABC">
              <w:rPr>
                <w:sz w:val="18"/>
                <w:szCs w:val="18"/>
                <w:lang w:eastAsia="en-GB"/>
              </w:rPr>
              <w:br/>
            </w:r>
            <w:r w:rsidRPr="002C2ABC">
              <w:rPr>
                <w:sz w:val="18"/>
                <w:szCs w:val="18"/>
                <w:lang w:eastAsia="en-GB"/>
              </w:rPr>
              <w:br/>
              <w:t>[</w:t>
            </w:r>
            <w:proofErr w:type="gramStart"/>
            <w:r w:rsidRPr="002C2ABC">
              <w:rPr>
                <w:sz w:val="18"/>
                <w:szCs w:val="18"/>
                <w:lang w:eastAsia="en-GB"/>
              </w:rPr>
              <w:t>……</w:t>
            </w:r>
            <w:proofErr w:type="gramEnd"/>
            <w:r w:rsidRPr="002C2ABC">
              <w:rPr>
                <w:sz w:val="18"/>
                <w:szCs w:val="18"/>
                <w:lang w:eastAsia="en-GB"/>
              </w:rPr>
              <w:t>]</w:t>
            </w:r>
          </w:p>
        </w:tc>
      </w:tr>
      <w:tr w:rsidR="006527CA" w:rsidRPr="002C2ABC" w14:paraId="4510A934" w14:textId="77777777" w:rsidTr="006527CA">
        <w:trPr>
          <w:trHeight w:val="303"/>
        </w:trPr>
        <w:tc>
          <w:tcPr>
            <w:tcW w:w="4644" w:type="dxa"/>
            <w:vMerge/>
            <w:shd w:val="clear" w:color="auto" w:fill="auto"/>
          </w:tcPr>
          <w:p w14:paraId="76D57016" w14:textId="77777777" w:rsidR="006527CA" w:rsidRPr="002C2ABC" w:rsidRDefault="006527CA" w:rsidP="006527CA">
            <w:pPr>
              <w:spacing w:before="120" w:after="120"/>
              <w:rPr>
                <w:sz w:val="18"/>
                <w:szCs w:val="18"/>
                <w:lang w:eastAsia="en-GB"/>
              </w:rPr>
            </w:pPr>
          </w:p>
        </w:tc>
        <w:tc>
          <w:tcPr>
            <w:tcW w:w="4645" w:type="dxa"/>
            <w:shd w:val="clear" w:color="auto" w:fill="auto"/>
          </w:tcPr>
          <w:p w14:paraId="7539FCCA" w14:textId="77777777" w:rsidR="006527CA" w:rsidRPr="002C2ABC" w:rsidRDefault="006527CA" w:rsidP="006527CA">
            <w:pPr>
              <w:spacing w:before="120" w:after="120"/>
              <w:rPr>
                <w:sz w:val="18"/>
                <w:szCs w:val="18"/>
                <w:lang w:eastAsia="en-GB"/>
              </w:rPr>
            </w:pPr>
            <w:r w:rsidRPr="002C2ABC">
              <w:rPr>
                <w:b/>
                <w:sz w:val="18"/>
                <w:szCs w:val="18"/>
                <w:lang w:eastAsia="en-GB"/>
              </w:rPr>
              <w:t>Ha igen</w:t>
            </w:r>
            <w:r w:rsidRPr="002C2ABC">
              <w:rPr>
                <w:sz w:val="18"/>
                <w:szCs w:val="18"/>
                <w:lang w:eastAsia="en-GB"/>
              </w:rPr>
              <w:t>, tett-e a gazdasági szereplő öntisztázó intézkedéseket? [] Igen [] Nem</w:t>
            </w:r>
          </w:p>
          <w:p w14:paraId="4CA3DAE0" w14:textId="77777777" w:rsidR="006527CA" w:rsidRPr="002C2ABC" w:rsidRDefault="006527CA" w:rsidP="006527CA">
            <w:pPr>
              <w:spacing w:before="120" w:after="120"/>
              <w:rPr>
                <w:sz w:val="18"/>
                <w:szCs w:val="18"/>
                <w:lang w:eastAsia="en-GB"/>
              </w:rPr>
            </w:pPr>
            <w:r w:rsidRPr="002C2ABC">
              <w:rPr>
                <w:b/>
                <w:sz w:val="18"/>
                <w:szCs w:val="18"/>
                <w:lang w:eastAsia="en-GB"/>
              </w:rPr>
              <w:t>Amennyiben igen</w:t>
            </w:r>
            <w:r w:rsidRPr="002C2ABC">
              <w:rPr>
                <w:sz w:val="18"/>
                <w:szCs w:val="18"/>
                <w:lang w:eastAsia="en-GB"/>
              </w:rPr>
              <w:t>, kérjük, ismertesse ezeket az intézkedéseket: [</w:t>
            </w:r>
            <w:proofErr w:type="gramStart"/>
            <w:r w:rsidRPr="002C2ABC">
              <w:rPr>
                <w:sz w:val="18"/>
                <w:szCs w:val="18"/>
                <w:lang w:eastAsia="en-GB"/>
              </w:rPr>
              <w:t>……</w:t>
            </w:r>
            <w:proofErr w:type="gramEnd"/>
            <w:r w:rsidRPr="002C2ABC">
              <w:rPr>
                <w:sz w:val="18"/>
                <w:szCs w:val="18"/>
                <w:lang w:eastAsia="en-GB"/>
              </w:rPr>
              <w:t>]</w:t>
            </w:r>
          </w:p>
        </w:tc>
      </w:tr>
      <w:tr w:rsidR="006527CA" w:rsidRPr="002C2ABC" w14:paraId="410C64A4" w14:textId="77777777" w:rsidTr="006527CA">
        <w:trPr>
          <w:trHeight w:val="515"/>
        </w:trPr>
        <w:tc>
          <w:tcPr>
            <w:tcW w:w="4644" w:type="dxa"/>
            <w:vMerge w:val="restart"/>
            <w:shd w:val="clear" w:color="auto" w:fill="auto"/>
          </w:tcPr>
          <w:p w14:paraId="2B3803F6" w14:textId="77777777" w:rsidR="006527CA" w:rsidRPr="002C2ABC" w:rsidRDefault="006527CA" w:rsidP="006527CA">
            <w:pPr>
              <w:spacing w:before="120" w:after="120"/>
              <w:rPr>
                <w:sz w:val="18"/>
                <w:szCs w:val="18"/>
                <w:lang w:eastAsia="en-GB"/>
              </w:rPr>
            </w:pPr>
            <w:r w:rsidRPr="002C2ABC">
              <w:rPr>
                <w:b/>
                <w:sz w:val="18"/>
                <w:szCs w:val="18"/>
              </w:rPr>
              <w:t>Kötött-e a gazdasági szereplő</w:t>
            </w:r>
            <w:r w:rsidRPr="002C2ABC">
              <w:rPr>
                <w:sz w:val="18"/>
                <w:szCs w:val="18"/>
                <w:lang w:eastAsia="en-GB"/>
              </w:rPr>
              <w:t xml:space="preserve"> </w:t>
            </w:r>
            <w:r w:rsidRPr="002C2ABC">
              <w:rPr>
                <w:b/>
                <w:sz w:val="18"/>
                <w:szCs w:val="18"/>
                <w:lang w:eastAsia="en-GB"/>
              </w:rPr>
              <w:t>a verseny torzítását célzó</w:t>
            </w:r>
            <w:r w:rsidRPr="002C2ABC">
              <w:rPr>
                <w:sz w:val="18"/>
                <w:szCs w:val="18"/>
                <w:lang w:eastAsia="en-GB"/>
              </w:rPr>
              <w:t xml:space="preserve"> </w:t>
            </w:r>
            <w:r w:rsidRPr="002C2ABC">
              <w:rPr>
                <w:b/>
                <w:sz w:val="18"/>
                <w:szCs w:val="18"/>
                <w:lang w:eastAsia="en-GB"/>
              </w:rPr>
              <w:t>megállapodást</w:t>
            </w:r>
            <w:r w:rsidRPr="002C2ABC">
              <w:rPr>
                <w:sz w:val="18"/>
                <w:szCs w:val="18"/>
                <w:lang w:eastAsia="en-GB"/>
              </w:rPr>
              <w:t xml:space="preserve"> más gazdasági szereplőkkel?</w:t>
            </w:r>
          </w:p>
          <w:p w14:paraId="1EFCC691" w14:textId="77777777" w:rsidR="006527CA" w:rsidRPr="002C2ABC" w:rsidRDefault="006527CA" w:rsidP="006527CA">
            <w:pPr>
              <w:spacing w:before="120" w:after="120"/>
              <w:rPr>
                <w:sz w:val="18"/>
                <w:szCs w:val="18"/>
                <w:lang w:eastAsia="en-GB"/>
              </w:rPr>
            </w:pPr>
            <w:r w:rsidRPr="002C2ABC">
              <w:rPr>
                <w:b/>
                <w:sz w:val="18"/>
                <w:szCs w:val="18"/>
                <w:lang w:eastAsia="en-GB"/>
              </w:rPr>
              <w:t>Ha igen</w:t>
            </w:r>
            <w:r w:rsidRPr="002C2ABC">
              <w:rPr>
                <w:sz w:val="18"/>
                <w:szCs w:val="18"/>
                <w:lang w:eastAsia="en-GB"/>
              </w:rPr>
              <w:t>, kérjük, részletezze:</w:t>
            </w:r>
          </w:p>
        </w:tc>
        <w:tc>
          <w:tcPr>
            <w:tcW w:w="4645" w:type="dxa"/>
            <w:shd w:val="clear" w:color="auto" w:fill="auto"/>
          </w:tcPr>
          <w:p w14:paraId="625A661D" w14:textId="77777777" w:rsidR="006527CA" w:rsidRPr="002C2ABC" w:rsidRDefault="006527CA" w:rsidP="006527CA">
            <w:pPr>
              <w:spacing w:before="120" w:after="120"/>
              <w:rPr>
                <w:sz w:val="18"/>
                <w:szCs w:val="18"/>
                <w:lang w:eastAsia="en-GB"/>
              </w:rPr>
            </w:pPr>
            <w:r w:rsidRPr="002C2ABC">
              <w:rPr>
                <w:sz w:val="18"/>
                <w:szCs w:val="18"/>
                <w:lang w:eastAsia="en-GB"/>
              </w:rPr>
              <w:t>[] Igen [] Nem</w:t>
            </w:r>
            <w:r w:rsidRPr="002C2ABC">
              <w:rPr>
                <w:sz w:val="18"/>
                <w:szCs w:val="18"/>
                <w:lang w:eastAsia="en-GB"/>
              </w:rPr>
              <w:br/>
            </w:r>
            <w:r w:rsidRPr="002C2ABC">
              <w:rPr>
                <w:sz w:val="18"/>
                <w:szCs w:val="18"/>
                <w:lang w:eastAsia="en-GB"/>
              </w:rPr>
              <w:br/>
            </w:r>
            <w:r w:rsidRPr="002C2ABC">
              <w:rPr>
                <w:sz w:val="18"/>
                <w:szCs w:val="18"/>
                <w:lang w:eastAsia="en-GB"/>
              </w:rPr>
              <w:br/>
              <w:t>[…]</w:t>
            </w:r>
          </w:p>
        </w:tc>
      </w:tr>
      <w:tr w:rsidR="006527CA" w:rsidRPr="002C2ABC" w14:paraId="6D52ABAA" w14:textId="77777777" w:rsidTr="006527CA">
        <w:trPr>
          <w:trHeight w:val="514"/>
        </w:trPr>
        <w:tc>
          <w:tcPr>
            <w:tcW w:w="4644" w:type="dxa"/>
            <w:vMerge/>
            <w:shd w:val="clear" w:color="auto" w:fill="auto"/>
          </w:tcPr>
          <w:p w14:paraId="137DB5F5" w14:textId="77777777" w:rsidR="006527CA" w:rsidRPr="002C2ABC" w:rsidRDefault="006527CA" w:rsidP="006527CA">
            <w:pPr>
              <w:spacing w:before="120" w:after="120"/>
              <w:rPr>
                <w:sz w:val="18"/>
                <w:szCs w:val="18"/>
              </w:rPr>
            </w:pPr>
          </w:p>
        </w:tc>
        <w:tc>
          <w:tcPr>
            <w:tcW w:w="4645" w:type="dxa"/>
            <w:shd w:val="clear" w:color="auto" w:fill="auto"/>
          </w:tcPr>
          <w:p w14:paraId="58BA2B54" w14:textId="77777777" w:rsidR="006527CA" w:rsidRPr="002C2ABC" w:rsidRDefault="006527CA" w:rsidP="006527CA">
            <w:pPr>
              <w:spacing w:before="120" w:after="120"/>
              <w:rPr>
                <w:sz w:val="18"/>
                <w:szCs w:val="18"/>
                <w:lang w:eastAsia="en-GB"/>
              </w:rPr>
            </w:pPr>
            <w:r w:rsidRPr="002C2ABC">
              <w:rPr>
                <w:b/>
                <w:sz w:val="18"/>
                <w:szCs w:val="18"/>
                <w:lang w:eastAsia="en-GB"/>
              </w:rPr>
              <w:t>Ha igen</w:t>
            </w:r>
            <w:r w:rsidRPr="002C2ABC">
              <w:rPr>
                <w:sz w:val="18"/>
                <w:szCs w:val="18"/>
                <w:lang w:eastAsia="en-GB"/>
              </w:rPr>
              <w:t>, tett-e a gazdasági szereplő öntisztázó intézkedéseket? [] Igen [] Nem</w:t>
            </w:r>
          </w:p>
          <w:p w14:paraId="791D1F9C" w14:textId="77777777" w:rsidR="006527CA" w:rsidRPr="002C2ABC" w:rsidRDefault="006527CA" w:rsidP="006527CA">
            <w:pPr>
              <w:spacing w:before="120" w:after="120"/>
              <w:rPr>
                <w:sz w:val="18"/>
                <w:szCs w:val="18"/>
                <w:lang w:eastAsia="en-GB"/>
              </w:rPr>
            </w:pPr>
            <w:r w:rsidRPr="002C2ABC">
              <w:rPr>
                <w:b/>
                <w:sz w:val="18"/>
                <w:szCs w:val="18"/>
                <w:lang w:eastAsia="en-GB"/>
              </w:rPr>
              <w:t>Amennyiben igen</w:t>
            </w:r>
            <w:r w:rsidRPr="002C2ABC">
              <w:rPr>
                <w:sz w:val="18"/>
                <w:szCs w:val="18"/>
                <w:lang w:eastAsia="en-GB"/>
              </w:rPr>
              <w:t>, kérjük, ismertesse ezeket az intézkedéseket: [</w:t>
            </w:r>
            <w:proofErr w:type="gramStart"/>
            <w:r w:rsidRPr="002C2ABC">
              <w:rPr>
                <w:sz w:val="18"/>
                <w:szCs w:val="18"/>
                <w:lang w:eastAsia="en-GB"/>
              </w:rPr>
              <w:t>……</w:t>
            </w:r>
            <w:proofErr w:type="gramEnd"/>
            <w:r w:rsidRPr="002C2ABC">
              <w:rPr>
                <w:sz w:val="18"/>
                <w:szCs w:val="18"/>
                <w:lang w:eastAsia="en-GB"/>
              </w:rPr>
              <w:t>]</w:t>
            </w:r>
          </w:p>
        </w:tc>
      </w:tr>
      <w:tr w:rsidR="006527CA" w:rsidRPr="002C2ABC" w14:paraId="2FA5710B" w14:textId="77777777" w:rsidTr="006527CA">
        <w:trPr>
          <w:trHeight w:val="1316"/>
        </w:trPr>
        <w:tc>
          <w:tcPr>
            <w:tcW w:w="4644" w:type="dxa"/>
            <w:shd w:val="clear" w:color="auto" w:fill="auto"/>
          </w:tcPr>
          <w:p w14:paraId="17908CAD" w14:textId="77777777" w:rsidR="006527CA" w:rsidRPr="002C2ABC" w:rsidRDefault="006527CA" w:rsidP="006527CA">
            <w:pPr>
              <w:spacing w:before="120" w:after="120"/>
              <w:rPr>
                <w:sz w:val="18"/>
                <w:szCs w:val="18"/>
                <w:lang w:eastAsia="en-GB"/>
              </w:rPr>
            </w:pPr>
            <w:r w:rsidRPr="002C2ABC">
              <w:rPr>
                <w:sz w:val="18"/>
                <w:szCs w:val="18"/>
              </w:rPr>
              <w:lastRenderedPageBreak/>
              <w:t xml:space="preserve">Van-e tudomása a gazdasági szereplőnek bármilyen </w:t>
            </w:r>
            <w:r w:rsidRPr="002C2ABC">
              <w:rPr>
                <w:b/>
                <w:sz w:val="18"/>
                <w:szCs w:val="18"/>
                <w:lang w:eastAsia="en-GB"/>
              </w:rPr>
              <w:t>összeférhetetlenségről</w:t>
            </w:r>
            <w:r w:rsidRPr="002C2ABC">
              <w:rPr>
                <w:b/>
                <w:sz w:val="18"/>
                <w:szCs w:val="18"/>
                <w:vertAlign w:val="superscript"/>
                <w:lang w:eastAsia="en-GB"/>
              </w:rPr>
              <w:footnoteReference w:id="39"/>
            </w:r>
            <w:r w:rsidRPr="002C2ABC">
              <w:rPr>
                <w:sz w:val="18"/>
                <w:szCs w:val="18"/>
                <w:lang w:eastAsia="en-GB"/>
              </w:rPr>
              <w:t xml:space="preserve"> a közbeszerzési eljárásban való részvételéből fakadóan?</w:t>
            </w:r>
          </w:p>
          <w:p w14:paraId="1F717C53" w14:textId="77777777" w:rsidR="006527CA" w:rsidRPr="002C2ABC" w:rsidRDefault="006527CA" w:rsidP="006527CA">
            <w:pPr>
              <w:spacing w:before="120" w:after="120"/>
              <w:rPr>
                <w:sz w:val="18"/>
                <w:szCs w:val="18"/>
              </w:rPr>
            </w:pPr>
            <w:r w:rsidRPr="002C2ABC">
              <w:rPr>
                <w:b/>
                <w:sz w:val="18"/>
                <w:szCs w:val="18"/>
                <w:lang w:eastAsia="en-GB"/>
              </w:rPr>
              <w:t>Ha igen</w:t>
            </w:r>
            <w:r w:rsidRPr="002C2ABC">
              <w:rPr>
                <w:sz w:val="18"/>
                <w:szCs w:val="18"/>
                <w:lang w:eastAsia="en-GB"/>
              </w:rPr>
              <w:t>, kérjük, részletezze:</w:t>
            </w:r>
          </w:p>
        </w:tc>
        <w:tc>
          <w:tcPr>
            <w:tcW w:w="4645" w:type="dxa"/>
            <w:shd w:val="clear" w:color="auto" w:fill="auto"/>
          </w:tcPr>
          <w:p w14:paraId="5FBB4DD3" w14:textId="77777777" w:rsidR="006527CA" w:rsidRPr="002C2ABC" w:rsidRDefault="006527CA" w:rsidP="006527CA">
            <w:pPr>
              <w:spacing w:before="120" w:after="120"/>
              <w:rPr>
                <w:sz w:val="18"/>
                <w:szCs w:val="18"/>
                <w:lang w:eastAsia="en-GB"/>
              </w:rPr>
            </w:pPr>
            <w:r w:rsidRPr="002C2ABC">
              <w:rPr>
                <w:sz w:val="18"/>
                <w:szCs w:val="18"/>
                <w:lang w:eastAsia="en-GB"/>
              </w:rPr>
              <w:t>[] Igen [] Nem</w:t>
            </w:r>
            <w:r w:rsidRPr="002C2ABC">
              <w:rPr>
                <w:sz w:val="18"/>
                <w:szCs w:val="18"/>
                <w:lang w:eastAsia="en-GB"/>
              </w:rPr>
              <w:br/>
            </w:r>
            <w:r w:rsidRPr="002C2ABC">
              <w:rPr>
                <w:sz w:val="18"/>
                <w:szCs w:val="18"/>
                <w:lang w:eastAsia="en-GB"/>
              </w:rPr>
              <w:br/>
            </w:r>
            <w:r w:rsidRPr="002C2ABC">
              <w:rPr>
                <w:sz w:val="18"/>
                <w:szCs w:val="18"/>
                <w:lang w:eastAsia="en-GB"/>
              </w:rPr>
              <w:br/>
              <w:t>[…]</w:t>
            </w:r>
          </w:p>
        </w:tc>
      </w:tr>
      <w:tr w:rsidR="006527CA" w:rsidRPr="002C2ABC" w14:paraId="2E0D7C4C" w14:textId="77777777" w:rsidTr="006527CA">
        <w:trPr>
          <w:trHeight w:val="1544"/>
        </w:trPr>
        <w:tc>
          <w:tcPr>
            <w:tcW w:w="4644" w:type="dxa"/>
            <w:shd w:val="clear" w:color="auto" w:fill="auto"/>
          </w:tcPr>
          <w:p w14:paraId="78EE8138" w14:textId="77777777" w:rsidR="006527CA" w:rsidRPr="002C2ABC" w:rsidRDefault="006527CA" w:rsidP="006527CA">
            <w:pPr>
              <w:spacing w:before="120" w:after="120"/>
              <w:rPr>
                <w:sz w:val="18"/>
                <w:szCs w:val="18"/>
                <w:lang w:eastAsia="en-GB"/>
              </w:rPr>
            </w:pPr>
            <w:r w:rsidRPr="002C2ABC">
              <w:rPr>
                <w:b/>
                <w:sz w:val="18"/>
                <w:szCs w:val="18"/>
              </w:rPr>
              <w:t xml:space="preserve">Nyújtott-e a gazdasági szereplő vagy </w:t>
            </w:r>
            <w:r w:rsidRPr="002C2ABC">
              <w:rPr>
                <w:sz w:val="18"/>
                <w:szCs w:val="18"/>
                <w:lang w:eastAsia="en-GB"/>
              </w:rPr>
              <w:t xml:space="preserve">valamely hozzá kapcsolódó vállalkozás </w:t>
            </w:r>
            <w:r w:rsidRPr="002C2ABC">
              <w:rPr>
                <w:b/>
                <w:sz w:val="18"/>
                <w:szCs w:val="18"/>
                <w:lang w:eastAsia="en-GB"/>
              </w:rPr>
              <w:t>tanácsadást</w:t>
            </w:r>
            <w:r w:rsidRPr="002C2ABC">
              <w:rPr>
                <w:sz w:val="18"/>
                <w:szCs w:val="18"/>
                <w:lang w:eastAsia="en-GB"/>
              </w:rPr>
              <w:t xml:space="preserve"> az ajánlatkérő szervnek vagy a közszolgáltató ajánlatkérőnek, vagy </w:t>
            </w:r>
            <w:r w:rsidRPr="002C2ABC">
              <w:rPr>
                <w:b/>
                <w:sz w:val="18"/>
                <w:szCs w:val="18"/>
                <w:lang w:eastAsia="en-GB"/>
              </w:rPr>
              <w:t>részt vett-e</w:t>
            </w:r>
            <w:r w:rsidRPr="002C2ABC">
              <w:rPr>
                <w:sz w:val="18"/>
                <w:szCs w:val="18"/>
                <w:lang w:eastAsia="en-GB"/>
              </w:rPr>
              <w:t xml:space="preserve"> más módon a közbeszerzési eljárás </w:t>
            </w:r>
            <w:r w:rsidRPr="002C2ABC">
              <w:rPr>
                <w:b/>
                <w:sz w:val="18"/>
                <w:szCs w:val="18"/>
                <w:lang w:eastAsia="en-GB"/>
              </w:rPr>
              <w:t>előkészítésében</w:t>
            </w:r>
            <w:r w:rsidRPr="002C2ABC">
              <w:rPr>
                <w:sz w:val="18"/>
                <w:szCs w:val="18"/>
                <w:lang w:eastAsia="en-GB"/>
              </w:rPr>
              <w:t>?</w:t>
            </w:r>
          </w:p>
          <w:p w14:paraId="70E03375" w14:textId="77777777" w:rsidR="006527CA" w:rsidRPr="002C2ABC" w:rsidRDefault="006527CA" w:rsidP="006527CA">
            <w:pPr>
              <w:spacing w:before="120" w:after="120"/>
              <w:rPr>
                <w:sz w:val="18"/>
                <w:szCs w:val="18"/>
              </w:rPr>
            </w:pPr>
            <w:r w:rsidRPr="002C2ABC">
              <w:rPr>
                <w:b/>
                <w:sz w:val="18"/>
                <w:szCs w:val="18"/>
                <w:lang w:eastAsia="en-GB"/>
              </w:rPr>
              <w:t>Ha igen</w:t>
            </w:r>
            <w:r w:rsidRPr="002C2ABC">
              <w:rPr>
                <w:sz w:val="18"/>
                <w:szCs w:val="18"/>
                <w:lang w:eastAsia="en-GB"/>
              </w:rPr>
              <w:t>, kérjük, részletezze:</w:t>
            </w:r>
          </w:p>
        </w:tc>
        <w:tc>
          <w:tcPr>
            <w:tcW w:w="4645" w:type="dxa"/>
            <w:shd w:val="clear" w:color="auto" w:fill="auto"/>
          </w:tcPr>
          <w:p w14:paraId="642301EB" w14:textId="77777777" w:rsidR="006527CA" w:rsidRPr="002C2ABC" w:rsidRDefault="006527CA" w:rsidP="006527CA">
            <w:pPr>
              <w:spacing w:before="120" w:after="120"/>
              <w:rPr>
                <w:sz w:val="18"/>
                <w:szCs w:val="18"/>
                <w:lang w:eastAsia="en-GB"/>
              </w:rPr>
            </w:pPr>
            <w:r w:rsidRPr="002C2ABC">
              <w:rPr>
                <w:sz w:val="18"/>
                <w:szCs w:val="18"/>
                <w:lang w:eastAsia="en-GB"/>
              </w:rPr>
              <w:t>[] Igen [] Nem</w:t>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t>[…]</w:t>
            </w:r>
          </w:p>
        </w:tc>
      </w:tr>
      <w:tr w:rsidR="006527CA" w:rsidRPr="002C2ABC" w14:paraId="70812C27" w14:textId="77777777" w:rsidTr="006527CA">
        <w:trPr>
          <w:trHeight w:val="932"/>
        </w:trPr>
        <w:tc>
          <w:tcPr>
            <w:tcW w:w="4644" w:type="dxa"/>
            <w:vMerge w:val="restart"/>
            <w:shd w:val="clear" w:color="auto" w:fill="auto"/>
          </w:tcPr>
          <w:p w14:paraId="566646FA" w14:textId="77777777" w:rsidR="006527CA" w:rsidRPr="002C2ABC" w:rsidRDefault="006527CA" w:rsidP="006527CA">
            <w:pPr>
              <w:spacing w:before="120" w:after="120"/>
              <w:rPr>
                <w:sz w:val="18"/>
                <w:szCs w:val="18"/>
                <w:lang w:eastAsia="en-GB"/>
              </w:rPr>
            </w:pPr>
            <w:r w:rsidRPr="002C2ABC">
              <w:rPr>
                <w:sz w:val="18"/>
                <w:szCs w:val="18"/>
                <w:lang w:eastAsia="en-GB"/>
              </w:rPr>
              <w:t>Tapasztalta-e a gazdasági szereplő valamely korábbi közbeszerzési szerződés vagy egy ajánlatkérő szervvel kötött korábbi szerződés vagy korábbi koncessziós szerződés</w:t>
            </w:r>
            <w:r w:rsidRPr="002C2ABC">
              <w:rPr>
                <w:b/>
                <w:sz w:val="18"/>
                <w:szCs w:val="18"/>
                <w:lang w:eastAsia="en-GB"/>
              </w:rPr>
              <w:t xml:space="preserve"> lejárat előtti megszüntetését</w:t>
            </w:r>
            <w:r w:rsidRPr="002C2ABC">
              <w:rPr>
                <w:sz w:val="18"/>
                <w:szCs w:val="18"/>
                <w:lang w:eastAsia="en-GB"/>
              </w:rPr>
              <w:t xml:space="preserve"> vagy az említett korábbi szerződéshez kapcsolódó kártérítési követelést vagy egyéb hasonló szankciókat?</w:t>
            </w:r>
          </w:p>
          <w:p w14:paraId="2CBDB6B8" w14:textId="77777777" w:rsidR="006527CA" w:rsidRPr="002C2ABC" w:rsidRDefault="006527CA" w:rsidP="006527CA">
            <w:pPr>
              <w:spacing w:before="120" w:after="120"/>
              <w:rPr>
                <w:sz w:val="18"/>
                <w:szCs w:val="18"/>
              </w:rPr>
            </w:pPr>
            <w:r w:rsidRPr="002C2ABC">
              <w:rPr>
                <w:b/>
                <w:sz w:val="18"/>
                <w:szCs w:val="18"/>
                <w:lang w:eastAsia="en-GB"/>
              </w:rPr>
              <w:t>Ha igen</w:t>
            </w:r>
            <w:r w:rsidRPr="002C2ABC">
              <w:rPr>
                <w:sz w:val="18"/>
                <w:szCs w:val="18"/>
                <w:lang w:eastAsia="en-GB"/>
              </w:rPr>
              <w:t>, kérjük, részletezze:</w:t>
            </w:r>
          </w:p>
        </w:tc>
        <w:tc>
          <w:tcPr>
            <w:tcW w:w="4645" w:type="dxa"/>
            <w:shd w:val="clear" w:color="auto" w:fill="auto"/>
          </w:tcPr>
          <w:p w14:paraId="051778C7" w14:textId="77777777" w:rsidR="006527CA" w:rsidRPr="002C2ABC" w:rsidRDefault="006527CA" w:rsidP="006527CA">
            <w:pPr>
              <w:spacing w:before="120" w:after="120"/>
              <w:rPr>
                <w:sz w:val="18"/>
                <w:szCs w:val="18"/>
                <w:lang w:eastAsia="en-GB"/>
              </w:rPr>
            </w:pPr>
            <w:r w:rsidRPr="002C2ABC">
              <w:rPr>
                <w:sz w:val="18"/>
                <w:szCs w:val="18"/>
                <w:lang w:eastAsia="en-GB"/>
              </w:rPr>
              <w:t>[] Igen [] Nem</w:t>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t>[…]</w:t>
            </w:r>
          </w:p>
        </w:tc>
      </w:tr>
      <w:tr w:rsidR="006527CA" w:rsidRPr="002C2ABC" w14:paraId="55063A28" w14:textId="77777777" w:rsidTr="006527CA">
        <w:trPr>
          <w:trHeight w:val="931"/>
        </w:trPr>
        <w:tc>
          <w:tcPr>
            <w:tcW w:w="4644" w:type="dxa"/>
            <w:vMerge/>
            <w:shd w:val="clear" w:color="auto" w:fill="auto"/>
          </w:tcPr>
          <w:p w14:paraId="2687C769" w14:textId="77777777" w:rsidR="006527CA" w:rsidRPr="002C2ABC" w:rsidRDefault="006527CA" w:rsidP="006527CA">
            <w:pPr>
              <w:spacing w:before="120" w:after="120"/>
              <w:rPr>
                <w:sz w:val="18"/>
                <w:szCs w:val="18"/>
                <w:lang w:eastAsia="en-GB"/>
              </w:rPr>
            </w:pPr>
          </w:p>
        </w:tc>
        <w:tc>
          <w:tcPr>
            <w:tcW w:w="4645" w:type="dxa"/>
            <w:shd w:val="clear" w:color="auto" w:fill="auto"/>
          </w:tcPr>
          <w:p w14:paraId="41F9C8B5" w14:textId="77777777" w:rsidR="006527CA" w:rsidRPr="002C2ABC" w:rsidRDefault="006527CA" w:rsidP="006527CA">
            <w:pPr>
              <w:spacing w:before="120" w:after="120"/>
              <w:rPr>
                <w:sz w:val="18"/>
                <w:szCs w:val="18"/>
                <w:lang w:eastAsia="en-GB"/>
              </w:rPr>
            </w:pPr>
            <w:r w:rsidRPr="002C2ABC">
              <w:rPr>
                <w:b/>
                <w:sz w:val="18"/>
                <w:szCs w:val="18"/>
                <w:lang w:eastAsia="en-GB"/>
              </w:rPr>
              <w:t>Ha igen</w:t>
            </w:r>
            <w:r w:rsidRPr="002C2ABC">
              <w:rPr>
                <w:sz w:val="18"/>
                <w:szCs w:val="18"/>
                <w:lang w:eastAsia="en-GB"/>
              </w:rPr>
              <w:t>, tett-e a gazdasági szereplő öntisztázó intézkedéseket? [] Igen [] Nem</w:t>
            </w:r>
          </w:p>
          <w:p w14:paraId="26959F1F" w14:textId="77777777" w:rsidR="006527CA" w:rsidRPr="002C2ABC" w:rsidRDefault="006527CA" w:rsidP="006527CA">
            <w:pPr>
              <w:spacing w:before="120" w:after="120"/>
              <w:rPr>
                <w:sz w:val="18"/>
                <w:szCs w:val="18"/>
                <w:lang w:eastAsia="en-GB"/>
              </w:rPr>
            </w:pPr>
            <w:r w:rsidRPr="002C2ABC">
              <w:rPr>
                <w:b/>
                <w:sz w:val="18"/>
                <w:szCs w:val="18"/>
                <w:lang w:eastAsia="en-GB"/>
              </w:rPr>
              <w:t>Amennyiben igen</w:t>
            </w:r>
            <w:r w:rsidRPr="002C2ABC">
              <w:rPr>
                <w:sz w:val="18"/>
                <w:szCs w:val="18"/>
                <w:lang w:eastAsia="en-GB"/>
              </w:rPr>
              <w:t>, kérjük, ismertesse ezeket az intézkedéseket: [</w:t>
            </w:r>
            <w:proofErr w:type="gramStart"/>
            <w:r w:rsidRPr="002C2ABC">
              <w:rPr>
                <w:sz w:val="18"/>
                <w:szCs w:val="18"/>
                <w:lang w:eastAsia="en-GB"/>
              </w:rPr>
              <w:t>……</w:t>
            </w:r>
            <w:proofErr w:type="gramEnd"/>
            <w:r w:rsidRPr="002C2ABC">
              <w:rPr>
                <w:sz w:val="18"/>
                <w:szCs w:val="18"/>
                <w:lang w:eastAsia="en-GB"/>
              </w:rPr>
              <w:t>]</w:t>
            </w:r>
          </w:p>
        </w:tc>
      </w:tr>
      <w:tr w:rsidR="006527CA" w:rsidRPr="002C2ABC" w14:paraId="6AFCDD0E" w14:textId="77777777" w:rsidTr="006527CA">
        <w:tc>
          <w:tcPr>
            <w:tcW w:w="4644" w:type="dxa"/>
            <w:shd w:val="clear" w:color="auto" w:fill="auto"/>
          </w:tcPr>
          <w:p w14:paraId="6AF1FED3" w14:textId="77777777" w:rsidR="006527CA" w:rsidRPr="002C2ABC" w:rsidRDefault="006527CA" w:rsidP="006527CA">
            <w:pPr>
              <w:spacing w:before="120" w:after="120"/>
              <w:rPr>
                <w:sz w:val="18"/>
                <w:szCs w:val="18"/>
                <w:lang w:eastAsia="en-GB"/>
              </w:rPr>
            </w:pPr>
            <w:r w:rsidRPr="002C2ABC">
              <w:rPr>
                <w:sz w:val="18"/>
                <w:szCs w:val="18"/>
                <w:lang w:eastAsia="en-GB"/>
              </w:rPr>
              <w:t>Megerősíti-e a gazdasági szereplő a következőket?</w:t>
            </w:r>
          </w:p>
          <w:p w14:paraId="60C9CCE0" w14:textId="77777777" w:rsidR="006527CA" w:rsidRPr="002C2ABC" w:rsidRDefault="006527CA" w:rsidP="006527CA">
            <w:pPr>
              <w:spacing w:before="120" w:after="120"/>
              <w:rPr>
                <w:sz w:val="18"/>
                <w:szCs w:val="18"/>
                <w:lang w:eastAsia="en-GB"/>
              </w:rPr>
            </w:pPr>
            <w:r w:rsidRPr="002C2ABC">
              <w:rPr>
                <w:i/>
                <w:sz w:val="18"/>
                <w:szCs w:val="18"/>
                <w:lang w:eastAsia="en-GB"/>
              </w:rPr>
              <w:t>a)</w:t>
            </w:r>
            <w:r w:rsidRPr="002C2ABC">
              <w:rPr>
                <w:sz w:val="18"/>
                <w:szCs w:val="18"/>
                <w:lang w:eastAsia="en-GB"/>
              </w:rPr>
              <w:t xml:space="preserve"> </w:t>
            </w:r>
            <w:proofErr w:type="spellStart"/>
            <w:proofErr w:type="gramStart"/>
            <w:r w:rsidRPr="002C2ABC">
              <w:rPr>
                <w:sz w:val="18"/>
                <w:szCs w:val="18"/>
              </w:rPr>
              <w:t>A</w:t>
            </w:r>
            <w:proofErr w:type="spellEnd"/>
            <w:proofErr w:type="gramEnd"/>
            <w:r w:rsidRPr="002C2ABC">
              <w:rPr>
                <w:sz w:val="18"/>
                <w:szCs w:val="18"/>
              </w:rPr>
              <w:t xml:space="preserve"> kizárási okok fenn nem állásának, </w:t>
            </w:r>
            <w:r w:rsidRPr="002C2ABC">
              <w:rPr>
                <w:sz w:val="18"/>
                <w:szCs w:val="18"/>
                <w:lang w:eastAsia="en-GB"/>
              </w:rPr>
              <w:t xml:space="preserve">illetve a kiválasztási kritériumok teljesülésének ellenőrzéséhez szükséges információk szolgáltatása során nem tett </w:t>
            </w:r>
            <w:r w:rsidRPr="002C2ABC">
              <w:rPr>
                <w:b/>
                <w:sz w:val="18"/>
                <w:szCs w:val="18"/>
                <w:lang w:eastAsia="en-GB"/>
              </w:rPr>
              <w:t>hamis nyilatkozatot</w:t>
            </w:r>
            <w:r w:rsidRPr="002C2ABC">
              <w:rPr>
                <w:sz w:val="18"/>
                <w:szCs w:val="18"/>
                <w:lang w:eastAsia="en-GB"/>
              </w:rPr>
              <w:t>,</w:t>
            </w:r>
          </w:p>
          <w:p w14:paraId="38C5A0B1" w14:textId="77777777" w:rsidR="006527CA" w:rsidRPr="002C2ABC" w:rsidRDefault="006527CA" w:rsidP="006527CA">
            <w:pPr>
              <w:spacing w:before="120" w:after="120"/>
              <w:rPr>
                <w:sz w:val="18"/>
                <w:szCs w:val="18"/>
                <w:lang w:eastAsia="en-GB"/>
              </w:rPr>
            </w:pPr>
            <w:r w:rsidRPr="002C2ABC">
              <w:rPr>
                <w:i/>
                <w:sz w:val="18"/>
                <w:szCs w:val="18"/>
                <w:lang w:eastAsia="en-GB"/>
              </w:rPr>
              <w:t>b)</w:t>
            </w:r>
            <w:r w:rsidRPr="002C2ABC">
              <w:rPr>
                <w:sz w:val="18"/>
                <w:szCs w:val="18"/>
                <w:lang w:eastAsia="en-GB"/>
              </w:rPr>
              <w:t xml:space="preserve"> Nem </w:t>
            </w:r>
            <w:r w:rsidRPr="002C2ABC">
              <w:rPr>
                <w:b/>
                <w:sz w:val="18"/>
                <w:szCs w:val="18"/>
                <w:lang w:eastAsia="en-GB"/>
              </w:rPr>
              <w:t>tartott vissza</w:t>
            </w:r>
            <w:r w:rsidRPr="002C2ABC">
              <w:rPr>
                <w:sz w:val="18"/>
                <w:szCs w:val="18"/>
                <w:lang w:eastAsia="en-GB"/>
              </w:rPr>
              <w:t xml:space="preserve"> ilyen információt,</w:t>
            </w:r>
          </w:p>
          <w:p w14:paraId="10B26EAF" w14:textId="77777777" w:rsidR="006527CA" w:rsidRPr="002C2ABC" w:rsidRDefault="006527CA" w:rsidP="006527CA">
            <w:pPr>
              <w:spacing w:before="120" w:after="120"/>
              <w:rPr>
                <w:sz w:val="18"/>
                <w:szCs w:val="18"/>
                <w:lang w:eastAsia="en-GB"/>
              </w:rPr>
            </w:pPr>
            <w:r w:rsidRPr="002C2ABC">
              <w:rPr>
                <w:i/>
                <w:sz w:val="18"/>
                <w:szCs w:val="18"/>
                <w:lang w:eastAsia="en-GB"/>
              </w:rPr>
              <w:t>c)</w:t>
            </w:r>
            <w:r w:rsidRPr="002C2ABC">
              <w:rPr>
                <w:sz w:val="18"/>
                <w:szCs w:val="18"/>
                <w:lang w:eastAsia="en-GB"/>
              </w:rPr>
              <w:t xml:space="preserve"> Késedelem nélkül be tudta nyújtani az ajánlatkérő szerv vagy a közszolgáltató ajánlatkérő által </w:t>
            </w:r>
            <w:proofErr w:type="gramStart"/>
            <w:r w:rsidRPr="002C2ABC">
              <w:rPr>
                <w:sz w:val="18"/>
                <w:szCs w:val="18"/>
                <w:lang w:eastAsia="en-GB"/>
              </w:rPr>
              <w:t>megkívánt</w:t>
            </w:r>
            <w:proofErr w:type="gramEnd"/>
            <w:r w:rsidRPr="002C2ABC">
              <w:rPr>
                <w:sz w:val="18"/>
                <w:szCs w:val="18"/>
                <w:lang w:eastAsia="en-GB"/>
              </w:rPr>
              <w:t xml:space="preserve"> kiegészítő iratokat, és</w:t>
            </w:r>
          </w:p>
          <w:p w14:paraId="284CF4E2" w14:textId="77777777" w:rsidR="006527CA" w:rsidRPr="002C2ABC" w:rsidRDefault="006527CA" w:rsidP="006527CA">
            <w:pPr>
              <w:spacing w:before="120" w:after="120"/>
              <w:rPr>
                <w:sz w:val="18"/>
                <w:szCs w:val="18"/>
                <w:lang w:eastAsia="en-GB"/>
              </w:rPr>
            </w:pPr>
            <w:r w:rsidRPr="002C2ABC">
              <w:rPr>
                <w:i/>
                <w:sz w:val="18"/>
                <w:szCs w:val="18"/>
                <w:lang w:eastAsia="en-GB"/>
              </w:rPr>
              <w:t>d)</w:t>
            </w:r>
            <w:r w:rsidRPr="002C2ABC">
              <w:rPr>
                <w:sz w:val="18"/>
                <w:szCs w:val="18"/>
                <w:lang w:eastAsia="en-GB"/>
              </w:rPr>
              <w:t xml:space="preserve">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2B5B5C9E" w14:textId="77777777" w:rsidR="006527CA" w:rsidRPr="002C2ABC" w:rsidRDefault="006527CA" w:rsidP="006527CA">
            <w:pPr>
              <w:spacing w:before="120" w:after="120"/>
              <w:rPr>
                <w:sz w:val="18"/>
                <w:szCs w:val="18"/>
                <w:lang w:eastAsia="en-GB"/>
              </w:rPr>
            </w:pPr>
            <w:r w:rsidRPr="002C2ABC">
              <w:rPr>
                <w:sz w:val="18"/>
                <w:szCs w:val="18"/>
                <w:lang w:eastAsia="en-GB"/>
              </w:rPr>
              <w:t>[] Igen [] Nem</w:t>
            </w:r>
          </w:p>
        </w:tc>
      </w:tr>
    </w:tbl>
    <w:p w14:paraId="01B9631E" w14:textId="77777777" w:rsidR="006527CA" w:rsidRPr="002C2ABC" w:rsidRDefault="006527CA" w:rsidP="006527CA">
      <w:pPr>
        <w:rPr>
          <w:sz w:val="18"/>
          <w:szCs w:val="18"/>
          <w:lang w:eastAsia="en-GB"/>
        </w:rPr>
      </w:pPr>
    </w:p>
    <w:p w14:paraId="401C2148" w14:textId="77777777" w:rsidR="006527CA" w:rsidRPr="002C2ABC" w:rsidRDefault="006527CA" w:rsidP="006527CA">
      <w:pPr>
        <w:keepNext/>
        <w:spacing w:before="120" w:after="360"/>
        <w:jc w:val="center"/>
        <w:rPr>
          <w:b/>
          <w:smallCaps/>
          <w:sz w:val="18"/>
          <w:szCs w:val="18"/>
          <w:lang w:eastAsia="en-GB"/>
        </w:rPr>
      </w:pPr>
      <w:r w:rsidRPr="002C2ABC">
        <w:rPr>
          <w:b/>
          <w:smallCaps/>
          <w:sz w:val="18"/>
          <w:szCs w:val="18"/>
          <w:lang w:eastAsia="en-GB"/>
        </w:rPr>
        <w:t xml:space="preserve">D: </w:t>
      </w:r>
      <w:r w:rsidRPr="002C2ABC">
        <w:rPr>
          <w:b/>
          <w:smallCaps/>
          <w:sz w:val="18"/>
          <w:szCs w:val="18"/>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2C2ABC" w14:paraId="506DACDF" w14:textId="77777777" w:rsidTr="006527CA">
        <w:tc>
          <w:tcPr>
            <w:tcW w:w="4644" w:type="dxa"/>
            <w:shd w:val="clear" w:color="auto" w:fill="auto"/>
          </w:tcPr>
          <w:p w14:paraId="1235A785" w14:textId="77777777" w:rsidR="006527CA" w:rsidRPr="002C2ABC" w:rsidRDefault="006527CA" w:rsidP="006527CA">
            <w:pPr>
              <w:spacing w:before="120" w:after="120"/>
              <w:rPr>
                <w:b/>
                <w:i/>
                <w:sz w:val="18"/>
                <w:szCs w:val="18"/>
                <w:lang w:eastAsia="en-GB"/>
              </w:rPr>
            </w:pPr>
            <w:r w:rsidRPr="002C2ABC">
              <w:rPr>
                <w:b/>
                <w:i/>
                <w:sz w:val="18"/>
                <w:szCs w:val="18"/>
                <w:lang w:eastAsia="en-GB"/>
              </w:rPr>
              <w:t>Tisztán nemzeti kizárási okok</w:t>
            </w:r>
          </w:p>
        </w:tc>
        <w:tc>
          <w:tcPr>
            <w:tcW w:w="4645" w:type="dxa"/>
            <w:shd w:val="clear" w:color="auto" w:fill="auto"/>
          </w:tcPr>
          <w:p w14:paraId="2F685410"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42346A7B" w14:textId="77777777" w:rsidTr="006527CA">
        <w:tc>
          <w:tcPr>
            <w:tcW w:w="4644" w:type="dxa"/>
            <w:shd w:val="clear" w:color="auto" w:fill="auto"/>
          </w:tcPr>
          <w:p w14:paraId="1A8DD6A8" w14:textId="77777777" w:rsidR="006527CA" w:rsidRPr="002C2ABC" w:rsidRDefault="006527CA" w:rsidP="006527CA">
            <w:pPr>
              <w:spacing w:before="120" w:after="120"/>
              <w:rPr>
                <w:sz w:val="18"/>
                <w:szCs w:val="18"/>
                <w:lang w:eastAsia="en-GB"/>
              </w:rPr>
            </w:pPr>
            <w:r w:rsidRPr="002C2ABC">
              <w:rPr>
                <w:sz w:val="18"/>
                <w:szCs w:val="18"/>
                <w:lang w:eastAsia="en-GB"/>
              </w:rPr>
              <w:t xml:space="preserve">Vonatkoznak-e a gazdasági szereplőre azok a </w:t>
            </w:r>
            <w:r w:rsidRPr="002C2ABC">
              <w:rPr>
                <w:b/>
                <w:sz w:val="18"/>
                <w:szCs w:val="18"/>
                <w:lang w:eastAsia="en-GB"/>
              </w:rPr>
              <w:t>tisztán nemzeti kizárási okok</w:t>
            </w:r>
            <w:r w:rsidRPr="002C2ABC">
              <w:rPr>
                <w:sz w:val="18"/>
                <w:szCs w:val="18"/>
                <w:lang w:eastAsia="en-GB"/>
              </w:rPr>
              <w:t>, amelyeket a vonatkozó hirdetmény vagy a közbeszerzési dokumentumok meghatároznak?</w:t>
            </w:r>
          </w:p>
          <w:p w14:paraId="4E70B73C" w14:textId="77777777" w:rsidR="006527CA" w:rsidRPr="002C2ABC" w:rsidRDefault="006527CA" w:rsidP="006527CA">
            <w:pPr>
              <w:spacing w:before="120" w:after="120"/>
              <w:rPr>
                <w:sz w:val="18"/>
                <w:szCs w:val="18"/>
                <w:lang w:eastAsia="en-GB"/>
              </w:rPr>
            </w:pPr>
            <w:r w:rsidRPr="002C2ABC">
              <w:rPr>
                <w:i/>
                <w:sz w:val="18"/>
                <w:szCs w:val="18"/>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55324838" w14:textId="77777777" w:rsidR="006527CA" w:rsidRPr="002C2ABC" w:rsidRDefault="006527CA" w:rsidP="006527CA">
            <w:pPr>
              <w:spacing w:before="120" w:after="120"/>
              <w:rPr>
                <w:sz w:val="18"/>
                <w:szCs w:val="18"/>
                <w:lang w:eastAsia="en-GB"/>
              </w:rPr>
            </w:pPr>
            <w:r w:rsidRPr="002C2ABC">
              <w:rPr>
                <w:sz w:val="18"/>
                <w:szCs w:val="18"/>
                <w:lang w:eastAsia="en-GB"/>
              </w:rPr>
              <w:t>[] Igen [] Nem</w:t>
            </w:r>
          </w:p>
          <w:p w14:paraId="05097ADE" w14:textId="77777777" w:rsidR="006527CA" w:rsidRPr="002C2ABC" w:rsidRDefault="006527CA" w:rsidP="006527CA">
            <w:pPr>
              <w:spacing w:before="120" w:after="120"/>
              <w:rPr>
                <w:i/>
                <w:sz w:val="18"/>
                <w:szCs w:val="18"/>
                <w:lang w:eastAsia="en-GB"/>
              </w:rPr>
            </w:pPr>
            <w:r w:rsidRPr="002C2ABC">
              <w:rPr>
                <w:sz w:val="18"/>
                <w:szCs w:val="18"/>
                <w:lang w:eastAsia="en-GB"/>
              </w:rPr>
              <w:br/>
            </w:r>
            <w:r w:rsidRPr="002C2ABC">
              <w:rPr>
                <w:sz w:val="18"/>
                <w:szCs w:val="18"/>
                <w:lang w:eastAsia="en-GB"/>
              </w:rPr>
              <w:br/>
            </w:r>
          </w:p>
          <w:p w14:paraId="57BB470D" w14:textId="77777777" w:rsidR="006527CA" w:rsidRPr="002C2ABC" w:rsidRDefault="006527CA" w:rsidP="006527CA">
            <w:pPr>
              <w:spacing w:before="120" w:after="120"/>
              <w:rPr>
                <w:i/>
                <w:sz w:val="18"/>
                <w:szCs w:val="18"/>
                <w:lang w:eastAsia="en-GB"/>
              </w:rPr>
            </w:pPr>
            <w:r w:rsidRPr="002C2ABC">
              <w:rPr>
                <w:i/>
                <w:sz w:val="18"/>
                <w:szCs w:val="18"/>
                <w:lang w:eastAsia="en-GB"/>
              </w:rPr>
              <w:t>(internetcím, a kibocsátó hatóság vagy testület, a dokumentáció pontos hivatkozási adatai):</w:t>
            </w:r>
          </w:p>
          <w:p w14:paraId="46A1A499" w14:textId="77777777" w:rsidR="006527CA" w:rsidRPr="002C2ABC" w:rsidRDefault="006527CA" w:rsidP="006527CA">
            <w:pPr>
              <w:spacing w:before="120" w:after="120"/>
              <w:rPr>
                <w:sz w:val="18"/>
                <w:szCs w:val="18"/>
                <w:lang w:eastAsia="en-GB"/>
              </w:rPr>
            </w:pPr>
            <w:r w:rsidRPr="002C2ABC">
              <w:rPr>
                <w:i/>
                <w:sz w:val="18"/>
                <w:szCs w:val="18"/>
                <w:lang w:eastAsia="en-GB"/>
              </w:rPr>
              <w:lastRenderedPageBreak/>
              <w:t>[……][……][……]</w:t>
            </w:r>
            <w:r w:rsidRPr="002C2ABC">
              <w:rPr>
                <w:i/>
                <w:sz w:val="18"/>
                <w:szCs w:val="18"/>
                <w:vertAlign w:val="superscript"/>
                <w:lang w:eastAsia="en-GB"/>
              </w:rPr>
              <w:footnoteReference w:id="40"/>
            </w:r>
          </w:p>
        </w:tc>
      </w:tr>
      <w:tr w:rsidR="006527CA" w:rsidRPr="002C2ABC" w14:paraId="35AA3EC8" w14:textId="77777777" w:rsidTr="006527CA">
        <w:tc>
          <w:tcPr>
            <w:tcW w:w="4644" w:type="dxa"/>
            <w:shd w:val="clear" w:color="auto" w:fill="auto"/>
          </w:tcPr>
          <w:p w14:paraId="6FE5D5E9" w14:textId="77777777" w:rsidR="006527CA" w:rsidRPr="002C2ABC" w:rsidRDefault="006527CA" w:rsidP="006527CA">
            <w:pPr>
              <w:spacing w:before="120" w:after="120"/>
              <w:rPr>
                <w:sz w:val="18"/>
                <w:szCs w:val="18"/>
                <w:lang w:eastAsia="en-GB"/>
              </w:rPr>
            </w:pPr>
            <w:r w:rsidRPr="002C2ABC">
              <w:rPr>
                <w:b/>
                <w:sz w:val="18"/>
                <w:szCs w:val="18"/>
              </w:rPr>
              <w:lastRenderedPageBreak/>
              <w:t>Amennyiben a tisztán nemzeti kizárási okok fennállnak</w:t>
            </w:r>
            <w:r w:rsidRPr="002C2ABC">
              <w:rPr>
                <w:sz w:val="18"/>
                <w:szCs w:val="18"/>
                <w:lang w:eastAsia="en-GB"/>
              </w:rPr>
              <w:t>, tett-e a gazdasági szereplő öntisztázó intézkedéseket?</w:t>
            </w:r>
          </w:p>
          <w:p w14:paraId="5F4C34B1" w14:textId="77777777" w:rsidR="006527CA" w:rsidRPr="002C2ABC" w:rsidRDefault="006527CA" w:rsidP="006527CA">
            <w:pPr>
              <w:spacing w:before="120" w:after="120"/>
              <w:rPr>
                <w:sz w:val="18"/>
                <w:szCs w:val="18"/>
                <w:lang w:eastAsia="en-GB"/>
              </w:rPr>
            </w:pPr>
            <w:r w:rsidRPr="002C2ABC">
              <w:rPr>
                <w:b/>
                <w:sz w:val="18"/>
                <w:szCs w:val="18"/>
                <w:lang w:eastAsia="en-GB"/>
              </w:rPr>
              <w:t>Amennyiben igen</w:t>
            </w:r>
            <w:r w:rsidRPr="002C2ABC">
              <w:rPr>
                <w:sz w:val="18"/>
                <w:szCs w:val="18"/>
                <w:lang w:eastAsia="en-GB"/>
              </w:rPr>
              <w:t xml:space="preserve">, kérjük, ismertesse ezeket az intézkedéseket: </w:t>
            </w:r>
          </w:p>
        </w:tc>
        <w:tc>
          <w:tcPr>
            <w:tcW w:w="4645" w:type="dxa"/>
            <w:shd w:val="clear" w:color="auto" w:fill="auto"/>
          </w:tcPr>
          <w:p w14:paraId="098E5D9E" w14:textId="77777777" w:rsidR="006527CA" w:rsidRPr="002C2ABC" w:rsidRDefault="006527CA" w:rsidP="006527CA">
            <w:pPr>
              <w:spacing w:before="120" w:after="120"/>
              <w:rPr>
                <w:sz w:val="18"/>
                <w:szCs w:val="18"/>
                <w:lang w:eastAsia="en-GB"/>
              </w:rPr>
            </w:pPr>
            <w:r w:rsidRPr="002C2ABC">
              <w:rPr>
                <w:sz w:val="18"/>
                <w:szCs w:val="18"/>
                <w:lang w:eastAsia="en-GB"/>
              </w:rPr>
              <w:t>[] Igen [] Nem</w:t>
            </w:r>
            <w:r w:rsidRPr="002C2ABC">
              <w:rPr>
                <w:sz w:val="18"/>
                <w:szCs w:val="18"/>
                <w:lang w:eastAsia="en-GB"/>
              </w:rPr>
              <w:br/>
            </w:r>
            <w:r w:rsidRPr="002C2ABC">
              <w:rPr>
                <w:sz w:val="18"/>
                <w:szCs w:val="18"/>
                <w:lang w:eastAsia="en-GB"/>
              </w:rPr>
              <w:br/>
            </w:r>
            <w:r w:rsidRPr="002C2ABC">
              <w:rPr>
                <w:sz w:val="18"/>
                <w:szCs w:val="18"/>
                <w:lang w:eastAsia="en-GB"/>
              </w:rPr>
              <w:br/>
              <w:t>[</w:t>
            </w:r>
            <w:proofErr w:type="gramStart"/>
            <w:r w:rsidRPr="002C2ABC">
              <w:rPr>
                <w:sz w:val="18"/>
                <w:szCs w:val="18"/>
                <w:lang w:eastAsia="en-GB"/>
              </w:rPr>
              <w:t>……</w:t>
            </w:r>
            <w:proofErr w:type="gramEnd"/>
            <w:r w:rsidRPr="002C2ABC">
              <w:rPr>
                <w:sz w:val="18"/>
                <w:szCs w:val="18"/>
                <w:lang w:eastAsia="en-GB"/>
              </w:rPr>
              <w:t>]</w:t>
            </w:r>
          </w:p>
        </w:tc>
      </w:tr>
    </w:tbl>
    <w:p w14:paraId="5F3743F7" w14:textId="77777777" w:rsidR="006527CA" w:rsidRPr="002C2ABC" w:rsidRDefault="006527CA" w:rsidP="006527CA">
      <w:pPr>
        <w:rPr>
          <w:sz w:val="18"/>
          <w:szCs w:val="18"/>
          <w:lang w:eastAsia="en-GB"/>
        </w:rPr>
      </w:pPr>
    </w:p>
    <w:p w14:paraId="6637353E" w14:textId="77777777" w:rsidR="006527CA" w:rsidRPr="002C2ABC" w:rsidRDefault="006527CA" w:rsidP="006527CA">
      <w:pPr>
        <w:keepNext/>
        <w:spacing w:before="120" w:after="360"/>
        <w:jc w:val="center"/>
        <w:rPr>
          <w:b/>
          <w:sz w:val="18"/>
          <w:szCs w:val="18"/>
          <w:lang w:eastAsia="en-GB"/>
        </w:rPr>
      </w:pPr>
      <w:r w:rsidRPr="002C2ABC">
        <w:rPr>
          <w:b/>
          <w:sz w:val="18"/>
          <w:szCs w:val="18"/>
          <w:lang w:eastAsia="en-GB"/>
        </w:rPr>
        <w:t>IV. rész: Kiválasztási szempontok</w:t>
      </w:r>
    </w:p>
    <w:p w14:paraId="6F02758B" w14:textId="77777777" w:rsidR="006527CA" w:rsidRPr="002C2ABC" w:rsidRDefault="006527CA" w:rsidP="006527CA">
      <w:pPr>
        <w:spacing w:before="120" w:after="120"/>
        <w:rPr>
          <w:sz w:val="18"/>
          <w:szCs w:val="18"/>
          <w:lang w:eastAsia="en-GB"/>
        </w:rPr>
      </w:pPr>
      <w:r w:rsidRPr="002C2ABC">
        <w:rPr>
          <w:b/>
          <w:i/>
          <w:sz w:val="18"/>
          <w:szCs w:val="18"/>
          <w:lang w:eastAsia="en-GB"/>
        </w:rPr>
        <w:t xml:space="preserve">A kiválasztási szempontokat illetően </w:t>
      </w:r>
      <w:proofErr w:type="gramStart"/>
      <w:r w:rsidRPr="002C2ABC">
        <w:rPr>
          <w:b/>
          <w:i/>
          <w:sz w:val="18"/>
          <w:szCs w:val="18"/>
          <w:lang w:eastAsia="en-GB"/>
        </w:rPr>
        <w:t>(</w:t>
      </w:r>
      <w:r w:rsidRPr="002C2ABC">
        <w:rPr>
          <w:b/>
          <w:i/>
          <w:sz w:val="18"/>
          <w:szCs w:val="18"/>
          <w:lang w:eastAsia="en-GB"/>
        </w:rPr>
        <w:sym w:font="Symbol" w:char="F061"/>
      </w:r>
      <w:r w:rsidRPr="002C2ABC">
        <w:rPr>
          <w:sz w:val="18"/>
          <w:szCs w:val="18"/>
          <w:lang w:eastAsia="en-GB"/>
        </w:rPr>
        <w:t xml:space="preserve"> </w:t>
      </w:r>
      <w:r w:rsidRPr="002C2ABC">
        <w:rPr>
          <w:b/>
          <w:i/>
          <w:sz w:val="18"/>
          <w:szCs w:val="18"/>
          <w:lang w:eastAsia="en-GB"/>
        </w:rPr>
        <w:t>szakasz</w:t>
      </w:r>
      <w:proofErr w:type="gramEnd"/>
      <w:r w:rsidRPr="002C2ABC">
        <w:rPr>
          <w:b/>
          <w:i/>
          <w:sz w:val="18"/>
          <w:szCs w:val="18"/>
          <w:lang w:eastAsia="en-GB"/>
        </w:rPr>
        <w:t xml:space="preserve"> vagy e rész A–D szakaszai), a gazdasági szereplő kijelenti a következőket:</w:t>
      </w:r>
    </w:p>
    <w:p w14:paraId="4C645686" w14:textId="77777777" w:rsidR="006527CA" w:rsidRPr="002C2ABC" w:rsidRDefault="006527CA" w:rsidP="006527CA">
      <w:pPr>
        <w:keepNext/>
        <w:spacing w:before="120" w:after="360"/>
        <w:jc w:val="center"/>
        <w:rPr>
          <w:b/>
          <w:smallCaps/>
          <w:sz w:val="18"/>
          <w:szCs w:val="18"/>
          <w:lang w:eastAsia="en-GB"/>
        </w:rPr>
      </w:pPr>
      <w:r w:rsidRPr="002C2ABC">
        <w:rPr>
          <w:b/>
          <w:smallCaps/>
          <w:sz w:val="18"/>
          <w:szCs w:val="18"/>
          <w:lang w:eastAsia="en-GB"/>
        </w:rPr>
        <w:sym w:font="Symbol" w:char="F061"/>
      </w:r>
      <w:r w:rsidRPr="002C2ABC">
        <w:rPr>
          <w:b/>
          <w:smallCaps/>
          <w:sz w:val="18"/>
          <w:szCs w:val="18"/>
          <w:lang w:eastAsia="en-GB"/>
        </w:rPr>
        <w:t>: Az összes kiválasztási szempont általános jelzése</w:t>
      </w:r>
    </w:p>
    <w:p w14:paraId="4058246D"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b/>
          <w:i/>
          <w:sz w:val="18"/>
          <w:szCs w:val="18"/>
          <w:lang w:eastAsia="en-GB"/>
        </w:rPr>
      </w:pPr>
      <w:r w:rsidRPr="002C2ABC">
        <w:rPr>
          <w:b/>
          <w:i/>
          <w:sz w:val="18"/>
          <w:szCs w:val="18"/>
          <w:lang w:eastAsia="en-GB"/>
        </w:rPr>
        <w:t xml:space="preserve">A gazdasági szereplőnek </w:t>
      </w:r>
      <w:r w:rsidRPr="002C2ABC">
        <w:rPr>
          <w:b/>
          <w:i/>
          <w:sz w:val="18"/>
          <w:szCs w:val="18"/>
          <w:u w:val="single"/>
          <w:lang w:eastAsia="en-GB"/>
        </w:rPr>
        <w:t>csak</w:t>
      </w:r>
      <w:r w:rsidRPr="002C2ABC">
        <w:rPr>
          <w:b/>
          <w:i/>
          <w:sz w:val="18"/>
          <w:szCs w:val="18"/>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2C2ABC">
        <w:rPr>
          <w:sz w:val="18"/>
          <w:szCs w:val="18"/>
          <w:lang w:eastAsia="en-GB"/>
        </w:rPr>
        <w:t xml:space="preserve"> </w:t>
      </w:r>
      <w:r w:rsidRPr="002C2ABC">
        <w:rPr>
          <w:b/>
          <w:i/>
          <w:sz w:val="18"/>
          <w:szCs w:val="18"/>
          <w:lang w:eastAsia="en-GB"/>
        </w:rPr>
        <w:sym w:font="Symbol" w:char="F061"/>
      </w:r>
      <w:r w:rsidRPr="002C2ABC">
        <w:rPr>
          <w:b/>
          <w:i/>
          <w:sz w:val="18"/>
          <w:szCs w:val="18"/>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6527CA" w:rsidRPr="002C2ABC" w14:paraId="041B2C4E" w14:textId="77777777" w:rsidTr="006527CA">
        <w:tc>
          <w:tcPr>
            <w:tcW w:w="4606" w:type="dxa"/>
            <w:shd w:val="clear" w:color="auto" w:fill="auto"/>
          </w:tcPr>
          <w:p w14:paraId="107A49F5" w14:textId="77777777" w:rsidR="006527CA" w:rsidRPr="002C2ABC" w:rsidRDefault="006527CA" w:rsidP="006527CA">
            <w:pPr>
              <w:spacing w:before="120" w:after="120"/>
              <w:rPr>
                <w:b/>
                <w:i/>
                <w:sz w:val="18"/>
                <w:szCs w:val="18"/>
                <w:lang w:eastAsia="en-GB"/>
              </w:rPr>
            </w:pPr>
            <w:r w:rsidRPr="002C2ABC">
              <w:rPr>
                <w:b/>
                <w:i/>
                <w:sz w:val="18"/>
                <w:szCs w:val="18"/>
                <w:lang w:eastAsia="en-GB"/>
              </w:rPr>
              <w:t>Minden előírt kiválasztási szempont teljesítése</w:t>
            </w:r>
          </w:p>
        </w:tc>
        <w:tc>
          <w:tcPr>
            <w:tcW w:w="4607" w:type="dxa"/>
            <w:shd w:val="clear" w:color="auto" w:fill="auto"/>
          </w:tcPr>
          <w:p w14:paraId="3E74061C"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48F3608D" w14:textId="77777777" w:rsidTr="006527CA">
        <w:tc>
          <w:tcPr>
            <w:tcW w:w="4606" w:type="dxa"/>
            <w:shd w:val="clear" w:color="auto" w:fill="auto"/>
          </w:tcPr>
          <w:p w14:paraId="217F4E6E" w14:textId="77777777" w:rsidR="006527CA" w:rsidRPr="002C2ABC" w:rsidRDefault="006527CA" w:rsidP="006527CA">
            <w:pPr>
              <w:spacing w:before="120" w:after="120"/>
              <w:rPr>
                <w:sz w:val="18"/>
                <w:szCs w:val="18"/>
                <w:lang w:eastAsia="en-GB"/>
              </w:rPr>
            </w:pPr>
            <w:r w:rsidRPr="002C2ABC">
              <w:rPr>
                <w:sz w:val="18"/>
                <w:szCs w:val="18"/>
                <w:lang w:eastAsia="en-GB"/>
              </w:rPr>
              <w:t>Megfelel az előírt kiválasztási szempontoknak:</w:t>
            </w:r>
          </w:p>
        </w:tc>
        <w:tc>
          <w:tcPr>
            <w:tcW w:w="4607" w:type="dxa"/>
            <w:shd w:val="clear" w:color="auto" w:fill="auto"/>
          </w:tcPr>
          <w:p w14:paraId="2BF09E3D" w14:textId="77777777" w:rsidR="006527CA" w:rsidRPr="002C2ABC" w:rsidRDefault="006527CA" w:rsidP="006527CA">
            <w:pPr>
              <w:spacing w:before="120" w:after="120"/>
              <w:rPr>
                <w:sz w:val="18"/>
                <w:szCs w:val="18"/>
                <w:lang w:eastAsia="en-GB"/>
              </w:rPr>
            </w:pPr>
            <w:r w:rsidRPr="002C2ABC">
              <w:rPr>
                <w:sz w:val="18"/>
                <w:szCs w:val="18"/>
                <w:lang w:eastAsia="en-GB"/>
              </w:rPr>
              <w:t>[] Igen [] Nem</w:t>
            </w:r>
          </w:p>
        </w:tc>
      </w:tr>
    </w:tbl>
    <w:p w14:paraId="3BCBEB9F" w14:textId="77777777" w:rsidR="006527CA" w:rsidRPr="00E1159A" w:rsidRDefault="006527CA" w:rsidP="006527CA">
      <w:pPr>
        <w:keepNext/>
        <w:spacing w:before="120" w:after="360"/>
        <w:jc w:val="center"/>
        <w:rPr>
          <w:b/>
          <w:smallCaps/>
          <w:strike/>
          <w:sz w:val="18"/>
          <w:szCs w:val="18"/>
          <w:highlight w:val="yellow"/>
          <w:lang w:eastAsia="en-GB"/>
        </w:rPr>
      </w:pPr>
      <w:proofErr w:type="gramStart"/>
      <w:r w:rsidRPr="00E1159A">
        <w:rPr>
          <w:b/>
          <w:smallCaps/>
          <w:strike/>
          <w:sz w:val="18"/>
          <w:szCs w:val="18"/>
          <w:highlight w:val="yellow"/>
          <w:lang w:eastAsia="en-GB"/>
        </w:rPr>
        <w:t>A</w:t>
      </w:r>
      <w:proofErr w:type="gramEnd"/>
      <w:r w:rsidRPr="00E1159A">
        <w:rPr>
          <w:b/>
          <w:smallCaps/>
          <w:strike/>
          <w:sz w:val="18"/>
          <w:szCs w:val="18"/>
          <w:highlight w:val="yellow"/>
          <w:lang w:eastAsia="en-GB"/>
        </w:rPr>
        <w:t>: Alkalmasság szakmai tevékenység végzésére</w:t>
      </w:r>
    </w:p>
    <w:p w14:paraId="191B09E8" w14:textId="77777777" w:rsidR="006527CA" w:rsidRPr="00E1159A"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b/>
          <w:i/>
          <w:strike/>
          <w:sz w:val="18"/>
          <w:szCs w:val="18"/>
          <w:highlight w:val="yellow"/>
          <w:lang w:eastAsia="en-GB"/>
        </w:rPr>
      </w:pPr>
      <w:r w:rsidRPr="00E1159A">
        <w:rPr>
          <w:b/>
          <w:i/>
          <w:strike/>
          <w:sz w:val="18"/>
          <w:szCs w:val="18"/>
          <w:highlight w:val="yellow"/>
          <w:lang w:eastAsia="en-GB"/>
        </w:rPr>
        <w:t xml:space="preserve">A gazdasági szereplőnek </w:t>
      </w:r>
      <w:r w:rsidRPr="00E1159A">
        <w:rPr>
          <w:b/>
          <w:strike/>
          <w:sz w:val="18"/>
          <w:szCs w:val="18"/>
          <w:highlight w:val="yellow"/>
          <w:u w:val="single"/>
          <w:lang w:eastAsia="en-GB"/>
        </w:rPr>
        <w:t>kizárólag</w:t>
      </w:r>
      <w:r w:rsidRPr="00E1159A">
        <w:rPr>
          <w:strike/>
          <w:sz w:val="18"/>
          <w:szCs w:val="18"/>
          <w:highlight w:val="yellow"/>
          <w:lang w:eastAsia="en-GB"/>
        </w:rPr>
        <w:t xml:space="preserve"> </w:t>
      </w:r>
      <w:r w:rsidRPr="00E1159A">
        <w:rPr>
          <w:b/>
          <w:i/>
          <w:strike/>
          <w:sz w:val="18"/>
          <w:szCs w:val="18"/>
          <w:highlight w:val="yellow"/>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E1159A" w14:paraId="19BF8350" w14:textId="77777777" w:rsidTr="006527CA">
        <w:tc>
          <w:tcPr>
            <w:tcW w:w="4644" w:type="dxa"/>
            <w:shd w:val="clear" w:color="auto" w:fill="auto"/>
          </w:tcPr>
          <w:p w14:paraId="3D57C646" w14:textId="77777777" w:rsidR="006527CA" w:rsidRPr="00E1159A" w:rsidRDefault="006527CA" w:rsidP="006527CA">
            <w:pPr>
              <w:spacing w:before="120" w:after="120"/>
              <w:rPr>
                <w:b/>
                <w:i/>
                <w:strike/>
                <w:sz w:val="18"/>
                <w:szCs w:val="18"/>
                <w:highlight w:val="yellow"/>
                <w:lang w:eastAsia="en-GB"/>
              </w:rPr>
            </w:pPr>
            <w:r w:rsidRPr="00E1159A">
              <w:rPr>
                <w:b/>
                <w:i/>
                <w:strike/>
                <w:sz w:val="18"/>
                <w:szCs w:val="18"/>
                <w:highlight w:val="yellow"/>
                <w:lang w:eastAsia="en-GB"/>
              </w:rPr>
              <w:t>Alkalmasság szakmai tevékenység végzésére</w:t>
            </w:r>
          </w:p>
        </w:tc>
        <w:tc>
          <w:tcPr>
            <w:tcW w:w="4645" w:type="dxa"/>
            <w:shd w:val="clear" w:color="auto" w:fill="auto"/>
          </w:tcPr>
          <w:p w14:paraId="6B5E3FB9" w14:textId="77777777" w:rsidR="006527CA" w:rsidRPr="00E1159A" w:rsidRDefault="006527CA" w:rsidP="006527CA">
            <w:pPr>
              <w:spacing w:before="120" w:after="120"/>
              <w:rPr>
                <w:b/>
                <w:i/>
                <w:strike/>
                <w:sz w:val="18"/>
                <w:szCs w:val="18"/>
                <w:highlight w:val="yellow"/>
                <w:lang w:eastAsia="en-GB"/>
              </w:rPr>
            </w:pPr>
            <w:r w:rsidRPr="00E1159A">
              <w:rPr>
                <w:b/>
                <w:i/>
                <w:strike/>
                <w:sz w:val="18"/>
                <w:szCs w:val="18"/>
                <w:highlight w:val="yellow"/>
                <w:lang w:eastAsia="en-GB"/>
              </w:rPr>
              <w:t>Válasz:</w:t>
            </w:r>
          </w:p>
        </w:tc>
      </w:tr>
      <w:tr w:rsidR="006527CA" w:rsidRPr="00E1159A" w14:paraId="252C306D" w14:textId="77777777" w:rsidTr="006527CA">
        <w:tc>
          <w:tcPr>
            <w:tcW w:w="4644" w:type="dxa"/>
            <w:shd w:val="clear" w:color="auto" w:fill="auto"/>
          </w:tcPr>
          <w:p w14:paraId="631D4524" w14:textId="77777777" w:rsidR="006527CA" w:rsidRPr="00E1159A" w:rsidRDefault="006527CA" w:rsidP="006527CA">
            <w:pPr>
              <w:spacing w:before="120" w:after="120"/>
              <w:rPr>
                <w:strike/>
                <w:sz w:val="18"/>
                <w:szCs w:val="18"/>
                <w:highlight w:val="yellow"/>
                <w:lang w:eastAsia="en-GB"/>
              </w:rPr>
            </w:pPr>
            <w:r w:rsidRPr="00E1159A">
              <w:rPr>
                <w:b/>
                <w:strike/>
                <w:sz w:val="18"/>
                <w:szCs w:val="18"/>
                <w:highlight w:val="yellow"/>
                <w:lang w:eastAsia="en-GB"/>
              </w:rPr>
              <w:t>1) Be van jegyezve</w:t>
            </w:r>
            <w:r w:rsidRPr="00E1159A">
              <w:rPr>
                <w:strike/>
                <w:sz w:val="18"/>
                <w:szCs w:val="18"/>
                <w:highlight w:val="yellow"/>
                <w:lang w:eastAsia="en-GB"/>
              </w:rPr>
              <w:t xml:space="preserve"> a letelepedés helye szerinti tagállamának vonatkozó </w:t>
            </w:r>
            <w:r w:rsidRPr="00E1159A">
              <w:rPr>
                <w:b/>
                <w:strike/>
                <w:sz w:val="18"/>
                <w:szCs w:val="18"/>
                <w:highlight w:val="yellow"/>
                <w:lang w:eastAsia="en-GB"/>
              </w:rPr>
              <w:t xml:space="preserve">szakmai vagy </w:t>
            </w:r>
            <w:proofErr w:type="gramStart"/>
            <w:r w:rsidRPr="00E1159A">
              <w:rPr>
                <w:b/>
                <w:strike/>
                <w:sz w:val="18"/>
                <w:szCs w:val="18"/>
                <w:highlight w:val="yellow"/>
                <w:lang w:eastAsia="en-GB"/>
              </w:rPr>
              <w:t>cégnyilvántartásába</w:t>
            </w:r>
            <w:r w:rsidRPr="00E1159A">
              <w:rPr>
                <w:b/>
                <w:strike/>
                <w:sz w:val="18"/>
                <w:szCs w:val="18"/>
                <w:highlight w:val="yellow"/>
                <w:vertAlign w:val="superscript"/>
                <w:lang w:eastAsia="en-GB"/>
              </w:rPr>
              <w:footnoteReference w:id="41"/>
            </w:r>
            <w:r w:rsidRPr="00E1159A">
              <w:rPr>
                <w:strike/>
                <w:sz w:val="18"/>
                <w:szCs w:val="18"/>
                <w:highlight w:val="yellow"/>
                <w:lang w:eastAsia="en-GB"/>
              </w:rPr>
              <w:t>:</w:t>
            </w:r>
            <w:proofErr w:type="gramEnd"/>
          </w:p>
          <w:p w14:paraId="74F24EF1" w14:textId="77777777" w:rsidR="006527CA" w:rsidRPr="00E1159A" w:rsidRDefault="006527CA" w:rsidP="006527CA">
            <w:pPr>
              <w:spacing w:before="120" w:after="120"/>
              <w:rPr>
                <w:strike/>
                <w:sz w:val="18"/>
                <w:szCs w:val="18"/>
                <w:highlight w:val="yellow"/>
                <w:lang w:eastAsia="en-GB"/>
              </w:rPr>
            </w:pPr>
            <w:r w:rsidRPr="00E1159A">
              <w:rPr>
                <w:i/>
                <w:strike/>
                <w:sz w:val="18"/>
                <w:szCs w:val="18"/>
                <w:highlight w:val="yellow"/>
                <w:lang w:eastAsia="en-GB"/>
              </w:rPr>
              <w:t>Ha a vonatkozó információ elektronikusan elérhető, kérjük, adja meg a következő információkat:</w:t>
            </w:r>
          </w:p>
        </w:tc>
        <w:tc>
          <w:tcPr>
            <w:tcW w:w="4645" w:type="dxa"/>
            <w:shd w:val="clear" w:color="auto" w:fill="auto"/>
          </w:tcPr>
          <w:p w14:paraId="0ECB5DBA" w14:textId="77777777" w:rsidR="006527CA" w:rsidRPr="00E1159A" w:rsidRDefault="006527CA" w:rsidP="006527CA">
            <w:pPr>
              <w:keepLines/>
              <w:spacing w:before="120" w:after="120" w:line="140" w:lineRule="atLeast"/>
              <w:ind w:left="360"/>
              <w:rPr>
                <w:i/>
                <w:strike/>
                <w:sz w:val="18"/>
                <w:szCs w:val="18"/>
                <w:highlight w:val="yellow"/>
                <w:lang w:eastAsia="en-GB"/>
              </w:rPr>
            </w:pPr>
            <w:r w:rsidRPr="00E1159A">
              <w:rPr>
                <w:strike/>
                <w:sz w:val="18"/>
                <w:szCs w:val="18"/>
                <w:highlight w:val="yellow"/>
                <w:lang w:eastAsia="en-GB"/>
              </w:rPr>
              <w:t>[…]</w:t>
            </w:r>
            <w:r w:rsidRPr="00E1159A">
              <w:rPr>
                <w:strike/>
                <w:sz w:val="18"/>
                <w:szCs w:val="18"/>
                <w:highlight w:val="yellow"/>
                <w:lang w:eastAsia="en-GB"/>
              </w:rPr>
              <w:br/>
            </w:r>
            <w:r w:rsidRPr="00E1159A">
              <w:rPr>
                <w:strike/>
                <w:sz w:val="18"/>
                <w:szCs w:val="18"/>
                <w:highlight w:val="yellow"/>
                <w:lang w:eastAsia="en-GB"/>
              </w:rPr>
              <w:br/>
            </w:r>
          </w:p>
          <w:p w14:paraId="2AD76AE2" w14:textId="77777777" w:rsidR="006527CA" w:rsidRPr="00E1159A" w:rsidRDefault="006527CA" w:rsidP="006527CA">
            <w:pPr>
              <w:spacing w:before="120" w:after="120"/>
              <w:rPr>
                <w:strike/>
                <w:sz w:val="18"/>
                <w:szCs w:val="18"/>
                <w:highlight w:val="yellow"/>
                <w:lang w:eastAsia="en-GB"/>
              </w:rPr>
            </w:pPr>
            <w:r w:rsidRPr="00E1159A">
              <w:rPr>
                <w:i/>
                <w:strike/>
                <w:sz w:val="18"/>
                <w:szCs w:val="18"/>
                <w:highlight w:val="yellow"/>
                <w:lang w:eastAsia="en-GB"/>
              </w:rPr>
              <w:t>(internetcím, a kibocsátó hatóság vagy testület, a dokumentáció pontos hivatkozási adatai): [</w:t>
            </w:r>
            <w:proofErr w:type="gramStart"/>
            <w:r w:rsidRPr="00E1159A">
              <w:rPr>
                <w:i/>
                <w:strike/>
                <w:sz w:val="18"/>
                <w:szCs w:val="18"/>
                <w:highlight w:val="yellow"/>
                <w:lang w:eastAsia="en-GB"/>
              </w:rPr>
              <w:t>……</w:t>
            </w:r>
            <w:proofErr w:type="gramEnd"/>
            <w:r w:rsidRPr="00E1159A">
              <w:rPr>
                <w:i/>
                <w:strike/>
                <w:sz w:val="18"/>
                <w:szCs w:val="18"/>
                <w:highlight w:val="yellow"/>
                <w:lang w:eastAsia="en-GB"/>
              </w:rPr>
              <w:t>][……][……]</w:t>
            </w:r>
          </w:p>
        </w:tc>
      </w:tr>
      <w:tr w:rsidR="006527CA" w:rsidRPr="00E1159A" w14:paraId="5D718CAA" w14:textId="77777777" w:rsidTr="006527CA">
        <w:tc>
          <w:tcPr>
            <w:tcW w:w="4644" w:type="dxa"/>
            <w:shd w:val="clear" w:color="auto" w:fill="auto"/>
          </w:tcPr>
          <w:p w14:paraId="2B4A94A6" w14:textId="77777777" w:rsidR="006527CA" w:rsidRPr="00E1159A" w:rsidRDefault="006527CA" w:rsidP="006527CA">
            <w:pPr>
              <w:keepLines/>
              <w:spacing w:before="120" w:after="120" w:line="140" w:lineRule="atLeast"/>
              <w:ind w:left="360"/>
              <w:rPr>
                <w:b/>
                <w:strike/>
                <w:sz w:val="18"/>
                <w:szCs w:val="18"/>
                <w:highlight w:val="yellow"/>
                <w:lang w:eastAsia="en-GB"/>
              </w:rPr>
            </w:pPr>
            <w:r w:rsidRPr="00E1159A">
              <w:rPr>
                <w:b/>
                <w:strike/>
                <w:sz w:val="18"/>
                <w:szCs w:val="18"/>
                <w:highlight w:val="yellow"/>
                <w:lang w:eastAsia="en-GB"/>
              </w:rPr>
              <w:t>2) Szolgáltatásnyújtásra irányuló szerződéseknél:</w:t>
            </w:r>
          </w:p>
          <w:p w14:paraId="67356FFB" w14:textId="77777777" w:rsidR="006527CA" w:rsidRPr="00E1159A" w:rsidRDefault="006527CA" w:rsidP="006527CA">
            <w:pPr>
              <w:spacing w:before="120" w:after="120"/>
              <w:rPr>
                <w:strike/>
                <w:sz w:val="18"/>
                <w:szCs w:val="18"/>
                <w:highlight w:val="yellow"/>
                <w:lang w:eastAsia="en-GB"/>
              </w:rPr>
            </w:pPr>
            <w:r w:rsidRPr="00E1159A">
              <w:rPr>
                <w:strike/>
                <w:sz w:val="18"/>
                <w:szCs w:val="18"/>
                <w:highlight w:val="yellow"/>
                <w:lang w:eastAsia="en-GB"/>
              </w:rPr>
              <w:t xml:space="preserve">A gazdasági szereplőnek meghatározott </w:t>
            </w:r>
            <w:r w:rsidRPr="00E1159A">
              <w:rPr>
                <w:b/>
                <w:strike/>
                <w:sz w:val="18"/>
                <w:szCs w:val="18"/>
                <w:highlight w:val="yellow"/>
                <w:lang w:eastAsia="en-GB"/>
              </w:rPr>
              <w:t>engedéllyel</w:t>
            </w:r>
            <w:r w:rsidRPr="00E1159A">
              <w:rPr>
                <w:strike/>
                <w:sz w:val="18"/>
                <w:szCs w:val="18"/>
                <w:highlight w:val="yellow"/>
                <w:lang w:eastAsia="en-GB"/>
              </w:rPr>
              <w:t xml:space="preserve"> kell-e rendelkeznie vagy meghatározott szervezet </w:t>
            </w:r>
            <w:r w:rsidRPr="00E1159A">
              <w:rPr>
                <w:b/>
                <w:strike/>
                <w:sz w:val="18"/>
                <w:szCs w:val="18"/>
                <w:highlight w:val="yellow"/>
                <w:lang w:eastAsia="en-GB"/>
              </w:rPr>
              <w:t>tagjának</w:t>
            </w:r>
            <w:r w:rsidRPr="00E1159A">
              <w:rPr>
                <w:strike/>
                <w:sz w:val="18"/>
                <w:szCs w:val="18"/>
                <w:highlight w:val="yellow"/>
                <w:lang w:eastAsia="en-GB"/>
              </w:rPr>
              <w:t xml:space="preserve"> kell-e lennie ahhoz, hogy a gazdasági szereplő letelepedési helye szerinti országban az adott szolgáltatást nyújthassa?</w:t>
            </w:r>
          </w:p>
          <w:p w14:paraId="0815DB8F" w14:textId="77777777" w:rsidR="006527CA" w:rsidRPr="00E1159A" w:rsidRDefault="006527CA" w:rsidP="006527CA">
            <w:pPr>
              <w:spacing w:before="120" w:after="120"/>
              <w:rPr>
                <w:b/>
                <w:strike/>
                <w:sz w:val="18"/>
                <w:szCs w:val="18"/>
                <w:highlight w:val="yellow"/>
                <w:lang w:eastAsia="en-GB"/>
              </w:rPr>
            </w:pPr>
            <w:r w:rsidRPr="00E1159A">
              <w:rPr>
                <w:i/>
                <w:strike/>
                <w:sz w:val="18"/>
                <w:szCs w:val="18"/>
                <w:highlight w:val="yellow"/>
                <w:lang w:eastAsia="en-GB"/>
              </w:rPr>
              <w:t>Ha a vonatkozó információ elektronikusan elérhető, kérjük, adja meg a következő információkat:</w:t>
            </w:r>
          </w:p>
        </w:tc>
        <w:tc>
          <w:tcPr>
            <w:tcW w:w="4645" w:type="dxa"/>
            <w:shd w:val="clear" w:color="auto" w:fill="auto"/>
          </w:tcPr>
          <w:p w14:paraId="4994BB97" w14:textId="77777777" w:rsidR="006527CA" w:rsidRPr="00E1159A" w:rsidRDefault="006527CA" w:rsidP="006527CA">
            <w:pPr>
              <w:keepLines/>
              <w:spacing w:before="120" w:after="120" w:line="140" w:lineRule="atLeast"/>
              <w:ind w:left="360"/>
              <w:rPr>
                <w:strike/>
                <w:sz w:val="18"/>
                <w:szCs w:val="18"/>
                <w:highlight w:val="yellow"/>
                <w:lang w:eastAsia="en-GB"/>
              </w:rPr>
            </w:pPr>
            <w:r w:rsidRPr="00E1159A">
              <w:rPr>
                <w:strike/>
                <w:sz w:val="18"/>
                <w:szCs w:val="18"/>
                <w:highlight w:val="yellow"/>
                <w:lang w:eastAsia="en-GB"/>
              </w:rPr>
              <w:br/>
              <w:t>[] Igen [] Nem</w:t>
            </w:r>
          </w:p>
          <w:p w14:paraId="69ED63FF" w14:textId="77777777" w:rsidR="006527CA" w:rsidRPr="00E1159A" w:rsidRDefault="006527CA" w:rsidP="006527CA">
            <w:pPr>
              <w:spacing w:before="120" w:after="120"/>
              <w:rPr>
                <w:strike/>
                <w:sz w:val="18"/>
                <w:szCs w:val="18"/>
                <w:highlight w:val="yellow"/>
                <w:lang w:eastAsia="en-GB"/>
              </w:rPr>
            </w:pPr>
            <w:r w:rsidRPr="00E1159A">
              <w:rPr>
                <w:strike/>
                <w:sz w:val="18"/>
                <w:szCs w:val="18"/>
                <w:highlight w:val="yellow"/>
                <w:lang w:eastAsia="en-GB"/>
              </w:rPr>
              <w:br/>
              <w:t xml:space="preserve">Ha igen, kérjük, adja meg, hogy ez miben áll, és jelezze, hogy a gazdasági szereplő rendelkezik-e ezzel: </w:t>
            </w:r>
            <w:proofErr w:type="gramStart"/>
            <w:r w:rsidRPr="00E1159A">
              <w:rPr>
                <w:strike/>
                <w:sz w:val="18"/>
                <w:szCs w:val="18"/>
                <w:highlight w:val="yellow"/>
                <w:lang w:eastAsia="en-GB"/>
              </w:rPr>
              <w:t>[ …</w:t>
            </w:r>
            <w:proofErr w:type="gramEnd"/>
            <w:r w:rsidRPr="00E1159A">
              <w:rPr>
                <w:strike/>
                <w:sz w:val="18"/>
                <w:szCs w:val="18"/>
                <w:highlight w:val="yellow"/>
                <w:lang w:eastAsia="en-GB"/>
              </w:rPr>
              <w:t>] [] Igen [] Nem</w:t>
            </w:r>
          </w:p>
          <w:p w14:paraId="53222D2A" w14:textId="77777777" w:rsidR="006527CA" w:rsidRPr="00E1159A" w:rsidRDefault="006527CA" w:rsidP="006527CA">
            <w:pPr>
              <w:spacing w:before="120" w:after="120"/>
              <w:rPr>
                <w:i/>
                <w:strike/>
                <w:sz w:val="18"/>
                <w:szCs w:val="18"/>
                <w:highlight w:val="yellow"/>
                <w:lang w:eastAsia="en-GB"/>
              </w:rPr>
            </w:pPr>
          </w:p>
          <w:p w14:paraId="612B83F1" w14:textId="77777777" w:rsidR="006527CA" w:rsidRPr="00E1159A" w:rsidRDefault="006527CA" w:rsidP="006527CA">
            <w:pPr>
              <w:spacing w:before="120" w:after="120"/>
              <w:rPr>
                <w:strike/>
                <w:sz w:val="18"/>
                <w:szCs w:val="18"/>
                <w:highlight w:val="yellow"/>
                <w:lang w:eastAsia="en-GB"/>
              </w:rPr>
            </w:pPr>
            <w:r w:rsidRPr="00E1159A">
              <w:rPr>
                <w:i/>
                <w:strike/>
                <w:sz w:val="18"/>
                <w:szCs w:val="18"/>
                <w:highlight w:val="yellow"/>
                <w:lang w:eastAsia="en-GB"/>
              </w:rPr>
              <w:t>(internetcím, a kibocsátó hatóság vagy testület, a dokumentáció pontos hivatkozási adatai): [</w:t>
            </w:r>
            <w:proofErr w:type="gramStart"/>
            <w:r w:rsidRPr="00E1159A">
              <w:rPr>
                <w:i/>
                <w:strike/>
                <w:sz w:val="18"/>
                <w:szCs w:val="18"/>
                <w:highlight w:val="yellow"/>
                <w:lang w:eastAsia="en-GB"/>
              </w:rPr>
              <w:t>……</w:t>
            </w:r>
            <w:proofErr w:type="gramEnd"/>
            <w:r w:rsidRPr="00E1159A">
              <w:rPr>
                <w:i/>
                <w:strike/>
                <w:sz w:val="18"/>
                <w:szCs w:val="18"/>
                <w:highlight w:val="yellow"/>
                <w:lang w:eastAsia="en-GB"/>
              </w:rPr>
              <w:t>][……][……]</w:t>
            </w:r>
          </w:p>
        </w:tc>
      </w:tr>
    </w:tbl>
    <w:p w14:paraId="682E46F9" w14:textId="77777777" w:rsidR="006527CA" w:rsidRPr="002F3E46" w:rsidRDefault="006527CA" w:rsidP="006527CA">
      <w:pPr>
        <w:keepNext/>
        <w:spacing w:before="120" w:after="360"/>
        <w:jc w:val="center"/>
        <w:rPr>
          <w:b/>
          <w:smallCaps/>
          <w:strike/>
          <w:sz w:val="18"/>
          <w:szCs w:val="18"/>
          <w:highlight w:val="yellow"/>
          <w:lang w:eastAsia="en-GB"/>
        </w:rPr>
      </w:pPr>
      <w:r w:rsidRPr="002F3E46">
        <w:rPr>
          <w:b/>
          <w:smallCaps/>
          <w:strike/>
          <w:sz w:val="18"/>
          <w:szCs w:val="18"/>
          <w:highlight w:val="yellow"/>
          <w:lang w:eastAsia="en-GB"/>
        </w:rPr>
        <w:t>B: Gazdasági és pénzügyi helyzet</w:t>
      </w:r>
    </w:p>
    <w:p w14:paraId="5265A9E7" w14:textId="77777777" w:rsidR="006527CA" w:rsidRPr="002F3E46"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b/>
          <w:i/>
          <w:strike/>
          <w:sz w:val="18"/>
          <w:szCs w:val="18"/>
          <w:highlight w:val="yellow"/>
          <w:lang w:eastAsia="en-GB"/>
        </w:rPr>
      </w:pPr>
      <w:r w:rsidRPr="002F3E46">
        <w:rPr>
          <w:b/>
          <w:i/>
          <w:strike/>
          <w:sz w:val="18"/>
          <w:szCs w:val="18"/>
          <w:highlight w:val="yellow"/>
          <w:lang w:eastAsia="en-GB"/>
        </w:rPr>
        <w:t>A gazdasági szereplőnek</w:t>
      </w:r>
      <w:r w:rsidRPr="002F3E46">
        <w:rPr>
          <w:b/>
          <w:strike/>
          <w:sz w:val="18"/>
          <w:szCs w:val="18"/>
          <w:highlight w:val="yellow"/>
          <w:lang w:eastAsia="en-GB"/>
        </w:rPr>
        <w:t xml:space="preserve"> </w:t>
      </w:r>
      <w:r w:rsidRPr="002F3E46">
        <w:rPr>
          <w:b/>
          <w:strike/>
          <w:sz w:val="18"/>
          <w:szCs w:val="18"/>
          <w:highlight w:val="yellow"/>
          <w:u w:val="single"/>
          <w:lang w:eastAsia="en-GB"/>
        </w:rPr>
        <w:t>kizárólag</w:t>
      </w:r>
      <w:r w:rsidRPr="002F3E46">
        <w:rPr>
          <w:b/>
          <w:i/>
          <w:strike/>
          <w:sz w:val="18"/>
          <w:szCs w:val="18"/>
          <w:highlight w:val="yellow"/>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E1159A" w14:paraId="6ED634BB" w14:textId="77777777" w:rsidTr="006527CA">
        <w:tc>
          <w:tcPr>
            <w:tcW w:w="4644" w:type="dxa"/>
            <w:shd w:val="clear" w:color="auto" w:fill="auto"/>
          </w:tcPr>
          <w:p w14:paraId="2133EEE4" w14:textId="77777777" w:rsidR="006527CA" w:rsidRPr="002F3E46" w:rsidRDefault="006527CA" w:rsidP="006527CA">
            <w:pPr>
              <w:spacing w:before="120" w:after="120"/>
              <w:rPr>
                <w:b/>
                <w:i/>
                <w:strike/>
                <w:sz w:val="18"/>
                <w:szCs w:val="18"/>
                <w:highlight w:val="yellow"/>
                <w:lang w:eastAsia="en-GB"/>
              </w:rPr>
            </w:pPr>
            <w:r w:rsidRPr="002F3E46">
              <w:rPr>
                <w:b/>
                <w:i/>
                <w:strike/>
                <w:sz w:val="18"/>
                <w:szCs w:val="18"/>
                <w:highlight w:val="yellow"/>
                <w:lang w:eastAsia="en-GB"/>
              </w:rPr>
              <w:lastRenderedPageBreak/>
              <w:t>Gazdasági és pénzügyi helyzet</w:t>
            </w:r>
          </w:p>
        </w:tc>
        <w:tc>
          <w:tcPr>
            <w:tcW w:w="4645" w:type="dxa"/>
            <w:shd w:val="clear" w:color="auto" w:fill="auto"/>
          </w:tcPr>
          <w:p w14:paraId="606070DA" w14:textId="77777777" w:rsidR="006527CA" w:rsidRPr="002F3E46" w:rsidRDefault="006527CA" w:rsidP="006527CA">
            <w:pPr>
              <w:spacing w:before="120" w:after="120"/>
              <w:rPr>
                <w:b/>
                <w:i/>
                <w:strike/>
                <w:sz w:val="18"/>
                <w:szCs w:val="18"/>
                <w:highlight w:val="yellow"/>
                <w:lang w:eastAsia="en-GB"/>
              </w:rPr>
            </w:pPr>
            <w:r w:rsidRPr="002F3E46">
              <w:rPr>
                <w:b/>
                <w:i/>
                <w:strike/>
                <w:sz w:val="18"/>
                <w:szCs w:val="18"/>
                <w:highlight w:val="yellow"/>
                <w:lang w:eastAsia="en-GB"/>
              </w:rPr>
              <w:t>Válasz:</w:t>
            </w:r>
          </w:p>
        </w:tc>
      </w:tr>
      <w:tr w:rsidR="006527CA" w:rsidRPr="00E1159A" w14:paraId="2DF23D71" w14:textId="77777777" w:rsidTr="006527CA">
        <w:tc>
          <w:tcPr>
            <w:tcW w:w="4644" w:type="dxa"/>
            <w:shd w:val="clear" w:color="auto" w:fill="auto"/>
          </w:tcPr>
          <w:p w14:paraId="2AB1EC76" w14:textId="77777777" w:rsidR="006527CA" w:rsidRPr="002F3E46" w:rsidRDefault="006527CA" w:rsidP="006527CA">
            <w:pPr>
              <w:spacing w:before="120" w:after="120"/>
              <w:rPr>
                <w:strike/>
                <w:sz w:val="18"/>
                <w:szCs w:val="18"/>
                <w:highlight w:val="yellow"/>
                <w:lang w:eastAsia="en-GB"/>
              </w:rPr>
            </w:pPr>
            <w:r w:rsidRPr="002F3E46">
              <w:rPr>
                <w:i/>
                <w:strike/>
                <w:sz w:val="18"/>
                <w:szCs w:val="18"/>
                <w:highlight w:val="yellow"/>
                <w:lang w:eastAsia="en-GB"/>
              </w:rPr>
              <w:t>1a)</w:t>
            </w:r>
            <w:r w:rsidRPr="002F3E46">
              <w:rPr>
                <w:strike/>
                <w:sz w:val="18"/>
                <w:szCs w:val="18"/>
                <w:highlight w:val="yellow"/>
                <w:lang w:eastAsia="en-GB"/>
              </w:rPr>
              <w:t xml:space="preserve"> </w:t>
            </w:r>
            <w:proofErr w:type="gramStart"/>
            <w:r w:rsidRPr="002F3E46">
              <w:rPr>
                <w:strike/>
                <w:sz w:val="18"/>
                <w:szCs w:val="18"/>
                <w:highlight w:val="yellow"/>
                <w:lang w:eastAsia="en-GB"/>
              </w:rPr>
              <w:t>A</w:t>
            </w:r>
            <w:proofErr w:type="gramEnd"/>
            <w:r w:rsidRPr="002F3E46">
              <w:rPr>
                <w:strike/>
                <w:sz w:val="18"/>
                <w:szCs w:val="18"/>
                <w:highlight w:val="yellow"/>
                <w:lang w:eastAsia="en-GB"/>
              </w:rPr>
              <w:t xml:space="preserve"> gazdasági szereplő („általános”) </w:t>
            </w:r>
            <w:r w:rsidRPr="002F3E46">
              <w:rPr>
                <w:b/>
                <w:strike/>
                <w:sz w:val="18"/>
                <w:szCs w:val="18"/>
                <w:highlight w:val="yellow"/>
                <w:lang w:eastAsia="en-GB"/>
              </w:rPr>
              <w:t>éves árbevétele</w:t>
            </w:r>
            <w:r w:rsidRPr="002F3E46">
              <w:rPr>
                <w:strike/>
                <w:sz w:val="18"/>
                <w:szCs w:val="18"/>
                <w:highlight w:val="yellow"/>
                <w:lang w:eastAsia="en-GB"/>
              </w:rPr>
              <w:t xml:space="preserve"> a vonatkozó hirdetményben vagy a közbeszerzési dokumentumokban előírt számú pénzügyi évben a következő:</w:t>
            </w:r>
          </w:p>
          <w:p w14:paraId="06C92E88" w14:textId="77777777" w:rsidR="006527CA" w:rsidRPr="002F3E46" w:rsidRDefault="006527CA" w:rsidP="006527CA">
            <w:pPr>
              <w:spacing w:before="120" w:after="120"/>
              <w:rPr>
                <w:b/>
                <w:strike/>
                <w:sz w:val="18"/>
                <w:szCs w:val="18"/>
                <w:highlight w:val="yellow"/>
                <w:lang w:eastAsia="en-GB"/>
              </w:rPr>
            </w:pPr>
            <w:r w:rsidRPr="002F3E46">
              <w:rPr>
                <w:b/>
                <w:strike/>
                <w:sz w:val="18"/>
                <w:szCs w:val="18"/>
                <w:highlight w:val="yellow"/>
                <w:lang w:eastAsia="en-GB"/>
              </w:rPr>
              <w:t>Vagy</w:t>
            </w:r>
          </w:p>
          <w:p w14:paraId="6F0ACBB4" w14:textId="77777777" w:rsidR="006527CA" w:rsidRPr="00E1159A" w:rsidRDefault="006527CA" w:rsidP="006527CA">
            <w:pPr>
              <w:spacing w:before="120" w:after="120"/>
              <w:rPr>
                <w:b/>
                <w:strike/>
                <w:sz w:val="18"/>
                <w:szCs w:val="18"/>
                <w:highlight w:val="yellow"/>
                <w:lang w:eastAsia="en-GB"/>
              </w:rPr>
            </w:pPr>
            <w:r w:rsidRPr="00E1159A">
              <w:rPr>
                <w:i/>
                <w:strike/>
                <w:sz w:val="18"/>
                <w:szCs w:val="18"/>
                <w:highlight w:val="yellow"/>
                <w:lang w:eastAsia="en-GB"/>
              </w:rPr>
              <w:t>1b)</w:t>
            </w:r>
            <w:r w:rsidRPr="00E1159A">
              <w:rPr>
                <w:strike/>
                <w:sz w:val="18"/>
                <w:szCs w:val="18"/>
                <w:highlight w:val="yellow"/>
                <w:lang w:eastAsia="en-GB"/>
              </w:rPr>
              <w:t xml:space="preserve"> </w:t>
            </w:r>
            <w:proofErr w:type="gramStart"/>
            <w:r w:rsidRPr="00E1159A">
              <w:rPr>
                <w:strike/>
                <w:sz w:val="18"/>
                <w:szCs w:val="18"/>
                <w:highlight w:val="yellow"/>
                <w:lang w:eastAsia="en-GB"/>
              </w:rPr>
              <w:t>A</w:t>
            </w:r>
            <w:proofErr w:type="gramEnd"/>
            <w:r w:rsidRPr="00E1159A">
              <w:rPr>
                <w:strike/>
                <w:sz w:val="18"/>
                <w:szCs w:val="18"/>
                <w:highlight w:val="yellow"/>
                <w:lang w:eastAsia="en-GB"/>
              </w:rPr>
              <w:t xml:space="preserve"> gazdasági szereplő </w:t>
            </w:r>
            <w:r w:rsidRPr="00E1159A">
              <w:rPr>
                <w:b/>
                <w:strike/>
                <w:sz w:val="18"/>
                <w:szCs w:val="18"/>
                <w:highlight w:val="yellow"/>
                <w:lang w:eastAsia="en-GB"/>
              </w:rPr>
              <w:t>átlagos</w:t>
            </w:r>
            <w:r w:rsidRPr="00E1159A">
              <w:rPr>
                <w:strike/>
                <w:sz w:val="18"/>
                <w:szCs w:val="18"/>
                <w:highlight w:val="yellow"/>
                <w:lang w:eastAsia="en-GB"/>
              </w:rPr>
              <w:t xml:space="preserve"> </w:t>
            </w:r>
            <w:r w:rsidRPr="00E1159A">
              <w:rPr>
                <w:b/>
                <w:strike/>
                <w:sz w:val="18"/>
                <w:szCs w:val="18"/>
                <w:highlight w:val="yellow"/>
                <w:lang w:eastAsia="en-GB"/>
              </w:rPr>
              <w:t>éves árbevétele a vonatkozó hirdetményben vagy a közbeszerzési dokumentumokban előírt számú évben a következő</w:t>
            </w:r>
            <w:r w:rsidRPr="00E1159A">
              <w:rPr>
                <w:b/>
                <w:strike/>
                <w:sz w:val="18"/>
                <w:szCs w:val="18"/>
                <w:highlight w:val="yellow"/>
                <w:vertAlign w:val="superscript"/>
                <w:lang w:eastAsia="en-GB"/>
              </w:rPr>
              <w:footnoteReference w:id="42"/>
            </w:r>
            <w:r w:rsidRPr="00E1159A">
              <w:rPr>
                <w:b/>
                <w:strike/>
                <w:sz w:val="18"/>
                <w:szCs w:val="18"/>
                <w:highlight w:val="yellow"/>
                <w:lang w:eastAsia="en-GB"/>
              </w:rPr>
              <w:t xml:space="preserve"> (</w:t>
            </w:r>
            <w:r w:rsidRPr="00E1159A">
              <w:rPr>
                <w:strike/>
                <w:sz w:val="18"/>
                <w:szCs w:val="18"/>
                <w:highlight w:val="yellow"/>
                <w:lang w:eastAsia="en-GB"/>
              </w:rPr>
              <w:t>)</w:t>
            </w:r>
            <w:r w:rsidRPr="00E1159A">
              <w:rPr>
                <w:b/>
                <w:strike/>
                <w:sz w:val="18"/>
                <w:szCs w:val="18"/>
                <w:highlight w:val="yellow"/>
                <w:lang w:eastAsia="en-GB"/>
              </w:rPr>
              <w:t>:</w:t>
            </w:r>
          </w:p>
          <w:p w14:paraId="0C35B05B" w14:textId="77777777" w:rsidR="006527CA" w:rsidRPr="00E1159A" w:rsidRDefault="006527CA" w:rsidP="006527CA">
            <w:pPr>
              <w:spacing w:before="120" w:after="120"/>
              <w:rPr>
                <w:strike/>
                <w:sz w:val="18"/>
                <w:szCs w:val="18"/>
                <w:highlight w:val="yellow"/>
                <w:lang w:eastAsia="en-GB"/>
              </w:rPr>
            </w:pPr>
            <w:r w:rsidRPr="00E1159A">
              <w:rPr>
                <w:i/>
                <w:strike/>
                <w:sz w:val="18"/>
                <w:szCs w:val="18"/>
                <w:highlight w:val="yellow"/>
                <w:lang w:eastAsia="en-GB"/>
              </w:rPr>
              <w:t>Ha a vonatkozó információ elektronikusan elérhető, kérjük, adja meg a következő információkat:</w:t>
            </w:r>
          </w:p>
        </w:tc>
        <w:tc>
          <w:tcPr>
            <w:tcW w:w="4645" w:type="dxa"/>
            <w:shd w:val="clear" w:color="auto" w:fill="auto"/>
          </w:tcPr>
          <w:p w14:paraId="02BB3F32" w14:textId="77777777" w:rsidR="006527CA" w:rsidRPr="00E1159A" w:rsidRDefault="006527CA" w:rsidP="006527CA">
            <w:pPr>
              <w:spacing w:before="120" w:after="120"/>
              <w:rPr>
                <w:strike/>
                <w:sz w:val="18"/>
                <w:szCs w:val="18"/>
                <w:highlight w:val="yellow"/>
                <w:lang w:eastAsia="en-GB"/>
              </w:rPr>
            </w:pPr>
            <w:r w:rsidRPr="00E1159A">
              <w:rPr>
                <w:strike/>
                <w:sz w:val="18"/>
                <w:szCs w:val="18"/>
                <w:highlight w:val="yellow"/>
                <w:lang w:eastAsia="en-GB"/>
              </w:rPr>
              <w:t>[</w:t>
            </w:r>
            <w:proofErr w:type="gramStart"/>
            <w:r w:rsidRPr="00E1159A">
              <w:rPr>
                <w:strike/>
                <w:sz w:val="18"/>
                <w:szCs w:val="18"/>
                <w:highlight w:val="yellow"/>
                <w:lang w:eastAsia="en-GB"/>
              </w:rPr>
              <w:t>……</w:t>
            </w:r>
            <w:proofErr w:type="gramEnd"/>
            <w:r w:rsidRPr="00E1159A">
              <w:rPr>
                <w:strike/>
                <w:sz w:val="18"/>
                <w:szCs w:val="18"/>
                <w:highlight w:val="yellow"/>
                <w:lang w:eastAsia="en-GB"/>
              </w:rPr>
              <w:t>] év: [……] árbevétel:[……][…]pénznem</w:t>
            </w:r>
          </w:p>
          <w:p w14:paraId="6474141D" w14:textId="77777777" w:rsidR="006527CA" w:rsidRPr="00E1159A" w:rsidRDefault="006527CA" w:rsidP="006527CA">
            <w:pPr>
              <w:spacing w:before="120" w:after="120"/>
              <w:rPr>
                <w:strike/>
                <w:sz w:val="18"/>
                <w:szCs w:val="18"/>
                <w:highlight w:val="yellow"/>
                <w:lang w:eastAsia="en-GB"/>
              </w:rPr>
            </w:pPr>
            <w:r w:rsidRPr="00E1159A">
              <w:rPr>
                <w:strike/>
                <w:sz w:val="18"/>
                <w:szCs w:val="18"/>
                <w:highlight w:val="yellow"/>
                <w:lang w:eastAsia="en-GB"/>
              </w:rPr>
              <w:t>év: [</w:t>
            </w:r>
            <w:proofErr w:type="gramStart"/>
            <w:r w:rsidRPr="00E1159A">
              <w:rPr>
                <w:strike/>
                <w:sz w:val="18"/>
                <w:szCs w:val="18"/>
                <w:highlight w:val="yellow"/>
                <w:lang w:eastAsia="en-GB"/>
              </w:rPr>
              <w:t>……</w:t>
            </w:r>
            <w:proofErr w:type="gramEnd"/>
            <w:r w:rsidRPr="00E1159A">
              <w:rPr>
                <w:strike/>
                <w:sz w:val="18"/>
                <w:szCs w:val="18"/>
                <w:highlight w:val="yellow"/>
                <w:lang w:eastAsia="en-GB"/>
              </w:rPr>
              <w:t>] árbevétel:[……][…]pénznem</w:t>
            </w:r>
          </w:p>
          <w:p w14:paraId="54348A28" w14:textId="77777777" w:rsidR="006527CA" w:rsidRPr="00E1159A" w:rsidRDefault="006527CA" w:rsidP="006527CA">
            <w:pPr>
              <w:spacing w:before="120" w:after="120"/>
              <w:rPr>
                <w:strike/>
                <w:sz w:val="18"/>
                <w:szCs w:val="18"/>
                <w:highlight w:val="yellow"/>
                <w:lang w:eastAsia="en-GB"/>
              </w:rPr>
            </w:pPr>
            <w:r w:rsidRPr="00E1159A">
              <w:rPr>
                <w:strike/>
                <w:sz w:val="18"/>
                <w:szCs w:val="18"/>
                <w:highlight w:val="yellow"/>
                <w:lang w:eastAsia="en-GB"/>
              </w:rPr>
              <w:t>év: [</w:t>
            </w:r>
            <w:proofErr w:type="gramStart"/>
            <w:r w:rsidRPr="00E1159A">
              <w:rPr>
                <w:strike/>
                <w:sz w:val="18"/>
                <w:szCs w:val="18"/>
                <w:highlight w:val="yellow"/>
                <w:lang w:eastAsia="en-GB"/>
              </w:rPr>
              <w:t>……</w:t>
            </w:r>
            <w:proofErr w:type="gramEnd"/>
            <w:r w:rsidRPr="00E1159A">
              <w:rPr>
                <w:strike/>
                <w:sz w:val="18"/>
                <w:szCs w:val="18"/>
                <w:highlight w:val="yellow"/>
                <w:lang w:eastAsia="en-GB"/>
              </w:rPr>
              <w:t>] árbevétel:[……][…]pénznem</w:t>
            </w:r>
          </w:p>
          <w:p w14:paraId="7EA50767" w14:textId="77777777" w:rsidR="006527CA" w:rsidRPr="00E1159A" w:rsidRDefault="006527CA" w:rsidP="006527CA">
            <w:pPr>
              <w:spacing w:before="120" w:after="120"/>
              <w:rPr>
                <w:strike/>
                <w:sz w:val="18"/>
                <w:szCs w:val="18"/>
                <w:highlight w:val="yellow"/>
                <w:u w:val="single"/>
                <w:lang w:eastAsia="en-GB"/>
              </w:rPr>
            </w:pPr>
            <w:r w:rsidRPr="00E1159A">
              <w:rPr>
                <w:strike/>
                <w:sz w:val="18"/>
                <w:szCs w:val="18"/>
                <w:highlight w:val="yellow"/>
                <w:u w:val="single"/>
                <w:lang w:eastAsia="en-GB"/>
              </w:rPr>
              <w:br/>
              <w:t>(évek száma, átlagos árbevétel)</w:t>
            </w:r>
            <w:r w:rsidRPr="00E1159A">
              <w:rPr>
                <w:b/>
                <w:strike/>
                <w:sz w:val="18"/>
                <w:szCs w:val="18"/>
                <w:highlight w:val="yellow"/>
                <w:u w:val="single"/>
                <w:lang w:eastAsia="en-GB"/>
              </w:rPr>
              <w:t>:</w:t>
            </w:r>
            <w:r w:rsidRPr="00E1159A">
              <w:rPr>
                <w:strike/>
                <w:sz w:val="18"/>
                <w:szCs w:val="18"/>
                <w:highlight w:val="yellow"/>
                <w:u w:val="single"/>
                <w:lang w:eastAsia="en-GB"/>
              </w:rPr>
              <w:t xml:space="preserve"> [</w:t>
            </w:r>
            <w:proofErr w:type="gramStart"/>
            <w:r w:rsidRPr="00E1159A">
              <w:rPr>
                <w:strike/>
                <w:sz w:val="18"/>
                <w:szCs w:val="18"/>
                <w:highlight w:val="yellow"/>
                <w:u w:val="single"/>
                <w:lang w:eastAsia="en-GB"/>
              </w:rPr>
              <w:t>……</w:t>
            </w:r>
            <w:proofErr w:type="gramEnd"/>
            <w:r w:rsidRPr="00E1159A">
              <w:rPr>
                <w:strike/>
                <w:sz w:val="18"/>
                <w:szCs w:val="18"/>
                <w:highlight w:val="yellow"/>
                <w:u w:val="single"/>
                <w:lang w:eastAsia="en-GB"/>
              </w:rPr>
              <w:t>],[……][…]pénznem</w:t>
            </w:r>
          </w:p>
          <w:p w14:paraId="1C1A09AF" w14:textId="77777777" w:rsidR="006527CA" w:rsidRPr="00E1159A" w:rsidRDefault="006527CA" w:rsidP="006527CA">
            <w:pPr>
              <w:spacing w:before="120" w:after="120"/>
              <w:rPr>
                <w:strike/>
                <w:sz w:val="18"/>
                <w:szCs w:val="18"/>
                <w:highlight w:val="yellow"/>
                <w:lang w:eastAsia="en-GB"/>
              </w:rPr>
            </w:pPr>
            <w:r w:rsidRPr="00E1159A">
              <w:rPr>
                <w:i/>
                <w:strike/>
                <w:sz w:val="18"/>
                <w:szCs w:val="18"/>
                <w:highlight w:val="yellow"/>
                <w:u w:val="single"/>
                <w:lang w:eastAsia="en-GB"/>
              </w:rPr>
              <w:t>(internetcím, a kibocsátó hatóság vagy testület, a dokumentáció pontos hivatkozási adatai): [</w:t>
            </w:r>
            <w:proofErr w:type="gramStart"/>
            <w:r w:rsidRPr="00E1159A">
              <w:rPr>
                <w:i/>
                <w:strike/>
                <w:sz w:val="18"/>
                <w:szCs w:val="18"/>
                <w:highlight w:val="yellow"/>
                <w:u w:val="single"/>
                <w:lang w:eastAsia="en-GB"/>
              </w:rPr>
              <w:t>……</w:t>
            </w:r>
            <w:proofErr w:type="gramEnd"/>
            <w:r w:rsidRPr="00E1159A">
              <w:rPr>
                <w:i/>
                <w:strike/>
                <w:sz w:val="18"/>
                <w:szCs w:val="18"/>
                <w:highlight w:val="yellow"/>
                <w:u w:val="single"/>
                <w:lang w:eastAsia="en-GB"/>
              </w:rPr>
              <w:t>][……][……]</w:t>
            </w:r>
          </w:p>
        </w:tc>
      </w:tr>
      <w:tr w:rsidR="006527CA" w:rsidRPr="003111FD" w14:paraId="18AA7E75" w14:textId="77777777" w:rsidTr="006527CA">
        <w:tc>
          <w:tcPr>
            <w:tcW w:w="4644" w:type="dxa"/>
            <w:shd w:val="clear" w:color="auto" w:fill="auto"/>
          </w:tcPr>
          <w:p w14:paraId="412BDABD" w14:textId="77777777" w:rsidR="006527CA" w:rsidRPr="00E1159A" w:rsidRDefault="006527CA" w:rsidP="006527CA">
            <w:pPr>
              <w:spacing w:before="120" w:after="120"/>
              <w:rPr>
                <w:strike/>
                <w:sz w:val="18"/>
                <w:szCs w:val="18"/>
                <w:highlight w:val="yellow"/>
                <w:lang w:eastAsia="en-GB"/>
              </w:rPr>
            </w:pPr>
            <w:r w:rsidRPr="00E1159A">
              <w:rPr>
                <w:i/>
                <w:strike/>
                <w:sz w:val="18"/>
                <w:szCs w:val="18"/>
                <w:highlight w:val="yellow"/>
                <w:lang w:eastAsia="en-GB"/>
              </w:rPr>
              <w:t>2a)</w:t>
            </w:r>
            <w:r w:rsidRPr="00E1159A">
              <w:rPr>
                <w:strike/>
                <w:sz w:val="18"/>
                <w:szCs w:val="18"/>
                <w:highlight w:val="yellow"/>
                <w:lang w:eastAsia="en-GB"/>
              </w:rPr>
              <w:t xml:space="preserve"> </w:t>
            </w:r>
            <w:proofErr w:type="gramStart"/>
            <w:r w:rsidRPr="00E1159A">
              <w:rPr>
                <w:strike/>
                <w:sz w:val="18"/>
                <w:szCs w:val="18"/>
                <w:highlight w:val="yellow"/>
                <w:lang w:eastAsia="en-GB"/>
              </w:rPr>
              <w:t>A</w:t>
            </w:r>
            <w:proofErr w:type="gramEnd"/>
            <w:r w:rsidRPr="00E1159A">
              <w:rPr>
                <w:strike/>
                <w:sz w:val="18"/>
                <w:szCs w:val="18"/>
                <w:highlight w:val="yellow"/>
                <w:lang w:eastAsia="en-GB"/>
              </w:rPr>
              <w:t xml:space="preserve"> gazdasági szereplő éves („specifikus”) </w:t>
            </w:r>
            <w:r w:rsidRPr="00E1159A">
              <w:rPr>
                <w:b/>
                <w:strike/>
                <w:sz w:val="18"/>
                <w:szCs w:val="18"/>
                <w:highlight w:val="yellow"/>
                <w:lang w:eastAsia="en-GB"/>
              </w:rPr>
              <w:t>árbevétele a szerződés által érintett üzleti területre vonatkozóan</w:t>
            </w:r>
            <w:r w:rsidRPr="00E1159A">
              <w:rPr>
                <w:strike/>
                <w:sz w:val="18"/>
                <w:szCs w:val="18"/>
                <w:highlight w:val="yellow"/>
                <w:lang w:eastAsia="en-GB"/>
              </w:rPr>
              <w:t>, a vonatkozó hirdetményben vagy a közbeszerzési dokumentumokban meghatározott módon az előírt pénzügyi évek tekintetében a következő:</w:t>
            </w:r>
          </w:p>
          <w:p w14:paraId="4A735176" w14:textId="77777777" w:rsidR="006527CA" w:rsidRPr="00E1159A" w:rsidRDefault="006527CA" w:rsidP="006527CA">
            <w:pPr>
              <w:spacing w:before="120" w:after="120"/>
              <w:rPr>
                <w:b/>
                <w:strike/>
                <w:sz w:val="18"/>
                <w:szCs w:val="18"/>
                <w:highlight w:val="yellow"/>
                <w:lang w:eastAsia="en-GB"/>
              </w:rPr>
            </w:pPr>
            <w:r w:rsidRPr="00E1159A">
              <w:rPr>
                <w:b/>
                <w:strike/>
                <w:sz w:val="18"/>
                <w:szCs w:val="18"/>
                <w:highlight w:val="yellow"/>
                <w:lang w:eastAsia="en-GB"/>
              </w:rPr>
              <w:t>Vagy</w:t>
            </w:r>
          </w:p>
          <w:p w14:paraId="4508FCAD" w14:textId="77777777" w:rsidR="006527CA" w:rsidRPr="003111FD" w:rsidRDefault="006527CA" w:rsidP="006527CA">
            <w:pPr>
              <w:spacing w:before="120" w:after="120"/>
              <w:rPr>
                <w:b/>
                <w:strike/>
                <w:sz w:val="18"/>
                <w:szCs w:val="18"/>
                <w:highlight w:val="yellow"/>
                <w:lang w:eastAsia="en-GB"/>
              </w:rPr>
            </w:pPr>
            <w:r w:rsidRPr="00E1159A">
              <w:rPr>
                <w:i/>
                <w:strike/>
                <w:sz w:val="18"/>
                <w:szCs w:val="18"/>
                <w:highlight w:val="yellow"/>
                <w:lang w:eastAsia="en-GB"/>
              </w:rPr>
              <w:t>2b)</w:t>
            </w:r>
            <w:r w:rsidRPr="00E1159A">
              <w:rPr>
                <w:strike/>
                <w:sz w:val="18"/>
                <w:szCs w:val="18"/>
                <w:highlight w:val="yellow"/>
                <w:lang w:eastAsia="en-GB"/>
              </w:rPr>
              <w:t xml:space="preserve"> </w:t>
            </w:r>
            <w:proofErr w:type="gramStart"/>
            <w:r w:rsidRPr="00E1159A">
              <w:rPr>
                <w:strike/>
                <w:sz w:val="18"/>
                <w:szCs w:val="18"/>
                <w:highlight w:val="yellow"/>
                <w:lang w:eastAsia="en-GB"/>
              </w:rPr>
              <w:t>A</w:t>
            </w:r>
            <w:proofErr w:type="gramEnd"/>
            <w:r w:rsidRPr="00E1159A">
              <w:rPr>
                <w:strike/>
                <w:sz w:val="18"/>
                <w:szCs w:val="18"/>
                <w:highlight w:val="yellow"/>
                <w:lang w:eastAsia="en-GB"/>
              </w:rPr>
              <w:t xml:space="preserve"> gazdasági szereplő </w:t>
            </w:r>
            <w:r w:rsidRPr="00E1159A">
              <w:rPr>
                <w:b/>
                <w:strike/>
                <w:sz w:val="18"/>
                <w:szCs w:val="18"/>
                <w:highlight w:val="yellow"/>
                <w:lang w:eastAsia="en-GB"/>
              </w:rPr>
              <w:t>átlagos</w:t>
            </w:r>
            <w:r w:rsidRPr="00E1159A">
              <w:rPr>
                <w:strike/>
                <w:sz w:val="18"/>
                <w:szCs w:val="18"/>
                <w:highlight w:val="yellow"/>
                <w:lang w:eastAsia="en-GB"/>
              </w:rPr>
              <w:t xml:space="preserve"> </w:t>
            </w:r>
            <w:r w:rsidRPr="00E1159A">
              <w:rPr>
                <w:b/>
                <w:strike/>
                <w:sz w:val="18"/>
                <w:szCs w:val="18"/>
                <w:highlight w:val="yellow"/>
                <w:lang w:eastAsia="en-GB"/>
              </w:rPr>
              <w:t>éves árbevétele a területen és a vonatkozó hirdetményben vagy a közbeszerzési dokumentumokban előírt számú évben a következő</w:t>
            </w:r>
            <w:r w:rsidRPr="003111FD">
              <w:rPr>
                <w:b/>
                <w:strike/>
                <w:sz w:val="18"/>
                <w:szCs w:val="18"/>
                <w:highlight w:val="yellow"/>
                <w:vertAlign w:val="superscript"/>
                <w:lang w:eastAsia="en-GB"/>
              </w:rPr>
              <w:footnoteReference w:id="43"/>
            </w:r>
            <w:r w:rsidRPr="003111FD">
              <w:rPr>
                <w:b/>
                <w:strike/>
                <w:sz w:val="18"/>
                <w:szCs w:val="18"/>
                <w:highlight w:val="yellow"/>
                <w:lang w:eastAsia="en-GB"/>
              </w:rPr>
              <w:t>:</w:t>
            </w:r>
          </w:p>
          <w:p w14:paraId="04D24667" w14:textId="77777777" w:rsidR="006527CA" w:rsidRPr="003111FD" w:rsidRDefault="006527CA" w:rsidP="006527CA">
            <w:pPr>
              <w:spacing w:before="120" w:after="120"/>
              <w:rPr>
                <w:strike/>
                <w:sz w:val="18"/>
                <w:szCs w:val="18"/>
                <w:highlight w:val="yellow"/>
                <w:lang w:eastAsia="en-GB"/>
              </w:rPr>
            </w:pPr>
            <w:r w:rsidRPr="003111FD">
              <w:rPr>
                <w:i/>
                <w:strike/>
                <w:sz w:val="18"/>
                <w:szCs w:val="18"/>
                <w:highlight w:val="yellow"/>
                <w:lang w:eastAsia="en-GB"/>
              </w:rPr>
              <w:t>Ha a vonatkozó információ elektronikusan elérhető, kérjük, adja meg a következő információkat:</w:t>
            </w:r>
          </w:p>
        </w:tc>
        <w:tc>
          <w:tcPr>
            <w:tcW w:w="4645" w:type="dxa"/>
            <w:shd w:val="clear" w:color="auto" w:fill="auto"/>
          </w:tcPr>
          <w:p w14:paraId="11E390D2"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t>[</w:t>
            </w:r>
            <w:proofErr w:type="gramStart"/>
            <w:r w:rsidRPr="003111FD">
              <w:rPr>
                <w:strike/>
                <w:sz w:val="18"/>
                <w:szCs w:val="18"/>
                <w:highlight w:val="yellow"/>
                <w:lang w:eastAsia="en-GB"/>
              </w:rPr>
              <w:t>……</w:t>
            </w:r>
            <w:proofErr w:type="gramEnd"/>
            <w:r w:rsidRPr="003111FD">
              <w:rPr>
                <w:strike/>
                <w:sz w:val="18"/>
                <w:szCs w:val="18"/>
                <w:highlight w:val="yellow"/>
                <w:lang w:eastAsia="en-GB"/>
              </w:rPr>
              <w:t>] év: [……] árbevétel:[……][…]pénznem</w:t>
            </w:r>
          </w:p>
          <w:p w14:paraId="623792FE"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t>év: [</w:t>
            </w:r>
            <w:proofErr w:type="gramStart"/>
            <w:r w:rsidRPr="003111FD">
              <w:rPr>
                <w:strike/>
                <w:sz w:val="18"/>
                <w:szCs w:val="18"/>
                <w:highlight w:val="yellow"/>
                <w:lang w:eastAsia="en-GB"/>
              </w:rPr>
              <w:t>……</w:t>
            </w:r>
            <w:proofErr w:type="gramEnd"/>
            <w:r w:rsidRPr="003111FD">
              <w:rPr>
                <w:strike/>
                <w:sz w:val="18"/>
                <w:szCs w:val="18"/>
                <w:highlight w:val="yellow"/>
                <w:lang w:eastAsia="en-GB"/>
              </w:rPr>
              <w:t>] árbevétel:[……][…]pénznem</w:t>
            </w:r>
          </w:p>
          <w:p w14:paraId="090EF7CA"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t>év: [</w:t>
            </w:r>
            <w:proofErr w:type="gramStart"/>
            <w:r w:rsidRPr="003111FD">
              <w:rPr>
                <w:strike/>
                <w:sz w:val="18"/>
                <w:szCs w:val="18"/>
                <w:highlight w:val="yellow"/>
                <w:lang w:eastAsia="en-GB"/>
              </w:rPr>
              <w:t>……</w:t>
            </w:r>
            <w:proofErr w:type="gramEnd"/>
            <w:r w:rsidRPr="003111FD">
              <w:rPr>
                <w:strike/>
                <w:sz w:val="18"/>
                <w:szCs w:val="18"/>
                <w:highlight w:val="yellow"/>
                <w:lang w:eastAsia="en-GB"/>
              </w:rPr>
              <w:t>] árbevétel:[……][…]pénznem</w:t>
            </w:r>
          </w:p>
          <w:p w14:paraId="1E44A7DF"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br/>
            </w:r>
            <w:r w:rsidRPr="003111FD">
              <w:rPr>
                <w:strike/>
                <w:sz w:val="18"/>
                <w:szCs w:val="18"/>
                <w:highlight w:val="yellow"/>
                <w:lang w:eastAsia="en-GB"/>
              </w:rPr>
              <w:br/>
            </w:r>
            <w:r w:rsidRPr="003111FD">
              <w:rPr>
                <w:strike/>
                <w:sz w:val="18"/>
                <w:szCs w:val="18"/>
                <w:highlight w:val="yellow"/>
                <w:lang w:eastAsia="en-GB"/>
              </w:rPr>
              <w:br/>
            </w:r>
            <w:r w:rsidRPr="003111FD">
              <w:rPr>
                <w:strike/>
                <w:sz w:val="18"/>
                <w:szCs w:val="18"/>
                <w:highlight w:val="yellow"/>
                <w:lang w:eastAsia="en-GB"/>
              </w:rPr>
              <w:br/>
              <w:t>(évek száma, átlagos árbevétel): [</w:t>
            </w:r>
            <w:proofErr w:type="gramStart"/>
            <w:r w:rsidRPr="003111FD">
              <w:rPr>
                <w:strike/>
                <w:sz w:val="18"/>
                <w:szCs w:val="18"/>
                <w:highlight w:val="yellow"/>
                <w:lang w:eastAsia="en-GB"/>
              </w:rPr>
              <w:t>……</w:t>
            </w:r>
            <w:proofErr w:type="gramEnd"/>
            <w:r w:rsidRPr="003111FD">
              <w:rPr>
                <w:strike/>
                <w:sz w:val="18"/>
                <w:szCs w:val="18"/>
                <w:highlight w:val="yellow"/>
                <w:lang w:eastAsia="en-GB"/>
              </w:rPr>
              <w:t>],[……][…]pénznem</w:t>
            </w:r>
          </w:p>
          <w:p w14:paraId="4AE8E549" w14:textId="77777777" w:rsidR="006527CA" w:rsidRPr="003111FD" w:rsidRDefault="006527CA" w:rsidP="006527CA">
            <w:pPr>
              <w:spacing w:before="120" w:after="120"/>
              <w:rPr>
                <w:strike/>
                <w:sz w:val="18"/>
                <w:szCs w:val="18"/>
                <w:highlight w:val="yellow"/>
                <w:lang w:eastAsia="en-GB"/>
              </w:rPr>
            </w:pPr>
          </w:p>
          <w:p w14:paraId="63B1021A" w14:textId="77777777" w:rsidR="006527CA" w:rsidRPr="003111FD" w:rsidRDefault="006527CA" w:rsidP="006527CA">
            <w:pPr>
              <w:spacing w:before="120" w:after="120"/>
              <w:rPr>
                <w:strike/>
                <w:sz w:val="18"/>
                <w:szCs w:val="18"/>
                <w:highlight w:val="yellow"/>
                <w:lang w:eastAsia="en-GB"/>
              </w:rPr>
            </w:pPr>
            <w:r w:rsidRPr="003111FD">
              <w:rPr>
                <w:i/>
                <w:strike/>
                <w:sz w:val="18"/>
                <w:szCs w:val="18"/>
                <w:highlight w:val="yellow"/>
                <w:lang w:eastAsia="en-GB"/>
              </w:rPr>
              <w:t>(internetcím, a kibocsátó hatóság vagy testület, a dokumentáció pontos hivatkozási adatai): [</w:t>
            </w:r>
            <w:proofErr w:type="gramStart"/>
            <w:r w:rsidRPr="003111FD">
              <w:rPr>
                <w:i/>
                <w:strike/>
                <w:sz w:val="18"/>
                <w:szCs w:val="18"/>
                <w:highlight w:val="yellow"/>
                <w:lang w:eastAsia="en-GB"/>
              </w:rPr>
              <w:t>……</w:t>
            </w:r>
            <w:proofErr w:type="gramEnd"/>
            <w:r w:rsidRPr="003111FD">
              <w:rPr>
                <w:i/>
                <w:strike/>
                <w:sz w:val="18"/>
                <w:szCs w:val="18"/>
                <w:highlight w:val="yellow"/>
                <w:lang w:eastAsia="en-GB"/>
              </w:rPr>
              <w:t>][……][……]</w:t>
            </w:r>
          </w:p>
        </w:tc>
      </w:tr>
      <w:tr w:rsidR="006527CA" w:rsidRPr="00E1159A" w14:paraId="46FF4004" w14:textId="77777777" w:rsidTr="006527CA">
        <w:tc>
          <w:tcPr>
            <w:tcW w:w="4644" w:type="dxa"/>
            <w:shd w:val="clear" w:color="auto" w:fill="auto"/>
          </w:tcPr>
          <w:p w14:paraId="5FC20E44" w14:textId="77777777" w:rsidR="006527CA" w:rsidRPr="003111FD" w:rsidRDefault="006527CA" w:rsidP="006527CA">
            <w:pPr>
              <w:keepLines/>
              <w:spacing w:before="120" w:after="120" w:line="140" w:lineRule="atLeast"/>
              <w:ind w:left="360"/>
              <w:rPr>
                <w:strike/>
                <w:sz w:val="18"/>
                <w:szCs w:val="18"/>
                <w:highlight w:val="yellow"/>
                <w:lang w:eastAsia="en-GB"/>
              </w:rPr>
            </w:pPr>
            <w:r w:rsidRPr="003111FD">
              <w:rPr>
                <w:strike/>
                <w:sz w:val="18"/>
                <w:szCs w:val="18"/>
                <w:highlight w:val="yellow"/>
                <w:lang w:eastAsia="en-GB"/>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32AA36A6"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t>[……]</w:t>
            </w:r>
          </w:p>
        </w:tc>
      </w:tr>
      <w:tr w:rsidR="006527CA" w:rsidRPr="00E1159A" w14:paraId="0982E1FF" w14:textId="77777777" w:rsidTr="006527CA">
        <w:tc>
          <w:tcPr>
            <w:tcW w:w="4644" w:type="dxa"/>
            <w:shd w:val="clear" w:color="auto" w:fill="auto"/>
          </w:tcPr>
          <w:p w14:paraId="4947BEC2"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t xml:space="preserve">4) A vonatkozó hirdetményben vagy a közbeszerzési dokumentumokban meghatározott </w:t>
            </w:r>
            <w:r w:rsidRPr="003111FD">
              <w:rPr>
                <w:b/>
                <w:strike/>
                <w:sz w:val="18"/>
                <w:szCs w:val="18"/>
                <w:highlight w:val="yellow"/>
                <w:lang w:eastAsia="en-GB"/>
              </w:rPr>
              <w:t>pénzügyi mutatók</w:t>
            </w:r>
            <w:r w:rsidRPr="003111FD">
              <w:rPr>
                <w:b/>
                <w:strike/>
                <w:sz w:val="18"/>
                <w:szCs w:val="18"/>
                <w:highlight w:val="yellow"/>
                <w:vertAlign w:val="superscript"/>
                <w:lang w:eastAsia="en-GB"/>
              </w:rPr>
              <w:footnoteReference w:id="44"/>
            </w:r>
            <w:r w:rsidRPr="003111FD">
              <w:rPr>
                <w:strike/>
                <w:sz w:val="18"/>
                <w:szCs w:val="18"/>
                <w:highlight w:val="yellow"/>
                <w:lang w:eastAsia="en-GB"/>
              </w:rPr>
              <w:t xml:space="preserve"> tekintetében a gazdasági szereplő kijelenti, hogy az előírt </w:t>
            </w:r>
            <w:proofErr w:type="gramStart"/>
            <w:r w:rsidRPr="003111FD">
              <w:rPr>
                <w:strike/>
                <w:sz w:val="18"/>
                <w:szCs w:val="18"/>
                <w:highlight w:val="yellow"/>
                <w:lang w:eastAsia="en-GB"/>
              </w:rPr>
              <w:t>mutató(</w:t>
            </w:r>
            <w:proofErr w:type="gramEnd"/>
            <w:r w:rsidRPr="003111FD">
              <w:rPr>
                <w:strike/>
                <w:sz w:val="18"/>
                <w:szCs w:val="18"/>
                <w:highlight w:val="yellow"/>
                <w:lang w:eastAsia="en-GB"/>
              </w:rPr>
              <w:t>k) tényleges értéke(i) a következő(k):</w:t>
            </w:r>
          </w:p>
          <w:p w14:paraId="606DE221" w14:textId="77777777" w:rsidR="006527CA" w:rsidRPr="003111FD" w:rsidRDefault="006527CA" w:rsidP="006527CA">
            <w:pPr>
              <w:spacing w:before="120" w:after="120"/>
              <w:rPr>
                <w:strike/>
                <w:sz w:val="18"/>
                <w:szCs w:val="18"/>
                <w:highlight w:val="yellow"/>
                <w:lang w:eastAsia="en-GB"/>
              </w:rPr>
            </w:pPr>
            <w:r w:rsidRPr="003111FD">
              <w:rPr>
                <w:i/>
                <w:strike/>
                <w:sz w:val="18"/>
                <w:szCs w:val="18"/>
                <w:highlight w:val="yellow"/>
                <w:lang w:eastAsia="en-GB"/>
              </w:rPr>
              <w:t>Ha a vonatkozó információ elektronikusan elérhető, kérjük, adja meg a következő információkat:</w:t>
            </w:r>
          </w:p>
        </w:tc>
        <w:tc>
          <w:tcPr>
            <w:tcW w:w="4645" w:type="dxa"/>
            <w:shd w:val="clear" w:color="auto" w:fill="auto"/>
          </w:tcPr>
          <w:p w14:paraId="7288FB07"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t>(az előírt mutató azonosítása – x és y</w:t>
            </w:r>
            <w:r w:rsidRPr="003111FD">
              <w:rPr>
                <w:strike/>
                <w:sz w:val="18"/>
                <w:szCs w:val="18"/>
                <w:highlight w:val="yellow"/>
                <w:vertAlign w:val="superscript"/>
                <w:lang w:eastAsia="en-GB"/>
              </w:rPr>
              <w:footnoteReference w:id="45"/>
            </w:r>
            <w:r w:rsidRPr="003111FD">
              <w:rPr>
                <w:strike/>
                <w:sz w:val="18"/>
                <w:szCs w:val="18"/>
                <w:highlight w:val="yellow"/>
                <w:lang w:eastAsia="en-GB"/>
              </w:rPr>
              <w:t xml:space="preserve"> aránya - és az érték):</w:t>
            </w:r>
          </w:p>
          <w:p w14:paraId="0C134317" w14:textId="77777777" w:rsidR="006527CA" w:rsidRPr="003111FD" w:rsidRDefault="006527CA" w:rsidP="006527CA">
            <w:pPr>
              <w:spacing w:before="120" w:after="120"/>
              <w:rPr>
                <w:i/>
                <w:strike/>
                <w:sz w:val="18"/>
                <w:szCs w:val="18"/>
                <w:highlight w:val="yellow"/>
                <w:lang w:eastAsia="en-GB"/>
              </w:rPr>
            </w:pPr>
            <w:r w:rsidRPr="003111FD">
              <w:rPr>
                <w:strike/>
                <w:sz w:val="18"/>
                <w:szCs w:val="18"/>
                <w:highlight w:val="yellow"/>
                <w:lang w:eastAsia="en-GB"/>
              </w:rPr>
              <w:t>[……], [……]</w:t>
            </w:r>
            <w:r w:rsidRPr="003111FD">
              <w:rPr>
                <w:strike/>
                <w:sz w:val="18"/>
                <w:szCs w:val="18"/>
                <w:highlight w:val="yellow"/>
                <w:vertAlign w:val="superscript"/>
                <w:lang w:eastAsia="en-GB"/>
              </w:rPr>
              <w:footnoteReference w:id="46"/>
            </w:r>
            <w:r w:rsidRPr="003111FD">
              <w:rPr>
                <w:strike/>
                <w:sz w:val="18"/>
                <w:szCs w:val="18"/>
                <w:highlight w:val="yellow"/>
                <w:lang w:eastAsia="en-GB"/>
              </w:rPr>
              <w:br/>
            </w:r>
            <w:r w:rsidRPr="003111FD">
              <w:rPr>
                <w:strike/>
                <w:sz w:val="18"/>
                <w:szCs w:val="18"/>
                <w:highlight w:val="yellow"/>
                <w:lang w:eastAsia="en-GB"/>
              </w:rPr>
              <w:br/>
            </w:r>
          </w:p>
          <w:p w14:paraId="5A019375" w14:textId="77777777" w:rsidR="006527CA" w:rsidRPr="003111FD" w:rsidRDefault="006527CA" w:rsidP="006527CA">
            <w:pPr>
              <w:spacing w:before="120" w:after="120"/>
              <w:rPr>
                <w:strike/>
                <w:sz w:val="18"/>
                <w:szCs w:val="18"/>
                <w:highlight w:val="yellow"/>
                <w:lang w:eastAsia="en-GB"/>
              </w:rPr>
            </w:pPr>
            <w:r w:rsidRPr="003111FD">
              <w:rPr>
                <w:i/>
                <w:strike/>
                <w:sz w:val="18"/>
                <w:szCs w:val="18"/>
                <w:highlight w:val="yellow"/>
                <w:lang w:eastAsia="en-GB"/>
              </w:rPr>
              <w:t>(internetcím, a kibocsátó hatóság vagy testület, a dokumentáció pontos hivatkozási adatai): [</w:t>
            </w:r>
            <w:proofErr w:type="gramStart"/>
            <w:r w:rsidRPr="003111FD">
              <w:rPr>
                <w:i/>
                <w:strike/>
                <w:sz w:val="18"/>
                <w:szCs w:val="18"/>
                <w:highlight w:val="yellow"/>
                <w:lang w:eastAsia="en-GB"/>
              </w:rPr>
              <w:t>……</w:t>
            </w:r>
            <w:proofErr w:type="gramEnd"/>
            <w:r w:rsidRPr="003111FD">
              <w:rPr>
                <w:i/>
                <w:strike/>
                <w:sz w:val="18"/>
                <w:szCs w:val="18"/>
                <w:highlight w:val="yellow"/>
                <w:lang w:eastAsia="en-GB"/>
              </w:rPr>
              <w:t>][……][……]</w:t>
            </w:r>
          </w:p>
        </w:tc>
      </w:tr>
      <w:tr w:rsidR="006527CA" w:rsidRPr="00E1159A" w14:paraId="5115CB79" w14:textId="77777777" w:rsidTr="006527CA">
        <w:tc>
          <w:tcPr>
            <w:tcW w:w="4644" w:type="dxa"/>
            <w:shd w:val="clear" w:color="auto" w:fill="auto"/>
          </w:tcPr>
          <w:p w14:paraId="7D24BC17" w14:textId="77777777" w:rsidR="006527CA" w:rsidRPr="002F3E46" w:rsidRDefault="006527CA" w:rsidP="006527CA">
            <w:pPr>
              <w:keepLines/>
              <w:spacing w:before="120" w:after="120" w:line="140" w:lineRule="atLeast"/>
              <w:ind w:left="360"/>
              <w:rPr>
                <w:strike/>
                <w:sz w:val="18"/>
                <w:szCs w:val="18"/>
                <w:highlight w:val="yellow"/>
                <w:lang w:eastAsia="en-GB"/>
              </w:rPr>
            </w:pPr>
            <w:r w:rsidRPr="002F3E46">
              <w:rPr>
                <w:strike/>
                <w:sz w:val="18"/>
                <w:szCs w:val="18"/>
                <w:highlight w:val="yellow"/>
                <w:lang w:eastAsia="en-GB"/>
              </w:rPr>
              <w:t xml:space="preserve">5) </w:t>
            </w:r>
            <w:r w:rsidRPr="002F3E46">
              <w:rPr>
                <w:b/>
                <w:strike/>
                <w:sz w:val="18"/>
                <w:szCs w:val="18"/>
                <w:highlight w:val="yellow"/>
                <w:lang w:eastAsia="en-GB"/>
              </w:rPr>
              <w:t>Szakmai felelősségbiztosításának</w:t>
            </w:r>
            <w:r w:rsidRPr="002F3E46">
              <w:rPr>
                <w:strike/>
                <w:sz w:val="18"/>
                <w:szCs w:val="18"/>
                <w:highlight w:val="yellow"/>
                <w:lang w:eastAsia="en-GB"/>
              </w:rPr>
              <w:t xml:space="preserve"> biztosítási összege a következő:</w:t>
            </w:r>
          </w:p>
          <w:p w14:paraId="0550B100" w14:textId="77777777" w:rsidR="006527CA" w:rsidRPr="002F3E46" w:rsidRDefault="006527CA" w:rsidP="006527CA">
            <w:pPr>
              <w:spacing w:before="120" w:after="120"/>
              <w:rPr>
                <w:strike/>
                <w:sz w:val="18"/>
                <w:szCs w:val="18"/>
                <w:highlight w:val="yellow"/>
                <w:lang w:eastAsia="en-GB"/>
              </w:rPr>
            </w:pPr>
            <w:r w:rsidRPr="002F3E46">
              <w:rPr>
                <w:i/>
                <w:strike/>
                <w:sz w:val="18"/>
                <w:szCs w:val="18"/>
                <w:highlight w:val="yellow"/>
                <w:lang w:eastAsia="en-GB"/>
              </w:rPr>
              <w:t>Ha a vonatkozó információ elektronikusan elérhető, kérjük,</w:t>
            </w:r>
            <w:r w:rsidRPr="002F3E46">
              <w:rPr>
                <w:strike/>
                <w:sz w:val="18"/>
                <w:szCs w:val="18"/>
                <w:highlight w:val="yellow"/>
                <w:lang w:eastAsia="en-GB"/>
              </w:rPr>
              <w:t xml:space="preserve"> </w:t>
            </w:r>
            <w:r w:rsidRPr="002F3E46">
              <w:rPr>
                <w:i/>
                <w:strike/>
                <w:sz w:val="18"/>
                <w:szCs w:val="18"/>
                <w:highlight w:val="yellow"/>
                <w:lang w:eastAsia="en-GB"/>
              </w:rPr>
              <w:t>adja meg a következő információkat:</w:t>
            </w:r>
          </w:p>
        </w:tc>
        <w:tc>
          <w:tcPr>
            <w:tcW w:w="4645" w:type="dxa"/>
            <w:shd w:val="clear" w:color="auto" w:fill="auto"/>
          </w:tcPr>
          <w:p w14:paraId="03A2FD2F" w14:textId="77777777" w:rsidR="006527CA" w:rsidRPr="002F3E46" w:rsidRDefault="006527CA" w:rsidP="006527CA">
            <w:pPr>
              <w:keepLines/>
              <w:spacing w:before="120" w:after="120" w:line="140" w:lineRule="atLeast"/>
              <w:ind w:left="360"/>
              <w:rPr>
                <w:strike/>
                <w:sz w:val="18"/>
                <w:szCs w:val="18"/>
                <w:highlight w:val="yellow"/>
                <w:lang w:eastAsia="en-GB"/>
              </w:rPr>
            </w:pPr>
            <w:r w:rsidRPr="002F3E46">
              <w:rPr>
                <w:strike/>
                <w:sz w:val="18"/>
                <w:szCs w:val="18"/>
                <w:highlight w:val="yellow"/>
                <w:lang w:eastAsia="en-GB"/>
              </w:rPr>
              <w:t>[</w:t>
            </w:r>
            <w:proofErr w:type="gramStart"/>
            <w:r w:rsidRPr="002F3E46">
              <w:rPr>
                <w:strike/>
                <w:sz w:val="18"/>
                <w:szCs w:val="18"/>
                <w:highlight w:val="yellow"/>
                <w:lang w:eastAsia="en-GB"/>
              </w:rPr>
              <w:t>……</w:t>
            </w:r>
            <w:proofErr w:type="gramEnd"/>
            <w:r w:rsidRPr="002F3E46">
              <w:rPr>
                <w:strike/>
                <w:sz w:val="18"/>
                <w:szCs w:val="18"/>
                <w:highlight w:val="yellow"/>
                <w:lang w:eastAsia="en-GB"/>
              </w:rPr>
              <w:t>],[……][…]pénznem</w:t>
            </w:r>
          </w:p>
          <w:p w14:paraId="1ED79FAF" w14:textId="77777777" w:rsidR="006527CA" w:rsidRPr="002F3E46" w:rsidRDefault="006527CA" w:rsidP="006527CA">
            <w:pPr>
              <w:spacing w:before="120" w:after="120"/>
              <w:rPr>
                <w:strike/>
                <w:sz w:val="18"/>
                <w:szCs w:val="18"/>
                <w:highlight w:val="yellow"/>
                <w:lang w:eastAsia="en-GB"/>
              </w:rPr>
            </w:pPr>
            <w:r w:rsidRPr="002F3E46">
              <w:rPr>
                <w:i/>
                <w:strike/>
                <w:sz w:val="18"/>
                <w:szCs w:val="18"/>
                <w:highlight w:val="yellow"/>
                <w:lang w:eastAsia="en-GB"/>
              </w:rPr>
              <w:t>(internetcím, a kibocsátó hatóság vagy testület, a dokumentáció pontos hivatkozási adatai): [</w:t>
            </w:r>
            <w:proofErr w:type="gramStart"/>
            <w:r w:rsidRPr="002F3E46">
              <w:rPr>
                <w:i/>
                <w:strike/>
                <w:sz w:val="18"/>
                <w:szCs w:val="18"/>
                <w:highlight w:val="yellow"/>
                <w:lang w:eastAsia="en-GB"/>
              </w:rPr>
              <w:t>……</w:t>
            </w:r>
            <w:proofErr w:type="gramEnd"/>
            <w:r w:rsidRPr="002F3E46">
              <w:rPr>
                <w:i/>
                <w:strike/>
                <w:sz w:val="18"/>
                <w:szCs w:val="18"/>
                <w:highlight w:val="yellow"/>
                <w:lang w:eastAsia="en-GB"/>
              </w:rPr>
              <w:t>][……][……]</w:t>
            </w:r>
          </w:p>
        </w:tc>
      </w:tr>
      <w:tr w:rsidR="006527CA" w:rsidRPr="00E1159A" w14:paraId="46F22D5D" w14:textId="77777777" w:rsidTr="006527CA">
        <w:tc>
          <w:tcPr>
            <w:tcW w:w="4644" w:type="dxa"/>
            <w:shd w:val="clear" w:color="auto" w:fill="auto"/>
          </w:tcPr>
          <w:p w14:paraId="4C2BC510"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t xml:space="preserve">6) Az </w:t>
            </w:r>
            <w:r w:rsidRPr="003111FD">
              <w:rPr>
                <w:b/>
                <w:strike/>
                <w:sz w:val="18"/>
                <w:szCs w:val="18"/>
                <w:highlight w:val="yellow"/>
                <w:lang w:eastAsia="en-GB"/>
              </w:rPr>
              <w:t>esetleges</w:t>
            </w:r>
            <w:r w:rsidRPr="003111FD">
              <w:rPr>
                <w:strike/>
                <w:sz w:val="18"/>
                <w:szCs w:val="18"/>
                <w:highlight w:val="yellow"/>
                <w:lang w:eastAsia="en-GB"/>
              </w:rPr>
              <w:t xml:space="preserve"> </w:t>
            </w:r>
            <w:r w:rsidRPr="003111FD">
              <w:rPr>
                <w:b/>
                <w:strike/>
                <w:sz w:val="18"/>
                <w:szCs w:val="18"/>
                <w:highlight w:val="yellow"/>
                <w:lang w:eastAsia="en-GB"/>
              </w:rPr>
              <w:t>egyéb gazdasági vagy pénzügyi követelmények</w:t>
            </w:r>
            <w:r w:rsidRPr="003111FD">
              <w:rPr>
                <w:strike/>
                <w:sz w:val="18"/>
                <w:szCs w:val="18"/>
                <w:highlight w:val="yellow"/>
                <w:lang w:eastAsia="en-GB"/>
              </w:rPr>
              <w:t xml:space="preserve"> tekintetében, amelyeket a vonatkozó hirdetményben vagy a közbeszerzési dokumentumokban meghatároztak, a gazdasági szereplő kijelenti a következőket:</w:t>
            </w:r>
          </w:p>
          <w:p w14:paraId="4633C410" w14:textId="77777777" w:rsidR="006527CA" w:rsidRPr="003111FD" w:rsidRDefault="006527CA" w:rsidP="006527CA">
            <w:pPr>
              <w:spacing w:before="120" w:after="120"/>
              <w:rPr>
                <w:strike/>
                <w:sz w:val="18"/>
                <w:szCs w:val="18"/>
                <w:highlight w:val="yellow"/>
                <w:lang w:eastAsia="en-GB"/>
              </w:rPr>
            </w:pPr>
            <w:r w:rsidRPr="003111FD">
              <w:rPr>
                <w:i/>
                <w:strike/>
                <w:sz w:val="18"/>
                <w:szCs w:val="18"/>
                <w:highlight w:val="yellow"/>
                <w:lang w:eastAsia="en-GB"/>
              </w:rPr>
              <w:t xml:space="preserve">Ha a vonatkozó hirdetményben vagy a közbeszerzési dokumentumokban </w:t>
            </w:r>
            <w:r w:rsidRPr="003111FD">
              <w:rPr>
                <w:b/>
                <w:i/>
                <w:strike/>
                <w:sz w:val="18"/>
                <w:szCs w:val="18"/>
                <w:highlight w:val="yellow"/>
                <w:lang w:eastAsia="en-GB"/>
              </w:rPr>
              <w:t>esetlegesen</w:t>
            </w:r>
            <w:r w:rsidRPr="003111FD">
              <w:rPr>
                <w:i/>
                <w:strike/>
                <w:sz w:val="18"/>
                <w:szCs w:val="18"/>
                <w:highlight w:val="yellow"/>
                <w:lang w:eastAsia="en-GB"/>
              </w:rPr>
              <w:t xml:space="preserve"> meghatározott vonatkozó dokumentáció elektronikus formában rendelkezésre áll, </w:t>
            </w:r>
            <w:r w:rsidRPr="003111FD">
              <w:rPr>
                <w:i/>
                <w:strike/>
                <w:sz w:val="18"/>
                <w:szCs w:val="18"/>
                <w:highlight w:val="yellow"/>
                <w:lang w:eastAsia="en-GB"/>
              </w:rPr>
              <w:lastRenderedPageBreak/>
              <w:t>kérjük, adja meg a következő információkat:</w:t>
            </w:r>
          </w:p>
        </w:tc>
        <w:tc>
          <w:tcPr>
            <w:tcW w:w="4645" w:type="dxa"/>
            <w:shd w:val="clear" w:color="auto" w:fill="auto"/>
          </w:tcPr>
          <w:p w14:paraId="4AF57E11"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lastRenderedPageBreak/>
              <w:t>[</w:t>
            </w:r>
            <w:proofErr w:type="gramStart"/>
            <w:r w:rsidRPr="003111FD">
              <w:rPr>
                <w:strike/>
                <w:sz w:val="18"/>
                <w:szCs w:val="18"/>
                <w:highlight w:val="yellow"/>
                <w:lang w:eastAsia="en-GB"/>
              </w:rPr>
              <w:t>……</w:t>
            </w:r>
            <w:proofErr w:type="gramEnd"/>
            <w:r w:rsidRPr="003111FD">
              <w:rPr>
                <w:strike/>
                <w:sz w:val="18"/>
                <w:szCs w:val="18"/>
                <w:highlight w:val="yellow"/>
                <w:lang w:eastAsia="en-GB"/>
              </w:rPr>
              <w:t>]</w:t>
            </w:r>
            <w:r w:rsidRPr="003111FD">
              <w:rPr>
                <w:strike/>
                <w:sz w:val="18"/>
                <w:szCs w:val="18"/>
                <w:highlight w:val="yellow"/>
                <w:lang w:eastAsia="en-GB"/>
              </w:rPr>
              <w:br/>
            </w:r>
            <w:r w:rsidRPr="003111FD">
              <w:rPr>
                <w:strike/>
                <w:sz w:val="18"/>
                <w:szCs w:val="18"/>
                <w:highlight w:val="yellow"/>
                <w:lang w:eastAsia="en-GB"/>
              </w:rPr>
              <w:br/>
            </w:r>
            <w:r w:rsidRPr="003111FD">
              <w:rPr>
                <w:strike/>
                <w:sz w:val="18"/>
                <w:szCs w:val="18"/>
                <w:highlight w:val="yellow"/>
                <w:lang w:eastAsia="en-GB"/>
              </w:rPr>
              <w:br/>
            </w:r>
            <w:r w:rsidRPr="003111FD">
              <w:rPr>
                <w:strike/>
                <w:sz w:val="18"/>
                <w:szCs w:val="18"/>
                <w:highlight w:val="yellow"/>
                <w:lang w:eastAsia="en-GB"/>
              </w:rPr>
              <w:br/>
            </w:r>
            <w:r w:rsidRPr="003111FD">
              <w:rPr>
                <w:strike/>
                <w:sz w:val="18"/>
                <w:szCs w:val="18"/>
                <w:highlight w:val="yellow"/>
                <w:lang w:eastAsia="en-GB"/>
              </w:rPr>
              <w:br/>
            </w:r>
            <w:r w:rsidRPr="003111FD">
              <w:rPr>
                <w:i/>
                <w:strike/>
                <w:sz w:val="18"/>
                <w:szCs w:val="18"/>
                <w:highlight w:val="yellow"/>
                <w:lang w:eastAsia="en-GB"/>
              </w:rPr>
              <w:t>(internetcím, a kibocsátó hatóság vagy testület, a dokumentáció pontos hivatkozási adatai): [……][……][……]</w:t>
            </w:r>
          </w:p>
        </w:tc>
      </w:tr>
    </w:tbl>
    <w:p w14:paraId="53C324CC" w14:textId="77777777" w:rsidR="006527CA" w:rsidRPr="002F3E46" w:rsidRDefault="006527CA" w:rsidP="006527CA">
      <w:pPr>
        <w:rPr>
          <w:strike/>
          <w:sz w:val="18"/>
          <w:szCs w:val="18"/>
          <w:highlight w:val="yellow"/>
          <w:lang w:eastAsia="en-GB"/>
        </w:rPr>
      </w:pPr>
    </w:p>
    <w:p w14:paraId="0067820D" w14:textId="77777777" w:rsidR="006527CA" w:rsidRPr="002F3E46" w:rsidRDefault="006527CA" w:rsidP="006527CA">
      <w:pPr>
        <w:keepNext/>
        <w:spacing w:before="120" w:after="360"/>
        <w:jc w:val="center"/>
        <w:rPr>
          <w:b/>
          <w:smallCaps/>
          <w:strike/>
          <w:sz w:val="18"/>
          <w:szCs w:val="18"/>
          <w:highlight w:val="yellow"/>
          <w:lang w:eastAsia="en-GB"/>
        </w:rPr>
      </w:pPr>
      <w:r w:rsidRPr="002F3E46">
        <w:rPr>
          <w:b/>
          <w:smallCaps/>
          <w:strike/>
          <w:sz w:val="18"/>
          <w:szCs w:val="18"/>
          <w:highlight w:val="yellow"/>
          <w:lang w:eastAsia="en-GB"/>
        </w:rPr>
        <w:t>C: Technikai és szakmai alkalmasság</w:t>
      </w:r>
    </w:p>
    <w:p w14:paraId="1DF4DB55" w14:textId="77777777" w:rsidR="006527CA" w:rsidRPr="002F3E46"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b/>
          <w:i/>
          <w:strike/>
          <w:sz w:val="18"/>
          <w:szCs w:val="18"/>
          <w:highlight w:val="yellow"/>
          <w:lang w:eastAsia="en-GB"/>
        </w:rPr>
      </w:pPr>
      <w:r w:rsidRPr="002F3E46">
        <w:rPr>
          <w:b/>
          <w:i/>
          <w:strike/>
          <w:sz w:val="18"/>
          <w:szCs w:val="18"/>
          <w:highlight w:val="yellow"/>
          <w:lang w:eastAsia="en-GB"/>
        </w:rPr>
        <w:t xml:space="preserve">A gazdasági szereplőnek </w:t>
      </w:r>
      <w:r w:rsidRPr="002F3E46">
        <w:rPr>
          <w:b/>
          <w:strike/>
          <w:sz w:val="18"/>
          <w:szCs w:val="18"/>
          <w:highlight w:val="yellow"/>
          <w:u w:val="single"/>
          <w:lang w:eastAsia="en-GB"/>
        </w:rPr>
        <w:t>kizárólag</w:t>
      </w:r>
      <w:r w:rsidRPr="002F3E46">
        <w:rPr>
          <w:b/>
          <w:i/>
          <w:strike/>
          <w:sz w:val="18"/>
          <w:szCs w:val="18"/>
          <w:highlight w:val="yellow"/>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6527CA" w:rsidRPr="00E1159A" w14:paraId="14EDFE97" w14:textId="77777777" w:rsidTr="008533E5">
        <w:tc>
          <w:tcPr>
            <w:tcW w:w="4644" w:type="dxa"/>
            <w:shd w:val="clear" w:color="auto" w:fill="auto"/>
          </w:tcPr>
          <w:p w14:paraId="558EFE9B" w14:textId="77777777" w:rsidR="006527CA" w:rsidRPr="002F3E46" w:rsidRDefault="006527CA" w:rsidP="006527CA">
            <w:pPr>
              <w:spacing w:before="120" w:after="120"/>
              <w:rPr>
                <w:b/>
                <w:i/>
                <w:strike/>
                <w:sz w:val="18"/>
                <w:szCs w:val="18"/>
                <w:highlight w:val="yellow"/>
                <w:lang w:eastAsia="en-GB"/>
              </w:rPr>
            </w:pPr>
            <w:bookmarkStart w:id="214" w:name="_DV_M4300"/>
            <w:bookmarkStart w:id="215" w:name="_DV_M4301"/>
            <w:bookmarkEnd w:id="214"/>
            <w:bookmarkEnd w:id="215"/>
            <w:r w:rsidRPr="002F3E46">
              <w:rPr>
                <w:b/>
                <w:i/>
                <w:strike/>
                <w:sz w:val="18"/>
                <w:szCs w:val="18"/>
                <w:highlight w:val="yellow"/>
                <w:lang w:eastAsia="en-GB"/>
              </w:rPr>
              <w:t>Technikai és szakmai alkalmasság</w:t>
            </w:r>
          </w:p>
        </w:tc>
        <w:tc>
          <w:tcPr>
            <w:tcW w:w="4645" w:type="dxa"/>
            <w:shd w:val="clear" w:color="auto" w:fill="auto"/>
          </w:tcPr>
          <w:p w14:paraId="69CA6768" w14:textId="77777777" w:rsidR="006527CA" w:rsidRPr="002F3E46" w:rsidRDefault="006527CA" w:rsidP="006527CA">
            <w:pPr>
              <w:spacing w:before="120" w:after="120"/>
              <w:rPr>
                <w:b/>
                <w:i/>
                <w:strike/>
                <w:sz w:val="18"/>
                <w:szCs w:val="18"/>
                <w:highlight w:val="yellow"/>
                <w:lang w:eastAsia="en-GB"/>
              </w:rPr>
            </w:pPr>
            <w:r w:rsidRPr="002F3E46">
              <w:rPr>
                <w:b/>
                <w:i/>
                <w:strike/>
                <w:sz w:val="18"/>
                <w:szCs w:val="18"/>
                <w:highlight w:val="yellow"/>
                <w:lang w:eastAsia="en-GB"/>
              </w:rPr>
              <w:t>Válasz:</w:t>
            </w:r>
          </w:p>
        </w:tc>
      </w:tr>
      <w:tr w:rsidR="006527CA" w:rsidRPr="00E1159A" w14:paraId="388D4961" w14:textId="77777777" w:rsidTr="008533E5">
        <w:tc>
          <w:tcPr>
            <w:tcW w:w="4644" w:type="dxa"/>
            <w:shd w:val="clear" w:color="auto" w:fill="auto"/>
          </w:tcPr>
          <w:p w14:paraId="094C995C" w14:textId="77777777" w:rsidR="006527CA" w:rsidRPr="003111FD" w:rsidRDefault="006527CA" w:rsidP="006527CA">
            <w:pPr>
              <w:spacing w:before="120" w:after="120"/>
              <w:rPr>
                <w:strike/>
                <w:sz w:val="18"/>
                <w:szCs w:val="18"/>
                <w:highlight w:val="yellow"/>
                <w:lang w:eastAsia="en-GB"/>
              </w:rPr>
            </w:pPr>
            <w:r w:rsidRPr="003111FD">
              <w:rPr>
                <w:i/>
                <w:strike/>
                <w:sz w:val="18"/>
                <w:szCs w:val="18"/>
                <w:highlight w:val="yellow"/>
                <w:lang w:eastAsia="en-GB"/>
              </w:rPr>
              <w:t>1a)</w:t>
            </w:r>
            <w:r w:rsidRPr="003111FD">
              <w:rPr>
                <w:strike/>
                <w:sz w:val="18"/>
                <w:szCs w:val="18"/>
                <w:highlight w:val="yellow"/>
                <w:lang w:eastAsia="en-GB"/>
              </w:rPr>
              <w:t xml:space="preserve"> Csak </w:t>
            </w:r>
            <w:r w:rsidRPr="003111FD">
              <w:rPr>
                <w:b/>
                <w:i/>
                <w:strike/>
                <w:sz w:val="18"/>
                <w:szCs w:val="18"/>
                <w:highlight w:val="yellow"/>
                <w:lang w:eastAsia="en-GB"/>
              </w:rPr>
              <w:t xml:space="preserve">építési beruházásra vonatkozó közbeszerzési szerződések </w:t>
            </w:r>
            <w:r w:rsidRPr="003111FD">
              <w:rPr>
                <w:b/>
                <w:strike/>
                <w:sz w:val="18"/>
                <w:szCs w:val="18"/>
                <w:highlight w:val="yellow"/>
                <w:lang w:eastAsia="en-GB"/>
              </w:rPr>
              <w:t>esetében</w:t>
            </w:r>
            <w:r w:rsidRPr="003111FD">
              <w:rPr>
                <w:strike/>
                <w:sz w:val="18"/>
                <w:szCs w:val="18"/>
                <w:highlight w:val="yellow"/>
                <w:lang w:eastAsia="en-GB"/>
              </w:rPr>
              <w:t>:</w:t>
            </w:r>
          </w:p>
          <w:p w14:paraId="5AA4223B"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t>A referencia-időszak folyamán</w:t>
            </w:r>
            <w:r w:rsidRPr="003111FD">
              <w:rPr>
                <w:strike/>
                <w:sz w:val="18"/>
                <w:szCs w:val="18"/>
                <w:highlight w:val="yellow"/>
                <w:vertAlign w:val="superscript"/>
                <w:lang w:eastAsia="en-GB"/>
              </w:rPr>
              <w:footnoteReference w:id="47"/>
            </w:r>
            <w:r w:rsidRPr="003111FD">
              <w:rPr>
                <w:strike/>
                <w:sz w:val="18"/>
                <w:szCs w:val="18"/>
                <w:highlight w:val="yellow"/>
                <w:lang w:eastAsia="en-GB"/>
              </w:rPr>
              <w:t xml:space="preserve"> a gazdasági szereplő </w:t>
            </w:r>
            <w:r w:rsidRPr="003111FD">
              <w:rPr>
                <w:b/>
                <w:strike/>
                <w:sz w:val="18"/>
                <w:szCs w:val="18"/>
                <w:highlight w:val="yellow"/>
                <w:lang w:eastAsia="en-GB"/>
              </w:rPr>
              <w:t>a meghatározott típusú munkákból a következőket végezte</w:t>
            </w:r>
            <w:r w:rsidRPr="003111FD">
              <w:rPr>
                <w:strike/>
                <w:sz w:val="18"/>
                <w:szCs w:val="18"/>
                <w:highlight w:val="yellow"/>
                <w:lang w:eastAsia="en-GB"/>
              </w:rPr>
              <w:t>:</w:t>
            </w:r>
          </w:p>
          <w:p w14:paraId="65C21A08" w14:textId="77777777" w:rsidR="006527CA" w:rsidRPr="003111FD" w:rsidRDefault="006527CA" w:rsidP="006527CA">
            <w:pPr>
              <w:spacing w:before="120" w:after="120"/>
              <w:rPr>
                <w:strike/>
                <w:sz w:val="18"/>
                <w:szCs w:val="18"/>
                <w:highlight w:val="yellow"/>
                <w:lang w:eastAsia="en-GB"/>
              </w:rPr>
            </w:pPr>
            <w:r w:rsidRPr="003111FD">
              <w:rPr>
                <w:i/>
                <w:strike/>
                <w:sz w:val="18"/>
                <w:szCs w:val="18"/>
                <w:highlight w:val="yellow"/>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626D949F"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t>Évek száma (ezt az időszakot a vonatkozó hirdetmény vagy a közbeszerzési dokumentumok határozzák meg): […]</w:t>
            </w:r>
          </w:p>
          <w:p w14:paraId="20EB914C"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t>Munkák</w:t>
            </w:r>
            <w:proofErr w:type="gramStart"/>
            <w:r w:rsidRPr="003111FD">
              <w:rPr>
                <w:strike/>
                <w:sz w:val="18"/>
                <w:szCs w:val="18"/>
                <w:highlight w:val="yellow"/>
                <w:lang w:eastAsia="en-GB"/>
              </w:rPr>
              <w:t>:  [</w:t>
            </w:r>
            <w:proofErr w:type="gramEnd"/>
            <w:r w:rsidRPr="003111FD">
              <w:rPr>
                <w:strike/>
                <w:sz w:val="18"/>
                <w:szCs w:val="18"/>
                <w:highlight w:val="yellow"/>
                <w:lang w:eastAsia="en-GB"/>
              </w:rPr>
              <w:t>…...]</w:t>
            </w:r>
          </w:p>
          <w:p w14:paraId="0831DBEB" w14:textId="77777777" w:rsidR="006527CA" w:rsidRPr="003111FD" w:rsidRDefault="006527CA" w:rsidP="006527CA">
            <w:pPr>
              <w:spacing w:before="120" w:after="120"/>
              <w:rPr>
                <w:i/>
                <w:strike/>
                <w:sz w:val="18"/>
                <w:szCs w:val="18"/>
                <w:highlight w:val="yellow"/>
                <w:lang w:eastAsia="en-GB"/>
              </w:rPr>
            </w:pPr>
          </w:p>
          <w:p w14:paraId="7BCE6889" w14:textId="77777777" w:rsidR="006527CA" w:rsidRPr="003111FD" w:rsidRDefault="006527CA" w:rsidP="006527CA">
            <w:pPr>
              <w:spacing w:before="120" w:after="120"/>
              <w:rPr>
                <w:strike/>
                <w:sz w:val="18"/>
                <w:szCs w:val="18"/>
                <w:highlight w:val="yellow"/>
                <w:lang w:eastAsia="en-GB"/>
              </w:rPr>
            </w:pPr>
            <w:r w:rsidRPr="003111FD">
              <w:rPr>
                <w:i/>
                <w:strike/>
                <w:sz w:val="18"/>
                <w:szCs w:val="18"/>
                <w:highlight w:val="yellow"/>
                <w:lang w:eastAsia="en-GB"/>
              </w:rPr>
              <w:t>(internetcím, a kibocsátó hatóság vagy testület, a dokumentáció pontos hivatkozási adatai): [</w:t>
            </w:r>
            <w:proofErr w:type="gramStart"/>
            <w:r w:rsidRPr="003111FD">
              <w:rPr>
                <w:i/>
                <w:strike/>
                <w:sz w:val="18"/>
                <w:szCs w:val="18"/>
                <w:highlight w:val="yellow"/>
                <w:lang w:eastAsia="en-GB"/>
              </w:rPr>
              <w:t>……</w:t>
            </w:r>
            <w:proofErr w:type="gramEnd"/>
            <w:r w:rsidRPr="003111FD">
              <w:rPr>
                <w:i/>
                <w:strike/>
                <w:sz w:val="18"/>
                <w:szCs w:val="18"/>
                <w:highlight w:val="yellow"/>
                <w:lang w:eastAsia="en-GB"/>
              </w:rPr>
              <w:t>][……][……]</w:t>
            </w:r>
          </w:p>
        </w:tc>
      </w:tr>
      <w:tr w:rsidR="006527CA" w:rsidRPr="003111FD" w14:paraId="065F6FCF" w14:textId="77777777" w:rsidTr="008533E5">
        <w:tc>
          <w:tcPr>
            <w:tcW w:w="4644" w:type="dxa"/>
            <w:shd w:val="clear" w:color="auto" w:fill="auto"/>
          </w:tcPr>
          <w:p w14:paraId="1F44E096" w14:textId="77777777" w:rsidR="006527CA" w:rsidRPr="003111FD" w:rsidRDefault="006527CA" w:rsidP="006527CA">
            <w:pPr>
              <w:spacing w:before="120" w:after="120"/>
              <w:rPr>
                <w:strike/>
                <w:sz w:val="18"/>
                <w:szCs w:val="18"/>
                <w:highlight w:val="yellow"/>
                <w:lang w:eastAsia="en-GB"/>
              </w:rPr>
            </w:pPr>
            <w:r w:rsidRPr="003111FD">
              <w:rPr>
                <w:i/>
                <w:strike/>
                <w:sz w:val="18"/>
                <w:szCs w:val="18"/>
                <w:highlight w:val="yellow"/>
                <w:lang w:eastAsia="en-GB"/>
              </w:rPr>
              <w:t>1b)</w:t>
            </w:r>
            <w:r w:rsidRPr="003111FD">
              <w:rPr>
                <w:strike/>
                <w:sz w:val="18"/>
                <w:szCs w:val="18"/>
                <w:highlight w:val="yellow"/>
                <w:lang w:eastAsia="en-GB"/>
              </w:rPr>
              <w:t xml:space="preserve"> Csak </w:t>
            </w:r>
            <w:r w:rsidRPr="003111FD">
              <w:rPr>
                <w:b/>
                <w:i/>
                <w:strike/>
                <w:sz w:val="18"/>
                <w:szCs w:val="18"/>
                <w:highlight w:val="yellow"/>
                <w:lang w:eastAsia="en-GB"/>
              </w:rPr>
              <w:t>árubeszerzésre és szolgáltatásnyújtásra irányuló közbeszerzési szerződések</w:t>
            </w:r>
            <w:r w:rsidRPr="003111FD">
              <w:rPr>
                <w:strike/>
                <w:sz w:val="18"/>
                <w:szCs w:val="18"/>
                <w:highlight w:val="yellow"/>
                <w:lang w:eastAsia="en-GB"/>
              </w:rPr>
              <w:t xml:space="preserve"> esetében:</w:t>
            </w:r>
          </w:p>
          <w:p w14:paraId="3068A5DF" w14:textId="77777777" w:rsidR="006527CA" w:rsidRPr="003111FD" w:rsidRDefault="006527CA" w:rsidP="006527CA">
            <w:pPr>
              <w:spacing w:before="120" w:after="120"/>
              <w:rPr>
                <w:strike/>
                <w:sz w:val="18"/>
                <w:szCs w:val="18"/>
                <w:highlight w:val="yellow"/>
                <w:shd w:val="clear" w:color="000000" w:fill="auto"/>
                <w:lang w:eastAsia="en-GB"/>
              </w:rPr>
            </w:pPr>
            <w:r w:rsidRPr="003111FD">
              <w:rPr>
                <w:strike/>
                <w:sz w:val="18"/>
                <w:szCs w:val="18"/>
                <w:highlight w:val="yellow"/>
                <w:lang w:eastAsia="en-GB"/>
              </w:rPr>
              <w:t>A referencia-időszak folyamán</w:t>
            </w:r>
            <w:r w:rsidRPr="003111FD">
              <w:rPr>
                <w:strike/>
                <w:sz w:val="18"/>
                <w:szCs w:val="18"/>
                <w:highlight w:val="yellow"/>
                <w:vertAlign w:val="superscript"/>
                <w:lang w:eastAsia="en-GB"/>
              </w:rPr>
              <w:footnoteReference w:id="48"/>
            </w:r>
            <w:r w:rsidRPr="003111FD">
              <w:rPr>
                <w:strike/>
                <w:sz w:val="18"/>
                <w:szCs w:val="18"/>
                <w:highlight w:val="yellow"/>
                <w:lang w:eastAsia="en-GB"/>
              </w:rPr>
              <w:t xml:space="preserve"> a gazdasági szereplő </w:t>
            </w:r>
            <w:r w:rsidRPr="003111FD">
              <w:rPr>
                <w:b/>
                <w:strike/>
                <w:sz w:val="18"/>
                <w:szCs w:val="18"/>
                <w:highlight w:val="yellow"/>
                <w:lang w:eastAsia="en-GB"/>
              </w:rPr>
              <w:t xml:space="preserve">a meghatározott típusokon belül a következő főbb szállításokat végezte, vagy a következő főbb szolgáltatásokat nyújtotta: </w:t>
            </w:r>
            <w:r w:rsidRPr="003111FD">
              <w:rPr>
                <w:strike/>
                <w:sz w:val="18"/>
                <w:szCs w:val="18"/>
                <w:highlight w:val="yellow"/>
                <w:lang w:eastAsia="en-GB"/>
              </w:rPr>
              <w:t xml:space="preserve">A lista elkészítésekor kérjük, tüntesse fel az összegeket, a dátumokat és a közületi vagy </w:t>
            </w:r>
            <w:proofErr w:type="gramStart"/>
            <w:r w:rsidRPr="003111FD">
              <w:rPr>
                <w:strike/>
                <w:sz w:val="18"/>
                <w:szCs w:val="18"/>
                <w:highlight w:val="yellow"/>
                <w:lang w:eastAsia="en-GB"/>
              </w:rPr>
              <w:t>magánmegrendelőket</w:t>
            </w:r>
            <w:r w:rsidRPr="003111FD">
              <w:rPr>
                <w:strike/>
                <w:sz w:val="18"/>
                <w:szCs w:val="18"/>
                <w:highlight w:val="yellow"/>
                <w:vertAlign w:val="superscript"/>
                <w:lang w:eastAsia="en-GB"/>
              </w:rPr>
              <w:footnoteReference w:id="49"/>
            </w:r>
            <w:r w:rsidRPr="003111FD">
              <w:rPr>
                <w:strike/>
                <w:sz w:val="18"/>
                <w:szCs w:val="18"/>
                <w:highlight w:val="yellow"/>
                <w:lang w:eastAsia="en-GB"/>
              </w:rPr>
              <w:t>:</w:t>
            </w:r>
            <w:proofErr w:type="gramEnd"/>
          </w:p>
        </w:tc>
        <w:tc>
          <w:tcPr>
            <w:tcW w:w="4645" w:type="dxa"/>
            <w:shd w:val="clear" w:color="auto" w:fill="auto"/>
          </w:tcPr>
          <w:p w14:paraId="62A91190" w14:textId="5CA10839" w:rsidR="00D3736B"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br/>
              <w:t>Évek száma (ezt az időszakot a vonatkozó hirdetmény vagy a közbeszerzési dokumentumok határozzák meg): [</w:t>
            </w:r>
            <w:r w:rsidR="00D3736B" w:rsidRPr="003111FD">
              <w:rPr>
                <w:strike/>
                <w:sz w:val="18"/>
                <w:szCs w:val="18"/>
                <w:highlight w:val="yellow"/>
                <w:lang w:eastAsia="en-GB"/>
              </w:rPr>
              <w:t>az ajánlati felhívás feladásától visszafelé számított megelőző 3 évben (36 hónapban)</w:t>
            </w:r>
            <w:r w:rsidRPr="003111FD">
              <w:rPr>
                <w:strike/>
                <w:sz w:val="18"/>
                <w:szCs w:val="18"/>
                <w:highlight w:val="yellow"/>
                <w:lang w:eastAsia="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6"/>
              <w:gridCol w:w="1149"/>
            </w:tblGrid>
            <w:tr w:rsidR="008B7EBF" w:rsidRPr="003111FD" w14:paraId="1A15D6D0" w14:textId="77777777" w:rsidTr="008533E5">
              <w:trPr>
                <w:trHeight w:val="1539"/>
              </w:trPr>
              <w:tc>
                <w:tcPr>
                  <w:tcW w:w="2996" w:type="dxa"/>
                  <w:shd w:val="clear" w:color="auto" w:fill="auto"/>
                </w:tcPr>
                <w:p w14:paraId="743B5CE0" w14:textId="5AB6AF14" w:rsidR="008B7EBF" w:rsidRPr="003111FD" w:rsidRDefault="008B7EBF">
                  <w:pPr>
                    <w:spacing w:before="120" w:after="120"/>
                    <w:rPr>
                      <w:strike/>
                      <w:sz w:val="18"/>
                      <w:szCs w:val="18"/>
                      <w:highlight w:val="yellow"/>
                      <w:lang w:eastAsia="en-GB"/>
                    </w:rPr>
                  </w:pPr>
                  <w:r w:rsidRPr="003111FD">
                    <w:rPr>
                      <w:strike/>
                      <w:sz w:val="20"/>
                      <w:szCs w:val="20"/>
                      <w:highlight w:val="yellow"/>
                    </w:rPr>
                    <w:t>Szolgáltatás tárgyának ismertetése oly módon, hogy az ajánlati felhívás III.1.3. MSZ1. pontjában meghatározott alkalmassági feltételnek való megfelelés megállapítható legyen</w:t>
                  </w:r>
                </w:p>
              </w:tc>
              <w:tc>
                <w:tcPr>
                  <w:tcW w:w="1149" w:type="dxa"/>
                  <w:shd w:val="clear" w:color="auto" w:fill="auto"/>
                </w:tcPr>
                <w:p w14:paraId="2466E2C1" w14:textId="2D677CE4" w:rsidR="008B7EBF" w:rsidRPr="003111FD" w:rsidRDefault="008B7EBF" w:rsidP="006527CA">
                  <w:pPr>
                    <w:spacing w:before="120" w:after="120"/>
                    <w:rPr>
                      <w:strike/>
                      <w:sz w:val="18"/>
                      <w:szCs w:val="18"/>
                      <w:highlight w:val="yellow"/>
                      <w:lang w:eastAsia="en-GB"/>
                    </w:rPr>
                  </w:pPr>
                </w:p>
              </w:tc>
            </w:tr>
            <w:tr w:rsidR="008B7EBF" w:rsidRPr="003111FD" w14:paraId="3F2F974F" w14:textId="77777777" w:rsidTr="00216E8F">
              <w:tc>
                <w:tcPr>
                  <w:tcW w:w="2996" w:type="dxa"/>
                  <w:shd w:val="clear" w:color="auto" w:fill="auto"/>
                </w:tcPr>
                <w:p w14:paraId="634F02A0" w14:textId="692C699F" w:rsidR="008B7EBF" w:rsidRPr="003111FD" w:rsidRDefault="008B7EBF" w:rsidP="006527CA">
                  <w:pPr>
                    <w:spacing w:before="120" w:after="120"/>
                    <w:rPr>
                      <w:strike/>
                      <w:sz w:val="18"/>
                      <w:szCs w:val="18"/>
                      <w:highlight w:val="yellow"/>
                      <w:lang w:eastAsia="en-GB"/>
                    </w:rPr>
                  </w:pPr>
                  <w:r w:rsidRPr="003111FD">
                    <w:rPr>
                      <w:strike/>
                      <w:sz w:val="20"/>
                      <w:szCs w:val="20"/>
                      <w:highlight w:val="yellow"/>
                    </w:rPr>
                    <w:t>Szolgáltatás mennyisége</w:t>
                  </w:r>
                </w:p>
              </w:tc>
              <w:tc>
                <w:tcPr>
                  <w:tcW w:w="1149" w:type="dxa"/>
                  <w:shd w:val="clear" w:color="auto" w:fill="auto"/>
                </w:tcPr>
                <w:p w14:paraId="6924ADE2" w14:textId="77777777" w:rsidR="008B7EBF" w:rsidRPr="003111FD" w:rsidRDefault="008B7EBF" w:rsidP="006527CA">
                  <w:pPr>
                    <w:spacing w:before="120" w:after="120"/>
                    <w:rPr>
                      <w:strike/>
                      <w:sz w:val="18"/>
                      <w:szCs w:val="18"/>
                      <w:highlight w:val="yellow"/>
                      <w:lang w:eastAsia="en-GB"/>
                    </w:rPr>
                  </w:pPr>
                </w:p>
              </w:tc>
            </w:tr>
            <w:tr w:rsidR="008B7EBF" w:rsidRPr="003111FD" w14:paraId="3B1AFBF9" w14:textId="77777777" w:rsidTr="00216E8F">
              <w:tc>
                <w:tcPr>
                  <w:tcW w:w="2996" w:type="dxa"/>
                  <w:shd w:val="clear" w:color="auto" w:fill="auto"/>
                </w:tcPr>
                <w:p w14:paraId="43A2339B" w14:textId="53EBBDEB" w:rsidR="008B7EBF" w:rsidRPr="003111FD" w:rsidRDefault="008B7EBF" w:rsidP="008533E5">
                  <w:pPr>
                    <w:pStyle w:val="Szvegtrzsbehzssal3"/>
                    <w:ind w:left="0"/>
                    <w:jc w:val="both"/>
                    <w:rPr>
                      <w:strike/>
                      <w:sz w:val="20"/>
                      <w:szCs w:val="20"/>
                      <w:highlight w:val="yellow"/>
                    </w:rPr>
                  </w:pPr>
                  <w:r w:rsidRPr="003111FD">
                    <w:rPr>
                      <w:strike/>
                      <w:sz w:val="20"/>
                      <w:szCs w:val="20"/>
                      <w:highlight w:val="yellow"/>
                    </w:rPr>
                    <w:t>Szerződést kötő másik fél adatai (név, székhely/lakcím)</w:t>
                  </w:r>
                </w:p>
              </w:tc>
              <w:tc>
                <w:tcPr>
                  <w:tcW w:w="1149" w:type="dxa"/>
                  <w:shd w:val="clear" w:color="auto" w:fill="auto"/>
                </w:tcPr>
                <w:p w14:paraId="40A2A82F" w14:textId="77777777" w:rsidR="008B7EBF" w:rsidRPr="003111FD" w:rsidRDefault="008B7EBF" w:rsidP="006527CA">
                  <w:pPr>
                    <w:spacing w:before="120" w:after="120"/>
                    <w:rPr>
                      <w:strike/>
                      <w:sz w:val="18"/>
                      <w:szCs w:val="18"/>
                      <w:highlight w:val="yellow"/>
                      <w:lang w:eastAsia="en-GB"/>
                    </w:rPr>
                  </w:pPr>
                </w:p>
              </w:tc>
            </w:tr>
            <w:tr w:rsidR="008B7EBF" w:rsidRPr="003111FD" w14:paraId="09DB1228" w14:textId="77777777" w:rsidTr="00216E8F">
              <w:tc>
                <w:tcPr>
                  <w:tcW w:w="2996" w:type="dxa"/>
                  <w:shd w:val="clear" w:color="auto" w:fill="auto"/>
                </w:tcPr>
                <w:p w14:paraId="42A82748" w14:textId="3A3F5DC4" w:rsidR="008B7EBF" w:rsidRPr="003111FD" w:rsidRDefault="008B7EBF" w:rsidP="006527CA">
                  <w:pPr>
                    <w:spacing w:before="120" w:after="120"/>
                    <w:rPr>
                      <w:strike/>
                      <w:sz w:val="18"/>
                      <w:szCs w:val="18"/>
                      <w:highlight w:val="yellow"/>
                      <w:lang w:eastAsia="en-GB"/>
                    </w:rPr>
                  </w:pPr>
                  <w:r w:rsidRPr="003111FD">
                    <w:rPr>
                      <w:strike/>
                      <w:sz w:val="20"/>
                      <w:szCs w:val="20"/>
                      <w:highlight w:val="yellow"/>
                    </w:rPr>
                    <w:t>Az ellenszolgáltatás összege (nettó Ft)</w:t>
                  </w:r>
                </w:p>
              </w:tc>
              <w:tc>
                <w:tcPr>
                  <w:tcW w:w="1149" w:type="dxa"/>
                  <w:shd w:val="clear" w:color="auto" w:fill="auto"/>
                </w:tcPr>
                <w:p w14:paraId="47F7D60A" w14:textId="77777777" w:rsidR="008B7EBF" w:rsidRPr="003111FD" w:rsidRDefault="008B7EBF" w:rsidP="006527CA">
                  <w:pPr>
                    <w:spacing w:before="120" w:after="120"/>
                    <w:rPr>
                      <w:strike/>
                      <w:sz w:val="18"/>
                      <w:szCs w:val="18"/>
                      <w:highlight w:val="yellow"/>
                      <w:lang w:eastAsia="en-GB"/>
                    </w:rPr>
                  </w:pPr>
                </w:p>
              </w:tc>
            </w:tr>
            <w:tr w:rsidR="008B7EBF" w:rsidRPr="003111FD" w14:paraId="00E3D2B2" w14:textId="77777777" w:rsidTr="00216E8F">
              <w:tc>
                <w:tcPr>
                  <w:tcW w:w="2996" w:type="dxa"/>
                  <w:shd w:val="clear" w:color="auto" w:fill="auto"/>
                </w:tcPr>
                <w:p w14:paraId="730928D2" w14:textId="54DDF38B" w:rsidR="008B7EBF" w:rsidRPr="003111FD" w:rsidRDefault="008B7EBF" w:rsidP="006527CA">
                  <w:pPr>
                    <w:spacing w:before="120" w:after="120"/>
                    <w:rPr>
                      <w:strike/>
                      <w:sz w:val="18"/>
                      <w:szCs w:val="18"/>
                      <w:highlight w:val="yellow"/>
                      <w:lang w:eastAsia="en-GB"/>
                    </w:rPr>
                  </w:pPr>
                  <w:r w:rsidRPr="003111FD">
                    <w:rPr>
                      <w:strike/>
                      <w:sz w:val="20"/>
                      <w:szCs w:val="20"/>
                      <w:highlight w:val="yellow"/>
                    </w:rPr>
                    <w:t>Teljesítés ideje (év/hónap/nap)</w:t>
                  </w:r>
                </w:p>
              </w:tc>
              <w:tc>
                <w:tcPr>
                  <w:tcW w:w="1149" w:type="dxa"/>
                  <w:shd w:val="clear" w:color="auto" w:fill="auto"/>
                </w:tcPr>
                <w:p w14:paraId="41700104" w14:textId="77777777" w:rsidR="008B7EBF" w:rsidRPr="003111FD" w:rsidRDefault="008B7EBF" w:rsidP="006527CA">
                  <w:pPr>
                    <w:spacing w:before="120" w:after="120"/>
                    <w:rPr>
                      <w:strike/>
                      <w:sz w:val="18"/>
                      <w:szCs w:val="18"/>
                      <w:highlight w:val="yellow"/>
                      <w:lang w:eastAsia="en-GB"/>
                    </w:rPr>
                  </w:pPr>
                </w:p>
              </w:tc>
            </w:tr>
            <w:tr w:rsidR="008B7EBF" w:rsidRPr="003111FD" w14:paraId="3A9C72E2" w14:textId="77777777" w:rsidTr="00216E8F">
              <w:tc>
                <w:tcPr>
                  <w:tcW w:w="2996" w:type="dxa"/>
                  <w:shd w:val="clear" w:color="auto" w:fill="auto"/>
                </w:tcPr>
                <w:p w14:paraId="6255789E" w14:textId="2FF768DE" w:rsidR="008B7EBF" w:rsidRPr="003111FD" w:rsidRDefault="008B7EBF" w:rsidP="006527CA">
                  <w:pPr>
                    <w:spacing w:before="120" w:after="120"/>
                    <w:rPr>
                      <w:strike/>
                      <w:sz w:val="18"/>
                      <w:szCs w:val="18"/>
                      <w:highlight w:val="yellow"/>
                      <w:lang w:eastAsia="en-GB"/>
                    </w:rPr>
                  </w:pPr>
                  <w:r w:rsidRPr="003111FD">
                    <w:rPr>
                      <w:strike/>
                      <w:sz w:val="20"/>
                      <w:szCs w:val="20"/>
                      <w:highlight w:val="yellow"/>
                    </w:rPr>
                    <w:t>Nyilatkozat, hogy a teljesítés az előírásoknak és a szerződésnek megfelelően történt</w:t>
                  </w:r>
                </w:p>
              </w:tc>
              <w:tc>
                <w:tcPr>
                  <w:tcW w:w="1149" w:type="dxa"/>
                  <w:shd w:val="clear" w:color="auto" w:fill="auto"/>
                </w:tcPr>
                <w:p w14:paraId="040122B0" w14:textId="77777777" w:rsidR="008B7EBF" w:rsidRPr="003111FD" w:rsidRDefault="008B7EBF" w:rsidP="006527CA">
                  <w:pPr>
                    <w:spacing w:before="120" w:after="120"/>
                    <w:rPr>
                      <w:strike/>
                      <w:sz w:val="18"/>
                      <w:szCs w:val="18"/>
                      <w:highlight w:val="yellow"/>
                      <w:lang w:eastAsia="en-GB"/>
                    </w:rPr>
                  </w:pPr>
                </w:p>
              </w:tc>
            </w:tr>
            <w:tr w:rsidR="008B7EBF" w:rsidRPr="003111FD" w14:paraId="7ADEACEF" w14:textId="77777777" w:rsidTr="00216E8F">
              <w:tc>
                <w:tcPr>
                  <w:tcW w:w="2996" w:type="dxa"/>
                  <w:shd w:val="clear" w:color="auto" w:fill="auto"/>
                </w:tcPr>
                <w:p w14:paraId="22AD8BAF" w14:textId="11A4065E" w:rsidR="008B7EBF" w:rsidRPr="003111FD" w:rsidRDefault="00810282" w:rsidP="008B7EBF">
                  <w:pPr>
                    <w:pStyle w:val="Szvegtrzsbehzssal3"/>
                    <w:keepLines/>
                    <w:spacing w:line="140" w:lineRule="atLeast"/>
                    <w:ind w:left="0"/>
                    <w:jc w:val="both"/>
                    <w:rPr>
                      <w:strike/>
                      <w:sz w:val="20"/>
                      <w:szCs w:val="20"/>
                      <w:highlight w:val="yellow"/>
                    </w:rPr>
                  </w:pPr>
                  <w:r w:rsidRPr="003111FD">
                    <w:rPr>
                      <w:strike/>
                      <w:sz w:val="20"/>
                      <w:szCs w:val="20"/>
                      <w:highlight w:val="yellow"/>
                    </w:rPr>
                    <w:t>Közbeszerzési eljárás lebonyolítása esetén a Közbeszerzési Értesítő szerinti iktatószáma és/vagy TED azonosító</w:t>
                  </w:r>
                </w:p>
                <w:p w14:paraId="084D7CC5" w14:textId="0AA47369" w:rsidR="008B7EBF" w:rsidRPr="003111FD" w:rsidRDefault="008B7EBF" w:rsidP="006527CA">
                  <w:pPr>
                    <w:spacing w:before="120" w:after="120"/>
                    <w:rPr>
                      <w:strike/>
                      <w:sz w:val="18"/>
                      <w:szCs w:val="18"/>
                      <w:highlight w:val="yellow"/>
                      <w:lang w:eastAsia="en-GB"/>
                    </w:rPr>
                  </w:pPr>
                  <w:r w:rsidRPr="003111FD">
                    <w:rPr>
                      <w:strike/>
                      <w:sz w:val="20"/>
                      <w:szCs w:val="20"/>
                      <w:highlight w:val="yellow"/>
                    </w:rPr>
                    <w:t>(amennyiben releváns)</w:t>
                  </w:r>
                </w:p>
              </w:tc>
              <w:tc>
                <w:tcPr>
                  <w:tcW w:w="1149" w:type="dxa"/>
                  <w:shd w:val="clear" w:color="auto" w:fill="auto"/>
                </w:tcPr>
                <w:p w14:paraId="1FB84292" w14:textId="77777777" w:rsidR="008B7EBF" w:rsidRPr="003111FD" w:rsidRDefault="008B7EBF" w:rsidP="006527CA">
                  <w:pPr>
                    <w:spacing w:before="120" w:after="120"/>
                    <w:rPr>
                      <w:strike/>
                      <w:sz w:val="18"/>
                      <w:szCs w:val="18"/>
                      <w:highlight w:val="yellow"/>
                      <w:lang w:eastAsia="en-GB"/>
                    </w:rPr>
                  </w:pPr>
                </w:p>
              </w:tc>
            </w:tr>
            <w:tr w:rsidR="008B7EBF" w:rsidRPr="003111FD" w14:paraId="2097BBCB" w14:textId="77777777" w:rsidTr="00216E8F">
              <w:tc>
                <w:tcPr>
                  <w:tcW w:w="2996" w:type="dxa"/>
                  <w:shd w:val="clear" w:color="auto" w:fill="auto"/>
                </w:tcPr>
                <w:p w14:paraId="7B5222C6" w14:textId="4C50D442" w:rsidR="008B7EBF" w:rsidRPr="003111FD" w:rsidRDefault="008B7EBF" w:rsidP="006527CA">
                  <w:pPr>
                    <w:spacing w:before="120" w:after="120"/>
                    <w:rPr>
                      <w:strike/>
                      <w:sz w:val="18"/>
                      <w:szCs w:val="18"/>
                      <w:highlight w:val="yellow"/>
                      <w:lang w:eastAsia="en-GB"/>
                    </w:rPr>
                  </w:pPr>
                  <w:r w:rsidRPr="003111FD">
                    <w:rPr>
                      <w:strike/>
                      <w:sz w:val="20"/>
                      <w:szCs w:val="20"/>
                      <w:highlight w:val="yellow"/>
                    </w:rPr>
                    <w:t xml:space="preserve">Közbeszerzési eljárás </w:t>
                  </w:r>
                  <w:r w:rsidRPr="003111FD">
                    <w:rPr>
                      <w:strike/>
                      <w:sz w:val="20"/>
                      <w:szCs w:val="20"/>
                      <w:highlight w:val="yellow"/>
                    </w:rPr>
                    <w:lastRenderedPageBreak/>
                    <w:t>lebonyolítása esetén az eljárásra vonatkozóan jogorvoslati eljárás vagy annak bírósági felülvizsgálata keretében jogerősen jogsértés megállapítására sor került-e</w:t>
                  </w:r>
                </w:p>
              </w:tc>
              <w:tc>
                <w:tcPr>
                  <w:tcW w:w="1149" w:type="dxa"/>
                  <w:shd w:val="clear" w:color="auto" w:fill="auto"/>
                </w:tcPr>
                <w:p w14:paraId="190CF174" w14:textId="77777777" w:rsidR="008B7EBF" w:rsidRPr="003111FD" w:rsidRDefault="008B7EBF" w:rsidP="006527CA">
                  <w:pPr>
                    <w:spacing w:before="120" w:after="120"/>
                    <w:rPr>
                      <w:strike/>
                      <w:sz w:val="18"/>
                      <w:szCs w:val="18"/>
                      <w:highlight w:val="yellow"/>
                      <w:lang w:eastAsia="en-GB"/>
                    </w:rPr>
                  </w:pPr>
                </w:p>
              </w:tc>
            </w:tr>
          </w:tbl>
          <w:p w14:paraId="1FCC943B" w14:textId="77777777" w:rsidR="006527CA" w:rsidRPr="003111FD" w:rsidRDefault="006527CA" w:rsidP="006527CA">
            <w:pPr>
              <w:spacing w:before="120" w:after="120"/>
              <w:rPr>
                <w:strike/>
                <w:sz w:val="18"/>
                <w:szCs w:val="18"/>
                <w:highlight w:val="yellow"/>
                <w:lang w:eastAsia="en-GB"/>
              </w:rPr>
            </w:pPr>
          </w:p>
        </w:tc>
      </w:tr>
      <w:tr w:rsidR="00D3736B" w:rsidRPr="003111FD" w14:paraId="12D12083" w14:textId="77777777" w:rsidTr="008533E5">
        <w:tc>
          <w:tcPr>
            <w:tcW w:w="9289" w:type="dxa"/>
            <w:gridSpan w:val="2"/>
            <w:shd w:val="clear" w:color="auto" w:fill="auto"/>
          </w:tcPr>
          <w:p w14:paraId="3C0E7CA9" w14:textId="77777777" w:rsidR="00D3736B" w:rsidRPr="003111FD" w:rsidRDefault="00D3736B" w:rsidP="006527CA">
            <w:pPr>
              <w:spacing w:before="120" w:after="120"/>
              <w:rPr>
                <w:strike/>
                <w:sz w:val="18"/>
                <w:szCs w:val="18"/>
                <w:highlight w:val="yellow"/>
                <w:lang w:eastAsia="en-GB"/>
              </w:rPr>
            </w:pPr>
          </w:p>
        </w:tc>
      </w:tr>
      <w:tr w:rsidR="006527CA" w:rsidRPr="003111FD" w14:paraId="3454CCE9" w14:textId="77777777" w:rsidTr="008533E5">
        <w:tc>
          <w:tcPr>
            <w:tcW w:w="4644" w:type="dxa"/>
            <w:shd w:val="clear" w:color="auto" w:fill="auto"/>
          </w:tcPr>
          <w:p w14:paraId="1650F98C"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t xml:space="preserve">2) A gazdasági szereplő a következő </w:t>
            </w:r>
            <w:r w:rsidRPr="003111FD">
              <w:rPr>
                <w:b/>
                <w:strike/>
                <w:sz w:val="18"/>
                <w:szCs w:val="18"/>
                <w:highlight w:val="yellow"/>
                <w:lang w:eastAsia="en-GB"/>
              </w:rPr>
              <w:t>szakembereket vagy műszaki szervezeteket</w:t>
            </w:r>
            <w:r w:rsidRPr="003111FD">
              <w:rPr>
                <w:b/>
                <w:strike/>
                <w:sz w:val="18"/>
                <w:szCs w:val="18"/>
                <w:highlight w:val="yellow"/>
                <w:vertAlign w:val="superscript"/>
                <w:lang w:eastAsia="en-GB"/>
              </w:rPr>
              <w:footnoteReference w:id="50"/>
            </w:r>
            <w:r w:rsidRPr="003111FD">
              <w:rPr>
                <w:strike/>
                <w:sz w:val="18"/>
                <w:szCs w:val="18"/>
                <w:highlight w:val="yellow"/>
                <w:lang w:eastAsia="en-GB"/>
              </w:rPr>
              <w:t xml:space="preserve"> veheti igénybe, különös tekintettel a minőség-ellenőrzésért felelős szakemberekre vagy szervezetekre:</w:t>
            </w:r>
          </w:p>
          <w:p w14:paraId="3B821CD1" w14:textId="77777777" w:rsidR="006527CA" w:rsidRPr="003111FD" w:rsidRDefault="006527CA" w:rsidP="006527CA">
            <w:pPr>
              <w:spacing w:before="120" w:after="120"/>
              <w:rPr>
                <w:strike/>
                <w:sz w:val="18"/>
                <w:szCs w:val="18"/>
                <w:highlight w:val="yellow"/>
                <w:shd w:val="clear" w:color="000000" w:fill="auto"/>
                <w:lang w:eastAsia="en-GB"/>
              </w:rPr>
            </w:pPr>
            <w:r w:rsidRPr="003111FD">
              <w:rPr>
                <w:strike/>
                <w:sz w:val="18"/>
                <w:szCs w:val="18"/>
                <w:highlight w:val="yellow"/>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0998572B"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t>[……]</w:t>
            </w:r>
            <w:r w:rsidRPr="003111FD">
              <w:rPr>
                <w:strike/>
                <w:sz w:val="18"/>
                <w:szCs w:val="18"/>
                <w:highlight w:val="yellow"/>
                <w:lang w:eastAsia="en-GB"/>
              </w:rPr>
              <w:br/>
            </w:r>
            <w:r w:rsidRPr="003111FD">
              <w:rPr>
                <w:strike/>
                <w:sz w:val="18"/>
                <w:szCs w:val="18"/>
                <w:highlight w:val="yellow"/>
                <w:lang w:eastAsia="en-GB"/>
              </w:rPr>
              <w:br/>
            </w:r>
            <w:r w:rsidRPr="003111FD">
              <w:rPr>
                <w:strike/>
                <w:sz w:val="18"/>
                <w:szCs w:val="18"/>
                <w:highlight w:val="yellow"/>
                <w:lang w:eastAsia="en-GB"/>
              </w:rPr>
              <w:br/>
              <w:t>[……]</w:t>
            </w:r>
          </w:p>
        </w:tc>
      </w:tr>
      <w:tr w:rsidR="006527CA" w:rsidRPr="00E1159A" w14:paraId="467D16C3" w14:textId="77777777" w:rsidTr="008533E5">
        <w:tc>
          <w:tcPr>
            <w:tcW w:w="4644" w:type="dxa"/>
            <w:shd w:val="clear" w:color="auto" w:fill="auto"/>
          </w:tcPr>
          <w:p w14:paraId="3445DAA4"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t xml:space="preserve">3) A gazdasági szereplő </w:t>
            </w:r>
            <w:r w:rsidRPr="003111FD">
              <w:rPr>
                <w:b/>
                <w:strike/>
                <w:sz w:val="18"/>
                <w:szCs w:val="18"/>
                <w:highlight w:val="yellow"/>
                <w:lang w:eastAsia="en-GB"/>
              </w:rPr>
              <w:t>a minőség biztosítása érdekében</w:t>
            </w:r>
            <w:r w:rsidRPr="003111FD">
              <w:rPr>
                <w:strike/>
                <w:sz w:val="18"/>
                <w:szCs w:val="18"/>
                <w:highlight w:val="yellow"/>
                <w:lang w:eastAsia="en-GB"/>
              </w:rPr>
              <w:t xml:space="preserve"> a következő </w:t>
            </w:r>
            <w:r w:rsidRPr="003111FD">
              <w:rPr>
                <w:b/>
                <w:strike/>
                <w:sz w:val="18"/>
                <w:szCs w:val="18"/>
                <w:highlight w:val="yellow"/>
                <w:lang w:eastAsia="en-GB"/>
              </w:rPr>
              <w:t>műszaki hátteret</w:t>
            </w:r>
            <w:r w:rsidRPr="003111FD">
              <w:rPr>
                <w:strike/>
                <w:sz w:val="18"/>
                <w:szCs w:val="18"/>
                <w:highlight w:val="yellow"/>
                <w:lang w:eastAsia="en-GB"/>
              </w:rPr>
              <w:t xml:space="preserve"> veszi igénybe, valamint </w:t>
            </w:r>
            <w:r w:rsidRPr="003111FD">
              <w:rPr>
                <w:b/>
                <w:strike/>
                <w:sz w:val="18"/>
                <w:szCs w:val="18"/>
                <w:highlight w:val="yellow"/>
                <w:lang w:eastAsia="en-GB"/>
              </w:rPr>
              <w:t>tanulmányi és kutatási létesítményei</w:t>
            </w:r>
            <w:r w:rsidRPr="003111FD">
              <w:rPr>
                <w:strike/>
                <w:sz w:val="18"/>
                <w:szCs w:val="18"/>
                <w:highlight w:val="yellow"/>
                <w:lang w:eastAsia="en-GB"/>
              </w:rPr>
              <w:t xml:space="preserve"> a következők: </w:t>
            </w:r>
          </w:p>
        </w:tc>
        <w:tc>
          <w:tcPr>
            <w:tcW w:w="4645" w:type="dxa"/>
            <w:shd w:val="clear" w:color="auto" w:fill="auto"/>
          </w:tcPr>
          <w:p w14:paraId="76E190CE"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t>[……]</w:t>
            </w:r>
          </w:p>
        </w:tc>
      </w:tr>
      <w:tr w:rsidR="006527CA" w:rsidRPr="00E1159A" w14:paraId="024DDEFE" w14:textId="77777777" w:rsidTr="008533E5">
        <w:tc>
          <w:tcPr>
            <w:tcW w:w="4644" w:type="dxa"/>
            <w:shd w:val="clear" w:color="auto" w:fill="auto"/>
          </w:tcPr>
          <w:p w14:paraId="47DF0E48"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t xml:space="preserve">4) A gazdasági szereplő a következő </w:t>
            </w:r>
            <w:proofErr w:type="spellStart"/>
            <w:r w:rsidRPr="003111FD">
              <w:rPr>
                <w:b/>
                <w:strike/>
                <w:sz w:val="18"/>
                <w:szCs w:val="18"/>
                <w:highlight w:val="yellow"/>
                <w:lang w:eastAsia="en-GB"/>
              </w:rPr>
              <w:t>ellátásilánc-irányítási</w:t>
            </w:r>
            <w:proofErr w:type="spellEnd"/>
            <w:r w:rsidRPr="003111FD">
              <w:rPr>
                <w:strike/>
                <w:sz w:val="18"/>
                <w:szCs w:val="18"/>
                <w:highlight w:val="yellow"/>
                <w:lang w:eastAsia="en-GB"/>
              </w:rPr>
              <w:t xml:space="preserve"> és ellenőrzési rendszereket tudja alkalmazni a szerződés teljesítése során:</w:t>
            </w:r>
          </w:p>
        </w:tc>
        <w:tc>
          <w:tcPr>
            <w:tcW w:w="4645" w:type="dxa"/>
            <w:shd w:val="clear" w:color="auto" w:fill="auto"/>
          </w:tcPr>
          <w:p w14:paraId="5333B905"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t>[……]</w:t>
            </w:r>
          </w:p>
        </w:tc>
      </w:tr>
      <w:tr w:rsidR="006527CA" w:rsidRPr="00E1159A" w14:paraId="6169431F" w14:textId="77777777" w:rsidTr="008533E5">
        <w:tc>
          <w:tcPr>
            <w:tcW w:w="4644" w:type="dxa"/>
            <w:shd w:val="clear" w:color="auto" w:fill="auto"/>
          </w:tcPr>
          <w:p w14:paraId="00707884" w14:textId="77777777" w:rsidR="006527CA" w:rsidRPr="003111FD" w:rsidRDefault="006527CA" w:rsidP="006527CA">
            <w:pPr>
              <w:spacing w:before="120" w:after="120"/>
              <w:rPr>
                <w:b/>
                <w:i/>
                <w:strike/>
                <w:sz w:val="18"/>
                <w:szCs w:val="18"/>
                <w:highlight w:val="yellow"/>
                <w:lang w:eastAsia="en-GB"/>
              </w:rPr>
            </w:pPr>
            <w:r w:rsidRPr="003111FD">
              <w:rPr>
                <w:b/>
                <w:i/>
                <w:strike/>
                <w:sz w:val="18"/>
                <w:szCs w:val="18"/>
                <w:highlight w:val="yellow"/>
                <w:lang w:eastAsia="en-GB"/>
              </w:rPr>
              <w:t>5) Összetett leszállítandó termékek vagy teljesítendő szolgáltatások, vagy – rendkívüli esetben – különleges célra szolgáló termékek vagy szolgáltatások esetében:</w:t>
            </w:r>
          </w:p>
          <w:p w14:paraId="75CC02F2"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t xml:space="preserve">A gazdasági szereplő lehetővé teszi </w:t>
            </w:r>
            <w:r w:rsidRPr="003111FD">
              <w:rPr>
                <w:b/>
                <w:strike/>
                <w:sz w:val="18"/>
                <w:szCs w:val="18"/>
                <w:highlight w:val="yellow"/>
                <w:lang w:eastAsia="en-GB"/>
              </w:rPr>
              <w:t>termelési vagy műszaki kapacitásaira</w:t>
            </w:r>
            <w:r w:rsidRPr="003111FD">
              <w:rPr>
                <w:strike/>
                <w:sz w:val="18"/>
                <w:szCs w:val="18"/>
                <w:highlight w:val="yellow"/>
                <w:lang w:eastAsia="en-GB"/>
              </w:rPr>
              <w:t xml:space="preserve">, és amennyiben szükséges, a rendelkezésére álló </w:t>
            </w:r>
            <w:r w:rsidRPr="003111FD">
              <w:rPr>
                <w:b/>
                <w:strike/>
                <w:sz w:val="18"/>
                <w:szCs w:val="18"/>
                <w:highlight w:val="yellow"/>
                <w:lang w:eastAsia="en-GB"/>
              </w:rPr>
              <w:t>tanulmányi és kutatási eszközökre</w:t>
            </w:r>
            <w:r w:rsidRPr="003111FD">
              <w:rPr>
                <w:strike/>
                <w:sz w:val="18"/>
                <w:szCs w:val="18"/>
                <w:highlight w:val="yellow"/>
                <w:lang w:eastAsia="en-GB"/>
              </w:rPr>
              <w:t xml:space="preserve"> és </w:t>
            </w:r>
            <w:r w:rsidRPr="003111FD">
              <w:rPr>
                <w:b/>
                <w:strike/>
                <w:sz w:val="18"/>
                <w:szCs w:val="18"/>
                <w:highlight w:val="yellow"/>
                <w:lang w:eastAsia="en-GB"/>
              </w:rPr>
              <w:t>minőségellenőrzési intézkedéseire</w:t>
            </w:r>
            <w:r w:rsidRPr="003111FD">
              <w:rPr>
                <w:strike/>
                <w:sz w:val="18"/>
                <w:szCs w:val="18"/>
                <w:highlight w:val="yellow"/>
                <w:lang w:eastAsia="en-GB"/>
              </w:rPr>
              <w:t xml:space="preserve"> vonatkozó </w:t>
            </w:r>
            <w:r w:rsidRPr="003111FD">
              <w:rPr>
                <w:b/>
                <w:strike/>
                <w:sz w:val="18"/>
                <w:szCs w:val="18"/>
                <w:highlight w:val="yellow"/>
                <w:lang w:eastAsia="en-GB"/>
              </w:rPr>
              <w:t>vizsgálatok</w:t>
            </w:r>
            <w:r w:rsidRPr="003111FD">
              <w:rPr>
                <w:b/>
                <w:strike/>
                <w:sz w:val="18"/>
                <w:szCs w:val="18"/>
                <w:highlight w:val="yellow"/>
                <w:vertAlign w:val="superscript"/>
                <w:lang w:eastAsia="en-GB"/>
              </w:rPr>
              <w:footnoteReference w:id="51"/>
            </w:r>
            <w:r w:rsidRPr="003111FD">
              <w:rPr>
                <w:strike/>
                <w:sz w:val="18"/>
                <w:szCs w:val="18"/>
                <w:highlight w:val="yellow"/>
                <w:lang w:eastAsia="en-GB"/>
              </w:rPr>
              <w:t xml:space="preserve"> elvégzését.</w:t>
            </w:r>
          </w:p>
        </w:tc>
        <w:tc>
          <w:tcPr>
            <w:tcW w:w="4645" w:type="dxa"/>
            <w:shd w:val="clear" w:color="auto" w:fill="auto"/>
          </w:tcPr>
          <w:p w14:paraId="2E99E815" w14:textId="77777777" w:rsidR="006527CA" w:rsidRPr="003111FD" w:rsidRDefault="006527CA" w:rsidP="006527CA">
            <w:pPr>
              <w:keepLines/>
              <w:spacing w:before="120" w:after="120" w:line="140" w:lineRule="atLeast"/>
              <w:ind w:left="360"/>
              <w:rPr>
                <w:strike/>
                <w:sz w:val="18"/>
                <w:szCs w:val="18"/>
                <w:highlight w:val="yellow"/>
                <w:lang w:eastAsia="en-GB"/>
              </w:rPr>
            </w:pPr>
            <w:r w:rsidRPr="003111FD">
              <w:rPr>
                <w:strike/>
                <w:sz w:val="18"/>
                <w:szCs w:val="18"/>
                <w:highlight w:val="yellow"/>
                <w:lang w:eastAsia="en-GB"/>
              </w:rPr>
              <w:br/>
            </w:r>
            <w:r w:rsidRPr="003111FD">
              <w:rPr>
                <w:strike/>
                <w:sz w:val="18"/>
                <w:szCs w:val="18"/>
                <w:highlight w:val="yellow"/>
                <w:lang w:eastAsia="en-GB"/>
              </w:rPr>
              <w:br/>
            </w:r>
            <w:r w:rsidRPr="003111FD">
              <w:rPr>
                <w:strike/>
                <w:sz w:val="18"/>
                <w:szCs w:val="18"/>
                <w:highlight w:val="yellow"/>
                <w:lang w:eastAsia="en-GB"/>
              </w:rPr>
              <w:br/>
              <w:t>[] Igen [] Nem</w:t>
            </w:r>
          </w:p>
        </w:tc>
      </w:tr>
      <w:tr w:rsidR="006527CA" w:rsidRPr="003111FD" w14:paraId="00B41687" w14:textId="77777777" w:rsidTr="008533E5">
        <w:tc>
          <w:tcPr>
            <w:tcW w:w="4644" w:type="dxa"/>
            <w:shd w:val="clear" w:color="auto" w:fill="auto"/>
          </w:tcPr>
          <w:p w14:paraId="1E40DFC5" w14:textId="77777777" w:rsidR="006527CA" w:rsidRPr="002F3E46" w:rsidRDefault="006527CA" w:rsidP="006527CA">
            <w:pPr>
              <w:keepLines/>
              <w:spacing w:before="120" w:after="120" w:line="140" w:lineRule="atLeast"/>
              <w:ind w:left="360"/>
              <w:rPr>
                <w:strike/>
                <w:sz w:val="18"/>
                <w:szCs w:val="18"/>
                <w:highlight w:val="yellow"/>
                <w:lang w:eastAsia="en-GB"/>
              </w:rPr>
            </w:pPr>
            <w:r w:rsidRPr="002F3E46">
              <w:rPr>
                <w:strike/>
                <w:sz w:val="18"/>
                <w:szCs w:val="18"/>
                <w:highlight w:val="yellow"/>
                <w:lang w:eastAsia="en-GB"/>
              </w:rPr>
              <w:t xml:space="preserve">6) A következő </w:t>
            </w:r>
            <w:r w:rsidRPr="002F3E46">
              <w:rPr>
                <w:b/>
                <w:strike/>
                <w:sz w:val="18"/>
                <w:szCs w:val="18"/>
                <w:highlight w:val="yellow"/>
                <w:lang w:eastAsia="en-GB"/>
              </w:rPr>
              <w:t>iskolai végzettséggel és szakképzettséggel</w:t>
            </w:r>
            <w:r w:rsidRPr="002F3E46">
              <w:rPr>
                <w:strike/>
                <w:sz w:val="18"/>
                <w:szCs w:val="18"/>
                <w:highlight w:val="yellow"/>
                <w:lang w:eastAsia="en-GB"/>
              </w:rPr>
              <w:t xml:space="preserve"> rendelkeznek:</w:t>
            </w:r>
          </w:p>
          <w:p w14:paraId="39D5446F" w14:textId="77777777" w:rsidR="006527CA" w:rsidRPr="002F3E46" w:rsidRDefault="006527CA" w:rsidP="006527CA">
            <w:pPr>
              <w:spacing w:before="120" w:after="120"/>
              <w:rPr>
                <w:strike/>
                <w:sz w:val="18"/>
                <w:szCs w:val="18"/>
                <w:highlight w:val="yellow"/>
                <w:lang w:eastAsia="en-GB"/>
              </w:rPr>
            </w:pPr>
            <w:r w:rsidRPr="002F3E46">
              <w:rPr>
                <w:i/>
                <w:strike/>
                <w:sz w:val="18"/>
                <w:szCs w:val="18"/>
                <w:highlight w:val="yellow"/>
                <w:lang w:eastAsia="en-GB"/>
              </w:rPr>
              <w:t>a)</w:t>
            </w:r>
            <w:r w:rsidRPr="002F3E46">
              <w:rPr>
                <w:strike/>
                <w:sz w:val="18"/>
                <w:szCs w:val="18"/>
                <w:highlight w:val="yellow"/>
                <w:lang w:eastAsia="en-GB"/>
              </w:rPr>
              <w:t xml:space="preserve"> </w:t>
            </w:r>
            <w:proofErr w:type="spellStart"/>
            <w:proofErr w:type="gramStart"/>
            <w:r w:rsidRPr="002F3E46">
              <w:rPr>
                <w:strike/>
                <w:sz w:val="18"/>
                <w:szCs w:val="18"/>
                <w:highlight w:val="yellow"/>
                <w:lang w:eastAsia="en-GB"/>
              </w:rPr>
              <w:t>A</w:t>
            </w:r>
            <w:proofErr w:type="spellEnd"/>
            <w:proofErr w:type="gramEnd"/>
            <w:r w:rsidRPr="002F3E46">
              <w:rPr>
                <w:strike/>
                <w:sz w:val="18"/>
                <w:szCs w:val="18"/>
                <w:highlight w:val="yellow"/>
                <w:lang w:eastAsia="en-GB"/>
              </w:rPr>
              <w:t xml:space="preserve"> szolgáltató vagy maga a vállalkozó, </w:t>
            </w:r>
            <w:r w:rsidRPr="002F3E46">
              <w:rPr>
                <w:b/>
                <w:i/>
                <w:strike/>
                <w:sz w:val="18"/>
                <w:szCs w:val="18"/>
                <w:highlight w:val="yellow"/>
                <w:lang w:eastAsia="en-GB"/>
              </w:rPr>
              <w:t>és/vagy</w:t>
            </w:r>
            <w:r w:rsidRPr="002F3E46">
              <w:rPr>
                <w:strike/>
                <w:sz w:val="18"/>
                <w:szCs w:val="18"/>
                <w:highlight w:val="yellow"/>
                <w:lang w:eastAsia="en-GB"/>
              </w:rPr>
              <w:t xml:space="preserve"> (a vonatkozó hirdetményben vagy a közbeszerzési dokumentumokban foglalt követelményektől függően)</w:t>
            </w:r>
          </w:p>
          <w:p w14:paraId="45AF352F" w14:textId="77777777" w:rsidR="006527CA" w:rsidRPr="003111FD" w:rsidRDefault="006527CA" w:rsidP="006527CA">
            <w:pPr>
              <w:spacing w:before="120" w:after="120"/>
              <w:rPr>
                <w:b/>
                <w:strike/>
                <w:sz w:val="18"/>
                <w:szCs w:val="18"/>
                <w:highlight w:val="yellow"/>
                <w:shd w:val="clear" w:color="000000" w:fill="auto"/>
                <w:lang w:eastAsia="en-GB"/>
              </w:rPr>
            </w:pPr>
            <w:r w:rsidRPr="002F3E46">
              <w:rPr>
                <w:strike/>
                <w:sz w:val="18"/>
                <w:szCs w:val="18"/>
                <w:highlight w:val="yellow"/>
                <w:lang w:eastAsia="en-GB"/>
              </w:rPr>
              <w:t>b) Annak vezetői személyzete:</w:t>
            </w:r>
          </w:p>
        </w:tc>
        <w:tc>
          <w:tcPr>
            <w:tcW w:w="4645" w:type="dxa"/>
            <w:shd w:val="clear" w:color="auto" w:fill="auto"/>
          </w:tcPr>
          <w:p w14:paraId="6D982443"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br/>
            </w:r>
            <w:r w:rsidRPr="003111FD">
              <w:rPr>
                <w:strike/>
                <w:sz w:val="18"/>
                <w:szCs w:val="18"/>
                <w:highlight w:val="yellow"/>
                <w:lang w:eastAsia="en-GB"/>
              </w:rPr>
              <w:br/>
              <w:t>a) [</w:t>
            </w:r>
            <w:proofErr w:type="gramStart"/>
            <w:r w:rsidRPr="003111FD">
              <w:rPr>
                <w:strike/>
                <w:sz w:val="18"/>
                <w:szCs w:val="18"/>
                <w:highlight w:val="yellow"/>
                <w:lang w:eastAsia="en-GB"/>
              </w:rPr>
              <w:t>……</w:t>
            </w:r>
            <w:proofErr w:type="gramEnd"/>
            <w:r w:rsidRPr="003111FD">
              <w:rPr>
                <w:strike/>
                <w:sz w:val="18"/>
                <w:szCs w:val="18"/>
                <w:highlight w:val="yellow"/>
                <w:lang w:eastAsia="en-GB"/>
              </w:rPr>
              <w:t>]</w:t>
            </w:r>
            <w:r w:rsidRPr="003111FD">
              <w:rPr>
                <w:strike/>
                <w:sz w:val="18"/>
                <w:szCs w:val="18"/>
                <w:highlight w:val="yellow"/>
                <w:lang w:eastAsia="en-GB"/>
              </w:rPr>
              <w:br/>
            </w:r>
            <w:r w:rsidRPr="003111FD">
              <w:rPr>
                <w:strike/>
                <w:sz w:val="18"/>
                <w:szCs w:val="18"/>
                <w:highlight w:val="yellow"/>
                <w:lang w:eastAsia="en-GB"/>
              </w:rPr>
              <w:br/>
            </w:r>
            <w:r w:rsidRPr="003111FD">
              <w:rPr>
                <w:strike/>
                <w:sz w:val="18"/>
                <w:szCs w:val="18"/>
                <w:highlight w:val="yellow"/>
                <w:lang w:eastAsia="en-GB"/>
              </w:rPr>
              <w:br/>
            </w:r>
            <w:r w:rsidRPr="003111FD">
              <w:rPr>
                <w:strike/>
                <w:sz w:val="18"/>
                <w:szCs w:val="18"/>
                <w:highlight w:val="yellow"/>
                <w:lang w:eastAsia="en-GB"/>
              </w:rPr>
              <w:br/>
              <w:t>b) [……]</w:t>
            </w:r>
          </w:p>
        </w:tc>
      </w:tr>
      <w:tr w:rsidR="006527CA" w:rsidRPr="003111FD" w14:paraId="6139F21E" w14:textId="77777777" w:rsidTr="008533E5">
        <w:tc>
          <w:tcPr>
            <w:tcW w:w="4644" w:type="dxa"/>
            <w:shd w:val="clear" w:color="auto" w:fill="auto"/>
          </w:tcPr>
          <w:p w14:paraId="17D0FA02" w14:textId="77777777" w:rsidR="006527CA" w:rsidRPr="003111FD" w:rsidRDefault="006527CA" w:rsidP="006527CA">
            <w:pPr>
              <w:spacing w:before="120" w:after="120"/>
              <w:rPr>
                <w:strike/>
                <w:sz w:val="18"/>
                <w:szCs w:val="18"/>
                <w:highlight w:val="yellow"/>
                <w:lang w:eastAsia="en-GB"/>
              </w:rPr>
            </w:pPr>
            <w:r w:rsidRPr="003111FD">
              <w:rPr>
                <w:i/>
                <w:strike/>
                <w:sz w:val="18"/>
                <w:szCs w:val="18"/>
                <w:highlight w:val="yellow"/>
                <w:lang w:eastAsia="en-GB"/>
              </w:rPr>
              <w:t>7)</w:t>
            </w:r>
            <w:r w:rsidRPr="003111FD">
              <w:rPr>
                <w:strike/>
                <w:sz w:val="18"/>
                <w:szCs w:val="18"/>
                <w:highlight w:val="yellow"/>
                <w:lang w:eastAsia="en-GB"/>
              </w:rPr>
              <w:t xml:space="preserve"> A gazdasági szereplő a következő </w:t>
            </w:r>
            <w:r w:rsidRPr="003111FD">
              <w:rPr>
                <w:b/>
                <w:strike/>
                <w:sz w:val="18"/>
                <w:szCs w:val="18"/>
                <w:highlight w:val="yellow"/>
                <w:lang w:eastAsia="en-GB"/>
              </w:rPr>
              <w:t>környezetvédelmi intézkedéseket</w:t>
            </w:r>
            <w:r w:rsidRPr="003111FD">
              <w:rPr>
                <w:strike/>
                <w:sz w:val="18"/>
                <w:szCs w:val="18"/>
                <w:highlight w:val="yellow"/>
                <w:lang w:eastAsia="en-GB"/>
              </w:rPr>
              <w:t xml:space="preserve"> tudja alkalmazni a szerződés teljesítése során:</w:t>
            </w:r>
          </w:p>
        </w:tc>
        <w:tc>
          <w:tcPr>
            <w:tcW w:w="4645" w:type="dxa"/>
            <w:shd w:val="clear" w:color="auto" w:fill="auto"/>
          </w:tcPr>
          <w:p w14:paraId="4713E4B6"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t>[……]</w:t>
            </w:r>
          </w:p>
        </w:tc>
      </w:tr>
      <w:tr w:rsidR="006527CA" w:rsidRPr="00E1159A" w14:paraId="382AEF5D" w14:textId="77777777" w:rsidTr="008533E5">
        <w:tc>
          <w:tcPr>
            <w:tcW w:w="4644" w:type="dxa"/>
            <w:shd w:val="clear" w:color="auto" w:fill="auto"/>
          </w:tcPr>
          <w:p w14:paraId="070A62E3"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t xml:space="preserve">8) A gazdasági szereplő éves </w:t>
            </w:r>
            <w:r w:rsidRPr="003111FD">
              <w:rPr>
                <w:b/>
                <w:strike/>
                <w:sz w:val="18"/>
                <w:szCs w:val="18"/>
                <w:highlight w:val="yellow"/>
                <w:lang w:eastAsia="en-GB"/>
              </w:rPr>
              <w:t>átlagos statisztikai állományi</w:t>
            </w:r>
            <w:r w:rsidRPr="003111FD">
              <w:rPr>
                <w:strike/>
                <w:sz w:val="18"/>
                <w:szCs w:val="18"/>
                <w:highlight w:val="yellow"/>
                <w:lang w:eastAsia="en-GB"/>
              </w:rPr>
              <w:t>-</w:t>
            </w:r>
            <w:r w:rsidRPr="003111FD">
              <w:rPr>
                <w:b/>
                <w:strike/>
                <w:sz w:val="18"/>
                <w:szCs w:val="18"/>
                <w:highlight w:val="yellow"/>
                <w:lang w:eastAsia="en-GB"/>
              </w:rPr>
              <w:t>létszáma</w:t>
            </w:r>
            <w:r w:rsidRPr="003111FD">
              <w:rPr>
                <w:strike/>
                <w:sz w:val="18"/>
                <w:szCs w:val="18"/>
                <w:highlight w:val="yellow"/>
                <w:lang w:eastAsia="en-GB"/>
              </w:rPr>
              <w:t xml:space="preserve"> és vezetői létszáma az utolsó három évre vonatkozóan a következő volt:</w:t>
            </w:r>
          </w:p>
        </w:tc>
        <w:tc>
          <w:tcPr>
            <w:tcW w:w="4645" w:type="dxa"/>
            <w:shd w:val="clear" w:color="auto" w:fill="auto"/>
          </w:tcPr>
          <w:p w14:paraId="348046DA" w14:textId="77777777" w:rsidR="006527CA" w:rsidRPr="003111FD" w:rsidRDefault="006527CA" w:rsidP="006527CA">
            <w:pPr>
              <w:keepLines/>
              <w:spacing w:before="120" w:after="120" w:line="140" w:lineRule="atLeast"/>
              <w:ind w:left="360"/>
              <w:rPr>
                <w:strike/>
                <w:sz w:val="18"/>
                <w:szCs w:val="18"/>
                <w:highlight w:val="yellow"/>
                <w:lang w:eastAsia="en-GB"/>
              </w:rPr>
            </w:pPr>
            <w:r w:rsidRPr="003111FD">
              <w:rPr>
                <w:strike/>
                <w:sz w:val="18"/>
                <w:szCs w:val="18"/>
                <w:highlight w:val="yellow"/>
                <w:lang w:eastAsia="en-GB"/>
              </w:rPr>
              <w:t>Év, éves átlagos statisztikai állományi-létszám:</w:t>
            </w:r>
            <w:r w:rsidRPr="003111FD">
              <w:rPr>
                <w:strike/>
                <w:sz w:val="18"/>
                <w:szCs w:val="18"/>
                <w:highlight w:val="yellow"/>
                <w:lang w:eastAsia="en-GB"/>
              </w:rPr>
              <w:br/>
              <w:t>[</w:t>
            </w:r>
            <w:proofErr w:type="gramStart"/>
            <w:r w:rsidRPr="003111FD">
              <w:rPr>
                <w:strike/>
                <w:sz w:val="18"/>
                <w:szCs w:val="18"/>
                <w:highlight w:val="yellow"/>
                <w:lang w:eastAsia="en-GB"/>
              </w:rPr>
              <w:t>……</w:t>
            </w:r>
            <w:proofErr w:type="gramEnd"/>
            <w:r w:rsidRPr="003111FD">
              <w:rPr>
                <w:strike/>
                <w:sz w:val="18"/>
                <w:szCs w:val="18"/>
                <w:highlight w:val="yellow"/>
                <w:lang w:eastAsia="en-GB"/>
              </w:rPr>
              <w:t>],[……],</w:t>
            </w:r>
            <w:r w:rsidRPr="003111FD">
              <w:rPr>
                <w:strike/>
                <w:sz w:val="18"/>
                <w:szCs w:val="18"/>
                <w:highlight w:val="yellow"/>
                <w:lang w:eastAsia="en-GB"/>
              </w:rPr>
              <w:br/>
              <w:t>[……],[……],</w:t>
            </w:r>
            <w:r w:rsidRPr="003111FD">
              <w:rPr>
                <w:strike/>
                <w:sz w:val="18"/>
                <w:szCs w:val="18"/>
                <w:highlight w:val="yellow"/>
                <w:lang w:eastAsia="en-GB"/>
              </w:rPr>
              <w:br/>
              <w:t>[……],[……],</w:t>
            </w:r>
            <w:r w:rsidRPr="003111FD">
              <w:rPr>
                <w:strike/>
                <w:sz w:val="18"/>
                <w:szCs w:val="18"/>
                <w:highlight w:val="yellow"/>
                <w:lang w:eastAsia="en-GB"/>
              </w:rPr>
              <w:br/>
              <w:t>Év, vezetői létszám:</w:t>
            </w:r>
            <w:r w:rsidRPr="003111FD">
              <w:rPr>
                <w:strike/>
                <w:sz w:val="18"/>
                <w:szCs w:val="18"/>
                <w:highlight w:val="yellow"/>
                <w:lang w:eastAsia="en-GB"/>
              </w:rPr>
              <w:br/>
              <w:t>[……],[……],</w:t>
            </w:r>
            <w:r w:rsidRPr="003111FD">
              <w:rPr>
                <w:strike/>
                <w:sz w:val="18"/>
                <w:szCs w:val="18"/>
                <w:highlight w:val="yellow"/>
                <w:lang w:eastAsia="en-GB"/>
              </w:rPr>
              <w:br/>
              <w:t>[……],[……],</w:t>
            </w:r>
            <w:r w:rsidRPr="003111FD">
              <w:rPr>
                <w:strike/>
                <w:sz w:val="18"/>
                <w:szCs w:val="18"/>
                <w:highlight w:val="yellow"/>
                <w:lang w:eastAsia="en-GB"/>
              </w:rPr>
              <w:br/>
              <w:t>[……],[……]</w:t>
            </w:r>
          </w:p>
        </w:tc>
      </w:tr>
      <w:tr w:rsidR="006527CA" w:rsidRPr="00E1159A" w14:paraId="17B2A8D8" w14:textId="77777777" w:rsidTr="008533E5">
        <w:tc>
          <w:tcPr>
            <w:tcW w:w="4644" w:type="dxa"/>
            <w:shd w:val="clear" w:color="auto" w:fill="auto"/>
          </w:tcPr>
          <w:p w14:paraId="622D9847"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t xml:space="preserve">9) A következő </w:t>
            </w:r>
            <w:r w:rsidRPr="003111FD">
              <w:rPr>
                <w:b/>
                <w:strike/>
                <w:sz w:val="18"/>
                <w:szCs w:val="18"/>
                <w:highlight w:val="yellow"/>
                <w:lang w:eastAsia="en-GB"/>
              </w:rPr>
              <w:t>eszközök, berendezések vagy műszaki felszerelések</w:t>
            </w:r>
            <w:r w:rsidRPr="003111FD">
              <w:rPr>
                <w:strike/>
                <w:sz w:val="18"/>
                <w:szCs w:val="18"/>
                <w:highlight w:val="yellow"/>
                <w:lang w:eastAsia="en-GB"/>
              </w:rPr>
              <w:t xml:space="preserve"> fognak a gazdasági szereplő rendelkezésére </w:t>
            </w:r>
            <w:r w:rsidRPr="003111FD">
              <w:rPr>
                <w:strike/>
                <w:sz w:val="18"/>
                <w:szCs w:val="18"/>
                <w:highlight w:val="yellow"/>
                <w:lang w:eastAsia="en-GB"/>
              </w:rPr>
              <w:lastRenderedPageBreak/>
              <w:t>állni a szerződés teljesítéséhez:</w:t>
            </w:r>
          </w:p>
        </w:tc>
        <w:tc>
          <w:tcPr>
            <w:tcW w:w="4645" w:type="dxa"/>
            <w:shd w:val="clear" w:color="auto" w:fill="auto"/>
          </w:tcPr>
          <w:p w14:paraId="0A37BF4D"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lastRenderedPageBreak/>
              <w:t>[……]</w:t>
            </w:r>
          </w:p>
        </w:tc>
      </w:tr>
      <w:tr w:rsidR="006527CA" w:rsidRPr="003111FD" w14:paraId="6E304C8E" w14:textId="77777777" w:rsidTr="008533E5">
        <w:tc>
          <w:tcPr>
            <w:tcW w:w="4644" w:type="dxa"/>
            <w:shd w:val="clear" w:color="auto" w:fill="auto"/>
          </w:tcPr>
          <w:p w14:paraId="3C041EF7"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lastRenderedPageBreak/>
              <w:t xml:space="preserve">10) A gazdasági szereplő a szerződés következő </w:t>
            </w:r>
            <w:r w:rsidRPr="003111FD">
              <w:rPr>
                <w:b/>
                <w:strike/>
                <w:sz w:val="18"/>
                <w:szCs w:val="18"/>
                <w:highlight w:val="yellow"/>
                <w:lang w:eastAsia="en-GB"/>
              </w:rPr>
              <w:t>részére (azaz százalékára)</w:t>
            </w:r>
            <w:r w:rsidRPr="003111FD">
              <w:rPr>
                <w:strike/>
                <w:sz w:val="18"/>
                <w:szCs w:val="18"/>
                <w:highlight w:val="yellow"/>
                <w:lang w:eastAsia="en-GB"/>
              </w:rPr>
              <w:t xml:space="preserve"> nézve </w:t>
            </w:r>
            <w:r w:rsidRPr="003111FD">
              <w:rPr>
                <w:b/>
                <w:strike/>
                <w:sz w:val="18"/>
                <w:szCs w:val="18"/>
                <w:highlight w:val="yellow"/>
                <w:lang w:eastAsia="en-GB"/>
              </w:rPr>
              <w:t xml:space="preserve">kíván esetleg harmadik féllel szerződést </w:t>
            </w:r>
            <w:proofErr w:type="gramStart"/>
            <w:r w:rsidRPr="003111FD">
              <w:rPr>
                <w:b/>
                <w:strike/>
                <w:sz w:val="18"/>
                <w:szCs w:val="18"/>
                <w:highlight w:val="yellow"/>
                <w:lang w:eastAsia="en-GB"/>
              </w:rPr>
              <w:t>kötni</w:t>
            </w:r>
            <w:r w:rsidRPr="003111FD">
              <w:rPr>
                <w:strike/>
                <w:sz w:val="18"/>
                <w:szCs w:val="18"/>
                <w:highlight w:val="yellow"/>
                <w:vertAlign w:val="superscript"/>
                <w:lang w:eastAsia="en-GB"/>
              </w:rPr>
              <w:footnoteReference w:id="52"/>
            </w:r>
            <w:r w:rsidRPr="003111FD">
              <w:rPr>
                <w:b/>
                <w:strike/>
                <w:sz w:val="18"/>
                <w:szCs w:val="18"/>
                <w:highlight w:val="yellow"/>
                <w:lang w:eastAsia="en-GB"/>
              </w:rPr>
              <w:t>:</w:t>
            </w:r>
            <w:proofErr w:type="gramEnd"/>
            <w:r w:rsidRPr="003111FD">
              <w:rPr>
                <w:strike/>
                <w:sz w:val="18"/>
                <w:szCs w:val="18"/>
                <w:highlight w:val="yellow"/>
                <w:lang w:eastAsia="en-GB"/>
              </w:rPr>
              <w:t xml:space="preserve"> </w:t>
            </w:r>
          </w:p>
        </w:tc>
        <w:tc>
          <w:tcPr>
            <w:tcW w:w="4645" w:type="dxa"/>
            <w:shd w:val="clear" w:color="auto" w:fill="auto"/>
          </w:tcPr>
          <w:p w14:paraId="0524C1ED"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t>[……]</w:t>
            </w:r>
          </w:p>
        </w:tc>
      </w:tr>
      <w:tr w:rsidR="006527CA" w:rsidRPr="00E1159A" w14:paraId="4E51F607" w14:textId="77777777" w:rsidTr="008533E5">
        <w:tc>
          <w:tcPr>
            <w:tcW w:w="4644" w:type="dxa"/>
            <w:shd w:val="clear" w:color="auto" w:fill="auto"/>
          </w:tcPr>
          <w:p w14:paraId="4DF5CAE9"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t xml:space="preserve">11) </w:t>
            </w:r>
            <w:r w:rsidRPr="003111FD">
              <w:rPr>
                <w:b/>
                <w:i/>
                <w:strike/>
                <w:sz w:val="18"/>
                <w:szCs w:val="18"/>
                <w:highlight w:val="yellow"/>
                <w:lang w:eastAsia="en-GB"/>
              </w:rPr>
              <w:t>Árubeszerzésre irányuló közbeszerzési szerződés</w:t>
            </w:r>
            <w:r w:rsidRPr="003111FD">
              <w:rPr>
                <w:strike/>
                <w:sz w:val="18"/>
                <w:szCs w:val="18"/>
                <w:highlight w:val="yellow"/>
                <w:lang w:eastAsia="en-GB"/>
              </w:rPr>
              <w:t xml:space="preserve"> esetében:</w:t>
            </w:r>
          </w:p>
          <w:p w14:paraId="69763910"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t>A gazdasági szereplő szállítani fogja a leszállítandó termékekre vonatkozó mintákat, leírásokat vagy fényképeket, amelyeket nem kell hitelességi tanúsítványnak kísérnie;</w:t>
            </w:r>
          </w:p>
          <w:p w14:paraId="777814A5"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t>Adott esetben a gazdasági szereplő továbbá kijelenti, hogy rendelkezésre fogja bocsátani az előírt hitelességi igazolásokat.</w:t>
            </w:r>
          </w:p>
          <w:p w14:paraId="54BCE51E" w14:textId="77777777" w:rsidR="006527CA" w:rsidRPr="003111FD" w:rsidRDefault="006527CA" w:rsidP="006527CA">
            <w:pPr>
              <w:spacing w:before="120" w:after="120"/>
              <w:rPr>
                <w:strike/>
                <w:sz w:val="18"/>
                <w:szCs w:val="18"/>
                <w:highlight w:val="yellow"/>
                <w:lang w:eastAsia="en-GB"/>
              </w:rPr>
            </w:pPr>
            <w:r w:rsidRPr="003111FD">
              <w:rPr>
                <w:i/>
                <w:strike/>
                <w:sz w:val="18"/>
                <w:szCs w:val="18"/>
                <w:highlight w:val="yellow"/>
                <w:lang w:eastAsia="en-GB"/>
              </w:rPr>
              <w:t>Ha a vonatkozó információ elektronikusan elérhető, kérjük, adja meg a következő információkat:</w:t>
            </w:r>
          </w:p>
        </w:tc>
        <w:tc>
          <w:tcPr>
            <w:tcW w:w="4645" w:type="dxa"/>
            <w:shd w:val="clear" w:color="auto" w:fill="auto"/>
          </w:tcPr>
          <w:p w14:paraId="6DAE8E61" w14:textId="77777777" w:rsidR="006527CA" w:rsidRPr="003111FD" w:rsidRDefault="006527CA" w:rsidP="006527CA">
            <w:pPr>
              <w:keepLines/>
              <w:spacing w:before="120" w:after="120" w:line="140" w:lineRule="atLeast"/>
              <w:ind w:left="360"/>
              <w:rPr>
                <w:strike/>
                <w:sz w:val="18"/>
                <w:szCs w:val="18"/>
                <w:highlight w:val="yellow"/>
                <w:lang w:eastAsia="en-GB"/>
              </w:rPr>
            </w:pPr>
            <w:r w:rsidRPr="003111FD">
              <w:rPr>
                <w:strike/>
                <w:sz w:val="18"/>
                <w:szCs w:val="18"/>
                <w:highlight w:val="yellow"/>
                <w:lang w:eastAsia="en-GB"/>
              </w:rPr>
              <w:br/>
              <w:t>[] Igen [] Nem</w:t>
            </w:r>
          </w:p>
          <w:p w14:paraId="5C992150"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br/>
            </w:r>
            <w:r w:rsidRPr="003111FD">
              <w:rPr>
                <w:strike/>
                <w:sz w:val="18"/>
                <w:szCs w:val="18"/>
                <w:highlight w:val="yellow"/>
                <w:lang w:eastAsia="en-GB"/>
              </w:rPr>
              <w:br/>
            </w:r>
            <w:r w:rsidRPr="003111FD">
              <w:rPr>
                <w:strike/>
                <w:sz w:val="18"/>
                <w:szCs w:val="18"/>
                <w:highlight w:val="yellow"/>
                <w:lang w:eastAsia="en-GB"/>
              </w:rPr>
              <w:br/>
              <w:t>[] Igen [] Nem</w:t>
            </w:r>
          </w:p>
          <w:p w14:paraId="799FE07C" w14:textId="77777777" w:rsidR="006527CA" w:rsidRPr="003111FD" w:rsidRDefault="006527CA" w:rsidP="006527CA">
            <w:pPr>
              <w:spacing w:before="120" w:after="120"/>
              <w:rPr>
                <w:i/>
                <w:strike/>
                <w:sz w:val="18"/>
                <w:szCs w:val="18"/>
                <w:highlight w:val="yellow"/>
                <w:lang w:eastAsia="en-GB"/>
              </w:rPr>
            </w:pPr>
            <w:r w:rsidRPr="003111FD">
              <w:rPr>
                <w:strike/>
                <w:sz w:val="18"/>
                <w:szCs w:val="18"/>
                <w:highlight w:val="yellow"/>
                <w:lang w:eastAsia="en-GB"/>
              </w:rPr>
              <w:br/>
            </w:r>
          </w:p>
          <w:p w14:paraId="057400DE" w14:textId="77777777" w:rsidR="006527CA" w:rsidRPr="003111FD" w:rsidRDefault="006527CA" w:rsidP="006527CA">
            <w:pPr>
              <w:spacing w:before="120" w:after="120"/>
              <w:rPr>
                <w:strike/>
                <w:sz w:val="18"/>
                <w:szCs w:val="18"/>
                <w:highlight w:val="yellow"/>
                <w:lang w:eastAsia="en-GB"/>
              </w:rPr>
            </w:pPr>
            <w:r w:rsidRPr="003111FD">
              <w:rPr>
                <w:i/>
                <w:strike/>
                <w:sz w:val="18"/>
                <w:szCs w:val="18"/>
                <w:highlight w:val="yellow"/>
                <w:lang w:eastAsia="en-GB"/>
              </w:rPr>
              <w:t>(internetcím, a kibocsátó hatóság vagy testület, a dokumentáció pontos hivatkozási adatai): [</w:t>
            </w:r>
            <w:proofErr w:type="gramStart"/>
            <w:r w:rsidRPr="003111FD">
              <w:rPr>
                <w:i/>
                <w:strike/>
                <w:sz w:val="18"/>
                <w:szCs w:val="18"/>
                <w:highlight w:val="yellow"/>
                <w:lang w:eastAsia="en-GB"/>
              </w:rPr>
              <w:t>……</w:t>
            </w:r>
            <w:proofErr w:type="gramEnd"/>
            <w:r w:rsidRPr="003111FD">
              <w:rPr>
                <w:i/>
                <w:strike/>
                <w:sz w:val="18"/>
                <w:szCs w:val="18"/>
                <w:highlight w:val="yellow"/>
                <w:lang w:eastAsia="en-GB"/>
              </w:rPr>
              <w:t>][……][……]</w:t>
            </w:r>
          </w:p>
        </w:tc>
      </w:tr>
      <w:tr w:rsidR="006527CA" w:rsidRPr="00E1159A" w14:paraId="6C06D93F" w14:textId="77777777" w:rsidTr="008533E5">
        <w:tc>
          <w:tcPr>
            <w:tcW w:w="4644" w:type="dxa"/>
            <w:shd w:val="clear" w:color="auto" w:fill="auto"/>
          </w:tcPr>
          <w:p w14:paraId="395838EB"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t xml:space="preserve">12) </w:t>
            </w:r>
            <w:r w:rsidRPr="003111FD">
              <w:rPr>
                <w:b/>
                <w:i/>
                <w:strike/>
                <w:sz w:val="18"/>
                <w:szCs w:val="18"/>
                <w:highlight w:val="yellow"/>
                <w:lang w:eastAsia="en-GB"/>
              </w:rPr>
              <w:t>Árubeszerzésre irányuló közbeszerzési szerződés</w:t>
            </w:r>
            <w:r w:rsidRPr="003111FD">
              <w:rPr>
                <w:strike/>
                <w:sz w:val="18"/>
                <w:szCs w:val="18"/>
                <w:highlight w:val="yellow"/>
                <w:lang w:eastAsia="en-GB"/>
              </w:rPr>
              <w:t xml:space="preserve"> esetében:</w:t>
            </w:r>
          </w:p>
          <w:p w14:paraId="088C6910"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p>
          <w:p w14:paraId="0DA74E8D" w14:textId="77777777" w:rsidR="006527CA" w:rsidRPr="003111FD" w:rsidRDefault="006527CA" w:rsidP="006527CA">
            <w:pPr>
              <w:spacing w:before="120" w:after="120"/>
              <w:rPr>
                <w:strike/>
                <w:sz w:val="18"/>
                <w:szCs w:val="18"/>
                <w:highlight w:val="yellow"/>
                <w:shd w:val="clear" w:color="000000" w:fill="auto"/>
                <w:lang w:eastAsia="en-GB"/>
              </w:rPr>
            </w:pPr>
            <w:r w:rsidRPr="003111FD">
              <w:rPr>
                <w:b/>
                <w:strike/>
                <w:sz w:val="18"/>
                <w:szCs w:val="18"/>
                <w:highlight w:val="yellow"/>
                <w:lang w:eastAsia="en-GB"/>
              </w:rPr>
              <w:t>Amennyiben nem</w:t>
            </w:r>
            <w:r w:rsidRPr="003111FD">
              <w:rPr>
                <w:strike/>
                <w:sz w:val="18"/>
                <w:szCs w:val="18"/>
                <w:highlight w:val="yellow"/>
                <w:lang w:eastAsia="en-GB"/>
              </w:rPr>
              <w:t>, úgy kérjük, adja meg ennek okát, és azt, hogy milyen egyéb bizonyítási eszközök bocsáthatók rendelkezésre:</w:t>
            </w:r>
            <w:r w:rsidRPr="003111FD">
              <w:rPr>
                <w:strike/>
                <w:sz w:val="18"/>
                <w:szCs w:val="18"/>
                <w:highlight w:val="yellow"/>
                <w:lang w:eastAsia="en-GB"/>
              </w:rPr>
              <w:br/>
            </w:r>
            <w:r w:rsidRPr="003111FD">
              <w:rPr>
                <w:i/>
                <w:strike/>
                <w:sz w:val="18"/>
                <w:szCs w:val="18"/>
                <w:highlight w:val="yellow"/>
                <w:lang w:eastAsia="en-GB"/>
              </w:rPr>
              <w:t>Ha a vonatkozó információ elektronikusan elérhető, kérjük, adja meg a következő információkat:</w:t>
            </w:r>
          </w:p>
        </w:tc>
        <w:tc>
          <w:tcPr>
            <w:tcW w:w="4645" w:type="dxa"/>
            <w:shd w:val="clear" w:color="auto" w:fill="auto"/>
          </w:tcPr>
          <w:p w14:paraId="667D327D" w14:textId="77777777" w:rsidR="006527CA" w:rsidRPr="003111FD" w:rsidRDefault="006527CA" w:rsidP="006527CA">
            <w:pPr>
              <w:keepLines/>
              <w:spacing w:before="120" w:after="120" w:line="140" w:lineRule="atLeast"/>
              <w:ind w:left="360"/>
              <w:rPr>
                <w:strike/>
                <w:sz w:val="18"/>
                <w:szCs w:val="18"/>
                <w:highlight w:val="yellow"/>
                <w:lang w:eastAsia="en-GB"/>
              </w:rPr>
            </w:pPr>
            <w:r w:rsidRPr="003111FD">
              <w:rPr>
                <w:strike/>
                <w:sz w:val="18"/>
                <w:szCs w:val="18"/>
                <w:highlight w:val="yellow"/>
                <w:lang w:eastAsia="en-GB"/>
              </w:rPr>
              <w:br/>
              <w:t>[] Igen [] Nem</w:t>
            </w:r>
            <w:r w:rsidRPr="003111FD">
              <w:rPr>
                <w:strike/>
                <w:sz w:val="18"/>
                <w:szCs w:val="18"/>
                <w:highlight w:val="yellow"/>
                <w:lang w:eastAsia="en-GB"/>
              </w:rPr>
              <w:br/>
            </w:r>
            <w:r w:rsidRPr="003111FD">
              <w:rPr>
                <w:strike/>
                <w:sz w:val="18"/>
                <w:szCs w:val="18"/>
                <w:highlight w:val="yellow"/>
                <w:lang w:eastAsia="en-GB"/>
              </w:rPr>
              <w:br/>
            </w:r>
            <w:r w:rsidRPr="003111FD">
              <w:rPr>
                <w:strike/>
                <w:sz w:val="18"/>
                <w:szCs w:val="18"/>
                <w:highlight w:val="yellow"/>
                <w:lang w:eastAsia="en-GB"/>
              </w:rPr>
              <w:br/>
            </w:r>
            <w:r w:rsidRPr="003111FD">
              <w:rPr>
                <w:strike/>
                <w:sz w:val="18"/>
                <w:szCs w:val="18"/>
                <w:highlight w:val="yellow"/>
                <w:lang w:eastAsia="en-GB"/>
              </w:rPr>
              <w:br/>
            </w:r>
            <w:r w:rsidRPr="003111FD">
              <w:rPr>
                <w:strike/>
                <w:sz w:val="18"/>
                <w:szCs w:val="18"/>
                <w:highlight w:val="yellow"/>
                <w:lang w:eastAsia="en-GB"/>
              </w:rPr>
              <w:br/>
            </w:r>
            <w:r w:rsidRPr="003111FD">
              <w:rPr>
                <w:strike/>
                <w:sz w:val="18"/>
                <w:szCs w:val="18"/>
                <w:highlight w:val="yellow"/>
                <w:lang w:eastAsia="en-GB"/>
              </w:rPr>
              <w:br/>
            </w:r>
            <w:r w:rsidRPr="003111FD">
              <w:rPr>
                <w:strike/>
                <w:sz w:val="18"/>
                <w:szCs w:val="18"/>
                <w:highlight w:val="yellow"/>
                <w:lang w:eastAsia="en-GB"/>
              </w:rPr>
              <w:br/>
            </w:r>
            <w:r w:rsidRPr="003111FD">
              <w:rPr>
                <w:strike/>
                <w:sz w:val="18"/>
                <w:szCs w:val="18"/>
                <w:highlight w:val="yellow"/>
                <w:lang w:eastAsia="en-GB"/>
              </w:rPr>
              <w:br/>
            </w:r>
            <w:r w:rsidRPr="003111FD">
              <w:rPr>
                <w:strike/>
                <w:sz w:val="18"/>
                <w:szCs w:val="18"/>
                <w:highlight w:val="yellow"/>
                <w:lang w:eastAsia="en-GB"/>
              </w:rPr>
              <w:br/>
              <w:t>[…]</w:t>
            </w:r>
            <w:r w:rsidRPr="003111FD">
              <w:rPr>
                <w:strike/>
                <w:sz w:val="18"/>
                <w:szCs w:val="18"/>
                <w:highlight w:val="yellow"/>
                <w:lang w:eastAsia="en-GB"/>
              </w:rPr>
              <w:br/>
            </w:r>
            <w:r w:rsidRPr="003111FD">
              <w:rPr>
                <w:i/>
                <w:strike/>
                <w:sz w:val="18"/>
                <w:szCs w:val="18"/>
                <w:highlight w:val="yellow"/>
                <w:lang w:eastAsia="en-GB"/>
              </w:rPr>
              <w:t>(internetcím, a kibocsátó hatóság vagy testület, a dokumentáció pontos hivatkozási adatai): [</w:t>
            </w:r>
            <w:proofErr w:type="gramStart"/>
            <w:r w:rsidRPr="003111FD">
              <w:rPr>
                <w:i/>
                <w:strike/>
                <w:sz w:val="18"/>
                <w:szCs w:val="18"/>
                <w:highlight w:val="yellow"/>
                <w:lang w:eastAsia="en-GB"/>
              </w:rPr>
              <w:t>……</w:t>
            </w:r>
            <w:proofErr w:type="gramEnd"/>
            <w:r w:rsidRPr="003111FD">
              <w:rPr>
                <w:i/>
                <w:strike/>
                <w:sz w:val="18"/>
                <w:szCs w:val="18"/>
                <w:highlight w:val="yellow"/>
                <w:lang w:eastAsia="en-GB"/>
              </w:rPr>
              <w:t>][……][……]</w:t>
            </w:r>
          </w:p>
        </w:tc>
      </w:tr>
    </w:tbl>
    <w:p w14:paraId="5DC93F0B" w14:textId="77777777" w:rsidR="006527CA" w:rsidRPr="002F3E46" w:rsidRDefault="006527CA" w:rsidP="006527CA">
      <w:pPr>
        <w:rPr>
          <w:strike/>
          <w:sz w:val="18"/>
          <w:szCs w:val="18"/>
          <w:highlight w:val="yellow"/>
          <w:lang w:eastAsia="en-GB"/>
        </w:rPr>
      </w:pPr>
      <w:bookmarkStart w:id="216" w:name="_DV_M4307"/>
      <w:bookmarkStart w:id="217" w:name="_DV_M4308"/>
      <w:bookmarkStart w:id="218" w:name="_DV_M4309"/>
      <w:bookmarkStart w:id="219" w:name="_DV_M4310"/>
      <w:bookmarkStart w:id="220" w:name="_DV_M4311"/>
      <w:bookmarkStart w:id="221" w:name="_DV_M4312"/>
      <w:bookmarkEnd w:id="216"/>
      <w:bookmarkEnd w:id="217"/>
      <w:bookmarkEnd w:id="218"/>
      <w:bookmarkEnd w:id="219"/>
      <w:bookmarkEnd w:id="220"/>
      <w:bookmarkEnd w:id="221"/>
    </w:p>
    <w:p w14:paraId="0C847E43" w14:textId="77777777" w:rsidR="006527CA" w:rsidRPr="002F3E46" w:rsidRDefault="006527CA" w:rsidP="006527CA">
      <w:pPr>
        <w:keepNext/>
        <w:spacing w:before="120" w:after="360"/>
        <w:jc w:val="center"/>
        <w:rPr>
          <w:b/>
          <w:smallCaps/>
          <w:strike/>
          <w:sz w:val="18"/>
          <w:szCs w:val="18"/>
          <w:highlight w:val="yellow"/>
          <w:lang w:eastAsia="en-GB"/>
        </w:rPr>
      </w:pPr>
      <w:r w:rsidRPr="002F3E46">
        <w:rPr>
          <w:b/>
          <w:smallCaps/>
          <w:strike/>
          <w:sz w:val="18"/>
          <w:szCs w:val="18"/>
          <w:highlight w:val="yellow"/>
          <w:lang w:eastAsia="en-GB"/>
        </w:rPr>
        <w:t>D: Minőségbiztosítási rendszerek és környezetvédelmi vezetési szabványok</w:t>
      </w:r>
    </w:p>
    <w:p w14:paraId="51EC8E14" w14:textId="77777777" w:rsidR="006527CA" w:rsidRPr="002F3E46"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b/>
          <w:strike/>
          <w:sz w:val="18"/>
          <w:szCs w:val="18"/>
          <w:highlight w:val="yellow"/>
          <w:lang w:eastAsia="en-GB"/>
        </w:rPr>
      </w:pPr>
      <w:r w:rsidRPr="002F3E46">
        <w:rPr>
          <w:b/>
          <w:i/>
          <w:strike/>
          <w:sz w:val="18"/>
          <w:szCs w:val="18"/>
          <w:highlight w:val="yellow"/>
          <w:lang w:eastAsia="en-GB"/>
        </w:rPr>
        <w:t>A gazdasági szereplőnek</w:t>
      </w:r>
      <w:r w:rsidRPr="002F3E46">
        <w:rPr>
          <w:b/>
          <w:strike/>
          <w:sz w:val="18"/>
          <w:szCs w:val="18"/>
          <w:highlight w:val="yellow"/>
          <w:lang w:eastAsia="en-GB"/>
        </w:rPr>
        <w:t xml:space="preserve"> </w:t>
      </w:r>
      <w:r w:rsidRPr="002F3E46">
        <w:rPr>
          <w:b/>
          <w:strike/>
          <w:sz w:val="18"/>
          <w:szCs w:val="18"/>
          <w:highlight w:val="yellow"/>
          <w:u w:val="single"/>
          <w:lang w:eastAsia="en-GB"/>
        </w:rPr>
        <w:t>kizárólag</w:t>
      </w:r>
      <w:r w:rsidRPr="002F3E46">
        <w:rPr>
          <w:b/>
          <w:i/>
          <w:strike/>
          <w:sz w:val="18"/>
          <w:szCs w:val="18"/>
          <w:highlight w:val="yellow"/>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E1159A" w14:paraId="6BE1029C" w14:textId="77777777" w:rsidTr="006527CA">
        <w:tc>
          <w:tcPr>
            <w:tcW w:w="4644" w:type="dxa"/>
            <w:shd w:val="clear" w:color="auto" w:fill="auto"/>
          </w:tcPr>
          <w:p w14:paraId="7B1388E0" w14:textId="77777777" w:rsidR="006527CA" w:rsidRPr="002F3E46" w:rsidRDefault="006527CA" w:rsidP="006527CA">
            <w:pPr>
              <w:spacing w:before="120" w:after="120"/>
              <w:rPr>
                <w:b/>
                <w:i/>
                <w:strike/>
                <w:sz w:val="18"/>
                <w:szCs w:val="18"/>
                <w:highlight w:val="yellow"/>
                <w:lang w:eastAsia="en-GB"/>
              </w:rPr>
            </w:pPr>
            <w:r w:rsidRPr="002F3E46">
              <w:rPr>
                <w:b/>
                <w:i/>
                <w:strike/>
                <w:sz w:val="18"/>
                <w:szCs w:val="18"/>
                <w:highlight w:val="yellow"/>
                <w:lang w:eastAsia="en-GB"/>
              </w:rPr>
              <w:t>Minőségbiztosítási rendszerek és környezetvédelmi vezetési szabványok</w:t>
            </w:r>
          </w:p>
        </w:tc>
        <w:tc>
          <w:tcPr>
            <w:tcW w:w="4645" w:type="dxa"/>
            <w:shd w:val="clear" w:color="auto" w:fill="auto"/>
          </w:tcPr>
          <w:p w14:paraId="377703FE" w14:textId="77777777" w:rsidR="006527CA" w:rsidRPr="002F3E46" w:rsidRDefault="006527CA" w:rsidP="006527CA">
            <w:pPr>
              <w:spacing w:before="120" w:after="120"/>
              <w:rPr>
                <w:b/>
                <w:i/>
                <w:strike/>
                <w:sz w:val="18"/>
                <w:szCs w:val="18"/>
                <w:highlight w:val="yellow"/>
                <w:lang w:eastAsia="en-GB"/>
              </w:rPr>
            </w:pPr>
            <w:r w:rsidRPr="002F3E46">
              <w:rPr>
                <w:b/>
                <w:i/>
                <w:strike/>
                <w:sz w:val="18"/>
                <w:szCs w:val="18"/>
                <w:highlight w:val="yellow"/>
                <w:lang w:eastAsia="en-GB"/>
              </w:rPr>
              <w:t>Válasz:</w:t>
            </w:r>
          </w:p>
        </w:tc>
      </w:tr>
      <w:tr w:rsidR="006527CA" w:rsidRPr="00E1159A" w14:paraId="2DEF6B31" w14:textId="77777777" w:rsidTr="006527CA">
        <w:tc>
          <w:tcPr>
            <w:tcW w:w="4644" w:type="dxa"/>
            <w:shd w:val="clear" w:color="auto" w:fill="auto"/>
          </w:tcPr>
          <w:p w14:paraId="322E049F" w14:textId="77777777" w:rsidR="006527CA" w:rsidRPr="002F3E46" w:rsidRDefault="006527CA" w:rsidP="006527CA">
            <w:pPr>
              <w:spacing w:before="120" w:after="120"/>
              <w:rPr>
                <w:strike/>
                <w:sz w:val="18"/>
                <w:szCs w:val="18"/>
                <w:highlight w:val="yellow"/>
                <w:lang w:eastAsia="en-GB"/>
              </w:rPr>
            </w:pPr>
            <w:r w:rsidRPr="002F3E46">
              <w:rPr>
                <w:strike/>
                <w:sz w:val="18"/>
                <w:szCs w:val="18"/>
                <w:highlight w:val="yellow"/>
                <w:lang w:eastAsia="en-GB"/>
              </w:rPr>
              <w:t xml:space="preserve">Be tud-e nyújtani a gazdasági szereplő olyan, független testület által kiállított </w:t>
            </w:r>
            <w:r w:rsidRPr="002F3E46">
              <w:rPr>
                <w:b/>
                <w:strike/>
                <w:sz w:val="18"/>
                <w:szCs w:val="18"/>
                <w:highlight w:val="yellow"/>
                <w:lang w:eastAsia="en-GB"/>
              </w:rPr>
              <w:t>igazolást,</w:t>
            </w:r>
            <w:r w:rsidRPr="002F3E46">
              <w:rPr>
                <w:strike/>
                <w:sz w:val="18"/>
                <w:szCs w:val="18"/>
                <w:highlight w:val="yellow"/>
                <w:lang w:eastAsia="en-GB"/>
              </w:rPr>
              <w:t xml:space="preserve"> amely tanúsítja, hogy a gazdasági szereplő egyes meghatározott </w:t>
            </w:r>
            <w:r w:rsidRPr="002F3E46">
              <w:rPr>
                <w:b/>
                <w:strike/>
                <w:sz w:val="18"/>
                <w:szCs w:val="18"/>
                <w:highlight w:val="yellow"/>
                <w:lang w:eastAsia="en-GB"/>
              </w:rPr>
              <w:t>minőségbiztosítási szabványoknak</w:t>
            </w:r>
            <w:r w:rsidRPr="002F3E46">
              <w:rPr>
                <w:strike/>
                <w:sz w:val="18"/>
                <w:szCs w:val="18"/>
                <w:highlight w:val="yellow"/>
                <w:lang w:eastAsia="en-GB"/>
              </w:rPr>
              <w:t xml:space="preserve"> megfelel, ideértve a fogyatékossággal élők számára biztosított hozzáférésére vonatkozó szabványokat is?</w:t>
            </w:r>
          </w:p>
          <w:p w14:paraId="2A741B9C" w14:textId="77777777" w:rsidR="006527CA" w:rsidRPr="002F3E46" w:rsidRDefault="006527CA" w:rsidP="006527CA">
            <w:pPr>
              <w:spacing w:before="120" w:after="120"/>
              <w:rPr>
                <w:strike/>
                <w:sz w:val="18"/>
                <w:szCs w:val="18"/>
                <w:highlight w:val="yellow"/>
                <w:lang w:eastAsia="en-GB"/>
              </w:rPr>
            </w:pPr>
            <w:r w:rsidRPr="002F3E46">
              <w:rPr>
                <w:b/>
                <w:strike/>
                <w:sz w:val="18"/>
                <w:szCs w:val="18"/>
                <w:highlight w:val="yellow"/>
                <w:lang w:eastAsia="en-GB"/>
              </w:rPr>
              <w:t>Amennyiben nem</w:t>
            </w:r>
            <w:r w:rsidRPr="002F3E46">
              <w:rPr>
                <w:strike/>
                <w:sz w:val="18"/>
                <w:szCs w:val="18"/>
                <w:highlight w:val="yellow"/>
                <w:lang w:eastAsia="en-GB"/>
              </w:rPr>
              <w:t>, úgy kérjük, adja meg ennek okát, valamint azt, hogy milyen egyéb bizonyítási eszközök bocsáthatók rendelkezésre a minőségbiztosítási rendszert illetően:</w:t>
            </w:r>
          </w:p>
          <w:p w14:paraId="4353ECF7" w14:textId="77777777" w:rsidR="006527CA" w:rsidRPr="002F3E46" w:rsidRDefault="006527CA" w:rsidP="006527CA">
            <w:pPr>
              <w:spacing w:before="120" w:after="120"/>
              <w:rPr>
                <w:strike/>
                <w:sz w:val="18"/>
                <w:szCs w:val="18"/>
                <w:highlight w:val="yellow"/>
                <w:lang w:eastAsia="en-GB"/>
              </w:rPr>
            </w:pPr>
            <w:r w:rsidRPr="002F3E46">
              <w:rPr>
                <w:i/>
                <w:strike/>
                <w:sz w:val="18"/>
                <w:szCs w:val="18"/>
                <w:highlight w:val="yellow"/>
                <w:lang w:eastAsia="en-GB"/>
              </w:rPr>
              <w:t>Ha a vonatkozó információ elektronikusan elérhető, kérjük, adja meg a következő információkat:</w:t>
            </w:r>
          </w:p>
        </w:tc>
        <w:tc>
          <w:tcPr>
            <w:tcW w:w="4645" w:type="dxa"/>
            <w:shd w:val="clear" w:color="auto" w:fill="auto"/>
          </w:tcPr>
          <w:p w14:paraId="05B6898A" w14:textId="77777777" w:rsidR="006527CA" w:rsidRPr="002F3E46" w:rsidRDefault="006527CA" w:rsidP="006527CA">
            <w:pPr>
              <w:keepLines/>
              <w:spacing w:before="120" w:after="120" w:line="140" w:lineRule="atLeast"/>
              <w:ind w:left="360"/>
              <w:rPr>
                <w:strike/>
                <w:sz w:val="18"/>
                <w:szCs w:val="18"/>
                <w:highlight w:val="yellow"/>
                <w:lang w:eastAsia="en-GB"/>
              </w:rPr>
            </w:pPr>
            <w:r w:rsidRPr="002F3E46">
              <w:rPr>
                <w:strike/>
                <w:sz w:val="18"/>
                <w:szCs w:val="18"/>
                <w:highlight w:val="yellow"/>
                <w:lang w:eastAsia="en-GB"/>
              </w:rPr>
              <w:t>[] Igen [] Nem</w:t>
            </w:r>
          </w:p>
          <w:p w14:paraId="46C72363" w14:textId="77777777" w:rsidR="006527CA" w:rsidRPr="002F3E46" w:rsidRDefault="006527CA" w:rsidP="006527CA">
            <w:pPr>
              <w:spacing w:before="120" w:after="120"/>
              <w:rPr>
                <w:strike/>
                <w:sz w:val="18"/>
                <w:szCs w:val="18"/>
                <w:highlight w:val="yellow"/>
                <w:lang w:eastAsia="en-GB"/>
              </w:rPr>
            </w:pPr>
            <w:r w:rsidRPr="002F3E46">
              <w:rPr>
                <w:strike/>
                <w:sz w:val="18"/>
                <w:szCs w:val="18"/>
                <w:highlight w:val="yellow"/>
                <w:lang w:eastAsia="en-GB"/>
              </w:rPr>
              <w:br/>
            </w:r>
            <w:r w:rsidRPr="002F3E46">
              <w:rPr>
                <w:strike/>
                <w:sz w:val="18"/>
                <w:szCs w:val="18"/>
                <w:highlight w:val="yellow"/>
                <w:lang w:eastAsia="en-GB"/>
              </w:rPr>
              <w:br/>
            </w:r>
            <w:r w:rsidRPr="002F3E46">
              <w:rPr>
                <w:strike/>
                <w:sz w:val="18"/>
                <w:szCs w:val="18"/>
                <w:highlight w:val="yellow"/>
                <w:lang w:eastAsia="en-GB"/>
              </w:rPr>
              <w:br/>
            </w:r>
            <w:r w:rsidRPr="002F3E46">
              <w:rPr>
                <w:strike/>
                <w:sz w:val="18"/>
                <w:szCs w:val="18"/>
                <w:highlight w:val="yellow"/>
                <w:lang w:eastAsia="en-GB"/>
              </w:rPr>
              <w:br/>
              <w:t>[……] [……]</w:t>
            </w:r>
          </w:p>
          <w:p w14:paraId="60A565E7" w14:textId="77777777" w:rsidR="006527CA" w:rsidRPr="002F3E46" w:rsidRDefault="006527CA" w:rsidP="006527CA">
            <w:pPr>
              <w:spacing w:before="120" w:after="120"/>
              <w:rPr>
                <w:i/>
                <w:strike/>
                <w:sz w:val="18"/>
                <w:szCs w:val="18"/>
                <w:highlight w:val="yellow"/>
                <w:lang w:eastAsia="en-GB"/>
              </w:rPr>
            </w:pPr>
            <w:r w:rsidRPr="002F3E46">
              <w:rPr>
                <w:strike/>
                <w:sz w:val="18"/>
                <w:szCs w:val="18"/>
                <w:highlight w:val="yellow"/>
                <w:lang w:eastAsia="en-GB"/>
              </w:rPr>
              <w:br/>
            </w:r>
          </w:p>
          <w:p w14:paraId="4443400F" w14:textId="77777777" w:rsidR="006527CA" w:rsidRPr="002F3E46" w:rsidRDefault="006527CA" w:rsidP="006527CA">
            <w:pPr>
              <w:spacing w:before="120" w:after="120"/>
              <w:rPr>
                <w:i/>
                <w:strike/>
                <w:sz w:val="18"/>
                <w:szCs w:val="18"/>
                <w:highlight w:val="yellow"/>
                <w:lang w:eastAsia="en-GB"/>
              </w:rPr>
            </w:pPr>
          </w:p>
          <w:p w14:paraId="62FD63ED" w14:textId="77777777" w:rsidR="006527CA" w:rsidRPr="002F3E46" w:rsidRDefault="006527CA" w:rsidP="006527CA">
            <w:pPr>
              <w:spacing w:before="120" w:after="120"/>
              <w:rPr>
                <w:strike/>
                <w:sz w:val="18"/>
                <w:szCs w:val="18"/>
                <w:highlight w:val="yellow"/>
                <w:lang w:eastAsia="en-GB"/>
              </w:rPr>
            </w:pPr>
            <w:r w:rsidRPr="002F3E46">
              <w:rPr>
                <w:i/>
                <w:strike/>
                <w:sz w:val="18"/>
                <w:szCs w:val="18"/>
                <w:highlight w:val="yellow"/>
                <w:lang w:eastAsia="en-GB"/>
              </w:rPr>
              <w:t xml:space="preserve">(internetcím, a kibocsátó hatóság vagy testület, a dokumentáció pontos hivatkozási adatai): </w:t>
            </w:r>
            <w:r w:rsidRPr="002F3E46">
              <w:rPr>
                <w:i/>
                <w:strike/>
                <w:sz w:val="18"/>
                <w:szCs w:val="18"/>
                <w:highlight w:val="yellow"/>
                <w:lang w:eastAsia="en-GB"/>
              </w:rPr>
              <w:lastRenderedPageBreak/>
              <w:t>[</w:t>
            </w:r>
            <w:proofErr w:type="gramStart"/>
            <w:r w:rsidRPr="002F3E46">
              <w:rPr>
                <w:i/>
                <w:strike/>
                <w:sz w:val="18"/>
                <w:szCs w:val="18"/>
                <w:highlight w:val="yellow"/>
                <w:lang w:eastAsia="en-GB"/>
              </w:rPr>
              <w:t>……</w:t>
            </w:r>
            <w:proofErr w:type="gramEnd"/>
            <w:r w:rsidRPr="002F3E46">
              <w:rPr>
                <w:i/>
                <w:strike/>
                <w:sz w:val="18"/>
                <w:szCs w:val="18"/>
                <w:highlight w:val="yellow"/>
                <w:lang w:eastAsia="en-GB"/>
              </w:rPr>
              <w:t>][……][……]</w:t>
            </w:r>
          </w:p>
        </w:tc>
      </w:tr>
      <w:tr w:rsidR="006527CA" w:rsidRPr="00E1159A" w14:paraId="1C704952" w14:textId="77777777" w:rsidTr="006527CA">
        <w:tc>
          <w:tcPr>
            <w:tcW w:w="4644" w:type="dxa"/>
            <w:shd w:val="clear" w:color="auto" w:fill="auto"/>
          </w:tcPr>
          <w:p w14:paraId="54F00673" w14:textId="77777777" w:rsidR="006527CA" w:rsidRPr="003111FD" w:rsidRDefault="006527CA" w:rsidP="006527CA">
            <w:pPr>
              <w:keepLines/>
              <w:spacing w:before="120" w:after="120" w:line="140" w:lineRule="atLeast"/>
              <w:ind w:left="360"/>
              <w:rPr>
                <w:strike/>
                <w:sz w:val="18"/>
                <w:szCs w:val="18"/>
                <w:highlight w:val="yellow"/>
                <w:lang w:eastAsia="en-GB"/>
              </w:rPr>
            </w:pPr>
            <w:r w:rsidRPr="003111FD">
              <w:rPr>
                <w:strike/>
                <w:sz w:val="18"/>
                <w:szCs w:val="18"/>
                <w:highlight w:val="yellow"/>
                <w:lang w:eastAsia="en-GB"/>
              </w:rPr>
              <w:lastRenderedPageBreak/>
              <w:t xml:space="preserve">Be tud-e nyújtani a gazdasági szereplő olyan, független testület által kiállított </w:t>
            </w:r>
            <w:r w:rsidRPr="003111FD">
              <w:rPr>
                <w:b/>
                <w:strike/>
                <w:sz w:val="18"/>
                <w:szCs w:val="18"/>
                <w:highlight w:val="yellow"/>
                <w:lang w:eastAsia="en-GB"/>
              </w:rPr>
              <w:t>igazolást,</w:t>
            </w:r>
            <w:r w:rsidRPr="003111FD">
              <w:rPr>
                <w:strike/>
                <w:sz w:val="18"/>
                <w:szCs w:val="18"/>
                <w:highlight w:val="yellow"/>
                <w:lang w:eastAsia="en-GB"/>
              </w:rPr>
              <w:t xml:space="preserve"> amely tanúsítja, hogy a gazdasági szereplő az előírt</w:t>
            </w:r>
            <w:r w:rsidRPr="003111FD">
              <w:rPr>
                <w:b/>
                <w:strike/>
                <w:sz w:val="18"/>
                <w:szCs w:val="18"/>
                <w:highlight w:val="yellow"/>
                <w:lang w:eastAsia="en-GB"/>
              </w:rPr>
              <w:t xml:space="preserve"> környezetvédelmi vezetési rendszereknek vagy szabványoknak</w:t>
            </w:r>
            <w:r w:rsidRPr="003111FD">
              <w:rPr>
                <w:strike/>
                <w:sz w:val="18"/>
                <w:szCs w:val="18"/>
                <w:highlight w:val="yellow"/>
                <w:lang w:eastAsia="en-GB"/>
              </w:rPr>
              <w:t xml:space="preserve"> megfelel?</w:t>
            </w:r>
          </w:p>
          <w:p w14:paraId="173446D7" w14:textId="77777777" w:rsidR="006527CA" w:rsidRPr="003111FD" w:rsidRDefault="006527CA" w:rsidP="006527CA">
            <w:pPr>
              <w:spacing w:before="120" w:after="120"/>
              <w:rPr>
                <w:strike/>
                <w:sz w:val="18"/>
                <w:szCs w:val="18"/>
                <w:highlight w:val="yellow"/>
                <w:lang w:eastAsia="en-GB"/>
              </w:rPr>
            </w:pPr>
            <w:r w:rsidRPr="003111FD">
              <w:rPr>
                <w:b/>
                <w:strike/>
                <w:sz w:val="18"/>
                <w:szCs w:val="18"/>
                <w:highlight w:val="yellow"/>
                <w:lang w:eastAsia="en-GB"/>
              </w:rPr>
              <w:t>Amennyiben nem</w:t>
            </w:r>
            <w:r w:rsidRPr="003111FD">
              <w:rPr>
                <w:strike/>
                <w:sz w:val="18"/>
                <w:szCs w:val="18"/>
                <w:highlight w:val="yellow"/>
                <w:lang w:eastAsia="en-GB"/>
              </w:rPr>
              <w:t xml:space="preserve">, úgy kérjük, adja meg ennek okát, valamint azt, hogy milyen egyéb bizonyítási eszközök bocsáthatók rendelkezésre a </w:t>
            </w:r>
            <w:r w:rsidRPr="003111FD">
              <w:rPr>
                <w:b/>
                <w:strike/>
                <w:sz w:val="18"/>
                <w:szCs w:val="18"/>
                <w:highlight w:val="yellow"/>
                <w:lang w:eastAsia="en-GB"/>
              </w:rPr>
              <w:t>környezetvédelmi vezetési rendszereket vagy szabványokat</w:t>
            </w:r>
            <w:r w:rsidRPr="003111FD">
              <w:rPr>
                <w:strike/>
                <w:sz w:val="18"/>
                <w:szCs w:val="18"/>
                <w:highlight w:val="yellow"/>
                <w:lang w:eastAsia="en-GB"/>
              </w:rPr>
              <w:t xml:space="preserve"> illetően:</w:t>
            </w:r>
          </w:p>
          <w:p w14:paraId="4B8E7082" w14:textId="77777777" w:rsidR="006527CA" w:rsidRPr="003111FD" w:rsidRDefault="006527CA" w:rsidP="006527CA">
            <w:pPr>
              <w:spacing w:before="120" w:after="120"/>
              <w:rPr>
                <w:strike/>
                <w:sz w:val="18"/>
                <w:szCs w:val="18"/>
                <w:highlight w:val="yellow"/>
                <w:lang w:eastAsia="en-GB"/>
              </w:rPr>
            </w:pPr>
            <w:r w:rsidRPr="003111FD">
              <w:rPr>
                <w:i/>
                <w:strike/>
                <w:sz w:val="18"/>
                <w:szCs w:val="18"/>
                <w:highlight w:val="yellow"/>
                <w:lang w:eastAsia="en-GB"/>
              </w:rPr>
              <w:t>Ha a vonatkozó információ elektronikusan elérhető, kérjük, adja meg a következő információkat:</w:t>
            </w:r>
          </w:p>
        </w:tc>
        <w:tc>
          <w:tcPr>
            <w:tcW w:w="4645" w:type="dxa"/>
            <w:shd w:val="clear" w:color="auto" w:fill="auto"/>
          </w:tcPr>
          <w:p w14:paraId="327F133A" w14:textId="77777777" w:rsidR="006527CA" w:rsidRPr="003111FD" w:rsidRDefault="006527CA" w:rsidP="006527CA">
            <w:pPr>
              <w:keepLines/>
              <w:spacing w:before="120" w:after="120" w:line="140" w:lineRule="atLeast"/>
              <w:ind w:left="360"/>
              <w:rPr>
                <w:strike/>
                <w:sz w:val="18"/>
                <w:szCs w:val="18"/>
                <w:highlight w:val="yellow"/>
                <w:lang w:eastAsia="en-GB"/>
              </w:rPr>
            </w:pPr>
            <w:r w:rsidRPr="003111FD">
              <w:rPr>
                <w:strike/>
                <w:sz w:val="18"/>
                <w:szCs w:val="18"/>
                <w:highlight w:val="yellow"/>
                <w:lang w:eastAsia="en-GB"/>
              </w:rPr>
              <w:t>[] Igen [] Nem</w:t>
            </w:r>
          </w:p>
          <w:p w14:paraId="50117668" w14:textId="77777777" w:rsidR="006527CA" w:rsidRPr="003111FD" w:rsidRDefault="006527CA" w:rsidP="006527CA">
            <w:pPr>
              <w:spacing w:before="120" w:after="120"/>
              <w:rPr>
                <w:strike/>
                <w:sz w:val="18"/>
                <w:szCs w:val="18"/>
                <w:highlight w:val="yellow"/>
                <w:lang w:eastAsia="en-GB"/>
              </w:rPr>
            </w:pPr>
            <w:r w:rsidRPr="003111FD">
              <w:rPr>
                <w:strike/>
                <w:sz w:val="18"/>
                <w:szCs w:val="18"/>
                <w:highlight w:val="yellow"/>
                <w:lang w:eastAsia="en-GB"/>
              </w:rPr>
              <w:br/>
            </w:r>
            <w:r w:rsidRPr="003111FD">
              <w:rPr>
                <w:strike/>
                <w:sz w:val="18"/>
                <w:szCs w:val="18"/>
                <w:highlight w:val="yellow"/>
                <w:lang w:eastAsia="en-GB"/>
              </w:rPr>
              <w:br/>
            </w:r>
            <w:r w:rsidRPr="003111FD">
              <w:rPr>
                <w:strike/>
                <w:sz w:val="18"/>
                <w:szCs w:val="18"/>
                <w:highlight w:val="yellow"/>
                <w:lang w:eastAsia="en-GB"/>
              </w:rPr>
              <w:br/>
            </w:r>
            <w:r w:rsidRPr="003111FD">
              <w:rPr>
                <w:strike/>
                <w:sz w:val="18"/>
                <w:szCs w:val="18"/>
                <w:highlight w:val="yellow"/>
                <w:lang w:eastAsia="en-GB"/>
              </w:rPr>
              <w:br/>
              <w:t>[……] [……]</w:t>
            </w:r>
          </w:p>
          <w:p w14:paraId="48F8418E" w14:textId="77777777" w:rsidR="006527CA" w:rsidRPr="003111FD" w:rsidRDefault="006527CA" w:rsidP="006527CA">
            <w:pPr>
              <w:spacing w:before="120" w:after="120"/>
              <w:rPr>
                <w:i/>
                <w:strike/>
                <w:sz w:val="18"/>
                <w:szCs w:val="18"/>
                <w:highlight w:val="yellow"/>
                <w:lang w:eastAsia="en-GB"/>
              </w:rPr>
            </w:pPr>
            <w:r w:rsidRPr="003111FD">
              <w:rPr>
                <w:strike/>
                <w:sz w:val="18"/>
                <w:szCs w:val="18"/>
                <w:highlight w:val="yellow"/>
                <w:lang w:eastAsia="en-GB"/>
              </w:rPr>
              <w:br/>
            </w:r>
          </w:p>
          <w:p w14:paraId="76F7D341" w14:textId="77777777" w:rsidR="006527CA" w:rsidRPr="003111FD" w:rsidRDefault="006527CA" w:rsidP="006527CA">
            <w:pPr>
              <w:spacing w:before="120" w:after="120"/>
              <w:rPr>
                <w:strike/>
                <w:sz w:val="18"/>
                <w:szCs w:val="18"/>
                <w:lang w:eastAsia="en-GB"/>
              </w:rPr>
            </w:pPr>
            <w:r w:rsidRPr="003111FD">
              <w:rPr>
                <w:i/>
                <w:strike/>
                <w:sz w:val="18"/>
                <w:szCs w:val="18"/>
                <w:highlight w:val="yellow"/>
                <w:lang w:eastAsia="en-GB"/>
              </w:rPr>
              <w:t>(internetcím, a kibocsátó hatóság vagy testület, a dokumentáció pontos hivatkozási adatai): [</w:t>
            </w:r>
            <w:proofErr w:type="gramStart"/>
            <w:r w:rsidRPr="003111FD">
              <w:rPr>
                <w:i/>
                <w:strike/>
                <w:sz w:val="18"/>
                <w:szCs w:val="18"/>
                <w:highlight w:val="yellow"/>
                <w:lang w:eastAsia="en-GB"/>
              </w:rPr>
              <w:t>……</w:t>
            </w:r>
            <w:proofErr w:type="gramEnd"/>
            <w:r w:rsidRPr="003111FD">
              <w:rPr>
                <w:i/>
                <w:strike/>
                <w:sz w:val="18"/>
                <w:szCs w:val="18"/>
                <w:highlight w:val="yellow"/>
                <w:lang w:eastAsia="en-GB"/>
              </w:rPr>
              <w:t>][……][……]</w:t>
            </w:r>
          </w:p>
        </w:tc>
      </w:tr>
    </w:tbl>
    <w:p w14:paraId="1AB98710" w14:textId="77777777" w:rsidR="006527CA" w:rsidRPr="002F3E46" w:rsidRDefault="006527CA" w:rsidP="006527CA">
      <w:pPr>
        <w:rPr>
          <w:strike/>
          <w:sz w:val="18"/>
          <w:szCs w:val="18"/>
          <w:lang w:eastAsia="en-GB"/>
        </w:rPr>
      </w:pPr>
    </w:p>
    <w:p w14:paraId="5A7F3419" w14:textId="77777777" w:rsidR="006527CA" w:rsidRPr="002F3E46" w:rsidRDefault="006527CA" w:rsidP="006527CA">
      <w:pPr>
        <w:keepNext/>
        <w:spacing w:before="120" w:after="360"/>
        <w:jc w:val="center"/>
        <w:rPr>
          <w:b/>
          <w:strike/>
          <w:sz w:val="18"/>
          <w:szCs w:val="18"/>
          <w:lang w:eastAsia="en-GB"/>
        </w:rPr>
      </w:pPr>
      <w:r w:rsidRPr="002F3E46">
        <w:rPr>
          <w:b/>
          <w:strike/>
          <w:sz w:val="18"/>
          <w:szCs w:val="18"/>
          <w:lang w:eastAsia="en-GB"/>
        </w:rPr>
        <w:t>V. rész: Az alkalmasnak minősített részvételre jelentkezők számának csökkentése</w:t>
      </w:r>
    </w:p>
    <w:p w14:paraId="5CFE8144" w14:textId="77777777" w:rsidR="006527CA" w:rsidRPr="002F3E46"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b/>
          <w:i/>
          <w:strike/>
          <w:sz w:val="18"/>
          <w:szCs w:val="18"/>
          <w:lang w:eastAsia="en-GB"/>
        </w:rPr>
      </w:pPr>
      <w:r w:rsidRPr="002F3E46">
        <w:rPr>
          <w:b/>
          <w:i/>
          <w:strike/>
          <w:sz w:val="18"/>
          <w:szCs w:val="18"/>
          <w:lang w:eastAsia="en-GB"/>
        </w:rPr>
        <w:t>A gazdasági szereplőnek</w:t>
      </w:r>
      <w:r w:rsidRPr="002F3E46">
        <w:rPr>
          <w:strike/>
          <w:sz w:val="18"/>
          <w:szCs w:val="18"/>
          <w:lang w:eastAsia="en-GB"/>
        </w:rPr>
        <w:t xml:space="preserve"> </w:t>
      </w:r>
      <w:r w:rsidRPr="002F3E46">
        <w:rPr>
          <w:b/>
          <w:strike/>
          <w:sz w:val="18"/>
          <w:szCs w:val="18"/>
          <w:u w:val="single"/>
          <w:lang w:eastAsia="en-GB"/>
        </w:rPr>
        <w:t>kizárólag</w:t>
      </w:r>
      <w:r w:rsidRPr="002F3E46">
        <w:rPr>
          <w:strike/>
          <w:sz w:val="18"/>
          <w:szCs w:val="18"/>
          <w:lang w:eastAsia="en-GB"/>
        </w:rPr>
        <w:t xml:space="preserve"> </w:t>
      </w:r>
      <w:r w:rsidRPr="002F3E46">
        <w:rPr>
          <w:b/>
          <w:i/>
          <w:strike/>
          <w:sz w:val="18"/>
          <w:szCs w:val="18"/>
          <w:lang w:eastAsia="en-GB"/>
        </w:rPr>
        <w:t xml:space="preserve">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w:t>
      </w:r>
      <w:proofErr w:type="spellStart"/>
      <w:r w:rsidRPr="002F3E46">
        <w:rPr>
          <w:b/>
          <w:i/>
          <w:strike/>
          <w:sz w:val="18"/>
          <w:szCs w:val="18"/>
          <w:lang w:eastAsia="en-GB"/>
        </w:rPr>
        <w:t>megkülönböztetésmentes</w:t>
      </w:r>
      <w:proofErr w:type="spellEnd"/>
      <w:r w:rsidRPr="002F3E46">
        <w:rPr>
          <w:b/>
          <w:i/>
          <w:strike/>
          <w:sz w:val="18"/>
          <w:szCs w:val="18"/>
          <w:lang w:eastAsia="en-GB"/>
        </w:rPr>
        <w:t xml:space="preserve"> szempontokat vagy szabályokat. Ez az információ, amelyhez kapcsolódhatnak a tanúsítványokra és egyéb igazolásokra (és azok típusára) vonatkozó követelmények,</w:t>
      </w:r>
      <w:r w:rsidRPr="002F3E46">
        <w:rPr>
          <w:b/>
          <w:strike/>
          <w:sz w:val="18"/>
          <w:szCs w:val="18"/>
          <w:lang w:eastAsia="en-GB"/>
        </w:rPr>
        <w:t xml:space="preserve"> </w:t>
      </w:r>
      <w:r w:rsidRPr="002F3E46">
        <w:rPr>
          <w:b/>
          <w:strike/>
          <w:sz w:val="18"/>
          <w:szCs w:val="18"/>
          <w:u w:val="single"/>
          <w:lang w:eastAsia="en-GB"/>
        </w:rPr>
        <w:t>ha vannak ilyenek</w:t>
      </w:r>
      <w:r w:rsidRPr="002F3E46">
        <w:rPr>
          <w:b/>
          <w:strike/>
          <w:sz w:val="18"/>
          <w:szCs w:val="18"/>
          <w:lang w:eastAsia="en-GB"/>
        </w:rPr>
        <w:t>,</w:t>
      </w:r>
      <w:r w:rsidRPr="002F3E46">
        <w:rPr>
          <w:b/>
          <w:i/>
          <w:strike/>
          <w:sz w:val="18"/>
          <w:szCs w:val="18"/>
          <w:lang w:eastAsia="en-GB"/>
        </w:rPr>
        <w:t xml:space="preserve"> a vonatkozó hirdetményben vagy a hirdetményben hivatkozott közbeszerzési dokumentumokban található.</w:t>
      </w:r>
      <w:r w:rsidRPr="002F3E46">
        <w:rPr>
          <w:strike/>
          <w:sz w:val="18"/>
          <w:szCs w:val="18"/>
          <w:lang w:eastAsia="en-GB"/>
        </w:rPr>
        <w:br/>
      </w:r>
      <w:r w:rsidRPr="002F3E46">
        <w:rPr>
          <w:b/>
          <w:i/>
          <w:strike/>
          <w:sz w:val="18"/>
          <w:szCs w:val="18"/>
          <w:lang w:eastAsia="en-GB"/>
        </w:rPr>
        <w:t>Csak meghívásos eljárás, tárgyalásos eljárás, versenypárbeszéd és innovációs partnerség esetében:</w:t>
      </w:r>
    </w:p>
    <w:p w14:paraId="2AB1F3E8" w14:textId="77777777" w:rsidR="006527CA" w:rsidRPr="002F3E46" w:rsidRDefault="006527CA" w:rsidP="006527CA">
      <w:pPr>
        <w:spacing w:before="120" w:after="120"/>
        <w:rPr>
          <w:b/>
          <w:strike/>
          <w:sz w:val="18"/>
          <w:szCs w:val="18"/>
          <w:lang w:eastAsia="en-GB"/>
        </w:rPr>
      </w:pPr>
      <w:r w:rsidRPr="002F3E46">
        <w:rPr>
          <w:b/>
          <w:strike/>
          <w:sz w:val="18"/>
          <w:szCs w:val="18"/>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E1159A" w14:paraId="244C0AC6" w14:textId="77777777" w:rsidTr="006527CA">
        <w:tc>
          <w:tcPr>
            <w:tcW w:w="4644" w:type="dxa"/>
            <w:shd w:val="clear" w:color="auto" w:fill="auto"/>
          </w:tcPr>
          <w:p w14:paraId="07E6DBD5" w14:textId="77777777" w:rsidR="006527CA" w:rsidRPr="003111FD" w:rsidRDefault="006527CA" w:rsidP="006527CA">
            <w:pPr>
              <w:spacing w:before="120" w:after="120"/>
              <w:rPr>
                <w:b/>
                <w:i/>
                <w:strike/>
                <w:sz w:val="18"/>
                <w:szCs w:val="18"/>
                <w:lang w:eastAsia="en-GB"/>
              </w:rPr>
            </w:pPr>
            <w:r w:rsidRPr="003111FD">
              <w:rPr>
                <w:b/>
                <w:i/>
                <w:strike/>
                <w:sz w:val="18"/>
                <w:szCs w:val="18"/>
                <w:lang w:eastAsia="en-GB"/>
              </w:rPr>
              <w:t>A számok csökkentése</w:t>
            </w:r>
          </w:p>
        </w:tc>
        <w:tc>
          <w:tcPr>
            <w:tcW w:w="4645" w:type="dxa"/>
            <w:shd w:val="clear" w:color="auto" w:fill="auto"/>
          </w:tcPr>
          <w:p w14:paraId="3E8C37F8" w14:textId="77777777" w:rsidR="006527CA" w:rsidRPr="003111FD" w:rsidRDefault="006527CA" w:rsidP="006527CA">
            <w:pPr>
              <w:spacing w:before="120" w:after="120"/>
              <w:rPr>
                <w:b/>
                <w:i/>
                <w:strike/>
                <w:sz w:val="18"/>
                <w:szCs w:val="18"/>
                <w:lang w:eastAsia="en-GB"/>
              </w:rPr>
            </w:pPr>
            <w:r w:rsidRPr="003111FD">
              <w:rPr>
                <w:b/>
                <w:i/>
                <w:strike/>
                <w:sz w:val="18"/>
                <w:szCs w:val="18"/>
                <w:lang w:eastAsia="en-GB"/>
              </w:rPr>
              <w:t>Válasz:</w:t>
            </w:r>
          </w:p>
        </w:tc>
      </w:tr>
      <w:tr w:rsidR="006527CA" w:rsidRPr="00E1159A" w14:paraId="7C5F74A8" w14:textId="77777777" w:rsidTr="006527CA">
        <w:tc>
          <w:tcPr>
            <w:tcW w:w="4644" w:type="dxa"/>
            <w:shd w:val="clear" w:color="auto" w:fill="auto"/>
          </w:tcPr>
          <w:p w14:paraId="14461411" w14:textId="77777777" w:rsidR="006527CA" w:rsidRPr="003111FD" w:rsidRDefault="006527CA" w:rsidP="006527CA">
            <w:pPr>
              <w:spacing w:before="120" w:after="120"/>
              <w:rPr>
                <w:strike/>
                <w:sz w:val="18"/>
                <w:szCs w:val="18"/>
                <w:lang w:eastAsia="en-GB"/>
              </w:rPr>
            </w:pPr>
            <w:r w:rsidRPr="003111FD">
              <w:rPr>
                <w:strike/>
                <w:sz w:val="18"/>
                <w:szCs w:val="18"/>
                <w:lang w:eastAsia="en-GB"/>
              </w:rPr>
              <w:t xml:space="preserve">A gazdasági szereplő a következő módon </w:t>
            </w:r>
            <w:r w:rsidRPr="003111FD">
              <w:rPr>
                <w:b/>
                <w:strike/>
                <w:sz w:val="18"/>
                <w:szCs w:val="18"/>
                <w:lang w:eastAsia="en-GB"/>
              </w:rPr>
              <w:t>felel meg</w:t>
            </w:r>
            <w:r w:rsidRPr="003111FD">
              <w:rPr>
                <w:strike/>
                <w:sz w:val="18"/>
                <w:szCs w:val="18"/>
                <w:lang w:eastAsia="en-GB"/>
              </w:rPr>
              <w:t xml:space="preserve"> a részvételre jelentkezők számának csökkentésére alkalmazandó objektív és </w:t>
            </w:r>
            <w:proofErr w:type="spellStart"/>
            <w:r w:rsidRPr="003111FD">
              <w:rPr>
                <w:strike/>
                <w:sz w:val="18"/>
                <w:szCs w:val="18"/>
                <w:lang w:eastAsia="en-GB"/>
              </w:rPr>
              <w:t>megkülönböztetésmentes</w:t>
            </w:r>
            <w:proofErr w:type="spellEnd"/>
            <w:r w:rsidRPr="003111FD">
              <w:rPr>
                <w:strike/>
                <w:sz w:val="18"/>
                <w:szCs w:val="18"/>
                <w:lang w:eastAsia="en-GB"/>
              </w:rPr>
              <w:t xml:space="preserve"> szempontoknak vagy szabályoknak:</w:t>
            </w:r>
          </w:p>
          <w:p w14:paraId="5F7C8440" w14:textId="77777777" w:rsidR="006527CA" w:rsidRPr="00C76D9A" w:rsidRDefault="006527CA" w:rsidP="006527CA">
            <w:pPr>
              <w:spacing w:before="120" w:after="120"/>
              <w:rPr>
                <w:strike/>
                <w:sz w:val="18"/>
                <w:szCs w:val="18"/>
                <w:lang w:eastAsia="en-GB"/>
              </w:rPr>
            </w:pPr>
            <w:r w:rsidRPr="003111FD">
              <w:rPr>
                <w:strike/>
                <w:sz w:val="18"/>
                <w:szCs w:val="18"/>
                <w:lang w:eastAsia="en-GB"/>
              </w:rPr>
              <w:t xml:space="preserve">Amennyiben bizonyos tanúsítványok vagy egyéb igazolások szükségesek, kérjük, tüntesse fel </w:t>
            </w:r>
            <w:r w:rsidRPr="00C76D9A">
              <w:rPr>
                <w:b/>
                <w:strike/>
                <w:sz w:val="18"/>
                <w:szCs w:val="18"/>
                <w:lang w:eastAsia="en-GB"/>
              </w:rPr>
              <w:t>mindegyikre</w:t>
            </w:r>
            <w:r w:rsidRPr="00C76D9A">
              <w:rPr>
                <w:strike/>
                <w:sz w:val="18"/>
                <w:szCs w:val="18"/>
                <w:lang w:eastAsia="en-GB"/>
              </w:rPr>
              <w:t xml:space="preserve"> nézve, hogy a gazdasági szereplő rendelkezik-e a megkívánt dokumentumokkal:</w:t>
            </w:r>
          </w:p>
          <w:p w14:paraId="46EA6E4E" w14:textId="77777777" w:rsidR="006527CA" w:rsidRPr="00E1159A" w:rsidRDefault="006527CA" w:rsidP="006527CA">
            <w:pPr>
              <w:spacing w:before="120" w:after="120"/>
              <w:rPr>
                <w:i/>
                <w:strike/>
                <w:sz w:val="18"/>
                <w:szCs w:val="18"/>
                <w:lang w:eastAsia="en-GB"/>
              </w:rPr>
            </w:pPr>
          </w:p>
          <w:p w14:paraId="2A96851F" w14:textId="77777777" w:rsidR="006527CA" w:rsidRPr="00C76D9A" w:rsidRDefault="006527CA" w:rsidP="006527CA">
            <w:pPr>
              <w:spacing w:before="120" w:after="120"/>
              <w:rPr>
                <w:b/>
                <w:strike/>
                <w:sz w:val="18"/>
                <w:szCs w:val="18"/>
                <w:lang w:eastAsia="en-GB"/>
              </w:rPr>
            </w:pPr>
            <w:r w:rsidRPr="00E1159A">
              <w:rPr>
                <w:i/>
                <w:strike/>
                <w:sz w:val="18"/>
                <w:szCs w:val="18"/>
                <w:lang w:eastAsia="en-GB"/>
              </w:rPr>
              <w:t xml:space="preserve">Ha e tanúsítványok vagy egyéb igazolások valamelyike elektronikus formában rendelkezésre </w:t>
            </w:r>
            <w:proofErr w:type="gramStart"/>
            <w:r w:rsidRPr="00E1159A">
              <w:rPr>
                <w:i/>
                <w:strike/>
                <w:sz w:val="18"/>
                <w:szCs w:val="18"/>
                <w:lang w:eastAsia="en-GB"/>
              </w:rPr>
              <w:t>áll</w:t>
            </w:r>
            <w:r w:rsidRPr="003111FD">
              <w:rPr>
                <w:i/>
                <w:strike/>
                <w:sz w:val="18"/>
                <w:szCs w:val="18"/>
                <w:vertAlign w:val="superscript"/>
                <w:lang w:eastAsia="en-GB"/>
              </w:rPr>
              <w:footnoteReference w:id="53"/>
            </w:r>
            <w:r w:rsidRPr="003111FD">
              <w:rPr>
                <w:i/>
                <w:strike/>
                <w:sz w:val="18"/>
                <w:szCs w:val="18"/>
                <w:lang w:eastAsia="en-GB"/>
              </w:rPr>
              <w:t>,</w:t>
            </w:r>
            <w:proofErr w:type="gramEnd"/>
            <w:r w:rsidRPr="003111FD">
              <w:rPr>
                <w:i/>
                <w:strike/>
                <w:sz w:val="18"/>
                <w:szCs w:val="18"/>
                <w:lang w:eastAsia="en-GB"/>
              </w:rPr>
              <w:t xml:space="preserve"> kérjük, hogy </w:t>
            </w:r>
            <w:r w:rsidRPr="003111FD">
              <w:rPr>
                <w:b/>
                <w:i/>
                <w:strike/>
                <w:sz w:val="18"/>
                <w:szCs w:val="18"/>
                <w:lang w:eastAsia="en-GB"/>
              </w:rPr>
              <w:t>mindegyikre</w:t>
            </w:r>
            <w:r w:rsidRPr="003111FD">
              <w:rPr>
                <w:i/>
                <w:strike/>
                <w:sz w:val="18"/>
                <w:szCs w:val="18"/>
                <w:lang w:eastAsia="en-GB"/>
              </w:rPr>
              <w:t xml:space="preserve"> nézve</w:t>
            </w:r>
            <w:r w:rsidRPr="003111FD">
              <w:rPr>
                <w:strike/>
                <w:sz w:val="18"/>
                <w:szCs w:val="18"/>
                <w:lang w:eastAsia="en-GB"/>
              </w:rPr>
              <w:t xml:space="preserve"> </w:t>
            </w:r>
            <w:r w:rsidRPr="003111FD">
              <w:rPr>
                <w:i/>
                <w:strike/>
                <w:sz w:val="18"/>
                <w:szCs w:val="18"/>
                <w:lang w:eastAsia="en-GB"/>
              </w:rPr>
              <w:t>adja meg a következő információkat</w:t>
            </w:r>
            <w:r w:rsidRPr="003111FD">
              <w:rPr>
                <w:strike/>
                <w:sz w:val="18"/>
                <w:szCs w:val="18"/>
                <w:lang w:eastAsia="en-GB"/>
              </w:rPr>
              <w:t>:</w:t>
            </w:r>
          </w:p>
        </w:tc>
        <w:tc>
          <w:tcPr>
            <w:tcW w:w="4645" w:type="dxa"/>
            <w:shd w:val="clear" w:color="auto" w:fill="auto"/>
          </w:tcPr>
          <w:p w14:paraId="6B7DC77B" w14:textId="77777777" w:rsidR="006527CA" w:rsidRPr="003111FD" w:rsidRDefault="006527CA" w:rsidP="006527CA">
            <w:pPr>
              <w:keepLines/>
              <w:spacing w:before="120" w:after="120" w:line="140" w:lineRule="atLeast"/>
              <w:ind w:left="360"/>
              <w:rPr>
                <w:strike/>
                <w:sz w:val="18"/>
                <w:szCs w:val="18"/>
                <w:lang w:eastAsia="en-GB"/>
              </w:rPr>
            </w:pPr>
            <w:r w:rsidRPr="00E1159A">
              <w:rPr>
                <w:strike/>
                <w:sz w:val="18"/>
                <w:szCs w:val="18"/>
                <w:lang w:eastAsia="en-GB"/>
              </w:rPr>
              <w:t>[….]</w:t>
            </w:r>
            <w:r w:rsidRPr="00E1159A">
              <w:rPr>
                <w:strike/>
                <w:sz w:val="18"/>
                <w:szCs w:val="18"/>
                <w:lang w:eastAsia="en-GB"/>
              </w:rPr>
              <w:br/>
            </w:r>
            <w:r w:rsidRPr="00E1159A">
              <w:rPr>
                <w:strike/>
                <w:sz w:val="18"/>
                <w:szCs w:val="18"/>
                <w:lang w:eastAsia="en-GB"/>
              </w:rPr>
              <w:br/>
            </w:r>
            <w:r w:rsidRPr="00E1159A">
              <w:rPr>
                <w:strike/>
                <w:sz w:val="18"/>
                <w:szCs w:val="18"/>
                <w:lang w:eastAsia="en-GB"/>
              </w:rPr>
              <w:br/>
              <w:t>[] Igen [] Nem</w:t>
            </w:r>
            <w:r w:rsidRPr="003111FD">
              <w:rPr>
                <w:strike/>
                <w:sz w:val="18"/>
                <w:szCs w:val="18"/>
                <w:vertAlign w:val="superscript"/>
                <w:lang w:eastAsia="en-GB"/>
              </w:rPr>
              <w:footnoteReference w:id="54"/>
            </w:r>
          </w:p>
          <w:p w14:paraId="535AB5FD" w14:textId="77777777" w:rsidR="006527CA" w:rsidRPr="00C76D9A" w:rsidRDefault="006527CA" w:rsidP="006527CA">
            <w:pPr>
              <w:spacing w:before="120" w:after="120"/>
              <w:rPr>
                <w:i/>
                <w:strike/>
                <w:sz w:val="18"/>
                <w:szCs w:val="18"/>
                <w:lang w:eastAsia="en-GB"/>
              </w:rPr>
            </w:pPr>
            <w:r w:rsidRPr="003111FD">
              <w:rPr>
                <w:strike/>
                <w:sz w:val="18"/>
                <w:szCs w:val="18"/>
                <w:lang w:eastAsia="en-GB"/>
              </w:rPr>
              <w:br/>
            </w:r>
            <w:r w:rsidRPr="003111FD">
              <w:rPr>
                <w:strike/>
                <w:sz w:val="18"/>
                <w:szCs w:val="18"/>
                <w:lang w:eastAsia="en-GB"/>
              </w:rPr>
              <w:br/>
            </w:r>
            <w:r w:rsidRPr="003111FD">
              <w:rPr>
                <w:strike/>
                <w:sz w:val="18"/>
                <w:szCs w:val="18"/>
                <w:lang w:eastAsia="en-GB"/>
              </w:rPr>
              <w:br/>
            </w:r>
          </w:p>
          <w:p w14:paraId="5A0491EF" w14:textId="77777777" w:rsidR="006527CA" w:rsidRPr="003111FD" w:rsidRDefault="006527CA" w:rsidP="006527CA">
            <w:pPr>
              <w:spacing w:before="120" w:after="120"/>
              <w:rPr>
                <w:b/>
                <w:strike/>
                <w:sz w:val="18"/>
                <w:szCs w:val="18"/>
                <w:lang w:eastAsia="en-GB"/>
              </w:rPr>
            </w:pPr>
            <w:r w:rsidRPr="00E1159A">
              <w:rPr>
                <w:i/>
                <w:strike/>
                <w:sz w:val="18"/>
                <w:szCs w:val="18"/>
                <w:lang w:eastAsia="en-GB"/>
              </w:rPr>
              <w:t>(internetcím, a kibocsátó hatóság vagy testület, a dokumentáció pontos hivatkozási adatai): [</w:t>
            </w:r>
            <w:proofErr w:type="gramStart"/>
            <w:r w:rsidRPr="00E1159A">
              <w:rPr>
                <w:i/>
                <w:strike/>
                <w:sz w:val="18"/>
                <w:szCs w:val="18"/>
                <w:lang w:eastAsia="en-GB"/>
              </w:rPr>
              <w:t>……</w:t>
            </w:r>
            <w:proofErr w:type="gramEnd"/>
            <w:r w:rsidRPr="00E1159A">
              <w:rPr>
                <w:i/>
                <w:strike/>
                <w:sz w:val="18"/>
                <w:szCs w:val="18"/>
                <w:lang w:eastAsia="en-GB"/>
              </w:rPr>
              <w:t>][……][……]</w:t>
            </w:r>
            <w:r w:rsidRPr="003111FD">
              <w:rPr>
                <w:i/>
                <w:strike/>
                <w:sz w:val="18"/>
                <w:szCs w:val="18"/>
                <w:vertAlign w:val="superscript"/>
                <w:lang w:eastAsia="en-GB"/>
              </w:rPr>
              <w:footnoteReference w:id="55"/>
            </w:r>
          </w:p>
        </w:tc>
      </w:tr>
    </w:tbl>
    <w:p w14:paraId="750B5461" w14:textId="77777777" w:rsidR="006527CA" w:rsidRPr="002C2ABC" w:rsidRDefault="006527CA" w:rsidP="006527CA">
      <w:pPr>
        <w:rPr>
          <w:sz w:val="18"/>
          <w:szCs w:val="18"/>
          <w:lang w:eastAsia="en-GB"/>
        </w:rPr>
      </w:pPr>
    </w:p>
    <w:p w14:paraId="4EB0F71D" w14:textId="77777777" w:rsidR="006527CA" w:rsidRPr="002C2ABC" w:rsidRDefault="006527CA" w:rsidP="006527CA">
      <w:pPr>
        <w:keepNext/>
        <w:spacing w:before="120" w:after="360"/>
        <w:jc w:val="center"/>
        <w:rPr>
          <w:b/>
          <w:sz w:val="18"/>
          <w:szCs w:val="18"/>
          <w:lang w:eastAsia="en-GB"/>
        </w:rPr>
      </w:pPr>
      <w:r w:rsidRPr="002C2ABC">
        <w:rPr>
          <w:b/>
          <w:sz w:val="18"/>
          <w:szCs w:val="18"/>
          <w:lang w:eastAsia="en-GB"/>
        </w:rPr>
        <w:t>VI. rész: Záró nyilatkozat</w:t>
      </w:r>
    </w:p>
    <w:p w14:paraId="7604E055" w14:textId="77777777" w:rsidR="006527CA" w:rsidRPr="002C2ABC" w:rsidRDefault="006527CA" w:rsidP="006527CA">
      <w:pPr>
        <w:spacing w:before="120" w:after="120"/>
        <w:rPr>
          <w:i/>
          <w:sz w:val="18"/>
          <w:szCs w:val="18"/>
          <w:lang w:eastAsia="en-GB"/>
        </w:rPr>
      </w:pPr>
      <w:proofErr w:type="gramStart"/>
      <w:r w:rsidRPr="002C2ABC">
        <w:rPr>
          <w:sz w:val="18"/>
          <w:szCs w:val="18"/>
          <w:lang w:eastAsia="en-GB"/>
        </w:rPr>
        <w:t>Alulírott(</w:t>
      </w:r>
      <w:proofErr w:type="gramEnd"/>
      <w:r w:rsidRPr="002C2ABC">
        <w:rPr>
          <w:sz w:val="18"/>
          <w:szCs w:val="18"/>
          <w:lang w:eastAsia="en-GB"/>
        </w:rPr>
        <w:t>ak) a hamis nyilatkozat következményeinek teljes tudatában kijelenti(k), hogy a fenti II–V. részben megadott információk pontosak és helytállóak.</w:t>
      </w:r>
    </w:p>
    <w:p w14:paraId="341F240D" w14:textId="77777777" w:rsidR="006527CA" w:rsidRPr="002C2ABC" w:rsidRDefault="006527CA" w:rsidP="006527CA">
      <w:pPr>
        <w:spacing w:before="120" w:after="120"/>
        <w:rPr>
          <w:i/>
          <w:sz w:val="18"/>
          <w:szCs w:val="18"/>
          <w:lang w:eastAsia="en-GB"/>
        </w:rPr>
      </w:pPr>
      <w:proofErr w:type="gramStart"/>
      <w:r w:rsidRPr="002C2ABC">
        <w:rPr>
          <w:i/>
          <w:sz w:val="18"/>
          <w:szCs w:val="18"/>
          <w:lang w:eastAsia="en-GB"/>
        </w:rPr>
        <w:t>Alulírott(</w:t>
      </w:r>
      <w:proofErr w:type="gramEnd"/>
      <w:r w:rsidRPr="002C2ABC">
        <w:rPr>
          <w:i/>
          <w:sz w:val="18"/>
          <w:szCs w:val="18"/>
          <w:lang w:eastAsia="en-GB"/>
        </w:rPr>
        <w:t>ak) kijelenti(k), hogy a hivatkozott tanúsítványokat és egyéb igazolásokat kérésre képes(</w:t>
      </w:r>
      <w:proofErr w:type="spellStart"/>
      <w:r w:rsidRPr="002C2ABC">
        <w:rPr>
          <w:i/>
          <w:sz w:val="18"/>
          <w:szCs w:val="18"/>
          <w:lang w:eastAsia="en-GB"/>
        </w:rPr>
        <w:t>ek</w:t>
      </w:r>
      <w:proofErr w:type="spellEnd"/>
      <w:r w:rsidRPr="002C2ABC">
        <w:rPr>
          <w:i/>
          <w:sz w:val="18"/>
          <w:szCs w:val="18"/>
          <w:lang w:eastAsia="en-GB"/>
        </w:rPr>
        <w:t>) lesz(</w:t>
      </w:r>
      <w:proofErr w:type="spellStart"/>
      <w:r w:rsidRPr="002C2ABC">
        <w:rPr>
          <w:i/>
          <w:sz w:val="18"/>
          <w:szCs w:val="18"/>
          <w:lang w:eastAsia="en-GB"/>
        </w:rPr>
        <w:t>nek</w:t>
      </w:r>
      <w:proofErr w:type="spellEnd"/>
      <w:r w:rsidRPr="002C2ABC">
        <w:rPr>
          <w:i/>
          <w:sz w:val="18"/>
          <w:szCs w:val="18"/>
          <w:lang w:eastAsia="en-GB"/>
        </w:rPr>
        <w:t>) késedelem nélkül rendelkezésre bocsátani, kivéve amennyiben:</w:t>
      </w:r>
    </w:p>
    <w:p w14:paraId="29B6D446" w14:textId="77777777" w:rsidR="006527CA" w:rsidRPr="002C2ABC" w:rsidRDefault="006527CA" w:rsidP="006527CA">
      <w:pPr>
        <w:spacing w:before="120" w:after="120"/>
        <w:rPr>
          <w:i/>
          <w:sz w:val="18"/>
          <w:szCs w:val="18"/>
          <w:lang w:eastAsia="en-GB"/>
        </w:rPr>
      </w:pPr>
      <w:proofErr w:type="gramStart"/>
      <w:r w:rsidRPr="002C2ABC">
        <w:rPr>
          <w:i/>
          <w:sz w:val="18"/>
          <w:szCs w:val="18"/>
          <w:lang w:eastAsia="en-GB"/>
        </w:rPr>
        <w:t>a</w:t>
      </w:r>
      <w:proofErr w:type="gramEnd"/>
      <w:r w:rsidRPr="002C2ABC">
        <w:rPr>
          <w:i/>
          <w:sz w:val="18"/>
          <w:szCs w:val="18"/>
          <w:lang w:eastAsia="en-GB"/>
        </w:rPr>
        <w:t>) Az ajánlatkérő szervnek vagy a közszolgáltató ajánlatkérőnek lehetősége van arra, hogy egy bármely tagállamban lévő, ingyenesen hozzáférhető nemzeti adatbázisba belépve közvetlenül hozzájusson a kiegészítő iratokhoz</w:t>
      </w:r>
      <w:r w:rsidRPr="002C2ABC">
        <w:rPr>
          <w:i/>
          <w:sz w:val="18"/>
          <w:szCs w:val="18"/>
          <w:vertAlign w:val="superscript"/>
          <w:lang w:eastAsia="en-GB"/>
        </w:rPr>
        <w:footnoteReference w:id="56"/>
      </w:r>
      <w:r w:rsidRPr="002C2ABC">
        <w:rPr>
          <w:i/>
          <w:sz w:val="18"/>
          <w:szCs w:val="18"/>
          <w:lang w:eastAsia="en-GB"/>
        </w:rPr>
        <w:t>, vagy</w:t>
      </w:r>
    </w:p>
    <w:p w14:paraId="65FA5B31" w14:textId="77777777" w:rsidR="006527CA" w:rsidRPr="002C2ABC" w:rsidRDefault="006527CA" w:rsidP="006527CA">
      <w:pPr>
        <w:spacing w:before="120" w:after="120"/>
        <w:rPr>
          <w:i/>
          <w:sz w:val="18"/>
          <w:szCs w:val="18"/>
          <w:lang w:eastAsia="en-GB"/>
        </w:rPr>
      </w:pPr>
      <w:r w:rsidRPr="002C2ABC">
        <w:rPr>
          <w:i/>
          <w:sz w:val="18"/>
          <w:szCs w:val="18"/>
          <w:lang w:eastAsia="en-GB"/>
        </w:rPr>
        <w:t>b) Legkésőbb 2018. október 18-án</w:t>
      </w:r>
      <w:r w:rsidRPr="002C2ABC">
        <w:rPr>
          <w:i/>
          <w:sz w:val="18"/>
          <w:szCs w:val="18"/>
          <w:vertAlign w:val="superscript"/>
          <w:lang w:eastAsia="en-GB"/>
        </w:rPr>
        <w:footnoteReference w:id="57"/>
      </w:r>
      <w:r w:rsidRPr="002C2ABC">
        <w:rPr>
          <w:i/>
          <w:sz w:val="18"/>
          <w:szCs w:val="18"/>
          <w:lang w:eastAsia="en-GB"/>
        </w:rPr>
        <w:t xml:space="preserve"> az ajánlatkérő szervezetnek vagy a közszolgáltató ajánlatkérőnek már birtokában van az érintett dokumentáció.</w:t>
      </w:r>
    </w:p>
    <w:p w14:paraId="508957DE" w14:textId="77777777" w:rsidR="006527CA" w:rsidRPr="002C2ABC" w:rsidRDefault="006527CA" w:rsidP="006527CA">
      <w:pPr>
        <w:spacing w:before="120" w:after="120"/>
        <w:rPr>
          <w:i/>
          <w:sz w:val="18"/>
          <w:szCs w:val="18"/>
          <w:lang w:eastAsia="en-GB"/>
        </w:rPr>
      </w:pPr>
      <w:r w:rsidRPr="002C2ABC">
        <w:rPr>
          <w:i/>
          <w:sz w:val="18"/>
          <w:szCs w:val="18"/>
          <w:lang w:eastAsia="en-GB"/>
        </w:rPr>
        <w:lastRenderedPageBreak/>
        <w:t>Alulírott(ak) hozzájárul(</w:t>
      </w:r>
      <w:proofErr w:type="spellStart"/>
      <w:r w:rsidRPr="002C2ABC">
        <w:rPr>
          <w:i/>
          <w:sz w:val="18"/>
          <w:szCs w:val="18"/>
          <w:lang w:eastAsia="en-GB"/>
        </w:rPr>
        <w:t>nak</w:t>
      </w:r>
      <w:proofErr w:type="spellEnd"/>
      <w:r w:rsidRPr="002C2ABC">
        <w:rPr>
          <w:i/>
          <w:sz w:val="18"/>
          <w:szCs w:val="18"/>
          <w:lang w:eastAsia="en-GB"/>
        </w:rPr>
        <w:t xml:space="preserve">) ahhoz, hogy [az I. rész </w:t>
      </w:r>
      <w:proofErr w:type="gramStart"/>
      <w:r w:rsidRPr="002C2ABC">
        <w:rPr>
          <w:i/>
          <w:sz w:val="18"/>
          <w:szCs w:val="18"/>
          <w:lang w:eastAsia="en-GB"/>
        </w:rPr>
        <w:t>A</w:t>
      </w:r>
      <w:proofErr w:type="gramEnd"/>
      <w:r w:rsidRPr="002C2ABC">
        <w:rPr>
          <w:i/>
          <w:sz w:val="18"/>
          <w:szCs w:val="18"/>
          <w:lang w:eastAsia="en-GB"/>
        </w:rPr>
        <w:t xml:space="preserve">. </w:t>
      </w:r>
      <w:proofErr w:type="gramStart"/>
      <w:r w:rsidRPr="002C2ABC">
        <w:rPr>
          <w:i/>
          <w:sz w:val="18"/>
          <w:szCs w:val="18"/>
          <w:lang w:eastAsia="en-GB"/>
        </w:rPr>
        <w:t>szakaszában</w:t>
      </w:r>
      <w:proofErr w:type="gramEnd"/>
      <w:r w:rsidRPr="002C2ABC">
        <w:rPr>
          <w:i/>
          <w:sz w:val="18"/>
          <w:szCs w:val="18"/>
          <w:lang w:eastAsia="en-GB"/>
        </w:rPr>
        <w:t xml:space="preserve"> megadott ajánlatkérő szerv vagy közszolgáltató ajánlatkérő] hozzáférjen a jelen egységes európai közbeszerzési dokumentum [a megfelelő rész/szakasz/pont azonosítása] alatt a</w:t>
      </w:r>
      <w:r w:rsidRPr="002C2ABC">
        <w:rPr>
          <w:sz w:val="18"/>
          <w:szCs w:val="18"/>
          <w:lang w:eastAsia="en-GB"/>
        </w:rPr>
        <w:t xml:space="preserve"> [</w:t>
      </w:r>
      <w:proofErr w:type="spellStart"/>
      <w:r w:rsidRPr="002C2ABC">
        <w:rPr>
          <w:sz w:val="18"/>
          <w:szCs w:val="18"/>
          <w:lang w:eastAsia="en-GB"/>
        </w:rPr>
        <w:t>a</w:t>
      </w:r>
      <w:proofErr w:type="spellEnd"/>
      <w:r w:rsidRPr="002C2ABC">
        <w:rPr>
          <w:sz w:val="18"/>
          <w:szCs w:val="18"/>
          <w:lang w:eastAsia="en-GB"/>
        </w:rPr>
        <w:t xml:space="preserve"> közbeszerzési eljárás azonosítása: (rövid ismertetés, hivatkozás az </w:t>
      </w:r>
      <w:r w:rsidRPr="002C2ABC">
        <w:rPr>
          <w:i/>
          <w:sz w:val="18"/>
          <w:szCs w:val="18"/>
          <w:lang w:eastAsia="en-GB"/>
        </w:rPr>
        <w:t>Európai Unió Hivatalos Lapjában</w:t>
      </w:r>
      <w:r w:rsidRPr="002C2ABC">
        <w:rPr>
          <w:sz w:val="18"/>
          <w:szCs w:val="18"/>
          <w:lang w:eastAsia="en-GB"/>
        </w:rPr>
        <w:t xml:space="preserve"> közzétett hirdetményre, hivatkozási szám)] céljára megadott információkat igazoló dokumentumokhoz.</w:t>
      </w:r>
      <w:r w:rsidRPr="002C2ABC">
        <w:rPr>
          <w:i/>
          <w:sz w:val="18"/>
          <w:szCs w:val="18"/>
          <w:lang w:eastAsia="en-GB"/>
        </w:rPr>
        <w:t xml:space="preserve"> </w:t>
      </w:r>
    </w:p>
    <w:p w14:paraId="3FFCBD29" w14:textId="77777777" w:rsidR="006527CA" w:rsidRPr="002C2ABC" w:rsidRDefault="006527CA" w:rsidP="006527CA">
      <w:pPr>
        <w:spacing w:before="120" w:after="120"/>
        <w:rPr>
          <w:i/>
          <w:sz w:val="18"/>
          <w:szCs w:val="18"/>
          <w:lang w:eastAsia="en-GB"/>
        </w:rPr>
      </w:pPr>
    </w:p>
    <w:tbl>
      <w:tblPr>
        <w:tblW w:w="0" w:type="auto"/>
        <w:tblLook w:val="04A0" w:firstRow="1" w:lastRow="0" w:firstColumn="1" w:lastColumn="0" w:noHBand="0" w:noVBand="1"/>
      </w:tblPr>
      <w:tblGrid>
        <w:gridCol w:w="1485"/>
        <w:gridCol w:w="3577"/>
        <w:gridCol w:w="4367"/>
      </w:tblGrid>
      <w:tr w:rsidR="006527CA" w:rsidRPr="002C2ABC" w14:paraId="18F0BDAA" w14:textId="77777777" w:rsidTr="006527CA">
        <w:tc>
          <w:tcPr>
            <w:tcW w:w="9488" w:type="dxa"/>
            <w:gridSpan w:val="3"/>
          </w:tcPr>
          <w:p w14:paraId="5DF19BBE" w14:textId="77777777" w:rsidR="006527CA" w:rsidRPr="002C2ABC" w:rsidRDefault="006527CA" w:rsidP="006527CA">
            <w:pPr>
              <w:spacing w:before="120" w:after="120"/>
              <w:jc w:val="both"/>
              <w:rPr>
                <w:sz w:val="18"/>
                <w:szCs w:val="18"/>
              </w:rPr>
            </w:pPr>
            <w:r w:rsidRPr="002C2ABC">
              <w:rPr>
                <w:sz w:val="18"/>
                <w:szCs w:val="18"/>
              </w:rPr>
              <w:t>Keltezés (helység, év, hónap, nap)</w:t>
            </w:r>
          </w:p>
        </w:tc>
      </w:tr>
      <w:tr w:rsidR="006527CA" w:rsidRPr="002C2ABC" w14:paraId="4B207D18" w14:textId="77777777" w:rsidTr="006527CA">
        <w:tc>
          <w:tcPr>
            <w:tcW w:w="1495" w:type="dxa"/>
          </w:tcPr>
          <w:p w14:paraId="66A8DCFA" w14:textId="77777777" w:rsidR="006527CA" w:rsidRPr="002C2ABC" w:rsidRDefault="006527CA" w:rsidP="006527CA">
            <w:pPr>
              <w:spacing w:before="120" w:after="120"/>
              <w:jc w:val="both"/>
              <w:rPr>
                <w:sz w:val="18"/>
                <w:szCs w:val="18"/>
              </w:rPr>
            </w:pPr>
          </w:p>
        </w:tc>
        <w:tc>
          <w:tcPr>
            <w:tcW w:w="3603" w:type="dxa"/>
          </w:tcPr>
          <w:p w14:paraId="773241D4" w14:textId="77777777" w:rsidR="006527CA" w:rsidRPr="002C2ABC" w:rsidRDefault="006527CA" w:rsidP="006527CA">
            <w:pPr>
              <w:spacing w:before="120" w:after="120"/>
              <w:jc w:val="both"/>
              <w:rPr>
                <w:sz w:val="18"/>
                <w:szCs w:val="18"/>
              </w:rPr>
            </w:pPr>
          </w:p>
        </w:tc>
        <w:tc>
          <w:tcPr>
            <w:tcW w:w="4390" w:type="dxa"/>
            <w:tcBorders>
              <w:bottom w:val="single" w:sz="4" w:space="0" w:color="auto"/>
            </w:tcBorders>
          </w:tcPr>
          <w:p w14:paraId="5E144824" w14:textId="77777777" w:rsidR="006527CA" w:rsidRPr="002C2ABC" w:rsidRDefault="006527CA" w:rsidP="006527CA">
            <w:pPr>
              <w:spacing w:before="120" w:after="120"/>
              <w:jc w:val="both"/>
              <w:rPr>
                <w:sz w:val="18"/>
                <w:szCs w:val="18"/>
              </w:rPr>
            </w:pPr>
          </w:p>
        </w:tc>
      </w:tr>
      <w:tr w:rsidR="006527CA" w:rsidRPr="002C2ABC" w14:paraId="0409E6C8" w14:textId="77777777" w:rsidTr="006527CA">
        <w:tc>
          <w:tcPr>
            <w:tcW w:w="1495" w:type="dxa"/>
          </w:tcPr>
          <w:p w14:paraId="386BF0C3" w14:textId="77777777" w:rsidR="006527CA" w:rsidRPr="002C2ABC" w:rsidRDefault="006527CA" w:rsidP="006527CA">
            <w:pPr>
              <w:spacing w:before="120" w:after="120"/>
              <w:jc w:val="both"/>
              <w:rPr>
                <w:sz w:val="18"/>
                <w:szCs w:val="18"/>
              </w:rPr>
            </w:pPr>
          </w:p>
        </w:tc>
        <w:tc>
          <w:tcPr>
            <w:tcW w:w="3603" w:type="dxa"/>
          </w:tcPr>
          <w:p w14:paraId="20004A06" w14:textId="77777777" w:rsidR="006527CA" w:rsidRPr="002C2ABC" w:rsidRDefault="006527CA" w:rsidP="006527CA">
            <w:pPr>
              <w:spacing w:before="120" w:after="120"/>
              <w:jc w:val="both"/>
              <w:rPr>
                <w:sz w:val="18"/>
                <w:szCs w:val="18"/>
              </w:rPr>
            </w:pPr>
          </w:p>
        </w:tc>
        <w:tc>
          <w:tcPr>
            <w:tcW w:w="4390" w:type="dxa"/>
            <w:tcBorders>
              <w:top w:val="single" w:sz="4" w:space="0" w:color="auto"/>
            </w:tcBorders>
            <w:vAlign w:val="center"/>
          </w:tcPr>
          <w:p w14:paraId="46249235" w14:textId="77777777" w:rsidR="006527CA" w:rsidRPr="002C2ABC" w:rsidRDefault="006527CA" w:rsidP="006527CA">
            <w:pPr>
              <w:tabs>
                <w:tab w:val="center" w:pos="6521"/>
              </w:tabs>
              <w:spacing w:before="120" w:after="120"/>
              <w:jc w:val="center"/>
              <w:rPr>
                <w:sz w:val="18"/>
                <w:szCs w:val="18"/>
              </w:rPr>
            </w:pPr>
            <w:r w:rsidRPr="002C2ABC">
              <w:rPr>
                <w:sz w:val="18"/>
                <w:szCs w:val="18"/>
              </w:rPr>
              <w:t>(cégjegyzésre jogosult vagy szabályszerűen meghatalmazott képviselő aláírása)</w:t>
            </w:r>
          </w:p>
        </w:tc>
      </w:tr>
    </w:tbl>
    <w:p w14:paraId="139849D2" w14:textId="4A7A0565" w:rsidR="00941797" w:rsidRPr="000267CD" w:rsidRDefault="00941797" w:rsidP="001C4723">
      <w:pPr>
        <w:pStyle w:val="Szvegtrzsbehzssal3"/>
        <w:ind w:left="0"/>
        <w:jc w:val="right"/>
        <w:rPr>
          <w:b/>
          <w:sz w:val="22"/>
          <w:szCs w:val="22"/>
        </w:rPr>
      </w:pPr>
      <w:r w:rsidRPr="000267CD">
        <w:rPr>
          <w:i/>
          <w:sz w:val="22"/>
          <w:szCs w:val="22"/>
        </w:rPr>
        <w:br w:type="page"/>
      </w:r>
    </w:p>
    <w:p w14:paraId="5454AB85" w14:textId="49D41B65" w:rsidR="00941797" w:rsidRPr="000267CD" w:rsidRDefault="00AD29CE" w:rsidP="00941797">
      <w:pPr>
        <w:pStyle w:val="Szvegtrzsbehzssal3"/>
        <w:ind w:left="0"/>
        <w:jc w:val="right"/>
        <w:rPr>
          <w:b/>
          <w:i/>
          <w:sz w:val="22"/>
          <w:szCs w:val="22"/>
        </w:rPr>
      </w:pPr>
      <w:r>
        <w:rPr>
          <w:b/>
          <w:i/>
          <w:sz w:val="22"/>
          <w:szCs w:val="22"/>
        </w:rPr>
        <w:lastRenderedPageBreak/>
        <w:t xml:space="preserve">5. </w:t>
      </w:r>
      <w:r w:rsidR="00941797" w:rsidRPr="000267CD">
        <w:rPr>
          <w:b/>
          <w:i/>
          <w:sz w:val="22"/>
          <w:szCs w:val="22"/>
        </w:rPr>
        <w:t xml:space="preserve">sz. melléklet </w:t>
      </w:r>
    </w:p>
    <w:p w14:paraId="4F44E9ED" w14:textId="77777777" w:rsidR="00941797" w:rsidRPr="00022D5E" w:rsidRDefault="00941797" w:rsidP="00941797">
      <w:pPr>
        <w:jc w:val="center"/>
        <w:rPr>
          <w:b/>
          <w:caps/>
          <w:sz w:val="22"/>
          <w:szCs w:val="22"/>
        </w:rPr>
      </w:pPr>
      <w:r w:rsidRPr="00022D5E">
        <w:rPr>
          <w:b/>
          <w:caps/>
          <w:sz w:val="22"/>
          <w:szCs w:val="22"/>
        </w:rPr>
        <w:t>Nyilatkozat</w:t>
      </w:r>
    </w:p>
    <w:p w14:paraId="21CF166C" w14:textId="77777777" w:rsidR="00941797" w:rsidRPr="00022D5E" w:rsidRDefault="00941797" w:rsidP="00941797">
      <w:pPr>
        <w:jc w:val="center"/>
        <w:rPr>
          <w:b/>
          <w:sz w:val="22"/>
          <w:szCs w:val="22"/>
        </w:rPr>
      </w:pPr>
      <w:proofErr w:type="gramStart"/>
      <w:r w:rsidRPr="00022D5E">
        <w:rPr>
          <w:b/>
          <w:sz w:val="22"/>
          <w:szCs w:val="22"/>
        </w:rPr>
        <w:t>kizáró</w:t>
      </w:r>
      <w:proofErr w:type="gramEnd"/>
      <w:r w:rsidRPr="00022D5E">
        <w:rPr>
          <w:b/>
          <w:sz w:val="22"/>
          <w:szCs w:val="22"/>
        </w:rPr>
        <w:t xml:space="preserve"> okok fenn nem állása tekintetében</w:t>
      </w:r>
      <w:r w:rsidRPr="00022D5E">
        <w:rPr>
          <w:b/>
          <w:sz w:val="22"/>
          <w:szCs w:val="22"/>
          <w:vertAlign w:val="superscript"/>
        </w:rPr>
        <w:footnoteReference w:id="58"/>
      </w:r>
    </w:p>
    <w:p w14:paraId="209BE13D" w14:textId="5647B915" w:rsidR="00941797" w:rsidRPr="00022D5E" w:rsidRDefault="00022D5E" w:rsidP="00941797">
      <w:pPr>
        <w:jc w:val="center"/>
        <w:rPr>
          <w:b/>
          <w:sz w:val="22"/>
          <w:szCs w:val="22"/>
        </w:rPr>
      </w:pPr>
      <w:r w:rsidRPr="00022D5E">
        <w:rPr>
          <w:b/>
          <w:sz w:val="22"/>
          <w:szCs w:val="22"/>
        </w:rPr>
        <w:t>(a Kbt. 67</w:t>
      </w:r>
      <w:r w:rsidR="00941797" w:rsidRPr="00022D5E">
        <w:rPr>
          <w:b/>
          <w:sz w:val="22"/>
          <w:szCs w:val="22"/>
        </w:rPr>
        <w:t xml:space="preserve">. § </w:t>
      </w:r>
      <w:r w:rsidRPr="00022D5E">
        <w:rPr>
          <w:b/>
          <w:sz w:val="22"/>
          <w:szCs w:val="22"/>
        </w:rPr>
        <w:t>(4</w:t>
      </w:r>
      <w:r w:rsidR="00941797" w:rsidRPr="00022D5E">
        <w:rPr>
          <w:b/>
          <w:sz w:val="22"/>
          <w:szCs w:val="22"/>
        </w:rPr>
        <w:t>) bekezdése tekintetében)</w:t>
      </w:r>
    </w:p>
    <w:p w14:paraId="171C96E3" w14:textId="77777777" w:rsidR="00941797" w:rsidRPr="00C82C42" w:rsidRDefault="00941797" w:rsidP="00941797">
      <w:pPr>
        <w:ind w:right="-567"/>
        <w:rPr>
          <w:sz w:val="22"/>
          <w:szCs w:val="22"/>
          <w:highlight w:val="yellow"/>
        </w:rPr>
      </w:pPr>
    </w:p>
    <w:p w14:paraId="3ED53F02" w14:textId="645E93DE" w:rsidR="00941797" w:rsidRPr="00022D5E" w:rsidRDefault="00941797" w:rsidP="00941797">
      <w:pPr>
        <w:jc w:val="both"/>
        <w:rPr>
          <w:sz w:val="22"/>
          <w:szCs w:val="22"/>
        </w:rPr>
      </w:pPr>
      <w:proofErr w:type="gramStart"/>
      <w:r w:rsidRPr="00022D5E">
        <w:rPr>
          <w:sz w:val="22"/>
          <w:szCs w:val="22"/>
        </w:rPr>
        <w:t>Alulírott …</w:t>
      </w:r>
      <w:proofErr w:type="gramEnd"/>
      <w:r w:rsidRPr="00022D5E">
        <w:rPr>
          <w:sz w:val="22"/>
          <w:szCs w:val="22"/>
        </w:rPr>
        <w:t xml:space="preserve">………………………….…….., mint a ……………………………… </w:t>
      </w:r>
      <w:r w:rsidRPr="00022D5E">
        <w:rPr>
          <w:i/>
          <w:sz w:val="22"/>
          <w:szCs w:val="22"/>
        </w:rPr>
        <w:t>(Ajánlattevő)</w:t>
      </w:r>
      <w:r w:rsidRPr="00022D5E">
        <w:rPr>
          <w:sz w:val="22"/>
          <w:szCs w:val="22"/>
        </w:rPr>
        <w:t xml:space="preserve"> …………………………. </w:t>
      </w:r>
      <w:r w:rsidRPr="00022D5E">
        <w:rPr>
          <w:i/>
          <w:sz w:val="22"/>
          <w:szCs w:val="22"/>
        </w:rPr>
        <w:t xml:space="preserve">(Ajánlattevő székhelye), </w:t>
      </w:r>
      <w:r w:rsidRPr="00022D5E">
        <w:rPr>
          <w:sz w:val="22"/>
          <w:szCs w:val="22"/>
        </w:rPr>
        <w:t xml:space="preserve">………………………….  nevében kötelezettségvállalásra jogosult …………….. </w:t>
      </w:r>
      <w:r w:rsidRPr="00022D5E">
        <w:rPr>
          <w:i/>
          <w:sz w:val="22"/>
          <w:szCs w:val="22"/>
        </w:rPr>
        <w:t>(tisztség megjelölése)</w:t>
      </w:r>
      <w:r w:rsidRPr="00022D5E">
        <w:rPr>
          <w:sz w:val="22"/>
          <w:szCs w:val="22"/>
        </w:rPr>
        <w:t xml:space="preserve"> a </w:t>
      </w:r>
      <w:r w:rsidR="00022D5E">
        <w:rPr>
          <w:b/>
          <w:sz w:val="22"/>
          <w:szCs w:val="22"/>
        </w:rPr>
        <w:t>Kbt. 67. § (4</w:t>
      </w:r>
      <w:r w:rsidRPr="00022D5E">
        <w:rPr>
          <w:b/>
          <w:sz w:val="22"/>
          <w:szCs w:val="22"/>
        </w:rPr>
        <w:t>)</w:t>
      </w:r>
      <w:r w:rsidRPr="00022D5E">
        <w:rPr>
          <w:sz w:val="22"/>
          <w:szCs w:val="22"/>
        </w:rPr>
        <w:t xml:space="preserve"> bekezdésére hivatkozással</w:t>
      </w:r>
      <w:bookmarkStart w:id="222" w:name="_GoBack"/>
      <w:bookmarkEnd w:id="222"/>
    </w:p>
    <w:p w14:paraId="15DF0094" w14:textId="77777777" w:rsidR="00941797" w:rsidRPr="00AD29CE" w:rsidRDefault="00941797" w:rsidP="00941797">
      <w:pPr>
        <w:pStyle w:val="lfej"/>
        <w:tabs>
          <w:tab w:val="clear" w:pos="4536"/>
          <w:tab w:val="clear" w:pos="9072"/>
        </w:tabs>
        <w:spacing w:before="240" w:after="240"/>
        <w:ind w:right="567"/>
        <w:jc w:val="center"/>
        <w:rPr>
          <w:sz w:val="22"/>
          <w:szCs w:val="22"/>
        </w:rPr>
      </w:pPr>
      <w:proofErr w:type="gramStart"/>
      <w:r w:rsidRPr="00AD29CE">
        <w:rPr>
          <w:sz w:val="22"/>
          <w:szCs w:val="22"/>
        </w:rPr>
        <w:t>nyilatkozom</w:t>
      </w:r>
      <w:proofErr w:type="gramEnd"/>
      <w:r w:rsidRPr="00AD29CE">
        <w:rPr>
          <w:sz w:val="22"/>
          <w:szCs w:val="22"/>
        </w:rPr>
        <w:t>,</w:t>
      </w:r>
    </w:p>
    <w:p w14:paraId="40F41396" w14:textId="7FA7E74D" w:rsidR="00AD29CE" w:rsidRDefault="00941797" w:rsidP="00941797">
      <w:pPr>
        <w:pStyle w:val="lfej"/>
        <w:tabs>
          <w:tab w:val="clear" w:pos="4536"/>
          <w:tab w:val="clear" w:pos="9072"/>
        </w:tabs>
        <w:spacing w:before="240" w:after="240"/>
        <w:ind w:right="-1"/>
        <w:jc w:val="both"/>
        <w:rPr>
          <w:sz w:val="22"/>
          <w:szCs w:val="22"/>
        </w:rPr>
      </w:pPr>
      <w:proofErr w:type="gramStart"/>
      <w:r w:rsidRPr="00AD29CE">
        <w:rPr>
          <w:sz w:val="22"/>
          <w:szCs w:val="22"/>
        </w:rPr>
        <w:t>hogy</w:t>
      </w:r>
      <w:proofErr w:type="gramEnd"/>
      <w:r w:rsidRPr="00AD29CE">
        <w:rPr>
          <w:sz w:val="22"/>
          <w:szCs w:val="22"/>
        </w:rPr>
        <w:t xml:space="preserve"> a szerződés teljesítéséhez</w:t>
      </w:r>
      <w:r w:rsidR="00AD29CE" w:rsidRPr="00AD29CE">
        <w:rPr>
          <w:sz w:val="22"/>
          <w:szCs w:val="22"/>
        </w:rPr>
        <w:t xml:space="preserve"> nem vesz</w:t>
      </w:r>
      <w:r w:rsidR="00AD29CE">
        <w:rPr>
          <w:sz w:val="22"/>
          <w:szCs w:val="22"/>
        </w:rPr>
        <w:t>ünk</w:t>
      </w:r>
      <w:r w:rsidR="00022D5E">
        <w:rPr>
          <w:sz w:val="22"/>
          <w:szCs w:val="22"/>
        </w:rPr>
        <w:t xml:space="preserve"> igénybe a Kbt. 62-</w:t>
      </w:r>
      <w:r w:rsidR="00AD29CE" w:rsidRPr="00AD29CE">
        <w:rPr>
          <w:sz w:val="22"/>
          <w:szCs w:val="22"/>
        </w:rPr>
        <w:t>63.</w:t>
      </w:r>
      <w:r w:rsidR="008D6E2C">
        <w:rPr>
          <w:sz w:val="22"/>
          <w:szCs w:val="22"/>
        </w:rPr>
        <w:t>§</w:t>
      </w:r>
      <w:proofErr w:type="spellStart"/>
      <w:r w:rsidR="008D6E2C">
        <w:rPr>
          <w:sz w:val="22"/>
          <w:szCs w:val="22"/>
        </w:rPr>
        <w:t>-ai</w:t>
      </w:r>
      <w:r w:rsidR="00022D5E">
        <w:rPr>
          <w:sz w:val="22"/>
          <w:szCs w:val="22"/>
        </w:rPr>
        <w:t>ban</w:t>
      </w:r>
      <w:proofErr w:type="spellEnd"/>
      <w:r w:rsidR="00AD29CE" w:rsidRPr="00AD29CE">
        <w:rPr>
          <w:sz w:val="22"/>
          <w:szCs w:val="22"/>
        </w:rPr>
        <w:t xml:space="preserve"> foglalt kizáró okok hatálya alá eső alvállalkozót/alvállalkozókat</w:t>
      </w:r>
      <w:r w:rsidR="00107D22">
        <w:rPr>
          <w:sz w:val="22"/>
          <w:szCs w:val="22"/>
        </w:rPr>
        <w:t>.</w:t>
      </w:r>
    </w:p>
    <w:p w14:paraId="733079D7" w14:textId="77777777" w:rsidR="00941797" w:rsidRPr="00C82C42" w:rsidRDefault="00941797" w:rsidP="00941797">
      <w:pPr>
        <w:rPr>
          <w:sz w:val="22"/>
          <w:szCs w:val="22"/>
          <w:highlight w:val="yellow"/>
        </w:rPr>
      </w:pPr>
    </w:p>
    <w:p w14:paraId="25BF1B1A" w14:textId="77777777" w:rsidR="00941797" w:rsidRPr="00AD29CE" w:rsidRDefault="00941797" w:rsidP="00941797">
      <w:pPr>
        <w:rPr>
          <w:sz w:val="22"/>
          <w:szCs w:val="22"/>
        </w:rPr>
      </w:pPr>
      <w:r w:rsidRPr="00AD29CE">
        <w:rPr>
          <w:sz w:val="22"/>
          <w:szCs w:val="22"/>
        </w:rPr>
        <w:t>Keltezés (helység, év, hónap, nap)</w:t>
      </w:r>
    </w:p>
    <w:p w14:paraId="2F7F80CC" w14:textId="77777777" w:rsidR="00941797" w:rsidRPr="00AD29CE" w:rsidRDefault="00941797" w:rsidP="00941797">
      <w:pPr>
        <w:rPr>
          <w:sz w:val="22"/>
          <w:szCs w:val="22"/>
        </w:rPr>
      </w:pPr>
    </w:p>
    <w:tbl>
      <w:tblPr>
        <w:tblW w:w="0" w:type="auto"/>
        <w:jc w:val="right"/>
        <w:tblLayout w:type="fixed"/>
        <w:tblCellMar>
          <w:left w:w="70" w:type="dxa"/>
          <w:right w:w="70" w:type="dxa"/>
        </w:tblCellMar>
        <w:tblLook w:val="0000" w:firstRow="0" w:lastRow="0" w:firstColumn="0" w:lastColumn="0" w:noHBand="0" w:noVBand="0"/>
      </w:tblPr>
      <w:tblGrid>
        <w:gridCol w:w="4819"/>
      </w:tblGrid>
      <w:tr w:rsidR="00941797" w:rsidRPr="00AD29CE" w14:paraId="58FBB4DF" w14:textId="77777777" w:rsidTr="005E7F66">
        <w:trPr>
          <w:jc w:val="right"/>
        </w:trPr>
        <w:tc>
          <w:tcPr>
            <w:tcW w:w="4819" w:type="dxa"/>
            <w:vAlign w:val="center"/>
          </w:tcPr>
          <w:p w14:paraId="497CEF78" w14:textId="77777777" w:rsidR="00941797" w:rsidRPr="00AD29CE" w:rsidRDefault="00941797" w:rsidP="005E7F66">
            <w:pPr>
              <w:jc w:val="center"/>
              <w:rPr>
                <w:sz w:val="22"/>
                <w:szCs w:val="22"/>
              </w:rPr>
            </w:pPr>
            <w:r w:rsidRPr="00AD29CE">
              <w:rPr>
                <w:sz w:val="22"/>
                <w:szCs w:val="22"/>
              </w:rPr>
              <w:t>……………………………</w:t>
            </w:r>
          </w:p>
        </w:tc>
      </w:tr>
      <w:tr w:rsidR="00941797" w:rsidRPr="000267CD" w14:paraId="563F68E0" w14:textId="77777777" w:rsidTr="005E7F66">
        <w:trPr>
          <w:jc w:val="right"/>
        </w:trPr>
        <w:tc>
          <w:tcPr>
            <w:tcW w:w="4819" w:type="dxa"/>
            <w:vAlign w:val="center"/>
          </w:tcPr>
          <w:p w14:paraId="4B56A687" w14:textId="77777777" w:rsidR="00941797" w:rsidRPr="000267CD" w:rsidRDefault="00941797" w:rsidP="005E7F66">
            <w:pPr>
              <w:jc w:val="center"/>
              <w:rPr>
                <w:sz w:val="22"/>
                <w:szCs w:val="22"/>
              </w:rPr>
            </w:pPr>
            <w:r w:rsidRPr="00AD29CE">
              <w:rPr>
                <w:sz w:val="22"/>
                <w:szCs w:val="22"/>
              </w:rPr>
              <w:t>cégszerű aláírás</w:t>
            </w:r>
          </w:p>
        </w:tc>
      </w:tr>
    </w:tbl>
    <w:p w14:paraId="59A73F6D" w14:textId="77777777" w:rsidR="00941797" w:rsidRPr="000267CD" w:rsidRDefault="00941797" w:rsidP="00941797">
      <w:pPr>
        <w:jc w:val="right"/>
        <w:rPr>
          <w:i/>
          <w:sz w:val="22"/>
          <w:szCs w:val="22"/>
        </w:rPr>
      </w:pPr>
    </w:p>
    <w:p w14:paraId="00392194" w14:textId="77777777" w:rsidR="00941797" w:rsidRPr="000267CD" w:rsidRDefault="00941797" w:rsidP="00941797">
      <w:pPr>
        <w:rPr>
          <w:sz w:val="22"/>
          <w:szCs w:val="22"/>
        </w:rPr>
      </w:pPr>
    </w:p>
    <w:p w14:paraId="2AC9CA3D" w14:textId="77777777" w:rsidR="00941797" w:rsidRPr="000267CD" w:rsidRDefault="00941797" w:rsidP="00941797">
      <w:pPr>
        <w:rPr>
          <w:sz w:val="22"/>
          <w:szCs w:val="22"/>
        </w:rPr>
      </w:pPr>
    </w:p>
    <w:p w14:paraId="1A6044BB" w14:textId="77777777" w:rsidR="00941797" w:rsidRPr="000267CD" w:rsidRDefault="00941797" w:rsidP="00941797">
      <w:pPr>
        <w:rPr>
          <w:sz w:val="22"/>
          <w:szCs w:val="22"/>
        </w:rPr>
      </w:pPr>
    </w:p>
    <w:p w14:paraId="7A396F21" w14:textId="77777777" w:rsidR="00941797" w:rsidRPr="000267CD" w:rsidRDefault="00941797" w:rsidP="00941797">
      <w:pPr>
        <w:rPr>
          <w:sz w:val="22"/>
          <w:szCs w:val="22"/>
        </w:rPr>
      </w:pPr>
    </w:p>
    <w:p w14:paraId="086943D8" w14:textId="77777777" w:rsidR="00941797" w:rsidRPr="000267CD" w:rsidRDefault="00941797" w:rsidP="00941797">
      <w:pPr>
        <w:rPr>
          <w:sz w:val="22"/>
          <w:szCs w:val="22"/>
        </w:rPr>
      </w:pPr>
    </w:p>
    <w:p w14:paraId="495C7CE0" w14:textId="77777777" w:rsidR="00941797" w:rsidRPr="000267CD" w:rsidRDefault="00941797" w:rsidP="00941797">
      <w:pPr>
        <w:rPr>
          <w:sz w:val="22"/>
          <w:szCs w:val="22"/>
        </w:rPr>
      </w:pPr>
    </w:p>
    <w:p w14:paraId="7C2F7B2F" w14:textId="77777777" w:rsidR="00941797" w:rsidRPr="000267CD" w:rsidRDefault="00941797" w:rsidP="00941797">
      <w:pPr>
        <w:rPr>
          <w:sz w:val="22"/>
          <w:szCs w:val="22"/>
        </w:rPr>
      </w:pPr>
    </w:p>
    <w:p w14:paraId="4495A3CC" w14:textId="77777777" w:rsidR="00941797" w:rsidRPr="000267CD" w:rsidRDefault="00941797" w:rsidP="00941797">
      <w:pPr>
        <w:rPr>
          <w:sz w:val="22"/>
          <w:szCs w:val="22"/>
        </w:rPr>
      </w:pPr>
    </w:p>
    <w:p w14:paraId="3BB9AE57" w14:textId="77777777" w:rsidR="00941797" w:rsidRPr="000267CD" w:rsidRDefault="00941797" w:rsidP="00941797">
      <w:pPr>
        <w:rPr>
          <w:sz w:val="22"/>
          <w:szCs w:val="22"/>
        </w:rPr>
      </w:pPr>
    </w:p>
    <w:p w14:paraId="5D62024A" w14:textId="77777777" w:rsidR="00941797" w:rsidRPr="000267CD" w:rsidRDefault="00941797" w:rsidP="00941797">
      <w:pPr>
        <w:rPr>
          <w:sz w:val="22"/>
          <w:szCs w:val="22"/>
        </w:rPr>
      </w:pPr>
    </w:p>
    <w:p w14:paraId="13FEC40D" w14:textId="77777777" w:rsidR="00941797" w:rsidRPr="000267CD" w:rsidRDefault="00941797" w:rsidP="00941797">
      <w:pPr>
        <w:rPr>
          <w:sz w:val="22"/>
          <w:szCs w:val="22"/>
        </w:rPr>
      </w:pPr>
    </w:p>
    <w:p w14:paraId="2FB3E12B" w14:textId="77777777" w:rsidR="00941797" w:rsidRPr="000267CD" w:rsidRDefault="00941797" w:rsidP="00941797">
      <w:pPr>
        <w:rPr>
          <w:sz w:val="22"/>
          <w:szCs w:val="22"/>
        </w:rPr>
      </w:pPr>
    </w:p>
    <w:p w14:paraId="22D1FC2D" w14:textId="77777777" w:rsidR="00941797" w:rsidRPr="000267CD" w:rsidRDefault="00941797" w:rsidP="00941797">
      <w:pPr>
        <w:rPr>
          <w:sz w:val="22"/>
          <w:szCs w:val="22"/>
        </w:rPr>
      </w:pPr>
    </w:p>
    <w:p w14:paraId="6CC3FDBF" w14:textId="77777777" w:rsidR="00941797" w:rsidRPr="000267CD" w:rsidRDefault="00941797" w:rsidP="00941797">
      <w:pPr>
        <w:rPr>
          <w:sz w:val="22"/>
          <w:szCs w:val="22"/>
        </w:rPr>
      </w:pPr>
    </w:p>
    <w:p w14:paraId="35EA7974" w14:textId="77777777" w:rsidR="00941797" w:rsidRPr="000267CD" w:rsidRDefault="00941797" w:rsidP="00941797">
      <w:pPr>
        <w:rPr>
          <w:sz w:val="22"/>
          <w:szCs w:val="22"/>
        </w:rPr>
      </w:pPr>
    </w:p>
    <w:p w14:paraId="7F4234B9" w14:textId="77777777" w:rsidR="00941797" w:rsidRPr="000267CD" w:rsidRDefault="00941797" w:rsidP="00941797">
      <w:pPr>
        <w:rPr>
          <w:sz w:val="22"/>
          <w:szCs w:val="22"/>
        </w:rPr>
      </w:pPr>
    </w:p>
    <w:p w14:paraId="29ED9864" w14:textId="77777777" w:rsidR="00941797" w:rsidRPr="000267CD" w:rsidRDefault="00941797" w:rsidP="00941797">
      <w:pPr>
        <w:rPr>
          <w:sz w:val="22"/>
          <w:szCs w:val="22"/>
        </w:rPr>
      </w:pPr>
    </w:p>
    <w:p w14:paraId="1AFBFF7C" w14:textId="77777777" w:rsidR="00941797" w:rsidRPr="000267CD" w:rsidRDefault="00941797" w:rsidP="00941797">
      <w:pPr>
        <w:rPr>
          <w:sz w:val="22"/>
          <w:szCs w:val="22"/>
        </w:rPr>
      </w:pPr>
    </w:p>
    <w:p w14:paraId="5084F2A4" w14:textId="77777777" w:rsidR="00941797" w:rsidRPr="000267CD" w:rsidRDefault="00941797" w:rsidP="00941797">
      <w:pPr>
        <w:rPr>
          <w:sz w:val="22"/>
          <w:szCs w:val="22"/>
        </w:rPr>
      </w:pPr>
    </w:p>
    <w:p w14:paraId="175D5912" w14:textId="77777777" w:rsidR="00941797" w:rsidRPr="000267CD" w:rsidRDefault="00941797" w:rsidP="00941797">
      <w:pPr>
        <w:rPr>
          <w:sz w:val="22"/>
          <w:szCs w:val="22"/>
        </w:rPr>
      </w:pPr>
    </w:p>
    <w:p w14:paraId="732EB2B2" w14:textId="77777777" w:rsidR="00941797" w:rsidRPr="000267CD" w:rsidRDefault="00941797" w:rsidP="00941797">
      <w:pPr>
        <w:rPr>
          <w:sz w:val="22"/>
          <w:szCs w:val="22"/>
        </w:rPr>
      </w:pPr>
    </w:p>
    <w:p w14:paraId="618A487A" w14:textId="77777777" w:rsidR="00941797" w:rsidRPr="000267CD" w:rsidRDefault="00941797" w:rsidP="00941797">
      <w:pPr>
        <w:rPr>
          <w:sz w:val="22"/>
          <w:szCs w:val="22"/>
        </w:rPr>
      </w:pPr>
    </w:p>
    <w:p w14:paraId="110B6D3B" w14:textId="77777777" w:rsidR="00941797" w:rsidRPr="000267CD" w:rsidRDefault="00941797" w:rsidP="00941797">
      <w:pPr>
        <w:rPr>
          <w:sz w:val="22"/>
          <w:szCs w:val="22"/>
        </w:rPr>
      </w:pPr>
    </w:p>
    <w:p w14:paraId="7E6A1C0A" w14:textId="77777777" w:rsidR="00941797" w:rsidRPr="000267CD" w:rsidRDefault="00941797" w:rsidP="00941797">
      <w:pPr>
        <w:rPr>
          <w:sz w:val="22"/>
          <w:szCs w:val="22"/>
        </w:rPr>
      </w:pPr>
    </w:p>
    <w:p w14:paraId="47C2A0E5" w14:textId="77777777" w:rsidR="00941797" w:rsidRPr="000267CD" w:rsidRDefault="00941797" w:rsidP="00941797">
      <w:pPr>
        <w:rPr>
          <w:i/>
          <w:sz w:val="22"/>
          <w:szCs w:val="22"/>
        </w:rPr>
      </w:pPr>
    </w:p>
    <w:p w14:paraId="10A35560" w14:textId="30AA8E51" w:rsidR="00941797" w:rsidRPr="000267CD" w:rsidRDefault="00941797" w:rsidP="00941797">
      <w:pPr>
        <w:jc w:val="right"/>
        <w:rPr>
          <w:b/>
          <w:sz w:val="22"/>
          <w:szCs w:val="22"/>
        </w:rPr>
      </w:pPr>
      <w:r w:rsidRPr="000267CD">
        <w:rPr>
          <w:i/>
          <w:sz w:val="22"/>
          <w:szCs w:val="22"/>
        </w:rPr>
        <w:br w:type="page"/>
      </w:r>
      <w:r w:rsidR="00812E40">
        <w:rPr>
          <w:b/>
          <w:i/>
          <w:sz w:val="22"/>
          <w:szCs w:val="22"/>
        </w:rPr>
        <w:lastRenderedPageBreak/>
        <w:t>6</w:t>
      </w:r>
      <w:r w:rsidR="007F1468">
        <w:rPr>
          <w:b/>
          <w:i/>
          <w:sz w:val="22"/>
          <w:szCs w:val="22"/>
        </w:rPr>
        <w:t xml:space="preserve">. </w:t>
      </w:r>
      <w:r w:rsidRPr="000267CD">
        <w:rPr>
          <w:b/>
          <w:i/>
          <w:sz w:val="22"/>
          <w:szCs w:val="22"/>
        </w:rPr>
        <w:t>sz. melléklet</w:t>
      </w:r>
    </w:p>
    <w:p w14:paraId="650EF1BB" w14:textId="77777777" w:rsidR="00D14AB7" w:rsidRPr="00022D5E" w:rsidRDefault="00D14AB7" w:rsidP="00D14AB7">
      <w:pPr>
        <w:pStyle w:val="Cmsor2"/>
        <w:rPr>
          <w:i/>
          <w:caps/>
          <w:snapToGrid w:val="0"/>
          <w:sz w:val="22"/>
          <w:szCs w:val="22"/>
        </w:rPr>
      </w:pPr>
      <w:bookmarkStart w:id="223" w:name="_Toc346714227"/>
      <w:r w:rsidRPr="00022D5E">
        <w:rPr>
          <w:caps/>
          <w:snapToGrid w:val="0"/>
          <w:sz w:val="22"/>
          <w:szCs w:val="22"/>
        </w:rPr>
        <w:t xml:space="preserve">Nyilatkozat </w:t>
      </w:r>
    </w:p>
    <w:p w14:paraId="095C7312" w14:textId="5D889AFB" w:rsidR="00D14AB7" w:rsidRPr="00022D5E" w:rsidRDefault="007F1468" w:rsidP="00D14AB7">
      <w:pPr>
        <w:pStyle w:val="Cmsor2"/>
        <w:ind w:left="578" w:hanging="578"/>
        <w:rPr>
          <w:caps/>
          <w:snapToGrid w:val="0"/>
          <w:sz w:val="22"/>
          <w:szCs w:val="22"/>
        </w:rPr>
      </w:pPr>
      <w:proofErr w:type="gramStart"/>
      <w:r w:rsidRPr="00022D5E">
        <w:rPr>
          <w:b w:val="0"/>
          <w:sz w:val="22"/>
          <w:szCs w:val="22"/>
        </w:rPr>
        <w:t>a</w:t>
      </w:r>
      <w:proofErr w:type="gramEnd"/>
      <w:r w:rsidRPr="00022D5E">
        <w:rPr>
          <w:b w:val="0"/>
          <w:sz w:val="22"/>
          <w:szCs w:val="22"/>
        </w:rPr>
        <w:t xml:space="preserve"> kizáró okok fenn nem állása tekintetében</w:t>
      </w:r>
      <w:r w:rsidRPr="00022D5E">
        <w:rPr>
          <w:rStyle w:val="Lbjegyzet-hivatkozs"/>
          <w:b w:val="0"/>
          <w:caps/>
          <w:snapToGrid w:val="0"/>
          <w:sz w:val="22"/>
          <w:szCs w:val="22"/>
        </w:rPr>
        <w:t xml:space="preserve"> </w:t>
      </w:r>
      <w:r w:rsidR="00D14AB7" w:rsidRPr="00022D5E">
        <w:rPr>
          <w:rStyle w:val="Lbjegyzet-hivatkozs"/>
          <w:b w:val="0"/>
          <w:caps/>
          <w:snapToGrid w:val="0"/>
          <w:sz w:val="22"/>
          <w:szCs w:val="22"/>
        </w:rPr>
        <w:footnoteReference w:id="59"/>
      </w:r>
    </w:p>
    <w:p w14:paraId="0EB448EF" w14:textId="77777777" w:rsidR="007F1468" w:rsidRPr="00022D5E" w:rsidRDefault="007F1468" w:rsidP="007F1468"/>
    <w:p w14:paraId="3AB72EBD" w14:textId="58FFD38D" w:rsidR="00D14AB7" w:rsidRPr="00022D5E" w:rsidRDefault="00022D5E" w:rsidP="00D14AB7">
      <w:pPr>
        <w:jc w:val="center"/>
        <w:rPr>
          <w:sz w:val="22"/>
          <w:szCs w:val="22"/>
        </w:rPr>
      </w:pPr>
      <w:r w:rsidRPr="00022D5E">
        <w:rPr>
          <w:sz w:val="22"/>
          <w:szCs w:val="22"/>
        </w:rPr>
        <w:t>(Kbt. 62</w:t>
      </w:r>
      <w:r w:rsidR="00D14AB7" w:rsidRPr="00022D5E">
        <w:rPr>
          <w:sz w:val="22"/>
          <w:szCs w:val="22"/>
        </w:rPr>
        <w:t>. § (1) bekezdés k) pontja tekintetében)</w:t>
      </w:r>
    </w:p>
    <w:p w14:paraId="2088E127" w14:textId="77777777" w:rsidR="00D14AB7" w:rsidRPr="00022D5E" w:rsidRDefault="00D14AB7" w:rsidP="00D14AB7">
      <w:pPr>
        <w:ind w:right="-567"/>
        <w:rPr>
          <w:sz w:val="22"/>
          <w:szCs w:val="22"/>
        </w:rPr>
      </w:pPr>
    </w:p>
    <w:p w14:paraId="3E325C80" w14:textId="6B494DDE" w:rsidR="00D14AB7" w:rsidRPr="00022D5E" w:rsidRDefault="00D14AB7" w:rsidP="00D14AB7">
      <w:pPr>
        <w:jc w:val="both"/>
        <w:rPr>
          <w:sz w:val="22"/>
          <w:szCs w:val="22"/>
        </w:rPr>
      </w:pPr>
      <w:proofErr w:type="gramStart"/>
      <w:r w:rsidRPr="00022D5E">
        <w:rPr>
          <w:sz w:val="22"/>
          <w:szCs w:val="22"/>
        </w:rPr>
        <w:t>Alulírott …</w:t>
      </w:r>
      <w:proofErr w:type="gramEnd"/>
      <w:r w:rsidRPr="00022D5E">
        <w:rPr>
          <w:sz w:val="22"/>
          <w:szCs w:val="22"/>
        </w:rPr>
        <w:t xml:space="preserve">………………………….…….., mint a ……………………………… </w:t>
      </w:r>
      <w:r w:rsidRPr="00022D5E">
        <w:rPr>
          <w:i/>
          <w:sz w:val="22"/>
          <w:szCs w:val="22"/>
        </w:rPr>
        <w:t>(Ajánlattevő)</w:t>
      </w:r>
      <w:r w:rsidRPr="00022D5E">
        <w:rPr>
          <w:sz w:val="22"/>
          <w:szCs w:val="22"/>
        </w:rPr>
        <w:t xml:space="preserve"> …………………………. </w:t>
      </w:r>
      <w:r w:rsidRPr="00022D5E">
        <w:rPr>
          <w:i/>
          <w:sz w:val="22"/>
          <w:szCs w:val="22"/>
        </w:rPr>
        <w:t xml:space="preserve">(Ajánlattevő székhelye), </w:t>
      </w:r>
      <w:r w:rsidRPr="00022D5E">
        <w:rPr>
          <w:sz w:val="22"/>
          <w:szCs w:val="22"/>
        </w:rPr>
        <w:t xml:space="preserve">………………………….  nevében kötelezettségvállalásra jogosult …………….. </w:t>
      </w:r>
      <w:r w:rsidRPr="00022D5E">
        <w:rPr>
          <w:i/>
          <w:sz w:val="22"/>
          <w:szCs w:val="22"/>
        </w:rPr>
        <w:t>(tisztség megjelölése)</w:t>
      </w:r>
      <w:r w:rsidRPr="00022D5E">
        <w:rPr>
          <w:sz w:val="22"/>
          <w:szCs w:val="22"/>
        </w:rPr>
        <w:t xml:space="preserve"> </w:t>
      </w:r>
    </w:p>
    <w:p w14:paraId="2D137158" w14:textId="77777777" w:rsidR="00D14AB7" w:rsidRPr="00022D5E" w:rsidRDefault="00D14AB7" w:rsidP="00D14AB7">
      <w:pPr>
        <w:spacing w:before="120" w:after="120"/>
        <w:rPr>
          <w:sz w:val="22"/>
          <w:szCs w:val="22"/>
        </w:rPr>
      </w:pPr>
    </w:p>
    <w:p w14:paraId="5DF00473" w14:textId="2622A5DC" w:rsidR="00D14AB7" w:rsidRPr="00022D5E" w:rsidRDefault="00D14AB7" w:rsidP="00686017">
      <w:pPr>
        <w:autoSpaceDE w:val="0"/>
        <w:autoSpaceDN w:val="0"/>
        <w:adjustRightInd w:val="0"/>
        <w:jc w:val="center"/>
        <w:rPr>
          <w:sz w:val="22"/>
          <w:szCs w:val="22"/>
        </w:rPr>
      </w:pPr>
      <w:r w:rsidRPr="00022D5E">
        <w:rPr>
          <w:b/>
          <w:i/>
          <w:sz w:val="22"/>
          <w:szCs w:val="22"/>
        </w:rPr>
        <w:t>Nyilatkozom</w:t>
      </w:r>
      <w:r w:rsidR="00022D5E" w:rsidRPr="00022D5E">
        <w:rPr>
          <w:sz w:val="22"/>
          <w:szCs w:val="22"/>
        </w:rPr>
        <w:t xml:space="preserve"> a Kbt. 62</w:t>
      </w:r>
      <w:r w:rsidRPr="00022D5E">
        <w:rPr>
          <w:sz w:val="22"/>
          <w:szCs w:val="22"/>
        </w:rPr>
        <w:t xml:space="preserve">.§ (1) bekezdés </w:t>
      </w:r>
      <w:proofErr w:type="spellStart"/>
      <w:r w:rsidRPr="00022D5E">
        <w:rPr>
          <w:sz w:val="22"/>
          <w:szCs w:val="22"/>
        </w:rPr>
        <w:t>k</w:t>
      </w:r>
      <w:r w:rsidR="008442C4">
        <w:rPr>
          <w:sz w:val="22"/>
          <w:szCs w:val="22"/>
        </w:rPr>
        <w:t>b</w:t>
      </w:r>
      <w:proofErr w:type="spellEnd"/>
      <w:r w:rsidRPr="00022D5E">
        <w:rPr>
          <w:sz w:val="22"/>
          <w:szCs w:val="22"/>
        </w:rPr>
        <w:t>) pontja alapján, hogy</w:t>
      </w:r>
    </w:p>
    <w:p w14:paraId="5BE7948E" w14:textId="77777777" w:rsidR="00686017" w:rsidRPr="00AD29CE" w:rsidRDefault="00686017" w:rsidP="00D14AB7">
      <w:pPr>
        <w:autoSpaceDE w:val="0"/>
        <w:autoSpaceDN w:val="0"/>
        <w:adjustRightInd w:val="0"/>
        <w:rPr>
          <w:sz w:val="22"/>
          <w:szCs w:val="2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
        <w:gridCol w:w="4192"/>
        <w:gridCol w:w="1627"/>
        <w:gridCol w:w="3118"/>
      </w:tblGrid>
      <w:tr w:rsidR="00D14AB7" w:rsidRPr="00AD29CE" w14:paraId="6B350E90" w14:textId="77777777" w:rsidTr="00926869">
        <w:tc>
          <w:tcPr>
            <w:tcW w:w="416" w:type="dxa"/>
            <w:vAlign w:val="center"/>
          </w:tcPr>
          <w:p w14:paraId="5E3AF130" w14:textId="77777777" w:rsidR="00D14AB7" w:rsidRPr="00AD29CE" w:rsidRDefault="00D14AB7" w:rsidP="00926869">
            <w:pPr>
              <w:autoSpaceDE w:val="0"/>
              <w:autoSpaceDN w:val="0"/>
              <w:adjustRightInd w:val="0"/>
              <w:jc w:val="center"/>
              <w:rPr>
                <w:sz w:val="22"/>
                <w:szCs w:val="22"/>
              </w:rPr>
            </w:pPr>
            <w:r w:rsidRPr="00AD29CE">
              <w:rPr>
                <w:sz w:val="22"/>
                <w:szCs w:val="22"/>
              </w:rPr>
              <w:t>1.</w:t>
            </w:r>
          </w:p>
        </w:tc>
        <w:tc>
          <w:tcPr>
            <w:tcW w:w="4192" w:type="dxa"/>
            <w:vAlign w:val="center"/>
          </w:tcPr>
          <w:p w14:paraId="1643A3F8" w14:textId="77777777" w:rsidR="00D14AB7" w:rsidRPr="00AD29CE" w:rsidRDefault="00D14AB7" w:rsidP="00926869">
            <w:pPr>
              <w:autoSpaceDE w:val="0"/>
              <w:autoSpaceDN w:val="0"/>
              <w:adjustRightInd w:val="0"/>
              <w:jc w:val="both"/>
              <w:rPr>
                <w:sz w:val="22"/>
                <w:szCs w:val="22"/>
              </w:rPr>
            </w:pPr>
            <w:r w:rsidRPr="00AD29CE">
              <w:rPr>
                <w:sz w:val="22"/>
                <w:szCs w:val="22"/>
              </w:rPr>
              <w:t>Ajánlattevő olyan társaságnak minősül, melyet nem jegyeznek szabályozott tőzsdén</w:t>
            </w:r>
            <w:r w:rsidRPr="00AD29CE">
              <w:rPr>
                <w:rStyle w:val="Lbjegyzet-hivatkozs"/>
                <w:sz w:val="22"/>
                <w:szCs w:val="22"/>
              </w:rPr>
              <w:footnoteReference w:id="60"/>
            </w:r>
            <w:r w:rsidRPr="00AD29CE">
              <w:rPr>
                <w:sz w:val="22"/>
                <w:szCs w:val="22"/>
              </w:rPr>
              <w:t xml:space="preserve"> </w:t>
            </w:r>
          </w:p>
        </w:tc>
        <w:tc>
          <w:tcPr>
            <w:tcW w:w="4745" w:type="dxa"/>
            <w:gridSpan w:val="2"/>
            <w:vAlign w:val="center"/>
          </w:tcPr>
          <w:p w14:paraId="3BF6194A" w14:textId="77777777" w:rsidR="00D14AB7" w:rsidRPr="00AD29CE" w:rsidRDefault="00D14AB7" w:rsidP="00926869">
            <w:pPr>
              <w:autoSpaceDE w:val="0"/>
              <w:autoSpaceDN w:val="0"/>
              <w:adjustRightInd w:val="0"/>
              <w:jc w:val="center"/>
              <w:rPr>
                <w:sz w:val="22"/>
                <w:szCs w:val="22"/>
              </w:rPr>
            </w:pPr>
            <w:r w:rsidRPr="00AD29CE">
              <w:rPr>
                <w:sz w:val="22"/>
                <w:szCs w:val="22"/>
              </w:rPr>
              <w:t>Ajánlattevő olyan társaságnak minősül, melyet szabályozott tőzsdén jegyeznek</w:t>
            </w:r>
            <w:r w:rsidRPr="00AD29CE">
              <w:rPr>
                <w:rStyle w:val="Lbjegyzet-hivatkozs"/>
                <w:sz w:val="22"/>
                <w:szCs w:val="22"/>
              </w:rPr>
              <w:footnoteReference w:id="61"/>
            </w:r>
          </w:p>
        </w:tc>
      </w:tr>
      <w:tr w:rsidR="00D14AB7" w:rsidRPr="00AD29CE" w14:paraId="4356D837" w14:textId="77777777" w:rsidTr="00926869">
        <w:tc>
          <w:tcPr>
            <w:tcW w:w="416" w:type="dxa"/>
            <w:vAlign w:val="center"/>
          </w:tcPr>
          <w:p w14:paraId="6D7C8C9E" w14:textId="77777777" w:rsidR="00D14AB7" w:rsidRPr="00AD29CE" w:rsidRDefault="00D14AB7" w:rsidP="00926869">
            <w:pPr>
              <w:autoSpaceDE w:val="0"/>
              <w:autoSpaceDN w:val="0"/>
              <w:adjustRightInd w:val="0"/>
              <w:jc w:val="center"/>
              <w:rPr>
                <w:sz w:val="22"/>
                <w:szCs w:val="22"/>
              </w:rPr>
            </w:pPr>
            <w:r w:rsidRPr="00AD29CE">
              <w:rPr>
                <w:sz w:val="22"/>
                <w:szCs w:val="22"/>
              </w:rPr>
              <w:t>2.</w:t>
            </w:r>
          </w:p>
        </w:tc>
        <w:tc>
          <w:tcPr>
            <w:tcW w:w="8937" w:type="dxa"/>
            <w:gridSpan w:val="3"/>
            <w:vAlign w:val="center"/>
          </w:tcPr>
          <w:p w14:paraId="5E2B6F39" w14:textId="506ED205" w:rsidR="00D14AB7" w:rsidRPr="00AD29CE" w:rsidRDefault="00D14AB7" w:rsidP="00022D5E">
            <w:pPr>
              <w:autoSpaceDE w:val="0"/>
              <w:autoSpaceDN w:val="0"/>
              <w:adjustRightInd w:val="0"/>
              <w:jc w:val="both"/>
              <w:rPr>
                <w:sz w:val="22"/>
                <w:szCs w:val="22"/>
              </w:rPr>
            </w:pPr>
            <w:r w:rsidRPr="00860316">
              <w:rPr>
                <w:sz w:val="22"/>
                <w:szCs w:val="22"/>
              </w:rPr>
              <w:t xml:space="preserve">A pénzmosás és a terrorizmus finanszírozása megelőzéséről és megakadályozásáról szóló 2007. évi CXXXVI. törvény (a továbbiakban: pénzmosásról szóló törvény) 3.§ </w:t>
            </w:r>
            <w:proofErr w:type="spellStart"/>
            <w:r w:rsidRPr="00860316">
              <w:rPr>
                <w:sz w:val="22"/>
                <w:szCs w:val="22"/>
              </w:rPr>
              <w:t>r</w:t>
            </w:r>
            <w:r w:rsidR="001556F9" w:rsidRPr="00860316">
              <w:rPr>
                <w:sz w:val="22"/>
                <w:szCs w:val="22"/>
              </w:rPr>
              <w:t>a</w:t>
            </w:r>
            <w:proofErr w:type="spellEnd"/>
            <w:r w:rsidRPr="00860316">
              <w:rPr>
                <w:sz w:val="22"/>
                <w:szCs w:val="22"/>
              </w:rPr>
              <w:t>)</w:t>
            </w:r>
            <w:proofErr w:type="spellStart"/>
            <w:r w:rsidR="001556F9" w:rsidRPr="00860316">
              <w:rPr>
                <w:sz w:val="22"/>
                <w:szCs w:val="22"/>
              </w:rPr>
              <w:t>-rb</w:t>
            </w:r>
            <w:proofErr w:type="spellEnd"/>
            <w:r w:rsidR="001556F9" w:rsidRPr="00860316">
              <w:rPr>
                <w:sz w:val="22"/>
                <w:szCs w:val="22"/>
              </w:rPr>
              <w:t xml:space="preserve">) vagy </w:t>
            </w:r>
            <w:proofErr w:type="spellStart"/>
            <w:r w:rsidR="001556F9" w:rsidRPr="00860316">
              <w:rPr>
                <w:sz w:val="22"/>
                <w:szCs w:val="22"/>
              </w:rPr>
              <w:t>rc</w:t>
            </w:r>
            <w:proofErr w:type="spellEnd"/>
            <w:r w:rsidR="001556F9" w:rsidRPr="00860316">
              <w:rPr>
                <w:sz w:val="22"/>
                <w:szCs w:val="22"/>
              </w:rPr>
              <w:t>)</w:t>
            </w:r>
            <w:proofErr w:type="spellStart"/>
            <w:r w:rsidR="001556F9" w:rsidRPr="00860316">
              <w:rPr>
                <w:sz w:val="22"/>
                <w:szCs w:val="22"/>
              </w:rPr>
              <w:t>-rd</w:t>
            </w:r>
            <w:proofErr w:type="spellEnd"/>
            <w:r w:rsidR="001556F9" w:rsidRPr="00860316">
              <w:rPr>
                <w:sz w:val="22"/>
                <w:szCs w:val="22"/>
              </w:rPr>
              <w:t>)</w:t>
            </w:r>
            <w:r w:rsidRPr="00860316">
              <w:rPr>
                <w:sz w:val="22"/>
                <w:szCs w:val="22"/>
              </w:rPr>
              <w:t xml:space="preserve"> pontja szerint definiált valamennyi tényleges tulajdonos</w:t>
            </w:r>
            <w:r w:rsidR="00022D5E" w:rsidRPr="00860316">
              <w:rPr>
                <w:sz w:val="22"/>
                <w:szCs w:val="22"/>
              </w:rPr>
              <w:t xml:space="preserve"> nevének</w:t>
            </w:r>
            <w:r w:rsidRPr="00860316">
              <w:rPr>
                <w:sz w:val="22"/>
                <w:szCs w:val="22"/>
              </w:rPr>
              <w:t xml:space="preserve"> és állandó lakóhelyének bemutatása tekintetében nyilatkozom:</w:t>
            </w:r>
          </w:p>
        </w:tc>
      </w:tr>
      <w:tr w:rsidR="00D14AB7" w:rsidRPr="00AD29CE" w14:paraId="1F6B28C0" w14:textId="77777777" w:rsidTr="00926869">
        <w:tc>
          <w:tcPr>
            <w:tcW w:w="416" w:type="dxa"/>
            <w:vAlign w:val="center"/>
          </w:tcPr>
          <w:p w14:paraId="75B18F24" w14:textId="77777777" w:rsidR="00D14AB7" w:rsidRPr="00AD29CE" w:rsidRDefault="00D14AB7" w:rsidP="00926869">
            <w:pPr>
              <w:autoSpaceDE w:val="0"/>
              <w:autoSpaceDN w:val="0"/>
              <w:adjustRightInd w:val="0"/>
              <w:jc w:val="center"/>
              <w:rPr>
                <w:sz w:val="22"/>
                <w:szCs w:val="22"/>
              </w:rPr>
            </w:pPr>
          </w:p>
        </w:tc>
        <w:tc>
          <w:tcPr>
            <w:tcW w:w="5819" w:type="dxa"/>
            <w:gridSpan w:val="2"/>
            <w:vAlign w:val="center"/>
          </w:tcPr>
          <w:p w14:paraId="37CD5E20" w14:textId="77777777" w:rsidR="00D14AB7" w:rsidRPr="00AD29CE" w:rsidRDefault="00D14AB7" w:rsidP="00926869">
            <w:pPr>
              <w:autoSpaceDE w:val="0"/>
              <w:autoSpaceDN w:val="0"/>
              <w:adjustRightInd w:val="0"/>
              <w:jc w:val="right"/>
              <w:rPr>
                <w:sz w:val="22"/>
                <w:szCs w:val="22"/>
              </w:rPr>
            </w:pPr>
            <w:r w:rsidRPr="00AD29CE">
              <w:rPr>
                <w:sz w:val="22"/>
                <w:szCs w:val="22"/>
              </w:rPr>
              <w:t>valamennyi tényleges tulajdonos neve:</w:t>
            </w:r>
          </w:p>
        </w:tc>
        <w:tc>
          <w:tcPr>
            <w:tcW w:w="3118" w:type="dxa"/>
            <w:vAlign w:val="center"/>
          </w:tcPr>
          <w:p w14:paraId="5CA0C9D0" w14:textId="77777777" w:rsidR="00D14AB7" w:rsidRPr="00AD29CE" w:rsidRDefault="00D14AB7" w:rsidP="00926869">
            <w:pPr>
              <w:autoSpaceDE w:val="0"/>
              <w:autoSpaceDN w:val="0"/>
              <w:adjustRightInd w:val="0"/>
              <w:jc w:val="center"/>
              <w:rPr>
                <w:sz w:val="22"/>
                <w:szCs w:val="22"/>
              </w:rPr>
            </w:pPr>
          </w:p>
        </w:tc>
      </w:tr>
      <w:tr w:rsidR="00D14AB7" w:rsidRPr="00AD29CE" w14:paraId="7CC1B5F8" w14:textId="77777777" w:rsidTr="00926869">
        <w:tc>
          <w:tcPr>
            <w:tcW w:w="416" w:type="dxa"/>
            <w:vAlign w:val="center"/>
          </w:tcPr>
          <w:p w14:paraId="6D070EB6" w14:textId="77777777" w:rsidR="00D14AB7" w:rsidRPr="00AD29CE" w:rsidRDefault="00D14AB7" w:rsidP="00926869">
            <w:pPr>
              <w:autoSpaceDE w:val="0"/>
              <w:autoSpaceDN w:val="0"/>
              <w:adjustRightInd w:val="0"/>
              <w:jc w:val="center"/>
              <w:rPr>
                <w:sz w:val="22"/>
                <w:szCs w:val="22"/>
              </w:rPr>
            </w:pPr>
          </w:p>
        </w:tc>
        <w:tc>
          <w:tcPr>
            <w:tcW w:w="5819" w:type="dxa"/>
            <w:gridSpan w:val="2"/>
            <w:vAlign w:val="center"/>
          </w:tcPr>
          <w:p w14:paraId="42CC4877" w14:textId="77777777" w:rsidR="00D14AB7" w:rsidRPr="00AD29CE" w:rsidRDefault="00D14AB7" w:rsidP="00926869">
            <w:pPr>
              <w:autoSpaceDE w:val="0"/>
              <w:autoSpaceDN w:val="0"/>
              <w:adjustRightInd w:val="0"/>
              <w:jc w:val="right"/>
              <w:rPr>
                <w:sz w:val="22"/>
                <w:szCs w:val="22"/>
              </w:rPr>
            </w:pPr>
            <w:r w:rsidRPr="00AD29CE">
              <w:rPr>
                <w:sz w:val="22"/>
                <w:szCs w:val="22"/>
              </w:rPr>
              <w:t>valamennyi tényleges tulajdonos állandó lakóhelye:</w:t>
            </w:r>
          </w:p>
        </w:tc>
        <w:tc>
          <w:tcPr>
            <w:tcW w:w="3118" w:type="dxa"/>
            <w:vAlign w:val="center"/>
          </w:tcPr>
          <w:p w14:paraId="3204C9E2" w14:textId="77777777" w:rsidR="00D14AB7" w:rsidRPr="00AD29CE" w:rsidRDefault="00D14AB7" w:rsidP="00926869">
            <w:pPr>
              <w:autoSpaceDE w:val="0"/>
              <w:autoSpaceDN w:val="0"/>
              <w:adjustRightInd w:val="0"/>
              <w:jc w:val="center"/>
              <w:rPr>
                <w:sz w:val="22"/>
                <w:szCs w:val="22"/>
              </w:rPr>
            </w:pPr>
          </w:p>
        </w:tc>
      </w:tr>
      <w:tr w:rsidR="00AD29CE" w:rsidRPr="00AD29CE" w14:paraId="560F83A0" w14:textId="77777777" w:rsidTr="00926869">
        <w:tc>
          <w:tcPr>
            <w:tcW w:w="416" w:type="dxa"/>
            <w:vAlign w:val="center"/>
          </w:tcPr>
          <w:p w14:paraId="2D0291BA" w14:textId="0ED8B777" w:rsidR="00AD29CE" w:rsidRPr="00AD29CE" w:rsidRDefault="00AD29CE" w:rsidP="00926869">
            <w:pPr>
              <w:autoSpaceDE w:val="0"/>
              <w:autoSpaceDN w:val="0"/>
              <w:adjustRightInd w:val="0"/>
              <w:jc w:val="center"/>
              <w:rPr>
                <w:sz w:val="22"/>
                <w:szCs w:val="22"/>
              </w:rPr>
            </w:pPr>
            <w:r w:rsidRPr="00AD29CE">
              <w:rPr>
                <w:sz w:val="22"/>
                <w:szCs w:val="22"/>
              </w:rPr>
              <w:t>3.</w:t>
            </w:r>
          </w:p>
        </w:tc>
        <w:tc>
          <w:tcPr>
            <w:tcW w:w="5819" w:type="dxa"/>
            <w:gridSpan w:val="2"/>
            <w:vAlign w:val="center"/>
          </w:tcPr>
          <w:p w14:paraId="2C39814B" w14:textId="2347A6DA" w:rsidR="00AD29CE" w:rsidRPr="00AD29CE" w:rsidRDefault="00AD29CE" w:rsidP="00AD29CE">
            <w:pPr>
              <w:spacing w:before="120" w:after="120" w:line="276" w:lineRule="auto"/>
              <w:ind w:left="10"/>
              <w:jc w:val="both"/>
              <w:rPr>
                <w:sz w:val="22"/>
                <w:szCs w:val="22"/>
              </w:rPr>
            </w:pPr>
            <w:r w:rsidRPr="00AD29CE">
              <w:rPr>
                <w:sz w:val="22"/>
                <w:szCs w:val="22"/>
              </w:rPr>
              <w:t>a pénzmosásról szóló törvény 3. § r) pont </w:t>
            </w:r>
            <w:proofErr w:type="spellStart"/>
            <w:r w:rsidRPr="00AD29CE">
              <w:rPr>
                <w:sz w:val="22"/>
                <w:szCs w:val="22"/>
              </w:rPr>
              <w:t>ra</w:t>
            </w:r>
            <w:proofErr w:type="spellEnd"/>
            <w:r w:rsidRPr="00AD29CE">
              <w:rPr>
                <w:sz w:val="22"/>
                <w:szCs w:val="22"/>
              </w:rPr>
              <w:t>)–</w:t>
            </w:r>
            <w:proofErr w:type="spellStart"/>
            <w:r w:rsidRPr="00AD29CE">
              <w:rPr>
                <w:sz w:val="22"/>
                <w:szCs w:val="22"/>
              </w:rPr>
              <w:t>rb</w:t>
            </w:r>
            <w:proofErr w:type="spellEnd"/>
            <w:r w:rsidRPr="00AD29CE">
              <w:rPr>
                <w:sz w:val="22"/>
                <w:szCs w:val="22"/>
              </w:rPr>
              <w:t>) vagy </w:t>
            </w:r>
            <w:proofErr w:type="spellStart"/>
            <w:r w:rsidRPr="00AD29CE">
              <w:rPr>
                <w:sz w:val="22"/>
                <w:szCs w:val="22"/>
              </w:rPr>
              <w:t>rc</w:t>
            </w:r>
            <w:proofErr w:type="spellEnd"/>
            <w:r w:rsidRPr="00AD29CE">
              <w:rPr>
                <w:sz w:val="22"/>
                <w:szCs w:val="22"/>
              </w:rPr>
              <w:t>)–</w:t>
            </w:r>
            <w:proofErr w:type="spellStart"/>
            <w:r w:rsidRPr="00AD29CE">
              <w:rPr>
                <w:sz w:val="22"/>
                <w:szCs w:val="22"/>
              </w:rPr>
              <w:t>rd</w:t>
            </w:r>
            <w:proofErr w:type="spellEnd"/>
            <w:r w:rsidRPr="00AD29CE">
              <w:rPr>
                <w:sz w:val="22"/>
                <w:szCs w:val="22"/>
              </w:rPr>
              <w:t>) alpontja szerinti tényleges tulajdonos nincs.</w:t>
            </w:r>
          </w:p>
          <w:p w14:paraId="569D6582" w14:textId="77777777" w:rsidR="00AD29CE" w:rsidRPr="00AD29CE" w:rsidRDefault="00AD29CE" w:rsidP="00926869">
            <w:pPr>
              <w:autoSpaceDE w:val="0"/>
              <w:autoSpaceDN w:val="0"/>
              <w:adjustRightInd w:val="0"/>
              <w:jc w:val="right"/>
              <w:rPr>
                <w:sz w:val="22"/>
                <w:szCs w:val="22"/>
              </w:rPr>
            </w:pPr>
          </w:p>
        </w:tc>
        <w:tc>
          <w:tcPr>
            <w:tcW w:w="3118" w:type="dxa"/>
            <w:vAlign w:val="center"/>
          </w:tcPr>
          <w:p w14:paraId="6F4C1D5E" w14:textId="77777777" w:rsidR="00AD29CE" w:rsidRPr="00AD29CE" w:rsidRDefault="00AD29CE" w:rsidP="00926869">
            <w:pPr>
              <w:autoSpaceDE w:val="0"/>
              <w:autoSpaceDN w:val="0"/>
              <w:adjustRightInd w:val="0"/>
              <w:jc w:val="center"/>
              <w:rPr>
                <w:sz w:val="22"/>
                <w:szCs w:val="22"/>
              </w:rPr>
            </w:pPr>
          </w:p>
        </w:tc>
      </w:tr>
    </w:tbl>
    <w:p w14:paraId="2E6EE740" w14:textId="77777777" w:rsidR="00D14AB7" w:rsidRDefault="00D14AB7" w:rsidP="00D14AB7">
      <w:pPr>
        <w:rPr>
          <w:sz w:val="22"/>
          <w:szCs w:val="22"/>
          <w:highlight w:val="yellow"/>
        </w:rPr>
      </w:pPr>
    </w:p>
    <w:p w14:paraId="637BFA68" w14:textId="77777777" w:rsidR="00022D5E" w:rsidRDefault="00022D5E" w:rsidP="00022D5E">
      <w:pPr>
        <w:autoSpaceDE w:val="0"/>
        <w:autoSpaceDN w:val="0"/>
        <w:adjustRightInd w:val="0"/>
        <w:jc w:val="center"/>
        <w:rPr>
          <w:b/>
          <w:i/>
          <w:sz w:val="22"/>
          <w:szCs w:val="22"/>
        </w:rPr>
      </w:pPr>
    </w:p>
    <w:p w14:paraId="41CE039E" w14:textId="11250F77" w:rsidR="00022D5E" w:rsidRDefault="00022D5E" w:rsidP="00022D5E">
      <w:pPr>
        <w:autoSpaceDE w:val="0"/>
        <w:autoSpaceDN w:val="0"/>
        <w:adjustRightInd w:val="0"/>
        <w:jc w:val="center"/>
        <w:rPr>
          <w:sz w:val="22"/>
          <w:szCs w:val="22"/>
        </w:rPr>
      </w:pPr>
      <w:r w:rsidRPr="00022D5E">
        <w:rPr>
          <w:b/>
          <w:i/>
          <w:sz w:val="22"/>
          <w:szCs w:val="22"/>
        </w:rPr>
        <w:t>Nyilatkozom</w:t>
      </w:r>
      <w:r w:rsidR="00EC5BFC" w:rsidRPr="00EC5BFC">
        <w:rPr>
          <w:sz w:val="22"/>
          <w:szCs w:val="22"/>
        </w:rPr>
        <w:t xml:space="preserve"> </w:t>
      </w:r>
      <w:r w:rsidR="00EC5BFC">
        <w:rPr>
          <w:sz w:val="22"/>
          <w:szCs w:val="22"/>
        </w:rPr>
        <w:t xml:space="preserve">a </w:t>
      </w:r>
      <w:r w:rsidR="00EC5BFC" w:rsidRPr="00022D5E">
        <w:rPr>
          <w:sz w:val="22"/>
          <w:szCs w:val="22"/>
        </w:rPr>
        <w:t xml:space="preserve">Kbt. 62.§ (1) bekezdés </w:t>
      </w:r>
      <w:proofErr w:type="spellStart"/>
      <w:r w:rsidR="00EC5BFC" w:rsidRPr="00022D5E">
        <w:rPr>
          <w:sz w:val="22"/>
          <w:szCs w:val="22"/>
        </w:rPr>
        <w:t>kc</w:t>
      </w:r>
      <w:proofErr w:type="spellEnd"/>
      <w:r w:rsidR="00EC5BFC" w:rsidRPr="00022D5E">
        <w:rPr>
          <w:sz w:val="22"/>
          <w:szCs w:val="22"/>
        </w:rPr>
        <w:t xml:space="preserve">) </w:t>
      </w:r>
      <w:r w:rsidR="00EC5BFC">
        <w:rPr>
          <w:sz w:val="22"/>
          <w:szCs w:val="22"/>
        </w:rPr>
        <w:t>ponttal kapcsolatban</w:t>
      </w:r>
      <w:r w:rsidR="00EC5BFC" w:rsidRPr="00022D5E">
        <w:rPr>
          <w:sz w:val="22"/>
          <w:szCs w:val="22"/>
        </w:rPr>
        <w:t>, hogy</w:t>
      </w:r>
    </w:p>
    <w:p w14:paraId="65ED98B1" w14:textId="77777777" w:rsidR="00EC5BFC" w:rsidRPr="00022D5E" w:rsidRDefault="00EC5BFC" w:rsidP="00022D5E">
      <w:pPr>
        <w:autoSpaceDE w:val="0"/>
        <w:autoSpaceDN w:val="0"/>
        <w:adjustRightInd w:val="0"/>
        <w:jc w:val="center"/>
        <w:rPr>
          <w:sz w:val="22"/>
          <w:szCs w:val="22"/>
        </w:rPr>
      </w:pPr>
    </w:p>
    <w:p w14:paraId="176D9F11" w14:textId="278318E4" w:rsidR="00022D5E" w:rsidRPr="00AD29CE" w:rsidRDefault="00EC5BFC" w:rsidP="00022D5E">
      <w:pPr>
        <w:autoSpaceDE w:val="0"/>
        <w:autoSpaceDN w:val="0"/>
        <w:adjustRightInd w:val="0"/>
        <w:rPr>
          <w:sz w:val="22"/>
          <w:szCs w:val="22"/>
          <w:highlight w:val="yellow"/>
        </w:rPr>
      </w:pPr>
      <w:r>
        <w:rPr>
          <w:sz w:val="22"/>
          <w:szCs w:val="22"/>
        </w:rPr>
        <w:t>A)*</w:t>
      </w:r>
      <w:r w:rsidRPr="00AD29CE">
        <w:rPr>
          <w:sz w:val="22"/>
          <w:szCs w:val="22"/>
        </w:rPr>
        <w:t xml:space="preserve"> nincs olyan jogi személy vagy személyes joga szerint jogképes szervezet, amely az ajánlattevőben közvetetten vagy közvetlenül </w:t>
      </w:r>
      <w:proofErr w:type="gramStart"/>
      <w:r w:rsidRPr="00AD29CE">
        <w:rPr>
          <w:sz w:val="22"/>
          <w:szCs w:val="22"/>
        </w:rPr>
        <w:t>több, mint</w:t>
      </w:r>
      <w:proofErr w:type="gramEnd"/>
      <w:r w:rsidRPr="00AD29CE">
        <w:rPr>
          <w:sz w:val="22"/>
          <w:szCs w:val="22"/>
        </w:rPr>
        <w:t xml:space="preserve"> 25%-os tulajdoni résszel vagy szavazati joggal rendelkezik.</w:t>
      </w:r>
    </w:p>
    <w:p w14:paraId="16DBC924" w14:textId="77777777" w:rsidR="00022D5E" w:rsidRDefault="00022D5E" w:rsidP="00D14AB7">
      <w:pPr>
        <w:rPr>
          <w:sz w:val="22"/>
          <w:szCs w:val="22"/>
          <w:highlight w:val="yellow"/>
        </w:rPr>
      </w:pPr>
    </w:p>
    <w:p w14:paraId="24A5A708" w14:textId="77777777" w:rsidR="00EC5BFC" w:rsidRDefault="00EC5BFC" w:rsidP="00EC5BFC">
      <w:pPr>
        <w:autoSpaceDE w:val="0"/>
        <w:autoSpaceDN w:val="0"/>
        <w:adjustRightInd w:val="0"/>
        <w:spacing w:after="120"/>
        <w:jc w:val="both"/>
        <w:rPr>
          <w:sz w:val="22"/>
          <w:szCs w:val="22"/>
        </w:rPr>
      </w:pPr>
      <w:r>
        <w:rPr>
          <w:sz w:val="22"/>
          <w:szCs w:val="22"/>
        </w:rPr>
        <w:t>B)*</w:t>
      </w:r>
      <w:r w:rsidRPr="00AD29CE">
        <w:rPr>
          <w:sz w:val="22"/>
          <w:szCs w:val="22"/>
        </w:rPr>
        <w:t xml:space="preserve">van olyan jogi személy vagy személyes joga szerint jogképes szervezet, amely az ajánlattevőben közvetetten vagy közvetlenül </w:t>
      </w:r>
      <w:proofErr w:type="gramStart"/>
      <w:r w:rsidRPr="00AD29CE">
        <w:rPr>
          <w:sz w:val="22"/>
          <w:szCs w:val="22"/>
        </w:rPr>
        <w:t>több, mint</w:t>
      </w:r>
      <w:proofErr w:type="gramEnd"/>
      <w:r w:rsidRPr="00AD29CE">
        <w:rPr>
          <w:sz w:val="22"/>
          <w:szCs w:val="22"/>
        </w:rPr>
        <w:t xml:space="preserve"> 25%-os tulajdoni résszel vagy szavazati joggal rendelkezik. </w:t>
      </w:r>
    </w:p>
    <w:p w14:paraId="0E0B26D2" w14:textId="0205B474" w:rsidR="00EC5BFC" w:rsidRPr="00AD29CE" w:rsidRDefault="00EC5BFC" w:rsidP="00EC5BFC">
      <w:pPr>
        <w:autoSpaceDE w:val="0"/>
        <w:autoSpaceDN w:val="0"/>
        <w:adjustRightInd w:val="0"/>
        <w:spacing w:after="120"/>
        <w:jc w:val="both"/>
        <w:rPr>
          <w:sz w:val="22"/>
          <w:szCs w:val="22"/>
        </w:rPr>
      </w:pPr>
      <w:r w:rsidRPr="00AD29CE">
        <w:rPr>
          <w:sz w:val="22"/>
          <w:szCs w:val="22"/>
        </w:rPr>
        <w:t>Ezen szervezet (</w:t>
      </w:r>
      <w:proofErr w:type="spellStart"/>
      <w:r w:rsidRPr="00AD29CE">
        <w:rPr>
          <w:sz w:val="22"/>
          <w:szCs w:val="22"/>
        </w:rPr>
        <w:t>ek</w:t>
      </w:r>
      <w:proofErr w:type="spellEnd"/>
      <w:r w:rsidRPr="00AD29CE">
        <w:rPr>
          <w:sz w:val="22"/>
          <w:szCs w:val="22"/>
        </w:rPr>
        <w:t xml:space="preserve">) megnevezése a következő: </w:t>
      </w:r>
    </w:p>
    <w:p w14:paraId="5CDCF498" w14:textId="77777777" w:rsidR="00EC5BFC" w:rsidRPr="00AD29CE" w:rsidRDefault="00EC5BFC" w:rsidP="00EC5BFC">
      <w:pPr>
        <w:autoSpaceDE w:val="0"/>
        <w:autoSpaceDN w:val="0"/>
        <w:adjustRightInd w:val="0"/>
        <w:spacing w:after="120"/>
        <w:jc w:val="both"/>
        <w:rPr>
          <w:sz w:val="22"/>
          <w:szCs w:val="22"/>
        </w:rPr>
      </w:pPr>
      <w:proofErr w:type="gramStart"/>
      <w:r w:rsidRPr="00AD29CE">
        <w:rPr>
          <w:sz w:val="22"/>
          <w:szCs w:val="22"/>
        </w:rPr>
        <w:t>cégnév</w:t>
      </w:r>
      <w:proofErr w:type="gramEnd"/>
      <w:r w:rsidRPr="00AD29CE">
        <w:rPr>
          <w:sz w:val="22"/>
          <w:szCs w:val="22"/>
        </w:rPr>
        <w:t>:</w:t>
      </w:r>
    </w:p>
    <w:p w14:paraId="23A04ECD" w14:textId="77777777" w:rsidR="00EC5BFC" w:rsidRPr="00AD29CE" w:rsidRDefault="00EC5BFC" w:rsidP="00EC5BFC">
      <w:pPr>
        <w:autoSpaceDE w:val="0"/>
        <w:autoSpaceDN w:val="0"/>
        <w:adjustRightInd w:val="0"/>
        <w:spacing w:after="120"/>
        <w:jc w:val="both"/>
        <w:rPr>
          <w:sz w:val="22"/>
          <w:szCs w:val="22"/>
        </w:rPr>
      </w:pPr>
      <w:proofErr w:type="gramStart"/>
      <w:r w:rsidRPr="00AD29CE">
        <w:rPr>
          <w:sz w:val="22"/>
          <w:szCs w:val="22"/>
        </w:rPr>
        <w:t>székhely</w:t>
      </w:r>
      <w:proofErr w:type="gramEnd"/>
      <w:r w:rsidRPr="00AD29CE">
        <w:rPr>
          <w:sz w:val="22"/>
          <w:szCs w:val="22"/>
        </w:rPr>
        <w:t>:</w:t>
      </w:r>
    </w:p>
    <w:p w14:paraId="4A1B2299" w14:textId="0EB69F69" w:rsidR="00EC5BFC" w:rsidRDefault="00EC5BFC" w:rsidP="00EC5BFC">
      <w:pPr>
        <w:rPr>
          <w:sz w:val="22"/>
          <w:szCs w:val="22"/>
          <w:highlight w:val="yellow"/>
        </w:rPr>
      </w:pPr>
      <w:r w:rsidRPr="00AD29CE">
        <w:rPr>
          <w:sz w:val="22"/>
          <w:szCs w:val="22"/>
        </w:rPr>
        <w:t xml:space="preserve">Fenti </w:t>
      </w:r>
      <w:proofErr w:type="gramStart"/>
      <w:r w:rsidRPr="00AD29CE">
        <w:rPr>
          <w:sz w:val="22"/>
          <w:szCs w:val="22"/>
        </w:rPr>
        <w:t>szervezet(</w:t>
      </w:r>
      <w:proofErr w:type="spellStart"/>
      <w:proofErr w:type="gramEnd"/>
      <w:r w:rsidRPr="00AD29CE">
        <w:rPr>
          <w:sz w:val="22"/>
          <w:szCs w:val="22"/>
        </w:rPr>
        <w:t>ek</w:t>
      </w:r>
      <w:proofErr w:type="spellEnd"/>
      <w:r w:rsidRPr="00AD29CE">
        <w:rPr>
          <w:sz w:val="22"/>
          <w:szCs w:val="22"/>
        </w:rPr>
        <w:t>) vonatkozásában a Kbt. 62. § (1) bekezdés </w:t>
      </w:r>
      <w:r w:rsidR="00B74E22" w:rsidRPr="00AD29CE">
        <w:rPr>
          <w:sz w:val="22"/>
          <w:szCs w:val="22"/>
        </w:rPr>
        <w:t xml:space="preserve"> </w:t>
      </w:r>
      <w:proofErr w:type="spellStart"/>
      <w:r w:rsidR="00B74E22">
        <w:rPr>
          <w:sz w:val="22"/>
          <w:szCs w:val="22"/>
        </w:rPr>
        <w:t>k</w:t>
      </w:r>
      <w:r w:rsidR="00107D22">
        <w:rPr>
          <w:sz w:val="22"/>
          <w:szCs w:val="22"/>
        </w:rPr>
        <w:t>c</w:t>
      </w:r>
      <w:proofErr w:type="spellEnd"/>
      <w:r w:rsidR="00B74E22">
        <w:rPr>
          <w:sz w:val="22"/>
          <w:szCs w:val="22"/>
        </w:rPr>
        <w:t>) </w:t>
      </w:r>
      <w:r w:rsidRPr="00AD29CE">
        <w:rPr>
          <w:sz w:val="22"/>
          <w:szCs w:val="22"/>
        </w:rPr>
        <w:t>pontjában foglalt kizáró feltétel nem áll fenn.</w:t>
      </w:r>
    </w:p>
    <w:p w14:paraId="08C0202E" w14:textId="77777777" w:rsidR="00022D5E" w:rsidRPr="00AD29CE" w:rsidRDefault="00022D5E" w:rsidP="00D14AB7">
      <w:pPr>
        <w:rPr>
          <w:sz w:val="22"/>
          <w:szCs w:val="22"/>
          <w:highlight w:val="yellow"/>
        </w:rPr>
      </w:pPr>
    </w:p>
    <w:p w14:paraId="6FAA5B56" w14:textId="77777777" w:rsidR="00D14AB7" w:rsidRPr="00022D5E" w:rsidRDefault="00D14AB7" w:rsidP="00D14AB7">
      <w:pPr>
        <w:rPr>
          <w:sz w:val="22"/>
          <w:szCs w:val="22"/>
        </w:rPr>
      </w:pPr>
      <w:r w:rsidRPr="00022D5E">
        <w:rPr>
          <w:sz w:val="22"/>
          <w:szCs w:val="22"/>
        </w:rPr>
        <w:t>Keltezés (helység, év, hónap, nap)</w:t>
      </w:r>
    </w:p>
    <w:p w14:paraId="757EF151" w14:textId="77777777" w:rsidR="00D14AB7" w:rsidRPr="00022D5E" w:rsidRDefault="00D14AB7" w:rsidP="00D14AB7">
      <w:pPr>
        <w:rPr>
          <w:sz w:val="22"/>
          <w:szCs w:val="22"/>
        </w:rPr>
      </w:pPr>
    </w:p>
    <w:p w14:paraId="21FCB307" w14:textId="77777777" w:rsidR="00D14AB7" w:rsidRPr="00022D5E" w:rsidRDefault="00D14AB7" w:rsidP="00D14AB7">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D14AB7" w:rsidRPr="00022D5E" w14:paraId="499134A8" w14:textId="77777777" w:rsidTr="00926869">
        <w:tc>
          <w:tcPr>
            <w:tcW w:w="4819" w:type="dxa"/>
            <w:vAlign w:val="center"/>
          </w:tcPr>
          <w:p w14:paraId="766CDE18" w14:textId="77777777" w:rsidR="00D14AB7" w:rsidRPr="00022D5E" w:rsidRDefault="00D14AB7" w:rsidP="00926869">
            <w:pPr>
              <w:jc w:val="center"/>
              <w:rPr>
                <w:sz w:val="22"/>
                <w:szCs w:val="22"/>
              </w:rPr>
            </w:pPr>
            <w:r w:rsidRPr="00022D5E">
              <w:rPr>
                <w:sz w:val="22"/>
                <w:szCs w:val="22"/>
              </w:rPr>
              <w:t>……………………………</w:t>
            </w:r>
          </w:p>
        </w:tc>
      </w:tr>
      <w:tr w:rsidR="00D14AB7" w:rsidRPr="000267CD" w14:paraId="5EBE44E4" w14:textId="77777777" w:rsidTr="00926869">
        <w:tc>
          <w:tcPr>
            <w:tcW w:w="4819" w:type="dxa"/>
            <w:vAlign w:val="center"/>
          </w:tcPr>
          <w:p w14:paraId="629DE746" w14:textId="77777777" w:rsidR="00D14AB7" w:rsidRPr="000267CD" w:rsidRDefault="00D14AB7" w:rsidP="00926869">
            <w:pPr>
              <w:jc w:val="center"/>
              <w:rPr>
                <w:sz w:val="22"/>
                <w:szCs w:val="22"/>
              </w:rPr>
            </w:pPr>
            <w:r w:rsidRPr="00022D5E">
              <w:rPr>
                <w:sz w:val="22"/>
                <w:szCs w:val="22"/>
              </w:rPr>
              <w:t>cégszerű aláírás</w:t>
            </w:r>
          </w:p>
        </w:tc>
      </w:tr>
      <w:bookmarkEnd w:id="223"/>
    </w:tbl>
    <w:p w14:paraId="4465BE36" w14:textId="77777777" w:rsidR="00941797" w:rsidRPr="000267CD" w:rsidRDefault="00941797" w:rsidP="00941797">
      <w:pPr>
        <w:pStyle w:val="Szvegtrzsbehzssal"/>
        <w:shd w:val="clear" w:color="auto" w:fill="FFFFFF"/>
        <w:tabs>
          <w:tab w:val="left" w:pos="9072"/>
        </w:tabs>
        <w:ind w:right="567"/>
        <w:rPr>
          <w:sz w:val="22"/>
          <w:szCs w:val="22"/>
        </w:rPr>
      </w:pPr>
    </w:p>
    <w:p w14:paraId="79441C01" w14:textId="2FE871C0" w:rsidR="00C82C42" w:rsidRPr="00AD29CE" w:rsidRDefault="00C82C42" w:rsidP="00C82C42">
      <w:pPr>
        <w:spacing w:after="120"/>
        <w:jc w:val="both"/>
        <w:rPr>
          <w:sz w:val="22"/>
          <w:szCs w:val="22"/>
        </w:rPr>
      </w:pPr>
    </w:p>
    <w:p w14:paraId="1F46D162" w14:textId="537EC7E2" w:rsidR="00EC5BFC" w:rsidRDefault="00EC5BFC">
      <w:pPr>
        <w:rPr>
          <w:rFonts w:ascii="Tahoma" w:hAnsi="Tahoma" w:cs="Tahoma"/>
          <w:b/>
          <w:sz w:val="21"/>
          <w:szCs w:val="21"/>
        </w:rPr>
      </w:pPr>
    </w:p>
    <w:p w14:paraId="516D31C5" w14:textId="2E9930DC" w:rsidR="00C82C42" w:rsidRPr="00EC5BFC" w:rsidRDefault="00812E40" w:rsidP="00EC5BFC">
      <w:pPr>
        <w:spacing w:before="120" w:after="120"/>
        <w:ind w:left="7080"/>
        <w:jc w:val="right"/>
        <w:rPr>
          <w:b/>
          <w:i/>
          <w:sz w:val="22"/>
          <w:szCs w:val="22"/>
        </w:rPr>
      </w:pPr>
      <w:r>
        <w:rPr>
          <w:b/>
          <w:i/>
          <w:sz w:val="22"/>
          <w:szCs w:val="22"/>
        </w:rPr>
        <w:t>7</w:t>
      </w:r>
      <w:r w:rsidR="00C82C42" w:rsidRPr="00EC5BFC">
        <w:rPr>
          <w:b/>
          <w:i/>
          <w:sz w:val="22"/>
          <w:szCs w:val="22"/>
        </w:rPr>
        <w:t>. számú melléklet</w:t>
      </w:r>
    </w:p>
    <w:p w14:paraId="651B3EFC" w14:textId="1821C369" w:rsidR="00C82C42" w:rsidRPr="00EC5BFC" w:rsidRDefault="00B5453C" w:rsidP="00C82C42">
      <w:pPr>
        <w:spacing w:before="120" w:after="120"/>
        <w:jc w:val="center"/>
        <w:rPr>
          <w:b/>
          <w:smallCaps/>
          <w:sz w:val="22"/>
          <w:szCs w:val="22"/>
        </w:rPr>
      </w:pPr>
      <w:r>
        <w:rPr>
          <w:b/>
          <w:smallCaps/>
          <w:sz w:val="22"/>
          <w:szCs w:val="22"/>
        </w:rPr>
        <w:t>NYILATKOZAT</w:t>
      </w:r>
    </w:p>
    <w:p w14:paraId="614C4361" w14:textId="77777777" w:rsidR="00C82C42" w:rsidRPr="00EC5BFC" w:rsidRDefault="00C82C42" w:rsidP="00C82C42">
      <w:pPr>
        <w:spacing w:before="120" w:after="120"/>
        <w:jc w:val="center"/>
        <w:rPr>
          <w:b/>
          <w:sz w:val="22"/>
          <w:szCs w:val="22"/>
        </w:rPr>
      </w:pPr>
      <w:proofErr w:type="gramStart"/>
      <w:r w:rsidRPr="00EC5BFC">
        <w:rPr>
          <w:b/>
          <w:sz w:val="22"/>
          <w:szCs w:val="22"/>
        </w:rPr>
        <w:t>a</w:t>
      </w:r>
      <w:proofErr w:type="gramEnd"/>
      <w:r w:rsidRPr="00EC5BFC">
        <w:rPr>
          <w:b/>
          <w:sz w:val="22"/>
          <w:szCs w:val="22"/>
        </w:rPr>
        <w:t xml:space="preserve"> kizáró okok vonatkozásában</w:t>
      </w:r>
      <w:r w:rsidRPr="00EC5BFC">
        <w:rPr>
          <w:rStyle w:val="Lbjegyzet-hivatkozs"/>
          <w:sz w:val="22"/>
          <w:szCs w:val="22"/>
        </w:rPr>
        <w:footnoteReference w:id="62"/>
      </w:r>
    </w:p>
    <w:p w14:paraId="45C1C76A" w14:textId="24557946" w:rsidR="00C82C42" w:rsidRPr="00EC5BFC" w:rsidRDefault="00EC5BFC" w:rsidP="00EC5BFC">
      <w:pPr>
        <w:jc w:val="both"/>
        <w:rPr>
          <w:sz w:val="22"/>
          <w:szCs w:val="22"/>
        </w:rPr>
      </w:pPr>
      <w:proofErr w:type="gramStart"/>
      <w:r w:rsidRPr="00022D5E">
        <w:rPr>
          <w:sz w:val="22"/>
          <w:szCs w:val="22"/>
        </w:rPr>
        <w:t xml:space="preserve">Alulírott …………………………….…….., mint a ……………………………… </w:t>
      </w:r>
      <w:r w:rsidRPr="00022D5E">
        <w:rPr>
          <w:i/>
          <w:sz w:val="22"/>
          <w:szCs w:val="22"/>
        </w:rPr>
        <w:t>(Ajánlattevő)</w:t>
      </w:r>
      <w:r w:rsidRPr="00022D5E">
        <w:rPr>
          <w:sz w:val="22"/>
          <w:szCs w:val="22"/>
        </w:rPr>
        <w:t xml:space="preserve"> …………………………. </w:t>
      </w:r>
      <w:r w:rsidRPr="00022D5E">
        <w:rPr>
          <w:i/>
          <w:sz w:val="22"/>
          <w:szCs w:val="22"/>
        </w:rPr>
        <w:t xml:space="preserve">(Ajánlattevő székhelye), </w:t>
      </w:r>
      <w:r w:rsidRPr="00022D5E">
        <w:rPr>
          <w:sz w:val="22"/>
          <w:szCs w:val="22"/>
        </w:rPr>
        <w:t xml:space="preserve">………………………….  nevében kötelezettségvállalásra jogosult …………….. </w:t>
      </w:r>
      <w:r w:rsidRPr="00022D5E">
        <w:rPr>
          <w:i/>
          <w:sz w:val="22"/>
          <w:szCs w:val="22"/>
        </w:rPr>
        <w:t>(tisztség megjelölése)</w:t>
      </w:r>
      <w:r w:rsidRPr="00022D5E">
        <w:rPr>
          <w:sz w:val="22"/>
          <w:szCs w:val="22"/>
        </w:rPr>
        <w:t xml:space="preserve"> </w:t>
      </w:r>
      <w:r w:rsidR="00C82C42" w:rsidRPr="00EC5BFC">
        <w:rPr>
          <w:sz w:val="22"/>
          <w:szCs w:val="22"/>
        </w:rPr>
        <w:t>az alábbi nyilatkozatot teszem a kizáró okok vonatkozásában:</w:t>
      </w:r>
      <w:proofErr w:type="gramEnd"/>
    </w:p>
    <w:p w14:paraId="7E1A48D2" w14:textId="77777777" w:rsidR="00EC5BFC" w:rsidRDefault="00EC5BFC" w:rsidP="00C82C42">
      <w:pPr>
        <w:spacing w:after="120"/>
        <w:jc w:val="both"/>
        <w:rPr>
          <w:sz w:val="22"/>
          <w:szCs w:val="22"/>
        </w:rPr>
      </w:pPr>
    </w:p>
    <w:p w14:paraId="360C0BEB" w14:textId="77777777" w:rsidR="00C82C42" w:rsidRPr="00EC5BFC" w:rsidRDefault="00C82C42" w:rsidP="00C82C42">
      <w:pPr>
        <w:spacing w:after="120"/>
        <w:jc w:val="both"/>
        <w:rPr>
          <w:sz w:val="22"/>
          <w:szCs w:val="22"/>
        </w:rPr>
      </w:pPr>
      <w:r w:rsidRPr="00EC5BFC">
        <w:rPr>
          <w:sz w:val="22"/>
          <w:szCs w:val="22"/>
        </w:rPr>
        <w:t xml:space="preserve">Nem állnak fenn velünk szemben a közbeszerzésekről szóló 2015. évi CXLIII. törvényben foglalt alábbi kizáró okok, mely szerint nem lehet ajánlattevő, amennyiben: </w:t>
      </w:r>
    </w:p>
    <w:p w14:paraId="07320B1E" w14:textId="77777777" w:rsidR="00C82C42" w:rsidRPr="00EC5BFC" w:rsidRDefault="00C82C42" w:rsidP="00C82C42">
      <w:pPr>
        <w:spacing w:after="120"/>
        <w:jc w:val="both"/>
        <w:rPr>
          <w:b/>
          <w:sz w:val="22"/>
          <w:szCs w:val="22"/>
        </w:rPr>
      </w:pPr>
      <w:r w:rsidRPr="00EC5BFC">
        <w:rPr>
          <w:b/>
          <w:sz w:val="22"/>
          <w:szCs w:val="22"/>
        </w:rPr>
        <w:t>Kbt. 62. § (2) bekezdés:</w:t>
      </w:r>
    </w:p>
    <w:p w14:paraId="25E14216" w14:textId="77777777" w:rsidR="00C82C42" w:rsidRPr="00EC5BFC" w:rsidRDefault="00C82C42" w:rsidP="00C82C42">
      <w:pPr>
        <w:spacing w:after="120"/>
        <w:jc w:val="both"/>
        <w:rPr>
          <w:sz w:val="22"/>
          <w:szCs w:val="22"/>
        </w:rPr>
      </w:pPr>
      <w:proofErr w:type="gramStart"/>
      <w:r w:rsidRPr="00EC5BFC">
        <w:rPr>
          <w:sz w:val="22"/>
          <w:szCs w:val="22"/>
        </w:rPr>
        <w:t>a</w:t>
      </w:r>
      <w:proofErr w:type="gramEnd"/>
      <w:r w:rsidRPr="00EC5BFC">
        <w:rPr>
          <w:sz w:val="22"/>
          <w:szCs w:val="22"/>
        </w:rPr>
        <w:t>)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14:paraId="4DB104B5" w14:textId="77777777" w:rsidR="00C82C42" w:rsidRPr="00EC5BFC" w:rsidRDefault="00C82C42" w:rsidP="00C82C42">
      <w:pPr>
        <w:spacing w:after="120"/>
        <w:jc w:val="both"/>
        <w:rPr>
          <w:sz w:val="22"/>
          <w:szCs w:val="22"/>
        </w:rPr>
      </w:pPr>
      <w:proofErr w:type="gramStart"/>
      <w:r w:rsidRPr="00EC5BFC">
        <w:rPr>
          <w:sz w:val="22"/>
          <w:szCs w:val="22"/>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w:t>
      </w:r>
      <w:proofErr w:type="gramEnd"/>
      <w:r w:rsidRPr="00EC5BFC">
        <w:rPr>
          <w:sz w:val="22"/>
          <w:szCs w:val="22"/>
        </w:rPr>
        <w:t xml:space="preserve">ő </w:t>
      </w:r>
      <w:proofErr w:type="gramStart"/>
      <w:r w:rsidRPr="00EC5BFC">
        <w:rPr>
          <w:sz w:val="22"/>
          <w:szCs w:val="22"/>
        </w:rPr>
        <w:t>személy</w:t>
      </w:r>
      <w:proofErr w:type="gramEnd"/>
      <w:r w:rsidRPr="00EC5BFC">
        <w:rPr>
          <w:sz w:val="22"/>
          <w:szCs w:val="22"/>
        </w:rPr>
        <w:t xml:space="preserve"> volt.</w:t>
      </w:r>
    </w:p>
    <w:p w14:paraId="1B0E6EDF" w14:textId="77777777" w:rsidR="00C82C42" w:rsidRPr="00352227" w:rsidRDefault="00C82C42" w:rsidP="00C82C42">
      <w:pPr>
        <w:autoSpaceDE w:val="0"/>
        <w:autoSpaceDN w:val="0"/>
        <w:adjustRightInd w:val="0"/>
        <w:spacing w:before="120" w:after="120"/>
        <w:jc w:val="both"/>
        <w:rPr>
          <w:rFonts w:ascii="Tahoma" w:hAnsi="Tahoma" w:cs="Tahoma"/>
          <w:sz w:val="21"/>
          <w:szCs w:val="21"/>
        </w:rPr>
      </w:pPr>
    </w:p>
    <w:p w14:paraId="18ED0A9C" w14:textId="77777777" w:rsidR="00EC5BFC" w:rsidRPr="00022D5E" w:rsidRDefault="00EC5BFC" w:rsidP="00EC5BFC">
      <w:pPr>
        <w:rPr>
          <w:sz w:val="22"/>
          <w:szCs w:val="22"/>
        </w:rPr>
      </w:pPr>
      <w:r w:rsidRPr="00022D5E">
        <w:rPr>
          <w:sz w:val="22"/>
          <w:szCs w:val="22"/>
        </w:rPr>
        <w:t>Keltezés (helység, év, hónap, nap)</w:t>
      </w:r>
    </w:p>
    <w:p w14:paraId="58BCC8F4" w14:textId="77777777" w:rsidR="00EC5BFC" w:rsidRPr="00022D5E" w:rsidRDefault="00EC5BFC" w:rsidP="00EC5BFC">
      <w:pPr>
        <w:rPr>
          <w:sz w:val="22"/>
          <w:szCs w:val="22"/>
        </w:rPr>
      </w:pPr>
    </w:p>
    <w:p w14:paraId="5D762104" w14:textId="77777777" w:rsidR="00EC5BFC" w:rsidRPr="00022D5E" w:rsidRDefault="00EC5BFC" w:rsidP="00EC5BFC">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EC5BFC" w:rsidRPr="00022D5E" w14:paraId="254F1D3D" w14:textId="77777777" w:rsidTr="00EC5BFC">
        <w:tc>
          <w:tcPr>
            <w:tcW w:w="4819" w:type="dxa"/>
            <w:vAlign w:val="center"/>
          </w:tcPr>
          <w:p w14:paraId="17DD7145" w14:textId="77777777" w:rsidR="00EC5BFC" w:rsidRPr="00022D5E" w:rsidRDefault="00EC5BFC" w:rsidP="00EC5BFC">
            <w:pPr>
              <w:jc w:val="center"/>
              <w:rPr>
                <w:sz w:val="22"/>
                <w:szCs w:val="22"/>
              </w:rPr>
            </w:pPr>
            <w:r w:rsidRPr="00022D5E">
              <w:rPr>
                <w:sz w:val="22"/>
                <w:szCs w:val="22"/>
              </w:rPr>
              <w:t>……………………………</w:t>
            </w:r>
          </w:p>
        </w:tc>
      </w:tr>
      <w:tr w:rsidR="00EC5BFC" w:rsidRPr="000267CD" w14:paraId="09EC17B4" w14:textId="77777777" w:rsidTr="00EC5BFC">
        <w:tc>
          <w:tcPr>
            <w:tcW w:w="4819" w:type="dxa"/>
            <w:vAlign w:val="center"/>
          </w:tcPr>
          <w:p w14:paraId="67217756" w14:textId="77777777" w:rsidR="00EC5BFC" w:rsidRPr="000267CD" w:rsidRDefault="00EC5BFC" w:rsidP="00EC5BFC">
            <w:pPr>
              <w:jc w:val="center"/>
              <w:rPr>
                <w:sz w:val="22"/>
                <w:szCs w:val="22"/>
              </w:rPr>
            </w:pPr>
            <w:r w:rsidRPr="00022D5E">
              <w:rPr>
                <w:sz w:val="22"/>
                <w:szCs w:val="22"/>
              </w:rPr>
              <w:t>cégszerű aláírás</w:t>
            </w:r>
          </w:p>
        </w:tc>
      </w:tr>
    </w:tbl>
    <w:p w14:paraId="27C9CA60" w14:textId="77777777" w:rsidR="00C82C42" w:rsidRPr="00352227" w:rsidRDefault="00C82C42" w:rsidP="00C82C42">
      <w:pPr>
        <w:tabs>
          <w:tab w:val="center" w:pos="6521"/>
        </w:tabs>
        <w:spacing w:before="120" w:after="120"/>
        <w:jc w:val="both"/>
        <w:rPr>
          <w:rFonts w:ascii="Tahoma" w:hAnsi="Tahoma" w:cs="Tahoma"/>
          <w:b/>
          <w:sz w:val="21"/>
          <w:szCs w:val="21"/>
        </w:rPr>
      </w:pPr>
    </w:p>
    <w:p w14:paraId="1EFF6439" w14:textId="56C67D50" w:rsidR="00EC5BFC" w:rsidRDefault="00EC5BFC">
      <w:pPr>
        <w:rPr>
          <w:rFonts w:ascii="Tahoma" w:hAnsi="Tahoma" w:cs="Tahoma"/>
          <w:b/>
          <w:bCs/>
          <w:sz w:val="21"/>
          <w:szCs w:val="21"/>
        </w:rPr>
      </w:pPr>
    </w:p>
    <w:tbl>
      <w:tblPr>
        <w:tblW w:w="0" w:type="auto"/>
        <w:tblLook w:val="04A0" w:firstRow="1" w:lastRow="0" w:firstColumn="1" w:lastColumn="0" w:noHBand="0" w:noVBand="1"/>
      </w:tblPr>
      <w:tblGrid>
        <w:gridCol w:w="1485"/>
        <w:gridCol w:w="3576"/>
        <w:gridCol w:w="4368"/>
      </w:tblGrid>
      <w:tr w:rsidR="00C82C42" w:rsidRPr="00352227" w14:paraId="28409CAF" w14:textId="77777777" w:rsidTr="00B5453C">
        <w:tc>
          <w:tcPr>
            <w:tcW w:w="1485" w:type="dxa"/>
          </w:tcPr>
          <w:p w14:paraId="22CDB5EA" w14:textId="77777777" w:rsidR="00C82C42" w:rsidRPr="00352227" w:rsidRDefault="00C82C42" w:rsidP="00B5453C">
            <w:pPr>
              <w:rPr>
                <w:rFonts w:ascii="Tahoma" w:hAnsi="Tahoma" w:cs="Tahoma"/>
                <w:sz w:val="21"/>
                <w:szCs w:val="21"/>
              </w:rPr>
            </w:pPr>
          </w:p>
        </w:tc>
        <w:tc>
          <w:tcPr>
            <w:tcW w:w="3576" w:type="dxa"/>
          </w:tcPr>
          <w:p w14:paraId="48C89D29" w14:textId="77777777" w:rsidR="00C82C42" w:rsidRPr="00352227" w:rsidRDefault="00C82C42" w:rsidP="007F1468">
            <w:pPr>
              <w:jc w:val="both"/>
              <w:rPr>
                <w:rFonts w:ascii="Tahoma" w:hAnsi="Tahoma" w:cs="Tahoma"/>
                <w:sz w:val="21"/>
                <w:szCs w:val="21"/>
              </w:rPr>
            </w:pPr>
          </w:p>
        </w:tc>
        <w:tc>
          <w:tcPr>
            <w:tcW w:w="4368" w:type="dxa"/>
          </w:tcPr>
          <w:p w14:paraId="53420EDA" w14:textId="77777777" w:rsidR="00C82C42" w:rsidRPr="00352227" w:rsidRDefault="00C82C42" w:rsidP="007F1468">
            <w:pPr>
              <w:jc w:val="both"/>
              <w:rPr>
                <w:rFonts w:ascii="Tahoma" w:hAnsi="Tahoma" w:cs="Tahoma"/>
                <w:sz w:val="21"/>
                <w:szCs w:val="21"/>
              </w:rPr>
            </w:pPr>
          </w:p>
        </w:tc>
      </w:tr>
    </w:tbl>
    <w:p w14:paraId="65F2B68F" w14:textId="77777777" w:rsidR="00B5453C" w:rsidRDefault="00B5453C" w:rsidP="00941797">
      <w:pPr>
        <w:pStyle w:val="Szvegtrzsbehzssal"/>
        <w:shd w:val="clear" w:color="auto" w:fill="FFFFFF"/>
        <w:tabs>
          <w:tab w:val="left" w:pos="9072"/>
        </w:tabs>
        <w:ind w:right="567"/>
        <w:jc w:val="right"/>
        <w:rPr>
          <w:b/>
          <w:i/>
          <w:sz w:val="22"/>
          <w:szCs w:val="22"/>
        </w:rPr>
      </w:pPr>
    </w:p>
    <w:p w14:paraId="6A5C296D" w14:textId="77777777" w:rsidR="00941797" w:rsidRPr="000267CD" w:rsidRDefault="00941797" w:rsidP="009F7BB0">
      <w:pPr>
        <w:jc w:val="right"/>
      </w:pPr>
    </w:p>
    <w:p w14:paraId="6CAE2EF5" w14:textId="77777777" w:rsidR="00941797" w:rsidRPr="000267CD" w:rsidRDefault="00B1497D" w:rsidP="00941797">
      <w:pPr>
        <w:jc w:val="both"/>
        <w:rPr>
          <w:caps/>
          <w:sz w:val="22"/>
          <w:szCs w:val="22"/>
        </w:rPr>
      </w:pPr>
      <w:r w:rsidRPr="000267CD">
        <w:rPr>
          <w:caps/>
          <w:sz w:val="22"/>
          <w:szCs w:val="22"/>
        </w:rPr>
        <w:br w:type="page"/>
      </w:r>
    </w:p>
    <w:p w14:paraId="714C7093" w14:textId="77777777" w:rsidR="00941797" w:rsidRPr="000267CD" w:rsidRDefault="00941797" w:rsidP="00941797">
      <w:pPr>
        <w:jc w:val="both"/>
        <w:rPr>
          <w:caps/>
          <w:sz w:val="22"/>
          <w:szCs w:val="22"/>
        </w:rPr>
      </w:pPr>
    </w:p>
    <w:p w14:paraId="1C87B61C" w14:textId="44742A87" w:rsidR="00941797" w:rsidRPr="000267CD" w:rsidRDefault="00E46023" w:rsidP="00941797">
      <w:pPr>
        <w:jc w:val="right"/>
        <w:rPr>
          <w:b/>
          <w:i/>
          <w:sz w:val="22"/>
          <w:szCs w:val="22"/>
        </w:rPr>
      </w:pPr>
      <w:r>
        <w:rPr>
          <w:b/>
          <w:i/>
          <w:sz w:val="22"/>
          <w:szCs w:val="22"/>
        </w:rPr>
        <w:t>8</w:t>
      </w:r>
      <w:r w:rsidR="00941797" w:rsidRPr="000267CD">
        <w:rPr>
          <w:b/>
          <w:i/>
          <w:sz w:val="22"/>
          <w:szCs w:val="22"/>
        </w:rPr>
        <w:t>. sz. melléklet</w:t>
      </w:r>
    </w:p>
    <w:p w14:paraId="1D6209A5" w14:textId="77777777" w:rsidR="00941797" w:rsidRPr="000267CD" w:rsidRDefault="00941797" w:rsidP="00941797">
      <w:pPr>
        <w:spacing w:before="480"/>
        <w:jc w:val="center"/>
        <w:rPr>
          <w:b/>
          <w:sz w:val="22"/>
          <w:szCs w:val="22"/>
        </w:rPr>
      </w:pPr>
      <w:r w:rsidRPr="000267CD">
        <w:rPr>
          <w:b/>
          <w:sz w:val="22"/>
          <w:szCs w:val="22"/>
        </w:rPr>
        <w:t>ÁRBEVÉTELRE VONATKOZÓ NYILATKOZAT</w:t>
      </w:r>
      <w:r w:rsidRPr="000267CD">
        <w:rPr>
          <w:rStyle w:val="Lbjegyzet-hivatkozs"/>
          <w:b/>
          <w:sz w:val="22"/>
          <w:szCs w:val="22"/>
        </w:rPr>
        <w:footnoteReference w:id="63"/>
      </w:r>
    </w:p>
    <w:p w14:paraId="5518BEA1" w14:textId="1A2EC1F1" w:rsidR="00941797" w:rsidRPr="000267CD" w:rsidRDefault="00812E40" w:rsidP="00941797">
      <w:pPr>
        <w:spacing w:before="480"/>
        <w:jc w:val="center"/>
        <w:rPr>
          <w:sz w:val="22"/>
          <w:szCs w:val="22"/>
        </w:rPr>
      </w:pPr>
      <w:proofErr w:type="gramStart"/>
      <w:r>
        <w:rPr>
          <w:sz w:val="22"/>
          <w:szCs w:val="22"/>
        </w:rPr>
        <w:t>a</w:t>
      </w:r>
      <w:proofErr w:type="gramEnd"/>
      <w:r>
        <w:rPr>
          <w:sz w:val="22"/>
          <w:szCs w:val="22"/>
        </w:rPr>
        <w:t xml:space="preserve"> 321/2015. (X.</w:t>
      </w:r>
      <w:r w:rsidR="00941797" w:rsidRPr="000267CD">
        <w:rPr>
          <w:sz w:val="22"/>
          <w:szCs w:val="22"/>
        </w:rPr>
        <w:t>3</w:t>
      </w:r>
      <w:r>
        <w:rPr>
          <w:sz w:val="22"/>
          <w:szCs w:val="22"/>
        </w:rPr>
        <w:t>0</w:t>
      </w:r>
      <w:r w:rsidR="00767B9D">
        <w:rPr>
          <w:sz w:val="22"/>
          <w:szCs w:val="22"/>
        </w:rPr>
        <w:t>.) Korm. rendelet 19</w:t>
      </w:r>
      <w:r w:rsidR="00941797" w:rsidRPr="000267CD">
        <w:rPr>
          <w:sz w:val="22"/>
          <w:szCs w:val="22"/>
        </w:rPr>
        <w:t>. § (1) bekezdés c) pontjában foglaltaknak megfelelően</w:t>
      </w:r>
    </w:p>
    <w:p w14:paraId="31560F77" w14:textId="6E5AD124" w:rsidR="00941797" w:rsidRPr="000267CD" w:rsidRDefault="00941797" w:rsidP="00941797">
      <w:pPr>
        <w:overflowPunct w:val="0"/>
        <w:autoSpaceDE w:val="0"/>
        <w:autoSpaceDN w:val="0"/>
        <w:spacing w:before="720"/>
        <w:ind w:right="-108"/>
        <w:jc w:val="both"/>
        <w:rPr>
          <w:sz w:val="22"/>
          <w:szCs w:val="22"/>
        </w:rPr>
      </w:pPr>
      <w:proofErr w:type="gramStart"/>
      <w:r w:rsidRPr="000267CD">
        <w:rPr>
          <w:sz w:val="22"/>
          <w:szCs w:val="22"/>
        </w:rPr>
        <w:t xml:space="preserve">Alulírott …………………………….…….., mint a ……………………………… </w:t>
      </w:r>
      <w:r w:rsidRPr="000267CD">
        <w:rPr>
          <w:i/>
          <w:sz w:val="22"/>
          <w:szCs w:val="22"/>
        </w:rPr>
        <w:t>(ajánlattevő kapacitást rendelkezésre bocsátó szervezet megnevezése)</w:t>
      </w:r>
      <w:r w:rsidRPr="000267CD">
        <w:rPr>
          <w:sz w:val="22"/>
          <w:szCs w:val="22"/>
        </w:rPr>
        <w:t xml:space="preserve"> …………………………. </w:t>
      </w:r>
      <w:r w:rsidRPr="000267CD">
        <w:rPr>
          <w:i/>
          <w:sz w:val="22"/>
          <w:szCs w:val="22"/>
        </w:rPr>
        <w:t xml:space="preserve">(ajánlattevő/kapacitást rendelkezésre bocsátó szervezet székhelye), </w:t>
      </w:r>
      <w:r w:rsidRPr="000267CD">
        <w:rPr>
          <w:sz w:val="22"/>
          <w:szCs w:val="22"/>
        </w:rPr>
        <w:t xml:space="preserve">………………………….  nevében kötelezettségvállalásra jogosult …………….. </w:t>
      </w:r>
      <w:r w:rsidRPr="000267CD">
        <w:rPr>
          <w:i/>
          <w:sz w:val="22"/>
          <w:szCs w:val="22"/>
        </w:rPr>
        <w:t>(tisztség megjelölése)</w:t>
      </w:r>
      <w:r w:rsidRPr="000267CD">
        <w:rPr>
          <w:sz w:val="22"/>
          <w:szCs w:val="22"/>
        </w:rPr>
        <w:t xml:space="preserve">, a </w:t>
      </w:r>
      <w:r w:rsidR="00DF149B" w:rsidRPr="000267CD">
        <w:rPr>
          <w:sz w:val="22"/>
          <w:szCs w:val="22"/>
        </w:rPr>
        <w:t>Miniszterelnökség,</w:t>
      </w:r>
      <w:r w:rsidRPr="000267CD">
        <w:rPr>
          <w:sz w:val="22"/>
          <w:szCs w:val="22"/>
        </w:rPr>
        <w:t xml:space="preserve"> mint Ajánlatkérő által </w:t>
      </w:r>
      <w:r w:rsidR="00A87816" w:rsidRPr="000267CD">
        <w:rPr>
          <w:b/>
          <w:sz w:val="22"/>
          <w:szCs w:val="22"/>
        </w:rPr>
        <w:t>„</w:t>
      </w:r>
      <w:r w:rsidR="00CB5AFE">
        <w:rPr>
          <w:sz w:val="22"/>
          <w:szCs w:val="22"/>
          <w:lang w:eastAsia="en-US"/>
        </w:rPr>
        <w:t xml:space="preserve">Keretmegállapodás </w:t>
      </w:r>
      <w:r w:rsidR="007751EA" w:rsidRPr="00AA3D98">
        <w:rPr>
          <w:sz w:val="22"/>
          <w:szCs w:val="22"/>
          <w:lang w:eastAsia="en-US"/>
        </w:rPr>
        <w:t>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w:t>
      </w:r>
      <w:proofErr w:type="gramEnd"/>
      <w:r w:rsidR="007751EA" w:rsidRPr="00AA3D98">
        <w:rPr>
          <w:sz w:val="22"/>
          <w:szCs w:val="22"/>
          <w:lang w:eastAsia="en-US"/>
        </w:rPr>
        <w:t xml:space="preserve"> </w:t>
      </w:r>
      <w:proofErr w:type="gramStart"/>
      <w:r w:rsidR="007751EA" w:rsidRPr="00AA3D98">
        <w:rPr>
          <w:sz w:val="22"/>
          <w:szCs w:val="22"/>
          <w:lang w:eastAsia="en-US"/>
        </w:rPr>
        <w:t>a</w:t>
      </w:r>
      <w:proofErr w:type="gramEnd"/>
      <w:r w:rsidR="007751EA" w:rsidRPr="00AA3D98">
        <w:rPr>
          <w:sz w:val="22"/>
          <w:szCs w:val="22"/>
          <w:lang w:eastAsia="en-US"/>
        </w:rPr>
        <w:t xml:space="preserve"> mindenkor hatályos jogszabályok alapján fennálló feladataihoz kapcsolódó közbeszerzési és jogi szakértői tanácsadás</w:t>
      </w:r>
      <w:r w:rsidR="00A87816" w:rsidRPr="000267CD">
        <w:rPr>
          <w:b/>
          <w:sz w:val="22"/>
          <w:szCs w:val="22"/>
        </w:rPr>
        <w:t>”</w:t>
      </w:r>
      <w:r w:rsidRPr="000267CD">
        <w:rPr>
          <w:b/>
          <w:sz w:val="22"/>
          <w:szCs w:val="22"/>
        </w:rPr>
        <w:t xml:space="preserve"> </w:t>
      </w:r>
      <w:r w:rsidRPr="000267CD">
        <w:rPr>
          <w:sz w:val="22"/>
          <w:szCs w:val="22"/>
        </w:rPr>
        <w:t>tárgyban megindított közbeszerzési eljárással összefüggésben</w:t>
      </w:r>
    </w:p>
    <w:p w14:paraId="4D9C0E10" w14:textId="77777777" w:rsidR="00941797" w:rsidRPr="000267CD" w:rsidRDefault="00941797" w:rsidP="00941797">
      <w:pPr>
        <w:spacing w:before="240" w:after="240"/>
        <w:ind w:right="-108"/>
        <w:jc w:val="center"/>
        <w:rPr>
          <w:sz w:val="22"/>
          <w:szCs w:val="22"/>
        </w:rPr>
      </w:pPr>
      <w:proofErr w:type="gramStart"/>
      <w:r w:rsidRPr="000267CD">
        <w:rPr>
          <w:sz w:val="22"/>
          <w:szCs w:val="22"/>
        </w:rPr>
        <w:t>nyilatkozom</w:t>
      </w:r>
      <w:proofErr w:type="gramEnd"/>
      <w:r w:rsidRPr="000267CD">
        <w:rPr>
          <w:sz w:val="22"/>
          <w:szCs w:val="22"/>
        </w:rPr>
        <w:t>,</w:t>
      </w:r>
    </w:p>
    <w:p w14:paraId="76D460BD" w14:textId="62845F72" w:rsidR="00941797" w:rsidRPr="000267CD" w:rsidRDefault="00941797" w:rsidP="00521C9B">
      <w:pPr>
        <w:pStyle w:val="Szvegtrzs"/>
        <w:jc w:val="both"/>
        <w:rPr>
          <w:b/>
          <w:sz w:val="22"/>
          <w:szCs w:val="22"/>
        </w:rPr>
      </w:pPr>
      <w:proofErr w:type="gramStart"/>
      <w:r w:rsidRPr="000267CD">
        <w:rPr>
          <w:b/>
          <w:sz w:val="22"/>
          <w:szCs w:val="22"/>
        </w:rPr>
        <w:t>hogy</w:t>
      </w:r>
      <w:proofErr w:type="gramEnd"/>
      <w:r w:rsidRPr="000267CD">
        <w:rPr>
          <w:b/>
          <w:sz w:val="22"/>
          <w:szCs w:val="22"/>
        </w:rPr>
        <w:t xml:space="preserve"> vállalkozásunk árbevétele az</w:t>
      </w:r>
      <w:r w:rsidR="00CB50EA">
        <w:rPr>
          <w:b/>
          <w:sz w:val="22"/>
          <w:szCs w:val="22"/>
        </w:rPr>
        <w:t xml:space="preserve"> </w:t>
      </w:r>
      <w:r w:rsidR="00975134" w:rsidRPr="00860316">
        <w:rPr>
          <w:b/>
          <w:sz w:val="22"/>
          <w:szCs w:val="22"/>
        </w:rPr>
        <w:t>ajánlati felhívás feladását</w:t>
      </w:r>
      <w:r w:rsidR="005B60CB">
        <w:rPr>
          <w:b/>
          <w:sz w:val="22"/>
          <w:szCs w:val="22"/>
        </w:rPr>
        <w:t xml:space="preserve"> </w:t>
      </w:r>
      <w:r w:rsidR="00E0280F">
        <w:rPr>
          <w:b/>
          <w:sz w:val="22"/>
          <w:szCs w:val="22"/>
        </w:rPr>
        <w:t>meg</w:t>
      </w:r>
      <w:r w:rsidR="00521C9B" w:rsidRPr="000267CD">
        <w:rPr>
          <w:b/>
          <w:sz w:val="22"/>
          <w:szCs w:val="22"/>
        </w:rPr>
        <w:t xml:space="preserve">előző három </w:t>
      </w:r>
      <w:r w:rsidR="00AF3A2B">
        <w:rPr>
          <w:b/>
          <w:sz w:val="22"/>
          <w:szCs w:val="22"/>
        </w:rPr>
        <w:t xml:space="preserve">lezárt </w:t>
      </w:r>
      <w:r w:rsidR="00DF149B" w:rsidRPr="000267CD">
        <w:rPr>
          <w:b/>
          <w:sz w:val="22"/>
          <w:szCs w:val="22"/>
        </w:rPr>
        <w:t xml:space="preserve">üzleti </w:t>
      </w:r>
      <w:r w:rsidR="00521C9B" w:rsidRPr="000267CD">
        <w:rPr>
          <w:b/>
          <w:sz w:val="22"/>
          <w:szCs w:val="22"/>
        </w:rPr>
        <w:t xml:space="preserve">évben </w:t>
      </w:r>
      <w:r w:rsidRPr="000267CD">
        <w:rPr>
          <w:b/>
          <w:sz w:val="22"/>
          <w:szCs w:val="22"/>
        </w:rPr>
        <w:t>a következőképpen alakult:</w:t>
      </w:r>
    </w:p>
    <w:p w14:paraId="4C902633" w14:textId="77777777" w:rsidR="00941797" w:rsidRPr="000267CD" w:rsidRDefault="00941797" w:rsidP="00941797">
      <w:pPr>
        <w:pStyle w:val="Szvegtrzs"/>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1870"/>
        <w:gridCol w:w="1871"/>
        <w:gridCol w:w="1871"/>
        <w:gridCol w:w="1871"/>
      </w:tblGrid>
      <w:tr w:rsidR="00D628A6" w:rsidRPr="000267CD" w14:paraId="28263B8A" w14:textId="77777777" w:rsidTr="00D628A6">
        <w:tc>
          <w:tcPr>
            <w:tcW w:w="1870" w:type="dxa"/>
          </w:tcPr>
          <w:p w14:paraId="51164FF6" w14:textId="77777777" w:rsidR="00521C9B" w:rsidRPr="000267CD" w:rsidRDefault="00521C9B" w:rsidP="00941797">
            <w:pPr>
              <w:pStyle w:val="Szvegtrzs"/>
              <w:rPr>
                <w:b/>
                <w:sz w:val="22"/>
                <w:szCs w:val="22"/>
              </w:rPr>
            </w:pPr>
          </w:p>
        </w:tc>
        <w:tc>
          <w:tcPr>
            <w:tcW w:w="1870" w:type="dxa"/>
          </w:tcPr>
          <w:p w14:paraId="60067D9C" w14:textId="77777777" w:rsidR="00521C9B" w:rsidRPr="000267CD" w:rsidRDefault="000D18F0" w:rsidP="00941797">
            <w:pPr>
              <w:pStyle w:val="Szvegtrzs"/>
              <w:rPr>
                <w:b/>
                <w:sz w:val="22"/>
                <w:szCs w:val="22"/>
              </w:rPr>
            </w:pPr>
            <w:proofErr w:type="gramStart"/>
            <w:r w:rsidRPr="000267CD">
              <w:rPr>
                <w:b/>
                <w:sz w:val="22"/>
                <w:szCs w:val="22"/>
              </w:rPr>
              <w:t>…</w:t>
            </w:r>
            <w:r w:rsidR="00521C9B" w:rsidRPr="000267CD">
              <w:rPr>
                <w:b/>
                <w:sz w:val="22"/>
                <w:szCs w:val="22"/>
              </w:rPr>
              <w:t>.</w:t>
            </w:r>
            <w:proofErr w:type="gramEnd"/>
            <w:r w:rsidR="00521C9B" w:rsidRPr="000267CD">
              <w:rPr>
                <w:b/>
                <w:sz w:val="22"/>
                <w:szCs w:val="22"/>
              </w:rPr>
              <w:t xml:space="preserve"> év</w:t>
            </w:r>
          </w:p>
        </w:tc>
        <w:tc>
          <w:tcPr>
            <w:tcW w:w="1871" w:type="dxa"/>
          </w:tcPr>
          <w:p w14:paraId="740DC36D" w14:textId="77777777" w:rsidR="00521C9B" w:rsidRPr="000267CD" w:rsidRDefault="000D18F0" w:rsidP="00941797">
            <w:pPr>
              <w:pStyle w:val="Szvegtrzs"/>
              <w:rPr>
                <w:b/>
                <w:sz w:val="22"/>
                <w:szCs w:val="22"/>
              </w:rPr>
            </w:pPr>
            <w:proofErr w:type="gramStart"/>
            <w:r w:rsidRPr="000267CD">
              <w:rPr>
                <w:b/>
                <w:sz w:val="22"/>
                <w:szCs w:val="22"/>
              </w:rPr>
              <w:t>…</w:t>
            </w:r>
            <w:r w:rsidR="00521C9B" w:rsidRPr="000267CD">
              <w:rPr>
                <w:b/>
                <w:sz w:val="22"/>
                <w:szCs w:val="22"/>
              </w:rPr>
              <w:t>.</w:t>
            </w:r>
            <w:proofErr w:type="gramEnd"/>
            <w:r w:rsidR="00521C9B" w:rsidRPr="000267CD">
              <w:rPr>
                <w:b/>
                <w:sz w:val="22"/>
                <w:szCs w:val="22"/>
              </w:rPr>
              <w:t xml:space="preserve"> év</w:t>
            </w:r>
          </w:p>
        </w:tc>
        <w:tc>
          <w:tcPr>
            <w:tcW w:w="1871" w:type="dxa"/>
          </w:tcPr>
          <w:p w14:paraId="4F0F332B" w14:textId="77777777" w:rsidR="00521C9B" w:rsidRPr="000267CD" w:rsidRDefault="000D18F0" w:rsidP="00941797">
            <w:pPr>
              <w:pStyle w:val="Szvegtrzs"/>
              <w:rPr>
                <w:b/>
                <w:sz w:val="22"/>
                <w:szCs w:val="22"/>
              </w:rPr>
            </w:pPr>
            <w:proofErr w:type="gramStart"/>
            <w:r w:rsidRPr="000267CD">
              <w:rPr>
                <w:b/>
                <w:sz w:val="22"/>
                <w:szCs w:val="22"/>
              </w:rPr>
              <w:t>…</w:t>
            </w:r>
            <w:r w:rsidR="00521C9B" w:rsidRPr="000267CD">
              <w:rPr>
                <w:b/>
                <w:sz w:val="22"/>
                <w:szCs w:val="22"/>
              </w:rPr>
              <w:t>.</w:t>
            </w:r>
            <w:proofErr w:type="gramEnd"/>
            <w:r w:rsidR="00521C9B" w:rsidRPr="000267CD">
              <w:rPr>
                <w:b/>
                <w:sz w:val="22"/>
                <w:szCs w:val="22"/>
              </w:rPr>
              <w:t xml:space="preserve"> év</w:t>
            </w:r>
          </w:p>
        </w:tc>
        <w:tc>
          <w:tcPr>
            <w:tcW w:w="1871" w:type="dxa"/>
          </w:tcPr>
          <w:p w14:paraId="152ADB28" w14:textId="2B5676BC" w:rsidR="00521C9B" w:rsidRPr="000267CD" w:rsidRDefault="008D5D17" w:rsidP="00941797">
            <w:pPr>
              <w:pStyle w:val="Szvegtrzs"/>
              <w:rPr>
                <w:b/>
                <w:sz w:val="22"/>
                <w:szCs w:val="22"/>
              </w:rPr>
            </w:pPr>
            <w:r>
              <w:rPr>
                <w:b/>
                <w:sz w:val="22"/>
                <w:szCs w:val="22"/>
              </w:rPr>
              <w:t>Összesen</w:t>
            </w:r>
          </w:p>
        </w:tc>
      </w:tr>
      <w:tr w:rsidR="00D628A6" w:rsidRPr="000267CD" w14:paraId="0E70E8EF" w14:textId="77777777" w:rsidTr="00D628A6">
        <w:tc>
          <w:tcPr>
            <w:tcW w:w="1870" w:type="dxa"/>
          </w:tcPr>
          <w:p w14:paraId="5EAAD12F" w14:textId="77777777" w:rsidR="00521C9B" w:rsidRPr="000267CD" w:rsidRDefault="00521C9B" w:rsidP="00941797">
            <w:pPr>
              <w:pStyle w:val="Szvegtrzs"/>
              <w:rPr>
                <w:b/>
                <w:sz w:val="22"/>
                <w:szCs w:val="22"/>
              </w:rPr>
            </w:pPr>
            <w:r w:rsidRPr="000267CD">
              <w:rPr>
                <w:b/>
                <w:sz w:val="22"/>
                <w:szCs w:val="22"/>
              </w:rPr>
              <w:t xml:space="preserve">Közbeszerzés tárgya szerinti – ÁFA nélkül számított </w:t>
            </w:r>
            <w:proofErr w:type="gramStart"/>
            <w:r w:rsidRPr="000267CD">
              <w:rPr>
                <w:b/>
                <w:sz w:val="22"/>
                <w:szCs w:val="22"/>
              </w:rPr>
              <w:t>-  árbevétel</w:t>
            </w:r>
            <w:proofErr w:type="gramEnd"/>
          </w:p>
        </w:tc>
        <w:tc>
          <w:tcPr>
            <w:tcW w:w="1870" w:type="dxa"/>
          </w:tcPr>
          <w:p w14:paraId="5A27CF84" w14:textId="77777777" w:rsidR="00521C9B" w:rsidRPr="000267CD" w:rsidRDefault="00521C9B" w:rsidP="00941797">
            <w:pPr>
              <w:pStyle w:val="Szvegtrzs"/>
              <w:rPr>
                <w:b/>
                <w:sz w:val="22"/>
                <w:szCs w:val="22"/>
              </w:rPr>
            </w:pPr>
          </w:p>
        </w:tc>
        <w:tc>
          <w:tcPr>
            <w:tcW w:w="1871" w:type="dxa"/>
          </w:tcPr>
          <w:p w14:paraId="4450D3D1" w14:textId="77777777" w:rsidR="00521C9B" w:rsidRPr="000267CD" w:rsidRDefault="00521C9B" w:rsidP="00941797">
            <w:pPr>
              <w:pStyle w:val="Szvegtrzs"/>
              <w:rPr>
                <w:b/>
                <w:sz w:val="22"/>
                <w:szCs w:val="22"/>
              </w:rPr>
            </w:pPr>
          </w:p>
        </w:tc>
        <w:tc>
          <w:tcPr>
            <w:tcW w:w="1871" w:type="dxa"/>
          </w:tcPr>
          <w:p w14:paraId="6BDAE319" w14:textId="77777777" w:rsidR="00521C9B" w:rsidRPr="000267CD" w:rsidRDefault="00521C9B" w:rsidP="00941797">
            <w:pPr>
              <w:pStyle w:val="Szvegtrzs"/>
              <w:rPr>
                <w:b/>
                <w:sz w:val="22"/>
                <w:szCs w:val="22"/>
              </w:rPr>
            </w:pPr>
          </w:p>
        </w:tc>
        <w:tc>
          <w:tcPr>
            <w:tcW w:w="1871" w:type="dxa"/>
          </w:tcPr>
          <w:p w14:paraId="47471EAF" w14:textId="77777777" w:rsidR="00521C9B" w:rsidRPr="000267CD" w:rsidRDefault="00521C9B" w:rsidP="00941797">
            <w:pPr>
              <w:pStyle w:val="Szvegtrzs"/>
              <w:rPr>
                <w:b/>
                <w:sz w:val="22"/>
                <w:szCs w:val="22"/>
              </w:rPr>
            </w:pPr>
          </w:p>
        </w:tc>
      </w:tr>
    </w:tbl>
    <w:p w14:paraId="1CA4C5A2" w14:textId="77777777" w:rsidR="00521C9B" w:rsidRPr="000267CD" w:rsidRDefault="00521C9B" w:rsidP="00941797">
      <w:pPr>
        <w:pStyle w:val="Szvegtrzs"/>
        <w:rPr>
          <w:b/>
          <w:sz w:val="22"/>
          <w:szCs w:val="22"/>
        </w:rPr>
      </w:pPr>
    </w:p>
    <w:p w14:paraId="783EA327" w14:textId="77777777" w:rsidR="00941797" w:rsidRPr="000267CD" w:rsidRDefault="00941797" w:rsidP="00941797">
      <w:pPr>
        <w:tabs>
          <w:tab w:val="left" w:pos="9072"/>
        </w:tabs>
        <w:spacing w:before="240" w:after="480"/>
        <w:ind w:right="567"/>
        <w:rPr>
          <w:sz w:val="22"/>
          <w:szCs w:val="22"/>
        </w:rPr>
      </w:pPr>
      <w:r w:rsidRPr="000267CD">
        <w:rPr>
          <w:sz w:val="22"/>
          <w:szCs w:val="22"/>
        </w:rPr>
        <w:t>Keltezés (helység, év, hónap, nap)</w:t>
      </w:r>
    </w:p>
    <w:tbl>
      <w:tblPr>
        <w:tblW w:w="4873" w:type="dxa"/>
        <w:tblInd w:w="4068" w:type="dxa"/>
        <w:tblLook w:val="01E0" w:firstRow="1" w:lastRow="1" w:firstColumn="1" w:lastColumn="1" w:noHBand="0" w:noVBand="0"/>
      </w:tblPr>
      <w:tblGrid>
        <w:gridCol w:w="4873"/>
      </w:tblGrid>
      <w:tr w:rsidR="00941797" w:rsidRPr="000267CD" w14:paraId="6B4734B8" w14:textId="77777777" w:rsidTr="005E7F66">
        <w:tc>
          <w:tcPr>
            <w:tcW w:w="4873" w:type="dxa"/>
          </w:tcPr>
          <w:p w14:paraId="1605FE11" w14:textId="77777777" w:rsidR="00941797" w:rsidRPr="000267CD" w:rsidRDefault="00941797" w:rsidP="005E7F66">
            <w:pPr>
              <w:tabs>
                <w:tab w:val="left" w:pos="4584"/>
              </w:tabs>
              <w:jc w:val="center"/>
              <w:rPr>
                <w:sz w:val="22"/>
                <w:szCs w:val="22"/>
              </w:rPr>
            </w:pPr>
          </w:p>
          <w:p w14:paraId="7EF07F0E" w14:textId="77777777" w:rsidR="00941797" w:rsidRPr="000267CD" w:rsidRDefault="00941797" w:rsidP="005E7F66">
            <w:pPr>
              <w:tabs>
                <w:tab w:val="left" w:pos="4584"/>
              </w:tabs>
              <w:jc w:val="center"/>
              <w:rPr>
                <w:sz w:val="22"/>
                <w:szCs w:val="22"/>
              </w:rPr>
            </w:pPr>
            <w:r w:rsidRPr="000267CD">
              <w:rPr>
                <w:sz w:val="22"/>
                <w:szCs w:val="22"/>
              </w:rPr>
              <w:t>................................................................</w:t>
            </w:r>
          </w:p>
        </w:tc>
      </w:tr>
      <w:tr w:rsidR="00941797" w:rsidRPr="000267CD" w14:paraId="13B97DD6" w14:textId="77777777" w:rsidTr="005E7F66">
        <w:tc>
          <w:tcPr>
            <w:tcW w:w="4873" w:type="dxa"/>
          </w:tcPr>
          <w:p w14:paraId="25BE61C5" w14:textId="77777777" w:rsidR="00941797" w:rsidRPr="000267CD" w:rsidRDefault="00941797" w:rsidP="005E7F66">
            <w:pPr>
              <w:pStyle w:val="Szvegtrzs3"/>
              <w:numPr>
                <w:ilvl w:val="12"/>
                <w:numId w:val="0"/>
              </w:numPr>
              <w:tabs>
                <w:tab w:val="left" w:pos="4584"/>
              </w:tabs>
              <w:jc w:val="center"/>
              <w:rPr>
                <w:rFonts w:ascii="Times New Roman" w:hAnsi="Times New Roman"/>
                <w:sz w:val="22"/>
                <w:szCs w:val="22"/>
              </w:rPr>
            </w:pPr>
            <w:r w:rsidRPr="000267CD">
              <w:rPr>
                <w:rFonts w:ascii="Times New Roman" w:hAnsi="Times New Roman"/>
                <w:sz w:val="22"/>
                <w:szCs w:val="22"/>
              </w:rPr>
              <w:t xml:space="preserve">cégszerű aláírás </w:t>
            </w:r>
          </w:p>
        </w:tc>
      </w:tr>
    </w:tbl>
    <w:p w14:paraId="4E1D4838" w14:textId="77777777" w:rsidR="00941797" w:rsidRPr="000267CD" w:rsidRDefault="00941797" w:rsidP="00941797">
      <w:pPr>
        <w:rPr>
          <w:sz w:val="22"/>
          <w:szCs w:val="22"/>
        </w:rPr>
        <w:sectPr w:rsidR="00941797" w:rsidRPr="000267CD" w:rsidSect="005E7F66">
          <w:headerReference w:type="even" r:id="rId54"/>
          <w:headerReference w:type="default" r:id="rId55"/>
          <w:footerReference w:type="default" r:id="rId56"/>
          <w:footerReference w:type="first" r:id="rId57"/>
          <w:pgSz w:w="11907" w:h="16840" w:code="9"/>
          <w:pgMar w:top="1440" w:right="1418" w:bottom="1077" w:left="1276" w:header="709" w:footer="709" w:gutter="0"/>
          <w:cols w:space="708"/>
          <w:titlePg/>
        </w:sectPr>
      </w:pPr>
    </w:p>
    <w:p w14:paraId="54685F23" w14:textId="37906651" w:rsidR="00941797" w:rsidRPr="000E1C8A" w:rsidRDefault="00E46023" w:rsidP="00941797">
      <w:pPr>
        <w:jc w:val="right"/>
        <w:rPr>
          <w:b/>
          <w:i/>
          <w:sz w:val="20"/>
          <w:szCs w:val="20"/>
        </w:rPr>
      </w:pPr>
      <w:r>
        <w:rPr>
          <w:b/>
          <w:i/>
          <w:sz w:val="20"/>
          <w:szCs w:val="20"/>
        </w:rPr>
        <w:lastRenderedPageBreak/>
        <w:t>9</w:t>
      </w:r>
      <w:r w:rsidR="00941797" w:rsidRPr="000E1C8A">
        <w:rPr>
          <w:b/>
          <w:i/>
          <w:sz w:val="20"/>
          <w:szCs w:val="20"/>
        </w:rPr>
        <w:t xml:space="preserve">. sz. melléklet </w:t>
      </w:r>
    </w:p>
    <w:p w14:paraId="4316B6E7" w14:textId="77777777" w:rsidR="00941797" w:rsidRPr="000E1C8A" w:rsidRDefault="00941797" w:rsidP="00941797">
      <w:pPr>
        <w:pStyle w:val="Szvegtrzsbehzssal3"/>
        <w:numPr>
          <w:ilvl w:val="12"/>
          <w:numId w:val="0"/>
        </w:numPr>
        <w:shd w:val="clear" w:color="auto" w:fill="FFFFFF"/>
        <w:spacing w:before="240"/>
        <w:jc w:val="center"/>
        <w:rPr>
          <w:b/>
          <w:caps/>
          <w:sz w:val="20"/>
          <w:szCs w:val="20"/>
        </w:rPr>
      </w:pPr>
      <w:r w:rsidRPr="000E1C8A">
        <w:rPr>
          <w:b/>
          <w:caps/>
          <w:sz w:val="20"/>
          <w:szCs w:val="20"/>
        </w:rPr>
        <w:t>Referenciák bemutatása</w:t>
      </w:r>
    </w:p>
    <w:p w14:paraId="5973990D" w14:textId="79034E46" w:rsidR="00941797" w:rsidRPr="000E1C8A" w:rsidRDefault="007751EA" w:rsidP="00941797">
      <w:pPr>
        <w:pStyle w:val="Szvegtrzsbehzssal3"/>
        <w:numPr>
          <w:ilvl w:val="12"/>
          <w:numId w:val="0"/>
        </w:numPr>
        <w:shd w:val="clear" w:color="auto" w:fill="FFFFFF"/>
        <w:spacing w:before="240"/>
        <w:jc w:val="center"/>
        <w:rPr>
          <w:b/>
          <w:caps/>
          <w:sz w:val="20"/>
          <w:szCs w:val="20"/>
        </w:rPr>
      </w:pPr>
      <w:proofErr w:type="gramStart"/>
      <w:r>
        <w:rPr>
          <w:sz w:val="20"/>
          <w:szCs w:val="20"/>
        </w:rPr>
        <w:t>a</w:t>
      </w:r>
      <w:proofErr w:type="gramEnd"/>
      <w:r>
        <w:rPr>
          <w:sz w:val="20"/>
          <w:szCs w:val="20"/>
        </w:rPr>
        <w:t xml:space="preserve"> 321/2015. (X.</w:t>
      </w:r>
      <w:r w:rsidR="00941797" w:rsidRPr="000E1C8A">
        <w:rPr>
          <w:sz w:val="20"/>
          <w:szCs w:val="20"/>
        </w:rPr>
        <w:t>3</w:t>
      </w:r>
      <w:r>
        <w:rPr>
          <w:sz w:val="20"/>
          <w:szCs w:val="20"/>
        </w:rPr>
        <w:t>0.) Korm. rendelet 21</w:t>
      </w:r>
      <w:r w:rsidR="00941797" w:rsidRPr="000E1C8A">
        <w:rPr>
          <w:sz w:val="20"/>
          <w:szCs w:val="20"/>
        </w:rPr>
        <w:t xml:space="preserve">. § (3) bekezdés </w:t>
      </w:r>
      <w:r w:rsidR="009C6220" w:rsidRPr="000E1C8A">
        <w:rPr>
          <w:sz w:val="20"/>
          <w:szCs w:val="20"/>
        </w:rPr>
        <w:t>a</w:t>
      </w:r>
      <w:r w:rsidR="00941797" w:rsidRPr="000E1C8A">
        <w:rPr>
          <w:sz w:val="20"/>
          <w:szCs w:val="20"/>
        </w:rPr>
        <w:t>) pontjában foglaltaknak megfelelően</w:t>
      </w:r>
    </w:p>
    <w:p w14:paraId="42C37F75" w14:textId="33C424CC" w:rsidR="00941797" w:rsidRPr="000E1C8A" w:rsidRDefault="00941797" w:rsidP="00941797">
      <w:pPr>
        <w:overflowPunct w:val="0"/>
        <w:autoSpaceDE w:val="0"/>
        <w:autoSpaceDN w:val="0"/>
        <w:spacing w:before="240"/>
        <w:ind w:right="-108"/>
        <w:jc w:val="both"/>
        <w:rPr>
          <w:sz w:val="20"/>
          <w:szCs w:val="20"/>
        </w:rPr>
      </w:pPr>
      <w:proofErr w:type="gramStart"/>
      <w:r w:rsidRPr="000E1C8A">
        <w:rPr>
          <w:sz w:val="20"/>
          <w:szCs w:val="20"/>
        </w:rPr>
        <w:t xml:space="preserve">Alulírott …………………………….…….., mint a ……………………………… </w:t>
      </w:r>
      <w:r w:rsidRPr="000E1C8A">
        <w:rPr>
          <w:i/>
          <w:sz w:val="20"/>
          <w:szCs w:val="20"/>
        </w:rPr>
        <w:t>(ajánlattevő/kapacitást rendelkezésre bocsátó szervezet megnevezése)</w:t>
      </w:r>
      <w:r w:rsidRPr="000E1C8A">
        <w:rPr>
          <w:sz w:val="20"/>
          <w:szCs w:val="20"/>
        </w:rPr>
        <w:t xml:space="preserve"> …………………………. </w:t>
      </w:r>
      <w:r w:rsidRPr="000E1C8A">
        <w:rPr>
          <w:i/>
          <w:sz w:val="20"/>
          <w:szCs w:val="20"/>
        </w:rPr>
        <w:t xml:space="preserve">(ajánlattevő/kapacitást rendelkezésre bocsátó szervezet székhelye), </w:t>
      </w:r>
      <w:r w:rsidRPr="000E1C8A">
        <w:rPr>
          <w:sz w:val="20"/>
          <w:szCs w:val="20"/>
        </w:rPr>
        <w:t xml:space="preserve">………………………….  nevében kötelezettségvállalásra jogosult …………….. </w:t>
      </w:r>
      <w:r w:rsidRPr="000E1C8A">
        <w:rPr>
          <w:i/>
          <w:sz w:val="20"/>
          <w:szCs w:val="20"/>
        </w:rPr>
        <w:t>(tisztség megjelölése)</w:t>
      </w:r>
      <w:r w:rsidRPr="000E1C8A">
        <w:rPr>
          <w:sz w:val="20"/>
          <w:szCs w:val="20"/>
        </w:rPr>
        <w:t xml:space="preserve">, a </w:t>
      </w:r>
      <w:r w:rsidR="00DF149B" w:rsidRPr="000E1C8A">
        <w:rPr>
          <w:sz w:val="20"/>
          <w:szCs w:val="20"/>
        </w:rPr>
        <w:t>Miniszterelnökség,</w:t>
      </w:r>
      <w:r w:rsidRPr="000E1C8A">
        <w:rPr>
          <w:sz w:val="20"/>
          <w:szCs w:val="20"/>
        </w:rPr>
        <w:t xml:space="preserve"> mint Ajánlatkérő által </w:t>
      </w:r>
      <w:r w:rsidR="00A87816" w:rsidRPr="007751EA">
        <w:rPr>
          <w:b/>
          <w:sz w:val="20"/>
          <w:szCs w:val="20"/>
        </w:rPr>
        <w:t>„</w:t>
      </w:r>
      <w:r w:rsidR="00CB5AFE">
        <w:rPr>
          <w:sz w:val="20"/>
          <w:szCs w:val="20"/>
          <w:lang w:eastAsia="en-US"/>
        </w:rPr>
        <w:t>Keretmegállapodás</w:t>
      </w:r>
      <w:r w:rsidR="007751EA" w:rsidRPr="007751EA">
        <w:rPr>
          <w:sz w:val="20"/>
          <w:szCs w:val="20"/>
          <w:lang w:eastAsia="en-US"/>
        </w:rPr>
        <w:t xml:space="preserve">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w:t>
      </w:r>
      <w:proofErr w:type="gramEnd"/>
      <w:r w:rsidR="007751EA" w:rsidRPr="007751EA">
        <w:rPr>
          <w:sz w:val="20"/>
          <w:szCs w:val="20"/>
          <w:lang w:eastAsia="en-US"/>
        </w:rPr>
        <w:t xml:space="preserve"> </w:t>
      </w:r>
      <w:proofErr w:type="gramStart"/>
      <w:r w:rsidR="007751EA" w:rsidRPr="007751EA">
        <w:rPr>
          <w:sz w:val="20"/>
          <w:szCs w:val="20"/>
          <w:lang w:eastAsia="en-US"/>
        </w:rPr>
        <w:t>a</w:t>
      </w:r>
      <w:proofErr w:type="gramEnd"/>
      <w:r w:rsidR="007751EA" w:rsidRPr="007751EA">
        <w:rPr>
          <w:sz w:val="20"/>
          <w:szCs w:val="20"/>
          <w:lang w:eastAsia="en-US"/>
        </w:rPr>
        <w:t xml:space="preserve"> mindenkor hatályos jogszabályok alapján fennálló feladataihoz kapcsolódó közbeszerzési és jogi szakértői tanácsadás</w:t>
      </w:r>
      <w:r w:rsidR="00A87816" w:rsidRPr="007751EA">
        <w:rPr>
          <w:b/>
          <w:sz w:val="20"/>
          <w:szCs w:val="20"/>
        </w:rPr>
        <w:t>”</w:t>
      </w:r>
      <w:r w:rsidRPr="000E1C8A">
        <w:rPr>
          <w:b/>
          <w:sz w:val="20"/>
          <w:szCs w:val="20"/>
        </w:rPr>
        <w:t xml:space="preserve"> </w:t>
      </w:r>
      <w:r w:rsidRPr="000E1C8A">
        <w:rPr>
          <w:sz w:val="20"/>
          <w:szCs w:val="20"/>
        </w:rPr>
        <w:t>tárgyban megindított közbeszerzési eljárással összefüggésben</w:t>
      </w:r>
    </w:p>
    <w:p w14:paraId="60FD8F62" w14:textId="77777777" w:rsidR="00941797" w:rsidRPr="000E1C8A" w:rsidRDefault="00941797" w:rsidP="00941797">
      <w:pPr>
        <w:spacing w:after="120"/>
        <w:ind w:right="-108"/>
        <w:jc w:val="center"/>
        <w:rPr>
          <w:sz w:val="20"/>
          <w:szCs w:val="20"/>
        </w:rPr>
      </w:pPr>
      <w:proofErr w:type="gramStart"/>
      <w:r w:rsidRPr="000E1C8A">
        <w:rPr>
          <w:sz w:val="20"/>
          <w:szCs w:val="20"/>
        </w:rPr>
        <w:t>nyilatkozom</w:t>
      </w:r>
      <w:proofErr w:type="gramEnd"/>
      <w:r w:rsidRPr="000E1C8A">
        <w:rPr>
          <w:sz w:val="20"/>
          <w:szCs w:val="20"/>
        </w:rPr>
        <w:t>,</w:t>
      </w:r>
    </w:p>
    <w:p w14:paraId="7A72814F" w14:textId="676C9090" w:rsidR="00941797" w:rsidRPr="000E1C8A" w:rsidRDefault="00941797" w:rsidP="00521C9B">
      <w:pPr>
        <w:pStyle w:val="Szvegtrzsbehzssal3"/>
        <w:ind w:left="0"/>
        <w:jc w:val="both"/>
        <w:rPr>
          <w:sz w:val="20"/>
          <w:szCs w:val="20"/>
        </w:rPr>
      </w:pPr>
      <w:proofErr w:type="gramStart"/>
      <w:r w:rsidRPr="000E1C8A">
        <w:rPr>
          <w:sz w:val="20"/>
          <w:szCs w:val="20"/>
        </w:rPr>
        <w:t>hogy</w:t>
      </w:r>
      <w:proofErr w:type="gramEnd"/>
      <w:r w:rsidRPr="000E1C8A">
        <w:rPr>
          <w:sz w:val="20"/>
          <w:szCs w:val="20"/>
        </w:rPr>
        <w:t xml:space="preserve"> vállalkozásunk az </w:t>
      </w:r>
      <w:r w:rsidR="00975134" w:rsidRPr="00860316">
        <w:rPr>
          <w:b/>
          <w:sz w:val="22"/>
          <w:szCs w:val="22"/>
        </w:rPr>
        <w:t>ajánlati felhívás feladásától</w:t>
      </w:r>
      <w:r w:rsidR="00CB50EA">
        <w:rPr>
          <w:b/>
          <w:sz w:val="22"/>
          <w:szCs w:val="22"/>
        </w:rPr>
        <w:t xml:space="preserve"> </w:t>
      </w:r>
      <w:r w:rsidR="00521C9B" w:rsidRPr="000E1C8A">
        <w:rPr>
          <w:sz w:val="20"/>
          <w:szCs w:val="20"/>
        </w:rPr>
        <w:t>visszafelé számított 3 évben a következő teljesített s</w:t>
      </w:r>
      <w:r w:rsidRPr="000E1C8A">
        <w:rPr>
          <w:sz w:val="20"/>
          <w:szCs w:val="20"/>
        </w:rPr>
        <w:t>zolgáltatásokat teljesítette:</w:t>
      </w:r>
    </w:p>
    <w:tbl>
      <w:tblPr>
        <w:tblW w:w="0" w:type="auto"/>
        <w:jc w:val="center"/>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5"/>
        <w:gridCol w:w="1276"/>
        <w:gridCol w:w="1701"/>
        <w:gridCol w:w="1559"/>
        <w:gridCol w:w="1559"/>
        <w:gridCol w:w="1417"/>
        <w:gridCol w:w="1985"/>
        <w:gridCol w:w="1651"/>
      </w:tblGrid>
      <w:tr w:rsidR="00810282" w:rsidRPr="000E1C8A" w14:paraId="2615E2EA" w14:textId="6FF4ED4E" w:rsidTr="002C2ABC">
        <w:trPr>
          <w:jc w:val="center"/>
        </w:trPr>
        <w:tc>
          <w:tcPr>
            <w:tcW w:w="1505" w:type="dxa"/>
          </w:tcPr>
          <w:p w14:paraId="15D7A452" w14:textId="77777777" w:rsidR="00810282" w:rsidRPr="000E1C8A" w:rsidRDefault="00810282" w:rsidP="00D628A6">
            <w:pPr>
              <w:pStyle w:val="Szvegtrzsbehzssal3"/>
              <w:ind w:left="0"/>
              <w:jc w:val="both"/>
              <w:rPr>
                <w:sz w:val="20"/>
                <w:szCs w:val="20"/>
              </w:rPr>
            </w:pPr>
          </w:p>
          <w:p w14:paraId="0CC79191" w14:textId="401AE19C" w:rsidR="00810282" w:rsidRPr="000E1C8A" w:rsidRDefault="00810282" w:rsidP="000F6367">
            <w:pPr>
              <w:pStyle w:val="Szvegtrzsbehzssal3"/>
              <w:ind w:left="0"/>
              <w:jc w:val="both"/>
              <w:rPr>
                <w:sz w:val="20"/>
                <w:szCs w:val="20"/>
              </w:rPr>
            </w:pPr>
            <w:r w:rsidRPr="0027557A">
              <w:rPr>
                <w:sz w:val="20"/>
                <w:szCs w:val="20"/>
              </w:rPr>
              <w:t>Szolgáltatás tárgyának ismertetése oly módon, hogy az ajánlati felhívás III.1.3. MSZ1</w:t>
            </w:r>
            <w:proofErr w:type="gramStart"/>
            <w:r w:rsidRPr="0027557A">
              <w:rPr>
                <w:sz w:val="20"/>
                <w:szCs w:val="20"/>
              </w:rPr>
              <w:t>.  pontjában</w:t>
            </w:r>
            <w:proofErr w:type="gramEnd"/>
            <w:r w:rsidRPr="0027557A">
              <w:rPr>
                <w:sz w:val="20"/>
                <w:szCs w:val="20"/>
              </w:rPr>
              <w:t xml:space="preserve"> meghatározott alkalmassági feltételnek való megfelelés megállapítható legyen</w:t>
            </w:r>
          </w:p>
        </w:tc>
        <w:tc>
          <w:tcPr>
            <w:tcW w:w="1276" w:type="dxa"/>
          </w:tcPr>
          <w:p w14:paraId="7370879A" w14:textId="77777777" w:rsidR="00810282" w:rsidRDefault="00810282" w:rsidP="00D628A6">
            <w:pPr>
              <w:pStyle w:val="Szvegtrzsbehzssal3"/>
              <w:ind w:left="0"/>
              <w:jc w:val="both"/>
              <w:rPr>
                <w:sz w:val="20"/>
                <w:szCs w:val="20"/>
              </w:rPr>
            </w:pPr>
          </w:p>
          <w:p w14:paraId="480CCA9F" w14:textId="3F0F272A" w:rsidR="00810282" w:rsidRPr="000E1C8A" w:rsidRDefault="00810282" w:rsidP="00D628A6">
            <w:pPr>
              <w:pStyle w:val="Szvegtrzsbehzssal3"/>
              <w:ind w:left="0"/>
              <w:jc w:val="both"/>
              <w:rPr>
                <w:sz w:val="20"/>
                <w:szCs w:val="20"/>
              </w:rPr>
            </w:pPr>
            <w:r w:rsidRPr="0027557A">
              <w:rPr>
                <w:sz w:val="20"/>
                <w:szCs w:val="20"/>
              </w:rPr>
              <w:t>Szolgáltatás mennyisége</w:t>
            </w:r>
          </w:p>
        </w:tc>
        <w:tc>
          <w:tcPr>
            <w:tcW w:w="1701" w:type="dxa"/>
          </w:tcPr>
          <w:p w14:paraId="4AE91A97" w14:textId="77777777" w:rsidR="00810282" w:rsidRPr="000E1C8A" w:rsidRDefault="00810282" w:rsidP="00D628A6">
            <w:pPr>
              <w:pStyle w:val="Szvegtrzsbehzssal3"/>
              <w:ind w:left="0"/>
              <w:jc w:val="both"/>
              <w:rPr>
                <w:sz w:val="20"/>
                <w:szCs w:val="20"/>
              </w:rPr>
            </w:pPr>
          </w:p>
          <w:p w14:paraId="08F12AC4" w14:textId="77777777" w:rsidR="00810282" w:rsidRPr="000E1C8A" w:rsidRDefault="00810282" w:rsidP="00D628A6">
            <w:pPr>
              <w:pStyle w:val="Szvegtrzsbehzssal3"/>
              <w:ind w:left="0"/>
              <w:jc w:val="both"/>
              <w:rPr>
                <w:sz w:val="20"/>
                <w:szCs w:val="20"/>
              </w:rPr>
            </w:pPr>
            <w:r w:rsidRPr="0027557A">
              <w:rPr>
                <w:sz w:val="20"/>
                <w:szCs w:val="20"/>
              </w:rPr>
              <w:t>Szerződést kötő másik fél adatai (név, székhely/lakcím)</w:t>
            </w:r>
          </w:p>
          <w:p w14:paraId="77CD72BC" w14:textId="6BADE32D" w:rsidR="00810282" w:rsidRPr="000E1C8A" w:rsidRDefault="00810282" w:rsidP="00D628A6">
            <w:pPr>
              <w:pStyle w:val="Szvegtrzsbehzssal3"/>
              <w:ind w:left="0"/>
              <w:jc w:val="both"/>
              <w:rPr>
                <w:sz w:val="20"/>
                <w:szCs w:val="20"/>
              </w:rPr>
            </w:pPr>
          </w:p>
          <w:p w14:paraId="1FB7A0B1" w14:textId="6CB887CE" w:rsidR="00810282" w:rsidRPr="000E1C8A" w:rsidRDefault="00810282" w:rsidP="00D628A6">
            <w:pPr>
              <w:pStyle w:val="Szvegtrzsbehzssal3"/>
              <w:ind w:left="0"/>
              <w:jc w:val="both"/>
              <w:rPr>
                <w:sz w:val="20"/>
                <w:szCs w:val="20"/>
              </w:rPr>
            </w:pPr>
          </w:p>
        </w:tc>
        <w:tc>
          <w:tcPr>
            <w:tcW w:w="1559" w:type="dxa"/>
          </w:tcPr>
          <w:p w14:paraId="629C6CA8" w14:textId="77777777" w:rsidR="00810282" w:rsidRPr="00AA4D43" w:rsidRDefault="00810282" w:rsidP="00D628A6">
            <w:pPr>
              <w:pStyle w:val="Szvegtrzsbehzssal3"/>
              <w:ind w:left="0"/>
              <w:jc w:val="both"/>
              <w:rPr>
                <w:sz w:val="20"/>
                <w:szCs w:val="20"/>
              </w:rPr>
            </w:pPr>
          </w:p>
          <w:p w14:paraId="26015860" w14:textId="77777777" w:rsidR="00810282" w:rsidRPr="00AA4D43" w:rsidRDefault="00810282" w:rsidP="00D628A6">
            <w:pPr>
              <w:pStyle w:val="Szvegtrzsbehzssal3"/>
              <w:ind w:left="0"/>
              <w:jc w:val="both"/>
              <w:rPr>
                <w:sz w:val="20"/>
                <w:szCs w:val="20"/>
              </w:rPr>
            </w:pPr>
            <w:r w:rsidRPr="0027557A">
              <w:rPr>
                <w:sz w:val="20"/>
                <w:szCs w:val="20"/>
              </w:rPr>
              <w:t>Az ellenszolgáltatás összege (nettó Ft)</w:t>
            </w:r>
          </w:p>
        </w:tc>
        <w:tc>
          <w:tcPr>
            <w:tcW w:w="1559" w:type="dxa"/>
          </w:tcPr>
          <w:p w14:paraId="1CA83192" w14:textId="3C827D3C" w:rsidR="00810282" w:rsidRPr="0027557A" w:rsidRDefault="00810282" w:rsidP="00D628A6">
            <w:pPr>
              <w:pStyle w:val="Szvegtrzsbehzssal3"/>
              <w:ind w:left="0"/>
              <w:jc w:val="both"/>
              <w:rPr>
                <w:sz w:val="20"/>
                <w:szCs w:val="20"/>
              </w:rPr>
            </w:pPr>
          </w:p>
          <w:p w14:paraId="7B826795" w14:textId="28158483" w:rsidR="00810282" w:rsidRPr="0027557A" w:rsidRDefault="00810282" w:rsidP="00D628A6">
            <w:pPr>
              <w:pStyle w:val="Szvegtrzsbehzssal3"/>
              <w:ind w:left="0"/>
              <w:jc w:val="both"/>
              <w:rPr>
                <w:sz w:val="20"/>
                <w:szCs w:val="20"/>
              </w:rPr>
            </w:pPr>
            <w:r w:rsidRPr="0027557A">
              <w:rPr>
                <w:sz w:val="20"/>
                <w:szCs w:val="20"/>
              </w:rPr>
              <w:t>Teljesítés ideje (év/hónap/nap)</w:t>
            </w:r>
          </w:p>
        </w:tc>
        <w:tc>
          <w:tcPr>
            <w:tcW w:w="1417" w:type="dxa"/>
          </w:tcPr>
          <w:p w14:paraId="2C0CA7D5" w14:textId="77777777" w:rsidR="00810282" w:rsidRPr="000E1C8A" w:rsidRDefault="00810282" w:rsidP="00D628A6">
            <w:pPr>
              <w:pStyle w:val="Szvegtrzsbehzssal3"/>
              <w:ind w:left="0"/>
              <w:jc w:val="both"/>
              <w:rPr>
                <w:sz w:val="20"/>
                <w:szCs w:val="20"/>
              </w:rPr>
            </w:pPr>
          </w:p>
          <w:p w14:paraId="7C8F7203" w14:textId="77777777" w:rsidR="00810282" w:rsidRPr="000E1C8A" w:rsidRDefault="00810282" w:rsidP="00D628A6">
            <w:pPr>
              <w:pStyle w:val="Szvegtrzsbehzssal3"/>
              <w:ind w:left="0"/>
              <w:jc w:val="both"/>
              <w:rPr>
                <w:sz w:val="20"/>
                <w:szCs w:val="20"/>
              </w:rPr>
            </w:pPr>
            <w:r w:rsidRPr="0027557A">
              <w:rPr>
                <w:sz w:val="20"/>
                <w:szCs w:val="20"/>
              </w:rPr>
              <w:t>Nyilatkozat, hogy a teljesítés az előírásoknak és a szerződésnek megfelelően történt</w:t>
            </w:r>
          </w:p>
        </w:tc>
        <w:tc>
          <w:tcPr>
            <w:tcW w:w="1985" w:type="dxa"/>
          </w:tcPr>
          <w:p w14:paraId="179BC8DD" w14:textId="77777777" w:rsidR="00810282" w:rsidRDefault="00810282" w:rsidP="008228EA">
            <w:pPr>
              <w:pStyle w:val="Szvegtrzsbehzssal3"/>
              <w:ind w:left="0"/>
              <w:jc w:val="both"/>
              <w:rPr>
                <w:sz w:val="20"/>
                <w:szCs w:val="20"/>
              </w:rPr>
            </w:pPr>
          </w:p>
          <w:p w14:paraId="02B248E3" w14:textId="3C6825D4" w:rsidR="00810282" w:rsidRPr="007751EA" w:rsidRDefault="00810282" w:rsidP="008228EA">
            <w:pPr>
              <w:pStyle w:val="Szvegtrzsbehzssal3"/>
              <w:ind w:left="0"/>
              <w:jc w:val="both"/>
              <w:rPr>
                <w:sz w:val="20"/>
                <w:szCs w:val="20"/>
                <w:highlight w:val="yellow"/>
              </w:rPr>
            </w:pPr>
            <w:r>
              <w:rPr>
                <w:sz w:val="20"/>
                <w:szCs w:val="20"/>
              </w:rPr>
              <w:t>K</w:t>
            </w:r>
            <w:r w:rsidRPr="00810282">
              <w:rPr>
                <w:sz w:val="20"/>
                <w:szCs w:val="20"/>
              </w:rPr>
              <w:t>özbeszerzési eljárás lebonyolítása esetén a Közbeszerzési Értesítő szerinti iktatószáma és/vagy TED azonosító</w:t>
            </w:r>
            <w:r w:rsidRPr="00810282" w:rsidDel="00BB4B48">
              <w:rPr>
                <w:sz w:val="20"/>
                <w:szCs w:val="20"/>
                <w:highlight w:val="yellow"/>
              </w:rPr>
              <w:t xml:space="preserve"> </w:t>
            </w:r>
          </w:p>
        </w:tc>
        <w:tc>
          <w:tcPr>
            <w:tcW w:w="1651" w:type="dxa"/>
          </w:tcPr>
          <w:p w14:paraId="4E757A49" w14:textId="77777777" w:rsidR="00810282" w:rsidRDefault="00810282" w:rsidP="00D628A6">
            <w:pPr>
              <w:pStyle w:val="Szvegtrzsbehzssal3"/>
              <w:ind w:left="0"/>
              <w:jc w:val="both"/>
              <w:rPr>
                <w:sz w:val="20"/>
                <w:szCs w:val="20"/>
              </w:rPr>
            </w:pPr>
          </w:p>
          <w:p w14:paraId="2240CDE3" w14:textId="0A1F0113" w:rsidR="00810282" w:rsidRPr="00F671AC" w:rsidRDefault="00810282" w:rsidP="00D628A6">
            <w:pPr>
              <w:pStyle w:val="Szvegtrzsbehzssal3"/>
              <w:ind w:left="0"/>
              <w:jc w:val="both"/>
              <w:rPr>
                <w:sz w:val="20"/>
                <w:szCs w:val="20"/>
              </w:rPr>
            </w:pPr>
            <w:r w:rsidRPr="0027557A">
              <w:rPr>
                <w:sz w:val="20"/>
                <w:szCs w:val="20"/>
              </w:rPr>
              <w:t>Közbeszerzési eljárás lebonyolítása esetén az eljárásra vonatkozóan jogorvoslati eljárás vagy annak bírósági felülvizsgálata keretében jogerősen jogsértés megállapítására sor került-e</w:t>
            </w:r>
          </w:p>
        </w:tc>
      </w:tr>
    </w:tbl>
    <w:p w14:paraId="01F3EC04" w14:textId="77777777" w:rsidR="00521C9B" w:rsidRPr="000E1C8A" w:rsidRDefault="00521C9B" w:rsidP="00521C9B">
      <w:pPr>
        <w:pStyle w:val="Szvegtrzsbehzssal3"/>
        <w:ind w:left="0"/>
        <w:jc w:val="both"/>
        <w:rPr>
          <w:sz w:val="20"/>
          <w:szCs w:val="20"/>
        </w:rPr>
      </w:pPr>
    </w:p>
    <w:p w14:paraId="05B1F500" w14:textId="77777777" w:rsidR="00941797" w:rsidRPr="000E1C8A" w:rsidRDefault="00941797" w:rsidP="00941797">
      <w:pPr>
        <w:ind w:right="-108"/>
        <w:jc w:val="both"/>
        <w:rPr>
          <w:i/>
          <w:sz w:val="20"/>
          <w:szCs w:val="20"/>
        </w:rPr>
      </w:pPr>
      <w:r w:rsidRPr="000E1C8A">
        <w:rPr>
          <w:i/>
          <w:sz w:val="20"/>
          <w:szCs w:val="20"/>
        </w:rPr>
        <w:t>A táblázat tetszés szerinti sorokkal bővíthető!</w:t>
      </w:r>
    </w:p>
    <w:p w14:paraId="1710C68A" w14:textId="77777777" w:rsidR="00941797" w:rsidRPr="000E1C8A" w:rsidRDefault="00941797" w:rsidP="00941797">
      <w:pPr>
        <w:tabs>
          <w:tab w:val="left" w:pos="9072"/>
        </w:tabs>
        <w:spacing w:before="120"/>
        <w:ind w:right="567"/>
        <w:rPr>
          <w:sz w:val="20"/>
          <w:szCs w:val="20"/>
        </w:rPr>
      </w:pPr>
      <w:r w:rsidRPr="000E1C8A">
        <w:rPr>
          <w:sz w:val="20"/>
          <w:szCs w:val="20"/>
        </w:rPr>
        <w:t>Keltezés (helység, év, hónap, nap)</w:t>
      </w:r>
    </w:p>
    <w:tbl>
      <w:tblPr>
        <w:tblW w:w="4908" w:type="dxa"/>
        <w:tblInd w:w="9288" w:type="dxa"/>
        <w:tblLook w:val="01E0" w:firstRow="1" w:lastRow="1" w:firstColumn="1" w:lastColumn="1" w:noHBand="0" w:noVBand="0"/>
      </w:tblPr>
      <w:tblGrid>
        <w:gridCol w:w="4908"/>
      </w:tblGrid>
      <w:tr w:rsidR="00941797" w:rsidRPr="000E1C8A" w14:paraId="1A8E1E12" w14:textId="77777777" w:rsidTr="007751EA">
        <w:trPr>
          <w:trHeight w:val="124"/>
        </w:trPr>
        <w:tc>
          <w:tcPr>
            <w:tcW w:w="4908" w:type="dxa"/>
          </w:tcPr>
          <w:p w14:paraId="23F21EA3" w14:textId="77777777" w:rsidR="00941797" w:rsidRPr="000E1C8A" w:rsidRDefault="00941797" w:rsidP="005E7F66">
            <w:pPr>
              <w:tabs>
                <w:tab w:val="left" w:pos="4584"/>
              </w:tabs>
              <w:jc w:val="center"/>
              <w:rPr>
                <w:sz w:val="20"/>
                <w:szCs w:val="20"/>
              </w:rPr>
            </w:pPr>
            <w:r w:rsidRPr="000E1C8A">
              <w:rPr>
                <w:sz w:val="20"/>
                <w:szCs w:val="20"/>
              </w:rPr>
              <w:t>................................................................</w:t>
            </w:r>
          </w:p>
        </w:tc>
      </w:tr>
      <w:tr w:rsidR="00941797" w:rsidRPr="000E1C8A" w14:paraId="632888BB" w14:textId="77777777" w:rsidTr="007751EA">
        <w:trPr>
          <w:trHeight w:val="43"/>
        </w:trPr>
        <w:tc>
          <w:tcPr>
            <w:tcW w:w="4908" w:type="dxa"/>
          </w:tcPr>
          <w:p w14:paraId="59245D9F" w14:textId="77777777" w:rsidR="00941797" w:rsidRPr="000E1C8A" w:rsidRDefault="00941797" w:rsidP="005E7F66">
            <w:pPr>
              <w:pStyle w:val="Szvegtrzs3"/>
              <w:numPr>
                <w:ilvl w:val="12"/>
                <w:numId w:val="0"/>
              </w:numPr>
              <w:tabs>
                <w:tab w:val="left" w:pos="4584"/>
              </w:tabs>
              <w:jc w:val="center"/>
              <w:rPr>
                <w:rFonts w:ascii="Times New Roman" w:hAnsi="Times New Roman"/>
                <w:sz w:val="20"/>
                <w:szCs w:val="20"/>
              </w:rPr>
            </w:pPr>
            <w:r w:rsidRPr="000E1C8A">
              <w:rPr>
                <w:rFonts w:ascii="Times New Roman" w:hAnsi="Times New Roman"/>
                <w:sz w:val="20"/>
                <w:szCs w:val="20"/>
              </w:rPr>
              <w:t xml:space="preserve">cégszerű aláírás </w:t>
            </w:r>
          </w:p>
        </w:tc>
      </w:tr>
    </w:tbl>
    <w:p w14:paraId="25126452" w14:textId="4DA7EF07" w:rsidR="00941797" w:rsidRPr="000E1C8A" w:rsidRDefault="00941797" w:rsidP="00941797">
      <w:pPr>
        <w:ind w:left="720"/>
        <w:jc w:val="both"/>
        <w:rPr>
          <w:sz w:val="20"/>
          <w:szCs w:val="20"/>
        </w:rPr>
      </w:pPr>
    </w:p>
    <w:p w14:paraId="4D9F7754" w14:textId="77777777" w:rsidR="00941797" w:rsidRPr="008228EA" w:rsidRDefault="00941797" w:rsidP="00941797">
      <w:pPr>
        <w:ind w:left="720"/>
        <w:jc w:val="both"/>
        <w:rPr>
          <w:sz w:val="18"/>
          <w:szCs w:val="20"/>
        </w:rPr>
      </w:pPr>
      <w:r w:rsidRPr="000E1C8A">
        <w:rPr>
          <w:sz w:val="20"/>
          <w:szCs w:val="20"/>
        </w:rPr>
        <w:t>*</w:t>
      </w:r>
      <w:r w:rsidRPr="008228EA">
        <w:rPr>
          <w:sz w:val="18"/>
          <w:szCs w:val="20"/>
        </w:rPr>
        <w:t>Az ajánlattevőnek a fenti táblázatban szereplő adatokat oly módon kell megadnia, hogy az ajánlati felhívásban meghatározott alkalmassági feltételek megállapíthatóak legyenek</w:t>
      </w:r>
    </w:p>
    <w:p w14:paraId="31705FF3" w14:textId="39D6B16D" w:rsidR="0046196C" w:rsidRPr="000267CD" w:rsidRDefault="0046196C" w:rsidP="0046196C">
      <w:pPr>
        <w:ind w:left="720"/>
        <w:jc w:val="both"/>
        <w:rPr>
          <w:sz w:val="22"/>
          <w:szCs w:val="22"/>
        </w:rPr>
        <w:sectPr w:rsidR="0046196C" w:rsidRPr="000267CD" w:rsidSect="005E7F66">
          <w:pgSz w:w="16840" w:h="11907" w:orient="landscape" w:code="9"/>
          <w:pgMar w:top="1079" w:right="1440" w:bottom="1258" w:left="1077" w:header="709" w:footer="709" w:gutter="0"/>
          <w:cols w:space="708"/>
          <w:titlePg/>
        </w:sectPr>
      </w:pPr>
    </w:p>
    <w:p w14:paraId="3060AFB9" w14:textId="39B21322" w:rsidR="00DB4F0E" w:rsidRDefault="00767B9D" w:rsidP="00DB4F0E">
      <w:pPr>
        <w:spacing w:before="60" w:after="60" w:line="280" w:lineRule="exact"/>
        <w:jc w:val="right"/>
        <w:rPr>
          <w:rFonts w:eastAsia="SimHei"/>
          <w:b/>
          <w:i/>
          <w:sz w:val="22"/>
          <w:szCs w:val="22"/>
        </w:rPr>
      </w:pPr>
      <w:r>
        <w:rPr>
          <w:rFonts w:eastAsia="SimHei"/>
          <w:b/>
          <w:i/>
          <w:sz w:val="22"/>
          <w:szCs w:val="22"/>
        </w:rPr>
        <w:lastRenderedPageBreak/>
        <w:t>1</w:t>
      </w:r>
      <w:r w:rsidR="00E46023">
        <w:rPr>
          <w:rFonts w:eastAsia="SimHei"/>
          <w:b/>
          <w:i/>
          <w:sz w:val="22"/>
          <w:szCs w:val="22"/>
        </w:rPr>
        <w:t>0</w:t>
      </w:r>
      <w:r w:rsidR="00DB4F0E" w:rsidRPr="000267CD">
        <w:rPr>
          <w:rFonts w:eastAsia="SimHei"/>
          <w:b/>
          <w:i/>
          <w:sz w:val="22"/>
          <w:szCs w:val="22"/>
        </w:rPr>
        <w:t xml:space="preserve">. számú melléklet </w:t>
      </w:r>
    </w:p>
    <w:p w14:paraId="14180818" w14:textId="77777777" w:rsidR="000D55D6" w:rsidRPr="000267CD" w:rsidRDefault="000D55D6" w:rsidP="00DB4F0E">
      <w:pPr>
        <w:spacing w:before="60" w:after="60" w:line="280" w:lineRule="exact"/>
        <w:jc w:val="right"/>
        <w:rPr>
          <w:rFonts w:eastAsia="SimHei"/>
          <w:b/>
          <w:i/>
          <w:sz w:val="22"/>
          <w:szCs w:val="22"/>
        </w:rPr>
      </w:pPr>
    </w:p>
    <w:p w14:paraId="6AC64288" w14:textId="1C6BB6B1" w:rsidR="00DB4F0E" w:rsidRPr="000556AC" w:rsidRDefault="00DB4F0E" w:rsidP="00DB4F0E">
      <w:pPr>
        <w:pStyle w:val="Cmsor2"/>
        <w:spacing w:before="60" w:line="280" w:lineRule="exact"/>
        <w:rPr>
          <w:rFonts w:eastAsia="SimHei"/>
          <w:i/>
          <w:kern w:val="3"/>
          <w:sz w:val="22"/>
          <w:szCs w:val="22"/>
        </w:rPr>
      </w:pPr>
      <w:bookmarkStart w:id="224" w:name="_Ref176677977"/>
      <w:bookmarkStart w:id="225" w:name="_Ref176842472"/>
      <w:bookmarkStart w:id="226" w:name="_Ref177532821"/>
      <w:bookmarkStart w:id="227" w:name="_Toc222661389"/>
      <w:bookmarkStart w:id="228" w:name="_Toc228340119"/>
      <w:r w:rsidRPr="000556AC">
        <w:rPr>
          <w:rFonts w:eastAsia="SimHei"/>
          <w:kern w:val="3"/>
          <w:sz w:val="22"/>
          <w:szCs w:val="22"/>
        </w:rPr>
        <w:t xml:space="preserve">Nyilatkozat </w:t>
      </w:r>
      <w:bookmarkEnd w:id="224"/>
      <w:bookmarkEnd w:id="225"/>
      <w:r w:rsidR="000D55D6" w:rsidRPr="000556AC">
        <w:rPr>
          <w:rFonts w:eastAsia="SimHei"/>
          <w:kern w:val="3"/>
          <w:sz w:val="22"/>
          <w:szCs w:val="22"/>
        </w:rPr>
        <w:t>alkalmassági igazolására bemutatott</w:t>
      </w:r>
      <w:r w:rsidRPr="000556AC">
        <w:rPr>
          <w:rFonts w:eastAsia="SimHei"/>
          <w:kern w:val="3"/>
          <w:sz w:val="22"/>
          <w:szCs w:val="22"/>
        </w:rPr>
        <w:t xml:space="preserve"> szakemberekről</w:t>
      </w:r>
      <w:bookmarkEnd w:id="226"/>
      <w:bookmarkEnd w:id="227"/>
      <w:bookmarkEnd w:id="228"/>
    </w:p>
    <w:p w14:paraId="5B36D6A0" w14:textId="6A7C523A" w:rsidR="00DB4F0E" w:rsidRPr="000556AC" w:rsidRDefault="00DB4F0E" w:rsidP="00DB4F0E">
      <w:pPr>
        <w:overflowPunct w:val="0"/>
        <w:autoSpaceDE w:val="0"/>
        <w:autoSpaceDN w:val="0"/>
        <w:spacing w:before="240"/>
        <w:ind w:right="-108"/>
        <w:jc w:val="both"/>
        <w:rPr>
          <w:sz w:val="22"/>
          <w:szCs w:val="22"/>
        </w:rPr>
      </w:pPr>
      <w:proofErr w:type="gramStart"/>
      <w:r w:rsidRPr="000556AC">
        <w:rPr>
          <w:sz w:val="22"/>
          <w:szCs w:val="22"/>
        </w:rPr>
        <w:t xml:space="preserve">Alulírott …………………………….…….., mint a ……………………………… </w:t>
      </w:r>
      <w:r w:rsidRPr="000556AC">
        <w:rPr>
          <w:i/>
          <w:sz w:val="22"/>
          <w:szCs w:val="22"/>
        </w:rPr>
        <w:t>(ajánlattevő/kapacitást rendelkezésre bocsátó szervezet megnevezése)</w:t>
      </w:r>
      <w:r w:rsidRPr="000556AC">
        <w:rPr>
          <w:sz w:val="22"/>
          <w:szCs w:val="22"/>
        </w:rPr>
        <w:t xml:space="preserve"> …………………………. </w:t>
      </w:r>
      <w:r w:rsidRPr="000556AC">
        <w:rPr>
          <w:i/>
          <w:sz w:val="22"/>
          <w:szCs w:val="22"/>
        </w:rPr>
        <w:t xml:space="preserve">(ajánlattevő/kapacitást rendelkezésre bocsátó szervezet székhelye), </w:t>
      </w:r>
      <w:r w:rsidRPr="000556AC">
        <w:rPr>
          <w:sz w:val="22"/>
          <w:szCs w:val="22"/>
        </w:rPr>
        <w:t xml:space="preserve">…………………………. nevében kötelezettségvállalásra jogosult …………….. </w:t>
      </w:r>
      <w:r w:rsidRPr="000556AC">
        <w:rPr>
          <w:i/>
          <w:sz w:val="22"/>
          <w:szCs w:val="22"/>
        </w:rPr>
        <w:t>(tisztség megjelölése)</w:t>
      </w:r>
      <w:r w:rsidRPr="000556AC">
        <w:rPr>
          <w:sz w:val="22"/>
          <w:szCs w:val="22"/>
        </w:rPr>
        <w:t xml:space="preserve">, a </w:t>
      </w:r>
      <w:r w:rsidR="00DF149B" w:rsidRPr="000556AC">
        <w:rPr>
          <w:sz w:val="22"/>
          <w:szCs w:val="22"/>
        </w:rPr>
        <w:t>Miniszterelnökség,</w:t>
      </w:r>
      <w:r w:rsidRPr="000556AC">
        <w:rPr>
          <w:sz w:val="22"/>
          <w:szCs w:val="22"/>
        </w:rPr>
        <w:t xml:space="preserve"> mint Ajánlatkérő által </w:t>
      </w:r>
      <w:r w:rsidRPr="000556AC">
        <w:rPr>
          <w:b/>
          <w:sz w:val="22"/>
          <w:szCs w:val="22"/>
        </w:rPr>
        <w:t>„</w:t>
      </w:r>
      <w:r w:rsidR="00CB5AFE">
        <w:rPr>
          <w:sz w:val="22"/>
          <w:szCs w:val="22"/>
          <w:lang w:eastAsia="en-US"/>
        </w:rPr>
        <w:t>Keretmegállapodás</w:t>
      </w:r>
      <w:r w:rsidR="00AA3D98" w:rsidRPr="00AA3D98">
        <w:rPr>
          <w:sz w:val="22"/>
          <w:szCs w:val="22"/>
          <w:lang w:eastAsia="en-US"/>
        </w:rPr>
        <w:t xml:space="preserve">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w:t>
      </w:r>
      <w:proofErr w:type="gramEnd"/>
      <w:r w:rsidR="00AA3D98" w:rsidRPr="00AA3D98">
        <w:rPr>
          <w:sz w:val="22"/>
          <w:szCs w:val="22"/>
          <w:lang w:eastAsia="en-US"/>
        </w:rPr>
        <w:t xml:space="preserve"> </w:t>
      </w:r>
      <w:proofErr w:type="gramStart"/>
      <w:r w:rsidR="00AA3D98" w:rsidRPr="00AA3D98">
        <w:rPr>
          <w:sz w:val="22"/>
          <w:szCs w:val="22"/>
          <w:lang w:eastAsia="en-US"/>
        </w:rPr>
        <w:t>a</w:t>
      </w:r>
      <w:proofErr w:type="gramEnd"/>
      <w:r w:rsidR="00AA3D98" w:rsidRPr="00AA3D98">
        <w:rPr>
          <w:sz w:val="22"/>
          <w:szCs w:val="22"/>
          <w:lang w:eastAsia="en-US"/>
        </w:rPr>
        <w:t xml:space="preserve"> mindenkor hatályos jogszabályok alapján fennálló feladataihoz kapcsolódó közbeszerzési és jogi szakértői tanácsadás</w:t>
      </w:r>
      <w:r w:rsidRPr="000556AC">
        <w:rPr>
          <w:b/>
          <w:sz w:val="22"/>
          <w:szCs w:val="22"/>
        </w:rPr>
        <w:t xml:space="preserve">” </w:t>
      </w:r>
      <w:r w:rsidRPr="000556AC">
        <w:rPr>
          <w:sz w:val="22"/>
          <w:szCs w:val="22"/>
        </w:rPr>
        <w:t>tárgyban megindított közbeszerzési eljárással összefüggésben</w:t>
      </w:r>
    </w:p>
    <w:p w14:paraId="61D4B029" w14:textId="77777777" w:rsidR="00DB4F0E" w:rsidRPr="000556AC" w:rsidRDefault="00DB4F0E" w:rsidP="00DB4F0E">
      <w:pPr>
        <w:spacing w:after="120"/>
        <w:ind w:right="-108"/>
        <w:jc w:val="center"/>
        <w:rPr>
          <w:sz w:val="22"/>
          <w:szCs w:val="22"/>
        </w:rPr>
      </w:pPr>
      <w:proofErr w:type="gramStart"/>
      <w:r w:rsidRPr="000556AC">
        <w:rPr>
          <w:sz w:val="22"/>
          <w:szCs w:val="22"/>
        </w:rPr>
        <w:t>nyilatkozom</w:t>
      </w:r>
      <w:proofErr w:type="gramEnd"/>
      <w:r w:rsidRPr="000556AC">
        <w:rPr>
          <w:sz w:val="22"/>
          <w:szCs w:val="22"/>
        </w:rPr>
        <w:t>,</w:t>
      </w:r>
    </w:p>
    <w:p w14:paraId="3C871D4E" w14:textId="77777777" w:rsidR="000D55D6" w:rsidRPr="000556AC" w:rsidRDefault="000D55D6" w:rsidP="00DB4F0E">
      <w:pPr>
        <w:spacing w:after="120"/>
        <w:ind w:right="-108"/>
        <w:jc w:val="center"/>
        <w:rPr>
          <w:sz w:val="22"/>
          <w:szCs w:val="22"/>
        </w:rPr>
      </w:pPr>
    </w:p>
    <w:p w14:paraId="3776EE49" w14:textId="5337087B" w:rsidR="00253596" w:rsidRPr="00E9152F" w:rsidRDefault="00253596" w:rsidP="00DB4F0E">
      <w:pPr>
        <w:spacing w:after="120"/>
        <w:ind w:right="-108"/>
        <w:jc w:val="center"/>
        <w:rPr>
          <w:sz w:val="22"/>
          <w:szCs w:val="22"/>
        </w:rPr>
      </w:pPr>
      <w:proofErr w:type="gramStart"/>
      <w:r w:rsidRPr="000556AC">
        <w:rPr>
          <w:sz w:val="22"/>
          <w:szCs w:val="22"/>
        </w:rPr>
        <w:t>hogy</w:t>
      </w:r>
      <w:proofErr w:type="gramEnd"/>
      <w:r w:rsidRPr="000556AC">
        <w:rPr>
          <w:sz w:val="22"/>
          <w:szCs w:val="22"/>
        </w:rPr>
        <w:t xml:space="preserve"> a</w:t>
      </w:r>
      <w:r w:rsidR="007751EA">
        <w:rPr>
          <w:sz w:val="22"/>
          <w:szCs w:val="22"/>
        </w:rPr>
        <w:t xml:space="preserve"> felhívás III.1</w:t>
      </w:r>
      <w:r w:rsidR="00966CCB" w:rsidRPr="000556AC">
        <w:rPr>
          <w:sz w:val="22"/>
          <w:szCs w:val="22"/>
        </w:rPr>
        <w:t>.3) MSZ/</w:t>
      </w:r>
      <w:r w:rsidR="00E32E9A" w:rsidRPr="000556AC">
        <w:rPr>
          <w:sz w:val="22"/>
          <w:szCs w:val="22"/>
        </w:rPr>
        <w:t xml:space="preserve">2. </w:t>
      </w:r>
      <w:r w:rsidRPr="000556AC">
        <w:rPr>
          <w:sz w:val="22"/>
          <w:szCs w:val="22"/>
        </w:rPr>
        <w:t xml:space="preserve"> </w:t>
      </w:r>
      <w:r w:rsidR="000D55D6" w:rsidRPr="000556AC">
        <w:rPr>
          <w:sz w:val="22"/>
          <w:szCs w:val="22"/>
        </w:rPr>
        <w:t xml:space="preserve">pontja szerinti alkalmassági követelmények igazolására </w:t>
      </w:r>
      <w:r w:rsidRPr="000556AC">
        <w:rPr>
          <w:sz w:val="22"/>
          <w:szCs w:val="22"/>
        </w:rPr>
        <w:t xml:space="preserve">az alábbi </w:t>
      </w:r>
      <w:r w:rsidRPr="00E9152F">
        <w:rPr>
          <w:sz w:val="22"/>
          <w:szCs w:val="22"/>
        </w:rPr>
        <w:t xml:space="preserve">szakembereket </w:t>
      </w:r>
      <w:r w:rsidR="000D55D6" w:rsidRPr="00E9152F">
        <w:rPr>
          <w:sz w:val="22"/>
          <w:szCs w:val="22"/>
        </w:rPr>
        <w:t>mutatjuk be</w:t>
      </w:r>
      <w:r w:rsidRPr="00E9152F">
        <w:rPr>
          <w:sz w:val="22"/>
          <w:szCs w:val="22"/>
        </w:rPr>
        <w:t xml:space="preserve">: </w:t>
      </w:r>
    </w:p>
    <w:p w14:paraId="16D6C958" w14:textId="4D859AED" w:rsidR="00E9152F" w:rsidRPr="00E9152F" w:rsidRDefault="00E9152F" w:rsidP="00C82C42">
      <w:pPr>
        <w:pStyle w:val="Listaszerbekezds"/>
        <w:numPr>
          <w:ilvl w:val="0"/>
          <w:numId w:val="24"/>
        </w:numPr>
        <w:spacing w:after="120"/>
        <w:ind w:right="-108"/>
        <w:rPr>
          <w:sz w:val="22"/>
          <w:szCs w:val="22"/>
        </w:rPr>
      </w:pPr>
      <w:r w:rsidRPr="00E9152F">
        <w:rPr>
          <w:b/>
          <w:color w:val="000000" w:themeColor="text1"/>
          <w:sz w:val="22"/>
          <w:szCs w:val="22"/>
        </w:rPr>
        <w:t>Közbeszerzési szakemberek</w:t>
      </w:r>
    </w:p>
    <w:tbl>
      <w:tblPr>
        <w:tblW w:w="9222"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5637"/>
        <w:gridCol w:w="3585"/>
      </w:tblGrid>
      <w:tr w:rsidR="00DB4F0E" w:rsidRPr="000267CD" w14:paraId="7035CDF7" w14:textId="77777777" w:rsidTr="00DB4F0E">
        <w:tc>
          <w:tcPr>
            <w:tcW w:w="5637" w:type="dxa"/>
            <w:shd w:val="clear" w:color="auto" w:fill="F2F2F2"/>
            <w:vAlign w:val="center"/>
          </w:tcPr>
          <w:p w14:paraId="65144F23" w14:textId="77777777" w:rsidR="00DB4F0E" w:rsidRPr="000267CD" w:rsidRDefault="00DB4F0E" w:rsidP="00DB4F0E">
            <w:pPr>
              <w:jc w:val="both"/>
              <w:rPr>
                <w:rFonts w:eastAsia="Times"/>
                <w:i/>
                <w:sz w:val="22"/>
                <w:szCs w:val="22"/>
              </w:rPr>
            </w:pPr>
            <w:r w:rsidRPr="000267CD">
              <w:rPr>
                <w:rFonts w:eastAsia="Times"/>
                <w:i/>
                <w:sz w:val="22"/>
                <w:szCs w:val="22"/>
              </w:rPr>
              <w:t>Szakember megnevezése:</w:t>
            </w:r>
          </w:p>
        </w:tc>
        <w:tc>
          <w:tcPr>
            <w:tcW w:w="3585" w:type="dxa"/>
          </w:tcPr>
          <w:p w14:paraId="572CE40E" w14:textId="77777777" w:rsidR="00DB4F0E" w:rsidRPr="000267CD" w:rsidRDefault="00DB4F0E" w:rsidP="00DB4F0E">
            <w:pPr>
              <w:jc w:val="both"/>
              <w:rPr>
                <w:rFonts w:eastAsia="Times"/>
                <w:b/>
                <w:sz w:val="22"/>
                <w:szCs w:val="22"/>
              </w:rPr>
            </w:pPr>
          </w:p>
        </w:tc>
      </w:tr>
      <w:tr w:rsidR="00DB4F0E" w:rsidRPr="000267CD" w14:paraId="14214317" w14:textId="77777777" w:rsidTr="00DB4F0E">
        <w:tc>
          <w:tcPr>
            <w:tcW w:w="5637" w:type="dxa"/>
            <w:shd w:val="clear" w:color="auto" w:fill="F2F2F2"/>
            <w:vAlign w:val="center"/>
          </w:tcPr>
          <w:p w14:paraId="21FE209F" w14:textId="659E6F86" w:rsidR="00DB4F0E" w:rsidRPr="000267CD" w:rsidRDefault="00E31A2F" w:rsidP="00DB4F0E">
            <w:pPr>
              <w:jc w:val="both"/>
              <w:rPr>
                <w:rFonts w:eastAsia="Times"/>
                <w:i/>
                <w:sz w:val="22"/>
                <w:szCs w:val="22"/>
              </w:rPr>
            </w:pPr>
            <w:r>
              <w:rPr>
                <w:rFonts w:eastAsia="Times"/>
                <w:i/>
                <w:sz w:val="22"/>
                <w:szCs w:val="22"/>
              </w:rPr>
              <w:t>Szakmai tapasztalat id</w:t>
            </w:r>
            <w:r w:rsidR="00810282">
              <w:rPr>
                <w:rFonts w:eastAsia="Times"/>
                <w:i/>
                <w:sz w:val="22"/>
                <w:szCs w:val="22"/>
              </w:rPr>
              <w:t>eje:</w:t>
            </w:r>
          </w:p>
        </w:tc>
        <w:tc>
          <w:tcPr>
            <w:tcW w:w="3585" w:type="dxa"/>
          </w:tcPr>
          <w:p w14:paraId="2D363879" w14:textId="77777777" w:rsidR="00DB4F0E" w:rsidRPr="000267CD" w:rsidRDefault="00DB4F0E" w:rsidP="00DB4F0E">
            <w:pPr>
              <w:jc w:val="both"/>
              <w:rPr>
                <w:rFonts w:eastAsia="Times"/>
                <w:b/>
                <w:sz w:val="22"/>
                <w:szCs w:val="22"/>
              </w:rPr>
            </w:pPr>
          </w:p>
        </w:tc>
      </w:tr>
      <w:tr w:rsidR="00B6709C" w:rsidRPr="000267CD" w14:paraId="6E724144" w14:textId="77777777" w:rsidTr="00DB4F0E">
        <w:tc>
          <w:tcPr>
            <w:tcW w:w="5637" w:type="dxa"/>
            <w:shd w:val="clear" w:color="auto" w:fill="F2F2F2"/>
            <w:vAlign w:val="center"/>
          </w:tcPr>
          <w:p w14:paraId="78E05F49" w14:textId="0A296124" w:rsidR="00B6709C" w:rsidRPr="000267CD" w:rsidRDefault="00B6709C" w:rsidP="00DB4F0E">
            <w:pPr>
              <w:jc w:val="both"/>
              <w:rPr>
                <w:rFonts w:eastAsia="Times"/>
                <w:i/>
                <w:sz w:val="22"/>
                <w:szCs w:val="22"/>
              </w:rPr>
            </w:pPr>
            <w:r w:rsidRPr="000267CD">
              <w:rPr>
                <w:rFonts w:eastAsia="Times"/>
                <w:i/>
                <w:sz w:val="22"/>
                <w:szCs w:val="22"/>
              </w:rPr>
              <w:t>Jogi szakvizsga</w:t>
            </w:r>
            <w:r w:rsidR="00810282">
              <w:rPr>
                <w:rFonts w:eastAsia="Times"/>
                <w:i/>
                <w:sz w:val="22"/>
                <w:szCs w:val="22"/>
              </w:rPr>
              <w:t>:</w:t>
            </w:r>
            <w:r w:rsidRPr="000267CD">
              <w:rPr>
                <w:rFonts w:eastAsia="Times"/>
                <w:i/>
                <w:sz w:val="22"/>
                <w:szCs w:val="22"/>
              </w:rPr>
              <w:t xml:space="preserve"> </w:t>
            </w:r>
          </w:p>
        </w:tc>
        <w:tc>
          <w:tcPr>
            <w:tcW w:w="3585" w:type="dxa"/>
          </w:tcPr>
          <w:p w14:paraId="52B46ACE" w14:textId="77777777" w:rsidR="00B6709C" w:rsidRPr="000267CD" w:rsidRDefault="00B6709C" w:rsidP="00DB4F0E">
            <w:pPr>
              <w:jc w:val="both"/>
              <w:rPr>
                <w:rFonts w:eastAsia="Times"/>
                <w:b/>
                <w:sz w:val="22"/>
                <w:szCs w:val="22"/>
              </w:rPr>
            </w:pPr>
          </w:p>
        </w:tc>
      </w:tr>
    </w:tbl>
    <w:p w14:paraId="4E9DF14F" w14:textId="77777777" w:rsidR="00E9152F" w:rsidRDefault="00E9152F" w:rsidP="00E9152F">
      <w:pPr>
        <w:tabs>
          <w:tab w:val="left" w:pos="9072"/>
        </w:tabs>
        <w:spacing w:before="120"/>
        <w:ind w:right="567"/>
        <w:rPr>
          <w:sz w:val="22"/>
          <w:szCs w:val="22"/>
        </w:rPr>
      </w:pPr>
    </w:p>
    <w:p w14:paraId="10DB11C5" w14:textId="77777777" w:rsidR="00E9152F" w:rsidRDefault="00E9152F" w:rsidP="00E9152F">
      <w:pPr>
        <w:tabs>
          <w:tab w:val="left" w:pos="9072"/>
        </w:tabs>
        <w:spacing w:before="120"/>
        <w:ind w:right="567"/>
        <w:rPr>
          <w:sz w:val="22"/>
          <w:szCs w:val="22"/>
        </w:rPr>
      </w:pPr>
    </w:p>
    <w:p w14:paraId="023B6B11" w14:textId="77777777" w:rsidR="000D55D6" w:rsidRDefault="000D55D6" w:rsidP="004A646A">
      <w:pPr>
        <w:tabs>
          <w:tab w:val="left" w:pos="9072"/>
        </w:tabs>
        <w:spacing w:before="120"/>
        <w:ind w:right="567"/>
        <w:rPr>
          <w:sz w:val="22"/>
          <w:szCs w:val="22"/>
        </w:rPr>
      </w:pPr>
    </w:p>
    <w:p w14:paraId="1C44F5B7" w14:textId="77777777" w:rsidR="004A646A" w:rsidRPr="000267CD" w:rsidRDefault="004A646A" w:rsidP="004A646A">
      <w:pPr>
        <w:tabs>
          <w:tab w:val="left" w:pos="9072"/>
        </w:tabs>
        <w:spacing w:before="120"/>
        <w:ind w:right="567"/>
        <w:rPr>
          <w:sz w:val="22"/>
          <w:szCs w:val="22"/>
        </w:rPr>
      </w:pPr>
      <w:r w:rsidRPr="000267CD">
        <w:rPr>
          <w:sz w:val="22"/>
          <w:szCs w:val="22"/>
        </w:rPr>
        <w:t>Keltezés (helység, év, hónap, nap)</w:t>
      </w:r>
    </w:p>
    <w:p w14:paraId="02EA4AAD" w14:textId="77777777" w:rsidR="00DB4F0E" w:rsidRPr="000267CD" w:rsidRDefault="00DB4F0E" w:rsidP="00DB4F0E">
      <w:pPr>
        <w:spacing w:before="60" w:after="60" w:line="280" w:lineRule="exact"/>
        <w:rPr>
          <w:rFonts w:eastAsia="SimHei"/>
          <w:sz w:val="22"/>
          <w:szCs w:val="22"/>
        </w:rPr>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DB4F0E" w:rsidRPr="000267CD" w14:paraId="4BEDB72D" w14:textId="77777777" w:rsidTr="00DB4F0E">
        <w:tc>
          <w:tcPr>
            <w:tcW w:w="4606" w:type="dxa"/>
            <w:tcMar>
              <w:top w:w="0" w:type="dxa"/>
              <w:left w:w="70" w:type="dxa"/>
              <w:bottom w:w="0" w:type="dxa"/>
              <w:right w:w="70" w:type="dxa"/>
            </w:tcMar>
          </w:tcPr>
          <w:p w14:paraId="713F76A2" w14:textId="77777777" w:rsidR="00DB4F0E" w:rsidRPr="000267CD" w:rsidRDefault="00DB4F0E" w:rsidP="00DB4F0E">
            <w:pPr>
              <w:spacing w:before="60" w:after="60" w:line="280" w:lineRule="exact"/>
              <w:rPr>
                <w:rFonts w:eastAsia="SimHei"/>
                <w:sz w:val="22"/>
                <w:szCs w:val="22"/>
              </w:rPr>
            </w:pPr>
          </w:p>
        </w:tc>
        <w:tc>
          <w:tcPr>
            <w:tcW w:w="4606" w:type="dxa"/>
            <w:tcMar>
              <w:top w:w="0" w:type="dxa"/>
              <w:left w:w="70" w:type="dxa"/>
              <w:bottom w:w="0" w:type="dxa"/>
              <w:right w:w="70" w:type="dxa"/>
            </w:tcMar>
          </w:tcPr>
          <w:p w14:paraId="2AB71001" w14:textId="77777777" w:rsidR="00DB4F0E" w:rsidRPr="000267CD" w:rsidRDefault="00DB4F0E" w:rsidP="00DB4F0E">
            <w:pPr>
              <w:spacing w:before="60" w:after="60" w:line="280" w:lineRule="exact"/>
              <w:jc w:val="center"/>
              <w:rPr>
                <w:rFonts w:eastAsia="SimHei"/>
                <w:sz w:val="22"/>
                <w:szCs w:val="22"/>
              </w:rPr>
            </w:pPr>
            <w:r w:rsidRPr="000267CD">
              <w:rPr>
                <w:rFonts w:eastAsia="SimHei"/>
                <w:sz w:val="22"/>
                <w:szCs w:val="22"/>
              </w:rPr>
              <w:t>………………………………</w:t>
            </w:r>
          </w:p>
        </w:tc>
      </w:tr>
      <w:tr w:rsidR="00DB4F0E" w:rsidRPr="000267CD" w14:paraId="59C648F7" w14:textId="77777777" w:rsidTr="00DB4F0E">
        <w:tc>
          <w:tcPr>
            <w:tcW w:w="4606" w:type="dxa"/>
            <w:tcMar>
              <w:top w:w="0" w:type="dxa"/>
              <w:left w:w="70" w:type="dxa"/>
              <w:bottom w:w="0" w:type="dxa"/>
              <w:right w:w="70" w:type="dxa"/>
            </w:tcMar>
          </w:tcPr>
          <w:p w14:paraId="799917C1" w14:textId="77777777" w:rsidR="00DB4F0E" w:rsidRPr="000267CD" w:rsidRDefault="00DB4F0E" w:rsidP="00DB4F0E">
            <w:pPr>
              <w:spacing w:before="60" w:after="60" w:line="280" w:lineRule="exact"/>
              <w:rPr>
                <w:rFonts w:eastAsia="SimHei"/>
                <w:sz w:val="22"/>
                <w:szCs w:val="22"/>
              </w:rPr>
            </w:pPr>
          </w:p>
        </w:tc>
        <w:tc>
          <w:tcPr>
            <w:tcW w:w="4606" w:type="dxa"/>
            <w:tcMar>
              <w:top w:w="0" w:type="dxa"/>
              <w:left w:w="70" w:type="dxa"/>
              <w:bottom w:w="0" w:type="dxa"/>
              <w:right w:w="70" w:type="dxa"/>
            </w:tcMar>
          </w:tcPr>
          <w:p w14:paraId="0131423A" w14:textId="77777777" w:rsidR="00DB4F0E" w:rsidRPr="000267CD" w:rsidRDefault="00DB4F0E" w:rsidP="00DB4F0E">
            <w:pPr>
              <w:spacing w:before="60" w:after="60" w:line="280" w:lineRule="exact"/>
              <w:jc w:val="center"/>
              <w:rPr>
                <w:rFonts w:eastAsia="SimHei"/>
                <w:sz w:val="22"/>
                <w:szCs w:val="22"/>
              </w:rPr>
            </w:pPr>
            <w:r w:rsidRPr="000267CD">
              <w:rPr>
                <w:rFonts w:eastAsia="SimHei"/>
                <w:sz w:val="22"/>
                <w:szCs w:val="22"/>
              </w:rPr>
              <w:t>cégszerű aláírás</w:t>
            </w:r>
          </w:p>
        </w:tc>
      </w:tr>
    </w:tbl>
    <w:p w14:paraId="7D9F0FBF" w14:textId="7F94D3CB" w:rsidR="004A646A" w:rsidRPr="000267CD" w:rsidRDefault="00767B9D" w:rsidP="004A646A">
      <w:pPr>
        <w:pageBreakBefore/>
        <w:spacing w:before="60" w:after="60" w:line="280" w:lineRule="exact"/>
        <w:jc w:val="right"/>
        <w:rPr>
          <w:rFonts w:eastAsia="SimHei"/>
          <w:b/>
          <w:i/>
          <w:sz w:val="22"/>
          <w:szCs w:val="22"/>
        </w:rPr>
      </w:pPr>
      <w:bookmarkStart w:id="229" w:name="_Ref176677021"/>
      <w:r>
        <w:rPr>
          <w:rFonts w:eastAsia="SimHei"/>
          <w:b/>
          <w:i/>
          <w:sz w:val="22"/>
          <w:szCs w:val="22"/>
        </w:rPr>
        <w:lastRenderedPageBreak/>
        <w:t>1</w:t>
      </w:r>
      <w:r w:rsidR="00E46023">
        <w:rPr>
          <w:rFonts w:eastAsia="SimHei"/>
          <w:b/>
          <w:i/>
          <w:sz w:val="22"/>
          <w:szCs w:val="22"/>
        </w:rPr>
        <w:t>0</w:t>
      </w:r>
      <w:r>
        <w:rPr>
          <w:rFonts w:eastAsia="SimHei"/>
          <w:b/>
          <w:i/>
          <w:sz w:val="22"/>
          <w:szCs w:val="22"/>
        </w:rPr>
        <w:t>/</w:t>
      </w:r>
      <w:proofErr w:type="gramStart"/>
      <w:r>
        <w:rPr>
          <w:rFonts w:eastAsia="SimHei"/>
          <w:b/>
          <w:i/>
          <w:sz w:val="22"/>
          <w:szCs w:val="22"/>
        </w:rPr>
        <w:t>A</w:t>
      </w:r>
      <w:r w:rsidR="004A646A" w:rsidRPr="000267CD">
        <w:rPr>
          <w:rFonts w:eastAsia="SimHei"/>
          <w:b/>
          <w:i/>
          <w:sz w:val="22"/>
          <w:szCs w:val="22"/>
        </w:rPr>
        <w:t>.</w:t>
      </w:r>
      <w:proofErr w:type="gramEnd"/>
      <w:r w:rsidR="004A646A" w:rsidRPr="000267CD">
        <w:rPr>
          <w:rFonts w:eastAsia="SimHei"/>
          <w:b/>
          <w:i/>
          <w:sz w:val="22"/>
          <w:szCs w:val="22"/>
        </w:rPr>
        <w:t xml:space="preserve"> </w:t>
      </w:r>
      <w:proofErr w:type="gramStart"/>
      <w:r w:rsidR="00D112BD" w:rsidRPr="000267CD">
        <w:rPr>
          <w:rFonts w:eastAsia="SimHei"/>
          <w:b/>
          <w:i/>
          <w:sz w:val="22"/>
          <w:szCs w:val="22"/>
        </w:rPr>
        <w:t>számú</w:t>
      </w:r>
      <w:proofErr w:type="gramEnd"/>
      <w:r w:rsidR="00D112BD" w:rsidRPr="000267CD">
        <w:rPr>
          <w:rFonts w:eastAsia="SimHei"/>
          <w:b/>
          <w:i/>
          <w:sz w:val="22"/>
          <w:szCs w:val="22"/>
        </w:rPr>
        <w:t xml:space="preserve"> melléklet</w:t>
      </w:r>
      <w:r w:rsidR="004A646A" w:rsidRPr="000267CD">
        <w:rPr>
          <w:rFonts w:eastAsia="SimHei"/>
          <w:b/>
          <w:i/>
          <w:sz w:val="22"/>
          <w:szCs w:val="22"/>
        </w:rPr>
        <w:t xml:space="preserve"> </w:t>
      </w:r>
      <w:bookmarkEnd w:id="229"/>
    </w:p>
    <w:p w14:paraId="5A2C0626" w14:textId="77777777" w:rsidR="004A646A" w:rsidRPr="000267CD" w:rsidRDefault="004A646A" w:rsidP="004A646A">
      <w:pPr>
        <w:pStyle w:val="Cmsor1"/>
        <w:spacing w:before="60" w:line="280" w:lineRule="exact"/>
        <w:rPr>
          <w:rFonts w:ascii="Times New Roman" w:eastAsia="SimHei" w:hAnsi="Times New Roman"/>
          <w:i/>
          <w:sz w:val="22"/>
          <w:szCs w:val="22"/>
        </w:rPr>
      </w:pPr>
      <w:bookmarkStart w:id="230" w:name="_Ref176677990"/>
      <w:bookmarkStart w:id="231" w:name="_Toc222661390"/>
    </w:p>
    <w:p w14:paraId="65F4D211" w14:textId="77777777" w:rsidR="004A646A" w:rsidRPr="000267CD" w:rsidRDefault="004A646A" w:rsidP="004A646A">
      <w:pPr>
        <w:pStyle w:val="Cmsor2"/>
        <w:spacing w:before="60" w:line="280" w:lineRule="exact"/>
        <w:rPr>
          <w:rFonts w:eastAsia="SimHei"/>
          <w:i/>
          <w:kern w:val="3"/>
          <w:sz w:val="22"/>
          <w:szCs w:val="22"/>
        </w:rPr>
      </w:pPr>
      <w:bookmarkStart w:id="232" w:name="_Toc228340120"/>
      <w:r w:rsidRPr="000267CD">
        <w:rPr>
          <w:rFonts w:eastAsia="SimHei"/>
          <w:kern w:val="3"/>
          <w:sz w:val="22"/>
          <w:szCs w:val="22"/>
        </w:rPr>
        <w:t>Szakmai önéletraj</w:t>
      </w:r>
      <w:bookmarkEnd w:id="230"/>
      <w:r w:rsidRPr="000267CD">
        <w:rPr>
          <w:rFonts w:eastAsia="SimHei"/>
          <w:kern w:val="3"/>
          <w:sz w:val="22"/>
          <w:szCs w:val="22"/>
        </w:rPr>
        <w:t>z</w:t>
      </w:r>
      <w:bookmarkEnd w:id="231"/>
      <w:bookmarkEnd w:id="232"/>
    </w:p>
    <w:p w14:paraId="7C2BD673" w14:textId="77777777" w:rsidR="004A646A" w:rsidRPr="000267CD" w:rsidRDefault="00DF149B" w:rsidP="004A646A">
      <w:pPr>
        <w:spacing w:before="60" w:after="60" w:line="280" w:lineRule="exact"/>
        <w:rPr>
          <w:rFonts w:eastAsia="SimHei"/>
          <w:b/>
          <w:sz w:val="22"/>
          <w:szCs w:val="22"/>
        </w:rPr>
      </w:pPr>
      <w:r w:rsidRPr="000267CD">
        <w:rPr>
          <w:rFonts w:eastAsia="SimHei"/>
          <w:b/>
          <w:sz w:val="22"/>
          <w:szCs w:val="22"/>
        </w:rPr>
        <w:t xml:space="preserve"> </w:t>
      </w:r>
    </w:p>
    <w:p w14:paraId="38CEF8C8" w14:textId="77777777" w:rsidR="004A646A" w:rsidRPr="000267CD" w:rsidRDefault="004A646A" w:rsidP="004A646A">
      <w:pPr>
        <w:spacing w:before="60" w:after="60" w:line="280" w:lineRule="exact"/>
        <w:rPr>
          <w:rFonts w:eastAsia="SimHei"/>
          <w:b/>
          <w:sz w:val="22"/>
          <w:szCs w:val="22"/>
        </w:rPr>
      </w:pPr>
    </w:p>
    <w:tbl>
      <w:tblPr>
        <w:tblW w:w="8859" w:type="dxa"/>
        <w:tblLayout w:type="fixed"/>
        <w:tblCellMar>
          <w:left w:w="10" w:type="dxa"/>
          <w:right w:w="10" w:type="dxa"/>
        </w:tblCellMar>
        <w:tblLook w:val="0000" w:firstRow="0" w:lastRow="0" w:firstColumn="0" w:lastColumn="0" w:noHBand="0" w:noVBand="0"/>
      </w:tblPr>
      <w:tblGrid>
        <w:gridCol w:w="2158"/>
        <w:gridCol w:w="6701"/>
      </w:tblGrid>
      <w:tr w:rsidR="004A646A" w:rsidRPr="000267CD" w14:paraId="43C66391" w14:textId="77777777" w:rsidTr="00D112BD">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14:paraId="772AE5FF"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SZEMÉLYES ADATOK</w:t>
            </w:r>
          </w:p>
        </w:tc>
      </w:tr>
      <w:tr w:rsidR="004A646A" w:rsidRPr="000267CD" w14:paraId="74F13305" w14:textId="77777777" w:rsidTr="00D112BD">
        <w:trPr>
          <w:trHeight w:val="338"/>
        </w:trPr>
        <w:tc>
          <w:tcPr>
            <w:tcW w:w="215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CE69C4D" w14:textId="77777777" w:rsidR="004A646A" w:rsidRPr="000267CD" w:rsidRDefault="004A646A" w:rsidP="00D112BD">
            <w:pPr>
              <w:spacing w:before="60" w:after="60" w:line="280" w:lineRule="exact"/>
              <w:rPr>
                <w:rFonts w:eastAsia="SimHei"/>
                <w:b/>
                <w:bCs/>
                <w:sz w:val="22"/>
                <w:szCs w:val="22"/>
              </w:rPr>
            </w:pPr>
            <w:r w:rsidRPr="000267CD">
              <w:rPr>
                <w:rFonts w:eastAsia="SimHei"/>
                <w:b/>
                <w:bCs/>
                <w:sz w:val="22"/>
                <w:szCs w:val="22"/>
              </w:rPr>
              <w:t>Név:</w:t>
            </w:r>
          </w:p>
        </w:tc>
        <w:tc>
          <w:tcPr>
            <w:tcW w:w="6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606FBA8" w14:textId="77777777" w:rsidR="004A646A" w:rsidRPr="000267CD" w:rsidRDefault="004A646A" w:rsidP="00D112BD">
            <w:pPr>
              <w:spacing w:before="60" w:after="60" w:line="280" w:lineRule="exact"/>
              <w:rPr>
                <w:rFonts w:eastAsia="SimHei"/>
                <w:sz w:val="22"/>
                <w:szCs w:val="22"/>
              </w:rPr>
            </w:pPr>
          </w:p>
        </w:tc>
      </w:tr>
      <w:tr w:rsidR="004A646A" w:rsidRPr="000267CD" w14:paraId="6E72993F" w14:textId="77777777" w:rsidTr="00D112BD">
        <w:trPr>
          <w:trHeight w:val="333"/>
        </w:trPr>
        <w:tc>
          <w:tcPr>
            <w:tcW w:w="215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43F4299" w14:textId="77777777" w:rsidR="004A646A" w:rsidRPr="000267CD" w:rsidRDefault="004A646A" w:rsidP="00D112BD">
            <w:pPr>
              <w:spacing w:before="60" w:after="60" w:line="280" w:lineRule="exact"/>
              <w:rPr>
                <w:rFonts w:eastAsia="SimHei"/>
                <w:b/>
                <w:bCs/>
                <w:sz w:val="22"/>
                <w:szCs w:val="22"/>
              </w:rPr>
            </w:pPr>
            <w:r w:rsidRPr="000267CD">
              <w:rPr>
                <w:rFonts w:eastAsia="SimHei"/>
                <w:b/>
                <w:bCs/>
                <w:sz w:val="22"/>
                <w:szCs w:val="22"/>
              </w:rPr>
              <w:t>Születési idő:</w:t>
            </w:r>
          </w:p>
        </w:tc>
        <w:tc>
          <w:tcPr>
            <w:tcW w:w="6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9EAC41E" w14:textId="77777777" w:rsidR="004A646A" w:rsidRPr="000267CD" w:rsidRDefault="004A646A" w:rsidP="00D112BD">
            <w:pPr>
              <w:spacing w:before="60" w:after="60" w:line="280" w:lineRule="exact"/>
              <w:rPr>
                <w:rFonts w:eastAsia="SimHei"/>
                <w:sz w:val="22"/>
                <w:szCs w:val="22"/>
              </w:rPr>
            </w:pPr>
          </w:p>
        </w:tc>
      </w:tr>
      <w:tr w:rsidR="004A646A" w:rsidRPr="000267CD" w14:paraId="7EEFD505" w14:textId="77777777" w:rsidTr="00D112BD">
        <w:trPr>
          <w:trHeight w:val="333"/>
        </w:trPr>
        <w:tc>
          <w:tcPr>
            <w:tcW w:w="215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E0ABC" w14:textId="77777777" w:rsidR="004A646A" w:rsidRPr="000267CD" w:rsidRDefault="004A646A" w:rsidP="00D112BD">
            <w:pPr>
              <w:spacing w:before="60" w:after="60" w:line="280" w:lineRule="exact"/>
              <w:rPr>
                <w:rFonts w:eastAsia="SimHei"/>
                <w:b/>
                <w:bCs/>
                <w:sz w:val="22"/>
                <w:szCs w:val="22"/>
              </w:rPr>
            </w:pPr>
            <w:r w:rsidRPr="000267CD">
              <w:rPr>
                <w:rFonts w:eastAsia="SimHei"/>
                <w:b/>
                <w:bCs/>
                <w:sz w:val="22"/>
                <w:szCs w:val="22"/>
              </w:rPr>
              <w:t>Állampolgárság:</w:t>
            </w:r>
          </w:p>
        </w:tc>
        <w:tc>
          <w:tcPr>
            <w:tcW w:w="6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19EAA16" w14:textId="77777777" w:rsidR="004A646A" w:rsidRPr="000267CD" w:rsidRDefault="004A646A" w:rsidP="00D112BD">
            <w:pPr>
              <w:spacing w:before="60" w:after="60" w:line="280" w:lineRule="exact"/>
              <w:rPr>
                <w:rFonts w:eastAsia="SimHei"/>
                <w:sz w:val="22"/>
                <w:szCs w:val="22"/>
              </w:rPr>
            </w:pPr>
          </w:p>
        </w:tc>
      </w:tr>
    </w:tbl>
    <w:p w14:paraId="51CC2883" w14:textId="77777777" w:rsidR="004A646A" w:rsidRPr="000267CD" w:rsidRDefault="004A646A" w:rsidP="004A646A">
      <w:pPr>
        <w:spacing w:before="60" w:after="60" w:line="280" w:lineRule="exact"/>
        <w:rPr>
          <w:rFonts w:eastAsia="SimHei"/>
          <w:sz w:val="22"/>
          <w:szCs w:val="22"/>
        </w:rPr>
      </w:pPr>
    </w:p>
    <w:tbl>
      <w:tblPr>
        <w:tblW w:w="8859" w:type="dxa"/>
        <w:tblLayout w:type="fixed"/>
        <w:tblCellMar>
          <w:left w:w="10" w:type="dxa"/>
          <w:right w:w="10" w:type="dxa"/>
        </w:tblCellMar>
        <w:tblLook w:val="0000" w:firstRow="0" w:lastRow="0" w:firstColumn="0" w:lastColumn="0" w:noHBand="0" w:noVBand="0"/>
      </w:tblPr>
      <w:tblGrid>
        <w:gridCol w:w="2197"/>
        <w:gridCol w:w="6662"/>
      </w:tblGrid>
      <w:tr w:rsidR="004A646A" w:rsidRPr="000267CD" w14:paraId="142A86DE" w14:textId="77777777" w:rsidTr="00D112BD">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14:paraId="203B01A2"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ISKOLAI VÉGZETTSÉG, EGYÉB TANULMÁNYOK</w:t>
            </w:r>
          </w:p>
          <w:p w14:paraId="12BA67BD" w14:textId="77777777" w:rsidR="004A646A" w:rsidRPr="000267CD" w:rsidRDefault="004A646A" w:rsidP="00D112BD">
            <w:pPr>
              <w:spacing w:before="60" w:after="60" w:line="280" w:lineRule="exact"/>
              <w:jc w:val="center"/>
              <w:rPr>
                <w:rFonts w:eastAsia="SimHei"/>
                <w:sz w:val="22"/>
                <w:szCs w:val="22"/>
              </w:rPr>
            </w:pPr>
            <w:r w:rsidRPr="000267CD">
              <w:rPr>
                <w:rFonts w:eastAsia="SimHei"/>
                <w:sz w:val="22"/>
                <w:szCs w:val="22"/>
              </w:rPr>
              <w:t>(Kezdje a legfrissebbel, és úgy haladjon az időben visszafelé!)</w:t>
            </w:r>
          </w:p>
        </w:tc>
      </w:tr>
      <w:tr w:rsidR="004A646A" w:rsidRPr="000267CD" w14:paraId="03B0A417" w14:textId="77777777" w:rsidTr="00D112BD">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E84B7E2"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Mettől meddig (év)</w:t>
            </w: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48F2CA7"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Intézmény megnevezése / Végzettség</w:t>
            </w:r>
          </w:p>
        </w:tc>
      </w:tr>
      <w:tr w:rsidR="004A646A" w:rsidRPr="000267CD" w14:paraId="38953175" w14:textId="77777777" w:rsidTr="00D112BD">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A93BA48" w14:textId="77777777" w:rsidR="004A646A" w:rsidRPr="000267CD" w:rsidRDefault="004A646A" w:rsidP="00D112BD">
            <w:pPr>
              <w:spacing w:before="60" w:after="60" w:line="280" w:lineRule="exact"/>
              <w:rPr>
                <w:rFonts w:eastAsia="SimHei"/>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05E3147" w14:textId="77777777" w:rsidR="004A646A" w:rsidRPr="000267CD" w:rsidRDefault="004A646A" w:rsidP="00D112BD">
            <w:pPr>
              <w:spacing w:before="60" w:after="60" w:line="280" w:lineRule="exact"/>
              <w:rPr>
                <w:rFonts w:eastAsia="SimHei"/>
                <w:sz w:val="22"/>
                <w:szCs w:val="22"/>
              </w:rPr>
            </w:pPr>
          </w:p>
        </w:tc>
      </w:tr>
      <w:tr w:rsidR="004A646A" w:rsidRPr="000267CD" w14:paraId="5CEAE3CD" w14:textId="77777777" w:rsidTr="00D112BD">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E9725FA" w14:textId="77777777" w:rsidR="004A646A" w:rsidRPr="000267CD" w:rsidRDefault="004A646A" w:rsidP="00D112BD">
            <w:pPr>
              <w:spacing w:before="60" w:after="60" w:line="280" w:lineRule="exact"/>
              <w:rPr>
                <w:rFonts w:eastAsia="SimHei"/>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798D332" w14:textId="77777777" w:rsidR="004A646A" w:rsidRPr="000267CD" w:rsidRDefault="004A646A" w:rsidP="00D112BD">
            <w:pPr>
              <w:spacing w:before="60" w:after="60" w:line="280" w:lineRule="exact"/>
              <w:rPr>
                <w:rFonts w:eastAsia="SimHei"/>
                <w:sz w:val="22"/>
                <w:szCs w:val="22"/>
              </w:rPr>
            </w:pPr>
          </w:p>
        </w:tc>
      </w:tr>
    </w:tbl>
    <w:p w14:paraId="3A3229FB" w14:textId="77777777" w:rsidR="004A646A" w:rsidRPr="000267CD" w:rsidRDefault="004A646A" w:rsidP="004A646A">
      <w:pPr>
        <w:spacing w:before="60" w:after="60" w:line="280" w:lineRule="exact"/>
        <w:rPr>
          <w:rFonts w:eastAsia="SimHei"/>
          <w:sz w:val="22"/>
          <w:szCs w:val="22"/>
        </w:rPr>
      </w:pPr>
    </w:p>
    <w:tbl>
      <w:tblPr>
        <w:tblW w:w="8859" w:type="dxa"/>
        <w:tblLayout w:type="fixed"/>
        <w:tblCellMar>
          <w:left w:w="10" w:type="dxa"/>
          <w:right w:w="10" w:type="dxa"/>
        </w:tblCellMar>
        <w:tblLook w:val="0000" w:firstRow="0" w:lastRow="0" w:firstColumn="0" w:lastColumn="0" w:noHBand="0" w:noVBand="0"/>
      </w:tblPr>
      <w:tblGrid>
        <w:gridCol w:w="2197"/>
        <w:gridCol w:w="6662"/>
      </w:tblGrid>
      <w:tr w:rsidR="004A646A" w:rsidRPr="000267CD" w14:paraId="1B568292" w14:textId="77777777" w:rsidTr="00D112BD">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14:paraId="31815B59"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MUNKAHELYEK, MUNKAKÖRÖK</w:t>
            </w:r>
          </w:p>
          <w:p w14:paraId="4A9A4504" w14:textId="77777777" w:rsidR="004A646A" w:rsidRPr="000267CD" w:rsidRDefault="004A646A" w:rsidP="00D112BD">
            <w:pPr>
              <w:spacing w:before="60" w:after="60" w:line="280" w:lineRule="exact"/>
              <w:jc w:val="center"/>
              <w:rPr>
                <w:rFonts w:eastAsia="SimHei"/>
                <w:sz w:val="22"/>
                <w:szCs w:val="22"/>
              </w:rPr>
            </w:pPr>
            <w:r w:rsidRPr="000267CD">
              <w:rPr>
                <w:rFonts w:eastAsia="SimHei"/>
                <w:sz w:val="22"/>
                <w:szCs w:val="22"/>
              </w:rPr>
              <w:t>(Kezdje az aktuálissal, és úgy haladjon az időben visszafelé!)</w:t>
            </w:r>
          </w:p>
        </w:tc>
      </w:tr>
      <w:tr w:rsidR="004A646A" w:rsidRPr="000267CD" w14:paraId="382E3467" w14:textId="77777777" w:rsidTr="00D112BD">
        <w:trPr>
          <w:trHeight w:val="338"/>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0DBE5E4"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Mettől meddig (év/hó)</w:t>
            </w: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F0F4746"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Munkahely megnevezése, munkakör ismertetése</w:t>
            </w:r>
          </w:p>
        </w:tc>
      </w:tr>
      <w:tr w:rsidR="004A646A" w:rsidRPr="000267CD" w14:paraId="012309E9" w14:textId="77777777" w:rsidTr="00D112BD">
        <w:trPr>
          <w:trHeight w:val="338"/>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9D2384" w14:textId="77777777" w:rsidR="004A646A" w:rsidRPr="000267CD" w:rsidRDefault="004A646A" w:rsidP="00D112BD">
            <w:pPr>
              <w:spacing w:before="60" w:after="60" w:line="280" w:lineRule="exact"/>
              <w:rPr>
                <w:rFonts w:eastAsia="SimHei"/>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A685F76" w14:textId="77777777" w:rsidR="004A646A" w:rsidRPr="000267CD" w:rsidRDefault="004A646A" w:rsidP="00D112BD">
            <w:pPr>
              <w:spacing w:before="60" w:after="60" w:line="280" w:lineRule="exact"/>
              <w:rPr>
                <w:rFonts w:eastAsia="SimHei"/>
                <w:sz w:val="22"/>
                <w:szCs w:val="22"/>
              </w:rPr>
            </w:pPr>
          </w:p>
        </w:tc>
      </w:tr>
      <w:tr w:rsidR="004A646A" w:rsidRPr="000267CD" w14:paraId="100964BC" w14:textId="77777777" w:rsidTr="00D112BD">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83FF388" w14:textId="77777777" w:rsidR="004A646A" w:rsidRPr="000267CD" w:rsidRDefault="004A646A" w:rsidP="00D112BD">
            <w:pPr>
              <w:spacing w:before="60" w:after="60" w:line="280" w:lineRule="exact"/>
              <w:rPr>
                <w:rFonts w:eastAsia="SimHei"/>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6E719E" w14:textId="77777777" w:rsidR="004A646A" w:rsidRPr="000267CD" w:rsidRDefault="004A646A" w:rsidP="00D112BD">
            <w:pPr>
              <w:spacing w:before="60" w:after="60" w:line="280" w:lineRule="exact"/>
              <w:rPr>
                <w:rFonts w:eastAsia="SimHei"/>
                <w:sz w:val="22"/>
                <w:szCs w:val="22"/>
              </w:rPr>
            </w:pPr>
          </w:p>
        </w:tc>
      </w:tr>
    </w:tbl>
    <w:p w14:paraId="536A4BD3" w14:textId="77777777" w:rsidR="004A646A" w:rsidRPr="000267CD" w:rsidRDefault="004A646A" w:rsidP="004A646A">
      <w:pPr>
        <w:spacing w:before="60" w:after="60" w:line="280" w:lineRule="exact"/>
        <w:rPr>
          <w:rFonts w:eastAsia="SimHei"/>
          <w:sz w:val="22"/>
          <w:szCs w:val="22"/>
        </w:rPr>
      </w:pPr>
    </w:p>
    <w:tbl>
      <w:tblPr>
        <w:tblW w:w="8859" w:type="dxa"/>
        <w:tblLayout w:type="fixed"/>
        <w:tblCellMar>
          <w:left w:w="10" w:type="dxa"/>
          <w:right w:w="10" w:type="dxa"/>
        </w:tblCellMar>
        <w:tblLook w:val="0000" w:firstRow="0" w:lastRow="0" w:firstColumn="0" w:lastColumn="0" w:noHBand="0" w:noVBand="0"/>
      </w:tblPr>
      <w:tblGrid>
        <w:gridCol w:w="4323"/>
        <w:gridCol w:w="4536"/>
      </w:tblGrid>
      <w:tr w:rsidR="004A646A" w:rsidRPr="000267CD" w14:paraId="06957F8F" w14:textId="77777777" w:rsidTr="00D112BD">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14:paraId="2FEBBB17"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GYAKORLAT BEMUTATÁSA</w:t>
            </w:r>
          </w:p>
          <w:p w14:paraId="0175283E" w14:textId="77777777" w:rsidR="004A646A" w:rsidRPr="000267CD" w:rsidRDefault="004A646A" w:rsidP="00D112BD">
            <w:pPr>
              <w:spacing w:before="60" w:after="60" w:line="280" w:lineRule="exact"/>
              <w:jc w:val="center"/>
              <w:rPr>
                <w:rFonts w:eastAsia="SimHei"/>
                <w:sz w:val="22"/>
                <w:szCs w:val="22"/>
              </w:rPr>
            </w:pPr>
            <w:r w:rsidRPr="000267CD">
              <w:rPr>
                <w:rFonts w:eastAsia="SimHei"/>
                <w:sz w:val="22"/>
                <w:szCs w:val="22"/>
              </w:rPr>
              <w:t>(Kezdje a legutolsóval, és úgy haladjon az időben visszafelé!)</w:t>
            </w:r>
          </w:p>
        </w:tc>
      </w:tr>
      <w:tr w:rsidR="004A646A" w:rsidRPr="000267CD" w14:paraId="1FDEF64F" w14:textId="77777777" w:rsidTr="00D112BD">
        <w:trPr>
          <w:trHeight w:val="338"/>
        </w:trPr>
        <w:tc>
          <w:tcPr>
            <w:tcW w:w="43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04B4ACC" w14:textId="3E6B738E" w:rsidR="004A646A" w:rsidRPr="000267CD" w:rsidRDefault="004A646A" w:rsidP="00CB5AFE">
            <w:pPr>
              <w:spacing w:before="60" w:after="60" w:line="280" w:lineRule="exact"/>
              <w:jc w:val="center"/>
              <w:rPr>
                <w:rFonts w:eastAsia="SimHei"/>
                <w:b/>
                <w:bCs/>
                <w:sz w:val="22"/>
                <w:szCs w:val="22"/>
              </w:rPr>
            </w:pPr>
            <w:proofErr w:type="gramStart"/>
            <w:r w:rsidRPr="00CB5AFE">
              <w:rPr>
                <w:rFonts w:eastAsia="SimHei"/>
                <w:b/>
                <w:bCs/>
                <w:sz w:val="22"/>
                <w:szCs w:val="22"/>
              </w:rPr>
              <w:t xml:space="preserve">Korábbi </w:t>
            </w:r>
            <w:r w:rsidR="002C2ABC" w:rsidRPr="00CB5AFE">
              <w:rPr>
                <w:rFonts w:eastAsia="SimHei"/>
                <w:b/>
                <w:bCs/>
                <w:sz w:val="22"/>
                <w:szCs w:val="22"/>
              </w:rPr>
              <w:t xml:space="preserve"> </w:t>
            </w:r>
            <w:r w:rsidR="001556F9" w:rsidRPr="00CB5AFE">
              <w:rPr>
                <w:rFonts w:eastAsia="SimHei"/>
                <w:b/>
                <w:bCs/>
                <w:sz w:val="22"/>
                <w:szCs w:val="22"/>
              </w:rPr>
              <w:t>szakmai</w:t>
            </w:r>
            <w:proofErr w:type="gramEnd"/>
            <w:r w:rsidR="001556F9" w:rsidRPr="00CB5AFE">
              <w:rPr>
                <w:rFonts w:eastAsia="SimHei"/>
                <w:b/>
                <w:bCs/>
                <w:sz w:val="22"/>
                <w:szCs w:val="22"/>
              </w:rPr>
              <w:t xml:space="preserve"> tapasztalat igazolása szempontjából releváns feladatok, feladattípusok  </w:t>
            </w:r>
            <w:r w:rsidRPr="00CB5AFE">
              <w:rPr>
                <w:rFonts w:eastAsia="SimHei"/>
                <w:b/>
                <w:bCs/>
                <w:sz w:val="22"/>
                <w:szCs w:val="22"/>
              </w:rPr>
              <w:t>ismertetése, időpontjai (</w:t>
            </w:r>
            <w:proofErr w:type="spellStart"/>
            <w:r w:rsidRPr="00CB5AFE">
              <w:rPr>
                <w:rFonts w:eastAsia="SimHei"/>
                <w:b/>
                <w:bCs/>
                <w:sz w:val="22"/>
                <w:szCs w:val="22"/>
              </w:rPr>
              <w:t>-tól</w:t>
            </w:r>
            <w:proofErr w:type="spellEnd"/>
            <w:r w:rsidRPr="00CB5AFE">
              <w:rPr>
                <w:rFonts w:eastAsia="SimHei"/>
                <w:b/>
                <w:bCs/>
                <w:sz w:val="22"/>
                <w:szCs w:val="22"/>
              </w:rPr>
              <w:t xml:space="preserve">, </w:t>
            </w:r>
            <w:proofErr w:type="spellStart"/>
            <w:r w:rsidRPr="00CB5AFE">
              <w:rPr>
                <w:rFonts w:eastAsia="SimHei"/>
                <w:b/>
                <w:bCs/>
                <w:sz w:val="22"/>
                <w:szCs w:val="22"/>
              </w:rPr>
              <w:t>-ig</w:t>
            </w:r>
            <w:proofErr w:type="spellEnd"/>
            <w:r w:rsidRPr="00CB5AFE">
              <w:rPr>
                <w:rFonts w:eastAsia="SimHei"/>
                <w:b/>
                <w:bCs/>
                <w:sz w:val="22"/>
                <w:szCs w:val="22"/>
              </w:rPr>
              <w:t>) év/hó</w:t>
            </w: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3813BC6"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 xml:space="preserve">Ellátott funkciók és feladatok </w:t>
            </w:r>
          </w:p>
        </w:tc>
      </w:tr>
      <w:tr w:rsidR="004A646A" w:rsidRPr="000267CD" w14:paraId="6B9A22A8" w14:textId="77777777" w:rsidTr="00D112BD">
        <w:trPr>
          <w:trHeight w:val="333"/>
        </w:trPr>
        <w:tc>
          <w:tcPr>
            <w:tcW w:w="43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79BE88D" w14:textId="77777777" w:rsidR="004A646A" w:rsidRPr="000267CD" w:rsidRDefault="004A646A" w:rsidP="00D112BD">
            <w:pPr>
              <w:spacing w:before="60" w:after="60" w:line="280" w:lineRule="exact"/>
              <w:rPr>
                <w:rFonts w:eastAsia="SimHei"/>
                <w:sz w:val="22"/>
                <w:szCs w:val="22"/>
              </w:rPr>
            </w:pP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335375F" w14:textId="77777777" w:rsidR="004A646A" w:rsidRPr="000267CD" w:rsidRDefault="004A646A" w:rsidP="00D112BD">
            <w:pPr>
              <w:spacing w:before="60" w:after="60" w:line="280" w:lineRule="exact"/>
              <w:rPr>
                <w:rFonts w:eastAsia="SimHei"/>
                <w:sz w:val="22"/>
                <w:szCs w:val="22"/>
              </w:rPr>
            </w:pPr>
          </w:p>
        </w:tc>
      </w:tr>
      <w:tr w:rsidR="004A646A" w:rsidRPr="000267CD" w14:paraId="4CCB2111" w14:textId="77777777" w:rsidTr="00D112BD">
        <w:trPr>
          <w:trHeight w:val="333"/>
        </w:trPr>
        <w:tc>
          <w:tcPr>
            <w:tcW w:w="43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3307D7F" w14:textId="77777777" w:rsidR="004A646A" w:rsidRPr="000267CD" w:rsidRDefault="004A646A" w:rsidP="00D112BD">
            <w:pPr>
              <w:spacing w:before="60" w:after="60" w:line="280" w:lineRule="exact"/>
              <w:rPr>
                <w:rFonts w:eastAsia="SimHei"/>
                <w:sz w:val="22"/>
                <w:szCs w:val="22"/>
              </w:rPr>
            </w:pP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64B2B5B" w14:textId="77777777" w:rsidR="004A646A" w:rsidRPr="000267CD" w:rsidRDefault="004A646A" w:rsidP="00D112BD">
            <w:pPr>
              <w:spacing w:before="60" w:after="60" w:line="280" w:lineRule="exact"/>
              <w:rPr>
                <w:rFonts w:eastAsia="SimHei"/>
                <w:sz w:val="22"/>
                <w:szCs w:val="22"/>
              </w:rPr>
            </w:pPr>
          </w:p>
        </w:tc>
      </w:tr>
    </w:tbl>
    <w:p w14:paraId="5379ABEE" w14:textId="0B8E07CA" w:rsidR="004A646A" w:rsidRPr="000267CD" w:rsidRDefault="00934DDD" w:rsidP="009F7BB0">
      <w:pPr>
        <w:tabs>
          <w:tab w:val="left" w:pos="9072"/>
        </w:tabs>
        <w:spacing w:before="120"/>
        <w:ind w:right="567"/>
        <w:rPr>
          <w:rFonts w:eastAsia="SimHei"/>
          <w:sz w:val="22"/>
          <w:szCs w:val="22"/>
        </w:rPr>
      </w:pPr>
      <w:r w:rsidRPr="000267CD">
        <w:rPr>
          <w:sz w:val="22"/>
          <w:szCs w:val="22"/>
        </w:rPr>
        <w:t>K</w:t>
      </w:r>
      <w:r w:rsidR="004A646A" w:rsidRPr="000267CD">
        <w:rPr>
          <w:sz w:val="22"/>
          <w:szCs w:val="22"/>
        </w:rPr>
        <w:t>eltezés (helység, év, hónap, nap)</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4A646A" w:rsidRPr="000267CD" w14:paraId="586F0D1E" w14:textId="77777777" w:rsidTr="00D112BD">
        <w:tc>
          <w:tcPr>
            <w:tcW w:w="4606" w:type="dxa"/>
            <w:tcMar>
              <w:top w:w="0" w:type="dxa"/>
              <w:left w:w="70" w:type="dxa"/>
              <w:bottom w:w="0" w:type="dxa"/>
              <w:right w:w="70" w:type="dxa"/>
            </w:tcMar>
          </w:tcPr>
          <w:p w14:paraId="7DC5B97A" w14:textId="77777777" w:rsidR="004A646A" w:rsidRPr="000267CD" w:rsidRDefault="004A646A" w:rsidP="00D112BD">
            <w:pPr>
              <w:spacing w:before="60" w:after="60" w:line="280" w:lineRule="exact"/>
              <w:rPr>
                <w:rFonts w:eastAsia="SimHei"/>
                <w:sz w:val="22"/>
                <w:szCs w:val="22"/>
              </w:rPr>
            </w:pPr>
          </w:p>
        </w:tc>
        <w:tc>
          <w:tcPr>
            <w:tcW w:w="4606" w:type="dxa"/>
            <w:tcMar>
              <w:top w:w="0" w:type="dxa"/>
              <w:left w:w="70" w:type="dxa"/>
              <w:bottom w:w="0" w:type="dxa"/>
              <w:right w:w="70" w:type="dxa"/>
            </w:tcMar>
          </w:tcPr>
          <w:p w14:paraId="25696C5E" w14:textId="77777777" w:rsidR="004A646A" w:rsidRPr="000267CD" w:rsidRDefault="004A646A" w:rsidP="00D112BD">
            <w:pPr>
              <w:spacing w:before="60" w:after="60" w:line="280" w:lineRule="exact"/>
              <w:jc w:val="center"/>
              <w:rPr>
                <w:rFonts w:eastAsia="SimHei"/>
                <w:sz w:val="22"/>
                <w:szCs w:val="22"/>
              </w:rPr>
            </w:pPr>
            <w:r w:rsidRPr="000267CD">
              <w:rPr>
                <w:rFonts w:eastAsia="SimHei"/>
                <w:sz w:val="22"/>
                <w:szCs w:val="22"/>
              </w:rPr>
              <w:t>………………………………</w:t>
            </w:r>
          </w:p>
        </w:tc>
      </w:tr>
      <w:tr w:rsidR="004A646A" w:rsidRPr="000267CD" w14:paraId="396CAC01" w14:textId="77777777" w:rsidTr="00D112BD">
        <w:tc>
          <w:tcPr>
            <w:tcW w:w="4606" w:type="dxa"/>
            <w:tcMar>
              <w:top w:w="0" w:type="dxa"/>
              <w:left w:w="70" w:type="dxa"/>
              <w:bottom w:w="0" w:type="dxa"/>
              <w:right w:w="70" w:type="dxa"/>
            </w:tcMar>
          </w:tcPr>
          <w:p w14:paraId="37570FDD" w14:textId="77777777" w:rsidR="004A646A" w:rsidRPr="000267CD" w:rsidRDefault="004A646A" w:rsidP="00D112BD">
            <w:pPr>
              <w:spacing w:before="60" w:after="60" w:line="280" w:lineRule="exact"/>
              <w:rPr>
                <w:rFonts w:eastAsia="SimHei"/>
                <w:sz w:val="22"/>
                <w:szCs w:val="22"/>
              </w:rPr>
            </w:pPr>
          </w:p>
        </w:tc>
        <w:tc>
          <w:tcPr>
            <w:tcW w:w="4606" w:type="dxa"/>
            <w:tcMar>
              <w:top w:w="0" w:type="dxa"/>
              <w:left w:w="70" w:type="dxa"/>
              <w:bottom w:w="0" w:type="dxa"/>
              <w:right w:w="70" w:type="dxa"/>
            </w:tcMar>
          </w:tcPr>
          <w:p w14:paraId="22087491" w14:textId="77777777" w:rsidR="004A646A" w:rsidRPr="000267CD" w:rsidRDefault="004A646A" w:rsidP="00D112BD">
            <w:pPr>
              <w:spacing w:before="60" w:after="60" w:line="280" w:lineRule="exact"/>
              <w:jc w:val="center"/>
              <w:rPr>
                <w:rFonts w:eastAsia="SimHei"/>
                <w:sz w:val="22"/>
                <w:szCs w:val="22"/>
              </w:rPr>
            </w:pPr>
            <w:r w:rsidRPr="000267CD">
              <w:rPr>
                <w:rFonts w:eastAsia="SimHei"/>
                <w:sz w:val="22"/>
                <w:szCs w:val="22"/>
              </w:rPr>
              <w:t>szakértő aláírása</w:t>
            </w:r>
          </w:p>
        </w:tc>
      </w:tr>
    </w:tbl>
    <w:p w14:paraId="0377A452" w14:textId="62CD795E" w:rsidR="00D112BD" w:rsidRPr="000267CD" w:rsidRDefault="00D112BD" w:rsidP="00AA3D98">
      <w:pPr>
        <w:spacing w:before="60" w:after="60" w:line="280" w:lineRule="exact"/>
        <w:jc w:val="right"/>
        <w:rPr>
          <w:rFonts w:eastAsia="SimHei"/>
          <w:b/>
          <w:i/>
          <w:sz w:val="22"/>
          <w:szCs w:val="22"/>
        </w:rPr>
      </w:pPr>
      <w:r w:rsidRPr="000267CD">
        <w:rPr>
          <w:rFonts w:eastAsia="SimHei"/>
          <w:sz w:val="22"/>
          <w:szCs w:val="22"/>
        </w:rPr>
        <w:br w:type="page"/>
      </w:r>
      <w:r w:rsidR="00767B9D">
        <w:rPr>
          <w:rFonts w:eastAsia="SimHei"/>
          <w:b/>
          <w:i/>
          <w:sz w:val="22"/>
          <w:szCs w:val="22"/>
        </w:rPr>
        <w:lastRenderedPageBreak/>
        <w:t>1</w:t>
      </w:r>
      <w:r w:rsidR="00E46023">
        <w:rPr>
          <w:rFonts w:eastAsia="SimHei"/>
          <w:b/>
          <w:i/>
          <w:sz w:val="22"/>
          <w:szCs w:val="22"/>
        </w:rPr>
        <w:t>1</w:t>
      </w:r>
      <w:r w:rsidRPr="000267CD">
        <w:rPr>
          <w:rFonts w:eastAsia="SimHei"/>
          <w:b/>
          <w:i/>
          <w:sz w:val="22"/>
          <w:szCs w:val="22"/>
        </w:rPr>
        <w:t xml:space="preserve">. számú melléklet </w:t>
      </w:r>
    </w:p>
    <w:p w14:paraId="1FE78FEB" w14:textId="77777777" w:rsidR="00D112BD" w:rsidRPr="000267CD" w:rsidRDefault="00D112BD" w:rsidP="00DB4F0E">
      <w:pPr>
        <w:spacing w:before="60" w:after="60" w:line="280" w:lineRule="exact"/>
        <w:rPr>
          <w:rFonts w:eastAsia="SimHei"/>
          <w:sz w:val="22"/>
          <w:szCs w:val="22"/>
        </w:rPr>
      </w:pPr>
    </w:p>
    <w:p w14:paraId="1188F1B5" w14:textId="77777777" w:rsidR="00D112BD" w:rsidRPr="000267CD" w:rsidRDefault="00D112BD" w:rsidP="00D112BD">
      <w:pPr>
        <w:spacing w:before="60" w:after="60" w:line="280" w:lineRule="exact"/>
        <w:jc w:val="center"/>
        <w:rPr>
          <w:rFonts w:eastAsia="SimHei"/>
          <w:b/>
          <w:sz w:val="22"/>
          <w:szCs w:val="22"/>
        </w:rPr>
      </w:pPr>
      <w:r w:rsidRPr="000267CD">
        <w:rPr>
          <w:rFonts w:eastAsia="SimHei"/>
          <w:b/>
          <w:sz w:val="22"/>
          <w:szCs w:val="22"/>
        </w:rPr>
        <w:t>RENDELKEZÉSRE ÁLLÁSI NYILATKOZAT</w:t>
      </w:r>
    </w:p>
    <w:p w14:paraId="4DAD5D3B" w14:textId="77777777" w:rsidR="00D112BD" w:rsidRPr="000267CD" w:rsidRDefault="00D112BD" w:rsidP="00DB4F0E">
      <w:pPr>
        <w:spacing w:before="60" w:after="60" w:line="280" w:lineRule="exact"/>
        <w:rPr>
          <w:rFonts w:eastAsia="SimHei"/>
          <w:sz w:val="22"/>
          <w:szCs w:val="22"/>
        </w:rPr>
      </w:pPr>
    </w:p>
    <w:p w14:paraId="0EDE8E48" w14:textId="497D5111" w:rsidR="00D112BD" w:rsidRPr="000267CD" w:rsidRDefault="00D112BD" w:rsidP="00D112BD">
      <w:pPr>
        <w:spacing w:before="60" w:after="60" w:line="280" w:lineRule="exact"/>
        <w:jc w:val="both"/>
        <w:rPr>
          <w:rFonts w:eastAsia="SimHei"/>
          <w:sz w:val="22"/>
          <w:szCs w:val="22"/>
        </w:rPr>
      </w:pPr>
      <w:proofErr w:type="gramStart"/>
      <w:r w:rsidRPr="000267CD">
        <w:rPr>
          <w:rFonts w:eastAsia="SimHei"/>
          <w:sz w:val="22"/>
          <w:szCs w:val="22"/>
        </w:rPr>
        <w:t>Alulírott ………………… (szakember neve) ezúton kijelentem, hogy mint a(z) ……………… ajánlattevő által ajánlott szakértő – az ajánlat nyertessége esetén - részt veszek a „</w:t>
      </w:r>
      <w:r w:rsidR="00CB5AFE">
        <w:rPr>
          <w:sz w:val="22"/>
          <w:szCs w:val="22"/>
          <w:lang w:eastAsia="en-US"/>
        </w:rPr>
        <w:t>Keretmegállapodás</w:t>
      </w:r>
      <w:r w:rsidR="00DF149B" w:rsidRPr="000267CD">
        <w:rPr>
          <w:sz w:val="22"/>
          <w:szCs w:val="22"/>
          <w:lang w:eastAsia="en-US"/>
        </w:rPr>
        <w:t xml:space="preserve"> keretében a Miniszterelnökség</w:t>
      </w:r>
      <w:r w:rsidR="00AA3D98">
        <w:rPr>
          <w:sz w:val="22"/>
          <w:szCs w:val="22"/>
          <w:lang w:eastAsia="en-US"/>
        </w:rPr>
        <w:t xml:space="preserve">,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 </w:t>
      </w:r>
      <w:r w:rsidRPr="000267CD">
        <w:rPr>
          <w:rFonts w:eastAsia="SimHei"/>
          <w:sz w:val="22"/>
          <w:szCs w:val="22"/>
        </w:rPr>
        <w:t>tárgyú közbeszerzési eljárásban.</w:t>
      </w:r>
      <w:proofErr w:type="gramEnd"/>
      <w:r w:rsidRPr="000267CD">
        <w:rPr>
          <w:rFonts w:eastAsia="SimHei"/>
          <w:sz w:val="22"/>
          <w:szCs w:val="22"/>
        </w:rPr>
        <w:t xml:space="preserve"> Kijelentem továbbá, hogy az ajánlat sikeressége esetén képes vagyok dolgozni, és dolgozni kívánok azokban a tervezett </w:t>
      </w:r>
      <w:proofErr w:type="gramStart"/>
      <w:r w:rsidRPr="000267CD">
        <w:rPr>
          <w:rFonts w:eastAsia="SimHei"/>
          <w:sz w:val="22"/>
          <w:szCs w:val="22"/>
        </w:rPr>
        <w:t>időszak(</w:t>
      </w:r>
      <w:proofErr w:type="gramEnd"/>
      <w:r w:rsidRPr="000267CD">
        <w:rPr>
          <w:rFonts w:eastAsia="SimHei"/>
          <w:sz w:val="22"/>
          <w:szCs w:val="22"/>
        </w:rPr>
        <w:t>ok)</w:t>
      </w:r>
      <w:proofErr w:type="spellStart"/>
      <w:r w:rsidRPr="000267CD">
        <w:rPr>
          <w:rFonts w:eastAsia="SimHei"/>
          <w:sz w:val="22"/>
          <w:szCs w:val="22"/>
        </w:rPr>
        <w:t>ban</w:t>
      </w:r>
      <w:proofErr w:type="spellEnd"/>
      <w:r w:rsidRPr="000267CD">
        <w:rPr>
          <w:rFonts w:eastAsia="SimHei"/>
          <w:sz w:val="22"/>
          <w:szCs w:val="22"/>
        </w:rPr>
        <w:t>, és az ajánlatban szereplő beosztásban, melyre vonatkozóan önéletrajzomat benyújtották.</w:t>
      </w:r>
    </w:p>
    <w:p w14:paraId="0B051E93" w14:textId="77777777" w:rsidR="00D112BD" w:rsidRDefault="00D112BD" w:rsidP="00D112BD">
      <w:pPr>
        <w:spacing w:before="60" w:after="60" w:line="280" w:lineRule="exact"/>
        <w:jc w:val="both"/>
        <w:rPr>
          <w:rFonts w:eastAsia="SimHei"/>
          <w:sz w:val="22"/>
          <w:szCs w:val="22"/>
        </w:rPr>
      </w:pPr>
      <w:r w:rsidRPr="000267CD">
        <w:rPr>
          <w:rFonts w:eastAsia="SimHei"/>
          <w:sz w:val="22"/>
          <w:szCs w:val="22"/>
        </w:rPr>
        <w:t xml:space="preserve">Nyilatkozatommal kijelentem, hogy nincs más olyan kötelezettségem ezen </w:t>
      </w:r>
      <w:proofErr w:type="gramStart"/>
      <w:r w:rsidRPr="000267CD">
        <w:rPr>
          <w:rFonts w:eastAsia="SimHei"/>
          <w:sz w:val="22"/>
          <w:szCs w:val="22"/>
        </w:rPr>
        <w:t>időszak(</w:t>
      </w:r>
      <w:proofErr w:type="gramEnd"/>
      <w:r w:rsidRPr="000267CD">
        <w:rPr>
          <w:rFonts w:eastAsia="SimHei"/>
          <w:sz w:val="22"/>
          <w:szCs w:val="22"/>
        </w:rPr>
        <w:t>ok)</w:t>
      </w:r>
      <w:proofErr w:type="spellStart"/>
      <w:r w:rsidRPr="000267CD">
        <w:rPr>
          <w:rFonts w:eastAsia="SimHei"/>
          <w:sz w:val="22"/>
          <w:szCs w:val="22"/>
        </w:rPr>
        <w:t>ra</w:t>
      </w:r>
      <w:proofErr w:type="spellEnd"/>
      <w:r w:rsidRPr="000267CD">
        <w:rPr>
          <w:rFonts w:eastAsia="SimHei"/>
          <w:sz w:val="22"/>
          <w:szCs w:val="22"/>
        </w:rPr>
        <w:t xml:space="preserve"> vonatkozóan, amelyek az e szerződésben való munkavégzésemet bármilyen szempontból akadályoznák.  </w:t>
      </w:r>
    </w:p>
    <w:p w14:paraId="52E47D1C" w14:textId="1B6960AB" w:rsidR="00975134" w:rsidRPr="000267CD" w:rsidRDefault="00975134" w:rsidP="00D112BD">
      <w:pPr>
        <w:spacing w:before="60" w:after="60" w:line="280" w:lineRule="exact"/>
        <w:jc w:val="both"/>
        <w:rPr>
          <w:rFonts w:eastAsia="SimHei"/>
          <w:sz w:val="22"/>
          <w:szCs w:val="22"/>
        </w:rPr>
      </w:pPr>
      <w:r w:rsidRPr="00CB5AFE">
        <w:rPr>
          <w:rFonts w:eastAsia="SimHei"/>
          <w:sz w:val="22"/>
          <w:szCs w:val="22"/>
        </w:rPr>
        <w:t>Nyilatkozatommal kijelentem, hogy tudomásom van arról, hogy a tárgyi közbeszerzési eljárásban az ajánlat</w:t>
      </w:r>
      <w:r w:rsidR="00637350" w:rsidRPr="00CB5AFE">
        <w:rPr>
          <w:rFonts w:eastAsia="SimHei"/>
          <w:sz w:val="22"/>
          <w:szCs w:val="22"/>
        </w:rPr>
        <w:t xml:space="preserve"> keretében történő bemutatásról tudomásom van, ehhez jelen nyilatkozatommal kifejezetten hozzájárulok és a teljesítés során kész vagyok közreműködni.</w:t>
      </w:r>
    </w:p>
    <w:p w14:paraId="5E72ACA4" w14:textId="77777777" w:rsidR="00D112BD" w:rsidRPr="000267CD" w:rsidRDefault="00D112BD" w:rsidP="00D112BD">
      <w:pPr>
        <w:spacing w:before="60" w:after="60" w:line="280" w:lineRule="exact"/>
        <w:jc w:val="both"/>
        <w:rPr>
          <w:rFonts w:eastAsia="SimHei"/>
          <w:sz w:val="22"/>
          <w:szCs w:val="22"/>
        </w:rPr>
      </w:pPr>
      <w:r w:rsidRPr="000267CD">
        <w:rPr>
          <w:rFonts w:eastAsia="SimHei"/>
          <w:sz w:val="22"/>
          <w:szCs w:val="22"/>
        </w:rPr>
        <w:t>Büntetőjogi felelősségem tudatában kijelentem, hogy a fenti adatok a valóságnak megfelelnek</w:t>
      </w:r>
    </w:p>
    <w:p w14:paraId="7055F51A" w14:textId="77777777" w:rsidR="00D112BD" w:rsidRPr="000267CD" w:rsidRDefault="00D112BD" w:rsidP="00DB4F0E">
      <w:pPr>
        <w:spacing w:before="60" w:after="60" w:line="280" w:lineRule="exact"/>
        <w:rPr>
          <w:rFonts w:eastAsia="SimHei"/>
          <w:sz w:val="22"/>
          <w:szCs w:val="22"/>
        </w:rPr>
      </w:pPr>
    </w:p>
    <w:p w14:paraId="2CA8EB5F" w14:textId="77777777" w:rsidR="00D112BD" w:rsidRPr="000267CD" w:rsidRDefault="00D112BD" w:rsidP="00D112BD">
      <w:pPr>
        <w:tabs>
          <w:tab w:val="left" w:pos="9072"/>
        </w:tabs>
        <w:spacing w:before="120"/>
        <w:ind w:right="567"/>
        <w:rPr>
          <w:sz w:val="22"/>
          <w:szCs w:val="22"/>
        </w:rPr>
      </w:pPr>
      <w:r w:rsidRPr="000267CD">
        <w:rPr>
          <w:sz w:val="22"/>
          <w:szCs w:val="22"/>
        </w:rPr>
        <w:t>Keltezés (helység, év, hónap, nap)</w:t>
      </w:r>
    </w:p>
    <w:p w14:paraId="675A57FA" w14:textId="77777777" w:rsidR="00D112BD" w:rsidRPr="000267CD" w:rsidRDefault="00D112BD" w:rsidP="00D112BD">
      <w:pPr>
        <w:spacing w:before="60" w:after="60" w:line="280" w:lineRule="exact"/>
        <w:rPr>
          <w:rFonts w:eastAsia="SimHei"/>
          <w:sz w:val="22"/>
          <w:szCs w:val="22"/>
        </w:rPr>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D112BD" w:rsidRPr="000267CD" w14:paraId="6AF306DF" w14:textId="77777777" w:rsidTr="00D112BD">
        <w:tc>
          <w:tcPr>
            <w:tcW w:w="4606" w:type="dxa"/>
            <w:tcMar>
              <w:top w:w="0" w:type="dxa"/>
              <w:left w:w="70" w:type="dxa"/>
              <w:bottom w:w="0" w:type="dxa"/>
              <w:right w:w="70" w:type="dxa"/>
            </w:tcMar>
          </w:tcPr>
          <w:p w14:paraId="0FEE0211" w14:textId="77777777" w:rsidR="00D112BD" w:rsidRPr="000267CD" w:rsidRDefault="00D112BD" w:rsidP="00D112BD">
            <w:pPr>
              <w:spacing w:before="60" w:after="60" w:line="280" w:lineRule="exact"/>
              <w:rPr>
                <w:rFonts w:eastAsia="SimHei"/>
                <w:sz w:val="22"/>
                <w:szCs w:val="22"/>
              </w:rPr>
            </w:pPr>
          </w:p>
        </w:tc>
        <w:tc>
          <w:tcPr>
            <w:tcW w:w="4606" w:type="dxa"/>
            <w:tcMar>
              <w:top w:w="0" w:type="dxa"/>
              <w:left w:w="70" w:type="dxa"/>
              <w:bottom w:w="0" w:type="dxa"/>
              <w:right w:w="70" w:type="dxa"/>
            </w:tcMar>
          </w:tcPr>
          <w:p w14:paraId="38D1FD66" w14:textId="77777777" w:rsidR="00D112BD" w:rsidRPr="000267CD" w:rsidRDefault="00D112BD" w:rsidP="00D112BD">
            <w:pPr>
              <w:spacing w:before="60" w:after="60" w:line="280" w:lineRule="exact"/>
              <w:jc w:val="center"/>
              <w:rPr>
                <w:rFonts w:eastAsia="SimHei"/>
                <w:sz w:val="22"/>
                <w:szCs w:val="22"/>
              </w:rPr>
            </w:pPr>
            <w:r w:rsidRPr="000267CD">
              <w:rPr>
                <w:rFonts w:eastAsia="SimHei"/>
                <w:sz w:val="22"/>
                <w:szCs w:val="22"/>
              </w:rPr>
              <w:t>………………………………</w:t>
            </w:r>
          </w:p>
        </w:tc>
      </w:tr>
      <w:tr w:rsidR="00D112BD" w:rsidRPr="000267CD" w14:paraId="7B00415B" w14:textId="77777777" w:rsidTr="00D112BD">
        <w:tc>
          <w:tcPr>
            <w:tcW w:w="4606" w:type="dxa"/>
            <w:tcMar>
              <w:top w:w="0" w:type="dxa"/>
              <w:left w:w="70" w:type="dxa"/>
              <w:bottom w:w="0" w:type="dxa"/>
              <w:right w:w="70" w:type="dxa"/>
            </w:tcMar>
          </w:tcPr>
          <w:p w14:paraId="085B8A88" w14:textId="77777777" w:rsidR="00D112BD" w:rsidRPr="000267CD" w:rsidRDefault="00D112BD" w:rsidP="00D112BD">
            <w:pPr>
              <w:spacing w:before="60" w:after="60" w:line="280" w:lineRule="exact"/>
              <w:rPr>
                <w:rFonts w:eastAsia="SimHei"/>
                <w:sz w:val="22"/>
                <w:szCs w:val="22"/>
              </w:rPr>
            </w:pPr>
          </w:p>
        </w:tc>
        <w:tc>
          <w:tcPr>
            <w:tcW w:w="4606" w:type="dxa"/>
            <w:tcMar>
              <w:top w:w="0" w:type="dxa"/>
              <w:left w:w="70" w:type="dxa"/>
              <w:bottom w:w="0" w:type="dxa"/>
              <w:right w:w="70" w:type="dxa"/>
            </w:tcMar>
          </w:tcPr>
          <w:p w14:paraId="3ADE3E13" w14:textId="77777777" w:rsidR="00D112BD" w:rsidRPr="000267CD" w:rsidRDefault="00D112BD" w:rsidP="00D112BD">
            <w:pPr>
              <w:spacing w:before="60" w:after="60" w:line="280" w:lineRule="exact"/>
              <w:jc w:val="center"/>
              <w:rPr>
                <w:rFonts w:eastAsia="SimHei"/>
                <w:sz w:val="22"/>
                <w:szCs w:val="22"/>
              </w:rPr>
            </w:pPr>
            <w:r w:rsidRPr="000267CD">
              <w:rPr>
                <w:rFonts w:eastAsia="SimHei"/>
                <w:sz w:val="22"/>
                <w:szCs w:val="22"/>
              </w:rPr>
              <w:t>szakértő aláírása</w:t>
            </w:r>
          </w:p>
        </w:tc>
      </w:tr>
    </w:tbl>
    <w:p w14:paraId="53D833D2" w14:textId="77777777" w:rsidR="00D112BD" w:rsidRPr="000267CD" w:rsidRDefault="00D112BD" w:rsidP="00D112BD">
      <w:pPr>
        <w:spacing w:before="60" w:after="60" w:line="280" w:lineRule="exact"/>
        <w:rPr>
          <w:rFonts w:eastAsia="SimHei"/>
          <w:sz w:val="22"/>
          <w:szCs w:val="22"/>
        </w:rPr>
      </w:pPr>
    </w:p>
    <w:p w14:paraId="109C1BEF" w14:textId="77777777" w:rsidR="00D112BD" w:rsidRPr="000267CD" w:rsidRDefault="00D112BD" w:rsidP="009D115A">
      <w:pPr>
        <w:spacing w:before="60" w:after="60" w:line="280" w:lineRule="exact"/>
        <w:rPr>
          <w:rFonts w:eastAsia="SimHei"/>
          <w:sz w:val="22"/>
          <w:szCs w:val="22"/>
        </w:rPr>
      </w:pPr>
      <w:r w:rsidRPr="000267CD">
        <w:rPr>
          <w:rFonts w:eastAsia="SimHei"/>
          <w:sz w:val="22"/>
          <w:szCs w:val="22"/>
        </w:rPr>
        <w:br w:type="page"/>
      </w:r>
      <w:r w:rsidR="009D115A" w:rsidRPr="000267CD" w:rsidDel="009D115A">
        <w:rPr>
          <w:rFonts w:eastAsia="SimHei"/>
          <w:sz w:val="22"/>
          <w:szCs w:val="22"/>
        </w:rPr>
        <w:lastRenderedPageBreak/>
        <w:t xml:space="preserve"> </w:t>
      </w:r>
    </w:p>
    <w:p w14:paraId="4FE8680E" w14:textId="7FB5F2B2" w:rsidR="00D112BD" w:rsidRPr="000267CD" w:rsidRDefault="00D112BD" w:rsidP="00D112BD">
      <w:pPr>
        <w:pStyle w:val="Szvegtrzsbehzssal3"/>
        <w:numPr>
          <w:ilvl w:val="12"/>
          <w:numId w:val="0"/>
        </w:numPr>
        <w:ind w:right="395"/>
        <w:jc w:val="right"/>
        <w:rPr>
          <w:b/>
          <w:i/>
          <w:caps/>
          <w:sz w:val="22"/>
          <w:szCs w:val="22"/>
        </w:rPr>
      </w:pPr>
      <w:r w:rsidRPr="000267CD">
        <w:rPr>
          <w:rFonts w:eastAsia="SimHei"/>
          <w:b/>
          <w:i/>
          <w:sz w:val="22"/>
          <w:szCs w:val="22"/>
        </w:rPr>
        <w:t>1</w:t>
      </w:r>
      <w:r w:rsidR="00E46023">
        <w:rPr>
          <w:rFonts w:eastAsia="SimHei"/>
          <w:b/>
          <w:i/>
          <w:sz w:val="22"/>
          <w:szCs w:val="22"/>
        </w:rPr>
        <w:t>2</w:t>
      </w:r>
      <w:r w:rsidRPr="000267CD">
        <w:rPr>
          <w:rFonts w:eastAsia="SimHei"/>
          <w:b/>
          <w:i/>
          <w:sz w:val="22"/>
          <w:szCs w:val="22"/>
        </w:rPr>
        <w:t>. számú melléklet</w:t>
      </w:r>
    </w:p>
    <w:p w14:paraId="21ECBED3" w14:textId="77777777" w:rsidR="00D112BD" w:rsidRPr="000267CD" w:rsidRDefault="00D112BD" w:rsidP="00D112BD">
      <w:pPr>
        <w:pStyle w:val="Szvegtrzsbehzssal3"/>
        <w:numPr>
          <w:ilvl w:val="12"/>
          <w:numId w:val="0"/>
        </w:numPr>
        <w:ind w:right="395"/>
        <w:jc w:val="right"/>
        <w:rPr>
          <w:b/>
          <w:caps/>
          <w:sz w:val="22"/>
          <w:szCs w:val="22"/>
        </w:rPr>
      </w:pPr>
    </w:p>
    <w:p w14:paraId="1261610C" w14:textId="77777777" w:rsidR="00941797" w:rsidRPr="000267CD" w:rsidRDefault="00941797" w:rsidP="00AA3D98">
      <w:pPr>
        <w:pStyle w:val="Szvegtrzsbehzssal3"/>
        <w:numPr>
          <w:ilvl w:val="12"/>
          <w:numId w:val="0"/>
        </w:numPr>
        <w:ind w:left="426" w:right="395"/>
        <w:jc w:val="center"/>
        <w:rPr>
          <w:b/>
          <w:caps/>
          <w:sz w:val="22"/>
          <w:szCs w:val="22"/>
        </w:rPr>
      </w:pPr>
      <w:r w:rsidRPr="000267CD">
        <w:rPr>
          <w:b/>
          <w:caps/>
          <w:sz w:val="22"/>
          <w:szCs w:val="22"/>
        </w:rPr>
        <w:t>Nyilatkozat</w:t>
      </w:r>
    </w:p>
    <w:p w14:paraId="3CD4CC45" w14:textId="77777777" w:rsidR="00941797" w:rsidRPr="000267CD" w:rsidRDefault="00941797" w:rsidP="00AA3D98">
      <w:pPr>
        <w:spacing w:before="360"/>
        <w:ind w:left="-142" w:firstLine="142"/>
        <w:jc w:val="center"/>
        <w:rPr>
          <w:b/>
          <w:sz w:val="22"/>
          <w:szCs w:val="22"/>
        </w:rPr>
      </w:pPr>
      <w:r w:rsidRPr="000267CD">
        <w:rPr>
          <w:b/>
          <w:sz w:val="22"/>
          <w:szCs w:val="22"/>
        </w:rPr>
        <w:t>Dokumentáció letöltéséről</w:t>
      </w:r>
    </w:p>
    <w:p w14:paraId="4AAD54C6" w14:textId="11065849" w:rsidR="0080196D" w:rsidRPr="000267CD" w:rsidRDefault="0080196D" w:rsidP="0080196D">
      <w:pPr>
        <w:overflowPunct w:val="0"/>
        <w:autoSpaceDE w:val="0"/>
        <w:autoSpaceDN w:val="0"/>
        <w:spacing w:before="240"/>
        <w:ind w:right="-108"/>
        <w:jc w:val="both"/>
        <w:rPr>
          <w:sz w:val="22"/>
          <w:szCs w:val="22"/>
        </w:rPr>
      </w:pPr>
      <w:proofErr w:type="gramStart"/>
      <w:r w:rsidRPr="000267CD">
        <w:rPr>
          <w:sz w:val="22"/>
          <w:szCs w:val="22"/>
        </w:rPr>
        <w:t xml:space="preserve">Alulírott …………………………….…….., mint a ……………………………… nevében kötelezettségvállalásra jogosult …………….. </w:t>
      </w:r>
      <w:r w:rsidRPr="000267CD">
        <w:rPr>
          <w:i/>
          <w:sz w:val="22"/>
          <w:szCs w:val="22"/>
        </w:rPr>
        <w:t>(tisztség megjelölése)</w:t>
      </w:r>
      <w:r w:rsidRPr="000267CD">
        <w:rPr>
          <w:sz w:val="22"/>
          <w:szCs w:val="22"/>
        </w:rPr>
        <w:t xml:space="preserve">, a </w:t>
      </w:r>
      <w:r w:rsidR="00DF149B" w:rsidRPr="000267CD">
        <w:rPr>
          <w:sz w:val="22"/>
          <w:szCs w:val="22"/>
        </w:rPr>
        <w:t>Miniszterelnökség,</w:t>
      </w:r>
      <w:r w:rsidRPr="000267CD">
        <w:rPr>
          <w:sz w:val="22"/>
          <w:szCs w:val="22"/>
        </w:rPr>
        <w:t xml:space="preserve"> mint Ajánlatkérő által </w:t>
      </w:r>
      <w:r w:rsidRPr="000267CD">
        <w:rPr>
          <w:b/>
          <w:sz w:val="22"/>
          <w:szCs w:val="22"/>
        </w:rPr>
        <w:t>„</w:t>
      </w:r>
      <w:r w:rsidR="00CB5AFE">
        <w:rPr>
          <w:sz w:val="22"/>
          <w:szCs w:val="22"/>
          <w:lang w:eastAsia="en-US"/>
        </w:rPr>
        <w:t>Keretmegállapodás</w:t>
      </w:r>
      <w:r w:rsidR="00AA3D98" w:rsidRPr="00AA3D98">
        <w:rPr>
          <w:sz w:val="22"/>
          <w:szCs w:val="22"/>
          <w:lang w:eastAsia="en-US"/>
        </w:rPr>
        <w:t xml:space="preserve">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Pr="000267CD">
        <w:rPr>
          <w:b/>
          <w:sz w:val="22"/>
          <w:szCs w:val="22"/>
        </w:rPr>
        <w:t xml:space="preserve">” </w:t>
      </w:r>
      <w:r w:rsidRPr="000267CD">
        <w:rPr>
          <w:sz w:val="22"/>
          <w:szCs w:val="22"/>
        </w:rPr>
        <w:t>tárgyban megindított közbeszerzési eljárással</w:t>
      </w:r>
      <w:proofErr w:type="gramEnd"/>
      <w:r w:rsidRPr="000267CD">
        <w:rPr>
          <w:sz w:val="22"/>
          <w:szCs w:val="22"/>
        </w:rPr>
        <w:t xml:space="preserve"> </w:t>
      </w:r>
      <w:proofErr w:type="gramStart"/>
      <w:r w:rsidRPr="000267CD">
        <w:rPr>
          <w:sz w:val="22"/>
          <w:szCs w:val="22"/>
        </w:rPr>
        <w:t>összefüggésben</w:t>
      </w:r>
      <w:proofErr w:type="gramEnd"/>
    </w:p>
    <w:p w14:paraId="769A045F" w14:textId="77777777" w:rsidR="0080196D" w:rsidRDefault="0080196D" w:rsidP="008D5D17">
      <w:pPr>
        <w:ind w:right="-108"/>
        <w:jc w:val="center"/>
        <w:rPr>
          <w:sz w:val="22"/>
          <w:szCs w:val="22"/>
        </w:rPr>
      </w:pPr>
      <w:proofErr w:type="gramStart"/>
      <w:r w:rsidRPr="000267CD">
        <w:rPr>
          <w:sz w:val="22"/>
          <w:szCs w:val="22"/>
        </w:rPr>
        <w:t>nyilatkozom</w:t>
      </w:r>
      <w:proofErr w:type="gramEnd"/>
      <w:r w:rsidRPr="000267CD">
        <w:rPr>
          <w:sz w:val="22"/>
          <w:szCs w:val="22"/>
        </w:rPr>
        <w:t>,</w:t>
      </w:r>
    </w:p>
    <w:p w14:paraId="26D2A4F8" w14:textId="77777777" w:rsidR="008D5D17" w:rsidRPr="000267CD" w:rsidRDefault="008D5D17" w:rsidP="008D5D17">
      <w:pPr>
        <w:ind w:right="-108"/>
        <w:jc w:val="center"/>
        <w:rPr>
          <w:sz w:val="22"/>
          <w:szCs w:val="22"/>
        </w:rPr>
      </w:pPr>
    </w:p>
    <w:p w14:paraId="0DA6A58E" w14:textId="695EDA84" w:rsidR="00941797" w:rsidRPr="000267CD" w:rsidRDefault="009D115A" w:rsidP="008D5D17">
      <w:pPr>
        <w:pStyle w:val="Szvegtrzsbehzssal3"/>
        <w:numPr>
          <w:ilvl w:val="12"/>
          <w:numId w:val="0"/>
        </w:numPr>
        <w:spacing w:after="0"/>
        <w:ind w:right="397"/>
        <w:jc w:val="both"/>
        <w:rPr>
          <w:sz w:val="22"/>
          <w:szCs w:val="22"/>
        </w:rPr>
      </w:pPr>
      <w:proofErr w:type="gramStart"/>
      <w:r w:rsidRPr="000267CD">
        <w:rPr>
          <w:sz w:val="22"/>
          <w:szCs w:val="22"/>
        </w:rPr>
        <w:t>h</w:t>
      </w:r>
      <w:r w:rsidR="00941797" w:rsidRPr="000267CD">
        <w:rPr>
          <w:sz w:val="22"/>
          <w:szCs w:val="22"/>
        </w:rPr>
        <w:t>ogy</w:t>
      </w:r>
      <w:proofErr w:type="gramEnd"/>
      <w:r w:rsidR="00941797" w:rsidRPr="000267CD">
        <w:rPr>
          <w:sz w:val="22"/>
          <w:szCs w:val="22"/>
        </w:rPr>
        <w:t xml:space="preserve"> a fenti tárgyú dokumentációt a </w:t>
      </w:r>
      <w:r w:rsidR="00DF149B" w:rsidRPr="000267CD">
        <w:rPr>
          <w:sz w:val="22"/>
          <w:szCs w:val="22"/>
        </w:rPr>
        <w:t>Miniszterelnökség</w:t>
      </w:r>
      <w:r w:rsidR="00941797" w:rsidRPr="000267CD">
        <w:rPr>
          <w:sz w:val="22"/>
          <w:szCs w:val="22"/>
        </w:rPr>
        <w:t xml:space="preserve"> honlapjáról …. év … napján letöltöttem és tudomásul veszem, hogy az eljárásban való részvétel feltétele a dokumentáció letöltésének visszaigazolása.</w:t>
      </w:r>
    </w:p>
    <w:p w14:paraId="4D29E192" w14:textId="77777777" w:rsidR="00941797" w:rsidRPr="000267CD" w:rsidRDefault="00941797" w:rsidP="00941797">
      <w:pPr>
        <w:tabs>
          <w:tab w:val="left" w:pos="1418"/>
          <w:tab w:val="left" w:pos="5670"/>
          <w:tab w:val="left" w:leader="dot" w:pos="8505"/>
          <w:tab w:val="right" w:pos="8789"/>
        </w:tabs>
        <w:ind w:right="-567"/>
        <w:rPr>
          <w:sz w:val="22"/>
          <w:szCs w:val="22"/>
          <w:u w:val="single"/>
        </w:rPr>
      </w:pPr>
    </w:p>
    <w:p w14:paraId="5ABF8597" w14:textId="77777777" w:rsidR="00941797" w:rsidRPr="000267CD" w:rsidRDefault="00941797" w:rsidP="00941797">
      <w:pPr>
        <w:tabs>
          <w:tab w:val="left" w:pos="1418"/>
          <w:tab w:val="left" w:pos="5670"/>
          <w:tab w:val="left" w:leader="dot" w:pos="8505"/>
          <w:tab w:val="right" w:pos="8789"/>
        </w:tabs>
        <w:ind w:right="-567"/>
        <w:rPr>
          <w:sz w:val="22"/>
          <w:szCs w:val="22"/>
          <w:u w:val="single"/>
        </w:rPr>
      </w:pPr>
      <w:r w:rsidRPr="000267CD">
        <w:rPr>
          <w:sz w:val="22"/>
          <w:szCs w:val="22"/>
          <w:u w:val="single"/>
        </w:rPr>
        <w:t>Ajánlattevő elérhetőségei, adatai:</w:t>
      </w:r>
    </w:p>
    <w:p w14:paraId="0074CCBF" w14:textId="77777777" w:rsidR="00941797" w:rsidRPr="000267CD" w:rsidRDefault="00941797" w:rsidP="00941797">
      <w:pPr>
        <w:tabs>
          <w:tab w:val="left" w:pos="1418"/>
          <w:tab w:val="left" w:pos="5670"/>
          <w:tab w:val="left" w:leader="dot" w:pos="8505"/>
          <w:tab w:val="right" w:pos="8789"/>
        </w:tabs>
        <w:ind w:right="-567"/>
        <w:rPr>
          <w:sz w:val="22"/>
          <w:szCs w:val="22"/>
        </w:rPr>
      </w:pPr>
    </w:p>
    <w:tbl>
      <w:tblPr>
        <w:tblW w:w="0" w:type="auto"/>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454"/>
        <w:gridCol w:w="4455"/>
      </w:tblGrid>
      <w:tr w:rsidR="00941797" w:rsidRPr="000267CD" w14:paraId="017AB46C" w14:textId="77777777" w:rsidTr="005E7F66">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1BDF7B87" w14:textId="77777777" w:rsidR="00941797" w:rsidRPr="000267CD" w:rsidRDefault="00941797" w:rsidP="005E7F66">
            <w:pPr>
              <w:rPr>
                <w:sz w:val="22"/>
                <w:szCs w:val="22"/>
              </w:rPr>
            </w:pPr>
            <w:r w:rsidRPr="000267CD">
              <w:rPr>
                <w:sz w:val="22"/>
                <w:szCs w:val="22"/>
              </w:rPr>
              <w:t>Az eljárásban illetékes személy neve:</w:t>
            </w:r>
          </w:p>
        </w:tc>
        <w:tc>
          <w:tcPr>
            <w:tcW w:w="4395" w:type="dxa"/>
            <w:tcBorders>
              <w:top w:val="inset" w:sz="6" w:space="0" w:color="auto"/>
              <w:left w:val="inset" w:sz="6" w:space="0" w:color="auto"/>
              <w:bottom w:val="inset" w:sz="6" w:space="0" w:color="auto"/>
              <w:right w:val="inset" w:sz="6" w:space="0" w:color="auto"/>
            </w:tcBorders>
            <w:vAlign w:val="center"/>
          </w:tcPr>
          <w:p w14:paraId="6792B01A" w14:textId="77777777" w:rsidR="00941797" w:rsidRPr="000267CD" w:rsidRDefault="00941797" w:rsidP="005E7F66">
            <w:pPr>
              <w:rPr>
                <w:sz w:val="22"/>
                <w:szCs w:val="22"/>
              </w:rPr>
            </w:pPr>
          </w:p>
        </w:tc>
      </w:tr>
      <w:tr w:rsidR="00941797" w:rsidRPr="000267CD" w14:paraId="0676FC70" w14:textId="77777777" w:rsidTr="005E7F66">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5B683C4B" w14:textId="77777777" w:rsidR="00941797" w:rsidRPr="000267CD" w:rsidRDefault="00941797" w:rsidP="005E7F66">
            <w:pPr>
              <w:ind w:left="404"/>
              <w:rPr>
                <w:sz w:val="22"/>
                <w:szCs w:val="22"/>
              </w:rPr>
            </w:pPr>
            <w:r w:rsidRPr="000267CD">
              <w:rPr>
                <w:sz w:val="22"/>
                <w:szCs w:val="22"/>
              </w:rPr>
              <w:t>Levelezési cím:</w:t>
            </w:r>
          </w:p>
        </w:tc>
        <w:tc>
          <w:tcPr>
            <w:tcW w:w="4395" w:type="dxa"/>
            <w:tcBorders>
              <w:top w:val="inset" w:sz="6" w:space="0" w:color="auto"/>
              <w:left w:val="inset" w:sz="6" w:space="0" w:color="auto"/>
              <w:bottom w:val="inset" w:sz="6" w:space="0" w:color="auto"/>
              <w:right w:val="inset" w:sz="6" w:space="0" w:color="auto"/>
            </w:tcBorders>
            <w:vAlign w:val="center"/>
          </w:tcPr>
          <w:p w14:paraId="48DDF7C4" w14:textId="77777777" w:rsidR="00941797" w:rsidRPr="000267CD" w:rsidRDefault="00941797" w:rsidP="005E7F66">
            <w:pPr>
              <w:rPr>
                <w:sz w:val="22"/>
                <w:szCs w:val="22"/>
              </w:rPr>
            </w:pPr>
          </w:p>
        </w:tc>
      </w:tr>
      <w:tr w:rsidR="00941797" w:rsidRPr="000267CD" w14:paraId="7F9CAE85" w14:textId="77777777" w:rsidTr="005E7F66">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1DBF0D30" w14:textId="77777777" w:rsidR="00941797" w:rsidRPr="000267CD" w:rsidRDefault="00941797" w:rsidP="005E7F66">
            <w:pPr>
              <w:ind w:left="404"/>
              <w:rPr>
                <w:sz w:val="22"/>
                <w:szCs w:val="22"/>
              </w:rPr>
            </w:pPr>
            <w:r w:rsidRPr="000267CD">
              <w:rPr>
                <w:sz w:val="22"/>
                <w:szCs w:val="22"/>
              </w:rPr>
              <w:t>Telefonszám:</w:t>
            </w:r>
          </w:p>
        </w:tc>
        <w:tc>
          <w:tcPr>
            <w:tcW w:w="4395" w:type="dxa"/>
            <w:tcBorders>
              <w:top w:val="inset" w:sz="6" w:space="0" w:color="auto"/>
              <w:left w:val="inset" w:sz="6" w:space="0" w:color="auto"/>
              <w:bottom w:val="inset" w:sz="6" w:space="0" w:color="auto"/>
              <w:right w:val="inset" w:sz="6" w:space="0" w:color="auto"/>
            </w:tcBorders>
            <w:vAlign w:val="center"/>
          </w:tcPr>
          <w:p w14:paraId="45699C44" w14:textId="77777777" w:rsidR="00941797" w:rsidRPr="000267CD" w:rsidRDefault="00941797" w:rsidP="005E7F66">
            <w:pPr>
              <w:rPr>
                <w:sz w:val="22"/>
                <w:szCs w:val="22"/>
              </w:rPr>
            </w:pPr>
          </w:p>
        </w:tc>
      </w:tr>
      <w:tr w:rsidR="00941797" w:rsidRPr="000267CD" w14:paraId="5A87BE7D" w14:textId="77777777" w:rsidTr="005E7F66">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38E03202" w14:textId="77777777" w:rsidR="00941797" w:rsidRPr="000267CD" w:rsidRDefault="00941797" w:rsidP="005E7F66">
            <w:pPr>
              <w:ind w:left="404"/>
              <w:rPr>
                <w:sz w:val="22"/>
                <w:szCs w:val="22"/>
              </w:rPr>
            </w:pPr>
            <w:r w:rsidRPr="000267CD">
              <w:rPr>
                <w:sz w:val="22"/>
                <w:szCs w:val="22"/>
              </w:rPr>
              <w:t xml:space="preserve">Telefax </w:t>
            </w:r>
            <w:proofErr w:type="gramStart"/>
            <w:r w:rsidRPr="000267CD">
              <w:rPr>
                <w:sz w:val="22"/>
                <w:szCs w:val="22"/>
              </w:rPr>
              <w:t>szám</w:t>
            </w:r>
            <w:r w:rsidRPr="000267CD">
              <w:rPr>
                <w:rStyle w:val="Lbjegyzet-hivatkozs"/>
                <w:sz w:val="22"/>
                <w:szCs w:val="22"/>
              </w:rPr>
              <w:footnoteReference w:id="64"/>
            </w:r>
            <w:r w:rsidRPr="000267CD">
              <w:rPr>
                <w:sz w:val="22"/>
                <w:szCs w:val="22"/>
              </w:rPr>
              <w:t>:</w:t>
            </w:r>
            <w:proofErr w:type="gramEnd"/>
          </w:p>
        </w:tc>
        <w:tc>
          <w:tcPr>
            <w:tcW w:w="4395" w:type="dxa"/>
            <w:tcBorders>
              <w:top w:val="inset" w:sz="6" w:space="0" w:color="auto"/>
              <w:left w:val="inset" w:sz="6" w:space="0" w:color="auto"/>
              <w:bottom w:val="inset" w:sz="6" w:space="0" w:color="auto"/>
              <w:right w:val="inset" w:sz="6" w:space="0" w:color="auto"/>
            </w:tcBorders>
            <w:vAlign w:val="center"/>
          </w:tcPr>
          <w:p w14:paraId="0BEB3CCA" w14:textId="77777777" w:rsidR="00941797" w:rsidRPr="000267CD" w:rsidRDefault="00941797" w:rsidP="005E7F66">
            <w:pPr>
              <w:rPr>
                <w:sz w:val="22"/>
                <w:szCs w:val="22"/>
              </w:rPr>
            </w:pPr>
          </w:p>
        </w:tc>
      </w:tr>
      <w:tr w:rsidR="00941797" w:rsidRPr="000267CD" w14:paraId="259D52AA" w14:textId="77777777" w:rsidTr="005E7F66">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24A3A897" w14:textId="77777777" w:rsidR="00941797" w:rsidRPr="000267CD" w:rsidRDefault="00941797" w:rsidP="005E7F66">
            <w:pPr>
              <w:ind w:left="404"/>
              <w:rPr>
                <w:sz w:val="22"/>
                <w:szCs w:val="22"/>
              </w:rPr>
            </w:pPr>
            <w:r w:rsidRPr="000267CD">
              <w:rPr>
                <w:sz w:val="22"/>
                <w:szCs w:val="22"/>
              </w:rPr>
              <w:t>Elektronikus levelezési cím:</w:t>
            </w:r>
          </w:p>
        </w:tc>
        <w:tc>
          <w:tcPr>
            <w:tcW w:w="4395" w:type="dxa"/>
            <w:tcBorders>
              <w:top w:val="inset" w:sz="6" w:space="0" w:color="auto"/>
              <w:left w:val="inset" w:sz="6" w:space="0" w:color="auto"/>
              <w:bottom w:val="inset" w:sz="6" w:space="0" w:color="auto"/>
              <w:right w:val="inset" w:sz="6" w:space="0" w:color="auto"/>
            </w:tcBorders>
            <w:vAlign w:val="center"/>
          </w:tcPr>
          <w:p w14:paraId="358760E7" w14:textId="77777777" w:rsidR="00941797" w:rsidRPr="000267CD" w:rsidRDefault="00941797" w:rsidP="005E7F66">
            <w:pPr>
              <w:rPr>
                <w:sz w:val="22"/>
                <w:szCs w:val="22"/>
              </w:rPr>
            </w:pPr>
          </w:p>
        </w:tc>
      </w:tr>
    </w:tbl>
    <w:p w14:paraId="1F7907F2" w14:textId="77777777" w:rsidR="00941797" w:rsidRPr="000267CD" w:rsidRDefault="00941797" w:rsidP="00941797">
      <w:pPr>
        <w:spacing w:before="360"/>
        <w:ind w:right="567"/>
        <w:rPr>
          <w:sz w:val="22"/>
          <w:szCs w:val="22"/>
        </w:rPr>
      </w:pPr>
      <w:r w:rsidRPr="000267CD">
        <w:rPr>
          <w:sz w:val="22"/>
          <w:szCs w:val="22"/>
        </w:rPr>
        <w:t>Keltezés (helység, év, hónap, nap)</w:t>
      </w:r>
    </w:p>
    <w:p w14:paraId="01328DA2" w14:textId="77777777" w:rsidR="00941797" w:rsidRPr="000267CD" w:rsidRDefault="00941797" w:rsidP="00941797">
      <w:pPr>
        <w:ind w:right="567"/>
        <w:rPr>
          <w:sz w:val="22"/>
          <w:szCs w:val="22"/>
        </w:rPr>
      </w:pPr>
    </w:p>
    <w:tbl>
      <w:tblPr>
        <w:tblW w:w="0" w:type="auto"/>
        <w:tblLook w:val="01E0" w:firstRow="1" w:lastRow="1" w:firstColumn="1" w:lastColumn="1" w:noHBand="0" w:noVBand="0"/>
      </w:tblPr>
      <w:tblGrid>
        <w:gridCol w:w="4467"/>
        <w:gridCol w:w="4537"/>
      </w:tblGrid>
      <w:tr w:rsidR="00941797" w:rsidRPr="000267CD" w14:paraId="692AF178" w14:textId="77777777" w:rsidTr="005E7F66">
        <w:tc>
          <w:tcPr>
            <w:tcW w:w="4605" w:type="dxa"/>
          </w:tcPr>
          <w:p w14:paraId="0B70349B" w14:textId="77777777" w:rsidR="00941797" w:rsidRPr="000267CD" w:rsidRDefault="00941797" w:rsidP="005E7F66">
            <w:pPr>
              <w:ind w:right="567"/>
              <w:rPr>
                <w:sz w:val="22"/>
                <w:szCs w:val="22"/>
              </w:rPr>
            </w:pPr>
          </w:p>
        </w:tc>
        <w:tc>
          <w:tcPr>
            <w:tcW w:w="4606" w:type="dxa"/>
          </w:tcPr>
          <w:p w14:paraId="6A9ECCFD" w14:textId="77777777" w:rsidR="00941797" w:rsidRPr="000267CD" w:rsidRDefault="00941797" w:rsidP="005E7F66">
            <w:pPr>
              <w:ind w:right="-5"/>
              <w:jc w:val="center"/>
              <w:rPr>
                <w:sz w:val="22"/>
                <w:szCs w:val="22"/>
              </w:rPr>
            </w:pPr>
            <w:r w:rsidRPr="000267CD">
              <w:rPr>
                <w:sz w:val="22"/>
                <w:szCs w:val="22"/>
              </w:rPr>
              <w:t>------------------------------</w:t>
            </w:r>
          </w:p>
        </w:tc>
      </w:tr>
      <w:tr w:rsidR="00941797" w:rsidRPr="000267CD" w14:paraId="62EE7D5B" w14:textId="77777777" w:rsidTr="005E7F66">
        <w:tc>
          <w:tcPr>
            <w:tcW w:w="4605" w:type="dxa"/>
          </w:tcPr>
          <w:p w14:paraId="2F7E6BCD" w14:textId="77777777" w:rsidR="00941797" w:rsidRPr="000267CD" w:rsidRDefault="00941797" w:rsidP="005E7F66">
            <w:pPr>
              <w:ind w:right="567"/>
              <w:rPr>
                <w:sz w:val="22"/>
                <w:szCs w:val="22"/>
              </w:rPr>
            </w:pPr>
          </w:p>
        </w:tc>
        <w:tc>
          <w:tcPr>
            <w:tcW w:w="4606" w:type="dxa"/>
          </w:tcPr>
          <w:p w14:paraId="1FFA5DD5" w14:textId="77777777" w:rsidR="00941797" w:rsidRPr="000267CD" w:rsidRDefault="00941797" w:rsidP="005E7F66">
            <w:pPr>
              <w:ind w:right="-5"/>
              <w:rPr>
                <w:sz w:val="22"/>
                <w:szCs w:val="22"/>
              </w:rPr>
            </w:pPr>
            <w:r w:rsidRPr="000267CD">
              <w:rPr>
                <w:sz w:val="22"/>
                <w:szCs w:val="22"/>
              </w:rPr>
              <w:t xml:space="preserve">                  cégszerű aláírás</w:t>
            </w:r>
          </w:p>
        </w:tc>
      </w:tr>
      <w:tr w:rsidR="00941797" w:rsidRPr="000267CD" w14:paraId="16074513" w14:textId="77777777" w:rsidTr="005E7F66">
        <w:tc>
          <w:tcPr>
            <w:tcW w:w="4605" w:type="dxa"/>
          </w:tcPr>
          <w:p w14:paraId="724C091C" w14:textId="77777777" w:rsidR="00941797" w:rsidRPr="000267CD" w:rsidRDefault="00941797" w:rsidP="005E7F66">
            <w:pPr>
              <w:ind w:right="567"/>
              <w:rPr>
                <w:sz w:val="22"/>
                <w:szCs w:val="22"/>
              </w:rPr>
            </w:pPr>
          </w:p>
        </w:tc>
        <w:tc>
          <w:tcPr>
            <w:tcW w:w="4606" w:type="dxa"/>
          </w:tcPr>
          <w:p w14:paraId="6A067D71" w14:textId="77777777" w:rsidR="00941797" w:rsidRPr="000267CD" w:rsidRDefault="00941797" w:rsidP="005E7F66">
            <w:pPr>
              <w:ind w:right="-5"/>
              <w:rPr>
                <w:sz w:val="22"/>
                <w:szCs w:val="22"/>
              </w:rPr>
            </w:pPr>
          </w:p>
        </w:tc>
      </w:tr>
      <w:tr w:rsidR="00941797" w:rsidRPr="000267CD" w14:paraId="7E8788F5" w14:textId="77777777" w:rsidTr="005E7F66">
        <w:tc>
          <w:tcPr>
            <w:tcW w:w="4605" w:type="dxa"/>
          </w:tcPr>
          <w:p w14:paraId="2FF1A865" w14:textId="77777777" w:rsidR="00941797" w:rsidRPr="000267CD" w:rsidRDefault="00941797" w:rsidP="005E7F66">
            <w:pPr>
              <w:ind w:right="567"/>
              <w:rPr>
                <w:sz w:val="22"/>
                <w:szCs w:val="22"/>
              </w:rPr>
            </w:pPr>
          </w:p>
        </w:tc>
        <w:tc>
          <w:tcPr>
            <w:tcW w:w="4606" w:type="dxa"/>
          </w:tcPr>
          <w:p w14:paraId="64D5F0E6" w14:textId="77777777" w:rsidR="00941797" w:rsidRPr="000267CD" w:rsidRDefault="00941797" w:rsidP="005E7F66">
            <w:pPr>
              <w:ind w:right="-5"/>
              <w:rPr>
                <w:sz w:val="22"/>
                <w:szCs w:val="22"/>
              </w:rPr>
            </w:pPr>
          </w:p>
        </w:tc>
      </w:tr>
    </w:tbl>
    <w:p w14:paraId="309E244D" w14:textId="77777777" w:rsidR="00941797" w:rsidRPr="000267CD" w:rsidRDefault="00941797" w:rsidP="00941797">
      <w:pPr>
        <w:pStyle w:val="Cmsor1"/>
        <w:rPr>
          <w:rFonts w:ascii="Times New Roman" w:hAnsi="Times New Roman"/>
          <w:sz w:val="22"/>
          <w:szCs w:val="22"/>
        </w:rPr>
      </w:pPr>
    </w:p>
    <w:p w14:paraId="3DE37D35" w14:textId="77777777" w:rsidR="00941797" w:rsidRPr="000267CD" w:rsidRDefault="00941797" w:rsidP="00941797">
      <w:pPr>
        <w:pStyle w:val="Cmsor8"/>
        <w:rPr>
          <w:sz w:val="22"/>
          <w:szCs w:val="22"/>
        </w:rPr>
      </w:pPr>
      <w:r w:rsidRPr="000267CD">
        <w:rPr>
          <w:sz w:val="22"/>
          <w:szCs w:val="22"/>
        </w:rPr>
        <w:br w:type="page"/>
      </w:r>
    </w:p>
    <w:p w14:paraId="5B472EEC" w14:textId="022C97EB" w:rsidR="00941797" w:rsidRPr="000267CD" w:rsidRDefault="0080196D" w:rsidP="00941797">
      <w:pPr>
        <w:jc w:val="right"/>
        <w:rPr>
          <w:b/>
          <w:i/>
          <w:sz w:val="22"/>
          <w:szCs w:val="22"/>
        </w:rPr>
      </w:pPr>
      <w:r w:rsidRPr="000267CD">
        <w:rPr>
          <w:b/>
          <w:i/>
          <w:sz w:val="22"/>
          <w:szCs w:val="22"/>
        </w:rPr>
        <w:lastRenderedPageBreak/>
        <w:t>1</w:t>
      </w:r>
      <w:r w:rsidR="00E46023">
        <w:rPr>
          <w:b/>
          <w:i/>
          <w:sz w:val="22"/>
          <w:szCs w:val="22"/>
        </w:rPr>
        <w:t>3</w:t>
      </w:r>
      <w:r w:rsidRPr="000267CD">
        <w:rPr>
          <w:b/>
          <w:i/>
          <w:sz w:val="22"/>
          <w:szCs w:val="22"/>
        </w:rPr>
        <w:t>. számú melléklet</w:t>
      </w:r>
    </w:p>
    <w:p w14:paraId="54DFF750" w14:textId="77777777" w:rsidR="00941797" w:rsidRPr="000267CD" w:rsidRDefault="00941797" w:rsidP="00941797">
      <w:pPr>
        <w:jc w:val="right"/>
        <w:rPr>
          <w:sz w:val="22"/>
          <w:szCs w:val="22"/>
        </w:rPr>
      </w:pPr>
    </w:p>
    <w:p w14:paraId="2F1FA143" w14:textId="77777777" w:rsidR="00941797" w:rsidRPr="000267CD" w:rsidRDefault="00941797" w:rsidP="00941797">
      <w:pPr>
        <w:jc w:val="right"/>
        <w:rPr>
          <w:sz w:val="22"/>
          <w:szCs w:val="22"/>
        </w:rPr>
      </w:pPr>
    </w:p>
    <w:p w14:paraId="6B7A6213" w14:textId="77777777" w:rsidR="00941797" w:rsidRPr="000267CD" w:rsidRDefault="00941797" w:rsidP="0080196D">
      <w:pPr>
        <w:pStyle w:val="Cmsor8"/>
        <w:jc w:val="center"/>
        <w:rPr>
          <w:b/>
          <w:sz w:val="22"/>
          <w:szCs w:val="22"/>
        </w:rPr>
      </w:pPr>
      <w:r w:rsidRPr="000267CD">
        <w:rPr>
          <w:caps/>
          <w:sz w:val="22"/>
          <w:szCs w:val="22"/>
        </w:rPr>
        <w:t>Nyilatkozat</w:t>
      </w:r>
    </w:p>
    <w:p w14:paraId="511171D5" w14:textId="77777777" w:rsidR="00941797" w:rsidRPr="000E1C8A" w:rsidRDefault="00941797" w:rsidP="0080196D">
      <w:pPr>
        <w:pStyle w:val="Cmsor8"/>
        <w:jc w:val="center"/>
        <w:rPr>
          <w:b/>
          <w:i w:val="0"/>
          <w:sz w:val="22"/>
          <w:szCs w:val="22"/>
        </w:rPr>
      </w:pPr>
      <w:proofErr w:type="gramStart"/>
      <w:r w:rsidRPr="000E1C8A">
        <w:rPr>
          <w:b/>
          <w:i w:val="0"/>
          <w:sz w:val="22"/>
          <w:szCs w:val="22"/>
        </w:rPr>
        <w:t>kiegészítő</w:t>
      </w:r>
      <w:proofErr w:type="gramEnd"/>
      <w:r w:rsidRPr="000E1C8A">
        <w:rPr>
          <w:b/>
          <w:i w:val="0"/>
          <w:sz w:val="22"/>
          <w:szCs w:val="22"/>
        </w:rPr>
        <w:t xml:space="preserve"> tájékoztatások átvételéről</w:t>
      </w:r>
    </w:p>
    <w:p w14:paraId="2548C6D5" w14:textId="77777777" w:rsidR="00941797" w:rsidRPr="000267CD" w:rsidRDefault="00941797" w:rsidP="00941797">
      <w:pPr>
        <w:jc w:val="both"/>
        <w:rPr>
          <w:sz w:val="22"/>
          <w:szCs w:val="22"/>
        </w:rPr>
      </w:pPr>
    </w:p>
    <w:p w14:paraId="740093AC" w14:textId="77777777" w:rsidR="00941797" w:rsidRPr="000267CD" w:rsidRDefault="00941797" w:rsidP="00941797">
      <w:pPr>
        <w:ind w:left="426"/>
        <w:jc w:val="both"/>
        <w:rPr>
          <w:sz w:val="22"/>
          <w:szCs w:val="22"/>
        </w:rPr>
      </w:pPr>
    </w:p>
    <w:p w14:paraId="552E1376" w14:textId="77777777" w:rsidR="00941797" w:rsidRPr="000267CD" w:rsidRDefault="00941797" w:rsidP="00941797">
      <w:pPr>
        <w:jc w:val="center"/>
        <w:rPr>
          <w:sz w:val="22"/>
          <w:szCs w:val="22"/>
        </w:rPr>
      </w:pPr>
    </w:p>
    <w:p w14:paraId="63AD77F2" w14:textId="77777777" w:rsidR="00941797" w:rsidRPr="000267CD" w:rsidRDefault="00941797" w:rsidP="00941797">
      <w:pPr>
        <w:jc w:val="center"/>
        <w:rPr>
          <w:sz w:val="22"/>
          <w:szCs w:val="22"/>
        </w:rPr>
      </w:pPr>
    </w:p>
    <w:p w14:paraId="10DF7634" w14:textId="2803D342" w:rsidR="00941797" w:rsidRPr="000267CD" w:rsidRDefault="00941797" w:rsidP="00941797">
      <w:pPr>
        <w:jc w:val="both"/>
        <w:rPr>
          <w:sz w:val="22"/>
          <w:szCs w:val="22"/>
        </w:rPr>
      </w:pPr>
      <w:proofErr w:type="gramStart"/>
      <w:r w:rsidRPr="000267CD">
        <w:rPr>
          <w:sz w:val="22"/>
          <w:szCs w:val="22"/>
        </w:rPr>
        <w:t xml:space="preserve">Alulírott………………….mint a ……………………………… (ajánlattevő megnevezése) …………………………. (tisztség megjelölése) kijelentem, hogy a </w:t>
      </w:r>
      <w:r w:rsidR="00DF149B" w:rsidRPr="000267CD">
        <w:rPr>
          <w:sz w:val="22"/>
          <w:szCs w:val="22"/>
        </w:rPr>
        <w:t>Miniszterelnökség</w:t>
      </w:r>
      <w:r w:rsidRPr="000267CD">
        <w:rPr>
          <w:sz w:val="22"/>
          <w:szCs w:val="22"/>
        </w:rPr>
        <w:t xml:space="preserve">, mint ajánlatkérő által </w:t>
      </w:r>
      <w:r w:rsidR="000D2E9D" w:rsidRPr="000E1C8A">
        <w:rPr>
          <w:sz w:val="22"/>
          <w:szCs w:val="22"/>
        </w:rPr>
        <w:t>„</w:t>
      </w:r>
      <w:r w:rsidR="00CB5AFE">
        <w:rPr>
          <w:sz w:val="22"/>
          <w:szCs w:val="22"/>
          <w:lang w:eastAsia="en-US"/>
        </w:rPr>
        <w:t>Keretmegállapodás</w:t>
      </w:r>
      <w:r w:rsidR="00AA3D98" w:rsidRPr="00AA3D98">
        <w:rPr>
          <w:sz w:val="22"/>
          <w:szCs w:val="22"/>
          <w:lang w:eastAsia="en-US"/>
        </w:rPr>
        <w:t xml:space="preserve">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000D2E9D" w:rsidRPr="000E1C8A">
        <w:rPr>
          <w:sz w:val="22"/>
          <w:szCs w:val="22"/>
        </w:rPr>
        <w:t>”</w:t>
      </w:r>
      <w:r w:rsidRPr="000267CD">
        <w:rPr>
          <w:sz w:val="22"/>
          <w:szCs w:val="22"/>
        </w:rPr>
        <w:t xml:space="preserve"> tárgyban megindított közbeszerzési eljárásban</w:t>
      </w:r>
      <w:proofErr w:type="gramEnd"/>
      <w:r w:rsidRPr="000267CD">
        <w:rPr>
          <w:sz w:val="22"/>
          <w:szCs w:val="22"/>
        </w:rPr>
        <w:t xml:space="preserve"> ….</w:t>
      </w:r>
      <w:proofErr w:type="gramStart"/>
      <w:r w:rsidRPr="000267CD">
        <w:rPr>
          <w:sz w:val="22"/>
          <w:szCs w:val="22"/>
        </w:rPr>
        <w:t>...</w:t>
      </w:r>
      <w:proofErr w:type="gramEnd"/>
      <w:r w:rsidRPr="000267CD">
        <w:rPr>
          <w:sz w:val="22"/>
          <w:szCs w:val="22"/>
        </w:rPr>
        <w:t xml:space="preserve"> iktatószámú</w:t>
      </w:r>
      <w:r w:rsidRPr="000267CD">
        <w:rPr>
          <w:rStyle w:val="Lbjegyzet-hivatkozs"/>
          <w:sz w:val="22"/>
          <w:szCs w:val="22"/>
        </w:rPr>
        <w:footnoteReference w:id="65"/>
      </w:r>
      <w:r w:rsidRPr="000267CD">
        <w:rPr>
          <w:sz w:val="22"/>
          <w:szCs w:val="22"/>
        </w:rPr>
        <w:t xml:space="preserve"> kiegészítő tájékoztatást megkaptuk és jelen ajánlat elkészítése során azokat figyelembe vettük.</w:t>
      </w:r>
    </w:p>
    <w:p w14:paraId="67C662F5" w14:textId="77777777" w:rsidR="00941797" w:rsidRPr="000267CD" w:rsidRDefault="00941797" w:rsidP="00941797">
      <w:pPr>
        <w:rPr>
          <w:sz w:val="22"/>
          <w:szCs w:val="22"/>
        </w:rPr>
      </w:pPr>
    </w:p>
    <w:p w14:paraId="40CF4871" w14:textId="77777777" w:rsidR="00941797" w:rsidRPr="000267CD" w:rsidRDefault="00941797" w:rsidP="00941797">
      <w:pPr>
        <w:rPr>
          <w:sz w:val="22"/>
          <w:szCs w:val="22"/>
        </w:rPr>
      </w:pPr>
    </w:p>
    <w:p w14:paraId="6B1ADF0E" w14:textId="77777777" w:rsidR="00941797" w:rsidRPr="000267CD" w:rsidRDefault="00941797" w:rsidP="00941797">
      <w:pPr>
        <w:spacing w:before="360"/>
        <w:ind w:right="567"/>
        <w:rPr>
          <w:sz w:val="22"/>
          <w:szCs w:val="22"/>
        </w:rPr>
      </w:pPr>
      <w:r w:rsidRPr="000267CD">
        <w:rPr>
          <w:sz w:val="22"/>
          <w:szCs w:val="22"/>
        </w:rPr>
        <w:t>Keltezés (helység, év, hónap, nap)</w:t>
      </w:r>
    </w:p>
    <w:p w14:paraId="00EC0B49" w14:textId="77777777" w:rsidR="00941797" w:rsidRPr="000267CD" w:rsidRDefault="00941797" w:rsidP="00941797">
      <w:pPr>
        <w:rPr>
          <w:sz w:val="22"/>
          <w:szCs w:val="22"/>
        </w:rPr>
      </w:pPr>
    </w:p>
    <w:p w14:paraId="7A7991E9" w14:textId="77777777" w:rsidR="00941797" w:rsidRPr="000267CD" w:rsidRDefault="00941797" w:rsidP="00941797">
      <w:pPr>
        <w:rPr>
          <w:sz w:val="22"/>
          <w:szCs w:val="22"/>
        </w:rPr>
      </w:pPr>
    </w:p>
    <w:p w14:paraId="24DF7FCC" w14:textId="77777777" w:rsidR="00941797" w:rsidRPr="000267CD" w:rsidRDefault="00941797" w:rsidP="00941797">
      <w:pPr>
        <w:rPr>
          <w:sz w:val="22"/>
          <w:szCs w:val="22"/>
        </w:rPr>
      </w:pPr>
    </w:p>
    <w:p w14:paraId="2D36868F" w14:textId="77777777" w:rsidR="00941797" w:rsidRPr="000267CD" w:rsidRDefault="00941797" w:rsidP="00941797">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941797" w:rsidRPr="000267CD" w14:paraId="44B2DCEA" w14:textId="77777777" w:rsidTr="005E7F66">
        <w:tc>
          <w:tcPr>
            <w:tcW w:w="4819" w:type="dxa"/>
          </w:tcPr>
          <w:p w14:paraId="1FD4E070" w14:textId="77777777" w:rsidR="00941797" w:rsidRPr="000267CD" w:rsidRDefault="00941797" w:rsidP="005E7F66">
            <w:pPr>
              <w:jc w:val="center"/>
              <w:rPr>
                <w:sz w:val="22"/>
                <w:szCs w:val="22"/>
              </w:rPr>
            </w:pPr>
            <w:r w:rsidRPr="000267CD">
              <w:rPr>
                <w:sz w:val="22"/>
                <w:szCs w:val="22"/>
              </w:rPr>
              <w:t>………………………………</w:t>
            </w:r>
          </w:p>
        </w:tc>
      </w:tr>
      <w:tr w:rsidR="00941797" w:rsidRPr="000267CD" w14:paraId="36E48EC2" w14:textId="77777777" w:rsidTr="005E7F66">
        <w:tc>
          <w:tcPr>
            <w:tcW w:w="4819" w:type="dxa"/>
          </w:tcPr>
          <w:p w14:paraId="1CD1C7A4" w14:textId="77777777" w:rsidR="00941797" w:rsidRPr="000267CD" w:rsidRDefault="00941797" w:rsidP="005E7F66">
            <w:pPr>
              <w:jc w:val="center"/>
              <w:rPr>
                <w:sz w:val="22"/>
                <w:szCs w:val="22"/>
              </w:rPr>
            </w:pPr>
            <w:r w:rsidRPr="000267CD">
              <w:rPr>
                <w:sz w:val="22"/>
                <w:szCs w:val="22"/>
              </w:rPr>
              <w:t>cégszerű aláírás</w:t>
            </w:r>
          </w:p>
        </w:tc>
      </w:tr>
    </w:tbl>
    <w:p w14:paraId="79457A72" w14:textId="77777777" w:rsidR="00941797" w:rsidRPr="000267CD" w:rsidRDefault="00941797" w:rsidP="00941797">
      <w:pPr>
        <w:pStyle w:val="Cmsor8"/>
        <w:rPr>
          <w:sz w:val="22"/>
          <w:szCs w:val="22"/>
        </w:rPr>
      </w:pPr>
    </w:p>
    <w:p w14:paraId="79775CAC" w14:textId="77777777" w:rsidR="00941797" w:rsidRPr="000267CD" w:rsidRDefault="00941797" w:rsidP="00941797">
      <w:pPr>
        <w:spacing w:before="60" w:after="60" w:line="280" w:lineRule="exact"/>
        <w:jc w:val="right"/>
        <w:rPr>
          <w:sz w:val="22"/>
          <w:szCs w:val="22"/>
        </w:rPr>
      </w:pPr>
    </w:p>
    <w:p w14:paraId="732B3D06" w14:textId="77777777" w:rsidR="00941797" w:rsidRPr="000267CD" w:rsidRDefault="00941797" w:rsidP="00941797">
      <w:pPr>
        <w:spacing w:before="60" w:after="60" w:line="280" w:lineRule="exact"/>
        <w:jc w:val="right"/>
        <w:rPr>
          <w:sz w:val="22"/>
          <w:szCs w:val="22"/>
        </w:rPr>
      </w:pPr>
    </w:p>
    <w:p w14:paraId="5CD109D6" w14:textId="77777777" w:rsidR="00941797" w:rsidRPr="000267CD" w:rsidRDefault="00941797" w:rsidP="00941797">
      <w:pPr>
        <w:spacing w:before="60" w:after="60" w:line="280" w:lineRule="exact"/>
        <w:jc w:val="right"/>
        <w:rPr>
          <w:sz w:val="22"/>
          <w:szCs w:val="22"/>
        </w:rPr>
      </w:pPr>
    </w:p>
    <w:p w14:paraId="5A733DEB" w14:textId="77777777" w:rsidR="00941797" w:rsidRPr="000267CD" w:rsidRDefault="00941797" w:rsidP="00941797">
      <w:pPr>
        <w:pStyle w:val="Szvegtrzsbehzssal3"/>
        <w:ind w:left="0"/>
        <w:rPr>
          <w:i/>
          <w:sz w:val="22"/>
          <w:szCs w:val="22"/>
        </w:rPr>
      </w:pPr>
    </w:p>
    <w:p w14:paraId="121B3EC9" w14:textId="77777777" w:rsidR="00941797" w:rsidRPr="000267CD" w:rsidRDefault="00F046D2" w:rsidP="00941797">
      <w:pPr>
        <w:pStyle w:val="Szvegtrzsbehzssal3"/>
        <w:ind w:left="0"/>
        <w:rPr>
          <w:i/>
          <w:sz w:val="22"/>
          <w:szCs w:val="22"/>
        </w:rPr>
      </w:pPr>
      <w:r w:rsidRPr="000267CD">
        <w:rPr>
          <w:i/>
          <w:sz w:val="22"/>
          <w:szCs w:val="22"/>
        </w:rPr>
        <w:br w:type="page"/>
      </w:r>
    </w:p>
    <w:p w14:paraId="6A405A9A" w14:textId="5FA2E51D" w:rsidR="00166FBB" w:rsidRPr="000267CD" w:rsidRDefault="00EB1465" w:rsidP="00EB1465">
      <w:pPr>
        <w:pStyle w:val="Cmsor1"/>
        <w:spacing w:before="240" w:after="60"/>
        <w:rPr>
          <w:rFonts w:ascii="Times New Roman" w:hAnsi="Times New Roman"/>
          <w:smallCaps/>
          <w:sz w:val="22"/>
          <w:szCs w:val="22"/>
        </w:rPr>
      </w:pPr>
      <w:bookmarkStart w:id="233" w:name="_Toc346714231"/>
      <w:bookmarkStart w:id="234" w:name="_Toc346714232"/>
      <w:bookmarkEnd w:id="233"/>
      <w:r>
        <w:rPr>
          <w:rFonts w:ascii="Times New Roman" w:hAnsi="Times New Roman"/>
          <w:smallCaps/>
          <w:sz w:val="22"/>
          <w:szCs w:val="22"/>
        </w:rPr>
        <w:lastRenderedPageBreak/>
        <w:t xml:space="preserve">III. </w:t>
      </w:r>
      <w:proofErr w:type="gramStart"/>
      <w:r w:rsidR="00B87AAF" w:rsidRPr="000267CD">
        <w:rPr>
          <w:rFonts w:ascii="Times New Roman" w:hAnsi="Times New Roman"/>
          <w:smallCaps/>
          <w:sz w:val="22"/>
          <w:szCs w:val="22"/>
        </w:rPr>
        <w:t>A</w:t>
      </w:r>
      <w:proofErr w:type="gramEnd"/>
      <w:r w:rsidR="00B87AAF" w:rsidRPr="000267CD">
        <w:rPr>
          <w:rFonts w:ascii="Times New Roman" w:hAnsi="Times New Roman"/>
          <w:smallCaps/>
          <w:sz w:val="22"/>
          <w:szCs w:val="22"/>
        </w:rPr>
        <w:t xml:space="preserve"> SZOLGÁLTATÁS LEÍRÁSA (MŰSZAKI LEÍRÁS)</w:t>
      </w:r>
      <w:bookmarkEnd w:id="234"/>
    </w:p>
    <w:p w14:paraId="6A2B8A0A" w14:textId="77777777" w:rsidR="0082245B" w:rsidRPr="000267CD" w:rsidRDefault="0082245B" w:rsidP="0082245B">
      <w:pPr>
        <w:jc w:val="both"/>
        <w:rPr>
          <w:sz w:val="22"/>
          <w:szCs w:val="22"/>
        </w:rPr>
      </w:pPr>
    </w:p>
    <w:p w14:paraId="257DC636" w14:textId="77777777" w:rsidR="0082245B" w:rsidRDefault="0082245B" w:rsidP="0082245B">
      <w:pPr>
        <w:jc w:val="both"/>
        <w:rPr>
          <w:sz w:val="22"/>
          <w:szCs w:val="22"/>
        </w:rPr>
      </w:pPr>
    </w:p>
    <w:p w14:paraId="2E38069E" w14:textId="77777777" w:rsidR="001433D4" w:rsidRPr="000267CD" w:rsidRDefault="001433D4" w:rsidP="001433D4">
      <w:pPr>
        <w:jc w:val="both"/>
        <w:rPr>
          <w:sz w:val="22"/>
          <w:szCs w:val="22"/>
          <w:u w:val="single"/>
        </w:rPr>
      </w:pPr>
      <w:r w:rsidRPr="000267CD">
        <w:rPr>
          <w:sz w:val="22"/>
          <w:szCs w:val="22"/>
          <w:u w:val="single"/>
        </w:rPr>
        <w:t>I. Feladat-meghatározás</w:t>
      </w:r>
    </w:p>
    <w:p w14:paraId="3662BA09" w14:textId="77777777" w:rsidR="001433D4" w:rsidRPr="000267CD" w:rsidRDefault="001433D4" w:rsidP="001433D4">
      <w:pPr>
        <w:jc w:val="both"/>
        <w:rPr>
          <w:sz w:val="22"/>
          <w:szCs w:val="22"/>
        </w:rPr>
      </w:pPr>
    </w:p>
    <w:p w14:paraId="0487AE8F" w14:textId="77777777" w:rsidR="001433D4" w:rsidRPr="000267CD" w:rsidRDefault="001433D4" w:rsidP="008A4B5F">
      <w:pPr>
        <w:jc w:val="both"/>
        <w:rPr>
          <w:sz w:val="22"/>
          <w:szCs w:val="22"/>
        </w:rPr>
      </w:pPr>
      <w:r w:rsidRPr="000267CD">
        <w:rPr>
          <w:sz w:val="22"/>
          <w:szCs w:val="22"/>
        </w:rPr>
        <w:t>(1) Jelen közbeszerzési eljárás alapján megkötendő szerződésben (a továbbiakban: Szerződés) a nyertes ajánlattevőként szerződő fél feladatai az alábbi tanácsadói tevékenységekre irányulnak:</w:t>
      </w:r>
    </w:p>
    <w:p w14:paraId="64405BC5" w14:textId="77777777" w:rsidR="001433D4" w:rsidRDefault="001433D4" w:rsidP="008A4B5F">
      <w:pPr>
        <w:jc w:val="both"/>
        <w:rPr>
          <w:sz w:val="22"/>
          <w:szCs w:val="22"/>
        </w:rPr>
      </w:pPr>
    </w:p>
    <w:p w14:paraId="140D7AC6" w14:textId="0B3AAD35" w:rsidR="001433D4" w:rsidRDefault="001433D4" w:rsidP="008A4B5F">
      <w:pPr>
        <w:jc w:val="both"/>
        <w:rPr>
          <w:sz w:val="22"/>
          <w:szCs w:val="22"/>
        </w:rPr>
      </w:pPr>
      <w:r>
        <w:rPr>
          <w:sz w:val="22"/>
          <w:szCs w:val="22"/>
        </w:rPr>
        <w:t>K</w:t>
      </w:r>
      <w:r w:rsidR="008A4B5F">
        <w:rPr>
          <w:sz w:val="22"/>
          <w:szCs w:val="22"/>
        </w:rPr>
        <w:t>er</w:t>
      </w:r>
      <w:r>
        <w:rPr>
          <w:sz w:val="22"/>
          <w:szCs w:val="22"/>
        </w:rPr>
        <w:t>e</w:t>
      </w:r>
      <w:r w:rsidR="008A4B5F">
        <w:rPr>
          <w:sz w:val="22"/>
          <w:szCs w:val="22"/>
        </w:rPr>
        <w:t>t</w:t>
      </w:r>
      <w:r>
        <w:rPr>
          <w:sz w:val="22"/>
          <w:szCs w:val="22"/>
        </w:rPr>
        <w:t>megállapodás</w:t>
      </w:r>
      <w:r w:rsidRPr="00EB1465">
        <w:rPr>
          <w:sz w:val="22"/>
          <w:szCs w:val="22"/>
        </w:rPr>
        <w:t xml:space="preserve">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p>
    <w:p w14:paraId="382F39DE" w14:textId="77777777" w:rsidR="001433D4" w:rsidRPr="00B863DA" w:rsidRDefault="001433D4" w:rsidP="008A4B5F">
      <w:pPr>
        <w:shd w:val="clear" w:color="auto" w:fill="FFFFFF"/>
        <w:spacing w:line="270" w:lineRule="atLeast"/>
        <w:jc w:val="both"/>
        <w:rPr>
          <w:color w:val="000000"/>
          <w:sz w:val="22"/>
          <w:szCs w:val="22"/>
        </w:rPr>
      </w:pPr>
      <w:r w:rsidRPr="00B863DA">
        <w:rPr>
          <w:color w:val="000000"/>
          <w:sz w:val="22"/>
          <w:szCs w:val="22"/>
        </w:rPr>
        <w:t>1. Előreláthatólag legalább évente kb. 2 000 – 2 500 db eljáráshoz kapcsolódó legalább évente kb. 10 000–13 000 db ellenőrzési dokumentum (minőségellenőrzési jelentés, minőségellenőrzési tanúsítvány, eredmény állásfoglalás, ezekhez kapcsolódóan hiánypótlási felhívások, állásfoglalás készítése, szerződésmódosítással kapcsolatos állásfoglalás készítés) tartalmára vonatkozó jogi, közbeszerzési szaktudást igénylő kérdésekben történő tanácsadás a Megbízó utasításai (egyedi megrendelése) alapján, ennek keretében közbeszerzési-jogi vélemény elkészítése.</w:t>
      </w:r>
    </w:p>
    <w:p w14:paraId="06CBD417" w14:textId="77777777" w:rsidR="001433D4" w:rsidRPr="00B863DA" w:rsidRDefault="001433D4" w:rsidP="008A4B5F">
      <w:pPr>
        <w:shd w:val="clear" w:color="auto" w:fill="FFFFFF"/>
        <w:spacing w:line="270" w:lineRule="atLeast"/>
        <w:jc w:val="both"/>
        <w:rPr>
          <w:color w:val="000000"/>
          <w:sz w:val="22"/>
          <w:szCs w:val="22"/>
        </w:rPr>
      </w:pPr>
      <w:r w:rsidRPr="00B863DA">
        <w:rPr>
          <w:color w:val="000000"/>
          <w:sz w:val="22"/>
          <w:szCs w:val="22"/>
        </w:rPr>
        <w:t>2. Általános (koncepcionális) jelleggel a Megbízó tevékenységi körében felmerülő közbeszerzési szakkérdések közbeszerzési, jogi szempontú vizsgálata tanácsadás keretében a Megbízó utasításai (egyedi megrendelése) alapján.</w:t>
      </w:r>
    </w:p>
    <w:p w14:paraId="5494330C" w14:textId="77777777" w:rsidR="001433D4" w:rsidRPr="00B863DA" w:rsidRDefault="001433D4" w:rsidP="008A4B5F">
      <w:pPr>
        <w:shd w:val="clear" w:color="auto" w:fill="FFFFFF"/>
        <w:spacing w:line="270" w:lineRule="atLeast"/>
        <w:jc w:val="both"/>
        <w:rPr>
          <w:color w:val="000000"/>
          <w:sz w:val="22"/>
          <w:szCs w:val="22"/>
        </w:rPr>
      </w:pPr>
      <w:r w:rsidRPr="00B863DA">
        <w:rPr>
          <w:color w:val="000000"/>
          <w:sz w:val="22"/>
          <w:szCs w:val="22"/>
        </w:rPr>
        <w:t>3. A Megbízó által a Megbízó tevékenységi körében kiadott állásfoglalások támogatása, jogi/közbeszerzési szempontú kérdések vizsgálata és elemzése tanácsadás keretében a Megbízó utasításai (egyedi megrendelése) alapján.</w:t>
      </w:r>
    </w:p>
    <w:p w14:paraId="54773225" w14:textId="77777777" w:rsidR="001433D4" w:rsidRPr="00B863DA" w:rsidRDefault="001433D4" w:rsidP="008A4B5F">
      <w:pPr>
        <w:shd w:val="clear" w:color="auto" w:fill="FFFFFF"/>
        <w:spacing w:line="270" w:lineRule="atLeast"/>
        <w:jc w:val="both"/>
        <w:rPr>
          <w:color w:val="000000"/>
          <w:sz w:val="22"/>
          <w:szCs w:val="22"/>
        </w:rPr>
      </w:pPr>
      <w:r w:rsidRPr="00B863DA">
        <w:rPr>
          <w:color w:val="000000"/>
          <w:sz w:val="22"/>
          <w:szCs w:val="22"/>
        </w:rPr>
        <w:t>4. A Megbízó által készítendő képzési anyagok, iratok tartalmának összeállítása során nyújtandó jogi/közbeszerzési szempontú szakmai tanácsadás a Megbízó utasításai (egyedi megrendelése) alapján, ennek keretében kézikönyv, útmutató, közlemény, tanulmány, képzési anyagok készítése, képzés tartása, közbeszerzési és/vagy támogatási jogalkotási tanácsadás.</w:t>
      </w:r>
    </w:p>
    <w:p w14:paraId="7BCB86A9" w14:textId="77777777" w:rsidR="001433D4" w:rsidRDefault="001433D4" w:rsidP="008A4B5F">
      <w:pPr>
        <w:autoSpaceDE w:val="0"/>
        <w:autoSpaceDN w:val="0"/>
        <w:adjustRightInd w:val="0"/>
        <w:jc w:val="both"/>
        <w:rPr>
          <w:color w:val="000000"/>
          <w:sz w:val="22"/>
          <w:szCs w:val="22"/>
        </w:rPr>
      </w:pPr>
      <w:r w:rsidRPr="00B863DA">
        <w:rPr>
          <w:color w:val="000000"/>
          <w:sz w:val="22"/>
          <w:szCs w:val="22"/>
        </w:rPr>
        <w:t xml:space="preserve">5. </w:t>
      </w:r>
      <w:proofErr w:type="gramStart"/>
      <w:r w:rsidRPr="00B863DA">
        <w:rPr>
          <w:color w:val="000000"/>
          <w:sz w:val="22"/>
          <w:szCs w:val="22"/>
        </w:rPr>
        <w:t>A Megbízó utasításai (egyedi megrendelés) alapján, a Miniszterelnökség, illetőleg a mindenkor hatályos jogszabályok szerinti, az államháztartás alrendszereiből származó pénzeszközök felhasználásával történő közbeszerzési eljárások, nem közbeszerzés keretében kötött szerződések felügyeletét ellátó szerv tevékenységi körébe tartozó egyéb feladat ellátásában történő közreműködés; a mindenkor hatályos jogszabályok szerinti, a felügyeletet ellátó szerv részére, a vonatkozó jogszabályokban meghatározott ellenőrzési feladatok kapcsán, továbbá a Miniszterelnökség egyéb szervezeti egységének, illetőleg</w:t>
      </w:r>
      <w:proofErr w:type="gramEnd"/>
      <w:r w:rsidRPr="00B863DA">
        <w:rPr>
          <w:color w:val="000000"/>
          <w:sz w:val="22"/>
          <w:szCs w:val="22"/>
        </w:rPr>
        <w:t xml:space="preserve"> </w:t>
      </w:r>
      <w:proofErr w:type="gramStart"/>
      <w:r w:rsidRPr="00B863DA">
        <w:rPr>
          <w:color w:val="000000"/>
          <w:sz w:val="22"/>
          <w:szCs w:val="22"/>
        </w:rPr>
        <w:t>a</w:t>
      </w:r>
      <w:proofErr w:type="gramEnd"/>
      <w:r w:rsidRPr="00B863DA">
        <w:rPr>
          <w:color w:val="000000"/>
          <w:sz w:val="22"/>
          <w:szCs w:val="22"/>
        </w:rPr>
        <w:t xml:space="preserve"> mindenkor hatályos jogszabályok szerinti, az államháztartás alrendszereiből származó pénzeszközök felhasználásával történő beszerzések felügyeletét ellátó szerv felkérésére jogi, közbeszerzési szakértői tanácsadás és – adott esetben helyszíni – rendelkezésre állás.</w:t>
      </w:r>
    </w:p>
    <w:p w14:paraId="592FEAEF" w14:textId="77777777" w:rsidR="001433D4" w:rsidRPr="00460A19" w:rsidRDefault="001433D4" w:rsidP="008A4B5F">
      <w:pPr>
        <w:autoSpaceDE w:val="0"/>
        <w:autoSpaceDN w:val="0"/>
        <w:adjustRightInd w:val="0"/>
        <w:jc w:val="both"/>
        <w:rPr>
          <w:sz w:val="22"/>
          <w:szCs w:val="22"/>
        </w:rPr>
      </w:pPr>
    </w:p>
    <w:p w14:paraId="49F9FDB3" w14:textId="77777777" w:rsidR="001433D4" w:rsidRPr="007A4372" w:rsidRDefault="001433D4" w:rsidP="008A4B5F">
      <w:pPr>
        <w:autoSpaceDE w:val="0"/>
        <w:autoSpaceDN w:val="0"/>
        <w:adjustRightInd w:val="0"/>
        <w:jc w:val="both"/>
        <w:rPr>
          <w:sz w:val="22"/>
          <w:szCs w:val="22"/>
        </w:rPr>
      </w:pPr>
      <w:r w:rsidRPr="007A4372">
        <w:rPr>
          <w:sz w:val="22"/>
          <w:szCs w:val="22"/>
        </w:rPr>
        <w:t xml:space="preserve">A várható teljes mennyiség 1/3 része uniós közbeszerzési értékhatárt elérő becsült értékű közbeszerzési eljáráshoz kapcsolódik. </w:t>
      </w:r>
    </w:p>
    <w:p w14:paraId="462A208F" w14:textId="77777777" w:rsidR="001433D4" w:rsidRPr="00EB1465" w:rsidRDefault="001433D4" w:rsidP="001433D4">
      <w:pPr>
        <w:jc w:val="both"/>
        <w:rPr>
          <w:sz w:val="22"/>
          <w:szCs w:val="22"/>
        </w:rPr>
      </w:pPr>
    </w:p>
    <w:p w14:paraId="2796D189" w14:textId="63B79185" w:rsidR="001433D4" w:rsidRDefault="001433D4" w:rsidP="009F7BB0">
      <w:pPr>
        <w:jc w:val="both"/>
        <w:rPr>
          <w:lang w:eastAsia="ar-SA"/>
        </w:rPr>
      </w:pPr>
      <w:r w:rsidRPr="00EB1465">
        <w:rPr>
          <w:sz w:val="22"/>
          <w:szCs w:val="22"/>
        </w:rPr>
        <w:t xml:space="preserve">Nyertes ajánlattevő a mindenkor érvényben lévő jogszabályok szerint köteles feladatait ellátni.  </w:t>
      </w:r>
    </w:p>
    <w:p w14:paraId="512CC1F8" w14:textId="77777777" w:rsidR="001433D4" w:rsidRPr="000267CD" w:rsidRDefault="001433D4" w:rsidP="001433D4">
      <w:pPr>
        <w:pStyle w:val="Listaszerbekezds"/>
        <w:ind w:left="0"/>
        <w:rPr>
          <w:sz w:val="22"/>
          <w:szCs w:val="22"/>
          <w:lang w:eastAsia="ar-SA"/>
        </w:rPr>
      </w:pPr>
    </w:p>
    <w:p w14:paraId="5FF132BC" w14:textId="77777777" w:rsidR="001433D4" w:rsidRDefault="001433D4" w:rsidP="001433D4">
      <w:pPr>
        <w:pStyle w:val="Listaszerbekezds"/>
        <w:ind w:left="0"/>
        <w:jc w:val="both"/>
        <w:rPr>
          <w:sz w:val="22"/>
          <w:szCs w:val="22"/>
        </w:rPr>
      </w:pPr>
      <w:r w:rsidRPr="000267CD">
        <w:rPr>
          <w:sz w:val="22"/>
          <w:szCs w:val="22"/>
        </w:rPr>
        <w:t xml:space="preserve">(2) Ajánlattevőknek az ajánlattétel és feladatellátás során tekintettel kell lenniük különösen </w:t>
      </w:r>
      <w:r>
        <w:rPr>
          <w:sz w:val="22"/>
          <w:szCs w:val="22"/>
        </w:rPr>
        <w:t>a KÖ</w:t>
      </w:r>
      <w:r w:rsidRPr="000267CD">
        <w:rPr>
          <w:sz w:val="22"/>
          <w:szCs w:val="22"/>
        </w:rPr>
        <w:t xml:space="preserve">F részére jogszabályban rögzített határidőkre azzal, hogy az egyes tanácsadói feladatok teljesítése </w:t>
      </w:r>
      <w:proofErr w:type="gramStart"/>
      <w:r w:rsidRPr="000267CD">
        <w:rPr>
          <w:sz w:val="22"/>
          <w:szCs w:val="22"/>
        </w:rPr>
        <w:t>ezen</w:t>
      </w:r>
      <w:proofErr w:type="gramEnd"/>
      <w:r w:rsidRPr="000267CD">
        <w:rPr>
          <w:sz w:val="22"/>
          <w:szCs w:val="22"/>
        </w:rPr>
        <w:t xml:space="preserve"> határidőkön belül történik. A tanácsadó feladatok ellátása részben </w:t>
      </w:r>
      <w:r>
        <w:rPr>
          <w:sz w:val="22"/>
          <w:szCs w:val="22"/>
        </w:rPr>
        <w:t>a KÖ</w:t>
      </w:r>
      <w:r w:rsidRPr="000267CD">
        <w:rPr>
          <w:sz w:val="22"/>
          <w:szCs w:val="22"/>
        </w:rPr>
        <w:t xml:space="preserve">F által átadott dokumentumok és Megrendelői formanyomtatványban megjelöltek alapján és azok </w:t>
      </w:r>
      <w:r w:rsidRPr="000267CD">
        <w:rPr>
          <w:sz w:val="22"/>
          <w:szCs w:val="22"/>
        </w:rPr>
        <w:lastRenderedPageBreak/>
        <w:t xml:space="preserve">figyelembevételével történik. Ajánlatkérői (megbízói) elvárás, hogy a nyertes ajánlattevő telefonon, illetve személyesen is rendelkezésre álljon, illetve tanácsot adjon. </w:t>
      </w:r>
    </w:p>
    <w:p w14:paraId="43343874" w14:textId="77777777" w:rsidR="001433D4" w:rsidRPr="000267CD" w:rsidRDefault="001433D4" w:rsidP="001433D4">
      <w:pPr>
        <w:pStyle w:val="Listaszerbekezds"/>
        <w:ind w:left="0"/>
        <w:jc w:val="both"/>
        <w:rPr>
          <w:sz w:val="22"/>
          <w:szCs w:val="22"/>
        </w:rPr>
      </w:pPr>
    </w:p>
    <w:p w14:paraId="45669208" w14:textId="77777777" w:rsidR="001433D4" w:rsidRPr="000267CD" w:rsidRDefault="001433D4" w:rsidP="001433D4">
      <w:pPr>
        <w:pStyle w:val="Listaszerbekezds"/>
        <w:ind w:left="0"/>
        <w:jc w:val="both"/>
        <w:rPr>
          <w:sz w:val="22"/>
          <w:szCs w:val="22"/>
        </w:rPr>
      </w:pPr>
      <w:r w:rsidRPr="000267CD">
        <w:rPr>
          <w:sz w:val="22"/>
          <w:szCs w:val="22"/>
        </w:rPr>
        <w:t xml:space="preserve">Ajánlattevőknek úgy kell az ajánlatát összeállítania, hogy valamennyi a jelen dokumentációban megjelölt tevékenysége ellenértékét fedezze a megajánlott tanácsadói óradíj. A tanácsadói óradíjnak magában kell foglalnia a jelen közbeszerzési eljárás alapján megkötni kívánt szerződés nyertes ajánlattevő teljesítése során keletkező, szerzői jogi oltalom alá tartozó művekre, műalkotásokra vonatkozó teljes körű és kizárólagos felhasználási ellenértékét is. A teljes körű és kizárólagos felhasználási jog ajánlatkérőt (Megbízót) illeti meg. </w:t>
      </w:r>
    </w:p>
    <w:p w14:paraId="0AFD1939" w14:textId="77777777" w:rsidR="001433D4" w:rsidRPr="000267CD" w:rsidRDefault="001433D4" w:rsidP="001433D4">
      <w:pPr>
        <w:pStyle w:val="Listaszerbekezds"/>
        <w:ind w:left="0"/>
        <w:jc w:val="both"/>
        <w:rPr>
          <w:sz w:val="22"/>
          <w:szCs w:val="22"/>
        </w:rPr>
      </w:pPr>
    </w:p>
    <w:p w14:paraId="2ABD4ACB" w14:textId="77777777" w:rsidR="001433D4" w:rsidRPr="000267CD" w:rsidRDefault="001433D4" w:rsidP="001433D4">
      <w:pPr>
        <w:jc w:val="both"/>
        <w:rPr>
          <w:sz w:val="22"/>
          <w:szCs w:val="22"/>
        </w:rPr>
      </w:pPr>
      <w:r w:rsidRPr="000267CD">
        <w:rPr>
          <w:sz w:val="22"/>
          <w:szCs w:val="22"/>
        </w:rPr>
        <w:t xml:space="preserve">Nyertes ajánlattevőnek a tevékenységét ajánlatkérő (Megbízó) által rendelkezésére bocsátott iratok alapján és utasításainak megfelelőn köteles ellátni. Jelen beszerzés szempontjából szakvélemény kialakításának minősül valamennyi a szolgáltatás leírásában és a szerződéstervezetben megfogalmazott olyan feladat, amelyet nyertes ajánlattevőnek kell majd a szerződés alapján ellátnia.  </w:t>
      </w:r>
    </w:p>
    <w:p w14:paraId="3AEB123B" w14:textId="77777777" w:rsidR="001433D4" w:rsidRPr="000267CD" w:rsidRDefault="001433D4" w:rsidP="001433D4">
      <w:pPr>
        <w:pStyle w:val="Listaszerbekezds"/>
        <w:ind w:left="0"/>
        <w:jc w:val="both"/>
        <w:rPr>
          <w:sz w:val="22"/>
          <w:szCs w:val="22"/>
          <w:lang w:eastAsia="ar-SA"/>
        </w:rPr>
      </w:pPr>
    </w:p>
    <w:p w14:paraId="67273C05" w14:textId="77777777" w:rsidR="001433D4" w:rsidRPr="000267CD" w:rsidRDefault="001433D4" w:rsidP="001433D4">
      <w:pPr>
        <w:pStyle w:val="Listaszerbekezds"/>
        <w:ind w:left="0"/>
        <w:jc w:val="both"/>
        <w:rPr>
          <w:sz w:val="22"/>
          <w:szCs w:val="22"/>
          <w:lang w:eastAsia="ar-SA"/>
        </w:rPr>
      </w:pPr>
      <w:r w:rsidRPr="000267CD">
        <w:rPr>
          <w:sz w:val="22"/>
          <w:szCs w:val="22"/>
          <w:lang w:eastAsia="ar-SA"/>
        </w:rPr>
        <w:t xml:space="preserve">Kifejezett ajánlatkérői elvárás a szakértői tanácsadással kapcsolatban, hogy az egyes szakvélemények az egyedi megrendelésben foglaltaknak megfelelően, tartalmilag és formailag egységesen, a szakértő legjobb szakmai tudása alapján készüljenek el. Ajánlatkérő ezúton közli ajánlattevőkkel, hogy a feladat jellege miatt a szakértői tanácsadásra vonatkozó követelmények nem határozhatók meg pontosabban, részletesebben, mivel a konkrét tevékenység ellátására vonatkozó feltételeket az egyedi megrendelések fogják tartalmazni. </w:t>
      </w:r>
    </w:p>
    <w:p w14:paraId="67367CCE" w14:textId="77777777" w:rsidR="001433D4" w:rsidRPr="000267CD" w:rsidRDefault="001433D4" w:rsidP="001433D4">
      <w:pPr>
        <w:pStyle w:val="Listaszerbekezds"/>
        <w:ind w:left="0"/>
        <w:jc w:val="both"/>
        <w:rPr>
          <w:sz w:val="22"/>
          <w:szCs w:val="22"/>
          <w:lang w:eastAsia="ar-SA"/>
        </w:rPr>
      </w:pPr>
    </w:p>
    <w:p w14:paraId="305EE7BE" w14:textId="77777777" w:rsidR="001433D4" w:rsidRPr="000267CD" w:rsidRDefault="001433D4" w:rsidP="001433D4">
      <w:pPr>
        <w:pStyle w:val="Listaszerbekezds"/>
        <w:ind w:left="0"/>
        <w:jc w:val="both"/>
        <w:rPr>
          <w:sz w:val="22"/>
          <w:szCs w:val="22"/>
          <w:lang w:eastAsia="ar-SA"/>
        </w:rPr>
      </w:pPr>
      <w:r w:rsidRPr="000267CD">
        <w:rPr>
          <w:sz w:val="22"/>
          <w:szCs w:val="22"/>
          <w:lang w:eastAsia="ar-SA"/>
        </w:rPr>
        <w:t>Ajánlatkérő feltételezi, hogy ajánlattevők teljes kör</w:t>
      </w:r>
      <w:r>
        <w:rPr>
          <w:sz w:val="22"/>
          <w:szCs w:val="22"/>
          <w:lang w:eastAsia="ar-SA"/>
        </w:rPr>
        <w:t xml:space="preserve">űen ismerik a közbeszerzésekre </w:t>
      </w:r>
      <w:r w:rsidRPr="000267CD">
        <w:rPr>
          <w:sz w:val="22"/>
          <w:szCs w:val="22"/>
          <w:lang w:eastAsia="ar-SA"/>
        </w:rPr>
        <w:t xml:space="preserve">vonatkozó, jelen eljárás során hatályos és hatályba lépő jogszabályi rendelkezéseket. Mindezek ellenére ajánlatkérő a szolgáltatás leírásában részletesen ismertette tevékenységére vonatkozó jogszabályokat. Ajánlattevőnek tehát teljes szakmai felelősséget kell vállalnia az ajánlatért mind formai, mind tartalmi szempontból. </w:t>
      </w:r>
    </w:p>
    <w:p w14:paraId="43ED35FF" w14:textId="77777777" w:rsidR="001433D4" w:rsidRDefault="001433D4" w:rsidP="001433D4">
      <w:pPr>
        <w:pStyle w:val="Listaszerbekezds"/>
        <w:ind w:left="0"/>
        <w:rPr>
          <w:sz w:val="22"/>
          <w:szCs w:val="22"/>
          <w:lang w:eastAsia="ar-SA"/>
        </w:rPr>
      </w:pPr>
    </w:p>
    <w:p w14:paraId="20900C18" w14:textId="77777777" w:rsidR="001433D4" w:rsidRPr="000267CD" w:rsidRDefault="001433D4" w:rsidP="001433D4">
      <w:pPr>
        <w:pStyle w:val="Listaszerbekezds"/>
        <w:ind w:left="0"/>
        <w:rPr>
          <w:sz w:val="22"/>
          <w:szCs w:val="22"/>
          <w:lang w:eastAsia="ar-SA"/>
        </w:rPr>
      </w:pPr>
    </w:p>
    <w:p w14:paraId="7E3D4688" w14:textId="77777777" w:rsidR="001433D4" w:rsidRPr="000267CD" w:rsidRDefault="001433D4" w:rsidP="001433D4">
      <w:pPr>
        <w:jc w:val="both"/>
        <w:rPr>
          <w:sz w:val="22"/>
          <w:szCs w:val="22"/>
        </w:rPr>
      </w:pPr>
      <w:r w:rsidRPr="000267CD">
        <w:rPr>
          <w:sz w:val="22"/>
          <w:szCs w:val="22"/>
        </w:rPr>
        <w:t>(3) A közbeszerzési eljárások meghatározó részt a klasszikus ajánlatkérők által lefolytatásra kerülő közbeszerzési eljárások lesznek, azonban várható kisebb számban különös ajánlatkérők által bonyolított közbeszerzési eljárások lefolytatása is.</w:t>
      </w:r>
    </w:p>
    <w:p w14:paraId="0FC7D9E1" w14:textId="77777777" w:rsidR="001433D4" w:rsidRPr="000267CD" w:rsidRDefault="001433D4" w:rsidP="001433D4">
      <w:pPr>
        <w:jc w:val="both"/>
        <w:rPr>
          <w:sz w:val="22"/>
          <w:szCs w:val="22"/>
        </w:rPr>
      </w:pPr>
    </w:p>
    <w:p w14:paraId="330F6561" w14:textId="2C67AE22" w:rsidR="001433D4" w:rsidRPr="000267CD" w:rsidRDefault="001433D4" w:rsidP="001433D4">
      <w:pPr>
        <w:jc w:val="both"/>
        <w:rPr>
          <w:sz w:val="22"/>
          <w:szCs w:val="22"/>
        </w:rPr>
      </w:pPr>
    </w:p>
    <w:p w14:paraId="70B1156D" w14:textId="77777777" w:rsidR="001433D4" w:rsidRDefault="001433D4" w:rsidP="001433D4">
      <w:pPr>
        <w:jc w:val="both"/>
        <w:rPr>
          <w:sz w:val="22"/>
          <w:szCs w:val="22"/>
        </w:rPr>
      </w:pPr>
      <w:r w:rsidRPr="000267CD">
        <w:rPr>
          <w:sz w:val="22"/>
          <w:szCs w:val="22"/>
        </w:rPr>
        <w:t xml:space="preserve">Az eljárás eredményeként megkötésre kerülő Szerződés alapján kifejtendő tevékenység részletes feltételeit a Dokumentáció részét képező szerződéstervezet tartalmazza, amely vonatkozó rendelkezéseiben értelemszerűen részletezi és kiegészítheti a szolgáltatás leírásában foglaltakat. </w:t>
      </w:r>
    </w:p>
    <w:p w14:paraId="548FDE1C" w14:textId="77777777" w:rsidR="001433D4" w:rsidRDefault="001433D4" w:rsidP="001433D4">
      <w:pPr>
        <w:jc w:val="both"/>
        <w:rPr>
          <w:sz w:val="22"/>
          <w:szCs w:val="22"/>
        </w:rPr>
      </w:pPr>
    </w:p>
    <w:p w14:paraId="3F0D036D" w14:textId="77777777" w:rsidR="001433D4" w:rsidRPr="000267CD" w:rsidRDefault="001433D4" w:rsidP="001433D4">
      <w:pPr>
        <w:jc w:val="both"/>
        <w:rPr>
          <w:sz w:val="22"/>
          <w:szCs w:val="22"/>
        </w:rPr>
      </w:pPr>
    </w:p>
    <w:p w14:paraId="71495306" w14:textId="77777777" w:rsidR="001433D4" w:rsidRDefault="001433D4" w:rsidP="001433D4">
      <w:pPr>
        <w:jc w:val="both"/>
        <w:rPr>
          <w:sz w:val="22"/>
          <w:szCs w:val="22"/>
          <w:u w:val="single"/>
        </w:rPr>
      </w:pPr>
      <w:r w:rsidRPr="000267CD">
        <w:rPr>
          <w:sz w:val="22"/>
          <w:szCs w:val="22"/>
          <w:u w:val="single"/>
        </w:rPr>
        <w:t>I</w:t>
      </w:r>
      <w:r>
        <w:rPr>
          <w:sz w:val="22"/>
          <w:szCs w:val="22"/>
          <w:u w:val="single"/>
        </w:rPr>
        <w:t>I</w:t>
      </w:r>
      <w:r w:rsidRPr="000267CD">
        <w:rPr>
          <w:sz w:val="22"/>
          <w:szCs w:val="22"/>
          <w:u w:val="single"/>
        </w:rPr>
        <w:t xml:space="preserve">. </w:t>
      </w:r>
      <w:proofErr w:type="gramStart"/>
      <w:r w:rsidRPr="000267CD">
        <w:rPr>
          <w:sz w:val="22"/>
          <w:szCs w:val="22"/>
          <w:u w:val="single"/>
        </w:rPr>
        <w:t>A</w:t>
      </w:r>
      <w:proofErr w:type="gramEnd"/>
      <w:r w:rsidRPr="000267CD">
        <w:rPr>
          <w:sz w:val="22"/>
          <w:szCs w:val="22"/>
          <w:u w:val="single"/>
        </w:rPr>
        <w:t xml:space="preserve"> feladat elvégzéséhez kapcsolódó további kötelezettségek</w:t>
      </w:r>
    </w:p>
    <w:p w14:paraId="2502F2A2" w14:textId="77777777" w:rsidR="001433D4" w:rsidRPr="000267CD" w:rsidRDefault="001433D4" w:rsidP="001433D4">
      <w:pPr>
        <w:jc w:val="both"/>
        <w:rPr>
          <w:sz w:val="22"/>
          <w:szCs w:val="22"/>
        </w:rPr>
      </w:pPr>
    </w:p>
    <w:p w14:paraId="7D230870" w14:textId="77777777" w:rsidR="001433D4" w:rsidRPr="000267CD" w:rsidRDefault="001433D4" w:rsidP="001433D4">
      <w:pPr>
        <w:ind w:left="360"/>
        <w:jc w:val="both"/>
        <w:rPr>
          <w:sz w:val="22"/>
          <w:szCs w:val="22"/>
        </w:rPr>
      </w:pPr>
      <w:r>
        <w:rPr>
          <w:sz w:val="22"/>
          <w:szCs w:val="22"/>
        </w:rPr>
        <w:t xml:space="preserve">2.1. </w:t>
      </w:r>
      <w:r w:rsidRPr="000267CD">
        <w:rPr>
          <w:sz w:val="22"/>
          <w:szCs w:val="22"/>
        </w:rPr>
        <w:t>Titoktartási kötelezettség</w:t>
      </w:r>
    </w:p>
    <w:p w14:paraId="4407BDDA" w14:textId="77777777" w:rsidR="001433D4" w:rsidRPr="000267CD" w:rsidRDefault="001433D4" w:rsidP="001433D4">
      <w:pPr>
        <w:jc w:val="both"/>
        <w:rPr>
          <w:sz w:val="22"/>
          <w:szCs w:val="22"/>
        </w:rPr>
      </w:pPr>
    </w:p>
    <w:p w14:paraId="780B3620" w14:textId="77777777" w:rsidR="001433D4" w:rsidRPr="000267CD" w:rsidRDefault="001433D4" w:rsidP="001433D4">
      <w:pPr>
        <w:jc w:val="both"/>
        <w:rPr>
          <w:sz w:val="22"/>
          <w:szCs w:val="22"/>
        </w:rPr>
      </w:pPr>
      <w:r w:rsidRPr="000267CD">
        <w:rPr>
          <w:sz w:val="22"/>
          <w:szCs w:val="22"/>
        </w:rPr>
        <w:t>A nyertes ajánlattevőként szerződő fél a munkavégzés során tudomására jutott adatokat, tényeket, információkat kizárólag a feladat teljesítésére használhatja fel, azokat harmadik személy részére, előzetes írásbeli hozzájárulás nélkül nem ruházhatja át, illetve nem teheti hozzáférhetővé.</w:t>
      </w:r>
    </w:p>
    <w:p w14:paraId="612852F9" w14:textId="77777777" w:rsidR="001433D4" w:rsidRPr="000267CD" w:rsidRDefault="001433D4" w:rsidP="001433D4">
      <w:pPr>
        <w:jc w:val="both"/>
        <w:rPr>
          <w:sz w:val="22"/>
          <w:szCs w:val="22"/>
        </w:rPr>
      </w:pPr>
    </w:p>
    <w:p w14:paraId="63040321" w14:textId="77777777" w:rsidR="001433D4" w:rsidRPr="000267CD" w:rsidRDefault="001433D4" w:rsidP="001433D4">
      <w:pPr>
        <w:ind w:left="360"/>
        <w:jc w:val="both"/>
        <w:rPr>
          <w:sz w:val="22"/>
          <w:szCs w:val="22"/>
        </w:rPr>
      </w:pPr>
      <w:r>
        <w:rPr>
          <w:sz w:val="22"/>
          <w:szCs w:val="22"/>
        </w:rPr>
        <w:t xml:space="preserve">2.2. </w:t>
      </w:r>
      <w:r w:rsidRPr="000267CD">
        <w:rPr>
          <w:sz w:val="22"/>
          <w:szCs w:val="22"/>
        </w:rPr>
        <w:t>Függetlenség</w:t>
      </w:r>
    </w:p>
    <w:p w14:paraId="2BF8FFAD" w14:textId="77777777" w:rsidR="001433D4" w:rsidRPr="000267CD" w:rsidRDefault="001433D4" w:rsidP="001433D4">
      <w:pPr>
        <w:jc w:val="both"/>
        <w:rPr>
          <w:sz w:val="22"/>
          <w:szCs w:val="22"/>
        </w:rPr>
      </w:pPr>
    </w:p>
    <w:p w14:paraId="0A755EE7" w14:textId="77777777" w:rsidR="001433D4" w:rsidRPr="000267CD" w:rsidRDefault="001433D4" w:rsidP="001433D4">
      <w:pPr>
        <w:jc w:val="both"/>
        <w:rPr>
          <w:sz w:val="22"/>
          <w:szCs w:val="22"/>
        </w:rPr>
      </w:pPr>
      <w:r w:rsidRPr="000267CD">
        <w:rPr>
          <w:sz w:val="22"/>
          <w:szCs w:val="22"/>
        </w:rPr>
        <w:t xml:space="preserve">A nyertes ajánlattevőként szerződő fél köteles minden körülmények között megőrizni függetlenségét, munkáját független és objektív módon végezni, és elkerülni azokat a </w:t>
      </w:r>
      <w:r w:rsidRPr="000267CD">
        <w:rPr>
          <w:sz w:val="22"/>
          <w:szCs w:val="22"/>
        </w:rPr>
        <w:lastRenderedPageBreak/>
        <w:t>tevékenységeket, amelyek veszélyeztetik, vagy veszélyeztethetik függetlenségét. A munkája során tudomására jutott, feltárt, bizalmas információkat bizalmasan kezeli. Az ilyen jellegű információkat nem használja fel személyes célokra, és nem juttathatja illetéktelenek birtokába. Etikus viselkedését szakmai és személyes tevékenysége során mindig megőrzi.</w:t>
      </w:r>
    </w:p>
    <w:p w14:paraId="53C6693B" w14:textId="77777777" w:rsidR="001433D4" w:rsidRPr="000267CD" w:rsidRDefault="001433D4" w:rsidP="001433D4">
      <w:pPr>
        <w:jc w:val="both"/>
        <w:rPr>
          <w:sz w:val="22"/>
          <w:szCs w:val="22"/>
        </w:rPr>
      </w:pPr>
    </w:p>
    <w:p w14:paraId="7DBFE7CD" w14:textId="77777777" w:rsidR="001433D4" w:rsidRPr="000267CD" w:rsidRDefault="001433D4" w:rsidP="001433D4">
      <w:pPr>
        <w:ind w:left="360"/>
        <w:jc w:val="both"/>
        <w:rPr>
          <w:sz w:val="22"/>
          <w:szCs w:val="22"/>
        </w:rPr>
      </w:pPr>
      <w:r>
        <w:rPr>
          <w:sz w:val="22"/>
          <w:szCs w:val="22"/>
        </w:rPr>
        <w:t xml:space="preserve">2.3. </w:t>
      </w:r>
      <w:r w:rsidRPr="000267CD">
        <w:rPr>
          <w:sz w:val="22"/>
          <w:szCs w:val="22"/>
        </w:rPr>
        <w:t>Összeférhetetlenség</w:t>
      </w:r>
    </w:p>
    <w:p w14:paraId="462CAED7" w14:textId="77777777" w:rsidR="001433D4" w:rsidRPr="000267CD" w:rsidRDefault="001433D4" w:rsidP="001433D4">
      <w:pPr>
        <w:jc w:val="both"/>
        <w:rPr>
          <w:sz w:val="22"/>
          <w:szCs w:val="22"/>
        </w:rPr>
      </w:pPr>
    </w:p>
    <w:p w14:paraId="3B3C4240" w14:textId="77777777" w:rsidR="001433D4" w:rsidRPr="000267CD" w:rsidRDefault="001433D4" w:rsidP="001433D4">
      <w:pPr>
        <w:jc w:val="both"/>
        <w:rPr>
          <w:sz w:val="22"/>
          <w:szCs w:val="22"/>
        </w:rPr>
      </w:pPr>
      <w:r w:rsidRPr="000267CD">
        <w:rPr>
          <w:sz w:val="22"/>
          <w:szCs w:val="22"/>
        </w:rPr>
        <w:t>Ajánlatkérő felhívja ajánlattevők figyelmét, hogy nyertes ajánlattevőnek szervezeti összeférhetetlenség esetén az egyedi megrendelést vissza kell utasítania, személyi összeférhetetlenség esetén az összeférhetetlenséget meg kell szüntetnie és gondoskodnia kell - díjmentesen - megfelelő szakértő bevonásáról.</w:t>
      </w:r>
    </w:p>
    <w:p w14:paraId="11C66A6B" w14:textId="77777777" w:rsidR="001433D4" w:rsidRPr="000267CD" w:rsidRDefault="001433D4" w:rsidP="001433D4">
      <w:pPr>
        <w:jc w:val="both"/>
        <w:rPr>
          <w:sz w:val="22"/>
          <w:szCs w:val="22"/>
        </w:rPr>
      </w:pPr>
    </w:p>
    <w:p w14:paraId="03ED4432" w14:textId="77777777" w:rsidR="001433D4" w:rsidRPr="000267CD" w:rsidRDefault="001433D4" w:rsidP="001433D4">
      <w:pPr>
        <w:jc w:val="both"/>
        <w:rPr>
          <w:sz w:val="22"/>
          <w:szCs w:val="22"/>
        </w:rPr>
      </w:pPr>
      <w:r w:rsidRPr="000267CD">
        <w:rPr>
          <w:sz w:val="22"/>
          <w:szCs w:val="22"/>
        </w:rPr>
        <w:t xml:space="preserve">Szervezeti összeférhetetlenség: Összeférhetetlen nyertes ajánlattevő (Megbízott), amennyiben az egyedi megrendeléssel érintett közbeszerzési eljárás előkészítésében és / vagy bonyolításában részt vett vagy ajánlatot nyújtott be. </w:t>
      </w:r>
    </w:p>
    <w:p w14:paraId="405DE3EB" w14:textId="77777777" w:rsidR="001433D4" w:rsidRPr="000267CD" w:rsidRDefault="001433D4" w:rsidP="001433D4">
      <w:pPr>
        <w:jc w:val="both"/>
        <w:rPr>
          <w:sz w:val="22"/>
          <w:szCs w:val="22"/>
        </w:rPr>
      </w:pPr>
    </w:p>
    <w:p w14:paraId="6CFD7939" w14:textId="77777777" w:rsidR="001433D4" w:rsidRDefault="001433D4" w:rsidP="001433D4">
      <w:pPr>
        <w:jc w:val="both"/>
        <w:rPr>
          <w:sz w:val="22"/>
          <w:szCs w:val="22"/>
        </w:rPr>
      </w:pPr>
      <w:r w:rsidRPr="000267CD">
        <w:rPr>
          <w:sz w:val="22"/>
          <w:szCs w:val="22"/>
        </w:rPr>
        <w:t xml:space="preserve">Személyi összeférhetetlenség: Összeférhetetlen a szakember, amennyiben az egyedi megrendeléssel érintett közbeszerzési eljárás előkészítésében és / vagy bonyolításában részt vett vagy abban ajánlatot nyújtott be. </w:t>
      </w:r>
    </w:p>
    <w:p w14:paraId="53206B27" w14:textId="77777777" w:rsidR="001433D4" w:rsidRDefault="001433D4" w:rsidP="001433D4">
      <w:pPr>
        <w:jc w:val="both"/>
        <w:rPr>
          <w:sz w:val="22"/>
          <w:szCs w:val="22"/>
        </w:rPr>
      </w:pPr>
    </w:p>
    <w:p w14:paraId="1DBBA324" w14:textId="77777777" w:rsidR="001433D4" w:rsidRDefault="001433D4" w:rsidP="001433D4">
      <w:pPr>
        <w:jc w:val="both"/>
        <w:rPr>
          <w:sz w:val="22"/>
          <w:szCs w:val="22"/>
        </w:rPr>
      </w:pPr>
    </w:p>
    <w:p w14:paraId="16152B60" w14:textId="77777777" w:rsidR="003B3877" w:rsidRDefault="003B3877" w:rsidP="0082245B">
      <w:pPr>
        <w:jc w:val="both"/>
        <w:rPr>
          <w:sz w:val="22"/>
          <w:szCs w:val="22"/>
        </w:rPr>
      </w:pPr>
    </w:p>
    <w:p w14:paraId="452DB37A" w14:textId="77777777" w:rsidR="003B3877" w:rsidRDefault="003B3877" w:rsidP="0082245B">
      <w:pPr>
        <w:jc w:val="both"/>
        <w:rPr>
          <w:sz w:val="22"/>
          <w:szCs w:val="22"/>
        </w:rPr>
      </w:pPr>
    </w:p>
    <w:p w14:paraId="054B329B" w14:textId="77777777" w:rsidR="003B3877" w:rsidRDefault="003B3877" w:rsidP="0082245B">
      <w:pPr>
        <w:jc w:val="both"/>
        <w:rPr>
          <w:sz w:val="22"/>
          <w:szCs w:val="22"/>
        </w:rPr>
      </w:pPr>
    </w:p>
    <w:p w14:paraId="447A414A" w14:textId="77777777" w:rsidR="003B3877" w:rsidRDefault="003B3877" w:rsidP="0082245B">
      <w:pPr>
        <w:jc w:val="both"/>
        <w:rPr>
          <w:sz w:val="22"/>
          <w:szCs w:val="22"/>
        </w:rPr>
      </w:pPr>
    </w:p>
    <w:p w14:paraId="21278AF4" w14:textId="77777777" w:rsidR="003B3877" w:rsidRDefault="003B3877" w:rsidP="0082245B">
      <w:pPr>
        <w:jc w:val="both"/>
        <w:rPr>
          <w:sz w:val="22"/>
          <w:szCs w:val="22"/>
        </w:rPr>
      </w:pPr>
    </w:p>
    <w:p w14:paraId="29091B95" w14:textId="77777777" w:rsidR="001B24A0" w:rsidRPr="000267CD" w:rsidRDefault="001B24A0" w:rsidP="0082245B">
      <w:pPr>
        <w:jc w:val="both"/>
        <w:rPr>
          <w:sz w:val="22"/>
          <w:szCs w:val="22"/>
        </w:rPr>
      </w:pPr>
    </w:p>
    <w:p w14:paraId="68F82D7B" w14:textId="77777777" w:rsidR="00EE6413" w:rsidRDefault="00EE6413" w:rsidP="002D23EB">
      <w:pPr>
        <w:jc w:val="both"/>
        <w:rPr>
          <w:sz w:val="22"/>
          <w:szCs w:val="22"/>
        </w:rPr>
      </w:pPr>
    </w:p>
    <w:p w14:paraId="2D92361F" w14:textId="0A583DFF" w:rsidR="0007391B" w:rsidRDefault="0007391B">
      <w:pPr>
        <w:jc w:val="both"/>
        <w:rPr>
          <w:sz w:val="22"/>
          <w:szCs w:val="22"/>
        </w:rPr>
      </w:pPr>
    </w:p>
    <w:p w14:paraId="251BD412" w14:textId="37A37D92" w:rsidR="003B3877" w:rsidRDefault="003B3877">
      <w:pPr>
        <w:rPr>
          <w:b/>
          <w:sz w:val="22"/>
          <w:szCs w:val="22"/>
        </w:rPr>
      </w:pPr>
    </w:p>
    <w:p w14:paraId="7B5E1A2B" w14:textId="77777777" w:rsidR="003B3877" w:rsidRDefault="003B3877">
      <w:pPr>
        <w:rPr>
          <w:b/>
          <w:sz w:val="22"/>
          <w:szCs w:val="22"/>
        </w:rPr>
      </w:pPr>
      <w:r>
        <w:rPr>
          <w:b/>
          <w:sz w:val="22"/>
          <w:szCs w:val="22"/>
        </w:rPr>
        <w:br w:type="page"/>
      </w:r>
    </w:p>
    <w:p w14:paraId="1E9C7565" w14:textId="3807FA19" w:rsidR="0075257A" w:rsidRDefault="0075257A" w:rsidP="00F671AC">
      <w:pPr>
        <w:jc w:val="center"/>
        <w:rPr>
          <w:sz w:val="22"/>
          <w:szCs w:val="22"/>
        </w:rPr>
      </w:pPr>
      <w:r>
        <w:rPr>
          <w:sz w:val="22"/>
          <w:szCs w:val="22"/>
        </w:rPr>
        <w:lastRenderedPageBreak/>
        <w:t>IV. MINTAFELADAT</w:t>
      </w:r>
    </w:p>
    <w:p w14:paraId="77E4C0C2" w14:textId="77777777" w:rsidR="00CB5AFE" w:rsidRDefault="00CB5AFE" w:rsidP="00F671AC">
      <w:pPr>
        <w:jc w:val="center"/>
        <w:rPr>
          <w:sz w:val="22"/>
          <w:szCs w:val="22"/>
        </w:rPr>
      </w:pPr>
    </w:p>
    <w:p w14:paraId="73506A45" w14:textId="77777777" w:rsidR="0075257A" w:rsidRDefault="0075257A" w:rsidP="00F671AC">
      <w:pPr>
        <w:jc w:val="center"/>
        <w:rPr>
          <w:sz w:val="22"/>
          <w:szCs w:val="22"/>
        </w:rPr>
      </w:pPr>
    </w:p>
    <w:p w14:paraId="6AFA6CE8" w14:textId="77777777" w:rsidR="00E166D1" w:rsidRPr="00E8260C" w:rsidRDefault="00CB5AFE" w:rsidP="00E166D1">
      <w:pPr>
        <w:rPr>
          <w:noProof/>
          <w:sz w:val="22"/>
          <w:szCs w:val="22"/>
        </w:rPr>
      </w:pPr>
      <w:r>
        <w:rPr>
          <w:sz w:val="22"/>
          <w:szCs w:val="22"/>
        </w:rPr>
        <w:br w:type="page"/>
      </w:r>
      <w:bookmarkStart w:id="235" w:name="bookmark3"/>
      <w:r w:rsidR="00E166D1" w:rsidRPr="00E8260C">
        <w:rPr>
          <w:rFonts w:eastAsia="Segoe UI"/>
          <w:b/>
          <w:noProof/>
          <w:color w:val="000000"/>
          <w:sz w:val="22"/>
          <w:szCs w:val="22"/>
        </w:rPr>
        <w:lastRenderedPageBreak/>
        <w:drawing>
          <wp:anchor distT="0" distB="0" distL="63500" distR="63500" simplePos="0" relativeHeight="251659264" behindDoc="1" locked="0" layoutInCell="1" allowOverlap="1" wp14:anchorId="38AC33EF" wp14:editId="41512932">
            <wp:simplePos x="0" y="0"/>
            <wp:positionH relativeFrom="margin">
              <wp:posOffset>3810</wp:posOffset>
            </wp:positionH>
            <wp:positionV relativeFrom="margin">
              <wp:posOffset>26035</wp:posOffset>
            </wp:positionV>
            <wp:extent cx="865505" cy="584835"/>
            <wp:effectExtent l="19050" t="0" r="0" b="0"/>
            <wp:wrapTight wrapText="bothSides">
              <wp:wrapPolygon edited="0">
                <wp:start x="-475" y="0"/>
                <wp:lineTo x="-475" y="21107"/>
                <wp:lineTo x="21394" y="21107"/>
                <wp:lineTo x="21394" y="0"/>
                <wp:lineTo x="-475" y="0"/>
              </wp:wrapPolygon>
            </wp:wrapTight>
            <wp:docPr id="2" name="Kép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58" cstate="print"/>
                    <a:srcRect/>
                    <a:stretch>
                      <a:fillRect/>
                    </a:stretch>
                  </pic:blipFill>
                  <pic:spPr bwMode="auto">
                    <a:xfrm>
                      <a:off x="0" y="0"/>
                      <a:ext cx="865505" cy="584835"/>
                    </a:xfrm>
                    <a:prstGeom prst="rect">
                      <a:avLst/>
                    </a:prstGeom>
                    <a:noFill/>
                  </pic:spPr>
                </pic:pic>
              </a:graphicData>
            </a:graphic>
          </wp:anchor>
        </w:drawing>
      </w:r>
      <w:r w:rsidR="00E166D1" w:rsidRPr="00E8260C">
        <w:rPr>
          <w:rStyle w:val="Szvegtrzs6"/>
          <w:sz w:val="22"/>
          <w:szCs w:val="22"/>
        </w:rPr>
        <w:t>Kiegészítés az Európai Unió Hivatalos Lapjához</w:t>
      </w:r>
      <w:bookmarkEnd w:id="235"/>
    </w:p>
    <w:p w14:paraId="2430F4DF" w14:textId="77777777" w:rsidR="00E166D1" w:rsidRPr="00E8260C" w:rsidRDefault="00E166D1" w:rsidP="00E166D1">
      <w:pPr>
        <w:rPr>
          <w:sz w:val="18"/>
          <w:szCs w:val="18"/>
        </w:rPr>
      </w:pPr>
      <w:r w:rsidRPr="00E8260C">
        <w:rPr>
          <w:rStyle w:val="Szvegtrzs1"/>
          <w:sz w:val="18"/>
          <w:szCs w:val="18"/>
        </w:rPr>
        <w:t xml:space="preserve">Információ és online formanyomtatványok: </w:t>
      </w:r>
      <w:hyperlink r:id="rId59" w:history="1">
        <w:r w:rsidRPr="00FA2E1F">
          <w:rPr>
            <w:rStyle w:val="Hiperhivatkozs"/>
            <w:sz w:val="18"/>
            <w:szCs w:val="18"/>
            <w:lang w:val="en-US"/>
          </w:rPr>
          <w:t>http://</w:t>
        </w:r>
        <w:r w:rsidRPr="00FA2E1F">
          <w:rPr>
            <w:rStyle w:val="Hiperhivatkozs"/>
            <w:b/>
            <w:sz w:val="18"/>
            <w:szCs w:val="18"/>
            <w:lang w:val="en-US"/>
          </w:rPr>
          <w:t>simap.ted.europa.eu</w:t>
        </w:r>
      </w:hyperlink>
    </w:p>
    <w:p w14:paraId="052EDAC5" w14:textId="77777777" w:rsidR="00E166D1" w:rsidRPr="00E8260C" w:rsidRDefault="00E166D1" w:rsidP="00E166D1">
      <w:pPr>
        <w:rPr>
          <w:sz w:val="22"/>
          <w:szCs w:val="22"/>
        </w:rPr>
      </w:pPr>
    </w:p>
    <w:p w14:paraId="718B5D2D" w14:textId="77777777" w:rsidR="00E166D1" w:rsidRPr="00E8260C" w:rsidRDefault="00E166D1" w:rsidP="00E166D1">
      <w:pPr>
        <w:rPr>
          <w:sz w:val="22"/>
          <w:szCs w:val="22"/>
        </w:rPr>
      </w:pPr>
    </w:p>
    <w:p w14:paraId="0A828E99" w14:textId="77777777" w:rsidR="00E166D1" w:rsidRPr="00E8260C" w:rsidRDefault="00E166D1" w:rsidP="00E166D1">
      <w:pPr>
        <w:rPr>
          <w:sz w:val="22"/>
          <w:szCs w:val="22"/>
        </w:rPr>
      </w:pPr>
    </w:p>
    <w:p w14:paraId="4DA531D0" w14:textId="77777777" w:rsidR="00E166D1" w:rsidRPr="00E8260C" w:rsidRDefault="00E166D1" w:rsidP="00E166D1">
      <w:pPr>
        <w:autoSpaceDE w:val="0"/>
        <w:autoSpaceDN w:val="0"/>
        <w:adjustRightInd w:val="0"/>
        <w:spacing w:before="120" w:after="120"/>
        <w:jc w:val="right"/>
        <w:rPr>
          <w:sz w:val="28"/>
          <w:szCs w:val="28"/>
        </w:rPr>
      </w:pPr>
      <w:bookmarkStart w:id="236" w:name="bookmark16"/>
      <w:r w:rsidRPr="007415BD">
        <w:rPr>
          <w:rStyle w:val="Cmsor33"/>
          <w:sz w:val="28"/>
          <w:szCs w:val="28"/>
        </w:rPr>
        <w:t>Ajánlati/részvételi felhívás</w:t>
      </w:r>
      <w:bookmarkEnd w:id="236"/>
    </w:p>
    <w:p w14:paraId="5574D52C" w14:textId="77777777" w:rsidR="00E166D1" w:rsidRPr="00E8260C" w:rsidRDefault="00E166D1" w:rsidP="00E166D1">
      <w:pPr>
        <w:autoSpaceDE w:val="0"/>
        <w:autoSpaceDN w:val="0"/>
        <w:adjustRightInd w:val="0"/>
        <w:spacing w:before="120" w:after="120"/>
        <w:jc w:val="right"/>
        <w:rPr>
          <w:rFonts w:eastAsia="MyriadPro-Light"/>
          <w:sz w:val="18"/>
          <w:szCs w:val="18"/>
        </w:rPr>
      </w:pPr>
      <w:r w:rsidRPr="00E8260C">
        <w:rPr>
          <w:rFonts w:eastAsia="MyriadPro-Light"/>
          <w:sz w:val="18"/>
          <w:szCs w:val="18"/>
        </w:rPr>
        <w:t>2014/24/EU irányelv</w:t>
      </w:r>
    </w:p>
    <w:p w14:paraId="7E22E64D" w14:textId="77777777" w:rsidR="00E166D1" w:rsidRPr="00E8260C" w:rsidRDefault="00E166D1" w:rsidP="00E166D1">
      <w:pPr>
        <w:autoSpaceDE w:val="0"/>
        <w:autoSpaceDN w:val="0"/>
        <w:adjustRightInd w:val="0"/>
        <w:spacing w:before="120" w:after="120"/>
        <w:rPr>
          <w:rFonts w:eastAsia="MyriadPro-Semibold"/>
          <w:sz w:val="22"/>
          <w:szCs w:val="22"/>
        </w:rPr>
      </w:pPr>
    </w:p>
    <w:p w14:paraId="7EC2671C" w14:textId="1CB061DC" w:rsidR="00E166D1" w:rsidRPr="00E8260C" w:rsidRDefault="00E166D1" w:rsidP="005B1C5A">
      <w:pPr>
        <w:autoSpaceDE w:val="0"/>
        <w:autoSpaceDN w:val="0"/>
        <w:adjustRightInd w:val="0"/>
        <w:spacing w:before="120" w:after="120"/>
        <w:rPr>
          <w:rFonts w:eastAsia="MyriadPro-Semibold"/>
          <w:sz w:val="22"/>
          <w:szCs w:val="22"/>
        </w:rPr>
      </w:pPr>
      <w:r w:rsidRPr="00E8260C">
        <w:rPr>
          <w:rFonts w:eastAsia="MyriadPro-Semibold"/>
          <w:b/>
          <w:sz w:val="28"/>
          <w:szCs w:val="28"/>
        </w:rPr>
        <w:t>I. szakasz: Ajánlatkérő</w:t>
      </w:r>
    </w:p>
    <w:p w14:paraId="02FAA672" w14:textId="77777777" w:rsidR="00E166D1" w:rsidRPr="00E8260C" w:rsidRDefault="00E166D1" w:rsidP="00E166D1">
      <w:pPr>
        <w:spacing w:before="120" w:after="120"/>
        <w:rPr>
          <w:rFonts w:eastAsia="MyriadPro-LightIt"/>
          <w:i/>
          <w:iCs/>
          <w:sz w:val="18"/>
          <w:szCs w:val="18"/>
        </w:rPr>
      </w:pPr>
      <w:r w:rsidRPr="00E8260C">
        <w:rPr>
          <w:rFonts w:eastAsia="MyriadPro-Semibold"/>
          <w:b/>
          <w:sz w:val="22"/>
          <w:szCs w:val="22"/>
        </w:rPr>
        <w:t xml:space="preserve">I.1) Név és </w:t>
      </w:r>
      <w:proofErr w:type="gramStart"/>
      <w:r w:rsidRPr="00E8260C">
        <w:rPr>
          <w:rFonts w:eastAsia="MyriadPro-Semibold"/>
          <w:b/>
          <w:sz w:val="22"/>
          <w:szCs w:val="22"/>
        </w:rPr>
        <w:t>címek</w:t>
      </w:r>
      <w:r w:rsidRPr="00E8260C">
        <w:rPr>
          <w:rFonts w:eastAsia="MyriadPro-Semibold"/>
          <w:b/>
        </w:rPr>
        <w:t xml:space="preserve"> </w:t>
      </w:r>
      <w:r w:rsidRPr="00E8260C">
        <w:rPr>
          <w:rFonts w:eastAsia="MyriadPro-Semibold"/>
          <w:b/>
          <w:sz w:val="20"/>
          <w:szCs w:val="20"/>
        </w:rPr>
        <w:t xml:space="preserve"> </w:t>
      </w:r>
      <w:r w:rsidRPr="00E8260C">
        <w:rPr>
          <w:rFonts w:eastAsia="MyriadPro-LightIt"/>
          <w:i/>
          <w:iCs/>
          <w:sz w:val="18"/>
          <w:szCs w:val="18"/>
        </w:rPr>
        <w:t>(</w:t>
      </w:r>
      <w:proofErr w:type="gramEnd"/>
      <w:r w:rsidRPr="00E8260C">
        <w:rPr>
          <w:rFonts w:eastAsia="MyriadPro-LightIt"/>
          <w:i/>
          <w:iCs/>
          <w:sz w:val="18"/>
          <w:szCs w:val="18"/>
        </w:rPr>
        <w:t>jelölje meg az eljárásért felelős összes ajánlatkérőt)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1"/>
        <w:gridCol w:w="2219"/>
        <w:gridCol w:w="2278"/>
        <w:gridCol w:w="2296"/>
      </w:tblGrid>
      <w:tr w:rsidR="00E166D1" w:rsidRPr="00E8260C" w14:paraId="75374E03" w14:textId="77777777" w:rsidTr="00E01F50">
        <w:tc>
          <w:tcPr>
            <w:tcW w:w="7333" w:type="dxa"/>
            <w:gridSpan w:val="3"/>
          </w:tcPr>
          <w:p w14:paraId="64D00DE6" w14:textId="77777777" w:rsidR="00E166D1" w:rsidRPr="00862C15" w:rsidRDefault="00E166D1" w:rsidP="00E01F50">
            <w:pPr>
              <w:spacing w:before="120" w:after="120"/>
              <w:rPr>
                <w:rFonts w:eastAsia="MyriadPro-LightIt"/>
                <w:iCs/>
                <w:sz w:val="18"/>
                <w:szCs w:val="18"/>
              </w:rPr>
            </w:pPr>
            <w:r w:rsidRPr="00862C15">
              <w:rPr>
                <w:rFonts w:eastAsia="MyriadPro-Light"/>
                <w:sz w:val="18"/>
                <w:szCs w:val="18"/>
              </w:rPr>
              <w:t xml:space="preserve">Hivatalos név: </w:t>
            </w:r>
            <w:r w:rsidRPr="00D90452">
              <w:rPr>
                <w:rFonts w:eastAsia="HiraKakuPro-W3"/>
                <w:color w:val="0070C0"/>
                <w:sz w:val="18"/>
                <w:szCs w:val="18"/>
              </w:rPr>
              <w:t xml:space="preserve">Nemzeti </w:t>
            </w:r>
            <w:r>
              <w:rPr>
                <w:rFonts w:eastAsia="HiraKakuPro-W3"/>
                <w:color w:val="0070C0"/>
                <w:sz w:val="18"/>
                <w:szCs w:val="18"/>
              </w:rPr>
              <w:t>Főútfejlesztő Zrt.</w:t>
            </w:r>
          </w:p>
        </w:tc>
        <w:tc>
          <w:tcPr>
            <w:tcW w:w="2445" w:type="dxa"/>
          </w:tcPr>
          <w:p w14:paraId="1CB20A06" w14:textId="77777777" w:rsidR="00E166D1" w:rsidRPr="00862C15" w:rsidRDefault="00E166D1" w:rsidP="00E01F50">
            <w:pPr>
              <w:spacing w:before="120" w:after="120"/>
              <w:rPr>
                <w:rFonts w:eastAsia="MyriadPro-LightIt"/>
                <w:iCs/>
                <w:sz w:val="18"/>
                <w:szCs w:val="18"/>
              </w:rPr>
            </w:pPr>
            <w:r w:rsidRPr="00862C15">
              <w:rPr>
                <w:rFonts w:eastAsia="MyriadPro-Light"/>
                <w:sz w:val="18"/>
                <w:szCs w:val="18"/>
              </w:rPr>
              <w:t xml:space="preserve">Nemzeti azonosítószám: </w:t>
            </w:r>
          </w:p>
        </w:tc>
      </w:tr>
      <w:tr w:rsidR="00E166D1" w:rsidRPr="00E8260C" w14:paraId="78F8C310" w14:textId="77777777" w:rsidTr="00E01F50">
        <w:tc>
          <w:tcPr>
            <w:tcW w:w="9778" w:type="dxa"/>
            <w:gridSpan w:val="4"/>
          </w:tcPr>
          <w:p w14:paraId="65B8AE04" w14:textId="77777777" w:rsidR="00E166D1" w:rsidRPr="00862C15" w:rsidRDefault="00E166D1" w:rsidP="00E01F50">
            <w:pPr>
              <w:spacing w:before="120" w:after="120"/>
              <w:rPr>
                <w:rFonts w:eastAsia="MyriadPro-LightIt"/>
                <w:iCs/>
                <w:sz w:val="18"/>
                <w:szCs w:val="18"/>
              </w:rPr>
            </w:pPr>
            <w:r w:rsidRPr="00862C15">
              <w:rPr>
                <w:rFonts w:eastAsia="MyriadPro-Light"/>
                <w:sz w:val="18"/>
                <w:szCs w:val="18"/>
              </w:rPr>
              <w:t>Postai cím:</w:t>
            </w:r>
            <w:r w:rsidRPr="00862C15">
              <w:rPr>
                <w:rFonts w:eastAsia="MyriadPro-Light"/>
                <w:bCs/>
                <w:color w:val="0070C0"/>
                <w:sz w:val="18"/>
                <w:szCs w:val="18"/>
              </w:rPr>
              <w:t xml:space="preserve"> </w:t>
            </w:r>
            <w:r w:rsidRPr="00862C15">
              <w:rPr>
                <w:rFonts w:eastAsia="HiraKakuPro-W3"/>
                <w:color w:val="0070C0"/>
                <w:sz w:val="18"/>
                <w:szCs w:val="18"/>
              </w:rPr>
              <w:t>1077 Budapest, Wesselényi utca 20-22.</w:t>
            </w:r>
          </w:p>
        </w:tc>
      </w:tr>
      <w:tr w:rsidR="00E166D1" w:rsidRPr="00E8260C" w14:paraId="4B8E1525" w14:textId="77777777" w:rsidTr="00E01F50">
        <w:tc>
          <w:tcPr>
            <w:tcW w:w="2444" w:type="dxa"/>
          </w:tcPr>
          <w:p w14:paraId="7A60476D" w14:textId="77777777" w:rsidR="00E166D1" w:rsidRPr="00862C15" w:rsidRDefault="00E166D1" w:rsidP="00E01F50">
            <w:pPr>
              <w:spacing w:before="120" w:after="120"/>
              <w:rPr>
                <w:rFonts w:eastAsia="MyriadPro-LightIt"/>
                <w:iCs/>
                <w:sz w:val="18"/>
                <w:szCs w:val="18"/>
              </w:rPr>
            </w:pPr>
            <w:r w:rsidRPr="00862C15">
              <w:rPr>
                <w:rFonts w:eastAsia="MyriadPro-Light"/>
                <w:sz w:val="18"/>
                <w:szCs w:val="18"/>
              </w:rPr>
              <w:t>Város: -</w:t>
            </w:r>
          </w:p>
        </w:tc>
        <w:tc>
          <w:tcPr>
            <w:tcW w:w="2445" w:type="dxa"/>
          </w:tcPr>
          <w:p w14:paraId="5AA12226" w14:textId="77777777" w:rsidR="00E166D1" w:rsidRPr="00862C15" w:rsidRDefault="00E166D1" w:rsidP="00E01F50">
            <w:pPr>
              <w:spacing w:before="120" w:after="120"/>
              <w:rPr>
                <w:rFonts w:eastAsia="MyriadPro-LightIt"/>
                <w:iCs/>
                <w:sz w:val="18"/>
                <w:szCs w:val="18"/>
              </w:rPr>
            </w:pPr>
            <w:proofErr w:type="spellStart"/>
            <w:r w:rsidRPr="00862C15">
              <w:rPr>
                <w:rFonts w:eastAsia="MyriadPro-Light"/>
                <w:sz w:val="18"/>
                <w:szCs w:val="18"/>
              </w:rPr>
              <w:t>NUTS-kód</w:t>
            </w:r>
            <w:proofErr w:type="spellEnd"/>
            <w:r w:rsidRPr="00862C15">
              <w:rPr>
                <w:rFonts w:eastAsia="MyriadPro-Light"/>
                <w:sz w:val="18"/>
                <w:szCs w:val="18"/>
              </w:rPr>
              <w:t>: -</w:t>
            </w:r>
          </w:p>
        </w:tc>
        <w:tc>
          <w:tcPr>
            <w:tcW w:w="2444" w:type="dxa"/>
          </w:tcPr>
          <w:p w14:paraId="72A7E7E4" w14:textId="77777777" w:rsidR="00E166D1" w:rsidRPr="00862C15" w:rsidRDefault="00E166D1" w:rsidP="00E01F50">
            <w:pPr>
              <w:spacing w:before="120" w:after="120"/>
              <w:rPr>
                <w:rFonts w:eastAsia="MyriadPro-LightIt"/>
                <w:iCs/>
                <w:sz w:val="18"/>
                <w:szCs w:val="18"/>
              </w:rPr>
            </w:pPr>
            <w:r w:rsidRPr="00862C15">
              <w:rPr>
                <w:rFonts w:eastAsia="MyriadPro-Light"/>
                <w:sz w:val="18"/>
                <w:szCs w:val="18"/>
              </w:rPr>
              <w:t>Postai irányítószám: -</w:t>
            </w:r>
          </w:p>
        </w:tc>
        <w:tc>
          <w:tcPr>
            <w:tcW w:w="2445" w:type="dxa"/>
          </w:tcPr>
          <w:p w14:paraId="2E77F8BC" w14:textId="77777777" w:rsidR="00E166D1" w:rsidRPr="00862C15" w:rsidRDefault="00E166D1" w:rsidP="00E01F50">
            <w:pPr>
              <w:spacing w:before="120" w:after="120"/>
              <w:rPr>
                <w:rFonts w:eastAsia="MyriadPro-LightIt"/>
                <w:iCs/>
                <w:sz w:val="18"/>
                <w:szCs w:val="18"/>
              </w:rPr>
            </w:pPr>
            <w:r w:rsidRPr="00862C15">
              <w:rPr>
                <w:rFonts w:eastAsia="MyriadPro-Light"/>
                <w:sz w:val="18"/>
                <w:szCs w:val="18"/>
              </w:rPr>
              <w:t>Ország: -</w:t>
            </w:r>
          </w:p>
        </w:tc>
      </w:tr>
      <w:tr w:rsidR="00E166D1" w:rsidRPr="00E8260C" w14:paraId="469291F4" w14:textId="77777777" w:rsidTr="00E01F50">
        <w:tc>
          <w:tcPr>
            <w:tcW w:w="7333" w:type="dxa"/>
            <w:gridSpan w:val="3"/>
          </w:tcPr>
          <w:p w14:paraId="24CE05E8" w14:textId="77777777" w:rsidR="00E166D1" w:rsidRPr="00862C15" w:rsidRDefault="00E166D1" w:rsidP="00E01F50">
            <w:pPr>
              <w:spacing w:before="120" w:after="120"/>
              <w:rPr>
                <w:rFonts w:eastAsia="MyriadPro-LightIt"/>
                <w:iCs/>
                <w:sz w:val="18"/>
                <w:szCs w:val="18"/>
              </w:rPr>
            </w:pPr>
            <w:r w:rsidRPr="00862C15">
              <w:rPr>
                <w:rFonts w:eastAsia="MyriadPro-Light"/>
                <w:sz w:val="18"/>
                <w:szCs w:val="18"/>
              </w:rPr>
              <w:t>Kapcsolattartó személy: -</w:t>
            </w:r>
          </w:p>
        </w:tc>
        <w:tc>
          <w:tcPr>
            <w:tcW w:w="2445" w:type="dxa"/>
          </w:tcPr>
          <w:p w14:paraId="0EC56A7A" w14:textId="77777777" w:rsidR="00E166D1" w:rsidRPr="00862C15" w:rsidRDefault="00E166D1" w:rsidP="00E01F50">
            <w:pPr>
              <w:spacing w:before="120" w:after="120"/>
              <w:rPr>
                <w:rFonts w:eastAsia="MyriadPro-LightIt"/>
                <w:iCs/>
                <w:sz w:val="18"/>
                <w:szCs w:val="18"/>
              </w:rPr>
            </w:pPr>
            <w:r w:rsidRPr="00862C15">
              <w:rPr>
                <w:rFonts w:eastAsia="MyriadPro-Light"/>
                <w:sz w:val="18"/>
                <w:szCs w:val="18"/>
              </w:rPr>
              <w:t>Telefon: -</w:t>
            </w:r>
          </w:p>
        </w:tc>
      </w:tr>
      <w:tr w:rsidR="00E166D1" w:rsidRPr="00E8260C" w14:paraId="5FA55721" w14:textId="77777777" w:rsidTr="00E01F50">
        <w:tc>
          <w:tcPr>
            <w:tcW w:w="7333" w:type="dxa"/>
            <w:gridSpan w:val="3"/>
          </w:tcPr>
          <w:p w14:paraId="7FF609FD" w14:textId="77777777" w:rsidR="00E166D1" w:rsidRPr="00862C15" w:rsidRDefault="00E166D1" w:rsidP="00E01F50">
            <w:pPr>
              <w:spacing w:before="120" w:after="120"/>
              <w:rPr>
                <w:rFonts w:eastAsia="MyriadPro-LightIt"/>
                <w:iCs/>
                <w:sz w:val="18"/>
                <w:szCs w:val="18"/>
              </w:rPr>
            </w:pPr>
            <w:r w:rsidRPr="00862C15">
              <w:rPr>
                <w:rFonts w:eastAsia="MyriadPro-Light"/>
                <w:sz w:val="18"/>
                <w:szCs w:val="18"/>
              </w:rPr>
              <w:t>E-mail: -</w:t>
            </w:r>
          </w:p>
        </w:tc>
        <w:tc>
          <w:tcPr>
            <w:tcW w:w="2445" w:type="dxa"/>
          </w:tcPr>
          <w:p w14:paraId="1CEA32A3" w14:textId="77777777" w:rsidR="00E166D1" w:rsidRPr="00862C15" w:rsidRDefault="00E166D1" w:rsidP="00E01F50">
            <w:pPr>
              <w:spacing w:before="120" w:after="120"/>
              <w:rPr>
                <w:rFonts w:eastAsia="MyriadPro-LightIt"/>
                <w:iCs/>
                <w:sz w:val="18"/>
                <w:szCs w:val="18"/>
              </w:rPr>
            </w:pPr>
            <w:r w:rsidRPr="00862C15">
              <w:rPr>
                <w:rFonts w:eastAsia="MyriadPro-Light"/>
                <w:sz w:val="18"/>
                <w:szCs w:val="18"/>
              </w:rPr>
              <w:t>Fax: -</w:t>
            </w:r>
          </w:p>
        </w:tc>
      </w:tr>
      <w:tr w:rsidR="00E166D1" w:rsidRPr="00E8260C" w14:paraId="4A3F2774" w14:textId="77777777" w:rsidTr="00E01F50">
        <w:tc>
          <w:tcPr>
            <w:tcW w:w="9778" w:type="dxa"/>
            <w:gridSpan w:val="4"/>
          </w:tcPr>
          <w:p w14:paraId="650C6481" w14:textId="77777777" w:rsidR="00E166D1" w:rsidRPr="00862C15" w:rsidRDefault="00E166D1" w:rsidP="00E01F50">
            <w:pPr>
              <w:autoSpaceDE w:val="0"/>
              <w:autoSpaceDN w:val="0"/>
              <w:adjustRightInd w:val="0"/>
              <w:spacing w:before="120" w:after="120"/>
              <w:rPr>
                <w:rFonts w:eastAsia="MyriadPro-Semibold"/>
                <w:b/>
                <w:sz w:val="18"/>
                <w:szCs w:val="18"/>
              </w:rPr>
            </w:pPr>
            <w:proofErr w:type="gramStart"/>
            <w:r w:rsidRPr="00862C15">
              <w:rPr>
                <w:rFonts w:eastAsia="MyriadPro-Semibold"/>
                <w:b/>
                <w:sz w:val="18"/>
                <w:szCs w:val="18"/>
              </w:rPr>
              <w:t>Internetcím(</w:t>
            </w:r>
            <w:proofErr w:type="spellStart"/>
            <w:proofErr w:type="gramEnd"/>
            <w:r w:rsidRPr="00862C15">
              <w:rPr>
                <w:rFonts w:eastAsia="MyriadPro-Semibold"/>
                <w:b/>
                <w:sz w:val="18"/>
                <w:szCs w:val="18"/>
              </w:rPr>
              <w:t>ek</w:t>
            </w:r>
            <w:proofErr w:type="spellEnd"/>
            <w:r w:rsidRPr="00862C15">
              <w:rPr>
                <w:rFonts w:eastAsia="MyriadPro-Semibold"/>
                <w:b/>
                <w:sz w:val="18"/>
                <w:szCs w:val="18"/>
              </w:rPr>
              <w:t>)</w:t>
            </w:r>
          </w:p>
          <w:p w14:paraId="277888B3" w14:textId="77777777" w:rsidR="00E166D1" w:rsidRPr="00862C15" w:rsidRDefault="00E166D1" w:rsidP="00E01F50">
            <w:pPr>
              <w:autoSpaceDE w:val="0"/>
              <w:autoSpaceDN w:val="0"/>
              <w:adjustRightInd w:val="0"/>
              <w:spacing w:before="120" w:after="120"/>
              <w:rPr>
                <w:rFonts w:eastAsia="MyriadPro-LightIt"/>
                <w:iCs/>
                <w:sz w:val="18"/>
                <w:szCs w:val="18"/>
              </w:rPr>
            </w:pPr>
            <w:r w:rsidRPr="00862C15">
              <w:rPr>
                <w:rFonts w:eastAsia="MyriadPro-Light"/>
                <w:sz w:val="18"/>
                <w:szCs w:val="18"/>
              </w:rPr>
              <w:t xml:space="preserve">Az ajánlatkérő általános címe: </w:t>
            </w:r>
            <w:r w:rsidRPr="00862C15">
              <w:rPr>
                <w:rFonts w:eastAsia="MyriadPro-LightIt"/>
                <w:i/>
                <w:iCs/>
                <w:sz w:val="18"/>
                <w:szCs w:val="18"/>
              </w:rPr>
              <w:t>(URL)</w:t>
            </w:r>
            <w:r w:rsidRPr="00862C15">
              <w:rPr>
                <w:rFonts w:eastAsia="MyriadPro-LightIt"/>
                <w:iCs/>
                <w:sz w:val="18"/>
                <w:szCs w:val="18"/>
              </w:rPr>
              <w:t xml:space="preserve"> </w:t>
            </w:r>
          </w:p>
          <w:p w14:paraId="5620FAB7" w14:textId="77777777" w:rsidR="00E166D1" w:rsidRPr="00862C15" w:rsidRDefault="00E166D1" w:rsidP="00E01F50">
            <w:pPr>
              <w:autoSpaceDE w:val="0"/>
              <w:autoSpaceDN w:val="0"/>
              <w:adjustRightInd w:val="0"/>
              <w:spacing w:before="120" w:after="120"/>
              <w:rPr>
                <w:rFonts w:eastAsia="MyriadPro-LightIt"/>
                <w:iCs/>
                <w:sz w:val="18"/>
                <w:szCs w:val="18"/>
              </w:rPr>
            </w:pPr>
            <w:r w:rsidRPr="00862C15">
              <w:rPr>
                <w:rFonts w:eastAsia="MyriadPro-Light"/>
                <w:sz w:val="18"/>
                <w:szCs w:val="18"/>
              </w:rPr>
              <w:t xml:space="preserve">A felhasználói oldal címe: </w:t>
            </w:r>
            <w:r w:rsidRPr="00862C15">
              <w:rPr>
                <w:rFonts w:eastAsia="MyriadPro-LightIt"/>
                <w:i/>
                <w:iCs/>
                <w:sz w:val="18"/>
                <w:szCs w:val="18"/>
              </w:rPr>
              <w:t>(URL)</w:t>
            </w:r>
          </w:p>
        </w:tc>
      </w:tr>
    </w:tbl>
    <w:p w14:paraId="73D97956" w14:textId="77777777" w:rsidR="00E166D1" w:rsidRPr="00E8260C" w:rsidRDefault="00E166D1" w:rsidP="00E166D1">
      <w:pPr>
        <w:rPr>
          <w:sz w:val="22"/>
          <w:szCs w:val="22"/>
        </w:rPr>
      </w:pPr>
    </w:p>
    <w:p w14:paraId="7910BD2B" w14:textId="77777777" w:rsidR="00E166D1" w:rsidRPr="00E8260C" w:rsidRDefault="00E166D1" w:rsidP="00E166D1">
      <w:pPr>
        <w:rPr>
          <w:sz w:val="22"/>
          <w:szCs w:val="22"/>
        </w:rPr>
      </w:pPr>
      <w:r>
        <w:rPr>
          <w:b/>
          <w:color w:val="000000"/>
          <w:sz w:val="22"/>
          <w:szCs w:val="22"/>
        </w:rPr>
        <w:t>I</w:t>
      </w:r>
      <w:r w:rsidRPr="00E8260C">
        <w:rPr>
          <w:b/>
          <w:color w:val="000000"/>
          <w:sz w:val="22"/>
          <w:szCs w:val="22"/>
        </w:rPr>
        <w:t>.2) Közös közbeszerzés</w:t>
      </w:r>
      <w:r w:rsidRPr="00E8260C">
        <w:rPr>
          <w:b/>
          <w:noProof/>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E166D1" w:rsidRPr="00E8260C" w14:paraId="3A4B618C" w14:textId="77777777" w:rsidTr="00E01F50">
        <w:tc>
          <w:tcPr>
            <w:tcW w:w="9778" w:type="dxa"/>
          </w:tcPr>
          <w:p w14:paraId="12360E3D" w14:textId="77777777" w:rsidR="00E166D1" w:rsidRPr="00E8260C" w:rsidRDefault="00E166D1" w:rsidP="00E01F50">
            <w:pPr>
              <w:spacing w:before="120" w:after="120"/>
              <w:ind w:left="60"/>
              <w:rPr>
                <w:rFonts w:eastAsia="MyriadPro-Light"/>
                <w:sz w:val="18"/>
                <w:szCs w:val="18"/>
              </w:rPr>
            </w:pPr>
            <w:r>
              <w:rPr>
                <w:bCs/>
                <w:sz w:val="18"/>
                <w:szCs w:val="18"/>
              </w:rPr>
              <w:fldChar w:fldCharType="begin">
                <w:ffData>
                  <w:name w:val="Check16"/>
                  <w:enabled/>
                  <w:calcOnExit w:val="0"/>
                  <w:checkBox>
                    <w:sizeAuto/>
                    <w:default w:val="0"/>
                  </w:checkBox>
                </w:ffData>
              </w:fldChar>
            </w:r>
            <w:bookmarkStart w:id="237" w:name="Check16"/>
            <w:r>
              <w:rPr>
                <w:bCs/>
                <w:sz w:val="18"/>
                <w:szCs w:val="18"/>
              </w:rPr>
              <w:instrText xml:space="preserve"> FORMCHECKBOX </w:instrText>
            </w:r>
            <w:r w:rsidR="002F3E46">
              <w:rPr>
                <w:bCs/>
                <w:sz w:val="18"/>
                <w:szCs w:val="18"/>
              </w:rPr>
            </w:r>
            <w:r w:rsidR="002F3E46">
              <w:rPr>
                <w:bCs/>
                <w:sz w:val="18"/>
                <w:szCs w:val="18"/>
              </w:rPr>
              <w:fldChar w:fldCharType="separate"/>
            </w:r>
            <w:r>
              <w:rPr>
                <w:bCs/>
                <w:sz w:val="18"/>
                <w:szCs w:val="18"/>
              </w:rPr>
              <w:fldChar w:fldCharType="end"/>
            </w:r>
            <w:bookmarkEnd w:id="237"/>
            <w:r w:rsidRPr="00E8260C">
              <w:rPr>
                <w:bCs/>
                <w:sz w:val="18"/>
                <w:szCs w:val="18"/>
              </w:rPr>
              <w:t xml:space="preserve"> </w:t>
            </w:r>
            <w:r w:rsidRPr="00E8260C">
              <w:rPr>
                <w:rFonts w:eastAsia="MyriadPro-Light"/>
                <w:sz w:val="18"/>
                <w:szCs w:val="18"/>
              </w:rPr>
              <w:t>A szerződés közös közbeszerzés formájában valósul meg.</w:t>
            </w:r>
          </w:p>
          <w:p w14:paraId="3ECCF820" w14:textId="77777777" w:rsidR="00E166D1" w:rsidRPr="00E8260C" w:rsidRDefault="00E166D1" w:rsidP="00E01F50">
            <w:pPr>
              <w:spacing w:before="120" w:after="120"/>
              <w:ind w:left="284"/>
              <w:rPr>
                <w:rFonts w:eastAsia="MyriadPro-Light"/>
                <w:sz w:val="18"/>
                <w:szCs w:val="18"/>
              </w:rPr>
            </w:pPr>
            <w:r w:rsidRPr="00E8260C">
              <w:rPr>
                <w:rFonts w:eastAsia="MyriadPro-Light"/>
                <w:sz w:val="18"/>
                <w:szCs w:val="18"/>
              </w:rPr>
              <w:t>Több ország részvételével megvalósuló közös közbeszerzés esetében - az alkalmazandó nemzeti közbeszerzési jogszabály:</w:t>
            </w:r>
          </w:p>
          <w:p w14:paraId="5857C5C8" w14:textId="77777777" w:rsidR="00E166D1" w:rsidRPr="00E8260C" w:rsidRDefault="00E166D1" w:rsidP="00E01F50">
            <w:pPr>
              <w:spacing w:before="120" w:after="120"/>
              <w:ind w:left="60"/>
              <w:rPr>
                <w:rFonts w:eastAsia="MyriadPro-Semibold"/>
                <w:sz w:val="18"/>
                <w:szCs w:val="18"/>
              </w:rPr>
            </w:pPr>
            <w:r w:rsidRPr="00E8260C">
              <w:rPr>
                <w:bCs/>
                <w:sz w:val="18"/>
                <w:szCs w:val="18"/>
              </w:rPr>
              <w:fldChar w:fldCharType="begin">
                <w:ffData>
                  <w:name w:val="Check16"/>
                  <w:enabled/>
                  <w:calcOnExit w:val="0"/>
                  <w:checkBox>
                    <w:sizeAuto/>
                    <w:default w:val="0"/>
                  </w:checkBox>
                </w:ffData>
              </w:fldChar>
            </w:r>
            <w:r w:rsidRPr="00E8260C">
              <w:rPr>
                <w:bCs/>
                <w:sz w:val="18"/>
                <w:szCs w:val="18"/>
              </w:rPr>
              <w:instrText xml:space="preserve"> FORMCHECKBOX </w:instrText>
            </w:r>
            <w:r w:rsidR="002F3E46">
              <w:rPr>
                <w:bCs/>
                <w:sz w:val="18"/>
                <w:szCs w:val="18"/>
              </w:rPr>
            </w:r>
            <w:r w:rsidR="002F3E46">
              <w:rPr>
                <w:bCs/>
                <w:sz w:val="18"/>
                <w:szCs w:val="18"/>
              </w:rPr>
              <w:fldChar w:fldCharType="separate"/>
            </w:r>
            <w:r w:rsidRPr="00E8260C">
              <w:rPr>
                <w:bCs/>
                <w:sz w:val="18"/>
                <w:szCs w:val="18"/>
              </w:rPr>
              <w:fldChar w:fldCharType="end"/>
            </w:r>
            <w:r w:rsidRPr="00E8260C">
              <w:rPr>
                <w:bCs/>
                <w:sz w:val="18"/>
                <w:szCs w:val="18"/>
              </w:rPr>
              <w:t xml:space="preserve"> </w:t>
            </w:r>
            <w:r w:rsidRPr="00E8260C">
              <w:rPr>
                <w:rFonts w:eastAsia="MyriadPro-Light"/>
                <w:sz w:val="18"/>
                <w:szCs w:val="18"/>
              </w:rPr>
              <w:t>A szerződést központi beszerző szerv ítéli oda.</w:t>
            </w:r>
          </w:p>
        </w:tc>
      </w:tr>
    </w:tbl>
    <w:p w14:paraId="78EA142B" w14:textId="77777777" w:rsidR="00E166D1" w:rsidRPr="00E8260C" w:rsidRDefault="00E166D1" w:rsidP="00E166D1">
      <w:pPr>
        <w:rPr>
          <w:sz w:val="22"/>
          <w:szCs w:val="22"/>
        </w:rPr>
      </w:pPr>
    </w:p>
    <w:p w14:paraId="4714AD6E" w14:textId="77777777" w:rsidR="00E166D1" w:rsidRPr="00E8260C" w:rsidRDefault="00E166D1" w:rsidP="00E166D1">
      <w:pPr>
        <w:spacing w:before="120" w:after="120"/>
        <w:rPr>
          <w:rFonts w:eastAsia="MyriadPro-Semibold"/>
          <w:b/>
          <w:sz w:val="22"/>
          <w:szCs w:val="22"/>
        </w:rPr>
      </w:pPr>
      <w:r w:rsidRPr="00E8260C">
        <w:rPr>
          <w:rFonts w:eastAsia="MyriadPro-Semibold"/>
          <w:b/>
          <w:sz w:val="22"/>
          <w:szCs w:val="22"/>
        </w:rPr>
        <w:t>I.3) Kommunikáció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E166D1" w:rsidRPr="00E8260C" w14:paraId="0632BBEA" w14:textId="77777777" w:rsidTr="00E01F50">
        <w:tc>
          <w:tcPr>
            <w:tcW w:w="9778" w:type="dxa"/>
          </w:tcPr>
          <w:p w14:paraId="7F4E3FE1" w14:textId="77777777" w:rsidR="00E166D1" w:rsidRDefault="00E166D1" w:rsidP="00E01F50">
            <w:pPr>
              <w:autoSpaceDE w:val="0"/>
              <w:autoSpaceDN w:val="0"/>
              <w:adjustRightInd w:val="0"/>
              <w:spacing w:before="120" w:after="120"/>
              <w:rPr>
                <w:rFonts w:eastAsia="MyriadPro-Light"/>
                <w:b/>
                <w:bCs/>
                <w:sz w:val="18"/>
                <w:szCs w:val="18"/>
              </w:rPr>
            </w:pPr>
            <w:r>
              <w:rPr>
                <w:rFonts w:eastAsia="HiraKakuPro-W3"/>
                <w:color w:val="0070C0"/>
                <w:sz w:val="18"/>
                <w:szCs w:val="18"/>
              </w:rPr>
              <w:t>X</w:t>
            </w:r>
            <w:r w:rsidRPr="004D0033">
              <w:rPr>
                <w:rFonts w:eastAsia="HiraKakuPro-W3"/>
                <w:color w:val="0070C0"/>
                <w:sz w:val="18"/>
                <w:szCs w:val="18"/>
              </w:rPr>
              <w:t xml:space="preserve"> </w:t>
            </w:r>
            <w:r w:rsidRPr="00E8260C">
              <w:rPr>
                <w:rFonts w:eastAsia="MyriadPro-Light"/>
                <w:sz w:val="18"/>
                <w:szCs w:val="18"/>
              </w:rPr>
              <w:t xml:space="preserve">A közbeszerzési </w:t>
            </w:r>
            <w:proofErr w:type="gramStart"/>
            <w:r w:rsidRPr="00E8260C">
              <w:rPr>
                <w:rFonts w:eastAsia="MyriadPro-Light"/>
                <w:sz w:val="18"/>
                <w:szCs w:val="18"/>
              </w:rPr>
              <w:t>dokumentáció korlátozás</w:t>
            </w:r>
            <w:proofErr w:type="gramEnd"/>
            <w:r w:rsidRPr="00E8260C">
              <w:rPr>
                <w:rFonts w:eastAsia="MyriadPro-Light"/>
                <w:sz w:val="18"/>
                <w:szCs w:val="18"/>
              </w:rPr>
              <w:t xml:space="preserve"> nélkül, teljes körűen, közvetlenül és díjmentesen elérhető a következő címen: </w:t>
            </w:r>
            <w:r w:rsidRPr="00E8260C">
              <w:rPr>
                <w:rFonts w:eastAsia="MyriadPro-Light"/>
                <w:i/>
                <w:iCs/>
                <w:sz w:val="18"/>
                <w:szCs w:val="18"/>
              </w:rPr>
              <w:t>(URL</w:t>
            </w:r>
            <w:r w:rsidRPr="00E8260C">
              <w:rPr>
                <w:rFonts w:eastAsia="MyriadPro-Light"/>
                <w:b/>
                <w:bCs/>
                <w:sz w:val="18"/>
                <w:szCs w:val="18"/>
              </w:rPr>
              <w:t>)</w:t>
            </w:r>
          </w:p>
          <w:p w14:paraId="77F5A2A8" w14:textId="77777777" w:rsidR="00E166D1" w:rsidRPr="00410A44" w:rsidRDefault="00E166D1" w:rsidP="00E01F50">
            <w:pPr>
              <w:autoSpaceDE w:val="0"/>
              <w:autoSpaceDN w:val="0"/>
              <w:adjustRightInd w:val="0"/>
              <w:spacing w:before="120" w:after="120"/>
              <w:rPr>
                <w:rFonts w:eastAsia="HiraKakuPro-W3"/>
                <w:color w:val="0070C0"/>
                <w:sz w:val="18"/>
                <w:szCs w:val="18"/>
              </w:rPr>
            </w:pPr>
            <w:r w:rsidRPr="00410A44">
              <w:rPr>
                <w:rFonts w:eastAsia="HiraKakuPro-W3"/>
                <w:color w:val="0070C0"/>
                <w:sz w:val="18"/>
                <w:szCs w:val="18"/>
              </w:rPr>
              <w:t>www.mintafeladat.hu</w:t>
            </w:r>
          </w:p>
          <w:p w14:paraId="256DF3E7" w14:textId="77777777" w:rsidR="00E166D1" w:rsidRPr="00E8260C" w:rsidRDefault="00E166D1" w:rsidP="00E01F50">
            <w:pPr>
              <w:spacing w:before="120" w:after="120"/>
              <w:rPr>
                <w:rFonts w:eastAsia="MyriadPro-Semibold"/>
                <w:sz w:val="18"/>
                <w:szCs w:val="18"/>
              </w:rPr>
            </w:pPr>
            <w:r w:rsidRPr="00E8260C">
              <w:rPr>
                <w:rFonts w:eastAsia="HiraKakuPro-W3"/>
                <w:sz w:val="18"/>
                <w:szCs w:val="18"/>
              </w:rPr>
              <w:t xml:space="preserve">◯ </w:t>
            </w:r>
            <w:r w:rsidRPr="00E8260C">
              <w:rPr>
                <w:rFonts w:eastAsia="MyriadPro-Light"/>
                <w:sz w:val="18"/>
                <w:szCs w:val="18"/>
              </w:rPr>
              <w:t xml:space="preserve">A közbeszerzési dokumentációhoz történő hozzáférés korlátozott. További információ a következő helyről érhető el: </w:t>
            </w:r>
            <w:r w:rsidRPr="00E8260C">
              <w:rPr>
                <w:rFonts w:eastAsia="MyriadPro-Light"/>
                <w:i/>
                <w:iCs/>
                <w:sz w:val="18"/>
                <w:szCs w:val="18"/>
              </w:rPr>
              <w:t>(URL</w:t>
            </w:r>
            <w:r w:rsidRPr="00E8260C">
              <w:rPr>
                <w:rFonts w:eastAsia="MyriadPro-Light"/>
                <w:b/>
                <w:bCs/>
                <w:sz w:val="18"/>
                <w:szCs w:val="18"/>
              </w:rPr>
              <w:t>)</w:t>
            </w:r>
          </w:p>
        </w:tc>
      </w:tr>
      <w:tr w:rsidR="00E166D1" w:rsidRPr="00E8260C" w14:paraId="07E22110" w14:textId="77777777" w:rsidTr="00E01F50">
        <w:tc>
          <w:tcPr>
            <w:tcW w:w="9778" w:type="dxa"/>
          </w:tcPr>
          <w:p w14:paraId="635FAF10" w14:textId="77777777" w:rsidR="00E166D1" w:rsidRPr="00DC08D4" w:rsidRDefault="00E166D1" w:rsidP="00E01F50">
            <w:pPr>
              <w:spacing w:before="120" w:after="120"/>
              <w:rPr>
                <w:rFonts w:eastAsia="MyriadPro-Light"/>
                <w:sz w:val="18"/>
                <w:szCs w:val="18"/>
              </w:rPr>
            </w:pPr>
            <w:r w:rsidRPr="00DC08D4">
              <w:rPr>
                <w:rFonts w:eastAsia="MyriadPro-Light"/>
                <w:sz w:val="18"/>
                <w:szCs w:val="18"/>
              </w:rPr>
              <w:t>További információ a következő címen szerezhető be</w:t>
            </w:r>
          </w:p>
          <w:p w14:paraId="68CBD559" w14:textId="77777777" w:rsidR="00E166D1" w:rsidRPr="00DC08D4" w:rsidRDefault="00E166D1" w:rsidP="00E01F50">
            <w:pPr>
              <w:autoSpaceDE w:val="0"/>
              <w:autoSpaceDN w:val="0"/>
              <w:adjustRightInd w:val="0"/>
              <w:spacing w:before="120" w:after="120"/>
              <w:rPr>
                <w:rFonts w:eastAsia="MyriadPro-Light"/>
                <w:sz w:val="18"/>
                <w:szCs w:val="18"/>
              </w:rPr>
            </w:pPr>
            <w:r w:rsidRPr="00DC08D4">
              <w:rPr>
                <w:rFonts w:eastAsia="HiraKakuPro-W3"/>
                <w:color w:val="00B0F0"/>
                <w:sz w:val="18"/>
                <w:szCs w:val="18"/>
              </w:rPr>
              <w:t>X</w:t>
            </w:r>
            <w:r w:rsidRPr="00DC08D4">
              <w:rPr>
                <w:rFonts w:eastAsia="HiraKakuPro-W3"/>
                <w:sz w:val="18"/>
                <w:szCs w:val="18"/>
              </w:rPr>
              <w:t xml:space="preserve"> </w:t>
            </w:r>
            <w:r w:rsidRPr="00DC08D4">
              <w:rPr>
                <w:rFonts w:eastAsia="MyriadPro-Light"/>
                <w:sz w:val="18"/>
                <w:szCs w:val="18"/>
              </w:rPr>
              <w:t>a fent említett cím</w:t>
            </w:r>
          </w:p>
          <w:p w14:paraId="6EC49DAE" w14:textId="77777777" w:rsidR="00E166D1" w:rsidRPr="00DC08D4" w:rsidRDefault="00E166D1" w:rsidP="00E01F50">
            <w:pPr>
              <w:spacing w:before="120" w:after="120"/>
              <w:rPr>
                <w:rFonts w:eastAsia="MyriadPro-Semibold"/>
                <w:sz w:val="18"/>
                <w:szCs w:val="18"/>
              </w:rPr>
            </w:pPr>
            <w:r w:rsidRPr="00DC08D4">
              <w:rPr>
                <w:rFonts w:eastAsia="HiraKakuPro-W3"/>
                <w:sz w:val="18"/>
                <w:szCs w:val="18"/>
              </w:rPr>
              <w:t xml:space="preserve">◯ </w:t>
            </w:r>
            <w:r w:rsidRPr="00DC08D4">
              <w:rPr>
                <w:rFonts w:eastAsia="MyriadPro-Light"/>
                <w:sz w:val="18"/>
                <w:szCs w:val="18"/>
              </w:rPr>
              <w:t xml:space="preserve">másik cím: </w:t>
            </w:r>
            <w:r w:rsidRPr="00DC08D4">
              <w:rPr>
                <w:rFonts w:eastAsia="MyriadPro-LightIt"/>
                <w:i/>
                <w:iCs/>
                <w:sz w:val="18"/>
                <w:szCs w:val="18"/>
              </w:rPr>
              <w:t>(adjon meg másik címet)</w:t>
            </w:r>
          </w:p>
        </w:tc>
      </w:tr>
      <w:tr w:rsidR="00E166D1" w:rsidRPr="00E8260C" w14:paraId="00020695" w14:textId="77777777" w:rsidTr="00E01F50">
        <w:tc>
          <w:tcPr>
            <w:tcW w:w="9778" w:type="dxa"/>
          </w:tcPr>
          <w:p w14:paraId="091B183D" w14:textId="77777777" w:rsidR="00E166D1" w:rsidRPr="00DC08D4" w:rsidRDefault="00E166D1" w:rsidP="00E01F50">
            <w:pPr>
              <w:autoSpaceDE w:val="0"/>
              <w:autoSpaceDN w:val="0"/>
              <w:adjustRightInd w:val="0"/>
              <w:spacing w:before="120" w:after="120"/>
              <w:rPr>
                <w:rFonts w:eastAsia="MyriadPro-Light"/>
                <w:sz w:val="18"/>
                <w:szCs w:val="18"/>
              </w:rPr>
            </w:pPr>
            <w:r w:rsidRPr="00DC08D4">
              <w:rPr>
                <w:rFonts w:eastAsia="MyriadPro-Light"/>
                <w:sz w:val="18"/>
                <w:szCs w:val="18"/>
              </w:rPr>
              <w:t>Az ajánlat vagy részvételi jelentkezés benyújtandó</w:t>
            </w:r>
          </w:p>
          <w:p w14:paraId="6F7DA331" w14:textId="77777777" w:rsidR="00E166D1" w:rsidRPr="00DC08D4" w:rsidRDefault="00E166D1" w:rsidP="00E01F50">
            <w:pPr>
              <w:autoSpaceDE w:val="0"/>
              <w:autoSpaceDN w:val="0"/>
              <w:adjustRightInd w:val="0"/>
              <w:spacing w:before="120" w:after="120"/>
              <w:rPr>
                <w:rFonts w:eastAsia="MyriadPro-LightIt"/>
                <w:i/>
                <w:iCs/>
                <w:sz w:val="18"/>
                <w:szCs w:val="18"/>
              </w:rPr>
            </w:pPr>
            <w:r w:rsidRPr="00DC08D4">
              <w:rPr>
                <w:rFonts w:eastAsia="MyriadPro-Light"/>
                <w:sz w:val="18"/>
                <w:szCs w:val="18"/>
              </w:rPr>
              <w:fldChar w:fldCharType="begin">
                <w:ffData>
                  <w:name w:val="Check16"/>
                  <w:enabled/>
                  <w:calcOnExit w:val="0"/>
                  <w:checkBox>
                    <w:sizeAuto/>
                    <w:default w:val="0"/>
                  </w:checkBox>
                </w:ffData>
              </w:fldChar>
            </w:r>
            <w:r w:rsidRPr="00DC08D4">
              <w:rPr>
                <w:rFonts w:eastAsia="MyriadPro-Light"/>
                <w:sz w:val="18"/>
                <w:szCs w:val="18"/>
              </w:rPr>
              <w:instrText xml:space="preserve"> FORMCHECKBOX </w:instrText>
            </w:r>
            <w:r w:rsidR="002F3E46">
              <w:rPr>
                <w:rFonts w:eastAsia="MyriadPro-Light"/>
                <w:sz w:val="18"/>
                <w:szCs w:val="18"/>
              </w:rPr>
            </w:r>
            <w:r w:rsidR="002F3E46">
              <w:rPr>
                <w:rFonts w:eastAsia="MyriadPro-Light"/>
                <w:sz w:val="18"/>
                <w:szCs w:val="18"/>
              </w:rPr>
              <w:fldChar w:fldCharType="separate"/>
            </w:r>
            <w:r w:rsidRPr="00DC08D4">
              <w:rPr>
                <w:rFonts w:eastAsia="MyriadPro-Light"/>
                <w:sz w:val="18"/>
                <w:szCs w:val="18"/>
              </w:rPr>
              <w:fldChar w:fldCharType="end"/>
            </w:r>
            <w:r w:rsidRPr="00DC08D4">
              <w:rPr>
                <w:rFonts w:eastAsia="MyriadPro-Light"/>
                <w:sz w:val="18"/>
                <w:szCs w:val="18"/>
              </w:rPr>
              <w:t xml:space="preserve"> elektronikusan: </w:t>
            </w:r>
            <w:r w:rsidRPr="00DC08D4">
              <w:rPr>
                <w:rFonts w:eastAsia="MyriadPro-LightIt"/>
                <w:i/>
                <w:iCs/>
                <w:sz w:val="18"/>
                <w:szCs w:val="18"/>
              </w:rPr>
              <w:t>(URL)</w:t>
            </w:r>
          </w:p>
          <w:p w14:paraId="41EA7022" w14:textId="77777777" w:rsidR="00E166D1" w:rsidRPr="00DC08D4" w:rsidRDefault="00E166D1" w:rsidP="00E01F50">
            <w:pPr>
              <w:autoSpaceDE w:val="0"/>
              <w:autoSpaceDN w:val="0"/>
              <w:adjustRightInd w:val="0"/>
              <w:spacing w:before="120" w:after="120"/>
              <w:rPr>
                <w:rFonts w:eastAsia="MyriadPro-Light"/>
                <w:sz w:val="18"/>
                <w:szCs w:val="18"/>
              </w:rPr>
            </w:pPr>
            <w:r w:rsidRPr="00DC08D4">
              <w:rPr>
                <w:rFonts w:eastAsia="HiraKakuPro-W3"/>
                <w:color w:val="00B0F0"/>
                <w:sz w:val="18"/>
                <w:szCs w:val="18"/>
              </w:rPr>
              <w:lastRenderedPageBreak/>
              <w:t xml:space="preserve">X </w:t>
            </w:r>
            <w:r w:rsidRPr="00DC08D4">
              <w:rPr>
                <w:rFonts w:eastAsia="MyriadPro-Light"/>
                <w:sz w:val="18"/>
                <w:szCs w:val="18"/>
              </w:rPr>
              <w:t>a fent említett címre</w:t>
            </w:r>
          </w:p>
          <w:p w14:paraId="59DCA064" w14:textId="77777777" w:rsidR="00E166D1" w:rsidRPr="00DC08D4" w:rsidRDefault="00E166D1" w:rsidP="00E01F50">
            <w:pPr>
              <w:spacing w:before="120" w:after="120"/>
              <w:rPr>
                <w:rFonts w:eastAsia="MyriadPro-Semibold"/>
                <w:sz w:val="18"/>
                <w:szCs w:val="18"/>
              </w:rPr>
            </w:pPr>
            <w:r w:rsidRPr="00DC08D4">
              <w:rPr>
                <w:rFonts w:eastAsia="HiraKakuPro-W3"/>
                <w:sz w:val="18"/>
                <w:szCs w:val="18"/>
              </w:rPr>
              <w:t xml:space="preserve">◯ </w:t>
            </w:r>
            <w:r w:rsidRPr="00DC08D4">
              <w:rPr>
                <w:rFonts w:eastAsia="MyriadPro-Light"/>
                <w:sz w:val="18"/>
                <w:szCs w:val="18"/>
              </w:rPr>
              <w:t xml:space="preserve">a következő címre: </w:t>
            </w:r>
            <w:r w:rsidRPr="00DC08D4">
              <w:rPr>
                <w:rFonts w:eastAsia="MyriadPro-LightIt"/>
                <w:i/>
                <w:iCs/>
                <w:sz w:val="18"/>
                <w:szCs w:val="18"/>
              </w:rPr>
              <w:t>(adjon meg másik címet)</w:t>
            </w:r>
          </w:p>
        </w:tc>
      </w:tr>
      <w:tr w:rsidR="00E166D1" w:rsidRPr="00E8260C" w14:paraId="216E29B2" w14:textId="77777777" w:rsidTr="00E01F50">
        <w:tc>
          <w:tcPr>
            <w:tcW w:w="9778" w:type="dxa"/>
          </w:tcPr>
          <w:p w14:paraId="68C324F8" w14:textId="77777777" w:rsidR="00E166D1" w:rsidRPr="00E8260C" w:rsidRDefault="00E166D1" w:rsidP="00E01F50">
            <w:pPr>
              <w:autoSpaceDE w:val="0"/>
              <w:autoSpaceDN w:val="0"/>
              <w:adjustRightInd w:val="0"/>
              <w:spacing w:before="120" w:after="120"/>
              <w:rPr>
                <w:rFonts w:eastAsia="MyriadPro-Semibold"/>
                <w:sz w:val="18"/>
                <w:szCs w:val="18"/>
              </w:rPr>
            </w:pPr>
            <w:r w:rsidRPr="00E8260C">
              <w:rPr>
                <w:bCs/>
                <w:sz w:val="18"/>
                <w:szCs w:val="18"/>
              </w:rPr>
              <w:lastRenderedPageBreak/>
              <w:fldChar w:fldCharType="begin">
                <w:ffData>
                  <w:name w:val="Check16"/>
                  <w:enabled/>
                  <w:calcOnExit w:val="0"/>
                  <w:checkBox>
                    <w:sizeAuto/>
                    <w:default w:val="0"/>
                  </w:checkBox>
                </w:ffData>
              </w:fldChar>
            </w:r>
            <w:r w:rsidRPr="00E8260C">
              <w:rPr>
                <w:bCs/>
                <w:sz w:val="18"/>
                <w:szCs w:val="18"/>
              </w:rPr>
              <w:instrText xml:space="preserve"> FORMCHECKBOX </w:instrText>
            </w:r>
            <w:r w:rsidR="002F3E46">
              <w:rPr>
                <w:bCs/>
                <w:sz w:val="18"/>
                <w:szCs w:val="18"/>
              </w:rPr>
            </w:r>
            <w:r w:rsidR="002F3E46">
              <w:rPr>
                <w:bCs/>
                <w:sz w:val="18"/>
                <w:szCs w:val="18"/>
              </w:rPr>
              <w:fldChar w:fldCharType="separate"/>
            </w:r>
            <w:r w:rsidRPr="00E8260C">
              <w:rPr>
                <w:bCs/>
                <w:sz w:val="18"/>
                <w:szCs w:val="18"/>
              </w:rPr>
              <w:fldChar w:fldCharType="end"/>
            </w:r>
            <w:r w:rsidRPr="00E8260C">
              <w:rPr>
                <w:bCs/>
                <w:sz w:val="18"/>
                <w:szCs w:val="18"/>
              </w:rPr>
              <w:t xml:space="preserve"> </w:t>
            </w:r>
            <w:r w:rsidRPr="00E8260C">
              <w:rPr>
                <w:rFonts w:eastAsia="MyriadPro-Light"/>
                <w:sz w:val="18"/>
                <w:szCs w:val="18"/>
              </w:rPr>
              <w:t xml:space="preserve">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E8260C">
              <w:rPr>
                <w:rFonts w:eastAsia="MyriadPro-Light"/>
                <w:i/>
                <w:iCs/>
                <w:sz w:val="18"/>
                <w:szCs w:val="18"/>
              </w:rPr>
              <w:t>(URL)</w:t>
            </w:r>
          </w:p>
        </w:tc>
      </w:tr>
    </w:tbl>
    <w:p w14:paraId="1A424CB6" w14:textId="77777777" w:rsidR="00E166D1" w:rsidRDefault="00E166D1" w:rsidP="00E166D1">
      <w:pPr>
        <w:rPr>
          <w:sz w:val="22"/>
          <w:szCs w:val="22"/>
        </w:rPr>
      </w:pPr>
    </w:p>
    <w:p w14:paraId="7C859AAF" w14:textId="77777777" w:rsidR="00E166D1" w:rsidRDefault="00E166D1" w:rsidP="00E166D1">
      <w:pPr>
        <w:rPr>
          <w:sz w:val="22"/>
          <w:szCs w:val="22"/>
        </w:rPr>
      </w:pPr>
    </w:p>
    <w:p w14:paraId="2C8C3119" w14:textId="77777777" w:rsidR="00E166D1" w:rsidRPr="00E8260C" w:rsidRDefault="00E166D1" w:rsidP="00E166D1">
      <w:pPr>
        <w:rPr>
          <w:sz w:val="22"/>
          <w:szCs w:val="22"/>
        </w:rPr>
      </w:pPr>
    </w:p>
    <w:p w14:paraId="194459C9" w14:textId="77777777" w:rsidR="00E166D1" w:rsidRPr="00E8260C" w:rsidRDefault="00E166D1" w:rsidP="00E166D1">
      <w:pPr>
        <w:spacing w:before="120" w:after="120"/>
        <w:rPr>
          <w:rFonts w:eastAsia="MyriadPro-Semibold"/>
          <w:b/>
          <w:sz w:val="22"/>
          <w:szCs w:val="22"/>
        </w:rPr>
      </w:pPr>
      <w:r w:rsidRPr="00E8260C">
        <w:rPr>
          <w:rFonts w:eastAsia="MyriadPro-Semibold"/>
          <w:b/>
          <w:sz w:val="22"/>
          <w:szCs w:val="22"/>
        </w:rPr>
        <w:t>I.4) Az ajánlatkérő típusa</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467"/>
        <w:gridCol w:w="4537"/>
      </w:tblGrid>
      <w:tr w:rsidR="00E166D1" w:rsidRPr="00E8260C" w14:paraId="68B6D581" w14:textId="77777777" w:rsidTr="00E01F50">
        <w:tc>
          <w:tcPr>
            <w:tcW w:w="4889" w:type="dxa"/>
          </w:tcPr>
          <w:p w14:paraId="6E35355B" w14:textId="77777777" w:rsidR="00E166D1" w:rsidRPr="002F5EE9" w:rsidRDefault="00E166D1" w:rsidP="00E01F50">
            <w:pPr>
              <w:autoSpaceDE w:val="0"/>
              <w:autoSpaceDN w:val="0"/>
              <w:adjustRightInd w:val="0"/>
              <w:spacing w:before="120" w:after="120"/>
              <w:rPr>
                <w:rFonts w:eastAsia="MyriadPro-Light"/>
                <w:sz w:val="18"/>
                <w:szCs w:val="18"/>
              </w:rPr>
            </w:pPr>
            <w:r w:rsidRPr="00D90452">
              <w:rPr>
                <w:rFonts w:ascii="MS Mincho" w:eastAsia="MS Mincho" w:hAnsi="MS Mincho" w:cs="MS Mincho" w:hint="eastAsia"/>
                <w:sz w:val="18"/>
                <w:szCs w:val="18"/>
              </w:rPr>
              <w:t>◯</w:t>
            </w:r>
            <w:r w:rsidRPr="008E7085">
              <w:rPr>
                <w:rFonts w:eastAsia="MyriadPro-Light"/>
                <w:sz w:val="18"/>
                <w:szCs w:val="18"/>
              </w:rPr>
              <w:t>Minisztérium</w:t>
            </w:r>
            <w:r w:rsidRPr="002F5EE9">
              <w:rPr>
                <w:rFonts w:eastAsia="MyriadPro-Light"/>
                <w:sz w:val="18"/>
                <w:szCs w:val="18"/>
              </w:rPr>
              <w:t xml:space="preserve"> vagy egyéb nemzeti vagy szövetségi hatóság, valamint regionális vagy helyi részlegeik</w:t>
            </w:r>
          </w:p>
          <w:p w14:paraId="0A4CCCE3" w14:textId="77777777" w:rsidR="00E166D1" w:rsidRPr="002F5EE9" w:rsidRDefault="00E166D1" w:rsidP="00E01F50">
            <w:pPr>
              <w:autoSpaceDE w:val="0"/>
              <w:autoSpaceDN w:val="0"/>
              <w:adjustRightInd w:val="0"/>
              <w:spacing w:before="120" w:after="120"/>
              <w:rPr>
                <w:rFonts w:eastAsia="MyriadPro-Light"/>
                <w:sz w:val="18"/>
                <w:szCs w:val="18"/>
              </w:rPr>
            </w:pPr>
            <w:r w:rsidRPr="002F5EE9">
              <w:rPr>
                <w:rFonts w:eastAsia="MyriadPro-Light"/>
                <w:sz w:val="18"/>
                <w:szCs w:val="18"/>
              </w:rPr>
              <w:t>◯ Nemzeti vagy szövetségi iroda/hivatal</w:t>
            </w:r>
          </w:p>
          <w:p w14:paraId="3F5CD870" w14:textId="77777777" w:rsidR="00E166D1" w:rsidRPr="002F5EE9" w:rsidRDefault="00E166D1" w:rsidP="00E01F50">
            <w:pPr>
              <w:autoSpaceDE w:val="0"/>
              <w:autoSpaceDN w:val="0"/>
              <w:adjustRightInd w:val="0"/>
              <w:spacing w:before="120" w:after="120"/>
              <w:rPr>
                <w:rFonts w:ascii="Lucida Sans" w:eastAsia="MyriadPro-Light" w:hAnsi="Lucida Sans" w:cs="Arial"/>
                <w:sz w:val="18"/>
                <w:szCs w:val="18"/>
              </w:rPr>
            </w:pPr>
            <w:r w:rsidRPr="002F5EE9">
              <w:rPr>
                <w:rFonts w:eastAsia="MyriadPro-Light"/>
                <w:sz w:val="18"/>
                <w:szCs w:val="18"/>
              </w:rPr>
              <w:t>◯ Regionális vagy helyi hatóság</w:t>
            </w:r>
          </w:p>
        </w:tc>
        <w:tc>
          <w:tcPr>
            <w:tcW w:w="4889" w:type="dxa"/>
          </w:tcPr>
          <w:p w14:paraId="67E80E76" w14:textId="77777777" w:rsidR="00E166D1" w:rsidRDefault="00E166D1" w:rsidP="00E01F50">
            <w:pPr>
              <w:autoSpaceDE w:val="0"/>
              <w:autoSpaceDN w:val="0"/>
              <w:adjustRightInd w:val="0"/>
              <w:spacing w:before="120" w:after="120"/>
              <w:rPr>
                <w:rFonts w:eastAsia="MyriadPro-Light"/>
                <w:sz w:val="18"/>
                <w:szCs w:val="18"/>
              </w:rPr>
            </w:pPr>
            <w:r w:rsidRPr="00E8260C">
              <w:rPr>
                <w:rFonts w:eastAsia="MyriadPro-Light"/>
                <w:sz w:val="18"/>
                <w:szCs w:val="18"/>
              </w:rPr>
              <w:t>◯ Regi</w:t>
            </w:r>
            <w:r>
              <w:rPr>
                <w:rFonts w:eastAsia="MyriadPro-Light"/>
                <w:sz w:val="18"/>
                <w:szCs w:val="18"/>
              </w:rPr>
              <w:t>onális vagy helyi iroda/hivatal</w:t>
            </w:r>
          </w:p>
          <w:p w14:paraId="4C7FB389" w14:textId="77777777" w:rsidR="00E166D1" w:rsidRPr="00E8260C" w:rsidRDefault="00E166D1" w:rsidP="00E01F50">
            <w:pPr>
              <w:autoSpaceDE w:val="0"/>
              <w:autoSpaceDN w:val="0"/>
              <w:adjustRightInd w:val="0"/>
              <w:spacing w:before="120" w:after="120"/>
              <w:rPr>
                <w:rFonts w:eastAsia="MyriadPro-Light"/>
                <w:sz w:val="18"/>
                <w:szCs w:val="18"/>
              </w:rPr>
            </w:pPr>
            <w:r w:rsidRPr="00D90452">
              <w:rPr>
                <w:rFonts w:eastAsia="MyriadPro-Light"/>
                <w:color w:val="0070C0"/>
                <w:sz w:val="18"/>
                <w:szCs w:val="18"/>
              </w:rPr>
              <w:t>X</w:t>
            </w:r>
            <w:r w:rsidRPr="00E8260C">
              <w:rPr>
                <w:rFonts w:eastAsia="MyriadPro-Light"/>
                <w:sz w:val="18"/>
                <w:szCs w:val="18"/>
              </w:rPr>
              <w:t xml:space="preserve"> Közjogi intézmény</w:t>
            </w:r>
          </w:p>
          <w:p w14:paraId="5A177379" w14:textId="77777777" w:rsidR="00E166D1" w:rsidRPr="00E8260C" w:rsidRDefault="00E166D1" w:rsidP="00E01F50">
            <w:pPr>
              <w:autoSpaceDE w:val="0"/>
              <w:autoSpaceDN w:val="0"/>
              <w:adjustRightInd w:val="0"/>
              <w:spacing w:before="120" w:after="120"/>
              <w:rPr>
                <w:rFonts w:eastAsia="MyriadPro-Light"/>
                <w:sz w:val="18"/>
                <w:szCs w:val="18"/>
              </w:rPr>
            </w:pPr>
            <w:r w:rsidRPr="00E8260C">
              <w:rPr>
                <w:rFonts w:eastAsia="MyriadPro-Light"/>
                <w:sz w:val="18"/>
                <w:szCs w:val="18"/>
              </w:rPr>
              <w:t>◯ Európai intézmény/ügynökség vagy nemzetközi szervezet</w:t>
            </w:r>
          </w:p>
          <w:p w14:paraId="50B5C797" w14:textId="77777777" w:rsidR="00E166D1" w:rsidRPr="00E8260C" w:rsidRDefault="00E166D1" w:rsidP="00E01F50">
            <w:pPr>
              <w:autoSpaceDE w:val="0"/>
              <w:autoSpaceDN w:val="0"/>
              <w:adjustRightInd w:val="0"/>
              <w:spacing w:before="120" w:after="120"/>
              <w:rPr>
                <w:rFonts w:eastAsia="MyriadPro-Light"/>
                <w:sz w:val="18"/>
                <w:szCs w:val="18"/>
              </w:rPr>
            </w:pPr>
            <w:r w:rsidRPr="00C66C65">
              <w:rPr>
                <w:rFonts w:ascii="MS Mincho" w:eastAsia="MS Mincho" w:hAnsi="MS Mincho" w:cs="MS Mincho" w:hint="eastAsia"/>
                <w:sz w:val="18"/>
                <w:szCs w:val="18"/>
              </w:rPr>
              <w:t>◯</w:t>
            </w:r>
            <w:r>
              <w:rPr>
                <w:rFonts w:eastAsia="MyriadPro-Light"/>
                <w:sz w:val="18"/>
                <w:szCs w:val="18"/>
              </w:rPr>
              <w:t xml:space="preserve"> </w:t>
            </w:r>
            <w:r w:rsidRPr="00E8260C">
              <w:rPr>
                <w:rFonts w:eastAsia="MyriadPro-Light"/>
                <w:sz w:val="18"/>
                <w:szCs w:val="18"/>
              </w:rPr>
              <w:t>Egyéb típus:</w:t>
            </w:r>
            <w:r>
              <w:rPr>
                <w:rFonts w:eastAsia="MyriadPro-Light"/>
                <w:sz w:val="18"/>
                <w:szCs w:val="18"/>
              </w:rPr>
              <w:t xml:space="preserve"> </w:t>
            </w:r>
          </w:p>
        </w:tc>
      </w:tr>
    </w:tbl>
    <w:p w14:paraId="4929940C" w14:textId="77777777" w:rsidR="00E166D1" w:rsidRPr="00E8260C" w:rsidRDefault="00E166D1" w:rsidP="00E166D1">
      <w:pPr>
        <w:rPr>
          <w:sz w:val="22"/>
          <w:szCs w:val="22"/>
        </w:rPr>
      </w:pPr>
    </w:p>
    <w:p w14:paraId="5B21768F" w14:textId="77777777" w:rsidR="00E166D1" w:rsidRPr="00E8260C" w:rsidRDefault="00E166D1" w:rsidP="00E166D1">
      <w:pPr>
        <w:spacing w:before="120" w:after="120"/>
        <w:rPr>
          <w:rFonts w:eastAsia="MyriadPro-Semibold"/>
          <w:b/>
          <w:sz w:val="22"/>
          <w:szCs w:val="22"/>
        </w:rPr>
      </w:pPr>
      <w:r w:rsidRPr="00E8260C">
        <w:rPr>
          <w:rFonts w:eastAsia="MyriadPro-Semibold"/>
          <w:b/>
          <w:sz w:val="22"/>
          <w:szCs w:val="22"/>
        </w:rPr>
        <w:t>I.5) Fő tevékenység</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507"/>
        <w:gridCol w:w="4497"/>
      </w:tblGrid>
      <w:tr w:rsidR="00E166D1" w:rsidRPr="00E8260C" w14:paraId="0AFBE6A6" w14:textId="77777777" w:rsidTr="00E01F50">
        <w:tc>
          <w:tcPr>
            <w:tcW w:w="4889" w:type="dxa"/>
          </w:tcPr>
          <w:p w14:paraId="2DCE42DD" w14:textId="77777777" w:rsidR="00E166D1" w:rsidRPr="00E8260C" w:rsidRDefault="00E166D1" w:rsidP="00E01F50">
            <w:pPr>
              <w:autoSpaceDE w:val="0"/>
              <w:autoSpaceDN w:val="0"/>
              <w:adjustRightInd w:val="0"/>
              <w:spacing w:before="120" w:after="120"/>
              <w:rPr>
                <w:rFonts w:eastAsia="MyriadPro-Light"/>
                <w:sz w:val="18"/>
                <w:szCs w:val="18"/>
              </w:rPr>
            </w:pPr>
            <w:r w:rsidRPr="00E8260C">
              <w:rPr>
                <w:rFonts w:eastAsia="MyriadPro-Light"/>
                <w:sz w:val="18"/>
                <w:szCs w:val="18"/>
              </w:rPr>
              <w:t>◯ Általános közszolgáltatások</w:t>
            </w:r>
          </w:p>
          <w:p w14:paraId="5CE7D5E0" w14:textId="77777777" w:rsidR="00E166D1" w:rsidRPr="00E8260C" w:rsidRDefault="00E166D1" w:rsidP="00E01F50">
            <w:pPr>
              <w:autoSpaceDE w:val="0"/>
              <w:autoSpaceDN w:val="0"/>
              <w:adjustRightInd w:val="0"/>
              <w:spacing w:before="120" w:after="120"/>
              <w:rPr>
                <w:rFonts w:eastAsia="MyriadPro-Light"/>
                <w:sz w:val="18"/>
                <w:szCs w:val="18"/>
              </w:rPr>
            </w:pPr>
            <w:r w:rsidRPr="00E8260C">
              <w:rPr>
                <w:rFonts w:eastAsia="MyriadPro-Light"/>
                <w:sz w:val="18"/>
                <w:szCs w:val="18"/>
              </w:rPr>
              <w:t>◯ Honvédelem</w:t>
            </w:r>
          </w:p>
          <w:p w14:paraId="4504D80D" w14:textId="77777777" w:rsidR="00E166D1" w:rsidRPr="00E8260C" w:rsidRDefault="00E166D1" w:rsidP="00E01F50">
            <w:pPr>
              <w:autoSpaceDE w:val="0"/>
              <w:autoSpaceDN w:val="0"/>
              <w:adjustRightInd w:val="0"/>
              <w:spacing w:before="120" w:after="120"/>
              <w:rPr>
                <w:rFonts w:eastAsia="MyriadPro-Light"/>
                <w:sz w:val="18"/>
                <w:szCs w:val="18"/>
              </w:rPr>
            </w:pPr>
            <w:r w:rsidRPr="00E8260C">
              <w:rPr>
                <w:rFonts w:eastAsia="MyriadPro-Light"/>
                <w:sz w:val="18"/>
                <w:szCs w:val="18"/>
              </w:rPr>
              <w:t>◯ Közrend és biztonság</w:t>
            </w:r>
          </w:p>
          <w:p w14:paraId="65E15738" w14:textId="77777777" w:rsidR="00E166D1" w:rsidRPr="00E8260C" w:rsidRDefault="00E166D1" w:rsidP="00E01F50">
            <w:pPr>
              <w:autoSpaceDE w:val="0"/>
              <w:autoSpaceDN w:val="0"/>
              <w:adjustRightInd w:val="0"/>
              <w:spacing w:before="120" w:after="120"/>
              <w:rPr>
                <w:rFonts w:eastAsia="MyriadPro-Light"/>
                <w:sz w:val="18"/>
                <w:szCs w:val="18"/>
              </w:rPr>
            </w:pPr>
            <w:r w:rsidRPr="00E8260C">
              <w:rPr>
                <w:rFonts w:eastAsia="MyriadPro-Light"/>
                <w:sz w:val="18"/>
                <w:szCs w:val="18"/>
              </w:rPr>
              <w:t>◯ Környezetvédelem</w:t>
            </w:r>
          </w:p>
          <w:p w14:paraId="10DBD9C9" w14:textId="77777777" w:rsidR="00E166D1" w:rsidRPr="00E8260C" w:rsidRDefault="00E166D1" w:rsidP="00E01F50">
            <w:pPr>
              <w:autoSpaceDE w:val="0"/>
              <w:autoSpaceDN w:val="0"/>
              <w:adjustRightInd w:val="0"/>
              <w:spacing w:before="120" w:after="120"/>
              <w:rPr>
                <w:rFonts w:eastAsia="MyriadPro-Light"/>
                <w:sz w:val="18"/>
                <w:szCs w:val="18"/>
              </w:rPr>
            </w:pPr>
            <w:r w:rsidRPr="00E8260C">
              <w:rPr>
                <w:rFonts w:eastAsia="MyriadPro-Light"/>
                <w:sz w:val="18"/>
                <w:szCs w:val="18"/>
              </w:rPr>
              <w:t>◯ Gazdasági és pénzügyek</w:t>
            </w:r>
          </w:p>
          <w:p w14:paraId="5D3EB0B6" w14:textId="77777777" w:rsidR="00E166D1" w:rsidRPr="00E8260C" w:rsidRDefault="00E166D1" w:rsidP="00E01F50">
            <w:pPr>
              <w:autoSpaceDE w:val="0"/>
              <w:autoSpaceDN w:val="0"/>
              <w:adjustRightInd w:val="0"/>
              <w:spacing w:before="120" w:after="120"/>
              <w:rPr>
                <w:rFonts w:eastAsia="MyriadPro-Light"/>
                <w:sz w:val="18"/>
                <w:szCs w:val="18"/>
              </w:rPr>
            </w:pPr>
            <w:r w:rsidRPr="00E8260C">
              <w:rPr>
                <w:rFonts w:eastAsia="MyriadPro-Light"/>
                <w:sz w:val="18"/>
                <w:szCs w:val="18"/>
              </w:rPr>
              <w:t>◯ Egészségügy</w:t>
            </w:r>
          </w:p>
        </w:tc>
        <w:tc>
          <w:tcPr>
            <w:tcW w:w="4889" w:type="dxa"/>
          </w:tcPr>
          <w:p w14:paraId="490E14E7" w14:textId="77777777" w:rsidR="00E166D1" w:rsidRPr="00E8260C" w:rsidRDefault="00E166D1" w:rsidP="00E01F50">
            <w:pPr>
              <w:autoSpaceDE w:val="0"/>
              <w:autoSpaceDN w:val="0"/>
              <w:adjustRightInd w:val="0"/>
              <w:spacing w:before="120" w:after="120"/>
              <w:rPr>
                <w:rFonts w:eastAsia="MyriadPro-Light"/>
                <w:sz w:val="18"/>
                <w:szCs w:val="18"/>
              </w:rPr>
            </w:pPr>
            <w:r w:rsidRPr="00E8260C">
              <w:rPr>
                <w:rFonts w:eastAsia="MyriadPro-Light"/>
                <w:sz w:val="18"/>
                <w:szCs w:val="18"/>
              </w:rPr>
              <w:t>◯ Lakásszolgáltatás és közösségi rekreáció</w:t>
            </w:r>
          </w:p>
          <w:p w14:paraId="3C44B324" w14:textId="77777777" w:rsidR="00E166D1" w:rsidRPr="00E8260C" w:rsidRDefault="00E166D1" w:rsidP="00E01F50">
            <w:pPr>
              <w:autoSpaceDE w:val="0"/>
              <w:autoSpaceDN w:val="0"/>
              <w:adjustRightInd w:val="0"/>
              <w:spacing w:before="120" w:after="120"/>
              <w:rPr>
                <w:rFonts w:eastAsia="MyriadPro-Light"/>
                <w:sz w:val="18"/>
                <w:szCs w:val="18"/>
              </w:rPr>
            </w:pPr>
            <w:r w:rsidRPr="00E8260C">
              <w:rPr>
                <w:rFonts w:eastAsia="MyriadPro-Light"/>
                <w:sz w:val="18"/>
                <w:szCs w:val="18"/>
              </w:rPr>
              <w:t>◯ Szociális védelem</w:t>
            </w:r>
          </w:p>
          <w:p w14:paraId="32994206" w14:textId="77777777" w:rsidR="00E166D1" w:rsidRPr="00E8260C" w:rsidRDefault="00E166D1" w:rsidP="00E01F50">
            <w:pPr>
              <w:autoSpaceDE w:val="0"/>
              <w:autoSpaceDN w:val="0"/>
              <w:adjustRightInd w:val="0"/>
              <w:spacing w:before="120" w:after="120"/>
              <w:rPr>
                <w:rFonts w:eastAsia="MyriadPro-Light"/>
                <w:sz w:val="18"/>
                <w:szCs w:val="18"/>
              </w:rPr>
            </w:pPr>
            <w:r w:rsidRPr="00E8260C">
              <w:rPr>
                <w:rFonts w:eastAsia="MyriadPro-Light"/>
                <w:sz w:val="18"/>
                <w:szCs w:val="18"/>
              </w:rPr>
              <w:t>◯ Szabadidő, kultúra és vallás</w:t>
            </w:r>
          </w:p>
          <w:p w14:paraId="3C86A0C5" w14:textId="77777777" w:rsidR="00E166D1" w:rsidRPr="00E8260C" w:rsidRDefault="00E166D1" w:rsidP="00E01F50">
            <w:pPr>
              <w:autoSpaceDE w:val="0"/>
              <w:autoSpaceDN w:val="0"/>
              <w:adjustRightInd w:val="0"/>
              <w:spacing w:before="120" w:after="120"/>
              <w:rPr>
                <w:rFonts w:eastAsia="MyriadPro-Light"/>
                <w:sz w:val="18"/>
                <w:szCs w:val="18"/>
              </w:rPr>
            </w:pPr>
            <w:r w:rsidRPr="00E8260C">
              <w:rPr>
                <w:rFonts w:eastAsia="MyriadPro-Light"/>
                <w:sz w:val="18"/>
                <w:szCs w:val="18"/>
              </w:rPr>
              <w:t>◯ Oktatás</w:t>
            </w:r>
          </w:p>
          <w:p w14:paraId="13D26F13" w14:textId="77777777" w:rsidR="00E166D1" w:rsidRPr="00E8260C" w:rsidRDefault="00E166D1" w:rsidP="00E01F50">
            <w:pPr>
              <w:autoSpaceDE w:val="0"/>
              <w:autoSpaceDN w:val="0"/>
              <w:adjustRightInd w:val="0"/>
              <w:spacing w:before="120" w:after="120"/>
              <w:rPr>
                <w:rFonts w:eastAsia="MyriadPro-Light"/>
                <w:sz w:val="18"/>
                <w:szCs w:val="18"/>
              </w:rPr>
            </w:pPr>
            <w:r w:rsidRPr="00C66C65">
              <w:rPr>
                <w:rFonts w:eastAsia="MyriadPro-Light"/>
                <w:color w:val="0070C0"/>
                <w:sz w:val="18"/>
                <w:szCs w:val="18"/>
              </w:rPr>
              <w:t>X</w:t>
            </w:r>
            <w:r w:rsidRPr="00E8260C">
              <w:rPr>
                <w:rFonts w:eastAsia="MyriadPro-Light"/>
                <w:sz w:val="18"/>
                <w:szCs w:val="18"/>
              </w:rPr>
              <w:t xml:space="preserve"> Egyéb tevékenység</w:t>
            </w:r>
            <w:r>
              <w:rPr>
                <w:rFonts w:eastAsia="MyriadPro-Light"/>
                <w:sz w:val="18"/>
                <w:szCs w:val="18"/>
              </w:rPr>
              <w:t>:</w:t>
            </w:r>
            <w:r w:rsidRPr="00C66C65">
              <w:rPr>
                <w:rFonts w:eastAsia="MyriadPro-Light"/>
                <w:color w:val="0070C0"/>
                <w:sz w:val="18"/>
                <w:szCs w:val="18"/>
              </w:rPr>
              <w:t xml:space="preserve"> </w:t>
            </w:r>
            <w:proofErr w:type="gramStart"/>
            <w:r w:rsidRPr="00142148">
              <w:rPr>
                <w:rFonts w:eastAsia="MyriadPro-Light"/>
                <w:color w:val="0070C0"/>
                <w:sz w:val="18"/>
                <w:szCs w:val="18"/>
              </w:rPr>
              <w:t>közlekedés fejlesztés</w:t>
            </w:r>
            <w:proofErr w:type="gramEnd"/>
          </w:p>
        </w:tc>
      </w:tr>
    </w:tbl>
    <w:p w14:paraId="7CCC315D" w14:textId="77777777" w:rsidR="00E166D1" w:rsidRPr="00E8260C" w:rsidRDefault="00E166D1" w:rsidP="00E166D1">
      <w:pPr>
        <w:rPr>
          <w:sz w:val="22"/>
          <w:szCs w:val="22"/>
        </w:rPr>
      </w:pPr>
    </w:p>
    <w:p w14:paraId="408EAC6E" w14:textId="77777777" w:rsidR="00E166D1" w:rsidRPr="00E8260C" w:rsidRDefault="00E166D1" w:rsidP="00E166D1">
      <w:pPr>
        <w:autoSpaceDE w:val="0"/>
        <w:autoSpaceDN w:val="0"/>
        <w:adjustRightInd w:val="0"/>
        <w:spacing w:before="120" w:after="120"/>
        <w:rPr>
          <w:rFonts w:eastAsia="MyriadPro-Semibold"/>
          <w:b/>
          <w:sz w:val="28"/>
          <w:szCs w:val="28"/>
        </w:rPr>
      </w:pPr>
      <w:r w:rsidRPr="00E8260C">
        <w:rPr>
          <w:rFonts w:eastAsia="MyriadPro-Semibold"/>
          <w:b/>
          <w:sz w:val="28"/>
          <w:szCs w:val="28"/>
        </w:rPr>
        <w:t>II. szakasz: Tárgy</w:t>
      </w:r>
    </w:p>
    <w:p w14:paraId="3C79C42A" w14:textId="77777777" w:rsidR="00E166D1" w:rsidRPr="00E8260C" w:rsidRDefault="00E166D1" w:rsidP="00E166D1">
      <w:pPr>
        <w:spacing w:before="120" w:after="120"/>
        <w:rPr>
          <w:rFonts w:eastAsia="MyriadPro-Semibold"/>
          <w:b/>
          <w:sz w:val="22"/>
          <w:szCs w:val="22"/>
        </w:rPr>
      </w:pPr>
    </w:p>
    <w:p w14:paraId="26674EAF" w14:textId="77777777" w:rsidR="00E166D1" w:rsidRPr="00E8260C" w:rsidRDefault="00E166D1" w:rsidP="00E166D1">
      <w:pPr>
        <w:spacing w:before="120" w:after="120"/>
        <w:rPr>
          <w:rFonts w:eastAsia="MyriadPro-Semibold"/>
          <w:b/>
          <w:sz w:val="22"/>
          <w:szCs w:val="22"/>
        </w:rPr>
      </w:pPr>
      <w:r w:rsidRPr="00E8260C">
        <w:rPr>
          <w:rFonts w:eastAsia="MyriadPro-Semibold"/>
          <w:b/>
          <w:sz w:val="22"/>
          <w:szCs w:val="22"/>
        </w:rPr>
        <w:t xml:space="preserve">II.1) </w:t>
      </w:r>
      <w:bookmarkStart w:id="238" w:name="bookmark8"/>
      <w:proofErr w:type="gramStart"/>
      <w:r w:rsidRPr="00E8260C">
        <w:rPr>
          <w:rFonts w:eastAsia="MyriadPro-Semibold"/>
          <w:b/>
          <w:sz w:val="22"/>
          <w:szCs w:val="22"/>
        </w:rPr>
        <w:t>A</w:t>
      </w:r>
      <w:proofErr w:type="gramEnd"/>
      <w:r w:rsidRPr="00E8260C">
        <w:rPr>
          <w:rFonts w:eastAsia="MyriadPro-Semibold"/>
          <w:b/>
          <w:sz w:val="22"/>
          <w:szCs w:val="22"/>
        </w:rPr>
        <w:t xml:space="preserve"> beszerzés mennyisége</w:t>
      </w:r>
      <w:bookmarkEnd w:id="2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6"/>
        <w:gridCol w:w="2428"/>
      </w:tblGrid>
      <w:tr w:rsidR="00E166D1" w:rsidRPr="00E8260C" w14:paraId="24F8F4E8" w14:textId="77777777" w:rsidTr="00E01F50">
        <w:tc>
          <w:tcPr>
            <w:tcW w:w="7196" w:type="dxa"/>
          </w:tcPr>
          <w:p w14:paraId="644257BA" w14:textId="77777777" w:rsidR="00E166D1" w:rsidRPr="00E8260C" w:rsidRDefault="00E166D1" w:rsidP="00E01F50">
            <w:pPr>
              <w:autoSpaceDE w:val="0"/>
              <w:autoSpaceDN w:val="0"/>
              <w:adjustRightInd w:val="0"/>
              <w:spacing w:before="120" w:after="120"/>
              <w:rPr>
                <w:rFonts w:eastAsia="MyriadPro-Semibold"/>
                <w:b/>
                <w:sz w:val="18"/>
                <w:szCs w:val="18"/>
              </w:rPr>
            </w:pPr>
            <w:r w:rsidRPr="00E8260C">
              <w:rPr>
                <w:rFonts w:eastAsia="MyriadPro-Semibold"/>
                <w:b/>
                <w:sz w:val="18"/>
                <w:szCs w:val="18"/>
              </w:rPr>
              <w:t>II.1.1) Elnevezés:</w:t>
            </w:r>
            <w:r w:rsidRPr="007837B8">
              <w:rPr>
                <w:b/>
                <w:color w:val="0000FF"/>
                <w:sz w:val="26"/>
                <w:szCs w:val="26"/>
              </w:rPr>
              <w:t xml:space="preserve"> </w:t>
            </w:r>
            <w:r w:rsidRPr="00156F7A">
              <w:rPr>
                <w:rFonts w:eastAsia="MyriadPro-Semibold"/>
                <w:b/>
                <w:i/>
                <w:color w:val="0070C0"/>
                <w:sz w:val="18"/>
                <w:szCs w:val="18"/>
              </w:rPr>
              <w:t xml:space="preserve">„ABC371- es </w:t>
            </w:r>
            <w:r>
              <w:rPr>
                <w:rFonts w:eastAsia="MyriadPro-Semibold"/>
                <w:b/>
                <w:i/>
                <w:color w:val="0070C0"/>
                <w:sz w:val="18"/>
                <w:szCs w:val="18"/>
              </w:rPr>
              <w:t>gyors</w:t>
            </w:r>
            <w:r w:rsidRPr="00156F7A">
              <w:rPr>
                <w:rFonts w:eastAsia="MyriadPro-Semibold"/>
                <w:b/>
                <w:i/>
                <w:color w:val="0070C0"/>
                <w:sz w:val="18"/>
                <w:szCs w:val="18"/>
              </w:rPr>
              <w:t>út kivitelezési feladatainak elvégzése”</w:t>
            </w:r>
          </w:p>
        </w:tc>
        <w:tc>
          <w:tcPr>
            <w:tcW w:w="2582" w:type="dxa"/>
          </w:tcPr>
          <w:p w14:paraId="602C77B3" w14:textId="77777777" w:rsidR="00E166D1" w:rsidRPr="00E8260C" w:rsidRDefault="00E166D1" w:rsidP="00E01F50">
            <w:pPr>
              <w:autoSpaceDE w:val="0"/>
              <w:autoSpaceDN w:val="0"/>
              <w:adjustRightInd w:val="0"/>
              <w:spacing w:before="120" w:after="120"/>
              <w:rPr>
                <w:rFonts w:eastAsia="MyriadPro-Semibold"/>
                <w:sz w:val="18"/>
                <w:szCs w:val="18"/>
              </w:rPr>
            </w:pPr>
            <w:r w:rsidRPr="00E8260C">
              <w:rPr>
                <w:rFonts w:eastAsia="MyriadPro-Light"/>
                <w:sz w:val="18"/>
                <w:szCs w:val="18"/>
              </w:rPr>
              <w:t xml:space="preserve">Hivatkozási szám: </w:t>
            </w:r>
            <w:r w:rsidRPr="00E8260C">
              <w:rPr>
                <w:rFonts w:eastAsia="MyriadPro-Semibold"/>
                <w:b/>
                <w:sz w:val="18"/>
                <w:szCs w:val="18"/>
                <w:vertAlign w:val="superscript"/>
              </w:rPr>
              <w:t>2</w:t>
            </w:r>
          </w:p>
        </w:tc>
      </w:tr>
      <w:tr w:rsidR="00E166D1" w:rsidRPr="00E8260C" w14:paraId="4607B64B" w14:textId="77777777" w:rsidTr="00E01F50">
        <w:tc>
          <w:tcPr>
            <w:tcW w:w="9778" w:type="dxa"/>
            <w:gridSpan w:val="2"/>
          </w:tcPr>
          <w:p w14:paraId="7DD82AD0" w14:textId="77777777" w:rsidR="00E166D1" w:rsidRPr="00C806D1" w:rsidRDefault="00E166D1" w:rsidP="00E01F50">
            <w:pPr>
              <w:autoSpaceDE w:val="0"/>
              <w:autoSpaceDN w:val="0"/>
              <w:adjustRightInd w:val="0"/>
              <w:spacing w:before="120" w:after="120"/>
              <w:rPr>
                <w:rFonts w:eastAsia="MyriadPro-Light"/>
                <w:sz w:val="18"/>
                <w:szCs w:val="18"/>
              </w:rPr>
            </w:pPr>
            <w:r w:rsidRPr="00E8260C">
              <w:rPr>
                <w:rFonts w:eastAsia="MyriadPro-Light"/>
                <w:b/>
                <w:sz w:val="18"/>
                <w:szCs w:val="18"/>
              </w:rPr>
              <w:t xml:space="preserve">II.1.2) Fő </w:t>
            </w:r>
            <w:proofErr w:type="spellStart"/>
            <w:r w:rsidRPr="00E8260C">
              <w:rPr>
                <w:rFonts w:eastAsia="MyriadPro-Light"/>
                <w:b/>
                <w:sz w:val="18"/>
                <w:szCs w:val="18"/>
              </w:rPr>
              <w:t>CPV-kód</w:t>
            </w:r>
            <w:proofErr w:type="spellEnd"/>
            <w:r w:rsidRPr="00E8260C">
              <w:rPr>
                <w:rFonts w:eastAsia="MyriadPro-Light"/>
                <w:b/>
                <w:sz w:val="18"/>
                <w:szCs w:val="18"/>
              </w:rPr>
              <w:t>:</w:t>
            </w:r>
            <w:r w:rsidRPr="00E8260C">
              <w:rPr>
                <w:rFonts w:eastAsia="MyriadPro-Light"/>
                <w:sz w:val="18"/>
                <w:szCs w:val="18"/>
              </w:rPr>
              <w:t xml:space="preserve"> </w:t>
            </w:r>
            <w:r w:rsidRPr="001D4AF2">
              <w:rPr>
                <w:rFonts w:eastAsia="MyriadPro-Light"/>
                <w:color w:val="0070C0"/>
                <w:sz w:val="18"/>
                <w:szCs w:val="18"/>
              </w:rPr>
              <w:t xml:space="preserve">44221100-6 </w:t>
            </w:r>
            <w:r w:rsidRPr="00C806D1">
              <w:rPr>
                <w:rFonts w:eastAsia="MyriadPro-Light"/>
                <w:color w:val="0070C0"/>
                <w:sz w:val="18"/>
                <w:szCs w:val="18"/>
              </w:rPr>
              <w:t>Építési munkák</w:t>
            </w:r>
          </w:p>
          <w:p w14:paraId="68EF7927" w14:textId="77777777" w:rsidR="00E166D1" w:rsidRPr="00E8260C" w:rsidRDefault="00E166D1" w:rsidP="00E01F50">
            <w:pPr>
              <w:autoSpaceDE w:val="0"/>
              <w:autoSpaceDN w:val="0"/>
              <w:adjustRightInd w:val="0"/>
              <w:spacing w:before="120" w:after="120"/>
              <w:rPr>
                <w:rFonts w:eastAsia="MyriadPro-Semibold"/>
                <w:sz w:val="18"/>
                <w:szCs w:val="18"/>
              </w:rPr>
            </w:pPr>
            <w:r w:rsidRPr="00E8260C">
              <w:rPr>
                <w:rFonts w:eastAsia="MyriadPro-Light"/>
                <w:sz w:val="18"/>
                <w:szCs w:val="18"/>
              </w:rPr>
              <w:t xml:space="preserve">Kiegészítő </w:t>
            </w:r>
            <w:proofErr w:type="spellStart"/>
            <w:r w:rsidRPr="00E8260C">
              <w:rPr>
                <w:rFonts w:eastAsia="MyriadPro-Light"/>
                <w:sz w:val="18"/>
                <w:szCs w:val="18"/>
              </w:rPr>
              <w:t>CPV-kód</w:t>
            </w:r>
            <w:proofErr w:type="spellEnd"/>
            <w:r w:rsidRPr="00E8260C">
              <w:rPr>
                <w:rFonts w:eastAsia="MyriadPro-Light"/>
                <w:sz w:val="18"/>
                <w:szCs w:val="18"/>
              </w:rPr>
              <w:t xml:space="preserve">: </w:t>
            </w:r>
            <w:r w:rsidRPr="001D4AF2">
              <w:rPr>
                <w:rFonts w:eastAsia="MyriadPro-Light"/>
                <w:color w:val="0070C0"/>
                <w:sz w:val="18"/>
                <w:szCs w:val="18"/>
              </w:rPr>
              <w:t xml:space="preserve">44221110-9 </w:t>
            </w:r>
            <w:r w:rsidRPr="00C806D1">
              <w:rPr>
                <w:rFonts w:eastAsia="MyriadPro-Light"/>
                <w:color w:val="0070C0"/>
                <w:sz w:val="18"/>
                <w:szCs w:val="18"/>
              </w:rPr>
              <w:t>Autópálya és közút építése</w:t>
            </w:r>
          </w:p>
        </w:tc>
      </w:tr>
      <w:tr w:rsidR="00E166D1" w:rsidRPr="00E8260C" w14:paraId="7CBD8923" w14:textId="77777777" w:rsidTr="00E01F50">
        <w:tc>
          <w:tcPr>
            <w:tcW w:w="9778" w:type="dxa"/>
            <w:gridSpan w:val="2"/>
          </w:tcPr>
          <w:p w14:paraId="30E92F04" w14:textId="77777777" w:rsidR="00E166D1" w:rsidRPr="00E8260C" w:rsidRDefault="00E166D1" w:rsidP="00E01F50">
            <w:pPr>
              <w:autoSpaceDE w:val="0"/>
              <w:autoSpaceDN w:val="0"/>
              <w:adjustRightInd w:val="0"/>
              <w:spacing w:before="120" w:after="120"/>
              <w:rPr>
                <w:rFonts w:eastAsia="MyriadPro-Semibold"/>
                <w:sz w:val="18"/>
                <w:szCs w:val="18"/>
              </w:rPr>
            </w:pPr>
            <w:r w:rsidRPr="00E8260C">
              <w:rPr>
                <w:rFonts w:eastAsia="MyriadPro-Semibold"/>
                <w:b/>
                <w:sz w:val="18"/>
                <w:szCs w:val="18"/>
              </w:rPr>
              <w:t xml:space="preserve">II.1.3) </w:t>
            </w:r>
            <w:proofErr w:type="gramStart"/>
            <w:r w:rsidRPr="00E8260C">
              <w:rPr>
                <w:rFonts w:eastAsia="MyriadPro-Semibold"/>
                <w:b/>
                <w:sz w:val="18"/>
                <w:szCs w:val="18"/>
              </w:rPr>
              <w:t>A</w:t>
            </w:r>
            <w:proofErr w:type="gramEnd"/>
            <w:r w:rsidRPr="00E8260C">
              <w:rPr>
                <w:rFonts w:eastAsia="MyriadPro-Semibold"/>
                <w:b/>
                <w:sz w:val="18"/>
                <w:szCs w:val="18"/>
              </w:rPr>
              <w:t xml:space="preserve"> szerződés típusa</w:t>
            </w:r>
            <w:r w:rsidRPr="00E8260C">
              <w:rPr>
                <w:rFonts w:eastAsia="MyriadPro-Semibold"/>
                <w:sz w:val="18"/>
                <w:szCs w:val="18"/>
              </w:rPr>
              <w:t xml:space="preserve"> </w:t>
            </w:r>
            <w:r w:rsidRPr="00156F7A">
              <w:rPr>
                <w:rFonts w:eastAsia="MS Mincho" w:hAnsi="MS Mincho"/>
                <w:color w:val="0070C0"/>
                <w:sz w:val="18"/>
                <w:szCs w:val="18"/>
              </w:rPr>
              <w:t>X</w:t>
            </w:r>
            <w:r w:rsidRPr="00E8260C">
              <w:rPr>
                <w:rFonts w:eastAsia="HiraKakuPro-W3"/>
                <w:sz w:val="18"/>
                <w:szCs w:val="18"/>
              </w:rPr>
              <w:t xml:space="preserve"> </w:t>
            </w:r>
            <w:r w:rsidRPr="00E8260C">
              <w:rPr>
                <w:rFonts w:eastAsia="MyriadPro-Light"/>
                <w:sz w:val="18"/>
                <w:szCs w:val="18"/>
              </w:rPr>
              <w:t xml:space="preserve">Építési beruházás </w:t>
            </w:r>
            <w:r w:rsidRPr="00E8260C">
              <w:rPr>
                <w:rFonts w:eastAsia="MS Mincho" w:hAnsi="MS Mincho"/>
                <w:sz w:val="18"/>
                <w:szCs w:val="18"/>
              </w:rPr>
              <w:t>◯</w:t>
            </w:r>
            <w:r w:rsidRPr="00E8260C">
              <w:rPr>
                <w:rFonts w:eastAsia="HiraKakuPro-W3"/>
                <w:sz w:val="18"/>
                <w:szCs w:val="18"/>
              </w:rPr>
              <w:t xml:space="preserve"> </w:t>
            </w:r>
            <w:r w:rsidRPr="00E8260C">
              <w:rPr>
                <w:rFonts w:eastAsia="MyriadPro-Light"/>
                <w:sz w:val="18"/>
                <w:szCs w:val="18"/>
              </w:rPr>
              <w:t xml:space="preserve">Árubeszerzés </w:t>
            </w:r>
            <w:r w:rsidRPr="00E8260C">
              <w:rPr>
                <w:rFonts w:eastAsia="MS Mincho" w:hAnsi="MS Mincho"/>
                <w:sz w:val="18"/>
                <w:szCs w:val="18"/>
              </w:rPr>
              <w:t>◯</w:t>
            </w:r>
            <w:r w:rsidRPr="00E8260C">
              <w:rPr>
                <w:rFonts w:eastAsia="HiraKakuPro-W3"/>
                <w:sz w:val="18"/>
                <w:szCs w:val="18"/>
              </w:rPr>
              <w:t xml:space="preserve"> </w:t>
            </w:r>
            <w:proofErr w:type="spellStart"/>
            <w:r w:rsidRPr="00E8260C">
              <w:rPr>
                <w:rFonts w:eastAsia="MyriadPro-Light"/>
                <w:sz w:val="18"/>
                <w:szCs w:val="18"/>
              </w:rPr>
              <w:t>Szolgáltatásmegrendelés</w:t>
            </w:r>
            <w:proofErr w:type="spellEnd"/>
          </w:p>
        </w:tc>
      </w:tr>
      <w:tr w:rsidR="00E166D1" w:rsidRPr="00E8260C" w14:paraId="3A31149B" w14:textId="77777777" w:rsidTr="00E01F50">
        <w:tc>
          <w:tcPr>
            <w:tcW w:w="9778" w:type="dxa"/>
            <w:gridSpan w:val="2"/>
          </w:tcPr>
          <w:p w14:paraId="0E42F802" w14:textId="77777777" w:rsidR="00E166D1" w:rsidRPr="00E8260C" w:rsidRDefault="00E166D1" w:rsidP="00E01F50">
            <w:pPr>
              <w:autoSpaceDE w:val="0"/>
              <w:autoSpaceDN w:val="0"/>
              <w:adjustRightInd w:val="0"/>
              <w:spacing w:before="120" w:after="120"/>
              <w:rPr>
                <w:rFonts w:eastAsia="MyriadPro-Semibold"/>
                <w:b/>
                <w:sz w:val="18"/>
                <w:szCs w:val="18"/>
              </w:rPr>
            </w:pPr>
            <w:r w:rsidRPr="00E8260C">
              <w:rPr>
                <w:rFonts w:eastAsia="MyriadPro-Semibold"/>
                <w:b/>
                <w:sz w:val="18"/>
                <w:szCs w:val="18"/>
              </w:rPr>
              <w:t>II.1.4) Rövid meghatározás:</w:t>
            </w:r>
          </w:p>
        </w:tc>
      </w:tr>
      <w:tr w:rsidR="00E166D1" w:rsidRPr="00E8260C" w14:paraId="257D9B71" w14:textId="77777777" w:rsidTr="00E01F50">
        <w:tc>
          <w:tcPr>
            <w:tcW w:w="9778" w:type="dxa"/>
            <w:gridSpan w:val="2"/>
          </w:tcPr>
          <w:p w14:paraId="07F05AC6" w14:textId="77777777" w:rsidR="00E166D1" w:rsidRPr="00E8260C" w:rsidRDefault="00E166D1" w:rsidP="00E01F50">
            <w:pPr>
              <w:autoSpaceDE w:val="0"/>
              <w:autoSpaceDN w:val="0"/>
              <w:adjustRightInd w:val="0"/>
              <w:spacing w:before="120" w:after="120"/>
              <w:rPr>
                <w:rFonts w:eastAsia="MyriadPro-Semibold"/>
                <w:sz w:val="18"/>
                <w:szCs w:val="18"/>
              </w:rPr>
            </w:pPr>
            <w:r w:rsidRPr="00E8260C">
              <w:rPr>
                <w:rFonts w:eastAsia="MyriadPro-Semibold"/>
                <w:b/>
                <w:sz w:val="18"/>
                <w:szCs w:val="18"/>
              </w:rPr>
              <w:t>II.1.5) Becsült teljes érték vagy nagyságrend:</w:t>
            </w:r>
            <w:r w:rsidRPr="00E8260C">
              <w:rPr>
                <w:rFonts w:eastAsia="MyriadPro-Semibold"/>
                <w:sz w:val="18"/>
                <w:szCs w:val="18"/>
              </w:rPr>
              <w:t xml:space="preserve"> </w:t>
            </w:r>
            <w:r w:rsidRPr="00E8260C">
              <w:rPr>
                <w:rFonts w:eastAsia="MyriadPro-Semibold"/>
                <w:b/>
                <w:sz w:val="18"/>
                <w:szCs w:val="18"/>
                <w:vertAlign w:val="superscript"/>
              </w:rPr>
              <w:t>2</w:t>
            </w:r>
          </w:p>
          <w:p w14:paraId="2AD716F4" w14:textId="77777777" w:rsidR="00E166D1" w:rsidRPr="00E8260C" w:rsidRDefault="00E166D1" w:rsidP="00E01F50">
            <w:pPr>
              <w:autoSpaceDE w:val="0"/>
              <w:autoSpaceDN w:val="0"/>
              <w:adjustRightInd w:val="0"/>
              <w:spacing w:before="120" w:after="120"/>
              <w:rPr>
                <w:rFonts w:eastAsia="MyriadPro-Semibold"/>
                <w:sz w:val="18"/>
                <w:szCs w:val="18"/>
              </w:rPr>
            </w:pPr>
            <w:r w:rsidRPr="00E8260C">
              <w:rPr>
                <w:rFonts w:eastAsia="MyriadPro-Semibold"/>
                <w:sz w:val="18"/>
                <w:szCs w:val="18"/>
              </w:rPr>
              <w:t xml:space="preserve">Érték </w:t>
            </w:r>
            <w:r>
              <w:rPr>
                <w:rFonts w:eastAsia="MyriadPro-Semibold"/>
                <w:sz w:val="18"/>
                <w:szCs w:val="18"/>
              </w:rPr>
              <w:t>á</w:t>
            </w:r>
            <w:r w:rsidRPr="00E8260C">
              <w:rPr>
                <w:rFonts w:eastAsia="MyriadPro-Semibold"/>
                <w:sz w:val="18"/>
                <w:szCs w:val="18"/>
              </w:rPr>
              <w:t xml:space="preserve">fa nélkül: </w:t>
            </w:r>
            <w:r w:rsidRPr="00081ECD">
              <w:rPr>
                <w:rFonts w:eastAsia="MyriadPro-Semibold"/>
                <w:color w:val="0070C0"/>
                <w:sz w:val="18"/>
                <w:szCs w:val="18"/>
              </w:rPr>
              <w:t>2.000.000.000,</w:t>
            </w:r>
            <w:proofErr w:type="gramStart"/>
            <w:r w:rsidRPr="00081ECD">
              <w:rPr>
                <w:rFonts w:eastAsia="MyriadPro-Semibold"/>
                <w:color w:val="0070C0"/>
                <w:sz w:val="18"/>
                <w:szCs w:val="18"/>
              </w:rPr>
              <w:t xml:space="preserve">- </w:t>
            </w:r>
            <w:r w:rsidRPr="00E8260C">
              <w:rPr>
                <w:rFonts w:eastAsia="MyriadPro-Semibold"/>
                <w:sz w:val="18"/>
                <w:szCs w:val="18"/>
              </w:rPr>
              <w:t xml:space="preserve"> Pénznem</w:t>
            </w:r>
            <w:proofErr w:type="gramEnd"/>
            <w:r w:rsidRPr="00E8260C">
              <w:rPr>
                <w:rFonts w:eastAsia="MyriadPro-Semibold"/>
                <w:sz w:val="18"/>
                <w:szCs w:val="18"/>
              </w:rPr>
              <w:t xml:space="preserve">: </w:t>
            </w:r>
            <w:r w:rsidRPr="00CB1D46">
              <w:rPr>
                <w:rFonts w:eastAsia="MyriadPro-Semibold"/>
                <w:color w:val="0070C0"/>
                <w:sz w:val="18"/>
                <w:szCs w:val="18"/>
              </w:rPr>
              <w:t>HUF</w:t>
            </w:r>
          </w:p>
          <w:p w14:paraId="18984AE3" w14:textId="77777777" w:rsidR="00E166D1" w:rsidRPr="00E8260C" w:rsidRDefault="00E166D1" w:rsidP="00E01F50">
            <w:pPr>
              <w:autoSpaceDE w:val="0"/>
              <w:autoSpaceDN w:val="0"/>
              <w:adjustRightInd w:val="0"/>
              <w:spacing w:before="120" w:after="120"/>
              <w:rPr>
                <w:rFonts w:eastAsia="MyriadPro-Semibold"/>
                <w:i/>
                <w:sz w:val="18"/>
                <w:szCs w:val="18"/>
              </w:rPr>
            </w:pPr>
            <w:r w:rsidRPr="00E8260C">
              <w:rPr>
                <w:rFonts w:eastAsia="MyriadPro-Semibold"/>
                <w:i/>
                <w:sz w:val="18"/>
                <w:szCs w:val="18"/>
              </w:rPr>
              <w:t>(Keretmegállapodás vagy dinamikus beszerzési rendszer esetében a szerződéseknek a keretmegállapodás vagy dinamikus beszerzési rendszer teljes időtartamára vonatkozó becsült összértéke vagy volumene)</w:t>
            </w:r>
          </w:p>
        </w:tc>
      </w:tr>
      <w:tr w:rsidR="00E166D1" w:rsidRPr="00E8260C" w14:paraId="05FEE3E0" w14:textId="77777777" w:rsidTr="00E01F50">
        <w:tc>
          <w:tcPr>
            <w:tcW w:w="9778" w:type="dxa"/>
            <w:gridSpan w:val="2"/>
          </w:tcPr>
          <w:p w14:paraId="5EC101A2" w14:textId="77777777" w:rsidR="00E166D1" w:rsidRPr="00E8260C" w:rsidRDefault="00E166D1" w:rsidP="00E01F50">
            <w:pPr>
              <w:autoSpaceDE w:val="0"/>
              <w:autoSpaceDN w:val="0"/>
              <w:adjustRightInd w:val="0"/>
              <w:spacing w:before="120" w:after="120"/>
              <w:rPr>
                <w:rFonts w:eastAsia="MyriadPro-Semibold"/>
                <w:b/>
                <w:sz w:val="18"/>
                <w:szCs w:val="18"/>
              </w:rPr>
            </w:pPr>
            <w:r w:rsidRPr="00E8260C">
              <w:rPr>
                <w:rFonts w:eastAsia="MyriadPro-Semibold"/>
                <w:b/>
                <w:sz w:val="18"/>
                <w:szCs w:val="18"/>
              </w:rPr>
              <w:t>II.1.6) Részekre vonatkozó információk</w:t>
            </w:r>
          </w:p>
          <w:p w14:paraId="2D689DE9" w14:textId="77777777" w:rsidR="00E166D1" w:rsidRPr="00E8260C" w:rsidRDefault="00E166D1" w:rsidP="00E01F50">
            <w:pPr>
              <w:autoSpaceDE w:val="0"/>
              <w:autoSpaceDN w:val="0"/>
              <w:adjustRightInd w:val="0"/>
              <w:spacing w:before="120" w:after="120"/>
              <w:rPr>
                <w:rFonts w:eastAsia="MyriadPro-Semibold"/>
                <w:sz w:val="18"/>
                <w:szCs w:val="18"/>
              </w:rPr>
            </w:pPr>
            <w:r w:rsidRPr="00E8260C">
              <w:rPr>
                <w:rFonts w:eastAsia="MyriadPro-Semibold"/>
                <w:sz w:val="18"/>
                <w:szCs w:val="18"/>
              </w:rPr>
              <w:lastRenderedPageBreak/>
              <w:t xml:space="preserve">A beszerzés részekből áll </w:t>
            </w:r>
            <w:r w:rsidRPr="00E8260C">
              <w:rPr>
                <w:rFonts w:eastAsia="HiraKakuPro-W3"/>
                <w:sz w:val="18"/>
                <w:szCs w:val="18"/>
              </w:rPr>
              <w:t xml:space="preserve">◯ </w:t>
            </w:r>
            <w:r w:rsidRPr="00E8260C">
              <w:rPr>
                <w:rFonts w:eastAsia="MyriadPro-Semibold"/>
                <w:sz w:val="18"/>
                <w:szCs w:val="18"/>
              </w:rPr>
              <w:t xml:space="preserve">igen </w:t>
            </w:r>
            <w:r w:rsidRPr="00524714">
              <w:rPr>
                <w:rFonts w:eastAsia="HiraKakuPro-W3"/>
                <w:color w:val="0070C0"/>
                <w:sz w:val="18"/>
                <w:szCs w:val="18"/>
              </w:rPr>
              <w:t>X</w:t>
            </w:r>
            <w:r w:rsidRPr="00E8260C">
              <w:rPr>
                <w:rFonts w:eastAsia="HiraKakuPro-W3"/>
                <w:sz w:val="18"/>
                <w:szCs w:val="18"/>
              </w:rPr>
              <w:t xml:space="preserve"> </w:t>
            </w:r>
            <w:r w:rsidRPr="00E8260C">
              <w:rPr>
                <w:rFonts w:eastAsia="MyriadPro-Semibold"/>
                <w:sz w:val="18"/>
                <w:szCs w:val="18"/>
              </w:rPr>
              <w:t>nem</w:t>
            </w:r>
          </w:p>
          <w:p w14:paraId="217EC95D" w14:textId="77777777" w:rsidR="00E166D1" w:rsidRPr="00E8260C" w:rsidRDefault="00E166D1" w:rsidP="00E01F50">
            <w:pPr>
              <w:autoSpaceDE w:val="0"/>
              <w:autoSpaceDN w:val="0"/>
              <w:adjustRightInd w:val="0"/>
              <w:spacing w:before="120" w:after="120"/>
              <w:rPr>
                <w:rFonts w:eastAsia="MyriadPro-Semibold"/>
                <w:sz w:val="18"/>
                <w:szCs w:val="18"/>
              </w:rPr>
            </w:pPr>
            <w:r w:rsidRPr="00E8260C">
              <w:rPr>
                <w:rFonts w:eastAsia="MyriadPro-Semibold"/>
                <w:sz w:val="18"/>
                <w:szCs w:val="18"/>
              </w:rPr>
              <w:t xml:space="preserve">Ajánlatok </w:t>
            </w:r>
            <w:r w:rsidRPr="00E8260C">
              <w:rPr>
                <w:rFonts w:eastAsia="HiraKakuPro-W3"/>
                <w:sz w:val="18"/>
                <w:szCs w:val="18"/>
              </w:rPr>
              <w:t xml:space="preserve">◯ valamennyi részre ◯ </w:t>
            </w:r>
            <w:r w:rsidRPr="00E8260C">
              <w:rPr>
                <w:rFonts w:eastAsia="MyriadPro-Semibold"/>
                <w:sz w:val="18"/>
                <w:szCs w:val="18"/>
              </w:rPr>
              <w:t xml:space="preserve">legfeljebb a következő számú részre nyújthatók be: </w:t>
            </w:r>
            <w:proofErr w:type="gramStart"/>
            <w:r w:rsidRPr="00E8260C">
              <w:rPr>
                <w:rFonts w:eastAsia="MyriadPro-Semibold"/>
                <w:sz w:val="18"/>
                <w:szCs w:val="18"/>
              </w:rPr>
              <w:t>[  ]</w:t>
            </w:r>
            <w:proofErr w:type="gramEnd"/>
            <w:r w:rsidRPr="00E8260C">
              <w:rPr>
                <w:rFonts w:eastAsia="MyriadPro-Semibold"/>
                <w:sz w:val="18"/>
                <w:szCs w:val="18"/>
              </w:rPr>
              <w:t xml:space="preserve"> </w:t>
            </w:r>
            <w:r w:rsidRPr="00E8260C">
              <w:rPr>
                <w:rFonts w:eastAsia="HiraKakuPro-W3"/>
                <w:sz w:val="18"/>
                <w:szCs w:val="18"/>
              </w:rPr>
              <w:t xml:space="preserve">◯ </w:t>
            </w:r>
            <w:r w:rsidRPr="00E8260C">
              <w:rPr>
                <w:rFonts w:eastAsia="MyriadPro-Semibold"/>
                <w:sz w:val="18"/>
                <w:szCs w:val="18"/>
              </w:rPr>
              <w:t>csak egy részre nyújthatók be</w:t>
            </w:r>
          </w:p>
          <w:p w14:paraId="17FFC6D6" w14:textId="77777777" w:rsidR="00E166D1" w:rsidRPr="00E8260C" w:rsidRDefault="00E166D1" w:rsidP="00E01F50">
            <w:pPr>
              <w:autoSpaceDE w:val="0"/>
              <w:autoSpaceDN w:val="0"/>
              <w:adjustRightInd w:val="0"/>
              <w:spacing w:before="120" w:after="120"/>
              <w:rPr>
                <w:rFonts w:eastAsia="MyriadPro-Semibold"/>
                <w:sz w:val="18"/>
                <w:szCs w:val="18"/>
              </w:rPr>
            </w:pPr>
            <w:r w:rsidRPr="00E8260C">
              <w:rPr>
                <w:bCs/>
                <w:sz w:val="18"/>
                <w:szCs w:val="18"/>
              </w:rPr>
              <w:fldChar w:fldCharType="begin">
                <w:ffData>
                  <w:name w:val="Check16"/>
                  <w:enabled/>
                  <w:calcOnExit w:val="0"/>
                  <w:checkBox>
                    <w:sizeAuto/>
                    <w:default w:val="0"/>
                  </w:checkBox>
                </w:ffData>
              </w:fldChar>
            </w:r>
            <w:r w:rsidRPr="00E8260C">
              <w:rPr>
                <w:bCs/>
                <w:sz w:val="18"/>
                <w:szCs w:val="18"/>
              </w:rPr>
              <w:instrText xml:space="preserve"> FORMCHECKBOX </w:instrText>
            </w:r>
            <w:r w:rsidR="002F3E46">
              <w:rPr>
                <w:bCs/>
                <w:sz w:val="18"/>
                <w:szCs w:val="18"/>
              </w:rPr>
            </w:r>
            <w:r w:rsidR="002F3E46">
              <w:rPr>
                <w:bCs/>
                <w:sz w:val="18"/>
                <w:szCs w:val="18"/>
              </w:rPr>
              <w:fldChar w:fldCharType="separate"/>
            </w:r>
            <w:r w:rsidRPr="00E8260C">
              <w:rPr>
                <w:bCs/>
                <w:sz w:val="18"/>
                <w:szCs w:val="18"/>
              </w:rPr>
              <w:fldChar w:fldCharType="end"/>
            </w:r>
            <w:r w:rsidRPr="00E8260C">
              <w:rPr>
                <w:rFonts w:eastAsia="MyriadPro-Semibold"/>
                <w:sz w:val="18"/>
                <w:szCs w:val="18"/>
              </w:rPr>
              <w:t xml:space="preserve"> Az egy ajánlattevőnek odaítélhető részek maximális száma: </w:t>
            </w:r>
            <w:proofErr w:type="gramStart"/>
            <w:r w:rsidRPr="00E8260C">
              <w:rPr>
                <w:rFonts w:eastAsia="MyriadPro-Semibold"/>
                <w:sz w:val="18"/>
                <w:szCs w:val="18"/>
              </w:rPr>
              <w:t>[  ]</w:t>
            </w:r>
            <w:proofErr w:type="gramEnd"/>
          </w:p>
          <w:p w14:paraId="4A7BAF3F" w14:textId="77777777" w:rsidR="00E166D1" w:rsidRPr="00E8260C" w:rsidRDefault="00E166D1" w:rsidP="00E01F50">
            <w:pPr>
              <w:autoSpaceDE w:val="0"/>
              <w:autoSpaceDN w:val="0"/>
              <w:adjustRightInd w:val="0"/>
              <w:spacing w:before="120" w:after="120"/>
              <w:rPr>
                <w:rFonts w:eastAsia="MyriadPro-Semibold"/>
                <w:sz w:val="18"/>
                <w:szCs w:val="18"/>
              </w:rPr>
            </w:pPr>
            <w:r w:rsidRPr="00E8260C">
              <w:rPr>
                <w:rFonts w:eastAsia="MyriadPro-Semibold"/>
                <w:sz w:val="18"/>
                <w:szCs w:val="18"/>
              </w:rPr>
              <w:fldChar w:fldCharType="begin">
                <w:ffData>
                  <w:name w:val="Check16"/>
                  <w:enabled/>
                  <w:calcOnExit w:val="0"/>
                  <w:checkBox>
                    <w:sizeAuto/>
                    <w:default w:val="0"/>
                  </w:checkBox>
                </w:ffData>
              </w:fldChar>
            </w:r>
            <w:r w:rsidRPr="00E8260C">
              <w:rPr>
                <w:rFonts w:eastAsia="MyriadPro-Semibold"/>
                <w:sz w:val="18"/>
                <w:szCs w:val="18"/>
              </w:rPr>
              <w:instrText xml:space="preserve"> FORMCHECKBOX </w:instrText>
            </w:r>
            <w:r w:rsidR="002F3E46">
              <w:rPr>
                <w:rFonts w:eastAsia="MyriadPro-Semibold"/>
                <w:sz w:val="18"/>
                <w:szCs w:val="18"/>
              </w:rPr>
            </w:r>
            <w:r w:rsidR="002F3E46">
              <w:rPr>
                <w:rFonts w:eastAsia="MyriadPro-Semibold"/>
                <w:sz w:val="18"/>
                <w:szCs w:val="18"/>
              </w:rPr>
              <w:fldChar w:fldCharType="separate"/>
            </w:r>
            <w:r w:rsidRPr="00E8260C">
              <w:rPr>
                <w:rFonts w:eastAsia="MyriadPro-Semibold"/>
                <w:sz w:val="18"/>
                <w:szCs w:val="18"/>
              </w:rPr>
              <w:fldChar w:fldCharType="end"/>
            </w:r>
            <w:r w:rsidRPr="00E8260C">
              <w:rPr>
                <w:rFonts w:eastAsia="MyriadPro-Semibold"/>
                <w:sz w:val="18"/>
                <w:szCs w:val="18"/>
              </w:rPr>
              <w:t xml:space="preserve"> Az ajánlatkérő fenntartja a jogot arra, hogy a következő részek vagy részcsoportok kombinációjával ítéljen oda szerződéseket:</w:t>
            </w:r>
          </w:p>
        </w:tc>
      </w:tr>
    </w:tbl>
    <w:p w14:paraId="16F6E0F3" w14:textId="77777777" w:rsidR="00E166D1" w:rsidRPr="00E8260C" w:rsidRDefault="00E166D1" w:rsidP="00E166D1">
      <w:pPr>
        <w:spacing w:before="120" w:after="120"/>
        <w:rPr>
          <w:rFonts w:eastAsia="MyriadPro-Semibold"/>
          <w:b/>
        </w:rPr>
      </w:pPr>
      <w:r w:rsidRPr="00E8260C">
        <w:rPr>
          <w:rFonts w:eastAsia="MyriadPro-Semibold"/>
          <w:b/>
          <w:sz w:val="22"/>
          <w:szCs w:val="22"/>
        </w:rPr>
        <w:lastRenderedPageBreak/>
        <w:t xml:space="preserve">II.2) Meghatározás </w:t>
      </w:r>
      <w:r w:rsidRPr="00E8260C">
        <w:rPr>
          <w:rFonts w:eastAsia="MyriadPro-Semibold"/>
          <w:b/>
          <w:sz w:val="18"/>
          <w:szCs w:val="18"/>
          <w:vertAlign w:val="superscript"/>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2"/>
        <w:gridCol w:w="2402"/>
      </w:tblGrid>
      <w:tr w:rsidR="00E166D1" w:rsidRPr="00E8260C" w14:paraId="34514087" w14:textId="77777777" w:rsidTr="00E01F50">
        <w:tc>
          <w:tcPr>
            <w:tcW w:w="7196" w:type="dxa"/>
          </w:tcPr>
          <w:p w14:paraId="182090DD" w14:textId="77777777" w:rsidR="00E166D1" w:rsidRPr="00E8260C" w:rsidRDefault="00E166D1" w:rsidP="00E01F50">
            <w:pPr>
              <w:spacing w:before="120" w:after="120"/>
              <w:rPr>
                <w:rFonts w:eastAsia="MyriadPro-Semibold"/>
                <w:b/>
                <w:sz w:val="18"/>
                <w:szCs w:val="18"/>
              </w:rPr>
            </w:pPr>
            <w:r w:rsidRPr="00E8260C">
              <w:rPr>
                <w:rFonts w:eastAsia="MyriadPro-Semibold"/>
                <w:b/>
                <w:sz w:val="18"/>
                <w:szCs w:val="18"/>
              </w:rPr>
              <w:t xml:space="preserve">II.2.1) Elnevezés: </w:t>
            </w:r>
            <w:r w:rsidRPr="00E8260C">
              <w:rPr>
                <w:rFonts w:eastAsia="MyriadPro-Semibold"/>
                <w:b/>
                <w:sz w:val="18"/>
                <w:szCs w:val="18"/>
                <w:vertAlign w:val="superscript"/>
              </w:rPr>
              <w:t>2</w:t>
            </w:r>
          </w:p>
        </w:tc>
        <w:tc>
          <w:tcPr>
            <w:tcW w:w="2582" w:type="dxa"/>
          </w:tcPr>
          <w:p w14:paraId="346225CF" w14:textId="77777777" w:rsidR="00E166D1" w:rsidRPr="00E8260C" w:rsidRDefault="00E166D1" w:rsidP="00E01F50">
            <w:pPr>
              <w:spacing w:before="120" w:after="120"/>
              <w:rPr>
                <w:rFonts w:eastAsia="MyriadPro-Semibold"/>
                <w:sz w:val="18"/>
                <w:szCs w:val="18"/>
              </w:rPr>
            </w:pPr>
            <w:r w:rsidRPr="00E8260C">
              <w:rPr>
                <w:rFonts w:eastAsia="MyriadPro-Semibold"/>
                <w:sz w:val="18"/>
                <w:szCs w:val="18"/>
              </w:rPr>
              <w:t xml:space="preserve">Rész száma: </w:t>
            </w:r>
            <w:r w:rsidRPr="00E8260C">
              <w:rPr>
                <w:rFonts w:eastAsia="MyriadPro-Semibold"/>
                <w:b/>
                <w:sz w:val="18"/>
                <w:szCs w:val="18"/>
                <w:vertAlign w:val="superscript"/>
              </w:rPr>
              <w:t>2</w:t>
            </w:r>
          </w:p>
        </w:tc>
      </w:tr>
      <w:tr w:rsidR="00E166D1" w:rsidRPr="00E8260C" w14:paraId="27D4C1D3" w14:textId="77777777" w:rsidTr="00E01F50">
        <w:tc>
          <w:tcPr>
            <w:tcW w:w="9778" w:type="dxa"/>
            <w:gridSpan w:val="2"/>
          </w:tcPr>
          <w:p w14:paraId="2C255C14" w14:textId="77777777" w:rsidR="00E166D1" w:rsidRPr="00E8260C" w:rsidRDefault="00E166D1" w:rsidP="00E01F50">
            <w:pPr>
              <w:spacing w:before="120" w:after="120"/>
              <w:rPr>
                <w:rFonts w:eastAsia="MyriadPro-Semibold"/>
                <w:sz w:val="18"/>
                <w:szCs w:val="18"/>
                <w:vertAlign w:val="superscript"/>
              </w:rPr>
            </w:pPr>
            <w:r w:rsidRPr="00E8260C">
              <w:rPr>
                <w:rFonts w:eastAsia="MyriadPro-Light"/>
                <w:b/>
                <w:sz w:val="18"/>
                <w:szCs w:val="18"/>
              </w:rPr>
              <w:t xml:space="preserve">II.2.2) További </w:t>
            </w:r>
            <w:proofErr w:type="spellStart"/>
            <w:proofErr w:type="gramStart"/>
            <w:r w:rsidRPr="00E8260C">
              <w:rPr>
                <w:rFonts w:eastAsia="MyriadPro-Light"/>
                <w:b/>
                <w:sz w:val="18"/>
                <w:szCs w:val="18"/>
              </w:rPr>
              <w:t>CPV-kód</w:t>
            </w:r>
            <w:proofErr w:type="spellEnd"/>
            <w:r w:rsidRPr="00E8260C">
              <w:rPr>
                <w:rFonts w:eastAsia="MyriadPro-Light"/>
                <w:b/>
                <w:sz w:val="18"/>
                <w:szCs w:val="18"/>
              </w:rPr>
              <w:t>(</w:t>
            </w:r>
            <w:proofErr w:type="gramEnd"/>
            <w:r w:rsidRPr="00E8260C">
              <w:rPr>
                <w:rFonts w:eastAsia="MyriadPro-Light"/>
                <w:b/>
                <w:sz w:val="18"/>
                <w:szCs w:val="18"/>
              </w:rPr>
              <w:t>ok):</w:t>
            </w:r>
            <w:r w:rsidRPr="00E8260C">
              <w:rPr>
                <w:rFonts w:eastAsia="MyriadPro-Light"/>
                <w:sz w:val="18"/>
                <w:szCs w:val="18"/>
              </w:rPr>
              <w:t xml:space="preserve"> </w:t>
            </w:r>
            <w:r w:rsidRPr="00E8260C">
              <w:rPr>
                <w:rFonts w:eastAsia="MyriadPro-Semibold"/>
                <w:b/>
                <w:sz w:val="18"/>
                <w:szCs w:val="18"/>
                <w:vertAlign w:val="superscript"/>
              </w:rPr>
              <w:t>2</w:t>
            </w:r>
          </w:p>
          <w:p w14:paraId="304A275C" w14:textId="77777777" w:rsidR="00E166D1" w:rsidRPr="00E8260C" w:rsidRDefault="00E166D1" w:rsidP="00E01F50">
            <w:pPr>
              <w:spacing w:before="120" w:after="120"/>
              <w:rPr>
                <w:rFonts w:eastAsia="MyriadPro-Semibold"/>
                <w:sz w:val="18"/>
                <w:szCs w:val="18"/>
              </w:rPr>
            </w:pPr>
            <w:r w:rsidRPr="00E8260C">
              <w:rPr>
                <w:rFonts w:eastAsia="MyriadPro-Light"/>
                <w:sz w:val="18"/>
                <w:szCs w:val="18"/>
              </w:rPr>
              <w:t xml:space="preserve">Fő </w:t>
            </w:r>
            <w:proofErr w:type="spellStart"/>
            <w:r w:rsidRPr="00E8260C">
              <w:rPr>
                <w:rFonts w:eastAsia="MyriadPro-Light"/>
                <w:sz w:val="18"/>
                <w:szCs w:val="18"/>
              </w:rPr>
              <w:t>CPV-kód</w:t>
            </w:r>
            <w:proofErr w:type="spellEnd"/>
            <w:r w:rsidRPr="00E8260C">
              <w:rPr>
                <w:rFonts w:eastAsia="MyriadPro-Light"/>
                <w:sz w:val="18"/>
                <w:szCs w:val="18"/>
              </w:rPr>
              <w:t xml:space="preserve">: </w:t>
            </w:r>
            <w:r w:rsidRPr="00E8260C">
              <w:rPr>
                <w:rFonts w:eastAsia="MyriadPro-Semibold"/>
                <w:b/>
                <w:sz w:val="18"/>
                <w:szCs w:val="18"/>
                <w:vertAlign w:val="superscript"/>
              </w:rPr>
              <w:t>1</w:t>
            </w:r>
            <w:r w:rsidRPr="00E8260C">
              <w:rPr>
                <w:rFonts w:eastAsia="MyriadPro-Light"/>
                <w:sz w:val="18"/>
                <w:szCs w:val="18"/>
              </w:rPr>
              <w:t xml:space="preserve"> [ ][ </w:t>
            </w:r>
            <w:proofErr w:type="gramStart"/>
            <w:r w:rsidRPr="00E8260C">
              <w:rPr>
                <w:rFonts w:eastAsia="MyriadPro-Light"/>
                <w:sz w:val="18"/>
                <w:szCs w:val="18"/>
              </w:rPr>
              <w:t>] .</w:t>
            </w:r>
            <w:proofErr w:type="gramEnd"/>
            <w:r w:rsidRPr="00E8260C">
              <w:rPr>
                <w:rFonts w:eastAsia="MyriadPro-Light"/>
                <w:sz w:val="18"/>
                <w:szCs w:val="18"/>
              </w:rPr>
              <w:t xml:space="preserve"> [ ][ ] . [ ][ ] . [ ][ ] Kiegészítő </w:t>
            </w:r>
            <w:proofErr w:type="spellStart"/>
            <w:r w:rsidRPr="00E8260C">
              <w:rPr>
                <w:rFonts w:eastAsia="MyriadPro-Light"/>
                <w:sz w:val="18"/>
                <w:szCs w:val="18"/>
              </w:rPr>
              <w:t>CPV-kód</w:t>
            </w:r>
            <w:proofErr w:type="spellEnd"/>
            <w:r w:rsidRPr="00E8260C">
              <w:rPr>
                <w:rFonts w:eastAsia="MyriadPro-Light"/>
                <w:sz w:val="18"/>
                <w:szCs w:val="18"/>
              </w:rPr>
              <w:t xml:space="preserve">: </w:t>
            </w:r>
            <w:r w:rsidRPr="00E8260C">
              <w:rPr>
                <w:rFonts w:eastAsia="MyriadPro-Semibold"/>
                <w:b/>
                <w:sz w:val="18"/>
                <w:szCs w:val="18"/>
                <w:vertAlign w:val="superscript"/>
              </w:rPr>
              <w:t>1, 2</w:t>
            </w:r>
            <w:r w:rsidRPr="00E8260C">
              <w:rPr>
                <w:rFonts w:eastAsia="MyriadPro-Light"/>
                <w:sz w:val="18"/>
                <w:szCs w:val="18"/>
              </w:rPr>
              <w:t xml:space="preserve"> [ ][ ][ ][ ]</w:t>
            </w:r>
          </w:p>
        </w:tc>
      </w:tr>
      <w:tr w:rsidR="00E166D1" w:rsidRPr="00E8260C" w14:paraId="6036993F" w14:textId="77777777" w:rsidTr="00E01F50">
        <w:tc>
          <w:tcPr>
            <w:tcW w:w="9778" w:type="dxa"/>
            <w:gridSpan w:val="2"/>
          </w:tcPr>
          <w:p w14:paraId="281C877B" w14:textId="77777777" w:rsidR="00E166D1" w:rsidRPr="00E8260C" w:rsidRDefault="00E166D1" w:rsidP="00E01F50">
            <w:pPr>
              <w:spacing w:before="120" w:after="120"/>
              <w:rPr>
                <w:rFonts w:eastAsia="MyriadPro-Semibold"/>
                <w:b/>
                <w:sz w:val="18"/>
                <w:szCs w:val="18"/>
              </w:rPr>
            </w:pPr>
            <w:r w:rsidRPr="00E8260C">
              <w:rPr>
                <w:rFonts w:eastAsia="MyriadPro-Semibold"/>
                <w:b/>
                <w:sz w:val="18"/>
                <w:szCs w:val="18"/>
              </w:rPr>
              <w:t xml:space="preserve">II.2.3) </w:t>
            </w:r>
            <w:proofErr w:type="gramStart"/>
            <w:r w:rsidRPr="00E8260C">
              <w:rPr>
                <w:rFonts w:eastAsia="MyriadPro-Semibold"/>
                <w:b/>
                <w:sz w:val="18"/>
                <w:szCs w:val="18"/>
              </w:rPr>
              <w:t>A</w:t>
            </w:r>
            <w:proofErr w:type="gramEnd"/>
            <w:r w:rsidRPr="00E8260C">
              <w:rPr>
                <w:rFonts w:eastAsia="MyriadPro-Semibold"/>
                <w:b/>
                <w:sz w:val="18"/>
                <w:szCs w:val="18"/>
              </w:rPr>
              <w:t xml:space="preserve"> teljesítés helye:</w:t>
            </w:r>
          </w:p>
          <w:p w14:paraId="69864CA1" w14:textId="77777777" w:rsidR="00E166D1" w:rsidRPr="00E8260C" w:rsidRDefault="00E166D1" w:rsidP="00E01F50">
            <w:pPr>
              <w:spacing w:before="120" w:after="120"/>
              <w:rPr>
                <w:rFonts w:eastAsia="MyriadPro-Semibold"/>
                <w:b/>
                <w:sz w:val="18"/>
                <w:szCs w:val="18"/>
              </w:rPr>
            </w:pPr>
            <w:proofErr w:type="spellStart"/>
            <w:r w:rsidRPr="00E8260C">
              <w:rPr>
                <w:rFonts w:eastAsia="MyriadPro-Light"/>
                <w:sz w:val="18"/>
                <w:szCs w:val="18"/>
              </w:rPr>
              <w:t>NUTS-kód</w:t>
            </w:r>
            <w:proofErr w:type="spellEnd"/>
            <w:r w:rsidRPr="00E8260C">
              <w:rPr>
                <w:rFonts w:eastAsia="MyriadPro-Light"/>
                <w:sz w:val="18"/>
                <w:szCs w:val="18"/>
              </w:rPr>
              <w:t xml:space="preserve">: </w:t>
            </w:r>
            <w:r w:rsidRPr="00E8260C">
              <w:rPr>
                <w:rFonts w:eastAsia="MyriadPro-Semibold"/>
                <w:b/>
                <w:sz w:val="18"/>
                <w:szCs w:val="18"/>
                <w:vertAlign w:val="superscript"/>
              </w:rPr>
              <w:t>1</w:t>
            </w:r>
            <w:r w:rsidRPr="00E8260C">
              <w:rPr>
                <w:rFonts w:eastAsia="MyriadPro-Light"/>
                <w:sz w:val="18"/>
                <w:szCs w:val="18"/>
              </w:rPr>
              <w:t xml:space="preserve"> [ ] [ ] [ ] [ ] [ ] </w:t>
            </w:r>
            <w:proofErr w:type="gramStart"/>
            <w:r w:rsidRPr="00E8260C">
              <w:rPr>
                <w:rFonts w:eastAsia="MyriadPro-Light"/>
                <w:sz w:val="18"/>
                <w:szCs w:val="18"/>
              </w:rPr>
              <w:t>A</w:t>
            </w:r>
            <w:proofErr w:type="gramEnd"/>
            <w:r w:rsidRPr="00E8260C">
              <w:rPr>
                <w:rFonts w:eastAsia="MyriadPro-Light"/>
                <w:sz w:val="18"/>
                <w:szCs w:val="18"/>
              </w:rPr>
              <w:t xml:space="preserve"> teljesítés fő helyszíne:</w:t>
            </w:r>
          </w:p>
        </w:tc>
      </w:tr>
      <w:tr w:rsidR="00E166D1" w:rsidRPr="00E8260C" w14:paraId="5F6DB041" w14:textId="77777777" w:rsidTr="00E01F50">
        <w:tc>
          <w:tcPr>
            <w:tcW w:w="9778" w:type="dxa"/>
            <w:gridSpan w:val="2"/>
          </w:tcPr>
          <w:p w14:paraId="29A20125" w14:textId="77777777" w:rsidR="00E166D1" w:rsidRPr="00E8260C" w:rsidRDefault="00E166D1" w:rsidP="00E01F50">
            <w:pPr>
              <w:autoSpaceDE w:val="0"/>
              <w:autoSpaceDN w:val="0"/>
              <w:adjustRightInd w:val="0"/>
              <w:spacing w:before="120" w:after="120"/>
              <w:rPr>
                <w:rFonts w:eastAsia="MyriadPro-Semibold"/>
                <w:b/>
                <w:sz w:val="18"/>
                <w:szCs w:val="18"/>
              </w:rPr>
            </w:pPr>
            <w:r w:rsidRPr="00E8260C">
              <w:rPr>
                <w:rFonts w:eastAsia="MyriadPro-Semibold"/>
                <w:b/>
                <w:sz w:val="18"/>
                <w:szCs w:val="18"/>
              </w:rPr>
              <w:t>II.2</w:t>
            </w:r>
            <w:r>
              <w:rPr>
                <w:rFonts w:eastAsia="MyriadPro-Semibold"/>
                <w:b/>
                <w:sz w:val="18"/>
                <w:szCs w:val="18"/>
              </w:rPr>
              <w:t xml:space="preserve">.4) </w:t>
            </w:r>
            <w:proofErr w:type="gramStart"/>
            <w:r>
              <w:rPr>
                <w:rFonts w:eastAsia="MyriadPro-Semibold"/>
                <w:b/>
                <w:sz w:val="18"/>
                <w:szCs w:val="18"/>
              </w:rPr>
              <w:t>A</w:t>
            </w:r>
            <w:proofErr w:type="gramEnd"/>
            <w:r>
              <w:rPr>
                <w:rFonts w:eastAsia="MyriadPro-Semibold"/>
                <w:b/>
                <w:sz w:val="18"/>
                <w:szCs w:val="18"/>
              </w:rPr>
              <w:t xml:space="preserve"> közbeszerzés ismertetése:</w:t>
            </w:r>
          </w:p>
          <w:p w14:paraId="4712BA90" w14:textId="77777777" w:rsidR="00E166D1" w:rsidRPr="000F16FE" w:rsidRDefault="00E166D1" w:rsidP="00E01F50">
            <w:pPr>
              <w:autoSpaceDE w:val="0"/>
              <w:autoSpaceDN w:val="0"/>
              <w:adjustRightInd w:val="0"/>
              <w:spacing w:before="120" w:after="120"/>
              <w:rPr>
                <w:rFonts w:eastAsia="MyriadPro-Semibold"/>
                <w:i/>
                <w:color w:val="0070C0"/>
                <w:sz w:val="18"/>
                <w:szCs w:val="18"/>
              </w:rPr>
            </w:pPr>
            <w:r w:rsidRPr="000F16FE">
              <w:rPr>
                <w:rFonts w:eastAsia="MyriadPro-Semibold"/>
                <w:b/>
                <w:i/>
                <w:color w:val="0070C0"/>
                <w:sz w:val="18"/>
                <w:szCs w:val="18"/>
              </w:rPr>
              <w:t>„ABC</w:t>
            </w:r>
            <w:r>
              <w:rPr>
                <w:rFonts w:eastAsia="MyriadPro-Semibold"/>
                <w:b/>
                <w:i/>
                <w:color w:val="0070C0"/>
                <w:sz w:val="18"/>
                <w:szCs w:val="18"/>
              </w:rPr>
              <w:t>371- es gyorsút</w:t>
            </w:r>
            <w:r w:rsidRPr="000F16FE">
              <w:rPr>
                <w:rFonts w:eastAsia="MyriadPro-Semibold"/>
                <w:b/>
                <w:i/>
                <w:color w:val="0070C0"/>
                <w:sz w:val="18"/>
                <w:szCs w:val="18"/>
              </w:rPr>
              <w:t xml:space="preserve"> kivitelezési feladatainak elvégzése”</w:t>
            </w:r>
          </w:p>
          <w:p w14:paraId="348C0326" w14:textId="77777777" w:rsidR="00E166D1" w:rsidRDefault="00E166D1" w:rsidP="00E01F50">
            <w:pPr>
              <w:autoSpaceDE w:val="0"/>
              <w:autoSpaceDN w:val="0"/>
              <w:adjustRightInd w:val="0"/>
              <w:spacing w:before="120" w:after="120"/>
              <w:rPr>
                <w:rFonts w:eastAsia="MyriadPro-Semibold"/>
                <w:color w:val="0070C0"/>
                <w:sz w:val="18"/>
                <w:szCs w:val="18"/>
              </w:rPr>
            </w:pPr>
          </w:p>
          <w:p w14:paraId="7A61A4AA" w14:textId="77777777" w:rsidR="00E166D1" w:rsidRPr="000F16FE" w:rsidRDefault="00E166D1" w:rsidP="00E01F50">
            <w:pPr>
              <w:autoSpaceDE w:val="0"/>
              <w:autoSpaceDN w:val="0"/>
              <w:adjustRightInd w:val="0"/>
              <w:spacing w:before="120" w:after="120"/>
              <w:rPr>
                <w:rFonts w:eastAsia="MyriadPro-Semibold"/>
                <w:color w:val="0070C0"/>
                <w:sz w:val="18"/>
                <w:szCs w:val="18"/>
              </w:rPr>
            </w:pPr>
            <w:r w:rsidRPr="000F16FE">
              <w:rPr>
                <w:rFonts w:eastAsia="MyriadPro-Semibold"/>
                <w:color w:val="0070C0"/>
                <w:sz w:val="18"/>
                <w:szCs w:val="18"/>
              </w:rPr>
              <w:t xml:space="preserve">A közbeszerzés </w:t>
            </w:r>
            <w:r>
              <w:rPr>
                <w:rFonts w:eastAsia="MyriadPro-Semibold"/>
                <w:color w:val="0070C0"/>
                <w:sz w:val="18"/>
                <w:szCs w:val="18"/>
              </w:rPr>
              <w:t xml:space="preserve">főbb </w:t>
            </w:r>
            <w:r w:rsidRPr="000F16FE">
              <w:rPr>
                <w:rFonts w:eastAsia="MyriadPro-Semibold"/>
                <w:color w:val="0070C0"/>
                <w:sz w:val="18"/>
                <w:szCs w:val="18"/>
              </w:rPr>
              <w:t>jellege:</w:t>
            </w:r>
          </w:p>
          <w:p w14:paraId="0EF70220" w14:textId="77777777" w:rsidR="00E166D1" w:rsidRPr="000F16FE" w:rsidRDefault="00E166D1" w:rsidP="00E01F50">
            <w:pPr>
              <w:autoSpaceDE w:val="0"/>
              <w:autoSpaceDN w:val="0"/>
              <w:adjustRightInd w:val="0"/>
              <w:spacing w:before="120" w:after="120"/>
              <w:rPr>
                <w:rFonts w:eastAsia="MyriadPro-Semibold"/>
                <w:iCs/>
                <w:color w:val="0070C0"/>
                <w:sz w:val="18"/>
                <w:szCs w:val="18"/>
              </w:rPr>
            </w:pPr>
            <w:r w:rsidRPr="000F16FE">
              <w:rPr>
                <w:rFonts w:eastAsia="MyriadPro-Semibold"/>
                <w:iCs/>
                <w:color w:val="0070C0"/>
                <w:sz w:val="18"/>
                <w:szCs w:val="18"/>
              </w:rPr>
              <w:t xml:space="preserve">Útkategória: </w:t>
            </w:r>
            <w:r>
              <w:rPr>
                <w:rFonts w:eastAsia="MyriadPro-Semibold"/>
                <w:iCs/>
                <w:color w:val="0070C0"/>
                <w:sz w:val="18"/>
                <w:szCs w:val="18"/>
              </w:rPr>
              <w:t>gyorsút</w:t>
            </w:r>
            <w:r w:rsidRPr="000F16FE">
              <w:rPr>
                <w:rFonts w:eastAsia="MyriadPro-Semibold"/>
                <w:iCs/>
                <w:color w:val="0070C0"/>
                <w:sz w:val="18"/>
                <w:szCs w:val="18"/>
              </w:rPr>
              <w:tab/>
            </w:r>
            <w:r w:rsidRPr="000F16FE">
              <w:rPr>
                <w:rFonts w:eastAsia="MyriadPro-Semibold"/>
                <w:iCs/>
                <w:color w:val="0070C0"/>
                <w:sz w:val="18"/>
                <w:szCs w:val="18"/>
              </w:rPr>
              <w:tab/>
            </w:r>
          </w:p>
          <w:p w14:paraId="35193C8C" w14:textId="77777777" w:rsidR="00E166D1" w:rsidRPr="000F16FE" w:rsidRDefault="00E166D1" w:rsidP="00E01F50">
            <w:pPr>
              <w:autoSpaceDE w:val="0"/>
              <w:autoSpaceDN w:val="0"/>
              <w:adjustRightInd w:val="0"/>
              <w:spacing w:before="120" w:after="120"/>
              <w:rPr>
                <w:rFonts w:eastAsia="MyriadPro-Semibold"/>
                <w:iCs/>
                <w:color w:val="0070C0"/>
                <w:sz w:val="18"/>
                <w:szCs w:val="18"/>
              </w:rPr>
            </w:pPr>
            <w:r w:rsidRPr="000F16FE">
              <w:rPr>
                <w:rFonts w:eastAsia="MyriadPro-Semibold"/>
                <w:iCs/>
                <w:color w:val="0070C0"/>
                <w:sz w:val="18"/>
                <w:szCs w:val="18"/>
              </w:rPr>
              <w:t>Tervezési sebesség:</w:t>
            </w:r>
            <w:r>
              <w:rPr>
                <w:rFonts w:eastAsia="MyriadPro-Semibold"/>
                <w:iCs/>
                <w:color w:val="0070C0"/>
                <w:sz w:val="18"/>
                <w:szCs w:val="18"/>
              </w:rPr>
              <w:t xml:space="preserve"> </w:t>
            </w:r>
            <w:r w:rsidRPr="000F16FE">
              <w:rPr>
                <w:rFonts w:eastAsia="MyriadPro-Semibold"/>
                <w:iCs/>
                <w:color w:val="0070C0"/>
                <w:sz w:val="18"/>
                <w:szCs w:val="18"/>
              </w:rPr>
              <w:t>110 km/h és 90 km/h</w:t>
            </w:r>
          </w:p>
          <w:p w14:paraId="2434A62C" w14:textId="77777777" w:rsidR="00E166D1" w:rsidRPr="000F16FE" w:rsidRDefault="00E166D1" w:rsidP="00E01F50">
            <w:pPr>
              <w:autoSpaceDE w:val="0"/>
              <w:autoSpaceDN w:val="0"/>
              <w:adjustRightInd w:val="0"/>
              <w:spacing w:before="120" w:after="120"/>
              <w:rPr>
                <w:rFonts w:eastAsia="MyriadPro-Semibold"/>
                <w:iCs/>
                <w:color w:val="0070C0"/>
                <w:sz w:val="18"/>
                <w:szCs w:val="18"/>
              </w:rPr>
            </w:pPr>
            <w:r w:rsidRPr="000F16FE">
              <w:rPr>
                <w:rFonts w:eastAsia="MyriadPro-Semibold"/>
                <w:iCs/>
                <w:color w:val="0070C0"/>
                <w:sz w:val="18"/>
                <w:szCs w:val="18"/>
              </w:rPr>
              <w:t>Domborzati viszony: síkvidék</w:t>
            </w:r>
          </w:p>
          <w:p w14:paraId="12D79B43" w14:textId="77777777" w:rsidR="00E166D1" w:rsidRPr="000F16FE" w:rsidRDefault="00E166D1" w:rsidP="00E01F50">
            <w:pPr>
              <w:autoSpaceDE w:val="0"/>
              <w:autoSpaceDN w:val="0"/>
              <w:adjustRightInd w:val="0"/>
              <w:spacing w:before="120" w:after="120"/>
              <w:rPr>
                <w:rFonts w:eastAsia="MyriadPro-Semibold"/>
                <w:iCs/>
                <w:color w:val="0070C0"/>
                <w:sz w:val="18"/>
                <w:szCs w:val="18"/>
              </w:rPr>
            </w:pPr>
            <w:r>
              <w:rPr>
                <w:rFonts w:eastAsia="MyriadPro-Semibold"/>
                <w:iCs/>
                <w:color w:val="0070C0"/>
                <w:sz w:val="18"/>
                <w:szCs w:val="18"/>
              </w:rPr>
              <w:t>A közbeszerzés főbb mennyisége:</w:t>
            </w:r>
          </w:p>
          <w:p w14:paraId="746C126F" w14:textId="77777777" w:rsidR="00E166D1" w:rsidRPr="00EC5056" w:rsidRDefault="00E166D1" w:rsidP="00E01F50">
            <w:pPr>
              <w:autoSpaceDE w:val="0"/>
              <w:autoSpaceDN w:val="0"/>
              <w:adjustRightInd w:val="0"/>
              <w:spacing w:before="120" w:after="120"/>
              <w:rPr>
                <w:rFonts w:eastAsia="MyriadPro-Semibold"/>
                <w:sz w:val="18"/>
                <w:szCs w:val="18"/>
              </w:rPr>
            </w:pPr>
          </w:p>
          <w:p w14:paraId="710C15E5" w14:textId="77777777" w:rsidR="00E166D1" w:rsidRPr="00EC5056" w:rsidRDefault="00E166D1" w:rsidP="00E01F50">
            <w:pPr>
              <w:autoSpaceDE w:val="0"/>
              <w:autoSpaceDN w:val="0"/>
              <w:adjustRightInd w:val="0"/>
              <w:spacing w:before="120" w:after="120"/>
              <w:rPr>
                <w:rFonts w:eastAsia="MyriadPro-Semibold"/>
                <w:color w:val="0070C0"/>
                <w:sz w:val="18"/>
                <w:szCs w:val="18"/>
              </w:rPr>
            </w:pPr>
            <w:r w:rsidRPr="00EC5056">
              <w:rPr>
                <w:rFonts w:eastAsia="MyriadPro-Semibold"/>
                <w:color w:val="0070C0"/>
                <w:sz w:val="18"/>
                <w:szCs w:val="18"/>
              </w:rPr>
              <w:t>Főbb mennyiségek, paraméterek:</w:t>
            </w:r>
          </w:p>
          <w:p w14:paraId="77B0EFD8" w14:textId="77777777" w:rsidR="00E166D1" w:rsidRPr="00EC5056" w:rsidRDefault="00E166D1" w:rsidP="00E166D1">
            <w:pPr>
              <w:pStyle w:val="Listaszerbekezds"/>
              <w:numPr>
                <w:ilvl w:val="0"/>
                <w:numId w:val="84"/>
              </w:numPr>
              <w:autoSpaceDE w:val="0"/>
              <w:autoSpaceDN w:val="0"/>
              <w:adjustRightInd w:val="0"/>
              <w:spacing w:before="120" w:after="120"/>
              <w:ind w:left="284" w:hanging="284"/>
              <w:contextualSpacing/>
              <w:rPr>
                <w:rFonts w:eastAsia="MyriadPro-Semibold"/>
                <w:color w:val="0070C0"/>
                <w:sz w:val="18"/>
                <w:szCs w:val="18"/>
              </w:rPr>
            </w:pPr>
            <w:r w:rsidRPr="00EC5056">
              <w:rPr>
                <w:rFonts w:eastAsia="MyriadPro-Semibold"/>
                <w:color w:val="0070C0"/>
                <w:sz w:val="18"/>
                <w:szCs w:val="18"/>
              </w:rPr>
              <w:t>egybefüggő 30 km, 2x2 sáv;</w:t>
            </w:r>
          </w:p>
          <w:p w14:paraId="59EE22D6" w14:textId="77777777" w:rsidR="00E166D1" w:rsidRPr="00EC5056" w:rsidRDefault="00E166D1" w:rsidP="00E166D1">
            <w:pPr>
              <w:pStyle w:val="Listaszerbekezds"/>
              <w:numPr>
                <w:ilvl w:val="0"/>
                <w:numId w:val="84"/>
              </w:numPr>
              <w:autoSpaceDE w:val="0"/>
              <w:autoSpaceDN w:val="0"/>
              <w:adjustRightInd w:val="0"/>
              <w:spacing w:before="120" w:after="120"/>
              <w:ind w:left="284" w:hanging="284"/>
              <w:contextualSpacing/>
              <w:rPr>
                <w:rFonts w:eastAsia="MyriadPro-Semibold"/>
                <w:color w:val="0070C0"/>
                <w:sz w:val="18"/>
                <w:szCs w:val="18"/>
              </w:rPr>
            </w:pPr>
            <w:r w:rsidRPr="00EC5056">
              <w:rPr>
                <w:rFonts w:eastAsia="MyriadPro-Semibold"/>
                <w:color w:val="0070C0"/>
                <w:sz w:val="18"/>
                <w:szCs w:val="18"/>
              </w:rPr>
              <w:t>2 db csomópont, 4 db útbecsatlakozás;</w:t>
            </w:r>
          </w:p>
          <w:p w14:paraId="1FBB3ED7" w14:textId="77777777" w:rsidR="00E166D1" w:rsidRPr="00EC5056" w:rsidRDefault="00E166D1" w:rsidP="00E166D1">
            <w:pPr>
              <w:pStyle w:val="Listaszerbekezds"/>
              <w:numPr>
                <w:ilvl w:val="0"/>
                <w:numId w:val="84"/>
              </w:numPr>
              <w:autoSpaceDE w:val="0"/>
              <w:autoSpaceDN w:val="0"/>
              <w:adjustRightInd w:val="0"/>
              <w:spacing w:before="120" w:after="120"/>
              <w:ind w:left="284" w:hanging="284"/>
              <w:contextualSpacing/>
              <w:rPr>
                <w:rFonts w:eastAsia="MyriadPro-Semibold"/>
                <w:color w:val="0070C0"/>
                <w:sz w:val="18"/>
                <w:szCs w:val="18"/>
              </w:rPr>
            </w:pPr>
            <w:r w:rsidRPr="00EC5056">
              <w:rPr>
                <w:rFonts w:eastAsia="MyriadPro-Semibold"/>
                <w:color w:val="0070C0"/>
                <w:sz w:val="18"/>
                <w:szCs w:val="18"/>
              </w:rPr>
              <w:t xml:space="preserve">1 db </w:t>
            </w:r>
            <w:proofErr w:type="spellStart"/>
            <w:r w:rsidRPr="00EC5056">
              <w:rPr>
                <w:rFonts w:eastAsia="MyriadPro-Semibold"/>
                <w:color w:val="0070C0"/>
                <w:sz w:val="18"/>
                <w:szCs w:val="18"/>
              </w:rPr>
              <w:t>tengelysúlymérő</w:t>
            </w:r>
            <w:proofErr w:type="spellEnd"/>
            <w:r w:rsidRPr="00EC5056">
              <w:rPr>
                <w:rFonts w:eastAsia="MyriadPro-Semibold"/>
                <w:color w:val="0070C0"/>
                <w:sz w:val="18"/>
                <w:szCs w:val="18"/>
              </w:rPr>
              <w:t xml:space="preserve"> hely kialakítása;</w:t>
            </w:r>
          </w:p>
          <w:p w14:paraId="6D668270" w14:textId="77777777" w:rsidR="00E166D1" w:rsidRPr="00EC5056" w:rsidRDefault="00E166D1" w:rsidP="00E166D1">
            <w:pPr>
              <w:pStyle w:val="Listaszerbekezds"/>
              <w:numPr>
                <w:ilvl w:val="0"/>
                <w:numId w:val="84"/>
              </w:numPr>
              <w:autoSpaceDE w:val="0"/>
              <w:autoSpaceDN w:val="0"/>
              <w:adjustRightInd w:val="0"/>
              <w:spacing w:before="120" w:after="120"/>
              <w:ind w:left="284" w:hanging="284"/>
              <w:contextualSpacing/>
              <w:rPr>
                <w:rFonts w:eastAsia="MyriadPro-Semibold"/>
                <w:color w:val="0070C0"/>
                <w:sz w:val="18"/>
                <w:szCs w:val="18"/>
              </w:rPr>
            </w:pPr>
            <w:r w:rsidRPr="00EC5056">
              <w:rPr>
                <w:rFonts w:eastAsia="MyriadPro-Semibold"/>
                <w:color w:val="0070C0"/>
                <w:sz w:val="18"/>
                <w:szCs w:val="18"/>
              </w:rPr>
              <w:t>3 db pihenőhely kialakítása.</w:t>
            </w:r>
          </w:p>
          <w:p w14:paraId="10A6F5B5" w14:textId="77777777" w:rsidR="00E166D1" w:rsidRPr="009B5ECD" w:rsidRDefault="00E166D1" w:rsidP="00E01F50">
            <w:pPr>
              <w:autoSpaceDE w:val="0"/>
              <w:autoSpaceDN w:val="0"/>
              <w:adjustRightInd w:val="0"/>
              <w:spacing w:before="120" w:after="120"/>
              <w:rPr>
                <w:rFonts w:eastAsia="MyriadPro-Semibold"/>
                <w:color w:val="0070C0"/>
                <w:sz w:val="18"/>
                <w:szCs w:val="18"/>
              </w:rPr>
            </w:pPr>
            <w:r w:rsidRPr="009B5ECD">
              <w:rPr>
                <w:rFonts w:eastAsia="MyriadPro-Semibold"/>
                <w:color w:val="0070C0"/>
                <w:sz w:val="18"/>
                <w:szCs w:val="18"/>
              </w:rPr>
              <w:t>A részletes műszaki leírást és tervdokumentációt (benne az árazatlan költségvetéssel) a közbeszerzési dokumentumok tartalmazzák.</w:t>
            </w:r>
          </w:p>
          <w:p w14:paraId="702CCD55" w14:textId="77777777" w:rsidR="00E166D1" w:rsidRDefault="00E166D1" w:rsidP="00E01F50">
            <w:pPr>
              <w:autoSpaceDE w:val="0"/>
              <w:autoSpaceDN w:val="0"/>
              <w:adjustRightInd w:val="0"/>
              <w:spacing w:before="120" w:after="120"/>
              <w:rPr>
                <w:rFonts w:eastAsia="MyriadPro-Semibold"/>
                <w:i/>
                <w:sz w:val="18"/>
                <w:szCs w:val="18"/>
              </w:rPr>
            </w:pPr>
            <w:r w:rsidRPr="009B5ECD">
              <w:rPr>
                <w:rFonts w:eastAsia="MyriadPro-Semibold"/>
                <w:color w:val="0070C0"/>
                <w:sz w:val="18"/>
                <w:szCs w:val="18"/>
              </w:rPr>
              <w:t>Ajánlatkérő tartalékkeretet köt ki, melynek mértéke a szerződés szerinti teljes ellenszolgáltatás 15%-</w:t>
            </w:r>
            <w:proofErr w:type="gramStart"/>
            <w:r w:rsidRPr="009B5ECD">
              <w:rPr>
                <w:rFonts w:eastAsia="MyriadPro-Semibold"/>
                <w:color w:val="0070C0"/>
                <w:sz w:val="18"/>
                <w:szCs w:val="18"/>
              </w:rPr>
              <w:t>a.</w:t>
            </w:r>
            <w:proofErr w:type="gramEnd"/>
            <w:r w:rsidRPr="009B5ECD">
              <w:rPr>
                <w:b/>
                <w:bCs/>
              </w:rPr>
              <w:t xml:space="preserve"> </w:t>
            </w:r>
            <w:r w:rsidRPr="009B5ECD">
              <w:rPr>
                <w:rFonts w:eastAsia="MyriadPro-Semibold"/>
                <w:bCs/>
                <w:color w:val="0070C0"/>
                <w:sz w:val="18"/>
                <w:szCs w:val="18"/>
              </w:rPr>
              <w:t>Ajánlatkérő a</w:t>
            </w:r>
            <w:r w:rsidRPr="009B5ECD">
              <w:rPr>
                <w:rFonts w:eastAsia="MyriadPro-Semibold"/>
                <w:color w:val="0070C0"/>
                <w:sz w:val="18"/>
                <w:szCs w:val="18"/>
              </w:rPr>
              <w:t xml:space="preserve"> közbeszerzési dokumentumok részét képező szerződés</w:t>
            </w:r>
            <w:r>
              <w:rPr>
                <w:rFonts w:eastAsia="MyriadPro-Semibold"/>
                <w:color w:val="0070C0"/>
                <w:sz w:val="18"/>
                <w:szCs w:val="18"/>
              </w:rPr>
              <w:t>tervezetben</w:t>
            </w:r>
            <w:r w:rsidRPr="009B5ECD">
              <w:rPr>
                <w:rFonts w:eastAsia="MyriadPro-Semibold"/>
                <w:color w:val="0070C0"/>
                <w:sz w:val="18"/>
                <w:szCs w:val="18"/>
              </w:rPr>
              <w:t xml:space="preserve"> részletesen rögzít</w:t>
            </w:r>
            <w:r>
              <w:rPr>
                <w:rFonts w:eastAsia="MyriadPro-Semibold"/>
                <w:color w:val="0070C0"/>
                <w:sz w:val="18"/>
                <w:szCs w:val="18"/>
              </w:rPr>
              <w:t>ette</w:t>
            </w:r>
            <w:r w:rsidRPr="009B5ECD">
              <w:rPr>
                <w:rFonts w:eastAsia="MyriadPro-Semibold"/>
                <w:color w:val="0070C0"/>
                <w:sz w:val="18"/>
                <w:szCs w:val="18"/>
              </w:rPr>
              <w:t xml:space="preserve"> a tartalékkeret felhasználásának szabályait</w:t>
            </w:r>
            <w:r>
              <w:rPr>
                <w:rFonts w:eastAsia="MyriadPro-Semibold"/>
                <w:color w:val="0070C0"/>
                <w:sz w:val="18"/>
                <w:szCs w:val="18"/>
              </w:rPr>
              <w:t>.</w:t>
            </w:r>
          </w:p>
          <w:p w14:paraId="01CE3902" w14:textId="77777777" w:rsidR="00E166D1" w:rsidRPr="00E8260C" w:rsidRDefault="00E166D1" w:rsidP="00E01F50">
            <w:pPr>
              <w:autoSpaceDE w:val="0"/>
              <w:autoSpaceDN w:val="0"/>
              <w:adjustRightInd w:val="0"/>
              <w:spacing w:before="120" w:after="120"/>
              <w:rPr>
                <w:rFonts w:eastAsia="MyriadPro-Semibold"/>
                <w:sz w:val="18"/>
                <w:szCs w:val="18"/>
              </w:rPr>
            </w:pPr>
            <w:r w:rsidRPr="00E8260C">
              <w:rPr>
                <w:rFonts w:eastAsia="MyriadPro-Semibold"/>
                <w:i/>
                <w:sz w:val="18"/>
                <w:szCs w:val="18"/>
              </w:rPr>
              <w:t>(az építési beruházás, árubeszerzés vagy szolgáltatás jellege és mennyisége, illetve az igények és követelmények meghatározása)</w:t>
            </w:r>
          </w:p>
        </w:tc>
      </w:tr>
      <w:tr w:rsidR="00E166D1" w:rsidRPr="00E8260C" w14:paraId="6F72BE05" w14:textId="77777777" w:rsidTr="00E01F50">
        <w:tc>
          <w:tcPr>
            <w:tcW w:w="9778" w:type="dxa"/>
            <w:gridSpan w:val="2"/>
          </w:tcPr>
          <w:p w14:paraId="0E0FA61B" w14:textId="77777777" w:rsidR="00E166D1" w:rsidRPr="00E8260C" w:rsidRDefault="00E166D1" w:rsidP="00E01F50">
            <w:pPr>
              <w:spacing w:before="120" w:after="120"/>
              <w:rPr>
                <w:rFonts w:eastAsia="MyriadPro-Light"/>
                <w:b/>
                <w:sz w:val="18"/>
                <w:szCs w:val="18"/>
              </w:rPr>
            </w:pPr>
            <w:r w:rsidRPr="00E8260C">
              <w:rPr>
                <w:rFonts w:eastAsia="MyriadPro-Light"/>
                <w:b/>
                <w:sz w:val="18"/>
                <w:szCs w:val="18"/>
              </w:rPr>
              <w:t>II.2.5) Értékelési szempontok</w:t>
            </w:r>
          </w:p>
          <w:p w14:paraId="096400ED" w14:textId="77777777" w:rsidR="00E166D1" w:rsidRPr="00E8260C" w:rsidRDefault="00E166D1" w:rsidP="00E01F50">
            <w:pPr>
              <w:autoSpaceDE w:val="0"/>
              <w:autoSpaceDN w:val="0"/>
              <w:adjustRightInd w:val="0"/>
              <w:spacing w:before="120" w:after="120"/>
              <w:rPr>
                <w:rFonts w:eastAsia="MyriadPro-Semibold"/>
                <w:sz w:val="18"/>
                <w:szCs w:val="18"/>
              </w:rPr>
            </w:pPr>
            <w:r w:rsidRPr="00E8260C">
              <w:rPr>
                <w:rFonts w:eastAsia="HiraKakuPro-W3"/>
                <w:sz w:val="18"/>
                <w:szCs w:val="18"/>
              </w:rPr>
              <w:t xml:space="preserve">◯ </w:t>
            </w:r>
            <w:r w:rsidRPr="00E8260C">
              <w:rPr>
                <w:rFonts w:eastAsia="MyriadPro-Semibold"/>
                <w:sz w:val="18"/>
                <w:szCs w:val="18"/>
              </w:rPr>
              <w:t>Az alábbiakban megadott szempontok</w:t>
            </w:r>
          </w:p>
          <w:p w14:paraId="5C843087" w14:textId="77777777" w:rsidR="00E166D1" w:rsidRDefault="00E166D1" w:rsidP="00E01F50">
            <w:pPr>
              <w:autoSpaceDE w:val="0"/>
              <w:autoSpaceDN w:val="0"/>
              <w:adjustRightInd w:val="0"/>
              <w:spacing w:before="120" w:after="120"/>
              <w:ind w:left="142"/>
              <w:rPr>
                <w:rFonts w:eastAsia="MyriadPro-Semibold"/>
                <w:b/>
                <w:sz w:val="18"/>
                <w:szCs w:val="18"/>
                <w:vertAlign w:val="superscript"/>
              </w:rPr>
            </w:pPr>
            <w:r w:rsidRPr="008B7BE1">
              <w:rPr>
                <w:rFonts w:eastAsia="MyriadPro-Light"/>
                <w:color w:val="0070C0"/>
                <w:sz w:val="18"/>
                <w:szCs w:val="18"/>
              </w:rPr>
              <w:t>X</w:t>
            </w:r>
            <w:r>
              <w:rPr>
                <w:rFonts w:eastAsia="MyriadPro-Semibold"/>
                <w:sz w:val="18"/>
                <w:szCs w:val="18"/>
              </w:rPr>
              <w:t xml:space="preserve"> </w:t>
            </w:r>
            <w:r w:rsidRPr="00E8260C">
              <w:rPr>
                <w:rFonts w:eastAsia="MyriadPro-Semibold"/>
                <w:sz w:val="18"/>
                <w:szCs w:val="18"/>
              </w:rPr>
              <w:t>Minőségi kritérium – Név:</w:t>
            </w:r>
            <w:r w:rsidRPr="00E519D6">
              <w:rPr>
                <w:rFonts w:eastAsia="MyriadPro-Light"/>
                <w:color w:val="0070C0"/>
                <w:sz w:val="18"/>
                <w:szCs w:val="18"/>
              </w:rPr>
              <w:t xml:space="preserve"> </w:t>
            </w:r>
            <w:r w:rsidRPr="00E3760C">
              <w:rPr>
                <w:rFonts w:eastAsia="MyriadPro-Light"/>
                <w:iCs/>
                <w:color w:val="0070C0"/>
                <w:sz w:val="18"/>
                <w:szCs w:val="18"/>
              </w:rPr>
              <w:t>K</w:t>
            </w:r>
            <w:r w:rsidRPr="00E3760C">
              <w:rPr>
                <w:rFonts w:eastAsia="MyriadPro-Light"/>
                <w:color w:val="0070C0"/>
                <w:sz w:val="18"/>
                <w:szCs w:val="18"/>
              </w:rPr>
              <w:t>örnyezetvédelmi követelmények figyelembevétele</w:t>
            </w:r>
            <w:r w:rsidRPr="00E3760C">
              <w:rPr>
                <w:rFonts w:eastAsia="MyriadPro-Semibold"/>
                <w:sz w:val="18"/>
                <w:szCs w:val="18"/>
              </w:rPr>
              <w:t>/ Súlyszám:</w:t>
            </w:r>
            <w:r w:rsidRPr="00E3760C">
              <w:rPr>
                <w:bCs/>
                <w:sz w:val="18"/>
                <w:szCs w:val="18"/>
              </w:rPr>
              <w:t xml:space="preserve"> </w:t>
            </w:r>
            <w:r w:rsidRPr="00E3760C">
              <w:rPr>
                <w:rFonts w:eastAsia="MyriadPro-Light"/>
                <w:color w:val="0070C0"/>
                <w:sz w:val="18"/>
                <w:szCs w:val="18"/>
              </w:rPr>
              <w:t>30</w:t>
            </w:r>
          </w:p>
          <w:p w14:paraId="5646A03B" w14:textId="77777777" w:rsidR="00E166D1" w:rsidRPr="00E8260C" w:rsidRDefault="00E166D1" w:rsidP="00E01F50">
            <w:pPr>
              <w:autoSpaceDE w:val="0"/>
              <w:autoSpaceDN w:val="0"/>
              <w:adjustRightInd w:val="0"/>
              <w:spacing w:before="120" w:after="120"/>
              <w:ind w:left="142"/>
              <w:rPr>
                <w:rFonts w:eastAsia="MyriadPro-Light"/>
                <w:sz w:val="18"/>
                <w:szCs w:val="18"/>
              </w:rPr>
            </w:pPr>
            <w:r w:rsidRPr="00E8260C">
              <w:rPr>
                <w:rFonts w:eastAsia="HiraKakuPro-W3"/>
                <w:sz w:val="18"/>
                <w:szCs w:val="18"/>
              </w:rPr>
              <w:t xml:space="preserve">◯ </w:t>
            </w:r>
            <w:r w:rsidRPr="00E8260C">
              <w:rPr>
                <w:rFonts w:eastAsia="MyriadPro-Light"/>
                <w:sz w:val="18"/>
                <w:szCs w:val="18"/>
              </w:rPr>
              <w:t xml:space="preserve">Költség </w:t>
            </w:r>
            <w:r w:rsidRPr="00E8260C">
              <w:rPr>
                <w:rFonts w:eastAsia="MyriadPro-Semibold"/>
                <w:sz w:val="18"/>
                <w:szCs w:val="18"/>
              </w:rPr>
              <w:t>kritérium – Név: / Súlyszám:</w:t>
            </w:r>
            <w:r w:rsidRPr="00E8260C">
              <w:rPr>
                <w:bCs/>
                <w:sz w:val="18"/>
                <w:szCs w:val="18"/>
              </w:rPr>
              <w:t xml:space="preserve"> </w:t>
            </w:r>
            <w:r>
              <w:rPr>
                <w:rFonts w:eastAsia="MyriadPro-Semibold"/>
                <w:b/>
                <w:sz w:val="18"/>
                <w:szCs w:val="18"/>
                <w:vertAlign w:val="superscript"/>
              </w:rPr>
              <w:t xml:space="preserve">1, </w:t>
            </w:r>
            <w:r w:rsidRPr="00E8260C">
              <w:rPr>
                <w:rFonts w:eastAsia="MyriadPro-Semibold"/>
                <w:b/>
                <w:sz w:val="18"/>
                <w:szCs w:val="18"/>
                <w:vertAlign w:val="superscript"/>
              </w:rPr>
              <w:t>20</w:t>
            </w:r>
          </w:p>
          <w:p w14:paraId="6E7DD491" w14:textId="77777777" w:rsidR="00E166D1" w:rsidRDefault="00E166D1" w:rsidP="00E01F50">
            <w:pPr>
              <w:autoSpaceDE w:val="0"/>
              <w:autoSpaceDN w:val="0"/>
              <w:adjustRightInd w:val="0"/>
              <w:spacing w:before="120" w:after="120"/>
              <w:ind w:left="142"/>
              <w:rPr>
                <w:rFonts w:eastAsia="MyriadPro-Semibold"/>
                <w:color w:val="0070C0"/>
                <w:sz w:val="18"/>
                <w:szCs w:val="18"/>
              </w:rPr>
            </w:pPr>
            <w:r w:rsidRPr="003F6AAA">
              <w:rPr>
                <w:rFonts w:eastAsia="MyriadPro-Light"/>
                <w:color w:val="0070C0"/>
                <w:sz w:val="18"/>
                <w:szCs w:val="18"/>
              </w:rPr>
              <w:t>X</w:t>
            </w:r>
            <w:r>
              <w:rPr>
                <w:rFonts w:eastAsia="MyriadPro-Light"/>
                <w:sz w:val="18"/>
                <w:szCs w:val="18"/>
              </w:rPr>
              <w:t xml:space="preserve"> </w:t>
            </w:r>
            <w:r w:rsidRPr="00E8260C">
              <w:rPr>
                <w:rFonts w:eastAsia="MyriadPro-Light"/>
                <w:sz w:val="18"/>
                <w:szCs w:val="18"/>
              </w:rPr>
              <w:t xml:space="preserve">Ár </w:t>
            </w:r>
            <w:r w:rsidRPr="00E8260C">
              <w:rPr>
                <w:bCs/>
                <w:sz w:val="18"/>
                <w:szCs w:val="18"/>
              </w:rPr>
              <w:t>– Súlyszám</w:t>
            </w:r>
            <w:r w:rsidRPr="00A2105E">
              <w:rPr>
                <w:rFonts w:eastAsia="MyriadPro-Semibold"/>
                <w:color w:val="0070C0"/>
                <w:sz w:val="18"/>
                <w:szCs w:val="18"/>
              </w:rPr>
              <w:t xml:space="preserve">: </w:t>
            </w:r>
            <w:r>
              <w:rPr>
                <w:rFonts w:eastAsia="MyriadPro-Semibold"/>
                <w:color w:val="0070C0"/>
                <w:sz w:val="18"/>
                <w:szCs w:val="18"/>
              </w:rPr>
              <w:t>7</w:t>
            </w:r>
            <w:r w:rsidRPr="00A2105E">
              <w:rPr>
                <w:rFonts w:eastAsia="MyriadPro-Semibold"/>
                <w:color w:val="0070C0"/>
                <w:sz w:val="18"/>
                <w:szCs w:val="18"/>
              </w:rPr>
              <w:t>0</w:t>
            </w:r>
          </w:p>
          <w:p w14:paraId="6C50B669" w14:textId="77777777" w:rsidR="00E166D1" w:rsidRPr="00E8260C" w:rsidRDefault="00E166D1" w:rsidP="00E01F50">
            <w:pPr>
              <w:autoSpaceDE w:val="0"/>
              <w:autoSpaceDN w:val="0"/>
              <w:adjustRightInd w:val="0"/>
              <w:spacing w:before="120" w:after="120"/>
              <w:ind w:left="142"/>
              <w:rPr>
                <w:rFonts w:eastAsia="MyriadPro-Light"/>
                <w:sz w:val="18"/>
                <w:szCs w:val="18"/>
              </w:rPr>
            </w:pPr>
            <w:r w:rsidRPr="002B324A">
              <w:rPr>
                <w:rFonts w:ascii="MS Mincho" w:eastAsia="MS Mincho" w:hAnsi="MS Mincho" w:cs="MS Mincho" w:hint="eastAsia"/>
                <w:sz w:val="18"/>
                <w:szCs w:val="18"/>
              </w:rPr>
              <w:t>◯</w:t>
            </w:r>
            <w:r>
              <w:rPr>
                <w:rFonts w:eastAsia="MyriadPro-Light"/>
                <w:sz w:val="18"/>
                <w:szCs w:val="18"/>
              </w:rPr>
              <w:t xml:space="preserve"> </w:t>
            </w:r>
            <w:r w:rsidRPr="002B324A">
              <w:rPr>
                <w:rFonts w:eastAsia="MyriadPro-Light"/>
                <w:sz w:val="18"/>
                <w:szCs w:val="18"/>
              </w:rPr>
              <w:t>Az ár nem az egyetlen odaítélési kritérium, az összes kritérium kizárólag a közbeszerzési dokumentációban került meghatározásra</w:t>
            </w:r>
          </w:p>
        </w:tc>
      </w:tr>
      <w:tr w:rsidR="00E166D1" w:rsidRPr="00E8260C" w14:paraId="4AA718F9" w14:textId="77777777" w:rsidTr="00E01F50">
        <w:tc>
          <w:tcPr>
            <w:tcW w:w="9778" w:type="dxa"/>
            <w:gridSpan w:val="2"/>
          </w:tcPr>
          <w:p w14:paraId="1FF0CAF7" w14:textId="77777777" w:rsidR="00E166D1" w:rsidRPr="00E8260C" w:rsidRDefault="00E166D1" w:rsidP="00E01F50">
            <w:pPr>
              <w:autoSpaceDE w:val="0"/>
              <w:autoSpaceDN w:val="0"/>
              <w:adjustRightInd w:val="0"/>
              <w:spacing w:before="120" w:after="120"/>
              <w:rPr>
                <w:rFonts w:eastAsia="MyriadPro-Semibold"/>
                <w:sz w:val="18"/>
                <w:szCs w:val="18"/>
              </w:rPr>
            </w:pPr>
            <w:r w:rsidRPr="00E8260C">
              <w:rPr>
                <w:rFonts w:eastAsia="MyriadPro-Semibold"/>
                <w:b/>
                <w:sz w:val="18"/>
                <w:szCs w:val="18"/>
              </w:rPr>
              <w:t>II.2.6) Becsült teljes érték vagy nagyságrend:</w:t>
            </w:r>
          </w:p>
          <w:p w14:paraId="73A73706" w14:textId="77777777" w:rsidR="00E166D1" w:rsidRPr="00E8260C" w:rsidRDefault="00E166D1" w:rsidP="00E01F50">
            <w:pPr>
              <w:autoSpaceDE w:val="0"/>
              <w:autoSpaceDN w:val="0"/>
              <w:adjustRightInd w:val="0"/>
              <w:spacing w:before="120" w:after="120"/>
              <w:rPr>
                <w:rFonts w:eastAsia="MyriadPro-Semibold"/>
                <w:sz w:val="18"/>
                <w:szCs w:val="18"/>
              </w:rPr>
            </w:pPr>
            <w:r w:rsidRPr="00E8260C">
              <w:rPr>
                <w:rFonts w:eastAsia="MyriadPro-Semibold"/>
                <w:sz w:val="18"/>
                <w:szCs w:val="18"/>
              </w:rPr>
              <w:lastRenderedPageBreak/>
              <w:t xml:space="preserve">Érték áfa nélkül: </w:t>
            </w:r>
            <w:r w:rsidRPr="00081ECD">
              <w:rPr>
                <w:rFonts w:eastAsia="MyriadPro-Semibold"/>
                <w:color w:val="0070C0"/>
                <w:sz w:val="18"/>
                <w:szCs w:val="18"/>
              </w:rPr>
              <w:t>2.000.000.000,-</w:t>
            </w:r>
            <w:r w:rsidRPr="00E8260C">
              <w:rPr>
                <w:rFonts w:eastAsia="MyriadPro-Semibold"/>
                <w:sz w:val="18"/>
                <w:szCs w:val="18"/>
              </w:rPr>
              <w:t xml:space="preserve"> Pénznem: </w:t>
            </w:r>
            <w:r w:rsidRPr="00081ECD">
              <w:rPr>
                <w:rFonts w:eastAsia="MyriadPro-Semibold"/>
                <w:color w:val="0070C0"/>
                <w:sz w:val="18"/>
                <w:szCs w:val="18"/>
              </w:rPr>
              <w:t>HUF</w:t>
            </w:r>
          </w:p>
          <w:p w14:paraId="70F6E474" w14:textId="77777777" w:rsidR="00E166D1" w:rsidRPr="00E8260C" w:rsidRDefault="00E166D1" w:rsidP="00E01F50">
            <w:pPr>
              <w:autoSpaceDE w:val="0"/>
              <w:autoSpaceDN w:val="0"/>
              <w:adjustRightInd w:val="0"/>
              <w:spacing w:before="120" w:after="120"/>
              <w:rPr>
                <w:rFonts w:eastAsia="MyriadPro-Semibold"/>
                <w:i/>
                <w:sz w:val="18"/>
                <w:szCs w:val="18"/>
              </w:rPr>
            </w:pPr>
            <w:r w:rsidRPr="00E8260C">
              <w:rPr>
                <w:rFonts w:eastAsia="MyriadPro-Semibold"/>
                <w:i/>
                <w:sz w:val="18"/>
                <w:szCs w:val="18"/>
              </w:rPr>
              <w:t>(</w:t>
            </w:r>
            <w:proofErr w:type="spellStart"/>
            <w:r w:rsidRPr="00E8260C">
              <w:rPr>
                <w:rFonts w:eastAsia="MyriadPro-Semibold"/>
                <w:i/>
                <w:sz w:val="18"/>
                <w:szCs w:val="18"/>
              </w:rPr>
              <w:t>keretmegállapodások</w:t>
            </w:r>
            <w:proofErr w:type="spellEnd"/>
            <w:r w:rsidRPr="00E8260C">
              <w:rPr>
                <w:rFonts w:eastAsia="MyriadPro-Semibold"/>
                <w:i/>
                <w:sz w:val="18"/>
                <w:szCs w:val="18"/>
              </w:rPr>
              <w:t xml:space="preserve"> vagy dinamikus beszerzési rendszerek esetében</w:t>
            </w:r>
            <w:r w:rsidRPr="00E8260C">
              <w:rPr>
                <w:rFonts w:eastAsia="MyriadPro-Semibold"/>
                <w:b/>
                <w:bCs/>
                <w:i/>
                <w:iCs/>
                <w:sz w:val="18"/>
                <w:szCs w:val="18"/>
              </w:rPr>
              <w:t xml:space="preserve"> - </w:t>
            </w:r>
            <w:r w:rsidRPr="00E8260C">
              <w:rPr>
                <w:rFonts w:eastAsia="MyriadPro-Semibold"/>
                <w:i/>
                <w:sz w:val="18"/>
                <w:szCs w:val="18"/>
              </w:rPr>
              <w:t>becsült maximális összérték e tétel teljes időtartamára vonatkozóan)</w:t>
            </w:r>
          </w:p>
        </w:tc>
      </w:tr>
      <w:tr w:rsidR="00E166D1" w:rsidRPr="00E8260C" w14:paraId="37EC4885" w14:textId="77777777" w:rsidTr="00E01F50">
        <w:tc>
          <w:tcPr>
            <w:tcW w:w="9778" w:type="dxa"/>
            <w:gridSpan w:val="2"/>
          </w:tcPr>
          <w:p w14:paraId="0775D26A" w14:textId="77777777" w:rsidR="00E166D1" w:rsidRPr="00E8260C" w:rsidRDefault="00E166D1" w:rsidP="00E01F50">
            <w:pPr>
              <w:autoSpaceDE w:val="0"/>
              <w:autoSpaceDN w:val="0"/>
              <w:adjustRightInd w:val="0"/>
              <w:spacing w:before="120" w:after="120"/>
              <w:rPr>
                <w:rFonts w:eastAsia="MyriadPro-Semibold"/>
                <w:b/>
                <w:sz w:val="18"/>
                <w:szCs w:val="18"/>
              </w:rPr>
            </w:pPr>
            <w:r w:rsidRPr="00E8260C">
              <w:rPr>
                <w:rFonts w:eastAsia="MyriadPro-Semibold"/>
                <w:b/>
                <w:sz w:val="18"/>
                <w:szCs w:val="18"/>
              </w:rPr>
              <w:lastRenderedPageBreak/>
              <w:t xml:space="preserve">II.2.7) </w:t>
            </w:r>
            <w:proofErr w:type="gramStart"/>
            <w:r w:rsidRPr="00E8260C">
              <w:rPr>
                <w:rFonts w:eastAsia="MyriadPro-Semibold"/>
                <w:b/>
                <w:sz w:val="18"/>
                <w:szCs w:val="18"/>
              </w:rPr>
              <w:t>A</w:t>
            </w:r>
            <w:proofErr w:type="gramEnd"/>
            <w:r w:rsidRPr="00E8260C">
              <w:rPr>
                <w:rFonts w:eastAsia="MyriadPro-Semibold"/>
                <w:b/>
                <w:sz w:val="18"/>
                <w:szCs w:val="18"/>
              </w:rPr>
              <w:t xml:space="preserve"> szerződés, </w:t>
            </w:r>
            <w:r>
              <w:rPr>
                <w:rFonts w:eastAsia="MyriadPro-Semibold"/>
                <w:b/>
                <w:sz w:val="18"/>
                <w:szCs w:val="18"/>
              </w:rPr>
              <w:t xml:space="preserve">a </w:t>
            </w:r>
            <w:r w:rsidRPr="00E8260C">
              <w:rPr>
                <w:rFonts w:eastAsia="MyriadPro-Semibold"/>
                <w:b/>
                <w:sz w:val="18"/>
                <w:szCs w:val="18"/>
              </w:rPr>
              <w:t>keretmegállapodás vagy a dinamikus beszerzési rendsze</w:t>
            </w:r>
            <w:r>
              <w:rPr>
                <w:rFonts w:eastAsia="MyriadPro-Semibold"/>
                <w:b/>
                <w:sz w:val="18"/>
                <w:szCs w:val="18"/>
              </w:rPr>
              <w:t>r</w:t>
            </w:r>
            <w:r w:rsidRPr="00E8260C">
              <w:rPr>
                <w:rFonts w:eastAsia="MyriadPro-Semibold"/>
                <w:b/>
                <w:sz w:val="18"/>
                <w:szCs w:val="18"/>
              </w:rPr>
              <w:t xml:space="preserve"> időtartama</w:t>
            </w:r>
          </w:p>
          <w:p w14:paraId="4E15EAB3" w14:textId="77777777" w:rsidR="00E166D1" w:rsidRPr="00E8260C" w:rsidRDefault="00E166D1" w:rsidP="00E01F50">
            <w:pPr>
              <w:autoSpaceDE w:val="0"/>
              <w:autoSpaceDN w:val="0"/>
              <w:adjustRightInd w:val="0"/>
              <w:spacing w:before="120" w:after="120"/>
              <w:rPr>
                <w:rFonts w:eastAsia="MyriadPro-Semibold"/>
                <w:sz w:val="18"/>
                <w:szCs w:val="18"/>
              </w:rPr>
            </w:pPr>
            <w:r w:rsidRPr="00E8260C">
              <w:rPr>
                <w:rFonts w:eastAsia="MyriadPro-Semibold"/>
                <w:sz w:val="18"/>
                <w:szCs w:val="18"/>
              </w:rPr>
              <w:t xml:space="preserve">Időtartam hónapban: </w:t>
            </w:r>
            <w:r w:rsidRPr="00D90452">
              <w:rPr>
                <w:rFonts w:eastAsia="MyriadPro-Semibold"/>
                <w:color w:val="0070C0"/>
                <w:sz w:val="18"/>
                <w:szCs w:val="18"/>
              </w:rPr>
              <w:t>7 hónap</w:t>
            </w:r>
          </w:p>
          <w:p w14:paraId="39D9A5BA" w14:textId="77777777" w:rsidR="00E166D1" w:rsidRPr="00E8260C" w:rsidRDefault="00E166D1" w:rsidP="00E01F50">
            <w:pPr>
              <w:spacing w:before="120" w:after="120"/>
              <w:rPr>
                <w:rFonts w:eastAsia="MyriadPro-Semibold"/>
                <w:sz w:val="18"/>
                <w:szCs w:val="18"/>
              </w:rPr>
            </w:pPr>
            <w:r w:rsidRPr="00E8260C">
              <w:rPr>
                <w:rFonts w:eastAsia="MyriadPro-Semibold"/>
                <w:sz w:val="18"/>
                <w:szCs w:val="18"/>
              </w:rPr>
              <w:t xml:space="preserve">vagy Kezdés: </w:t>
            </w:r>
            <w:r w:rsidRPr="00E8260C">
              <w:rPr>
                <w:rFonts w:eastAsia="MyriadPro-Semibold"/>
                <w:i/>
                <w:sz w:val="18"/>
                <w:szCs w:val="18"/>
              </w:rPr>
              <w:t>(</w:t>
            </w:r>
            <w:proofErr w:type="spellStart"/>
            <w:r w:rsidRPr="00E8260C">
              <w:rPr>
                <w:rFonts w:eastAsia="MyriadPro-Semibold"/>
                <w:i/>
                <w:sz w:val="18"/>
                <w:szCs w:val="18"/>
              </w:rPr>
              <w:t>nn</w:t>
            </w:r>
            <w:proofErr w:type="spellEnd"/>
            <w:r w:rsidRPr="00E8260C">
              <w:rPr>
                <w:rFonts w:eastAsia="MyriadPro-Semibold"/>
                <w:i/>
                <w:sz w:val="18"/>
                <w:szCs w:val="18"/>
              </w:rPr>
              <w:t>/</w:t>
            </w:r>
            <w:proofErr w:type="spellStart"/>
            <w:r w:rsidRPr="00E8260C">
              <w:rPr>
                <w:rFonts w:eastAsia="MyriadPro-Semibold"/>
                <w:i/>
                <w:sz w:val="18"/>
                <w:szCs w:val="18"/>
              </w:rPr>
              <w:t>hh</w:t>
            </w:r>
            <w:proofErr w:type="spellEnd"/>
            <w:r w:rsidRPr="00E8260C">
              <w:rPr>
                <w:rFonts w:eastAsia="MyriadPro-Semibold"/>
                <w:i/>
                <w:sz w:val="18"/>
                <w:szCs w:val="18"/>
              </w:rPr>
              <w:t>/</w:t>
            </w:r>
            <w:proofErr w:type="spellStart"/>
            <w:r w:rsidRPr="00E8260C">
              <w:rPr>
                <w:rFonts w:eastAsia="MyriadPro-Semibold"/>
                <w:i/>
                <w:sz w:val="18"/>
                <w:szCs w:val="18"/>
              </w:rPr>
              <w:t>éééé</w:t>
            </w:r>
            <w:proofErr w:type="spellEnd"/>
            <w:r w:rsidRPr="00E8260C">
              <w:rPr>
                <w:rFonts w:eastAsia="MyriadPro-Semibold"/>
                <w:i/>
                <w:sz w:val="18"/>
                <w:szCs w:val="18"/>
              </w:rPr>
              <w:t>)</w:t>
            </w:r>
            <w:r w:rsidRPr="00E8260C">
              <w:rPr>
                <w:rFonts w:eastAsia="MyriadPro-Semibold"/>
                <w:sz w:val="18"/>
                <w:szCs w:val="18"/>
              </w:rPr>
              <w:t xml:space="preserve"> / Befejezés: </w:t>
            </w:r>
            <w:r w:rsidRPr="00E8260C">
              <w:rPr>
                <w:rFonts w:eastAsia="MyriadPro-Semibold"/>
                <w:i/>
                <w:sz w:val="18"/>
                <w:szCs w:val="18"/>
              </w:rPr>
              <w:t>(</w:t>
            </w:r>
            <w:proofErr w:type="spellStart"/>
            <w:r w:rsidRPr="00E8260C">
              <w:rPr>
                <w:rFonts w:eastAsia="MyriadPro-Semibold"/>
                <w:i/>
                <w:sz w:val="18"/>
                <w:szCs w:val="18"/>
              </w:rPr>
              <w:t>nn</w:t>
            </w:r>
            <w:proofErr w:type="spellEnd"/>
            <w:r w:rsidRPr="00E8260C">
              <w:rPr>
                <w:rFonts w:eastAsia="MyriadPro-Semibold"/>
                <w:i/>
                <w:sz w:val="18"/>
                <w:szCs w:val="18"/>
              </w:rPr>
              <w:t>/</w:t>
            </w:r>
            <w:proofErr w:type="spellStart"/>
            <w:r w:rsidRPr="00E8260C">
              <w:rPr>
                <w:rFonts w:eastAsia="MyriadPro-Semibold"/>
                <w:i/>
                <w:sz w:val="18"/>
                <w:szCs w:val="18"/>
              </w:rPr>
              <w:t>hh</w:t>
            </w:r>
            <w:proofErr w:type="spellEnd"/>
            <w:r w:rsidRPr="00E8260C">
              <w:rPr>
                <w:rFonts w:eastAsia="MyriadPro-Semibold"/>
                <w:i/>
                <w:sz w:val="18"/>
                <w:szCs w:val="18"/>
              </w:rPr>
              <w:t>/</w:t>
            </w:r>
            <w:proofErr w:type="spellStart"/>
            <w:r w:rsidRPr="00E8260C">
              <w:rPr>
                <w:rFonts w:eastAsia="MyriadPro-Semibold"/>
                <w:i/>
                <w:sz w:val="18"/>
                <w:szCs w:val="18"/>
              </w:rPr>
              <w:t>éééé</w:t>
            </w:r>
            <w:proofErr w:type="spellEnd"/>
            <w:r w:rsidRPr="00E8260C">
              <w:rPr>
                <w:rFonts w:eastAsia="MyriadPro-Semibold"/>
                <w:i/>
                <w:sz w:val="18"/>
                <w:szCs w:val="18"/>
              </w:rPr>
              <w:t>)</w:t>
            </w:r>
          </w:p>
          <w:p w14:paraId="6DB79C18" w14:textId="77777777" w:rsidR="00E166D1" w:rsidRPr="00E8260C" w:rsidRDefault="00E166D1" w:rsidP="00E01F50">
            <w:pPr>
              <w:spacing w:before="120" w:after="120"/>
              <w:rPr>
                <w:rFonts w:eastAsia="MyriadPro-Semibold"/>
                <w:sz w:val="18"/>
                <w:szCs w:val="18"/>
              </w:rPr>
            </w:pPr>
            <w:r w:rsidRPr="00E8260C">
              <w:rPr>
                <w:bCs/>
                <w:sz w:val="18"/>
                <w:szCs w:val="18"/>
              </w:rPr>
              <w:t>A szerződés meghosszabbítható</w:t>
            </w:r>
            <w:r>
              <w:rPr>
                <w:bCs/>
                <w:sz w:val="18"/>
                <w:szCs w:val="18"/>
              </w:rPr>
              <w:t xml:space="preserve"> </w:t>
            </w:r>
            <w:r w:rsidRPr="00054C44">
              <w:rPr>
                <w:rFonts w:eastAsia="MS Mincho" w:hAnsi="MS Mincho"/>
                <w:sz w:val="18"/>
                <w:szCs w:val="18"/>
              </w:rPr>
              <w:t>◯</w:t>
            </w:r>
            <w:r w:rsidRPr="00E8260C">
              <w:rPr>
                <w:rFonts w:eastAsia="HiraKakuPro-W3"/>
                <w:sz w:val="18"/>
                <w:szCs w:val="18"/>
              </w:rPr>
              <w:t xml:space="preserve"> </w:t>
            </w:r>
            <w:r w:rsidRPr="00054C44">
              <w:rPr>
                <w:rFonts w:eastAsia="MyriadPro-Semibold"/>
                <w:sz w:val="18"/>
                <w:szCs w:val="18"/>
              </w:rPr>
              <w:t xml:space="preserve">igen </w:t>
            </w:r>
            <w:r w:rsidRPr="003F6AAA">
              <w:rPr>
                <w:rFonts w:eastAsia="MyriadPro-Semibold"/>
                <w:color w:val="0070C0"/>
                <w:sz w:val="18"/>
                <w:szCs w:val="18"/>
              </w:rPr>
              <w:t>X</w:t>
            </w:r>
            <w:r w:rsidRPr="00E8260C">
              <w:rPr>
                <w:rFonts w:eastAsia="HiraKakuPro-W3"/>
                <w:sz w:val="18"/>
                <w:szCs w:val="18"/>
              </w:rPr>
              <w:t xml:space="preserve"> </w:t>
            </w:r>
            <w:r w:rsidRPr="00054C44">
              <w:rPr>
                <w:rFonts w:eastAsia="MyriadPro-Semibold"/>
                <w:sz w:val="18"/>
                <w:szCs w:val="18"/>
              </w:rPr>
              <w:t>nem</w:t>
            </w:r>
            <w:r w:rsidRPr="00E8260C">
              <w:rPr>
                <w:bCs/>
                <w:sz w:val="18"/>
                <w:szCs w:val="18"/>
              </w:rPr>
              <w:t xml:space="preserve"> </w:t>
            </w:r>
            <w:proofErr w:type="gramStart"/>
            <w:r w:rsidRPr="00E8260C">
              <w:rPr>
                <w:bCs/>
                <w:sz w:val="18"/>
                <w:szCs w:val="18"/>
              </w:rPr>
              <w:t>A</w:t>
            </w:r>
            <w:proofErr w:type="gramEnd"/>
            <w:r w:rsidRPr="00E8260C">
              <w:rPr>
                <w:bCs/>
                <w:sz w:val="18"/>
                <w:szCs w:val="18"/>
              </w:rPr>
              <w:t xml:space="preserve"> meghosszabbításra vonatkozó lehetőségek ismertetése:</w:t>
            </w:r>
          </w:p>
        </w:tc>
      </w:tr>
      <w:tr w:rsidR="00E166D1" w:rsidRPr="00E8260C" w14:paraId="03EA765F" w14:textId="77777777" w:rsidTr="00E01F50">
        <w:tc>
          <w:tcPr>
            <w:tcW w:w="9778" w:type="dxa"/>
            <w:gridSpan w:val="2"/>
          </w:tcPr>
          <w:p w14:paraId="7EA6DD45" w14:textId="77777777" w:rsidR="00E166D1" w:rsidRPr="00054C44" w:rsidRDefault="00E166D1" w:rsidP="00E01F50">
            <w:pPr>
              <w:spacing w:before="120" w:after="120"/>
              <w:rPr>
                <w:rFonts w:eastAsia="MyriadPro-Semibold"/>
                <w:i/>
                <w:iCs/>
                <w:sz w:val="18"/>
                <w:szCs w:val="18"/>
              </w:rPr>
            </w:pPr>
            <w:r w:rsidRPr="00054C44">
              <w:rPr>
                <w:rFonts w:eastAsia="MyriadPro-Semibold"/>
                <w:b/>
                <w:sz w:val="18"/>
                <w:szCs w:val="18"/>
              </w:rPr>
              <w:t xml:space="preserve">II.2.9) </w:t>
            </w:r>
            <w:r w:rsidRPr="00054C44">
              <w:rPr>
                <w:rFonts w:eastAsia="MyriadPro-Semibold"/>
                <w:b/>
                <w:bCs/>
                <w:sz w:val="18"/>
                <w:szCs w:val="18"/>
              </w:rPr>
              <w:t>Az ajánlattételre vagy részvételre felhívandó gazdasági szereplők számának korlátozására vonatkozó információ</w:t>
            </w:r>
            <w:r>
              <w:rPr>
                <w:rStyle w:val="SzvegtrzsFlkvr"/>
              </w:rPr>
              <w:t xml:space="preserve"> </w:t>
            </w:r>
            <w:r w:rsidRPr="00054C44">
              <w:rPr>
                <w:rFonts w:eastAsia="MyriadPro-Semibold"/>
                <w:i/>
                <w:iCs/>
                <w:sz w:val="18"/>
                <w:szCs w:val="18"/>
              </w:rPr>
              <w:t>(nyílt</w:t>
            </w:r>
            <w:r>
              <w:rPr>
                <w:rFonts w:eastAsia="MyriadPro-Semibold"/>
                <w:i/>
                <w:iCs/>
                <w:sz w:val="18"/>
                <w:szCs w:val="18"/>
              </w:rPr>
              <w:t xml:space="preserve"> </w:t>
            </w:r>
            <w:r w:rsidRPr="00054C44">
              <w:rPr>
                <w:rFonts w:eastAsia="MyriadPro-Semibold"/>
                <w:i/>
                <w:iCs/>
                <w:sz w:val="18"/>
                <w:szCs w:val="18"/>
              </w:rPr>
              <w:t>eljárások kivételével)</w:t>
            </w:r>
          </w:p>
          <w:p w14:paraId="6283A0CB" w14:textId="77777777" w:rsidR="00E166D1" w:rsidRPr="00054C44" w:rsidRDefault="00E166D1" w:rsidP="00E01F50">
            <w:pPr>
              <w:spacing w:before="120" w:after="120"/>
              <w:rPr>
                <w:bCs/>
                <w:sz w:val="18"/>
                <w:szCs w:val="18"/>
              </w:rPr>
            </w:pPr>
            <w:r w:rsidRPr="00054C44">
              <w:rPr>
                <w:bCs/>
                <w:sz w:val="18"/>
                <w:szCs w:val="18"/>
              </w:rPr>
              <w:t xml:space="preserve">A </w:t>
            </w:r>
            <w:r>
              <w:rPr>
                <w:bCs/>
                <w:sz w:val="18"/>
                <w:szCs w:val="18"/>
              </w:rPr>
              <w:t>részvé</w:t>
            </w:r>
            <w:r w:rsidRPr="00054C44">
              <w:rPr>
                <w:bCs/>
                <w:sz w:val="18"/>
                <w:szCs w:val="18"/>
              </w:rPr>
              <w:t xml:space="preserve">telre jelentkezők tervezett száma: </w:t>
            </w:r>
            <w:proofErr w:type="gramStart"/>
            <w:r w:rsidRPr="00054C44">
              <w:rPr>
                <w:bCs/>
                <w:sz w:val="18"/>
                <w:szCs w:val="18"/>
              </w:rPr>
              <w:t>[</w:t>
            </w:r>
            <w:r>
              <w:rPr>
                <w:bCs/>
                <w:sz w:val="18"/>
                <w:szCs w:val="18"/>
              </w:rPr>
              <w:t xml:space="preserve"> </w:t>
            </w:r>
            <w:r w:rsidRPr="00054C44">
              <w:rPr>
                <w:bCs/>
                <w:sz w:val="18"/>
                <w:szCs w:val="18"/>
              </w:rPr>
              <w:t xml:space="preserve"> ]</w:t>
            </w:r>
            <w:proofErr w:type="gramEnd"/>
          </w:p>
          <w:p w14:paraId="6EBC67D5" w14:textId="77777777" w:rsidR="00E166D1" w:rsidRPr="00054C44" w:rsidRDefault="00E166D1" w:rsidP="00E01F50">
            <w:pPr>
              <w:spacing w:before="120" w:after="120"/>
              <w:rPr>
                <w:bCs/>
                <w:sz w:val="18"/>
                <w:szCs w:val="18"/>
              </w:rPr>
            </w:pPr>
            <w:r w:rsidRPr="00054C44">
              <w:rPr>
                <w:bCs/>
                <w:i/>
                <w:iCs/>
                <w:sz w:val="18"/>
                <w:szCs w:val="18"/>
              </w:rPr>
              <w:t>vagy</w:t>
            </w:r>
            <w:r w:rsidRPr="00054C44">
              <w:rPr>
                <w:b/>
                <w:sz w:val="18"/>
                <w:szCs w:val="18"/>
              </w:rPr>
              <w:t xml:space="preserve"> </w:t>
            </w:r>
            <w:r w:rsidRPr="00054C44">
              <w:rPr>
                <w:bCs/>
                <w:sz w:val="18"/>
                <w:szCs w:val="18"/>
              </w:rPr>
              <w:t xml:space="preserve">Tervezett minimum: </w:t>
            </w:r>
            <w:proofErr w:type="gramStart"/>
            <w:r w:rsidRPr="00054C44">
              <w:rPr>
                <w:bCs/>
                <w:sz w:val="18"/>
                <w:szCs w:val="18"/>
              </w:rPr>
              <w:t xml:space="preserve">[ </w:t>
            </w:r>
            <w:r>
              <w:rPr>
                <w:bCs/>
                <w:sz w:val="18"/>
                <w:szCs w:val="18"/>
              </w:rPr>
              <w:t xml:space="preserve"> </w:t>
            </w:r>
            <w:r w:rsidRPr="00054C44">
              <w:rPr>
                <w:bCs/>
                <w:sz w:val="18"/>
                <w:szCs w:val="18"/>
              </w:rPr>
              <w:t>]</w:t>
            </w:r>
            <w:proofErr w:type="gramEnd"/>
            <w:r w:rsidRPr="00054C44">
              <w:rPr>
                <w:bCs/>
                <w:sz w:val="18"/>
                <w:szCs w:val="18"/>
              </w:rPr>
              <w:t xml:space="preserve"> / Maximális szám:</w:t>
            </w:r>
            <w:r>
              <w:rPr>
                <w:bCs/>
                <w:sz w:val="18"/>
                <w:szCs w:val="18"/>
              </w:rPr>
              <w:t xml:space="preserve"> </w:t>
            </w:r>
            <w:r w:rsidRPr="00054C44">
              <w:rPr>
                <w:b/>
                <w:bCs/>
                <w:sz w:val="18"/>
                <w:szCs w:val="18"/>
                <w:vertAlign w:val="superscript"/>
              </w:rPr>
              <w:t>2</w:t>
            </w:r>
            <w:r w:rsidRPr="00054C44">
              <w:rPr>
                <w:bCs/>
                <w:sz w:val="18"/>
                <w:szCs w:val="18"/>
              </w:rPr>
              <w:t xml:space="preserve"> [ </w:t>
            </w:r>
            <w:r>
              <w:rPr>
                <w:bCs/>
                <w:sz w:val="18"/>
                <w:szCs w:val="18"/>
              </w:rPr>
              <w:t xml:space="preserve"> </w:t>
            </w:r>
            <w:r w:rsidRPr="00054C44">
              <w:rPr>
                <w:bCs/>
                <w:sz w:val="18"/>
                <w:szCs w:val="18"/>
              </w:rPr>
              <w:t>]</w:t>
            </w:r>
          </w:p>
          <w:p w14:paraId="4CE83949" w14:textId="77777777" w:rsidR="00E166D1" w:rsidRPr="00E8260C" w:rsidRDefault="00E166D1" w:rsidP="00E01F50">
            <w:pPr>
              <w:spacing w:before="120" w:after="120"/>
              <w:rPr>
                <w:rFonts w:eastAsia="MyriadPro-Semibold"/>
                <w:b/>
                <w:sz w:val="18"/>
                <w:szCs w:val="18"/>
              </w:rPr>
            </w:pPr>
            <w:r w:rsidRPr="00054C44">
              <w:rPr>
                <w:bCs/>
                <w:sz w:val="18"/>
                <w:szCs w:val="18"/>
              </w:rPr>
              <w:t>A jelentkezők számának korlátozására vonatkozó objektív szempontok:</w:t>
            </w:r>
          </w:p>
        </w:tc>
      </w:tr>
      <w:tr w:rsidR="00E166D1" w:rsidRPr="00E8260C" w14:paraId="5A500010" w14:textId="77777777" w:rsidTr="00E01F50">
        <w:tc>
          <w:tcPr>
            <w:tcW w:w="9778" w:type="dxa"/>
            <w:gridSpan w:val="2"/>
          </w:tcPr>
          <w:p w14:paraId="54CBCD9D" w14:textId="77777777" w:rsidR="00E166D1" w:rsidRPr="00E8260C" w:rsidRDefault="00E166D1" w:rsidP="00E01F50">
            <w:pPr>
              <w:spacing w:before="120" w:after="120"/>
              <w:rPr>
                <w:rFonts w:eastAsia="MyriadPro-Semibold"/>
                <w:b/>
                <w:sz w:val="18"/>
                <w:szCs w:val="18"/>
              </w:rPr>
            </w:pPr>
            <w:r w:rsidRPr="00E8260C">
              <w:rPr>
                <w:rFonts w:eastAsia="MyriadPro-Semibold"/>
                <w:b/>
                <w:sz w:val="18"/>
                <w:szCs w:val="18"/>
              </w:rPr>
              <w:t>II.2.10) Változatokra vonatkozó információk</w:t>
            </w:r>
          </w:p>
          <w:p w14:paraId="299BD53B" w14:textId="77777777" w:rsidR="00E166D1" w:rsidRPr="00E8260C" w:rsidRDefault="00E166D1" w:rsidP="00E01F50">
            <w:pPr>
              <w:spacing w:before="120" w:after="120"/>
              <w:rPr>
                <w:rFonts w:eastAsia="MyriadPro-Semibold"/>
                <w:b/>
                <w:sz w:val="18"/>
                <w:szCs w:val="18"/>
              </w:rPr>
            </w:pPr>
            <w:r>
              <w:rPr>
                <w:rFonts w:eastAsia="MyriadPro-Semibold"/>
                <w:sz w:val="18"/>
                <w:szCs w:val="18"/>
              </w:rPr>
              <w:t>Elfogadható</w:t>
            </w:r>
            <w:r w:rsidRPr="00E8260C">
              <w:rPr>
                <w:rFonts w:eastAsia="MyriadPro-Semibold"/>
                <w:sz w:val="18"/>
                <w:szCs w:val="18"/>
              </w:rPr>
              <w:t xml:space="preserve"> változatok </w:t>
            </w:r>
            <w:r w:rsidRPr="00E8260C">
              <w:rPr>
                <w:rFonts w:ascii="MS Mincho" w:eastAsia="MS Mincho" w:hAnsi="MS Mincho" w:cs="MS Mincho" w:hint="eastAsia"/>
                <w:sz w:val="18"/>
                <w:szCs w:val="18"/>
              </w:rPr>
              <w:t>◯</w:t>
            </w:r>
            <w:r w:rsidRPr="00E8260C">
              <w:rPr>
                <w:rFonts w:eastAsia="HiraKakuPro-W3"/>
                <w:sz w:val="18"/>
                <w:szCs w:val="18"/>
              </w:rPr>
              <w:t xml:space="preserve"> </w:t>
            </w:r>
            <w:r w:rsidRPr="00E8260C">
              <w:rPr>
                <w:rFonts w:eastAsia="MyriadPro-Semibold"/>
                <w:sz w:val="18"/>
                <w:szCs w:val="18"/>
              </w:rPr>
              <w:t xml:space="preserve">igen </w:t>
            </w:r>
            <w:r w:rsidRPr="00031E81">
              <w:rPr>
                <w:rFonts w:eastAsia="MyriadPro-Semibold"/>
                <w:color w:val="0070C0"/>
                <w:sz w:val="18"/>
                <w:szCs w:val="18"/>
              </w:rPr>
              <w:t>X</w:t>
            </w:r>
            <w:r>
              <w:rPr>
                <w:rFonts w:eastAsia="MyriadPro-Semibold"/>
                <w:sz w:val="18"/>
                <w:szCs w:val="18"/>
              </w:rPr>
              <w:t xml:space="preserve"> </w:t>
            </w:r>
            <w:r w:rsidRPr="00E8260C">
              <w:rPr>
                <w:rFonts w:eastAsia="MyriadPro-Semibold"/>
                <w:sz w:val="18"/>
                <w:szCs w:val="18"/>
              </w:rPr>
              <w:t>nem</w:t>
            </w:r>
          </w:p>
        </w:tc>
      </w:tr>
      <w:tr w:rsidR="00E166D1" w:rsidRPr="00E8260C" w14:paraId="5E4625B2" w14:textId="77777777" w:rsidTr="00E01F50">
        <w:tc>
          <w:tcPr>
            <w:tcW w:w="9778" w:type="dxa"/>
            <w:gridSpan w:val="2"/>
          </w:tcPr>
          <w:p w14:paraId="4A1F5887" w14:textId="77777777" w:rsidR="00E166D1" w:rsidRPr="00E8260C" w:rsidRDefault="00E166D1" w:rsidP="00E01F50">
            <w:pPr>
              <w:autoSpaceDE w:val="0"/>
              <w:autoSpaceDN w:val="0"/>
              <w:adjustRightInd w:val="0"/>
              <w:spacing w:before="120" w:after="120"/>
              <w:rPr>
                <w:rFonts w:eastAsia="MyriadPro-Semibold"/>
                <w:b/>
                <w:sz w:val="18"/>
                <w:szCs w:val="18"/>
              </w:rPr>
            </w:pPr>
            <w:r w:rsidRPr="00E8260C">
              <w:rPr>
                <w:rFonts w:eastAsia="MyriadPro-Semibold"/>
                <w:b/>
                <w:sz w:val="18"/>
                <w:szCs w:val="18"/>
              </w:rPr>
              <w:t>II.2.11) Opciókra vonatkozó információ</w:t>
            </w:r>
          </w:p>
          <w:p w14:paraId="2F941068" w14:textId="77777777" w:rsidR="00E166D1" w:rsidRPr="00E8260C" w:rsidRDefault="00E166D1" w:rsidP="00E01F50">
            <w:pPr>
              <w:autoSpaceDE w:val="0"/>
              <w:autoSpaceDN w:val="0"/>
              <w:adjustRightInd w:val="0"/>
              <w:spacing w:before="120" w:after="120"/>
              <w:rPr>
                <w:rFonts w:eastAsia="MyriadPro-Semibold"/>
                <w:sz w:val="18"/>
                <w:szCs w:val="18"/>
              </w:rPr>
            </w:pPr>
            <w:r w:rsidRPr="00E8260C">
              <w:rPr>
                <w:rFonts w:eastAsia="MyriadPro-Semibold"/>
                <w:sz w:val="18"/>
                <w:szCs w:val="18"/>
              </w:rPr>
              <w:t>Opciók</w:t>
            </w:r>
            <w:r>
              <w:rPr>
                <w:rFonts w:eastAsia="MyriadPro-Semibold"/>
                <w:sz w:val="18"/>
                <w:szCs w:val="18"/>
              </w:rPr>
              <w:t xml:space="preserve"> </w:t>
            </w:r>
            <w:r w:rsidRPr="00E8260C">
              <w:rPr>
                <w:rFonts w:ascii="MS Mincho" w:eastAsia="MS Mincho" w:hAnsi="MS Mincho" w:cs="MS Mincho" w:hint="eastAsia"/>
                <w:sz w:val="18"/>
                <w:szCs w:val="18"/>
              </w:rPr>
              <w:t>◯</w:t>
            </w:r>
            <w:r w:rsidRPr="00E8260C">
              <w:rPr>
                <w:rFonts w:eastAsia="HiraKakuPro-W3"/>
                <w:sz w:val="18"/>
                <w:szCs w:val="18"/>
              </w:rPr>
              <w:t xml:space="preserve"> </w:t>
            </w:r>
            <w:r w:rsidRPr="00E8260C">
              <w:rPr>
                <w:rFonts w:eastAsia="MyriadPro-Semibold"/>
                <w:sz w:val="18"/>
                <w:szCs w:val="18"/>
              </w:rPr>
              <w:t xml:space="preserve">igen </w:t>
            </w:r>
            <w:r w:rsidRPr="002775CB">
              <w:rPr>
                <w:rFonts w:eastAsia="MyriadPro-Semibold"/>
                <w:color w:val="0070C0"/>
                <w:sz w:val="18"/>
                <w:szCs w:val="18"/>
              </w:rPr>
              <w:t>X</w:t>
            </w:r>
            <w:r>
              <w:rPr>
                <w:rFonts w:eastAsia="MyriadPro-Semibold"/>
                <w:sz w:val="18"/>
                <w:szCs w:val="18"/>
              </w:rPr>
              <w:t xml:space="preserve"> </w:t>
            </w:r>
            <w:proofErr w:type="gramStart"/>
            <w:r w:rsidRPr="00E8260C">
              <w:rPr>
                <w:rFonts w:eastAsia="MyriadPro-Semibold"/>
                <w:sz w:val="18"/>
                <w:szCs w:val="18"/>
              </w:rPr>
              <w:t>nem</w:t>
            </w:r>
            <w:r>
              <w:rPr>
                <w:rFonts w:eastAsia="MyriadPro-Semibold"/>
                <w:sz w:val="18"/>
                <w:szCs w:val="18"/>
              </w:rPr>
              <w:t xml:space="preserve">       </w:t>
            </w:r>
            <w:r w:rsidRPr="00E8260C">
              <w:rPr>
                <w:rFonts w:eastAsia="MyriadPro-Semibold"/>
                <w:sz w:val="18"/>
                <w:szCs w:val="18"/>
              </w:rPr>
              <w:t>Opciók</w:t>
            </w:r>
            <w:proofErr w:type="gramEnd"/>
            <w:r w:rsidRPr="00E8260C">
              <w:rPr>
                <w:rFonts w:eastAsia="MyriadPro-Semibold"/>
                <w:sz w:val="18"/>
                <w:szCs w:val="18"/>
              </w:rPr>
              <w:t xml:space="preserve"> ismertetése:</w:t>
            </w:r>
          </w:p>
        </w:tc>
      </w:tr>
      <w:tr w:rsidR="00E166D1" w:rsidRPr="00E8260C" w14:paraId="7E294B8C" w14:textId="77777777" w:rsidTr="00E01F50">
        <w:tc>
          <w:tcPr>
            <w:tcW w:w="9778" w:type="dxa"/>
            <w:gridSpan w:val="2"/>
          </w:tcPr>
          <w:p w14:paraId="4420F52E" w14:textId="77777777" w:rsidR="00E166D1" w:rsidRPr="00054C44" w:rsidRDefault="00E166D1" w:rsidP="00E01F50">
            <w:pPr>
              <w:autoSpaceDE w:val="0"/>
              <w:autoSpaceDN w:val="0"/>
              <w:adjustRightInd w:val="0"/>
              <w:spacing w:before="120" w:after="120"/>
              <w:rPr>
                <w:rFonts w:eastAsia="MyriadPro-Semibold"/>
                <w:b/>
                <w:sz w:val="18"/>
                <w:szCs w:val="18"/>
              </w:rPr>
            </w:pPr>
            <w:r w:rsidRPr="00E8260C">
              <w:rPr>
                <w:rFonts w:eastAsia="MyriadPro-Semibold"/>
                <w:b/>
                <w:sz w:val="18"/>
                <w:szCs w:val="18"/>
              </w:rPr>
              <w:t>II.2.1</w:t>
            </w:r>
            <w:r>
              <w:rPr>
                <w:rFonts w:eastAsia="MyriadPro-Semibold"/>
                <w:b/>
                <w:sz w:val="18"/>
                <w:szCs w:val="18"/>
              </w:rPr>
              <w:t>2</w:t>
            </w:r>
            <w:r w:rsidRPr="00E8260C">
              <w:rPr>
                <w:rFonts w:eastAsia="MyriadPro-Semibold"/>
                <w:b/>
                <w:sz w:val="18"/>
                <w:szCs w:val="18"/>
              </w:rPr>
              <w:t xml:space="preserve">) </w:t>
            </w:r>
            <w:r w:rsidRPr="00054C44">
              <w:rPr>
                <w:rFonts w:eastAsia="MyriadPro-Semibold"/>
                <w:b/>
                <w:bCs/>
                <w:sz w:val="18"/>
                <w:szCs w:val="18"/>
              </w:rPr>
              <w:t>Információ az elektronikus katalógusokról</w:t>
            </w:r>
          </w:p>
          <w:p w14:paraId="3F6AC58B" w14:textId="77777777" w:rsidR="00E166D1" w:rsidRPr="00E8260C" w:rsidRDefault="00E166D1" w:rsidP="00E01F50">
            <w:pPr>
              <w:autoSpaceDE w:val="0"/>
              <w:autoSpaceDN w:val="0"/>
              <w:adjustRightInd w:val="0"/>
              <w:spacing w:before="120" w:after="120"/>
              <w:rPr>
                <w:rFonts w:eastAsia="MyriadPro-Semibold"/>
                <w:b/>
                <w:sz w:val="18"/>
                <w:szCs w:val="18"/>
              </w:rPr>
            </w:pPr>
            <w:r w:rsidRPr="00E8260C">
              <w:rPr>
                <w:bCs/>
                <w:sz w:val="18"/>
                <w:szCs w:val="18"/>
              </w:rPr>
              <w:fldChar w:fldCharType="begin">
                <w:ffData>
                  <w:name w:val="Check16"/>
                  <w:enabled/>
                  <w:calcOnExit w:val="0"/>
                  <w:checkBox>
                    <w:sizeAuto/>
                    <w:default w:val="0"/>
                  </w:checkBox>
                </w:ffData>
              </w:fldChar>
            </w:r>
            <w:r w:rsidRPr="00E8260C">
              <w:rPr>
                <w:bCs/>
                <w:sz w:val="18"/>
                <w:szCs w:val="18"/>
              </w:rPr>
              <w:instrText xml:space="preserve"> FORMCHECKBOX </w:instrText>
            </w:r>
            <w:r w:rsidR="002F3E46">
              <w:rPr>
                <w:bCs/>
                <w:sz w:val="18"/>
                <w:szCs w:val="18"/>
              </w:rPr>
            </w:r>
            <w:r w:rsidR="002F3E46">
              <w:rPr>
                <w:bCs/>
                <w:sz w:val="18"/>
                <w:szCs w:val="18"/>
              </w:rPr>
              <w:fldChar w:fldCharType="separate"/>
            </w:r>
            <w:r w:rsidRPr="00E8260C">
              <w:rPr>
                <w:bCs/>
                <w:sz w:val="18"/>
                <w:szCs w:val="18"/>
              </w:rPr>
              <w:fldChar w:fldCharType="end"/>
            </w:r>
            <w:r w:rsidRPr="00E8260C">
              <w:rPr>
                <w:bCs/>
                <w:sz w:val="18"/>
                <w:szCs w:val="18"/>
              </w:rPr>
              <w:t xml:space="preserve"> </w:t>
            </w:r>
            <w:r w:rsidRPr="00054C44">
              <w:rPr>
                <w:rFonts w:eastAsia="MyriadPro-Semibold"/>
                <w:sz w:val="18"/>
                <w:szCs w:val="18"/>
              </w:rPr>
              <w:t>Az ajánlatokat elektronikus katalógus fo</w:t>
            </w:r>
            <w:r>
              <w:rPr>
                <w:rFonts w:eastAsia="MyriadPro-Semibold"/>
                <w:sz w:val="18"/>
                <w:szCs w:val="18"/>
              </w:rPr>
              <w:t>r</w:t>
            </w:r>
            <w:r w:rsidRPr="00054C44">
              <w:rPr>
                <w:rFonts w:eastAsia="MyriadPro-Semibold"/>
                <w:sz w:val="18"/>
                <w:szCs w:val="18"/>
              </w:rPr>
              <w:t>májában kell benyújtani, vagy azoknak elektronikus katalógust kell tartalmazniuk</w:t>
            </w:r>
          </w:p>
        </w:tc>
      </w:tr>
      <w:tr w:rsidR="00E166D1" w:rsidRPr="00E8260C" w14:paraId="04EC28F3" w14:textId="77777777" w:rsidTr="00E01F50">
        <w:tc>
          <w:tcPr>
            <w:tcW w:w="9778" w:type="dxa"/>
            <w:gridSpan w:val="2"/>
          </w:tcPr>
          <w:p w14:paraId="114422D6" w14:textId="77777777" w:rsidR="00E166D1" w:rsidRPr="00E8260C" w:rsidRDefault="00E166D1" w:rsidP="00E01F50">
            <w:pPr>
              <w:spacing w:before="120" w:after="120"/>
              <w:rPr>
                <w:rFonts w:eastAsia="MyriadPro-Semibold"/>
                <w:b/>
                <w:sz w:val="18"/>
                <w:szCs w:val="18"/>
              </w:rPr>
            </w:pPr>
            <w:r w:rsidRPr="00E8260C">
              <w:rPr>
                <w:rFonts w:eastAsia="MyriadPro-Semibold"/>
                <w:b/>
                <w:sz w:val="18"/>
                <w:szCs w:val="18"/>
              </w:rPr>
              <w:t>II.2.13) Európai uniós alapokra vonatkozó információ</w:t>
            </w:r>
            <w:r>
              <w:rPr>
                <w:rFonts w:eastAsia="MyriadPro-Semibold"/>
                <w:b/>
                <w:sz w:val="18"/>
                <w:szCs w:val="18"/>
              </w:rPr>
              <w:t>k</w:t>
            </w:r>
          </w:p>
          <w:p w14:paraId="7DF931A6" w14:textId="77777777" w:rsidR="00E166D1" w:rsidRPr="00E8260C" w:rsidRDefault="00E166D1" w:rsidP="00E01F50">
            <w:pPr>
              <w:autoSpaceDE w:val="0"/>
              <w:autoSpaceDN w:val="0"/>
              <w:adjustRightInd w:val="0"/>
              <w:spacing w:before="120" w:after="120"/>
              <w:rPr>
                <w:rFonts w:eastAsia="MyriadPro-Semibold"/>
                <w:sz w:val="18"/>
                <w:szCs w:val="18"/>
              </w:rPr>
            </w:pPr>
            <w:r w:rsidRPr="00E8260C">
              <w:rPr>
                <w:rFonts w:eastAsia="MyriadPro-Semibold"/>
                <w:sz w:val="18"/>
                <w:szCs w:val="18"/>
              </w:rPr>
              <w:t xml:space="preserve">A beszerzés európai uniós alapokból finanszírozott projekttel és/vagy programmal kapcsolatos </w:t>
            </w:r>
            <w:r w:rsidRPr="00E8260C">
              <w:rPr>
                <w:rFonts w:eastAsia="HiraKakuPro-W3"/>
                <w:sz w:val="18"/>
                <w:szCs w:val="18"/>
              </w:rPr>
              <w:t xml:space="preserve">◯ </w:t>
            </w:r>
            <w:r w:rsidRPr="00E8260C">
              <w:rPr>
                <w:rFonts w:eastAsia="MyriadPro-Semibold"/>
                <w:sz w:val="18"/>
                <w:szCs w:val="18"/>
              </w:rPr>
              <w:t xml:space="preserve">igen </w:t>
            </w:r>
            <w:r w:rsidRPr="00DB26B3">
              <w:rPr>
                <w:rFonts w:eastAsia="MyriadPro-Semibold"/>
                <w:color w:val="0070C0"/>
                <w:sz w:val="18"/>
                <w:szCs w:val="18"/>
              </w:rPr>
              <w:t>X</w:t>
            </w:r>
            <w:r w:rsidRPr="00E8260C">
              <w:rPr>
                <w:rFonts w:eastAsia="HiraKakuPro-W3"/>
                <w:sz w:val="18"/>
                <w:szCs w:val="18"/>
              </w:rPr>
              <w:t xml:space="preserve"> </w:t>
            </w:r>
            <w:r w:rsidRPr="00E8260C">
              <w:rPr>
                <w:rFonts w:eastAsia="MyriadPro-Semibold"/>
                <w:sz w:val="18"/>
                <w:szCs w:val="18"/>
              </w:rPr>
              <w:t>nem</w:t>
            </w:r>
          </w:p>
          <w:p w14:paraId="5BF29933" w14:textId="77777777" w:rsidR="00E166D1" w:rsidRPr="00E8260C" w:rsidRDefault="00E166D1" w:rsidP="00E01F50">
            <w:pPr>
              <w:spacing w:before="120" w:after="120"/>
              <w:rPr>
                <w:rFonts w:eastAsia="MyriadPro-Semibold"/>
                <w:sz w:val="18"/>
                <w:szCs w:val="18"/>
              </w:rPr>
            </w:pPr>
            <w:r w:rsidRPr="00E8260C">
              <w:rPr>
                <w:rFonts w:eastAsia="MyriadPro-Semibold"/>
                <w:sz w:val="18"/>
                <w:szCs w:val="18"/>
              </w:rPr>
              <w:t>Projekt száma vagy hivatkozási száma:</w:t>
            </w:r>
          </w:p>
        </w:tc>
      </w:tr>
      <w:tr w:rsidR="00E166D1" w:rsidRPr="00E8260C" w14:paraId="55D54830" w14:textId="77777777" w:rsidTr="00E01F50">
        <w:tc>
          <w:tcPr>
            <w:tcW w:w="9778" w:type="dxa"/>
            <w:gridSpan w:val="2"/>
          </w:tcPr>
          <w:p w14:paraId="72EBA992" w14:textId="77777777" w:rsidR="00E166D1" w:rsidRPr="00E8260C" w:rsidRDefault="00E166D1" w:rsidP="00E01F50">
            <w:pPr>
              <w:spacing w:before="120" w:after="120"/>
              <w:rPr>
                <w:rFonts w:eastAsia="MyriadPro-Semibold"/>
                <w:sz w:val="18"/>
                <w:szCs w:val="18"/>
              </w:rPr>
            </w:pPr>
            <w:r w:rsidRPr="00E8260C">
              <w:rPr>
                <w:rFonts w:eastAsia="MyriadPro-Semibold"/>
                <w:b/>
                <w:sz w:val="18"/>
                <w:szCs w:val="18"/>
              </w:rPr>
              <w:t>II.2.14) További információ:</w:t>
            </w:r>
          </w:p>
        </w:tc>
      </w:tr>
    </w:tbl>
    <w:p w14:paraId="723F46E8" w14:textId="77777777" w:rsidR="00E166D1" w:rsidRPr="00E8260C" w:rsidRDefault="00E166D1" w:rsidP="00E166D1">
      <w:pPr>
        <w:rPr>
          <w:sz w:val="22"/>
          <w:szCs w:val="22"/>
        </w:rPr>
      </w:pPr>
    </w:p>
    <w:p w14:paraId="00901A96" w14:textId="77777777" w:rsidR="00E166D1" w:rsidRPr="00E8260C" w:rsidRDefault="00E166D1" w:rsidP="00E166D1">
      <w:pPr>
        <w:autoSpaceDE w:val="0"/>
        <w:autoSpaceDN w:val="0"/>
        <w:adjustRightInd w:val="0"/>
        <w:spacing w:before="120" w:after="120"/>
        <w:rPr>
          <w:rFonts w:eastAsia="MyriadPro-Semibold"/>
          <w:b/>
          <w:sz w:val="28"/>
          <w:szCs w:val="28"/>
        </w:rPr>
      </w:pPr>
      <w:r w:rsidRPr="00E8260C">
        <w:rPr>
          <w:rFonts w:eastAsia="MyriadPro-Semibold"/>
          <w:b/>
          <w:sz w:val="28"/>
          <w:szCs w:val="28"/>
        </w:rPr>
        <w:t>III. szakasz: Jogi, gazdasági, pénzügyi és műszaki információk</w:t>
      </w:r>
    </w:p>
    <w:p w14:paraId="335899FA" w14:textId="77777777" w:rsidR="00E166D1" w:rsidRPr="00E8260C" w:rsidRDefault="00E166D1" w:rsidP="00E166D1">
      <w:pPr>
        <w:spacing w:before="120" w:after="120"/>
        <w:rPr>
          <w:rFonts w:eastAsia="MyriadPro-Semibold"/>
          <w:sz w:val="22"/>
          <w:szCs w:val="22"/>
        </w:rPr>
      </w:pPr>
    </w:p>
    <w:p w14:paraId="6917C91C" w14:textId="77777777" w:rsidR="00E166D1" w:rsidRPr="00E8260C" w:rsidRDefault="00E166D1" w:rsidP="00E166D1">
      <w:pPr>
        <w:spacing w:before="120" w:after="120"/>
        <w:rPr>
          <w:rFonts w:eastAsia="MyriadPro-Semibold"/>
          <w:b/>
          <w:sz w:val="22"/>
          <w:szCs w:val="22"/>
        </w:rPr>
      </w:pPr>
      <w:r w:rsidRPr="00E8260C">
        <w:rPr>
          <w:rFonts w:eastAsia="MyriadPro-Semibold"/>
          <w:b/>
          <w:sz w:val="22"/>
          <w:szCs w:val="22"/>
        </w:rPr>
        <w:t>III.1) Részvételi feltételek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E166D1" w:rsidRPr="00E8260C" w14:paraId="4FFE57F2" w14:textId="77777777" w:rsidTr="00E01F50">
        <w:tc>
          <w:tcPr>
            <w:tcW w:w="9778" w:type="dxa"/>
          </w:tcPr>
          <w:p w14:paraId="508B32D7" w14:textId="77777777" w:rsidR="00E166D1" w:rsidRPr="00E8260C" w:rsidRDefault="00E166D1" w:rsidP="00E01F50">
            <w:pPr>
              <w:autoSpaceDE w:val="0"/>
              <w:autoSpaceDN w:val="0"/>
              <w:adjustRightInd w:val="0"/>
              <w:spacing w:before="120" w:after="120"/>
              <w:rPr>
                <w:rFonts w:eastAsia="MyriadPro-Semibold"/>
                <w:b/>
                <w:sz w:val="18"/>
                <w:szCs w:val="18"/>
              </w:rPr>
            </w:pPr>
            <w:r w:rsidRPr="00E8260C">
              <w:rPr>
                <w:rFonts w:eastAsia="MyriadPro-Semibold"/>
                <w:b/>
                <w:sz w:val="18"/>
                <w:szCs w:val="18"/>
              </w:rPr>
              <w:t>III.1.1) Az ajánlattevő/részvételre jelentkező alkalmassága az adott szakmai tevékenység végzésére, ideértve a szakmai és cégnyilvántartásokba történő bejegyzésre vonatkozó előírásokat is</w:t>
            </w:r>
          </w:p>
          <w:p w14:paraId="072A476A" w14:textId="77777777" w:rsidR="00E166D1" w:rsidRDefault="00E166D1" w:rsidP="00E01F50">
            <w:pPr>
              <w:autoSpaceDE w:val="0"/>
              <w:autoSpaceDN w:val="0"/>
              <w:adjustRightInd w:val="0"/>
              <w:spacing w:line="360" w:lineRule="auto"/>
              <w:rPr>
                <w:rFonts w:eastAsia="MyriadPro-Light"/>
                <w:sz w:val="18"/>
                <w:szCs w:val="18"/>
              </w:rPr>
            </w:pPr>
            <w:r w:rsidRPr="00E8260C">
              <w:rPr>
                <w:rFonts w:eastAsia="MyriadPro-Light"/>
                <w:sz w:val="18"/>
                <w:szCs w:val="18"/>
              </w:rPr>
              <w:t>A feltételek felsorolása és rövid ismertetése:</w:t>
            </w:r>
            <w:r>
              <w:rPr>
                <w:rFonts w:eastAsia="MyriadPro-Light"/>
                <w:sz w:val="18"/>
                <w:szCs w:val="18"/>
              </w:rPr>
              <w:t xml:space="preserve"> - </w:t>
            </w:r>
          </w:p>
          <w:p w14:paraId="7C0250CC" w14:textId="77777777" w:rsidR="00E166D1" w:rsidRPr="00D50BF1" w:rsidRDefault="00E166D1" w:rsidP="00E01F50">
            <w:pPr>
              <w:autoSpaceDE w:val="0"/>
              <w:autoSpaceDN w:val="0"/>
              <w:adjustRightInd w:val="0"/>
              <w:spacing w:line="360" w:lineRule="auto"/>
              <w:rPr>
                <w:rFonts w:eastAsia="MyriadPro-Semibold"/>
                <w:color w:val="0070C0"/>
                <w:sz w:val="18"/>
                <w:szCs w:val="18"/>
              </w:rPr>
            </w:pPr>
            <w:r w:rsidRPr="00D50BF1">
              <w:rPr>
                <w:rFonts w:eastAsia="MyriadPro-Semibold"/>
                <w:color w:val="0070C0"/>
                <w:sz w:val="18"/>
                <w:szCs w:val="18"/>
              </w:rPr>
              <w:t>Az eljárásban nem lehet ajánlattevő, alvállalkozó és nem vehet részt az alkalmasság igazolásában olyan gazdasági szereplő, akivel szemben a Kbt. 62. § (1)-(2) bekezdésében foglalt kizáró okok bármelyike fennáll. Ajánlatkérő a Kbt. 74. § (1) bekezdés a) - b) pontjai alapján kizárja az eljárásból azon ajánlattevőt, alvállalkozót, vagy az alkalmasság igazolásában részt vevő szervezetet, aki a kizáró okok hatálya alá tartozik, vagy akivel szemben a kizáró ok az eljárás során következik be.</w:t>
            </w:r>
          </w:p>
          <w:p w14:paraId="7FE29126" w14:textId="77777777" w:rsidR="00E166D1" w:rsidRDefault="00E166D1" w:rsidP="00E01F50">
            <w:pPr>
              <w:autoSpaceDE w:val="0"/>
              <w:autoSpaceDN w:val="0"/>
              <w:adjustRightInd w:val="0"/>
              <w:spacing w:line="360" w:lineRule="auto"/>
              <w:rPr>
                <w:rFonts w:eastAsia="MyriadPro-Light"/>
                <w:sz w:val="18"/>
                <w:szCs w:val="18"/>
              </w:rPr>
            </w:pPr>
          </w:p>
          <w:p w14:paraId="31E7665A" w14:textId="77777777" w:rsidR="00E166D1" w:rsidRPr="0002196E" w:rsidRDefault="00E166D1" w:rsidP="00E01F50">
            <w:pPr>
              <w:autoSpaceDE w:val="0"/>
              <w:autoSpaceDN w:val="0"/>
              <w:adjustRightInd w:val="0"/>
              <w:spacing w:line="360" w:lineRule="auto"/>
              <w:rPr>
                <w:rFonts w:eastAsia="MyriadPro-Semibold"/>
                <w:color w:val="0070C0"/>
                <w:sz w:val="18"/>
                <w:szCs w:val="18"/>
              </w:rPr>
            </w:pPr>
            <w:r w:rsidRPr="0002196E">
              <w:rPr>
                <w:rFonts w:eastAsia="MyriadPro-Semibold"/>
                <w:color w:val="0070C0"/>
                <w:sz w:val="18"/>
                <w:szCs w:val="18"/>
              </w:rPr>
              <w:t>Igazolási mód:</w:t>
            </w:r>
          </w:p>
          <w:p w14:paraId="154E54CD" w14:textId="77777777" w:rsidR="00E166D1" w:rsidRDefault="00E166D1" w:rsidP="00E01F50">
            <w:pPr>
              <w:autoSpaceDE w:val="0"/>
              <w:autoSpaceDN w:val="0"/>
              <w:adjustRightInd w:val="0"/>
              <w:spacing w:line="360" w:lineRule="auto"/>
              <w:rPr>
                <w:rFonts w:eastAsia="MyriadPro-Semibold"/>
                <w:color w:val="0070C0"/>
                <w:sz w:val="18"/>
                <w:szCs w:val="18"/>
              </w:rPr>
            </w:pPr>
            <w:r w:rsidRPr="0002196E">
              <w:rPr>
                <w:rFonts w:eastAsia="MyriadPro-Semibold"/>
                <w:color w:val="0070C0"/>
                <w:sz w:val="18"/>
                <w:szCs w:val="18"/>
              </w:rPr>
              <w:lastRenderedPageBreak/>
              <w:t xml:space="preserve">A kizáró okok fenn nem állása tekintetében az egységes európai közbeszerzési dokumentumba foglalt </w:t>
            </w:r>
            <w:proofErr w:type="gramStart"/>
            <w:r w:rsidRPr="0002196E">
              <w:rPr>
                <w:rFonts w:eastAsia="MyriadPro-Semibold"/>
                <w:color w:val="0070C0"/>
                <w:sz w:val="18"/>
                <w:szCs w:val="18"/>
              </w:rPr>
              <w:t>nyilatkozat(</w:t>
            </w:r>
            <w:proofErr w:type="gramEnd"/>
            <w:r w:rsidRPr="0002196E">
              <w:rPr>
                <w:rFonts w:eastAsia="MyriadPro-Semibold"/>
                <w:color w:val="0070C0"/>
                <w:sz w:val="18"/>
                <w:szCs w:val="18"/>
              </w:rPr>
              <w:t xml:space="preserve">ok) csatolása szükséges az ajánlatban. Ajánlatkérő a Kbt. 69. § (4) bekezdésében foglaltak alapján az eljárás eredményéről szóló döntés meghozatalát megelőzően az ajánlattevőt öt (naptári) napos határidő tűzésével felhívja a kizáró okokkal kapcsolatban előírt igazolások benyújtására. </w:t>
            </w:r>
          </w:p>
          <w:p w14:paraId="79180899" w14:textId="77777777" w:rsidR="00E166D1" w:rsidRDefault="00E166D1" w:rsidP="00E01F50">
            <w:pPr>
              <w:autoSpaceDE w:val="0"/>
              <w:autoSpaceDN w:val="0"/>
              <w:adjustRightInd w:val="0"/>
              <w:spacing w:line="360" w:lineRule="auto"/>
              <w:rPr>
                <w:rFonts w:eastAsia="MyriadPro-Semibold"/>
                <w:color w:val="0070C0"/>
                <w:sz w:val="18"/>
                <w:szCs w:val="18"/>
              </w:rPr>
            </w:pPr>
          </w:p>
          <w:p w14:paraId="2A0EC467" w14:textId="77777777" w:rsidR="00E166D1" w:rsidRDefault="00E166D1" w:rsidP="00E01F50">
            <w:pPr>
              <w:autoSpaceDE w:val="0"/>
              <w:autoSpaceDN w:val="0"/>
              <w:adjustRightInd w:val="0"/>
              <w:spacing w:line="360" w:lineRule="auto"/>
              <w:rPr>
                <w:rFonts w:eastAsia="MyriadPro-Semibold"/>
                <w:color w:val="0070C0"/>
                <w:sz w:val="18"/>
                <w:szCs w:val="18"/>
              </w:rPr>
            </w:pPr>
            <w:r w:rsidRPr="009D3292">
              <w:rPr>
                <w:rFonts w:eastAsia="MyriadPro-Semibold"/>
                <w:color w:val="0070C0"/>
                <w:sz w:val="18"/>
                <w:szCs w:val="18"/>
              </w:rPr>
              <w:t xml:space="preserve">Az igazolások benyújtására felhívott ajánlattevőknek az alábbiak szerinti kell igazolni, hogy velük szemben az előírt kizáró okok nem állnak fenn: </w:t>
            </w:r>
          </w:p>
          <w:p w14:paraId="13916FC6" w14:textId="77777777" w:rsidR="00E166D1" w:rsidRPr="009D3292" w:rsidRDefault="00E166D1" w:rsidP="00E01F50">
            <w:pPr>
              <w:autoSpaceDE w:val="0"/>
              <w:autoSpaceDN w:val="0"/>
              <w:adjustRightInd w:val="0"/>
              <w:spacing w:line="360" w:lineRule="auto"/>
              <w:rPr>
                <w:rFonts w:eastAsia="MyriadPro-Semibold"/>
                <w:color w:val="0070C0"/>
                <w:sz w:val="18"/>
                <w:szCs w:val="18"/>
              </w:rPr>
            </w:pPr>
            <w:r w:rsidRPr="009D3292">
              <w:rPr>
                <w:rFonts w:eastAsia="MyriadPro-Semibold"/>
                <w:color w:val="0070C0"/>
                <w:sz w:val="18"/>
                <w:szCs w:val="18"/>
              </w:rPr>
              <w:t>Magyarországon letelepedett ajánlattevőknek a kizáró okok hiányát a 321/2015. (X. 30.) Korm. rendelet 8. §</w:t>
            </w:r>
            <w:proofErr w:type="spellStart"/>
            <w:r w:rsidRPr="009D3292">
              <w:rPr>
                <w:rFonts w:eastAsia="MyriadPro-Semibold"/>
                <w:color w:val="0070C0"/>
                <w:sz w:val="18"/>
                <w:szCs w:val="18"/>
              </w:rPr>
              <w:t>-ában</w:t>
            </w:r>
            <w:proofErr w:type="spellEnd"/>
            <w:r w:rsidRPr="009D3292">
              <w:rPr>
                <w:rFonts w:eastAsia="MyriadPro-Semibold"/>
                <w:color w:val="0070C0"/>
                <w:sz w:val="18"/>
                <w:szCs w:val="18"/>
              </w:rPr>
              <w:t xml:space="preserve"> foglaltak szerint kell igazolniuk. Nem Magyarországon letelepedett ajánlattevőknek a kizáró okok hiányát a 321/2015. (X. 30.) Korm. rendelet 10. §</w:t>
            </w:r>
            <w:proofErr w:type="spellStart"/>
            <w:r w:rsidRPr="009D3292">
              <w:rPr>
                <w:rFonts w:eastAsia="MyriadPro-Semibold"/>
                <w:color w:val="0070C0"/>
                <w:sz w:val="18"/>
                <w:szCs w:val="18"/>
              </w:rPr>
              <w:t>-ában</w:t>
            </w:r>
            <w:proofErr w:type="spellEnd"/>
            <w:r w:rsidRPr="009D3292">
              <w:rPr>
                <w:rFonts w:eastAsia="MyriadPro-Semibold"/>
                <w:color w:val="0070C0"/>
                <w:sz w:val="18"/>
                <w:szCs w:val="18"/>
              </w:rPr>
              <w:t xml:space="preserve"> foglaltak szerint kell igazolniuk. A kizáró okok hiányának igazolása során a 321/2015. (X. 30.) Korm. rendelet 12-16. §</w:t>
            </w:r>
            <w:proofErr w:type="spellStart"/>
            <w:r w:rsidRPr="009D3292">
              <w:rPr>
                <w:rFonts w:eastAsia="MyriadPro-Semibold"/>
                <w:color w:val="0070C0"/>
                <w:sz w:val="18"/>
                <w:szCs w:val="18"/>
              </w:rPr>
              <w:t>-aiban</w:t>
            </w:r>
            <w:proofErr w:type="spellEnd"/>
            <w:r w:rsidRPr="009D3292">
              <w:rPr>
                <w:rFonts w:eastAsia="MyriadPro-Semibold"/>
                <w:color w:val="0070C0"/>
                <w:sz w:val="18"/>
                <w:szCs w:val="18"/>
              </w:rPr>
              <w:t xml:space="preserve"> foglaltak megfelelően irányadóak.</w:t>
            </w:r>
          </w:p>
          <w:p w14:paraId="4D79B5ED" w14:textId="77777777" w:rsidR="00E166D1" w:rsidRDefault="00E166D1" w:rsidP="00E01F50">
            <w:pPr>
              <w:autoSpaceDE w:val="0"/>
              <w:autoSpaceDN w:val="0"/>
              <w:adjustRightInd w:val="0"/>
              <w:spacing w:line="360" w:lineRule="auto"/>
              <w:rPr>
                <w:rFonts w:eastAsia="MyriadPro-Semibold"/>
                <w:color w:val="0070C0"/>
                <w:sz w:val="18"/>
                <w:szCs w:val="18"/>
              </w:rPr>
            </w:pPr>
          </w:p>
          <w:p w14:paraId="51452B60" w14:textId="77777777" w:rsidR="00E166D1" w:rsidRPr="00A809E5" w:rsidRDefault="00E166D1" w:rsidP="00E01F50">
            <w:pPr>
              <w:autoSpaceDE w:val="0"/>
              <w:autoSpaceDN w:val="0"/>
              <w:adjustRightInd w:val="0"/>
              <w:spacing w:line="360" w:lineRule="auto"/>
              <w:rPr>
                <w:rFonts w:eastAsia="MyriadPro-Semibold"/>
                <w:color w:val="0070C0"/>
                <w:sz w:val="18"/>
                <w:szCs w:val="18"/>
              </w:rPr>
            </w:pPr>
            <w:r w:rsidRPr="00A809E5">
              <w:rPr>
                <w:rFonts w:eastAsia="MyriadPro-Semibold"/>
                <w:color w:val="0070C0"/>
                <w:sz w:val="18"/>
                <w:szCs w:val="18"/>
              </w:rPr>
              <w:t>A Kbt. 67. § (4) bekezdése alapján az ajánlattevőnek nyilatkoznia kell, hogy a szerződés teljesítéséhez nem vesz igénybe a Kbt. 62. §</w:t>
            </w:r>
            <w:proofErr w:type="spellStart"/>
            <w:r w:rsidRPr="00A809E5">
              <w:rPr>
                <w:rFonts w:eastAsia="MyriadPro-Semibold"/>
                <w:color w:val="0070C0"/>
                <w:sz w:val="18"/>
                <w:szCs w:val="18"/>
              </w:rPr>
              <w:t>-a</w:t>
            </w:r>
            <w:proofErr w:type="spellEnd"/>
            <w:r w:rsidRPr="00A809E5">
              <w:rPr>
                <w:rFonts w:eastAsia="MyriadPro-Semibold"/>
                <w:color w:val="0070C0"/>
                <w:sz w:val="18"/>
                <w:szCs w:val="18"/>
              </w:rPr>
              <w:t xml:space="preserve"> szerinti kizáró okok bármelyikének hatálya alá eső alvállalkozót. </w:t>
            </w:r>
          </w:p>
          <w:p w14:paraId="659DD964" w14:textId="77777777" w:rsidR="00E166D1" w:rsidRDefault="00E166D1" w:rsidP="00E01F50">
            <w:pPr>
              <w:autoSpaceDE w:val="0"/>
              <w:autoSpaceDN w:val="0"/>
              <w:adjustRightInd w:val="0"/>
              <w:spacing w:line="360" w:lineRule="auto"/>
              <w:rPr>
                <w:rFonts w:eastAsia="MyriadPro-Semibold"/>
                <w:color w:val="0070C0"/>
                <w:sz w:val="18"/>
                <w:szCs w:val="18"/>
              </w:rPr>
            </w:pPr>
          </w:p>
          <w:p w14:paraId="73A9B129" w14:textId="77777777" w:rsidR="00E166D1" w:rsidRPr="00E8260C" w:rsidRDefault="00E166D1" w:rsidP="00E01F50">
            <w:pPr>
              <w:autoSpaceDE w:val="0"/>
              <w:autoSpaceDN w:val="0"/>
              <w:adjustRightInd w:val="0"/>
              <w:spacing w:line="360" w:lineRule="auto"/>
              <w:rPr>
                <w:rFonts w:eastAsia="MyriadPro-Semibold"/>
                <w:sz w:val="18"/>
                <w:szCs w:val="18"/>
              </w:rPr>
            </w:pPr>
            <w:r w:rsidRPr="00A809E5">
              <w:rPr>
                <w:rFonts w:eastAsia="MyriadPro-Semibold"/>
                <w:color w:val="0070C0"/>
                <w:sz w:val="18"/>
                <w:szCs w:val="18"/>
              </w:rPr>
              <w:t xml:space="preserve">Ha az előírt alkalmassági követelményeknek az ajánlattevő más szervezet kapacitására támaszkodva felel meg, az ajánlatban be kell nyújtani a kapacitásait rendelkezésre bocsátó szervezet részéről az a Kbt. 67. § (1) bekezdés szerinti nyilatkozatot, az igazolások benyújtásának előírásakor pedig e szervezetnek az </w:t>
            </w:r>
            <w:r>
              <w:rPr>
                <w:rFonts w:eastAsia="MyriadPro-Semibold"/>
                <w:color w:val="0070C0"/>
                <w:sz w:val="18"/>
                <w:szCs w:val="18"/>
              </w:rPr>
              <w:t xml:space="preserve">– ajánlattevők vonatkozásában - </w:t>
            </w:r>
            <w:r w:rsidRPr="00A809E5">
              <w:rPr>
                <w:rFonts w:eastAsia="MyriadPro-Semibold"/>
                <w:color w:val="0070C0"/>
                <w:sz w:val="18"/>
                <w:szCs w:val="18"/>
              </w:rPr>
              <w:t>előírt igazolási módokkal azonos módon kell igazolnia a kizáró okok fenn nem állását.</w:t>
            </w:r>
          </w:p>
        </w:tc>
      </w:tr>
      <w:tr w:rsidR="00E166D1" w:rsidRPr="00E8260C" w14:paraId="56AAA077" w14:textId="77777777" w:rsidTr="00E01F50">
        <w:tc>
          <w:tcPr>
            <w:tcW w:w="9778" w:type="dxa"/>
          </w:tcPr>
          <w:p w14:paraId="6B80C7E3" w14:textId="77777777" w:rsidR="00E166D1" w:rsidRPr="00E8260C" w:rsidRDefault="00E166D1" w:rsidP="00E01F50">
            <w:pPr>
              <w:autoSpaceDE w:val="0"/>
              <w:autoSpaceDN w:val="0"/>
              <w:adjustRightInd w:val="0"/>
              <w:spacing w:before="120" w:after="120"/>
              <w:rPr>
                <w:rFonts w:eastAsia="MyriadPro-Semibold"/>
                <w:b/>
                <w:sz w:val="18"/>
                <w:szCs w:val="18"/>
              </w:rPr>
            </w:pPr>
            <w:r w:rsidRPr="00E8260C">
              <w:rPr>
                <w:rFonts w:eastAsia="MyriadPro-Semibold"/>
                <w:b/>
                <w:sz w:val="18"/>
                <w:szCs w:val="18"/>
              </w:rPr>
              <w:lastRenderedPageBreak/>
              <w:t>III.1.2) Gazdasági és pénzügyi alkalmasság</w:t>
            </w:r>
          </w:p>
          <w:p w14:paraId="46813BA9" w14:textId="77777777" w:rsidR="00E166D1" w:rsidRPr="00E8260C" w:rsidRDefault="00E166D1" w:rsidP="00E01F50">
            <w:pPr>
              <w:autoSpaceDE w:val="0"/>
              <w:autoSpaceDN w:val="0"/>
              <w:adjustRightInd w:val="0"/>
              <w:spacing w:before="120" w:after="120"/>
              <w:rPr>
                <w:rFonts w:eastAsia="MyriadPro-Light"/>
                <w:sz w:val="18"/>
                <w:szCs w:val="18"/>
              </w:rPr>
            </w:pPr>
            <w:r w:rsidRPr="00E8260C">
              <w:rPr>
                <w:bCs/>
                <w:sz w:val="18"/>
                <w:szCs w:val="18"/>
              </w:rPr>
              <w:fldChar w:fldCharType="begin">
                <w:ffData>
                  <w:name w:val="Check16"/>
                  <w:enabled/>
                  <w:calcOnExit w:val="0"/>
                  <w:checkBox>
                    <w:sizeAuto/>
                    <w:default w:val="0"/>
                  </w:checkBox>
                </w:ffData>
              </w:fldChar>
            </w:r>
            <w:r w:rsidRPr="00E8260C">
              <w:rPr>
                <w:bCs/>
                <w:sz w:val="18"/>
                <w:szCs w:val="18"/>
              </w:rPr>
              <w:instrText xml:space="preserve"> FORMCHECKBOX </w:instrText>
            </w:r>
            <w:r w:rsidR="002F3E46">
              <w:rPr>
                <w:bCs/>
                <w:sz w:val="18"/>
                <w:szCs w:val="18"/>
              </w:rPr>
            </w:r>
            <w:r w:rsidR="002F3E46">
              <w:rPr>
                <w:bCs/>
                <w:sz w:val="18"/>
                <w:szCs w:val="18"/>
              </w:rPr>
              <w:fldChar w:fldCharType="separate"/>
            </w:r>
            <w:r w:rsidRPr="00E8260C">
              <w:rPr>
                <w:bCs/>
                <w:sz w:val="18"/>
                <w:szCs w:val="18"/>
              </w:rPr>
              <w:fldChar w:fldCharType="end"/>
            </w:r>
            <w:r w:rsidRPr="00E8260C">
              <w:rPr>
                <w:bCs/>
                <w:sz w:val="18"/>
                <w:szCs w:val="18"/>
              </w:rPr>
              <w:t xml:space="preserve"> </w:t>
            </w:r>
            <w:r w:rsidRPr="00E8260C">
              <w:rPr>
                <w:rFonts w:eastAsia="MyriadPro-Light"/>
                <w:sz w:val="18"/>
                <w:szCs w:val="18"/>
              </w:rPr>
              <w:t>A közbeszerzési dokumentációban megadott kiválasztási szempontok</w:t>
            </w:r>
          </w:p>
          <w:p w14:paraId="66DAA752" w14:textId="77777777" w:rsidR="00E166D1" w:rsidRPr="00E8260C" w:rsidRDefault="00E166D1" w:rsidP="00E01F50">
            <w:pPr>
              <w:autoSpaceDE w:val="0"/>
              <w:autoSpaceDN w:val="0"/>
              <w:adjustRightInd w:val="0"/>
              <w:spacing w:before="120" w:after="120"/>
              <w:rPr>
                <w:rFonts w:eastAsia="MyriadPro-Light"/>
                <w:sz w:val="18"/>
                <w:szCs w:val="18"/>
              </w:rPr>
            </w:pPr>
            <w:r w:rsidRPr="00E8260C">
              <w:rPr>
                <w:rFonts w:eastAsia="MyriadPro-Light"/>
                <w:sz w:val="18"/>
                <w:szCs w:val="18"/>
              </w:rPr>
              <w:t xml:space="preserve">A kiválasztási szempontok felsorolása és rövid ismertetése: </w:t>
            </w:r>
          </w:p>
          <w:p w14:paraId="6D51E853" w14:textId="77777777" w:rsidR="00E166D1" w:rsidRPr="00CF7542" w:rsidRDefault="00E166D1" w:rsidP="00E01F50">
            <w:pPr>
              <w:autoSpaceDE w:val="0"/>
              <w:autoSpaceDN w:val="0"/>
              <w:adjustRightInd w:val="0"/>
              <w:spacing w:before="120" w:after="120" w:line="360" w:lineRule="auto"/>
              <w:rPr>
                <w:rFonts w:eastAsia="MyriadPro-Semibold"/>
                <w:color w:val="0070C0"/>
                <w:sz w:val="18"/>
                <w:szCs w:val="18"/>
              </w:rPr>
            </w:pPr>
            <w:r w:rsidRPr="00CF7542">
              <w:rPr>
                <w:rFonts w:eastAsia="MyriadPro-Semibold"/>
                <w:color w:val="0070C0"/>
                <w:sz w:val="18"/>
                <w:szCs w:val="18"/>
              </w:rPr>
              <w:t>Az alkalmassági követelményeknek való megfelelés tekintetében az egységes európai közbeszerzési dokumentumba foglalt, a Kbt. 67. § (1)-(3) bekezdései szerinti nyilatkozatot szükséges benyújtani az ajánlatban. Ajánlatkérő a formanyomtatvány IV. részében szereplő részletes információk megadását kéri. Ajánlatkérő a Kbt. 69. § (4) bekezdésében foglaltak alapján az eljárás eredményéről szóló döntés meghozatalát megelőzően az értékelési szempontokra figyelemmel legkedvezőbbnek tekinthető ajánlattevőt 5 (naptári) napos határidő tűzésével felhívja az alkalmassági követelményeknek való megfeleléssel kapcsolatban előírt igazolások benyújtására. Az igazolások benyújtására felhívott ajánlattevőnek az alábbiak szerint kell igazolni az alkalmassági követelményeknek való megfelelést</w:t>
            </w:r>
            <w:r>
              <w:rPr>
                <w:rFonts w:eastAsia="MyriadPro-Semibold"/>
                <w:color w:val="0070C0"/>
                <w:sz w:val="18"/>
                <w:szCs w:val="18"/>
              </w:rPr>
              <w:t>:</w:t>
            </w:r>
          </w:p>
          <w:p w14:paraId="7A4ABBCC" w14:textId="77777777" w:rsidR="00E166D1" w:rsidRDefault="00E166D1" w:rsidP="00E01F50">
            <w:pPr>
              <w:autoSpaceDE w:val="0"/>
              <w:autoSpaceDN w:val="0"/>
              <w:adjustRightInd w:val="0"/>
              <w:spacing w:before="120" w:after="120" w:line="360" w:lineRule="auto"/>
              <w:rPr>
                <w:rFonts w:eastAsia="MyriadPro-Light"/>
                <w:sz w:val="18"/>
                <w:szCs w:val="18"/>
              </w:rPr>
            </w:pPr>
            <w:r w:rsidRPr="00FB5E6F">
              <w:rPr>
                <w:rFonts w:eastAsia="MyriadPro-Semibold"/>
                <w:color w:val="0070C0"/>
                <w:sz w:val="18"/>
                <w:szCs w:val="18"/>
              </w:rPr>
              <w:t xml:space="preserve">P/1. A 321/2015. (X. 30.) Korm. rendelet 19. </w:t>
            </w:r>
            <w:proofErr w:type="gramStart"/>
            <w:r w:rsidRPr="00FB5E6F">
              <w:rPr>
                <w:rFonts w:eastAsia="MyriadPro-Semibold"/>
                <w:color w:val="0070C0"/>
                <w:sz w:val="18"/>
                <w:szCs w:val="18"/>
              </w:rPr>
              <w:t xml:space="preserve">§ (1) bekezdésének c) pontja alapján az előző legfeljebb három lezárt üzleti évre vonatkozóan kérhető, teljes - általános forgalmi adó nélkül számított - árbevételéről, illetve ugyanezen időszakban a közbeszerzés </w:t>
            </w:r>
            <w:r w:rsidRPr="009A1DBB">
              <w:rPr>
                <w:rFonts w:eastAsia="MyriadPro-Semibold"/>
                <w:color w:val="0070C0"/>
                <w:sz w:val="18"/>
                <w:szCs w:val="18"/>
              </w:rPr>
              <w:t>tárgyából (közútépítés) származó</w:t>
            </w:r>
            <w:r w:rsidRPr="00FB5E6F">
              <w:rPr>
                <w:rFonts w:eastAsia="MyriadPro-Semibold"/>
                <w:color w:val="0070C0"/>
                <w:sz w:val="18"/>
                <w:szCs w:val="18"/>
              </w:rPr>
              <w:t xml:space="preserve"> - általános forgalmi adó nélkül számított - árbevételéről szóló - adott esetben az egységes európai közbeszerzési dokumentumba foglalt - nyilatkozattal, attól függően, hogy az ajánlattevő vagy részvételre jelentkező mikor jött létre, illetve mikor kezdte meg tevékenységét, ha ezek az adatok rendelkezésre állnak.</w:t>
            </w:r>
            <w:proofErr w:type="gramEnd"/>
            <w:r>
              <w:rPr>
                <w:rFonts w:eastAsia="MyriadPro-Semibold"/>
                <w:color w:val="0070C0"/>
                <w:sz w:val="18"/>
                <w:szCs w:val="18"/>
              </w:rPr>
              <w:t xml:space="preserve"> </w:t>
            </w:r>
            <w:r w:rsidRPr="00FB5E6F">
              <w:rPr>
                <w:rFonts w:eastAsia="MyriadPro-Semibold"/>
                <w:color w:val="0070C0"/>
                <w:sz w:val="18"/>
                <w:szCs w:val="18"/>
              </w:rPr>
              <w:t xml:space="preserve">Ha az ajánlattevő </w:t>
            </w:r>
            <w:r>
              <w:rPr>
                <w:rFonts w:eastAsia="MyriadPro-Semibold"/>
                <w:color w:val="0070C0"/>
                <w:sz w:val="18"/>
                <w:szCs w:val="18"/>
              </w:rPr>
              <w:t>ezen</w:t>
            </w:r>
            <w:r w:rsidRPr="00FB5E6F">
              <w:rPr>
                <w:rFonts w:eastAsia="MyriadPro-Semibold"/>
                <w:color w:val="0070C0"/>
                <w:sz w:val="18"/>
                <w:szCs w:val="18"/>
              </w:rPr>
              <w:t xml:space="preserve"> irattal azért nem rendelkezik, mert olyan jogi formában működik, amely tekintetében az árbevételről szóló nyilatkozat benyújtása nem lehetséges, az e pontokkal kapcsolatban előírt alkalmassági követelmény és igazolási mód helyett bármely, az ajánlatkérő által megfelelőnek tekintett egyéb nyilatkozattal vagy dokumentummal igazolhatja pénzügyi és gazdasági alkalmasságát. Az érintett ajánlattevő kiegészítő tájékoztatás kérése során köteles alátámasztani, hogy olyan jogi formában működik, amely tekintetében árbevételről szóló nyilatkozat benyújtása nem lehetséges és tájékoztatást kérni az e pontokkal kapcsolatban előírt alkalmassági követelmény és igazolási mód helyett az </w:t>
            </w:r>
            <w:r w:rsidRPr="00FB5E6F">
              <w:rPr>
                <w:rFonts w:eastAsia="MyriadPro-Semibold"/>
                <w:color w:val="0070C0"/>
                <w:sz w:val="18"/>
                <w:szCs w:val="18"/>
              </w:rPr>
              <w:lastRenderedPageBreak/>
              <w:t>alkalmasság igazolásának ajánlatkérő által elfogadott módjáról.</w:t>
            </w:r>
          </w:p>
          <w:p w14:paraId="201386DC" w14:textId="77777777" w:rsidR="00E166D1" w:rsidRDefault="00E166D1" w:rsidP="00E01F50">
            <w:pPr>
              <w:autoSpaceDE w:val="0"/>
              <w:autoSpaceDN w:val="0"/>
              <w:adjustRightInd w:val="0"/>
              <w:spacing w:before="120" w:after="120"/>
              <w:rPr>
                <w:rFonts w:eastAsia="MyriadPro-Light"/>
                <w:sz w:val="18"/>
                <w:szCs w:val="18"/>
              </w:rPr>
            </w:pPr>
            <w:r w:rsidRPr="00E8260C">
              <w:rPr>
                <w:rFonts w:eastAsia="MyriadPro-Light"/>
                <w:sz w:val="18"/>
                <w:szCs w:val="18"/>
              </w:rPr>
              <w:t xml:space="preserve">Az alkalmasság </w:t>
            </w:r>
            <w:proofErr w:type="gramStart"/>
            <w:r w:rsidRPr="00E8260C">
              <w:rPr>
                <w:rFonts w:eastAsia="MyriadPro-Light"/>
                <w:sz w:val="18"/>
                <w:szCs w:val="18"/>
              </w:rPr>
              <w:t>minimumkövetelménye(</w:t>
            </w:r>
            <w:proofErr w:type="gramEnd"/>
            <w:r w:rsidRPr="00E8260C">
              <w:rPr>
                <w:rFonts w:eastAsia="MyriadPro-Light"/>
                <w:sz w:val="18"/>
                <w:szCs w:val="18"/>
              </w:rPr>
              <w:t xml:space="preserve">i): </w:t>
            </w:r>
          </w:p>
          <w:p w14:paraId="2829623E" w14:textId="77777777" w:rsidR="00E166D1" w:rsidRPr="00E8260C" w:rsidRDefault="00E166D1" w:rsidP="00E01F50">
            <w:pPr>
              <w:autoSpaceDE w:val="0"/>
              <w:autoSpaceDN w:val="0"/>
              <w:adjustRightInd w:val="0"/>
              <w:spacing w:before="120" w:after="120" w:line="360" w:lineRule="auto"/>
              <w:rPr>
                <w:rFonts w:eastAsia="MyriadPro-Semibold"/>
                <w:b/>
                <w:sz w:val="18"/>
                <w:szCs w:val="18"/>
              </w:rPr>
            </w:pPr>
            <w:r w:rsidRPr="001460E8">
              <w:rPr>
                <w:rFonts w:eastAsia="MyriadPro-Semibold"/>
                <w:color w:val="0070C0"/>
                <w:sz w:val="18"/>
                <w:szCs w:val="18"/>
              </w:rPr>
              <w:t xml:space="preserve">P/1. Alkalmas az ajánlattevő, amennyiben a jelen felhívás </w:t>
            </w:r>
            <w:r>
              <w:rPr>
                <w:rFonts w:eastAsia="MyriadPro-Semibold"/>
                <w:color w:val="0070C0"/>
                <w:sz w:val="18"/>
                <w:szCs w:val="18"/>
              </w:rPr>
              <w:t>feladásának</w:t>
            </w:r>
            <w:r w:rsidRPr="001460E8">
              <w:rPr>
                <w:rFonts w:eastAsia="MyriadPro-Semibold"/>
                <w:color w:val="0070C0"/>
                <w:sz w:val="18"/>
                <w:szCs w:val="18"/>
              </w:rPr>
              <w:t xml:space="preserve"> napját megelőző utolsó három lezárt üzleti év</w:t>
            </w:r>
            <w:r>
              <w:rPr>
                <w:rFonts w:eastAsia="MyriadPro-Semibold"/>
                <w:color w:val="0070C0"/>
                <w:sz w:val="18"/>
                <w:szCs w:val="18"/>
              </w:rPr>
              <w:t>ben</w:t>
            </w:r>
            <w:r w:rsidRPr="001460E8">
              <w:rPr>
                <w:rFonts w:eastAsia="MyriadPro-Semibold"/>
                <w:color w:val="0070C0"/>
                <w:sz w:val="18"/>
                <w:szCs w:val="18"/>
              </w:rPr>
              <w:t xml:space="preserve"> összességében </w:t>
            </w:r>
            <w:r>
              <w:rPr>
                <w:rFonts w:eastAsia="MyriadPro-Semibold"/>
                <w:color w:val="0070C0"/>
                <w:sz w:val="18"/>
                <w:szCs w:val="18"/>
              </w:rPr>
              <w:t xml:space="preserve">rendelkezik legalább 2.000.000.000,- HUF összegű, </w:t>
            </w:r>
            <w:r w:rsidRPr="001460E8">
              <w:rPr>
                <w:rFonts w:eastAsia="MyriadPro-Semibold"/>
                <w:color w:val="0070C0"/>
                <w:sz w:val="18"/>
                <w:szCs w:val="18"/>
              </w:rPr>
              <w:t>a közbeszerzés tárgyából (közútépítés) származó – általános forgalmi adó nélkül számított – árbevétel</w:t>
            </w:r>
            <w:r>
              <w:rPr>
                <w:rFonts w:eastAsia="MyriadPro-Semibold"/>
                <w:color w:val="0070C0"/>
                <w:sz w:val="18"/>
                <w:szCs w:val="18"/>
              </w:rPr>
              <w:t>lel</w:t>
            </w:r>
            <w:r w:rsidRPr="001460E8">
              <w:rPr>
                <w:rFonts w:eastAsia="MyriadPro-Semibold"/>
                <w:color w:val="0070C0"/>
                <w:sz w:val="18"/>
                <w:szCs w:val="18"/>
              </w:rPr>
              <w:t>.</w:t>
            </w:r>
          </w:p>
        </w:tc>
      </w:tr>
      <w:tr w:rsidR="00E166D1" w:rsidRPr="00E8260C" w14:paraId="7072A3CF" w14:textId="77777777" w:rsidTr="00E01F50">
        <w:tc>
          <w:tcPr>
            <w:tcW w:w="9778" w:type="dxa"/>
          </w:tcPr>
          <w:p w14:paraId="6ADADB0E" w14:textId="77777777" w:rsidR="00E166D1" w:rsidRPr="00E8260C" w:rsidRDefault="00E166D1" w:rsidP="00E01F50">
            <w:pPr>
              <w:autoSpaceDE w:val="0"/>
              <w:autoSpaceDN w:val="0"/>
              <w:adjustRightInd w:val="0"/>
              <w:spacing w:before="120" w:after="120"/>
              <w:rPr>
                <w:rFonts w:eastAsia="MyriadPro-Semibold"/>
                <w:b/>
                <w:sz w:val="18"/>
                <w:szCs w:val="18"/>
              </w:rPr>
            </w:pPr>
            <w:r w:rsidRPr="00E8260C">
              <w:rPr>
                <w:rFonts w:eastAsia="MyriadPro-Semibold"/>
                <w:b/>
                <w:sz w:val="18"/>
                <w:szCs w:val="18"/>
              </w:rPr>
              <w:lastRenderedPageBreak/>
              <w:t>III.1.3) Műszaki, illetve szakmai alkalmasság</w:t>
            </w:r>
          </w:p>
          <w:p w14:paraId="6912A284" w14:textId="77777777" w:rsidR="00E166D1" w:rsidRPr="00E8260C" w:rsidRDefault="00E166D1" w:rsidP="00E01F50">
            <w:pPr>
              <w:autoSpaceDE w:val="0"/>
              <w:autoSpaceDN w:val="0"/>
              <w:adjustRightInd w:val="0"/>
              <w:spacing w:before="120" w:after="120"/>
              <w:rPr>
                <w:rFonts w:eastAsia="MyriadPro-Light"/>
                <w:sz w:val="18"/>
                <w:szCs w:val="18"/>
              </w:rPr>
            </w:pPr>
            <w:r w:rsidRPr="00E8260C">
              <w:rPr>
                <w:bCs/>
                <w:sz w:val="18"/>
                <w:szCs w:val="18"/>
              </w:rPr>
              <w:fldChar w:fldCharType="begin">
                <w:ffData>
                  <w:name w:val="Check16"/>
                  <w:enabled/>
                  <w:calcOnExit w:val="0"/>
                  <w:checkBox>
                    <w:sizeAuto/>
                    <w:default w:val="0"/>
                  </w:checkBox>
                </w:ffData>
              </w:fldChar>
            </w:r>
            <w:r w:rsidRPr="00E8260C">
              <w:rPr>
                <w:bCs/>
                <w:sz w:val="18"/>
                <w:szCs w:val="18"/>
              </w:rPr>
              <w:instrText xml:space="preserve"> FORMCHECKBOX </w:instrText>
            </w:r>
            <w:r w:rsidR="002F3E46">
              <w:rPr>
                <w:bCs/>
                <w:sz w:val="18"/>
                <w:szCs w:val="18"/>
              </w:rPr>
            </w:r>
            <w:r w:rsidR="002F3E46">
              <w:rPr>
                <w:bCs/>
                <w:sz w:val="18"/>
                <w:szCs w:val="18"/>
              </w:rPr>
              <w:fldChar w:fldCharType="separate"/>
            </w:r>
            <w:r w:rsidRPr="00E8260C">
              <w:rPr>
                <w:bCs/>
                <w:sz w:val="18"/>
                <w:szCs w:val="18"/>
              </w:rPr>
              <w:fldChar w:fldCharType="end"/>
            </w:r>
            <w:r w:rsidRPr="00E8260C">
              <w:rPr>
                <w:bCs/>
                <w:sz w:val="18"/>
                <w:szCs w:val="18"/>
              </w:rPr>
              <w:t xml:space="preserve"> </w:t>
            </w:r>
            <w:r w:rsidRPr="00E8260C">
              <w:rPr>
                <w:rFonts w:eastAsia="MyriadPro-Light"/>
                <w:sz w:val="18"/>
                <w:szCs w:val="18"/>
              </w:rPr>
              <w:t>A közbeszerzési dokumentációban megadott kiválasztási szempontok</w:t>
            </w:r>
          </w:p>
          <w:p w14:paraId="0AF19A84" w14:textId="77777777" w:rsidR="00E166D1" w:rsidRPr="00E8260C" w:rsidRDefault="00E166D1" w:rsidP="00E01F50">
            <w:pPr>
              <w:autoSpaceDE w:val="0"/>
              <w:autoSpaceDN w:val="0"/>
              <w:adjustRightInd w:val="0"/>
              <w:spacing w:before="120" w:after="120"/>
              <w:rPr>
                <w:rFonts w:eastAsia="MyriadPro-Light"/>
                <w:sz w:val="18"/>
                <w:szCs w:val="18"/>
              </w:rPr>
            </w:pPr>
            <w:r w:rsidRPr="00E8260C">
              <w:rPr>
                <w:rFonts w:eastAsia="MyriadPro-Light"/>
                <w:sz w:val="18"/>
                <w:szCs w:val="18"/>
              </w:rPr>
              <w:t xml:space="preserve">A kiválasztási szempontok felsorolása és rövid ismertetése: </w:t>
            </w:r>
          </w:p>
          <w:p w14:paraId="71C17764" w14:textId="77777777" w:rsidR="00E166D1" w:rsidRPr="009659E4" w:rsidRDefault="00E166D1" w:rsidP="00E01F50">
            <w:pPr>
              <w:autoSpaceDE w:val="0"/>
              <w:autoSpaceDN w:val="0"/>
              <w:adjustRightInd w:val="0"/>
              <w:spacing w:before="120" w:after="120" w:line="360" w:lineRule="auto"/>
              <w:rPr>
                <w:rFonts w:eastAsia="MyriadPro-Semibold"/>
                <w:color w:val="0070C0"/>
                <w:sz w:val="18"/>
                <w:szCs w:val="18"/>
              </w:rPr>
            </w:pPr>
            <w:r w:rsidRPr="009659E4">
              <w:rPr>
                <w:rFonts w:eastAsia="MyriadPro-Semibold"/>
                <w:color w:val="0070C0"/>
                <w:sz w:val="18"/>
                <w:szCs w:val="18"/>
              </w:rPr>
              <w:t>Az alkalmassági követelményeknek való megfelelés tekintetében az egységes európai közbeszerzési dokumentumba foglalt, a Kbt. 67. § (1)-(3) bekezdései szerinti nyilatkozatot szükséges benyújtani az ajánlatban. Ajánlatkérő a formanyomtatvány IV. részében szereplő részletes információk megadását kéri.</w:t>
            </w:r>
            <w:r>
              <w:rPr>
                <w:rFonts w:eastAsia="MyriadPro-Semibold"/>
                <w:color w:val="0070C0"/>
                <w:sz w:val="18"/>
                <w:szCs w:val="18"/>
              </w:rPr>
              <w:t xml:space="preserve"> </w:t>
            </w:r>
            <w:r w:rsidRPr="009659E4">
              <w:rPr>
                <w:rFonts w:eastAsia="MyriadPro-Semibold"/>
                <w:color w:val="0070C0"/>
                <w:sz w:val="18"/>
                <w:szCs w:val="18"/>
              </w:rPr>
              <w:t xml:space="preserve">Ajánlatkérő a Kbt. 69. § (4) bekezdésében foglaltak alapján az eljárás eredményéről szóló döntés meghozatalát megelőzően az </w:t>
            </w:r>
            <w:r>
              <w:rPr>
                <w:rFonts w:eastAsia="MyriadPro-Semibold"/>
                <w:color w:val="0070C0"/>
                <w:sz w:val="18"/>
                <w:szCs w:val="18"/>
              </w:rPr>
              <w:t xml:space="preserve">értékelési szempontokra figyelemmel legkedvezőbbnek tekinthető </w:t>
            </w:r>
            <w:r w:rsidRPr="009659E4">
              <w:rPr>
                <w:rFonts w:eastAsia="MyriadPro-Semibold"/>
                <w:color w:val="0070C0"/>
                <w:sz w:val="18"/>
                <w:szCs w:val="18"/>
              </w:rPr>
              <w:t xml:space="preserve">ajánlattevőt </w:t>
            </w:r>
            <w:r>
              <w:rPr>
                <w:rFonts w:eastAsia="MyriadPro-Semibold"/>
                <w:color w:val="0070C0"/>
                <w:sz w:val="18"/>
                <w:szCs w:val="18"/>
              </w:rPr>
              <w:t>5 (naptári) napos</w:t>
            </w:r>
            <w:r w:rsidRPr="009659E4">
              <w:rPr>
                <w:rFonts w:eastAsia="MyriadPro-Semibold"/>
                <w:color w:val="0070C0"/>
                <w:sz w:val="18"/>
                <w:szCs w:val="18"/>
              </w:rPr>
              <w:t xml:space="preserve"> határidő tűzésével felhívja az alkalmassági követelményeknek való megfeleléssel kapcsolatban előírt igazolások benyújtására. Az igazolások benyújtására felhívott ajánlattevőnek az alábbiak szerint kell igazolni az alkalmassági követelményeknek való megfelelést</w:t>
            </w:r>
            <w:r>
              <w:rPr>
                <w:rFonts w:eastAsia="MyriadPro-Semibold"/>
                <w:color w:val="0070C0"/>
                <w:sz w:val="18"/>
                <w:szCs w:val="18"/>
              </w:rPr>
              <w:t>:</w:t>
            </w:r>
          </w:p>
          <w:p w14:paraId="260E356F" w14:textId="77777777" w:rsidR="00E166D1" w:rsidRPr="007114AA" w:rsidRDefault="00E166D1" w:rsidP="00E01F50">
            <w:pPr>
              <w:autoSpaceDE w:val="0"/>
              <w:autoSpaceDN w:val="0"/>
              <w:adjustRightInd w:val="0"/>
              <w:spacing w:before="120" w:after="120" w:line="360" w:lineRule="auto"/>
              <w:rPr>
                <w:rFonts w:eastAsia="MyriadPro-Semibold"/>
                <w:color w:val="0070C0"/>
                <w:sz w:val="18"/>
                <w:szCs w:val="18"/>
              </w:rPr>
            </w:pPr>
            <w:r w:rsidRPr="009659E4">
              <w:rPr>
                <w:rFonts w:eastAsia="MyriadPro-Semibold"/>
                <w:color w:val="0070C0"/>
                <w:sz w:val="18"/>
                <w:szCs w:val="18"/>
              </w:rPr>
              <w:t xml:space="preserve">M/1. </w:t>
            </w:r>
            <w:r w:rsidRPr="007114AA">
              <w:rPr>
                <w:rFonts w:eastAsia="MyriadPro-Semibold"/>
                <w:color w:val="0070C0"/>
                <w:sz w:val="18"/>
                <w:szCs w:val="18"/>
              </w:rPr>
              <w:t xml:space="preserve">Az ajánlattevőnek a szerződés teljesítéséhez szükséges műszaki, illetve szakmai alkalmassága az eljárást megindító felhívás feladásától visszafelé </w:t>
            </w:r>
            <w:r w:rsidRPr="009A1DBB">
              <w:rPr>
                <w:rFonts w:eastAsia="MyriadPro-Semibold"/>
                <w:color w:val="0070C0"/>
                <w:sz w:val="18"/>
                <w:szCs w:val="18"/>
              </w:rPr>
              <w:t>számított öt év (60 hónap) legjelentősebb építési</w:t>
            </w:r>
            <w:r w:rsidRPr="007114AA">
              <w:rPr>
                <w:rFonts w:eastAsia="MyriadPro-Semibold"/>
                <w:color w:val="0070C0"/>
                <w:sz w:val="18"/>
                <w:szCs w:val="18"/>
              </w:rPr>
              <w:t xml:space="preserve"> beruházásainak ismertetésével</w:t>
            </w:r>
            <w:r>
              <w:rPr>
                <w:rFonts w:eastAsia="MyriadPro-Semibold"/>
                <w:color w:val="0070C0"/>
                <w:sz w:val="18"/>
                <w:szCs w:val="18"/>
              </w:rPr>
              <w:t xml:space="preserve"> igazolható. Az igazolás módja:</w:t>
            </w:r>
          </w:p>
          <w:p w14:paraId="0A24B1C7" w14:textId="77777777" w:rsidR="00E166D1" w:rsidRPr="007114AA" w:rsidRDefault="00E166D1" w:rsidP="00E01F50">
            <w:pPr>
              <w:autoSpaceDE w:val="0"/>
              <w:autoSpaceDN w:val="0"/>
              <w:adjustRightInd w:val="0"/>
              <w:spacing w:before="120" w:after="120" w:line="360" w:lineRule="auto"/>
              <w:rPr>
                <w:rFonts w:eastAsia="MyriadPro-Semibold"/>
                <w:color w:val="0070C0"/>
                <w:sz w:val="18"/>
                <w:szCs w:val="18"/>
              </w:rPr>
            </w:pPr>
            <w:r w:rsidRPr="007114AA">
              <w:rPr>
                <w:rFonts w:eastAsia="MyriadPro-Semibold"/>
                <w:color w:val="0070C0"/>
                <w:sz w:val="18"/>
                <w:szCs w:val="18"/>
              </w:rPr>
              <w:t>a) ha a szerződést kötő másik fél a Kbt. 5. § (1) bekezdés a)</w:t>
            </w:r>
            <w:proofErr w:type="spellStart"/>
            <w:r w:rsidRPr="007114AA">
              <w:rPr>
                <w:rFonts w:eastAsia="MyriadPro-Semibold"/>
                <w:color w:val="0070C0"/>
                <w:sz w:val="18"/>
                <w:szCs w:val="18"/>
              </w:rPr>
              <w:t>-c</w:t>
            </w:r>
            <w:proofErr w:type="spellEnd"/>
            <w:r w:rsidRPr="007114AA">
              <w:rPr>
                <w:rFonts w:eastAsia="MyriadPro-Semibold"/>
                <w:color w:val="0070C0"/>
                <w:sz w:val="18"/>
                <w:szCs w:val="18"/>
              </w:rPr>
              <w:t>) és e) pontja szerinti szervezet, illetve nem magyarországi szervezetek esetében olyan szervezet, amely a 2014/24/EU európai parlamenti és tanácsi irányelv alapján ajánlatkérőnek minősül, az általa kiadott vagy aláírt igazolással;</w:t>
            </w:r>
          </w:p>
          <w:p w14:paraId="3CC4D996" w14:textId="77777777" w:rsidR="00E166D1" w:rsidRDefault="00E166D1" w:rsidP="00E01F50">
            <w:pPr>
              <w:autoSpaceDE w:val="0"/>
              <w:autoSpaceDN w:val="0"/>
              <w:adjustRightInd w:val="0"/>
              <w:spacing w:before="120" w:after="120" w:line="360" w:lineRule="auto"/>
              <w:rPr>
                <w:rFonts w:eastAsia="MyriadPro-Semibold"/>
                <w:color w:val="0070C0"/>
                <w:sz w:val="18"/>
                <w:szCs w:val="18"/>
              </w:rPr>
            </w:pPr>
            <w:r w:rsidRPr="007114AA">
              <w:rPr>
                <w:rFonts w:eastAsia="MyriadPro-Semibold"/>
                <w:color w:val="0070C0"/>
                <w:sz w:val="18"/>
                <w:szCs w:val="18"/>
              </w:rPr>
              <w:t>b) ha a szerződést kötő másik fél az a) pontban foglalthoz képest egyéb szervezet, az általa adott igazolással vagy az ajánlattevő, illetve az alkalmasság igazolásában részt vevő más szervezet nyilatkozatával.</w:t>
            </w:r>
          </w:p>
          <w:p w14:paraId="66DC3578" w14:textId="77777777" w:rsidR="00E166D1" w:rsidRPr="006D4B5E" w:rsidRDefault="00E166D1" w:rsidP="00E01F50">
            <w:pPr>
              <w:autoSpaceDE w:val="0"/>
              <w:autoSpaceDN w:val="0"/>
              <w:adjustRightInd w:val="0"/>
              <w:spacing w:before="120" w:after="120" w:line="360" w:lineRule="auto"/>
              <w:rPr>
                <w:rFonts w:eastAsia="MyriadPro-Semibold"/>
                <w:color w:val="0070C0"/>
                <w:sz w:val="18"/>
                <w:szCs w:val="18"/>
              </w:rPr>
            </w:pPr>
            <w:r w:rsidRPr="005065B4">
              <w:rPr>
                <w:rFonts w:eastAsia="MyriadPro-Semibold"/>
                <w:color w:val="0070C0"/>
                <w:sz w:val="18"/>
                <w:szCs w:val="18"/>
              </w:rPr>
              <w:t xml:space="preserve">Az igazolásban meg kell adni legalább az építési beruházás tárgyát, mennyiségét, az ellenszolgáltatás összegét, a teljesítés </w:t>
            </w:r>
            <w:proofErr w:type="gramStart"/>
            <w:r w:rsidRPr="005065B4">
              <w:rPr>
                <w:rFonts w:eastAsia="MyriadPro-Semibold"/>
                <w:color w:val="0070C0"/>
                <w:sz w:val="18"/>
                <w:szCs w:val="18"/>
              </w:rPr>
              <w:t>idejét  (</w:t>
            </w:r>
            <w:proofErr w:type="gramEnd"/>
            <w:r w:rsidRPr="005065B4">
              <w:rPr>
                <w:rFonts w:eastAsia="MyriadPro-Semibold"/>
                <w:color w:val="0070C0"/>
                <w:sz w:val="18"/>
                <w:szCs w:val="18"/>
              </w:rPr>
              <w:t>sikeres műszaki átadás-átvétel időpontja) és helyét, továbbá nyilatkozni kell arról, hogy a teljesítés az előírásoknak és a szerződésnek megfelelően történt-e. A</w:t>
            </w:r>
            <w:r w:rsidRPr="009659E4">
              <w:rPr>
                <w:rFonts w:eastAsia="MyriadPro-Semibold"/>
                <w:color w:val="0070C0"/>
                <w:sz w:val="18"/>
                <w:szCs w:val="18"/>
              </w:rPr>
              <w:t xml:space="preserve"> Kbt. 140. § (9) bekezdése alapján a projekttársaság teljesítését az alkalmasság igazolására referenciaként a projekttársaság mindazon tulajdonosai bemutathatják, akik a teljesítésben ténylegesen részt vettek - a részvétel mértékéig -, akkor is, ha a projekttársaság időközben megszűnt.</w:t>
            </w:r>
            <w:r>
              <w:rPr>
                <w:rFonts w:eastAsia="MyriadPro-Semibold"/>
                <w:color w:val="0070C0"/>
                <w:sz w:val="18"/>
                <w:szCs w:val="18"/>
              </w:rPr>
              <w:t xml:space="preserve"> </w:t>
            </w:r>
            <w:proofErr w:type="gramStart"/>
            <w:r>
              <w:rPr>
                <w:rFonts w:eastAsia="MyriadPro-Semibold"/>
                <w:color w:val="0070C0"/>
                <w:sz w:val="18"/>
                <w:szCs w:val="18"/>
              </w:rPr>
              <w:t>H</w:t>
            </w:r>
            <w:r w:rsidRPr="006D4B5E">
              <w:rPr>
                <w:rFonts w:eastAsia="MyriadPro-Semibold"/>
                <w:color w:val="0070C0"/>
                <w:sz w:val="18"/>
                <w:szCs w:val="18"/>
              </w:rPr>
              <w:t>a a nyertes közös ajánlattevőként teljesített építési beruházásra vonatkozó referencia igazolás, vagy nyilatkozat - a teljesítés oszthatatlansága miatt - nem állítható ki az egyes ajánlattevők által végzett munkák, illetve teljesített szolgáltatások elkülönítésével, úgy az ajánlatkérő a referencia igazolást, vagy nyilatkozatot bármelyik, a teljesítésben részt vett ajánlattevő részéről az ismertetett építési beruházás egésze tekintetében elfogad</w:t>
            </w:r>
            <w:r>
              <w:rPr>
                <w:rFonts w:eastAsia="MyriadPro-Semibold"/>
                <w:color w:val="0070C0"/>
                <w:sz w:val="18"/>
                <w:szCs w:val="18"/>
              </w:rPr>
              <w:t>ja</w:t>
            </w:r>
            <w:r w:rsidRPr="006D4B5E">
              <w:rPr>
                <w:rFonts w:eastAsia="MyriadPro-Semibold"/>
                <w:color w:val="0070C0"/>
                <w:sz w:val="18"/>
                <w:szCs w:val="18"/>
              </w:rPr>
              <w:t>, feltéve, hogy a teljesítés a közös ajánlattevők egyetemleges felelősségvállalása mellett történt, és az igazolást benyújtó ajánlattevő által végzett</w:t>
            </w:r>
            <w:proofErr w:type="gramEnd"/>
            <w:r w:rsidRPr="006D4B5E">
              <w:rPr>
                <w:rFonts w:eastAsia="MyriadPro-Semibold"/>
                <w:color w:val="0070C0"/>
                <w:sz w:val="18"/>
                <w:szCs w:val="18"/>
              </w:rPr>
              <w:t xml:space="preserve"> teljesítés aránya elérte a 15%-ot.</w:t>
            </w:r>
          </w:p>
          <w:p w14:paraId="28FC1E9A" w14:textId="77777777" w:rsidR="00E166D1" w:rsidRPr="00AE6560" w:rsidRDefault="00E166D1" w:rsidP="00E01F50">
            <w:pPr>
              <w:autoSpaceDE w:val="0"/>
              <w:autoSpaceDN w:val="0"/>
              <w:adjustRightInd w:val="0"/>
              <w:spacing w:before="120" w:after="120" w:line="360" w:lineRule="auto"/>
              <w:rPr>
                <w:rFonts w:eastAsia="MyriadPro-Semibold"/>
                <w:color w:val="0070C0"/>
                <w:sz w:val="18"/>
                <w:szCs w:val="18"/>
              </w:rPr>
            </w:pPr>
            <w:r w:rsidRPr="00AE6560">
              <w:rPr>
                <w:rFonts w:eastAsia="MyriadPro-Semibold"/>
                <w:color w:val="0070C0"/>
                <w:sz w:val="18"/>
                <w:szCs w:val="18"/>
              </w:rPr>
              <w:t xml:space="preserve">M/2. </w:t>
            </w:r>
            <w:r w:rsidRPr="00AE6560">
              <w:rPr>
                <w:rFonts w:eastAsia="MyriadPro-Semibold"/>
                <w:iCs/>
                <w:color w:val="0070C0"/>
                <w:sz w:val="18"/>
                <w:szCs w:val="18"/>
              </w:rPr>
              <w:t xml:space="preserve">Ajánlattevő a szerződés teljesítéséhez szükséges műszaki, illetve szakmai alkalmassága igazolható </w:t>
            </w:r>
            <w:r w:rsidRPr="00AE6560">
              <w:rPr>
                <w:rFonts w:eastAsia="MyriadPro-Semibold"/>
                <w:color w:val="0070C0"/>
                <w:sz w:val="18"/>
                <w:szCs w:val="18"/>
              </w:rPr>
              <w:t>azoknak a szakembereknek (szervezeteknek) a megnevezésével, végzettségük</w:t>
            </w:r>
            <w:r w:rsidRPr="00AA5C29">
              <w:rPr>
                <w:rFonts w:eastAsia="MyriadPro-Semibold"/>
                <w:color w:val="0070C0"/>
                <w:sz w:val="18"/>
                <w:szCs w:val="18"/>
              </w:rPr>
              <w:t xml:space="preserve">, </w:t>
            </w:r>
            <w:r w:rsidRPr="00AE6560">
              <w:rPr>
                <w:rFonts w:eastAsia="MyriadPro-Semibold"/>
                <w:color w:val="0070C0"/>
                <w:sz w:val="18"/>
                <w:szCs w:val="18"/>
              </w:rPr>
              <w:t>ismertetésével, akiket be kíván vonni a teljesítésbe.</w:t>
            </w:r>
          </w:p>
          <w:p w14:paraId="6B2EC3E6" w14:textId="77777777" w:rsidR="00E166D1" w:rsidRPr="00DB16A0" w:rsidRDefault="00E166D1" w:rsidP="00E01F50">
            <w:pPr>
              <w:autoSpaceDE w:val="0"/>
              <w:autoSpaceDN w:val="0"/>
              <w:adjustRightInd w:val="0"/>
              <w:spacing w:before="120" w:after="120" w:line="360" w:lineRule="auto"/>
              <w:rPr>
                <w:rFonts w:eastAsia="MyriadPro-Semibold"/>
                <w:color w:val="0070C0"/>
                <w:sz w:val="18"/>
                <w:szCs w:val="18"/>
              </w:rPr>
            </w:pPr>
            <w:r w:rsidRPr="00AE6560">
              <w:rPr>
                <w:rFonts w:eastAsia="MyriadPro-Semibold"/>
                <w:color w:val="0070C0"/>
                <w:sz w:val="18"/>
                <w:szCs w:val="18"/>
              </w:rPr>
              <w:t xml:space="preserve">Az előírt végzettség az iskolai oklevél egyszerű másolatban történő benyújtásával igazolandó. </w:t>
            </w:r>
            <w:r w:rsidRPr="00DB16A0">
              <w:rPr>
                <w:rFonts w:eastAsia="MyriadPro-Semibold"/>
                <w:color w:val="0070C0"/>
                <w:sz w:val="18"/>
                <w:szCs w:val="18"/>
              </w:rPr>
              <w:t xml:space="preserve">Csatolni szükséges továbbá </w:t>
            </w:r>
            <w:r w:rsidRPr="00DB16A0">
              <w:rPr>
                <w:rFonts w:eastAsia="MyriadPro-Semibold"/>
                <w:color w:val="0070C0"/>
                <w:sz w:val="18"/>
                <w:szCs w:val="18"/>
              </w:rPr>
              <w:lastRenderedPageBreak/>
              <w:t>a teljesítésbe bevonni kívánt szakember saját kezűleg aláírt rendelkezésre állási nyilatkozatát.</w:t>
            </w:r>
          </w:p>
          <w:p w14:paraId="7C1E331B" w14:textId="77777777" w:rsidR="00E166D1" w:rsidRPr="009659E4" w:rsidRDefault="00E166D1" w:rsidP="00E01F50">
            <w:pPr>
              <w:autoSpaceDE w:val="0"/>
              <w:autoSpaceDN w:val="0"/>
              <w:adjustRightInd w:val="0"/>
              <w:spacing w:before="120" w:after="120" w:line="360" w:lineRule="auto"/>
              <w:rPr>
                <w:rFonts w:eastAsia="MyriadPro-Semibold"/>
                <w:color w:val="0070C0"/>
                <w:sz w:val="18"/>
                <w:szCs w:val="18"/>
              </w:rPr>
            </w:pPr>
            <w:r w:rsidRPr="00DB16A0">
              <w:rPr>
                <w:rFonts w:eastAsia="MyriadPro-Semibold"/>
                <w:color w:val="0070C0"/>
                <w:sz w:val="18"/>
                <w:szCs w:val="18"/>
              </w:rPr>
              <w:t xml:space="preserve">A Kbt. 65. § (7) bekezdésének megfelelően az előírt műszaki, illetve szakmai alkalmasság alkalmassági követelményeknek az ajánlattevők bármely más szervezet vagy személy kapacitására támaszkodva is megfelelhetnek, a közöttük fennálló kapcsolat jogi jellegétől függetlenül. Ebben az esetben meg kell jelölni az ajánlatban ezt a szervezetet és a jelen felhívás vonatkozó pontjának megjelölésével azon alkalmassági követelményt vagy követelményeket, amelynek igazolása érdekében az ajánlattevő </w:t>
            </w:r>
            <w:proofErr w:type="gramStart"/>
            <w:r w:rsidRPr="00DB16A0">
              <w:rPr>
                <w:rFonts w:eastAsia="MyriadPro-Semibold"/>
                <w:color w:val="0070C0"/>
                <w:sz w:val="18"/>
                <w:szCs w:val="18"/>
              </w:rPr>
              <w:t>ezen</w:t>
            </w:r>
            <w:proofErr w:type="gramEnd"/>
            <w:r w:rsidRPr="00DB16A0">
              <w:rPr>
                <w:rFonts w:eastAsia="MyriadPro-Semibold"/>
                <w:color w:val="0070C0"/>
                <w:sz w:val="18"/>
                <w:szCs w:val="18"/>
              </w:rPr>
              <w:t xml:space="preserve"> szervezet erőforrására vagy arra is támaszkodik. Az ajánlathoz csatolni kell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p w14:paraId="2D9B89DF" w14:textId="77777777" w:rsidR="00E166D1" w:rsidRDefault="00E166D1" w:rsidP="00E01F50">
            <w:pPr>
              <w:spacing w:before="120" w:after="120" w:line="360" w:lineRule="auto"/>
              <w:rPr>
                <w:rFonts w:eastAsia="MyriadPro-Light"/>
                <w:sz w:val="18"/>
                <w:szCs w:val="18"/>
              </w:rPr>
            </w:pPr>
            <w:r w:rsidRPr="00E8260C">
              <w:rPr>
                <w:rFonts w:eastAsia="MyriadPro-Light"/>
                <w:sz w:val="18"/>
                <w:szCs w:val="18"/>
              </w:rPr>
              <w:t xml:space="preserve">Az alkalmasság </w:t>
            </w:r>
            <w:proofErr w:type="gramStart"/>
            <w:r w:rsidRPr="00E8260C">
              <w:rPr>
                <w:rFonts w:eastAsia="MyriadPro-Light"/>
                <w:sz w:val="18"/>
                <w:szCs w:val="18"/>
              </w:rPr>
              <w:t>minimumkövetelménye(</w:t>
            </w:r>
            <w:proofErr w:type="gramEnd"/>
            <w:r w:rsidRPr="00E8260C">
              <w:rPr>
                <w:rFonts w:eastAsia="MyriadPro-Light"/>
                <w:sz w:val="18"/>
                <w:szCs w:val="18"/>
              </w:rPr>
              <w:t xml:space="preserve">i): </w:t>
            </w:r>
          </w:p>
          <w:p w14:paraId="4304FB9D" w14:textId="77777777" w:rsidR="00E166D1" w:rsidRPr="00AF6A48" w:rsidRDefault="00E166D1" w:rsidP="00E01F50">
            <w:pPr>
              <w:spacing w:before="120" w:after="120" w:line="360" w:lineRule="auto"/>
              <w:rPr>
                <w:rFonts w:eastAsia="MyriadPro-Semibold"/>
                <w:color w:val="0070C0"/>
                <w:sz w:val="18"/>
                <w:szCs w:val="18"/>
              </w:rPr>
            </w:pPr>
            <w:r w:rsidRPr="00AF6A48">
              <w:rPr>
                <w:rFonts w:eastAsia="MyriadPro-Semibold"/>
                <w:color w:val="0070C0"/>
                <w:sz w:val="18"/>
                <w:szCs w:val="18"/>
              </w:rPr>
              <w:t xml:space="preserve">M/1. Alkalmas ajánlattevő, amennyiben rendelkezik a jelen felhívás </w:t>
            </w:r>
            <w:r>
              <w:rPr>
                <w:rFonts w:eastAsia="MyriadPro-Semibold"/>
                <w:color w:val="0070C0"/>
                <w:sz w:val="18"/>
                <w:szCs w:val="18"/>
              </w:rPr>
              <w:t>feladásának</w:t>
            </w:r>
            <w:r w:rsidRPr="00AF6A48">
              <w:rPr>
                <w:rFonts w:eastAsia="MyriadPro-Semibold"/>
                <w:color w:val="0070C0"/>
                <w:sz w:val="18"/>
                <w:szCs w:val="18"/>
              </w:rPr>
              <w:t xml:space="preserve"> napjától visszafelé számított öt évben (60 hónapban) legalább 1 db, az előírásoknak és a szerződésnek megfelelően teljesített, befejezett (sikeres műszaki átadás-átvétellel lezárt) legalább 15 km egybefüggő hosszúságú, 2 x 2 </w:t>
            </w:r>
            <w:r w:rsidRPr="00AA5C29">
              <w:rPr>
                <w:rFonts w:eastAsia="MyriadPro-Semibold"/>
                <w:color w:val="0070C0"/>
                <w:sz w:val="18"/>
                <w:szCs w:val="18"/>
              </w:rPr>
              <w:t>sávú gyorsút kivitelezését</w:t>
            </w:r>
            <w:r w:rsidRPr="00AF6A48">
              <w:rPr>
                <w:rFonts w:eastAsia="MyriadPro-Semibold"/>
                <w:color w:val="0070C0"/>
                <w:sz w:val="18"/>
                <w:szCs w:val="18"/>
              </w:rPr>
              <w:t xml:space="preserve"> tartalmazó referenciával.</w:t>
            </w:r>
          </w:p>
          <w:p w14:paraId="31359A71" w14:textId="77777777" w:rsidR="00E166D1" w:rsidRPr="00E8260C" w:rsidRDefault="00E166D1" w:rsidP="00E01F50">
            <w:pPr>
              <w:spacing w:before="120" w:after="120" w:line="360" w:lineRule="auto"/>
              <w:rPr>
                <w:rFonts w:eastAsia="MyriadPro-Semibold"/>
                <w:b/>
                <w:sz w:val="18"/>
                <w:szCs w:val="18"/>
              </w:rPr>
            </w:pPr>
            <w:r w:rsidRPr="00DE28DD">
              <w:rPr>
                <w:rFonts w:eastAsia="MyriadPro-Semibold"/>
                <w:color w:val="0070C0"/>
                <w:sz w:val="18"/>
                <w:szCs w:val="18"/>
              </w:rPr>
              <w:t xml:space="preserve">M/2. Alkalmas ajánlattevő, amennyiben rendelkezik legalább 2 fő, projekt irányításért felelős személlyel, aki alapképzésben vagy mesterképzésben szerzett építőmérnök, vagy okleveles építőmérnök, vagy közlekedésmérnök, vagy okleveles közlekedésmérnök, vagy </w:t>
            </w:r>
            <w:proofErr w:type="gramStart"/>
            <w:r w:rsidRPr="00DE28DD">
              <w:rPr>
                <w:rFonts w:eastAsia="MyriadPro-Semibold"/>
                <w:color w:val="0070C0"/>
                <w:sz w:val="18"/>
                <w:szCs w:val="18"/>
              </w:rPr>
              <w:t>építő-</w:t>
            </w:r>
            <w:proofErr w:type="gramEnd"/>
            <w:r w:rsidRPr="00DE28DD">
              <w:rPr>
                <w:rFonts w:eastAsia="MyriadPro-Semibold"/>
                <w:color w:val="0070C0"/>
                <w:sz w:val="18"/>
                <w:szCs w:val="18"/>
              </w:rPr>
              <w:t xml:space="preserve"> vagy közlekedési üzemmérnök végzettséggel – vagy a felsoroltak bármelyikével egyenértékű végzettséggel –  rendelkezik</w:t>
            </w:r>
            <w:r>
              <w:rPr>
                <w:rFonts w:eastAsia="MyriadPro-Semibold"/>
                <w:color w:val="0070C0"/>
                <w:sz w:val="18"/>
                <w:szCs w:val="18"/>
              </w:rPr>
              <w:t>.</w:t>
            </w:r>
          </w:p>
        </w:tc>
      </w:tr>
      <w:tr w:rsidR="00E166D1" w:rsidRPr="00E8260C" w14:paraId="4C30610F" w14:textId="77777777" w:rsidTr="00E01F50">
        <w:tc>
          <w:tcPr>
            <w:tcW w:w="9778" w:type="dxa"/>
          </w:tcPr>
          <w:p w14:paraId="79033654" w14:textId="77777777" w:rsidR="00E166D1" w:rsidRPr="00E8260C" w:rsidRDefault="00E166D1" w:rsidP="00E01F50">
            <w:pPr>
              <w:autoSpaceDE w:val="0"/>
              <w:autoSpaceDN w:val="0"/>
              <w:adjustRightInd w:val="0"/>
              <w:spacing w:before="120" w:after="120"/>
              <w:rPr>
                <w:rFonts w:eastAsia="MyriadPro-Semibold"/>
                <w:b/>
                <w:sz w:val="18"/>
                <w:szCs w:val="18"/>
              </w:rPr>
            </w:pPr>
            <w:r w:rsidRPr="00E8260C">
              <w:rPr>
                <w:rFonts w:eastAsia="MyriadPro-Semibold"/>
                <w:b/>
                <w:sz w:val="18"/>
                <w:szCs w:val="18"/>
              </w:rPr>
              <w:lastRenderedPageBreak/>
              <w:t xml:space="preserve">III.1.5) Fenntartott szerződésekre vonatkozó információk </w:t>
            </w:r>
            <w:r w:rsidRPr="00E8260C">
              <w:rPr>
                <w:rFonts w:eastAsia="MyriadPro-Semibold"/>
                <w:b/>
                <w:sz w:val="18"/>
                <w:szCs w:val="18"/>
                <w:vertAlign w:val="superscript"/>
              </w:rPr>
              <w:t>2</w:t>
            </w:r>
          </w:p>
          <w:p w14:paraId="0B483792" w14:textId="77777777" w:rsidR="00E166D1" w:rsidRPr="00E8260C" w:rsidRDefault="00E166D1" w:rsidP="00E01F50">
            <w:pPr>
              <w:autoSpaceDE w:val="0"/>
              <w:autoSpaceDN w:val="0"/>
              <w:adjustRightInd w:val="0"/>
              <w:spacing w:before="120" w:after="120"/>
              <w:ind w:left="284" w:hanging="284"/>
              <w:rPr>
                <w:rFonts w:eastAsia="MyriadPro-Light"/>
                <w:sz w:val="18"/>
                <w:szCs w:val="18"/>
              </w:rPr>
            </w:pPr>
            <w:r w:rsidRPr="00E8260C">
              <w:rPr>
                <w:bCs/>
                <w:sz w:val="18"/>
                <w:szCs w:val="18"/>
              </w:rPr>
              <w:fldChar w:fldCharType="begin">
                <w:ffData>
                  <w:name w:val="Check16"/>
                  <w:enabled/>
                  <w:calcOnExit w:val="0"/>
                  <w:checkBox>
                    <w:sizeAuto/>
                    <w:default w:val="0"/>
                  </w:checkBox>
                </w:ffData>
              </w:fldChar>
            </w:r>
            <w:r w:rsidRPr="00E8260C">
              <w:rPr>
                <w:bCs/>
                <w:sz w:val="18"/>
                <w:szCs w:val="18"/>
              </w:rPr>
              <w:instrText xml:space="preserve"> FORMCHECKBOX </w:instrText>
            </w:r>
            <w:r w:rsidR="002F3E46">
              <w:rPr>
                <w:bCs/>
                <w:sz w:val="18"/>
                <w:szCs w:val="18"/>
              </w:rPr>
            </w:r>
            <w:r w:rsidR="002F3E46">
              <w:rPr>
                <w:bCs/>
                <w:sz w:val="18"/>
                <w:szCs w:val="18"/>
              </w:rPr>
              <w:fldChar w:fldCharType="separate"/>
            </w:r>
            <w:r w:rsidRPr="00E8260C">
              <w:rPr>
                <w:bCs/>
                <w:sz w:val="18"/>
                <w:szCs w:val="18"/>
              </w:rPr>
              <w:fldChar w:fldCharType="end"/>
            </w:r>
            <w:r w:rsidRPr="00E8260C">
              <w:rPr>
                <w:bCs/>
                <w:sz w:val="18"/>
                <w:szCs w:val="18"/>
              </w:rPr>
              <w:t xml:space="preserve"> </w:t>
            </w:r>
            <w:r w:rsidRPr="00E8260C">
              <w:rPr>
                <w:rFonts w:eastAsia="MyriadPro-Light"/>
                <w:sz w:val="18"/>
                <w:szCs w:val="18"/>
              </w:rPr>
              <w:t>A szerződés védett műhelyek és olyan gazdasági szereplők számára fenntartott, amelyek célja a fogyatékkal élő vagy hátrányos helyzetű személyek társadalmi és szakmai integrációja</w:t>
            </w:r>
          </w:p>
          <w:p w14:paraId="6C8883AC" w14:textId="77777777" w:rsidR="00E166D1" w:rsidRPr="00E8260C" w:rsidRDefault="00E166D1" w:rsidP="00E01F50">
            <w:pPr>
              <w:autoSpaceDE w:val="0"/>
              <w:autoSpaceDN w:val="0"/>
              <w:adjustRightInd w:val="0"/>
              <w:spacing w:before="120" w:after="120"/>
              <w:rPr>
                <w:rFonts w:eastAsia="MyriadPro-Light"/>
                <w:sz w:val="18"/>
                <w:szCs w:val="18"/>
              </w:rPr>
            </w:pPr>
            <w:r w:rsidRPr="00E8260C">
              <w:rPr>
                <w:rFonts w:eastAsia="MyriadPro-Light"/>
                <w:sz w:val="18"/>
                <w:szCs w:val="18"/>
              </w:rPr>
              <w:fldChar w:fldCharType="begin">
                <w:ffData>
                  <w:name w:val="Check16"/>
                  <w:enabled/>
                  <w:calcOnExit w:val="0"/>
                  <w:checkBox>
                    <w:sizeAuto/>
                    <w:default w:val="0"/>
                  </w:checkBox>
                </w:ffData>
              </w:fldChar>
            </w:r>
            <w:r w:rsidRPr="00E8260C">
              <w:rPr>
                <w:rFonts w:eastAsia="MyriadPro-Light"/>
                <w:sz w:val="18"/>
                <w:szCs w:val="18"/>
              </w:rPr>
              <w:instrText xml:space="preserve"> FORMCHECKBOX </w:instrText>
            </w:r>
            <w:r w:rsidR="002F3E46">
              <w:rPr>
                <w:rFonts w:eastAsia="MyriadPro-Light"/>
                <w:sz w:val="18"/>
                <w:szCs w:val="18"/>
              </w:rPr>
            </w:r>
            <w:r w:rsidR="002F3E46">
              <w:rPr>
                <w:rFonts w:eastAsia="MyriadPro-Light"/>
                <w:sz w:val="18"/>
                <w:szCs w:val="18"/>
              </w:rPr>
              <w:fldChar w:fldCharType="separate"/>
            </w:r>
            <w:r w:rsidRPr="00E8260C">
              <w:rPr>
                <w:rFonts w:eastAsia="MyriadPro-Light"/>
                <w:sz w:val="18"/>
                <w:szCs w:val="18"/>
              </w:rPr>
              <w:fldChar w:fldCharType="end"/>
            </w:r>
            <w:r w:rsidRPr="00E8260C">
              <w:rPr>
                <w:rFonts w:eastAsia="MyriadPro-Light"/>
                <w:sz w:val="18"/>
                <w:szCs w:val="18"/>
              </w:rPr>
              <w:t xml:space="preserve"> A szerződés teljesítése védettmunkahely-teremtési programok keretében történik</w:t>
            </w:r>
          </w:p>
        </w:tc>
      </w:tr>
    </w:tbl>
    <w:p w14:paraId="770854C9" w14:textId="77777777" w:rsidR="00E166D1" w:rsidRPr="00E8260C" w:rsidRDefault="00E166D1" w:rsidP="00E166D1">
      <w:pPr>
        <w:spacing w:before="120" w:after="120"/>
        <w:rPr>
          <w:rFonts w:eastAsia="MyriadPro-Semibold"/>
          <w:sz w:val="22"/>
          <w:szCs w:val="22"/>
        </w:rPr>
      </w:pPr>
    </w:p>
    <w:p w14:paraId="15A9A925" w14:textId="77777777" w:rsidR="00E166D1" w:rsidRPr="00E8260C" w:rsidRDefault="00E166D1" w:rsidP="00E166D1">
      <w:pPr>
        <w:spacing w:before="120" w:after="120"/>
        <w:rPr>
          <w:rFonts w:eastAsia="MyriadPro-Semibold"/>
          <w:b/>
        </w:rPr>
      </w:pPr>
      <w:r w:rsidRPr="00E8260C">
        <w:rPr>
          <w:rFonts w:eastAsia="MyriadPro-Semibold"/>
          <w:b/>
        </w:rPr>
        <w:t xml:space="preserve">III.2) </w:t>
      </w:r>
      <w:proofErr w:type="gramStart"/>
      <w:r w:rsidRPr="00E8260C">
        <w:rPr>
          <w:rFonts w:eastAsia="MyriadPro-Semibold"/>
          <w:b/>
        </w:rPr>
        <w:t>A</w:t>
      </w:r>
      <w:proofErr w:type="gramEnd"/>
      <w:r w:rsidRPr="00E8260C">
        <w:rPr>
          <w:rFonts w:eastAsia="MyriadPro-Semibold"/>
          <w:b/>
        </w:rPr>
        <w:t xml:space="preserve"> szerződéssel kapcsolatos feltételek </w:t>
      </w:r>
      <w:r w:rsidRPr="00E8260C">
        <w:rPr>
          <w:rFonts w:eastAsia="MyriadPro-Semibold"/>
          <w:b/>
          <w:sz w:val="18"/>
          <w:szCs w:val="18"/>
          <w:vertAlign w:val="superscript"/>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E166D1" w:rsidRPr="00E8260C" w14:paraId="77C0F562" w14:textId="77777777" w:rsidTr="00E01F50">
        <w:tc>
          <w:tcPr>
            <w:tcW w:w="9778" w:type="dxa"/>
          </w:tcPr>
          <w:p w14:paraId="28CAA92A" w14:textId="77777777" w:rsidR="00E166D1" w:rsidRPr="00E8260C" w:rsidRDefault="00E166D1" w:rsidP="00E01F50">
            <w:pPr>
              <w:autoSpaceDE w:val="0"/>
              <w:autoSpaceDN w:val="0"/>
              <w:adjustRightInd w:val="0"/>
              <w:spacing w:before="120" w:after="120"/>
              <w:rPr>
                <w:rFonts w:eastAsia="MyriadPro-Semibold"/>
                <w:i/>
                <w:sz w:val="18"/>
                <w:szCs w:val="18"/>
              </w:rPr>
            </w:pPr>
            <w:r w:rsidRPr="00E8260C">
              <w:rPr>
                <w:rFonts w:eastAsia="MyriadPro-Semibold"/>
                <w:b/>
                <w:sz w:val="18"/>
                <w:szCs w:val="18"/>
              </w:rPr>
              <w:t>III.2.1) Meghatározott szakmára (képzettségre) vonatkozó információk</w:t>
            </w:r>
            <w:r w:rsidRPr="00E8260C">
              <w:rPr>
                <w:rFonts w:eastAsia="MyriadPro-Semibold"/>
                <w:sz w:val="18"/>
                <w:szCs w:val="18"/>
              </w:rPr>
              <w:t xml:space="preserve"> </w:t>
            </w:r>
            <w:r w:rsidRPr="00E8260C">
              <w:rPr>
                <w:rFonts w:eastAsia="MyriadPro-Semibold"/>
                <w:i/>
                <w:sz w:val="18"/>
                <w:szCs w:val="18"/>
              </w:rPr>
              <w:t>(</w:t>
            </w:r>
            <w:r w:rsidRPr="00E8260C">
              <w:rPr>
                <w:rFonts w:eastAsia="MyriadPro-Semibold"/>
                <w:bCs/>
                <w:i/>
                <w:iCs/>
                <w:sz w:val="18"/>
                <w:szCs w:val="18"/>
              </w:rPr>
              <w:t>csak szolgáltatási szerződések esetében</w:t>
            </w:r>
            <w:r w:rsidRPr="00E8260C">
              <w:rPr>
                <w:rFonts w:eastAsia="MyriadPro-Semibold"/>
                <w:i/>
                <w:sz w:val="18"/>
                <w:szCs w:val="18"/>
              </w:rPr>
              <w:t>)</w:t>
            </w:r>
          </w:p>
          <w:p w14:paraId="01C876FF" w14:textId="77777777" w:rsidR="00E166D1" w:rsidRPr="00E8260C" w:rsidRDefault="00E166D1" w:rsidP="00E01F50">
            <w:pPr>
              <w:autoSpaceDE w:val="0"/>
              <w:autoSpaceDN w:val="0"/>
              <w:adjustRightInd w:val="0"/>
              <w:spacing w:before="120" w:after="120"/>
              <w:rPr>
                <w:rFonts w:eastAsia="MyriadPro-Light"/>
                <w:sz w:val="18"/>
                <w:szCs w:val="18"/>
              </w:rPr>
            </w:pPr>
            <w:r w:rsidRPr="00E8260C">
              <w:rPr>
                <w:bCs/>
                <w:sz w:val="18"/>
                <w:szCs w:val="18"/>
              </w:rPr>
              <w:fldChar w:fldCharType="begin">
                <w:ffData>
                  <w:name w:val="Check16"/>
                  <w:enabled/>
                  <w:calcOnExit w:val="0"/>
                  <w:checkBox>
                    <w:sizeAuto/>
                    <w:default w:val="0"/>
                  </w:checkBox>
                </w:ffData>
              </w:fldChar>
            </w:r>
            <w:r w:rsidRPr="00E8260C">
              <w:rPr>
                <w:bCs/>
                <w:sz w:val="18"/>
                <w:szCs w:val="18"/>
              </w:rPr>
              <w:instrText xml:space="preserve"> FORMCHECKBOX </w:instrText>
            </w:r>
            <w:r w:rsidR="002F3E46">
              <w:rPr>
                <w:bCs/>
                <w:sz w:val="18"/>
                <w:szCs w:val="18"/>
              </w:rPr>
            </w:r>
            <w:r w:rsidR="002F3E46">
              <w:rPr>
                <w:bCs/>
                <w:sz w:val="18"/>
                <w:szCs w:val="18"/>
              </w:rPr>
              <w:fldChar w:fldCharType="separate"/>
            </w:r>
            <w:r w:rsidRPr="00E8260C">
              <w:rPr>
                <w:bCs/>
                <w:sz w:val="18"/>
                <w:szCs w:val="18"/>
              </w:rPr>
              <w:fldChar w:fldCharType="end"/>
            </w:r>
            <w:r w:rsidRPr="00E8260C">
              <w:rPr>
                <w:bCs/>
                <w:sz w:val="18"/>
                <w:szCs w:val="18"/>
              </w:rPr>
              <w:t xml:space="preserve"> </w:t>
            </w:r>
            <w:r>
              <w:rPr>
                <w:bCs/>
                <w:sz w:val="18"/>
                <w:szCs w:val="18"/>
              </w:rPr>
              <w:t xml:space="preserve"> </w:t>
            </w:r>
            <w:r w:rsidRPr="00E8260C">
              <w:rPr>
                <w:rFonts w:eastAsia="MyriadPro-Light"/>
                <w:sz w:val="18"/>
                <w:szCs w:val="18"/>
              </w:rPr>
              <w:t>A szolgáltatás teljesítése egy meghatározott szakmához (képzettséghez) van kötve</w:t>
            </w:r>
          </w:p>
          <w:p w14:paraId="0289B3BC" w14:textId="77777777" w:rsidR="00E166D1" w:rsidRPr="00E8260C" w:rsidRDefault="00E166D1" w:rsidP="00E01F50">
            <w:pPr>
              <w:autoSpaceDE w:val="0"/>
              <w:autoSpaceDN w:val="0"/>
              <w:adjustRightInd w:val="0"/>
              <w:spacing w:before="120" w:after="120"/>
              <w:ind w:left="284"/>
              <w:rPr>
                <w:rFonts w:eastAsia="MyriadPro-Semibold"/>
                <w:b/>
              </w:rPr>
            </w:pPr>
            <w:r w:rsidRPr="00E8260C">
              <w:rPr>
                <w:rFonts w:eastAsia="MyriadPro-Light"/>
                <w:sz w:val="18"/>
                <w:szCs w:val="18"/>
              </w:rPr>
              <w:t>A vonatkozó törvényi, rendeleti vagy közigazgatási rendelkezésre történő hivatkozás:</w:t>
            </w:r>
          </w:p>
        </w:tc>
      </w:tr>
      <w:tr w:rsidR="00E166D1" w:rsidRPr="00E8260C" w14:paraId="14B38215" w14:textId="77777777" w:rsidTr="00E01F50">
        <w:tc>
          <w:tcPr>
            <w:tcW w:w="9778" w:type="dxa"/>
          </w:tcPr>
          <w:p w14:paraId="4092A962" w14:textId="77777777" w:rsidR="00E166D1" w:rsidRDefault="00E166D1" w:rsidP="00E01F50">
            <w:pPr>
              <w:spacing w:before="120" w:after="120"/>
              <w:rPr>
                <w:rFonts w:eastAsia="MyriadPro-Semibold"/>
                <w:b/>
                <w:sz w:val="18"/>
                <w:szCs w:val="18"/>
              </w:rPr>
            </w:pPr>
            <w:r w:rsidRPr="00E8260C">
              <w:rPr>
                <w:rFonts w:eastAsia="MyriadPro-Semibold"/>
                <w:b/>
                <w:sz w:val="18"/>
                <w:szCs w:val="18"/>
              </w:rPr>
              <w:t xml:space="preserve">III.2.2) </w:t>
            </w:r>
            <w:proofErr w:type="gramStart"/>
            <w:r w:rsidRPr="00E8260C">
              <w:rPr>
                <w:rFonts w:eastAsia="MyriadPro-Semibold"/>
                <w:b/>
                <w:sz w:val="18"/>
                <w:szCs w:val="18"/>
              </w:rPr>
              <w:t>A</w:t>
            </w:r>
            <w:proofErr w:type="gramEnd"/>
            <w:r w:rsidRPr="00E8260C">
              <w:rPr>
                <w:rFonts w:eastAsia="MyriadPro-Semibold"/>
                <w:b/>
                <w:sz w:val="18"/>
                <w:szCs w:val="18"/>
              </w:rPr>
              <w:t xml:space="preserve"> szerződés teljesítésével kapcsolatos feltételek:</w:t>
            </w:r>
          </w:p>
          <w:p w14:paraId="5578DF4E" w14:textId="77777777" w:rsidR="00E166D1" w:rsidRPr="001C75CC" w:rsidRDefault="00E166D1" w:rsidP="00E01F50">
            <w:pPr>
              <w:spacing w:before="120" w:after="120" w:line="360" w:lineRule="auto"/>
              <w:rPr>
                <w:rFonts w:eastAsia="MyriadPro-Semibold"/>
                <w:b/>
                <w:color w:val="0070C0"/>
                <w:sz w:val="18"/>
                <w:szCs w:val="18"/>
              </w:rPr>
            </w:pPr>
            <w:r w:rsidRPr="001C75CC">
              <w:rPr>
                <w:rFonts w:eastAsia="MyriadPro-Semibold"/>
                <w:b/>
                <w:color w:val="0070C0"/>
                <w:sz w:val="18"/>
                <w:szCs w:val="18"/>
              </w:rPr>
              <w:t>Fő finanszírozási és fizetési feltételek:</w:t>
            </w:r>
          </w:p>
          <w:p w14:paraId="191B90D9" w14:textId="77777777" w:rsidR="00E166D1" w:rsidRPr="00EE42A1" w:rsidRDefault="00E166D1" w:rsidP="00E01F50">
            <w:pPr>
              <w:spacing w:before="120" w:after="120" w:line="360" w:lineRule="auto"/>
              <w:rPr>
                <w:rFonts w:eastAsia="MyriadPro-Semibold"/>
                <w:bCs/>
                <w:iCs/>
                <w:color w:val="0070C0"/>
                <w:sz w:val="18"/>
                <w:szCs w:val="18"/>
              </w:rPr>
            </w:pPr>
            <w:r w:rsidRPr="00EE42A1">
              <w:rPr>
                <w:rFonts w:eastAsia="MyriadPro-Semibold"/>
                <w:color w:val="0070C0"/>
                <w:sz w:val="18"/>
                <w:szCs w:val="18"/>
              </w:rPr>
              <w:t xml:space="preserve">Az ajánlattétel devizaneme: Forint. </w:t>
            </w:r>
            <w:r>
              <w:rPr>
                <w:rFonts w:eastAsia="MyriadPro-Semibold"/>
                <w:color w:val="0070C0"/>
                <w:sz w:val="18"/>
                <w:szCs w:val="18"/>
              </w:rPr>
              <w:t xml:space="preserve">Beszerzését ajánlatkérő saját költségvetéséből finanszírozza. </w:t>
            </w:r>
            <w:r w:rsidRPr="00EE42A1">
              <w:rPr>
                <w:rFonts w:eastAsia="MyriadPro-Semibold"/>
                <w:color w:val="0070C0"/>
                <w:sz w:val="18"/>
                <w:szCs w:val="18"/>
              </w:rPr>
              <w:t>Ajánlatkérő az ellenszolgáltatást a Kbt. 135. § (1), (3) és (6) bekezdései, továbbá a Ptk. 6:130. § (1)-(2) bekezdés szerint, valamint az adózásról szóló 2003. évi XCII. törvény 36/</w:t>
            </w:r>
            <w:proofErr w:type="gramStart"/>
            <w:r w:rsidRPr="00EE42A1">
              <w:rPr>
                <w:rFonts w:eastAsia="MyriadPro-Semibold"/>
                <w:color w:val="0070C0"/>
                <w:sz w:val="18"/>
                <w:szCs w:val="18"/>
              </w:rPr>
              <w:t>A</w:t>
            </w:r>
            <w:proofErr w:type="gramEnd"/>
            <w:r w:rsidRPr="00EE42A1">
              <w:rPr>
                <w:rFonts w:eastAsia="MyriadPro-Semibold"/>
                <w:color w:val="0070C0"/>
                <w:sz w:val="18"/>
                <w:szCs w:val="18"/>
              </w:rPr>
              <w:t>. § rendelkezéseire is figyelemmel teljesíti.</w:t>
            </w:r>
            <w:r>
              <w:rPr>
                <w:rFonts w:eastAsia="MyriadPro-Semibold"/>
                <w:color w:val="0070C0"/>
                <w:sz w:val="18"/>
                <w:szCs w:val="18"/>
              </w:rPr>
              <w:t xml:space="preserve"> Ajánlatkérő előleg igénybevételére lehetőséget nem biztosít.  Nyertes Ajánlattevő egy végszámla kibocsátására jogosult. </w:t>
            </w:r>
            <w:r w:rsidRPr="00EE42A1">
              <w:rPr>
                <w:rFonts w:eastAsia="MyriadPro-Semibold"/>
                <w:bCs/>
                <w:iCs/>
                <w:color w:val="0070C0"/>
                <w:sz w:val="18"/>
                <w:szCs w:val="18"/>
              </w:rPr>
              <w:t>A részletes fizetési feltételeket a szerződéstervezet tartalmazza.</w:t>
            </w:r>
          </w:p>
          <w:p w14:paraId="5190A2AF" w14:textId="77777777" w:rsidR="00E166D1" w:rsidRPr="007C0CB4" w:rsidRDefault="00E166D1" w:rsidP="00E01F50">
            <w:pPr>
              <w:spacing w:before="120" w:after="120" w:line="360" w:lineRule="auto"/>
              <w:rPr>
                <w:rFonts w:eastAsia="MyriadPro-Semibold"/>
                <w:b/>
                <w:color w:val="0070C0"/>
                <w:sz w:val="18"/>
                <w:szCs w:val="18"/>
              </w:rPr>
            </w:pPr>
            <w:r w:rsidRPr="007C0CB4">
              <w:rPr>
                <w:rFonts w:eastAsia="MyriadPro-Semibold"/>
                <w:b/>
                <w:color w:val="0070C0"/>
                <w:sz w:val="18"/>
                <w:szCs w:val="18"/>
              </w:rPr>
              <w:t>Szerződést biztosító mellékkötelezettségek:</w:t>
            </w:r>
          </w:p>
          <w:p w14:paraId="34BDE2D9" w14:textId="77777777" w:rsidR="00E166D1" w:rsidRDefault="00E166D1" w:rsidP="00E01F50">
            <w:pPr>
              <w:spacing w:before="120" w:after="120" w:line="360" w:lineRule="auto"/>
              <w:rPr>
                <w:rFonts w:eastAsia="MyriadPro-Semibold"/>
                <w:color w:val="0070C0"/>
                <w:sz w:val="18"/>
                <w:szCs w:val="18"/>
              </w:rPr>
            </w:pPr>
            <w:r w:rsidRPr="006E6330">
              <w:rPr>
                <w:rFonts w:eastAsia="MyriadPro-Semibold"/>
                <w:color w:val="0070C0"/>
                <w:sz w:val="18"/>
                <w:szCs w:val="18"/>
              </w:rPr>
              <w:t>Késedelmi, hibás teljesítési és meghiúsulási kötbér a Ptk. 6:186. § (1) bekezdése alapján</w:t>
            </w:r>
            <w:r>
              <w:rPr>
                <w:rFonts w:eastAsia="MyriadPro-Semibold"/>
                <w:color w:val="0070C0"/>
                <w:sz w:val="18"/>
                <w:szCs w:val="18"/>
              </w:rPr>
              <w:t>, a szerződéstervezetben részletezettek szerint, valamint jótállás a szerződéstervezet X. pontjában leírtak szerint.</w:t>
            </w:r>
          </w:p>
          <w:p w14:paraId="73B47F69" w14:textId="77777777" w:rsidR="00E166D1" w:rsidRPr="00B322EB" w:rsidRDefault="00E166D1" w:rsidP="00E01F50">
            <w:pPr>
              <w:spacing w:before="120" w:after="120" w:line="360" w:lineRule="auto"/>
              <w:rPr>
                <w:rFonts w:eastAsia="MyriadPro-Semibold"/>
                <w:b/>
                <w:color w:val="0070C0"/>
                <w:sz w:val="18"/>
                <w:szCs w:val="18"/>
              </w:rPr>
            </w:pPr>
            <w:r w:rsidRPr="00B322EB">
              <w:rPr>
                <w:rFonts w:eastAsia="MyriadPro-Semibold"/>
                <w:b/>
                <w:color w:val="0070C0"/>
                <w:sz w:val="18"/>
                <w:szCs w:val="18"/>
              </w:rPr>
              <w:lastRenderedPageBreak/>
              <w:t>Biztosítékra vonatkozó információk:</w:t>
            </w:r>
          </w:p>
          <w:p w14:paraId="6E88E484" w14:textId="77777777" w:rsidR="00E166D1" w:rsidRPr="00E8260C" w:rsidRDefault="00E166D1" w:rsidP="00E01F50">
            <w:pPr>
              <w:spacing w:before="120" w:after="120" w:line="360" w:lineRule="auto"/>
              <w:rPr>
                <w:rFonts w:eastAsia="MyriadPro-Semibold"/>
                <w:b/>
              </w:rPr>
            </w:pPr>
            <w:proofErr w:type="spellStart"/>
            <w:r w:rsidRPr="00DC4BE9">
              <w:rPr>
                <w:rFonts w:eastAsia="MyriadPro-Semibold"/>
                <w:color w:val="0070C0"/>
                <w:sz w:val="18"/>
                <w:szCs w:val="18"/>
              </w:rPr>
              <w:t>Jólteljesítési</w:t>
            </w:r>
            <w:proofErr w:type="spellEnd"/>
            <w:r w:rsidRPr="00DC4BE9">
              <w:rPr>
                <w:rFonts w:eastAsia="MyriadPro-Semibold"/>
                <w:color w:val="0070C0"/>
                <w:sz w:val="18"/>
                <w:szCs w:val="18"/>
              </w:rPr>
              <w:t xml:space="preserve"> biztosíték: A szerződés hibás teljesítésével kapcsolatos igények biztosítékaként Vállalkozónak a szerződés szerinti, </w:t>
            </w:r>
            <w:proofErr w:type="spellStart"/>
            <w:r w:rsidRPr="00DC4BE9">
              <w:rPr>
                <w:rFonts w:eastAsia="MyriadPro-Semibold"/>
                <w:color w:val="0070C0"/>
                <w:sz w:val="18"/>
                <w:szCs w:val="18"/>
              </w:rPr>
              <w:t>áfa-val</w:t>
            </w:r>
            <w:proofErr w:type="spellEnd"/>
            <w:r w:rsidRPr="00DC4BE9">
              <w:rPr>
                <w:rFonts w:eastAsia="MyriadPro-Semibold"/>
                <w:color w:val="0070C0"/>
                <w:sz w:val="18"/>
                <w:szCs w:val="18"/>
              </w:rPr>
              <w:t xml:space="preserve"> és tartalékkerettel számított ellenszolgáltatás (Vállalkozói díj) 5 %-</w:t>
            </w:r>
            <w:r>
              <w:rPr>
                <w:rFonts w:eastAsia="MyriadPro-Semibold"/>
                <w:color w:val="0070C0"/>
                <w:sz w:val="18"/>
                <w:szCs w:val="18"/>
              </w:rPr>
              <w:t>ának megfelelő összegű</w:t>
            </w:r>
            <w:r w:rsidRPr="00DC4BE9">
              <w:rPr>
                <w:rFonts w:eastAsia="MyriadPro-Semibold"/>
                <w:color w:val="0070C0"/>
                <w:sz w:val="18"/>
                <w:szCs w:val="18"/>
              </w:rPr>
              <w:t xml:space="preserve"> teljesítési biztosítékot</w:t>
            </w:r>
            <w:r>
              <w:rPr>
                <w:rFonts w:eastAsia="MyriadPro-Semibold"/>
                <w:color w:val="0070C0"/>
                <w:sz w:val="18"/>
                <w:szCs w:val="18"/>
              </w:rPr>
              <w:t xml:space="preserve"> kell -</w:t>
            </w:r>
            <w:r w:rsidRPr="00DC4BE9">
              <w:rPr>
                <w:rFonts w:eastAsia="MyriadPro-Semibold"/>
                <w:color w:val="0070C0"/>
                <w:sz w:val="18"/>
                <w:szCs w:val="18"/>
              </w:rPr>
              <w:t xml:space="preserve"> a Kbt. 134. § (6) bekezdés a) pontja alapján, a Kbt. 134. § (4) bekezdése szerint a szerződés hatálybalépésekor </w:t>
            </w:r>
            <w:r>
              <w:rPr>
                <w:rFonts w:eastAsia="MyriadPro-Semibold"/>
                <w:color w:val="0070C0"/>
                <w:sz w:val="18"/>
                <w:szCs w:val="18"/>
              </w:rPr>
              <w:t xml:space="preserve">- </w:t>
            </w:r>
            <w:r w:rsidRPr="00DC4BE9">
              <w:rPr>
                <w:rFonts w:eastAsia="MyriadPro-Semibold"/>
                <w:color w:val="0070C0"/>
                <w:sz w:val="18"/>
                <w:szCs w:val="18"/>
              </w:rPr>
              <w:t>az ajánlatkérő rendelkezésére bocsátania.</w:t>
            </w:r>
          </w:p>
        </w:tc>
      </w:tr>
      <w:tr w:rsidR="00E166D1" w:rsidRPr="00E8260C" w14:paraId="172FEBB6" w14:textId="77777777" w:rsidTr="00E01F50">
        <w:tc>
          <w:tcPr>
            <w:tcW w:w="9778" w:type="dxa"/>
          </w:tcPr>
          <w:p w14:paraId="45922949" w14:textId="77777777" w:rsidR="00E166D1" w:rsidRPr="00E8260C" w:rsidRDefault="00E166D1" w:rsidP="00E01F50">
            <w:pPr>
              <w:spacing w:before="120" w:after="120"/>
              <w:rPr>
                <w:rFonts w:eastAsia="MyriadPro-Semibold"/>
                <w:b/>
                <w:sz w:val="18"/>
                <w:szCs w:val="18"/>
              </w:rPr>
            </w:pPr>
            <w:r w:rsidRPr="00E8260C">
              <w:rPr>
                <w:rFonts w:eastAsia="MyriadPro-Semibold"/>
                <w:b/>
                <w:sz w:val="18"/>
                <w:szCs w:val="18"/>
              </w:rPr>
              <w:lastRenderedPageBreak/>
              <w:t xml:space="preserve">III.2.3) </w:t>
            </w:r>
            <w:proofErr w:type="gramStart"/>
            <w:r w:rsidRPr="00E8260C">
              <w:rPr>
                <w:rFonts w:eastAsia="MyriadPro-Semibold"/>
                <w:b/>
                <w:sz w:val="18"/>
                <w:szCs w:val="18"/>
              </w:rPr>
              <w:t>A</w:t>
            </w:r>
            <w:proofErr w:type="gramEnd"/>
            <w:r w:rsidRPr="00E8260C">
              <w:rPr>
                <w:rFonts w:eastAsia="MyriadPro-Semibold"/>
                <w:b/>
                <w:sz w:val="18"/>
                <w:szCs w:val="18"/>
              </w:rPr>
              <w:t xml:space="preserve"> szerződés teljesítésében közreműködő személyekkel kapcsolatos információ</w:t>
            </w:r>
          </w:p>
          <w:p w14:paraId="13469E34" w14:textId="77777777" w:rsidR="00E166D1" w:rsidRPr="00E8260C" w:rsidRDefault="00E166D1" w:rsidP="00E01F50">
            <w:pPr>
              <w:spacing w:before="120" w:after="120"/>
              <w:rPr>
                <w:rFonts w:eastAsia="MyriadPro-Semibold"/>
                <w:b/>
              </w:rPr>
            </w:pPr>
            <w:r w:rsidRPr="00E8260C">
              <w:rPr>
                <w:bCs/>
                <w:sz w:val="18"/>
                <w:szCs w:val="18"/>
              </w:rPr>
              <w:fldChar w:fldCharType="begin">
                <w:ffData>
                  <w:name w:val="Check16"/>
                  <w:enabled/>
                  <w:calcOnExit w:val="0"/>
                  <w:checkBox>
                    <w:sizeAuto/>
                    <w:default w:val="0"/>
                  </w:checkBox>
                </w:ffData>
              </w:fldChar>
            </w:r>
            <w:r w:rsidRPr="00E8260C">
              <w:rPr>
                <w:bCs/>
                <w:sz w:val="18"/>
                <w:szCs w:val="18"/>
              </w:rPr>
              <w:instrText xml:space="preserve"> FORMCHECKBOX </w:instrText>
            </w:r>
            <w:r w:rsidR="002F3E46">
              <w:rPr>
                <w:bCs/>
                <w:sz w:val="18"/>
                <w:szCs w:val="18"/>
              </w:rPr>
            </w:r>
            <w:r w:rsidR="002F3E46">
              <w:rPr>
                <w:bCs/>
                <w:sz w:val="18"/>
                <w:szCs w:val="18"/>
              </w:rPr>
              <w:fldChar w:fldCharType="separate"/>
            </w:r>
            <w:r w:rsidRPr="00E8260C">
              <w:rPr>
                <w:bCs/>
                <w:sz w:val="18"/>
                <w:szCs w:val="18"/>
              </w:rPr>
              <w:fldChar w:fldCharType="end"/>
            </w:r>
            <w:r w:rsidRPr="00E8260C">
              <w:rPr>
                <w:bCs/>
                <w:sz w:val="18"/>
                <w:szCs w:val="18"/>
              </w:rPr>
              <w:t xml:space="preserve"> </w:t>
            </w:r>
            <w:r w:rsidRPr="00E8260C">
              <w:rPr>
                <w:rFonts w:eastAsia="MyriadPro-Light"/>
                <w:sz w:val="18"/>
                <w:szCs w:val="18"/>
              </w:rPr>
              <w:t>Az ajánlattevőknek közölniük kell a szerződés teljesítésében közreműködő személyek nevét és szakképzettségét</w:t>
            </w:r>
          </w:p>
        </w:tc>
      </w:tr>
    </w:tbl>
    <w:p w14:paraId="1936D54F" w14:textId="35A6F2BE" w:rsidR="00E166D1" w:rsidRPr="00E8260C" w:rsidRDefault="00E166D1" w:rsidP="00E90D4F">
      <w:pPr>
        <w:autoSpaceDE w:val="0"/>
        <w:autoSpaceDN w:val="0"/>
        <w:adjustRightInd w:val="0"/>
        <w:spacing w:before="120" w:after="120"/>
        <w:rPr>
          <w:rFonts w:eastAsia="MyriadPro-Semibold"/>
          <w:sz w:val="22"/>
          <w:szCs w:val="22"/>
        </w:rPr>
      </w:pPr>
      <w:r w:rsidRPr="00E8260C">
        <w:rPr>
          <w:rFonts w:eastAsia="MyriadPro-Semibold"/>
          <w:b/>
          <w:sz w:val="28"/>
          <w:szCs w:val="28"/>
        </w:rPr>
        <w:t>IV. szakasz: Eljárás</w:t>
      </w:r>
    </w:p>
    <w:p w14:paraId="67A20399" w14:textId="77777777" w:rsidR="00E166D1" w:rsidRPr="00E8260C" w:rsidRDefault="00E166D1" w:rsidP="00E166D1">
      <w:pPr>
        <w:spacing w:before="120" w:after="120"/>
        <w:rPr>
          <w:rFonts w:eastAsia="MyriadPro-Semibold"/>
          <w:b/>
          <w:sz w:val="22"/>
          <w:szCs w:val="22"/>
        </w:rPr>
      </w:pPr>
      <w:r w:rsidRPr="00E8260C">
        <w:rPr>
          <w:rFonts w:eastAsia="MyriadPro-Semibold"/>
          <w:b/>
          <w:sz w:val="22"/>
          <w:szCs w:val="22"/>
        </w:rPr>
        <w:t>IV.1) Meghatározás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E166D1" w:rsidRPr="00E8260C" w14:paraId="68C0812C" w14:textId="77777777" w:rsidTr="00E01F50">
        <w:tc>
          <w:tcPr>
            <w:tcW w:w="9778" w:type="dxa"/>
          </w:tcPr>
          <w:p w14:paraId="4D7104DC" w14:textId="77777777" w:rsidR="00E166D1" w:rsidRPr="00E8260C" w:rsidRDefault="00E166D1" w:rsidP="00E01F50">
            <w:pPr>
              <w:autoSpaceDE w:val="0"/>
              <w:autoSpaceDN w:val="0"/>
              <w:adjustRightInd w:val="0"/>
              <w:spacing w:before="120" w:after="120"/>
              <w:rPr>
                <w:rFonts w:eastAsia="MyriadPro-Semibold"/>
                <w:b/>
                <w:sz w:val="18"/>
                <w:szCs w:val="18"/>
              </w:rPr>
            </w:pPr>
            <w:r w:rsidRPr="00E8260C">
              <w:rPr>
                <w:rFonts w:eastAsia="MyriadPro-Semibold"/>
                <w:b/>
                <w:sz w:val="18"/>
                <w:szCs w:val="18"/>
              </w:rPr>
              <w:t>IV.1.1) Az eljárás fajtája</w:t>
            </w:r>
          </w:p>
          <w:p w14:paraId="03D44491" w14:textId="77777777" w:rsidR="00E166D1" w:rsidRPr="00054C44" w:rsidRDefault="00E166D1" w:rsidP="00E01F50">
            <w:pPr>
              <w:autoSpaceDE w:val="0"/>
              <w:autoSpaceDN w:val="0"/>
              <w:adjustRightInd w:val="0"/>
              <w:spacing w:before="120" w:after="120"/>
              <w:rPr>
                <w:rFonts w:eastAsia="MyriadPro-Light"/>
                <w:sz w:val="18"/>
                <w:szCs w:val="18"/>
              </w:rPr>
            </w:pPr>
            <w:r w:rsidRPr="00E62F2E">
              <w:rPr>
                <w:rFonts w:eastAsia="MyriadPro-Light"/>
                <w:color w:val="0070C0"/>
                <w:sz w:val="18"/>
                <w:szCs w:val="18"/>
              </w:rPr>
              <w:t>X</w:t>
            </w:r>
            <w:r w:rsidRPr="00054C44">
              <w:rPr>
                <w:rFonts w:eastAsia="MyriadPro-Light"/>
                <w:sz w:val="18"/>
                <w:szCs w:val="18"/>
              </w:rPr>
              <w:t xml:space="preserve"> Nyílt eljárás</w:t>
            </w:r>
          </w:p>
          <w:p w14:paraId="01571D96" w14:textId="77777777" w:rsidR="00E166D1" w:rsidRDefault="00E166D1" w:rsidP="00E01F50">
            <w:pPr>
              <w:autoSpaceDE w:val="0"/>
              <w:autoSpaceDN w:val="0"/>
              <w:adjustRightInd w:val="0"/>
              <w:spacing w:before="120" w:after="120"/>
              <w:ind w:left="284"/>
              <w:rPr>
                <w:rFonts w:eastAsia="MyriadPro-Light"/>
                <w:sz w:val="18"/>
                <w:szCs w:val="18"/>
              </w:rPr>
            </w:pPr>
            <w:r w:rsidRPr="00E8260C">
              <w:rPr>
                <w:rFonts w:eastAsia="MyriadPro-Light"/>
                <w:sz w:val="18"/>
                <w:szCs w:val="18"/>
              </w:rPr>
              <w:fldChar w:fldCharType="begin">
                <w:ffData>
                  <w:name w:val="Check16"/>
                  <w:enabled/>
                  <w:calcOnExit w:val="0"/>
                  <w:checkBox>
                    <w:sizeAuto/>
                    <w:default w:val="0"/>
                  </w:checkBox>
                </w:ffData>
              </w:fldChar>
            </w:r>
            <w:r w:rsidRPr="00E8260C">
              <w:rPr>
                <w:rFonts w:eastAsia="MyriadPro-Light"/>
                <w:sz w:val="18"/>
                <w:szCs w:val="18"/>
              </w:rPr>
              <w:instrText xml:space="preserve"> FORMCHECKBOX </w:instrText>
            </w:r>
            <w:r w:rsidR="002F3E46">
              <w:rPr>
                <w:rFonts w:eastAsia="MyriadPro-Light"/>
                <w:sz w:val="18"/>
                <w:szCs w:val="18"/>
              </w:rPr>
            </w:r>
            <w:r w:rsidR="002F3E46">
              <w:rPr>
                <w:rFonts w:eastAsia="MyriadPro-Light"/>
                <w:sz w:val="18"/>
                <w:szCs w:val="18"/>
              </w:rPr>
              <w:fldChar w:fldCharType="separate"/>
            </w:r>
            <w:r w:rsidRPr="00E8260C">
              <w:rPr>
                <w:rFonts w:eastAsia="MyriadPro-Light"/>
                <w:sz w:val="18"/>
                <w:szCs w:val="18"/>
              </w:rPr>
              <w:fldChar w:fldCharType="end"/>
            </w:r>
            <w:r w:rsidRPr="00E8260C">
              <w:rPr>
                <w:rFonts w:eastAsia="MyriadPro-Light"/>
                <w:sz w:val="18"/>
                <w:szCs w:val="18"/>
              </w:rPr>
              <w:t xml:space="preserve"> </w:t>
            </w:r>
            <w:r>
              <w:rPr>
                <w:rFonts w:eastAsia="MyriadPro-Light"/>
                <w:sz w:val="18"/>
                <w:szCs w:val="18"/>
              </w:rPr>
              <w:t>Gyorsított eljárás</w:t>
            </w:r>
          </w:p>
          <w:p w14:paraId="0616ABBC" w14:textId="77777777" w:rsidR="00E166D1" w:rsidRPr="00054C44" w:rsidRDefault="00E166D1" w:rsidP="00E01F50">
            <w:pPr>
              <w:autoSpaceDE w:val="0"/>
              <w:autoSpaceDN w:val="0"/>
              <w:adjustRightInd w:val="0"/>
              <w:spacing w:before="120" w:after="120"/>
              <w:ind w:left="567"/>
              <w:rPr>
                <w:rFonts w:eastAsia="MyriadPro-Light"/>
                <w:sz w:val="18"/>
                <w:szCs w:val="18"/>
              </w:rPr>
            </w:pPr>
            <w:r w:rsidRPr="00054C44">
              <w:rPr>
                <w:rFonts w:eastAsia="MyriadPro-Light"/>
                <w:sz w:val="18"/>
                <w:szCs w:val="18"/>
              </w:rPr>
              <w:t>Indokolás:</w:t>
            </w:r>
          </w:p>
          <w:p w14:paraId="2EC6ED2B" w14:textId="77777777" w:rsidR="00E166D1" w:rsidRDefault="00E166D1" w:rsidP="00E01F50">
            <w:pPr>
              <w:autoSpaceDE w:val="0"/>
              <w:autoSpaceDN w:val="0"/>
              <w:adjustRightInd w:val="0"/>
              <w:spacing w:before="120" w:after="120"/>
              <w:rPr>
                <w:rFonts w:eastAsia="MyriadPro-Light"/>
                <w:sz w:val="18"/>
                <w:szCs w:val="18"/>
              </w:rPr>
            </w:pPr>
            <w:r w:rsidRPr="00054C44">
              <w:rPr>
                <w:rFonts w:eastAsia="MyriadPro-Light"/>
                <w:sz w:val="18"/>
                <w:szCs w:val="18"/>
              </w:rPr>
              <w:t xml:space="preserve">◯ </w:t>
            </w:r>
            <w:r w:rsidRPr="00E8260C">
              <w:rPr>
                <w:rFonts w:eastAsia="MyriadPro-Light"/>
                <w:sz w:val="18"/>
                <w:szCs w:val="18"/>
              </w:rPr>
              <w:t>Meghívásos eljárás</w:t>
            </w:r>
          </w:p>
          <w:p w14:paraId="20854D7F" w14:textId="77777777" w:rsidR="00E166D1" w:rsidRDefault="00E166D1" w:rsidP="00E01F50">
            <w:pPr>
              <w:autoSpaceDE w:val="0"/>
              <w:autoSpaceDN w:val="0"/>
              <w:adjustRightInd w:val="0"/>
              <w:spacing w:before="120" w:after="120"/>
              <w:ind w:left="284"/>
              <w:rPr>
                <w:rFonts w:eastAsia="MyriadPro-Light"/>
                <w:sz w:val="18"/>
                <w:szCs w:val="18"/>
              </w:rPr>
            </w:pPr>
            <w:r w:rsidRPr="00E8260C">
              <w:rPr>
                <w:rFonts w:eastAsia="MyriadPro-Light"/>
                <w:sz w:val="18"/>
                <w:szCs w:val="18"/>
              </w:rPr>
              <w:fldChar w:fldCharType="begin">
                <w:ffData>
                  <w:name w:val="Check16"/>
                  <w:enabled/>
                  <w:calcOnExit w:val="0"/>
                  <w:checkBox>
                    <w:sizeAuto/>
                    <w:default w:val="0"/>
                  </w:checkBox>
                </w:ffData>
              </w:fldChar>
            </w:r>
            <w:r w:rsidRPr="00E8260C">
              <w:rPr>
                <w:rFonts w:eastAsia="MyriadPro-Light"/>
                <w:sz w:val="18"/>
                <w:szCs w:val="18"/>
              </w:rPr>
              <w:instrText xml:space="preserve"> FORMCHECKBOX </w:instrText>
            </w:r>
            <w:r w:rsidR="002F3E46">
              <w:rPr>
                <w:rFonts w:eastAsia="MyriadPro-Light"/>
                <w:sz w:val="18"/>
                <w:szCs w:val="18"/>
              </w:rPr>
            </w:r>
            <w:r w:rsidR="002F3E46">
              <w:rPr>
                <w:rFonts w:eastAsia="MyriadPro-Light"/>
                <w:sz w:val="18"/>
                <w:szCs w:val="18"/>
              </w:rPr>
              <w:fldChar w:fldCharType="separate"/>
            </w:r>
            <w:r w:rsidRPr="00E8260C">
              <w:rPr>
                <w:rFonts w:eastAsia="MyriadPro-Light"/>
                <w:sz w:val="18"/>
                <w:szCs w:val="18"/>
              </w:rPr>
              <w:fldChar w:fldCharType="end"/>
            </w:r>
            <w:r w:rsidRPr="00E8260C">
              <w:rPr>
                <w:rFonts w:eastAsia="MyriadPro-Light"/>
                <w:sz w:val="18"/>
                <w:szCs w:val="18"/>
              </w:rPr>
              <w:t xml:space="preserve"> </w:t>
            </w:r>
            <w:r w:rsidRPr="00054C44">
              <w:rPr>
                <w:rFonts w:eastAsia="MyriadPro-Light"/>
                <w:sz w:val="18"/>
                <w:szCs w:val="18"/>
              </w:rPr>
              <w:t>Gyorsított eljárás</w:t>
            </w:r>
          </w:p>
          <w:p w14:paraId="34FACC2E" w14:textId="77777777" w:rsidR="00E166D1" w:rsidRPr="00E8260C" w:rsidRDefault="00E166D1" w:rsidP="00E01F50">
            <w:pPr>
              <w:autoSpaceDE w:val="0"/>
              <w:autoSpaceDN w:val="0"/>
              <w:adjustRightInd w:val="0"/>
              <w:spacing w:before="120" w:after="120"/>
              <w:ind w:left="567"/>
              <w:rPr>
                <w:rFonts w:eastAsia="MyriadPro-Light"/>
                <w:sz w:val="18"/>
                <w:szCs w:val="18"/>
              </w:rPr>
            </w:pPr>
            <w:r w:rsidRPr="00054C44">
              <w:rPr>
                <w:rFonts w:eastAsia="MyriadPro-Light"/>
                <w:sz w:val="18"/>
                <w:szCs w:val="18"/>
              </w:rPr>
              <w:t>Indokolás:</w:t>
            </w:r>
          </w:p>
          <w:p w14:paraId="1477C409" w14:textId="77777777" w:rsidR="00E166D1" w:rsidRDefault="00E166D1" w:rsidP="00E01F50">
            <w:pPr>
              <w:autoSpaceDE w:val="0"/>
              <w:autoSpaceDN w:val="0"/>
              <w:adjustRightInd w:val="0"/>
              <w:spacing w:before="120" w:after="120"/>
              <w:rPr>
                <w:rFonts w:eastAsia="MyriadPro-Light"/>
                <w:sz w:val="18"/>
                <w:szCs w:val="18"/>
              </w:rPr>
            </w:pPr>
            <w:r w:rsidRPr="00054C44">
              <w:rPr>
                <w:rFonts w:eastAsia="MyriadPro-Light"/>
                <w:sz w:val="18"/>
                <w:szCs w:val="18"/>
              </w:rPr>
              <w:t xml:space="preserve">◯ </w:t>
            </w:r>
            <w:r w:rsidRPr="00E8260C">
              <w:rPr>
                <w:rFonts w:eastAsia="MyriadPro-Light"/>
                <w:sz w:val="18"/>
                <w:szCs w:val="18"/>
              </w:rPr>
              <w:t>Tárgyalásos eljárás</w:t>
            </w:r>
          </w:p>
          <w:p w14:paraId="51A85BC2" w14:textId="77777777" w:rsidR="00E166D1" w:rsidRDefault="00E166D1" w:rsidP="00E01F50">
            <w:pPr>
              <w:autoSpaceDE w:val="0"/>
              <w:autoSpaceDN w:val="0"/>
              <w:adjustRightInd w:val="0"/>
              <w:spacing w:before="120" w:after="120"/>
              <w:ind w:left="284"/>
              <w:rPr>
                <w:rFonts w:eastAsia="MyriadPro-Light"/>
                <w:sz w:val="18"/>
                <w:szCs w:val="18"/>
              </w:rPr>
            </w:pPr>
            <w:r w:rsidRPr="00E8260C">
              <w:rPr>
                <w:rFonts w:eastAsia="MyriadPro-Light"/>
                <w:sz w:val="18"/>
                <w:szCs w:val="18"/>
              </w:rPr>
              <w:fldChar w:fldCharType="begin">
                <w:ffData>
                  <w:name w:val="Check16"/>
                  <w:enabled/>
                  <w:calcOnExit w:val="0"/>
                  <w:checkBox>
                    <w:sizeAuto/>
                    <w:default w:val="0"/>
                  </w:checkBox>
                </w:ffData>
              </w:fldChar>
            </w:r>
            <w:r w:rsidRPr="00E8260C">
              <w:rPr>
                <w:rFonts w:eastAsia="MyriadPro-Light"/>
                <w:sz w:val="18"/>
                <w:szCs w:val="18"/>
              </w:rPr>
              <w:instrText xml:space="preserve"> FORMCHECKBOX </w:instrText>
            </w:r>
            <w:r w:rsidR="002F3E46">
              <w:rPr>
                <w:rFonts w:eastAsia="MyriadPro-Light"/>
                <w:sz w:val="18"/>
                <w:szCs w:val="18"/>
              </w:rPr>
            </w:r>
            <w:r w:rsidR="002F3E46">
              <w:rPr>
                <w:rFonts w:eastAsia="MyriadPro-Light"/>
                <w:sz w:val="18"/>
                <w:szCs w:val="18"/>
              </w:rPr>
              <w:fldChar w:fldCharType="separate"/>
            </w:r>
            <w:r w:rsidRPr="00E8260C">
              <w:rPr>
                <w:rFonts w:eastAsia="MyriadPro-Light"/>
                <w:sz w:val="18"/>
                <w:szCs w:val="18"/>
              </w:rPr>
              <w:fldChar w:fldCharType="end"/>
            </w:r>
            <w:r w:rsidRPr="00E8260C">
              <w:rPr>
                <w:rFonts w:eastAsia="MyriadPro-Light"/>
                <w:sz w:val="18"/>
                <w:szCs w:val="18"/>
              </w:rPr>
              <w:t xml:space="preserve"> </w:t>
            </w:r>
            <w:r>
              <w:rPr>
                <w:rFonts w:eastAsia="MyriadPro-Light"/>
                <w:sz w:val="18"/>
                <w:szCs w:val="18"/>
              </w:rPr>
              <w:t>Gyorsított eljárás</w:t>
            </w:r>
          </w:p>
          <w:p w14:paraId="42D4F270" w14:textId="77777777" w:rsidR="00E166D1" w:rsidRPr="00054C44" w:rsidRDefault="00E166D1" w:rsidP="00E01F50">
            <w:pPr>
              <w:autoSpaceDE w:val="0"/>
              <w:autoSpaceDN w:val="0"/>
              <w:adjustRightInd w:val="0"/>
              <w:spacing w:before="120" w:after="120"/>
              <w:ind w:left="567"/>
              <w:rPr>
                <w:rFonts w:eastAsia="MyriadPro-Light"/>
                <w:sz w:val="18"/>
                <w:szCs w:val="18"/>
              </w:rPr>
            </w:pPr>
            <w:r w:rsidRPr="00054C44">
              <w:rPr>
                <w:rFonts w:eastAsia="MyriadPro-Light"/>
                <w:sz w:val="18"/>
                <w:szCs w:val="18"/>
              </w:rPr>
              <w:t>Indokolás:</w:t>
            </w:r>
          </w:p>
          <w:p w14:paraId="7E658375" w14:textId="77777777" w:rsidR="00E166D1" w:rsidRPr="00054C44" w:rsidRDefault="00E166D1" w:rsidP="00E01F50">
            <w:pPr>
              <w:autoSpaceDE w:val="0"/>
              <w:autoSpaceDN w:val="0"/>
              <w:adjustRightInd w:val="0"/>
              <w:spacing w:before="120" w:after="120"/>
              <w:rPr>
                <w:rFonts w:eastAsia="MyriadPro-Light"/>
                <w:sz w:val="18"/>
                <w:szCs w:val="18"/>
              </w:rPr>
            </w:pPr>
            <w:r w:rsidRPr="00054C44">
              <w:rPr>
                <w:rFonts w:ascii="MS Mincho" w:eastAsia="MS Mincho" w:hAnsi="MS Mincho" w:cs="MS Mincho" w:hint="eastAsia"/>
                <w:sz w:val="18"/>
                <w:szCs w:val="18"/>
              </w:rPr>
              <w:t>◯</w:t>
            </w:r>
            <w:r w:rsidRPr="00054C44">
              <w:rPr>
                <w:rFonts w:eastAsia="MyriadPro-Light"/>
                <w:sz w:val="18"/>
                <w:szCs w:val="18"/>
              </w:rPr>
              <w:t xml:space="preserve"> Versenypárbeszéd</w:t>
            </w:r>
          </w:p>
          <w:p w14:paraId="1771185E" w14:textId="77777777" w:rsidR="00E166D1" w:rsidRPr="00E8260C" w:rsidRDefault="00E166D1" w:rsidP="00E01F50">
            <w:pPr>
              <w:autoSpaceDE w:val="0"/>
              <w:autoSpaceDN w:val="0"/>
              <w:adjustRightInd w:val="0"/>
              <w:spacing w:before="120" w:after="120"/>
              <w:rPr>
                <w:rFonts w:eastAsia="MyriadPro-Semibold"/>
                <w:b/>
              </w:rPr>
            </w:pPr>
            <w:r w:rsidRPr="00054C44">
              <w:rPr>
                <w:rFonts w:ascii="MS Mincho" w:eastAsia="MS Mincho" w:hAnsi="MS Mincho" w:cs="MS Mincho" w:hint="eastAsia"/>
                <w:sz w:val="18"/>
                <w:szCs w:val="18"/>
              </w:rPr>
              <w:t>◯</w:t>
            </w:r>
            <w:r w:rsidRPr="00054C44">
              <w:rPr>
                <w:rFonts w:eastAsia="MyriadPro-Light"/>
                <w:sz w:val="18"/>
                <w:szCs w:val="18"/>
              </w:rPr>
              <w:t xml:space="preserve"> Innovációs partnerség</w:t>
            </w:r>
          </w:p>
        </w:tc>
      </w:tr>
      <w:tr w:rsidR="00E166D1" w:rsidRPr="00E8260C" w14:paraId="33CDD4F3" w14:textId="77777777" w:rsidTr="00E01F50">
        <w:tc>
          <w:tcPr>
            <w:tcW w:w="9778" w:type="dxa"/>
          </w:tcPr>
          <w:p w14:paraId="3C286993" w14:textId="77777777" w:rsidR="00E166D1" w:rsidRPr="00E8260C" w:rsidRDefault="00E166D1" w:rsidP="00E01F50">
            <w:pPr>
              <w:autoSpaceDE w:val="0"/>
              <w:autoSpaceDN w:val="0"/>
              <w:adjustRightInd w:val="0"/>
              <w:spacing w:before="120" w:after="120"/>
              <w:rPr>
                <w:rFonts w:eastAsia="MyriadPro-Semibold"/>
                <w:b/>
                <w:sz w:val="18"/>
                <w:szCs w:val="18"/>
              </w:rPr>
            </w:pPr>
            <w:r w:rsidRPr="00E8260C">
              <w:rPr>
                <w:rFonts w:eastAsia="MyriadPro-Semibold"/>
                <w:b/>
                <w:sz w:val="18"/>
                <w:szCs w:val="18"/>
              </w:rPr>
              <w:t xml:space="preserve">IV.1.3) </w:t>
            </w:r>
            <w:proofErr w:type="spellStart"/>
            <w:r w:rsidRPr="00E8260C">
              <w:rPr>
                <w:rFonts w:eastAsia="MyriadPro-Semibold"/>
                <w:b/>
                <w:sz w:val="18"/>
                <w:szCs w:val="18"/>
              </w:rPr>
              <w:t>Keretmegállapodásra</w:t>
            </w:r>
            <w:proofErr w:type="spellEnd"/>
            <w:r w:rsidRPr="00E8260C">
              <w:rPr>
                <w:rFonts w:eastAsia="MyriadPro-Semibold"/>
                <w:b/>
                <w:sz w:val="18"/>
                <w:szCs w:val="18"/>
              </w:rPr>
              <w:t xml:space="preserve"> vagy dinamikus beszerzési rendszerre vonatkozó információk</w:t>
            </w:r>
          </w:p>
          <w:p w14:paraId="7566F827" w14:textId="77777777" w:rsidR="00E166D1" w:rsidRPr="00E8260C" w:rsidRDefault="00E166D1" w:rsidP="00E01F50">
            <w:pPr>
              <w:autoSpaceDE w:val="0"/>
              <w:autoSpaceDN w:val="0"/>
              <w:adjustRightInd w:val="0"/>
              <w:spacing w:before="120" w:after="120"/>
              <w:rPr>
                <w:rFonts w:eastAsia="MyriadPro-Light"/>
                <w:sz w:val="18"/>
                <w:szCs w:val="18"/>
              </w:rPr>
            </w:pPr>
            <w:r w:rsidRPr="00E8260C">
              <w:rPr>
                <w:rFonts w:eastAsia="MyriadPro-Light"/>
                <w:sz w:val="18"/>
                <w:szCs w:val="18"/>
              </w:rPr>
              <w:fldChar w:fldCharType="begin">
                <w:ffData>
                  <w:name w:val="Check16"/>
                  <w:enabled/>
                  <w:calcOnExit w:val="0"/>
                  <w:checkBox>
                    <w:sizeAuto/>
                    <w:default w:val="0"/>
                  </w:checkBox>
                </w:ffData>
              </w:fldChar>
            </w:r>
            <w:r w:rsidRPr="00E8260C">
              <w:rPr>
                <w:rFonts w:eastAsia="MyriadPro-Light"/>
                <w:sz w:val="18"/>
                <w:szCs w:val="18"/>
              </w:rPr>
              <w:instrText xml:space="preserve"> FORMCHECKBOX </w:instrText>
            </w:r>
            <w:r w:rsidR="002F3E46">
              <w:rPr>
                <w:rFonts w:eastAsia="MyriadPro-Light"/>
                <w:sz w:val="18"/>
                <w:szCs w:val="18"/>
              </w:rPr>
            </w:r>
            <w:r w:rsidR="002F3E46">
              <w:rPr>
                <w:rFonts w:eastAsia="MyriadPro-Light"/>
                <w:sz w:val="18"/>
                <w:szCs w:val="18"/>
              </w:rPr>
              <w:fldChar w:fldCharType="separate"/>
            </w:r>
            <w:r w:rsidRPr="00E8260C">
              <w:rPr>
                <w:rFonts w:eastAsia="MyriadPro-Light"/>
                <w:sz w:val="18"/>
                <w:szCs w:val="18"/>
              </w:rPr>
              <w:fldChar w:fldCharType="end"/>
            </w:r>
            <w:r w:rsidRPr="00E8260C">
              <w:rPr>
                <w:rFonts w:eastAsia="MyriadPro-Light"/>
                <w:sz w:val="18"/>
                <w:szCs w:val="18"/>
              </w:rPr>
              <w:t xml:space="preserve"> A hirdetmény keretmegállapodás megkötésére irányul</w:t>
            </w:r>
          </w:p>
          <w:p w14:paraId="0A4AE283" w14:textId="77777777" w:rsidR="00E166D1" w:rsidRPr="00E8260C" w:rsidRDefault="00E166D1" w:rsidP="00E01F50">
            <w:pPr>
              <w:autoSpaceDE w:val="0"/>
              <w:autoSpaceDN w:val="0"/>
              <w:adjustRightInd w:val="0"/>
              <w:spacing w:before="120" w:after="120"/>
              <w:ind w:left="284"/>
              <w:rPr>
                <w:rFonts w:eastAsia="MyriadPro-Light"/>
                <w:sz w:val="18"/>
                <w:szCs w:val="18"/>
              </w:rPr>
            </w:pPr>
            <w:r w:rsidRPr="00E8260C">
              <w:rPr>
                <w:rFonts w:eastAsia="HiraKakuPro-W3"/>
                <w:sz w:val="18"/>
                <w:szCs w:val="18"/>
              </w:rPr>
              <w:t xml:space="preserve">◯ </w:t>
            </w:r>
            <w:r w:rsidRPr="00E8260C">
              <w:rPr>
                <w:rFonts w:eastAsia="MyriadPro-Light"/>
                <w:sz w:val="18"/>
                <w:szCs w:val="18"/>
              </w:rPr>
              <w:t>Keretmegállapodás egy ajánlattevővel</w:t>
            </w:r>
          </w:p>
          <w:p w14:paraId="75E0761B" w14:textId="77777777" w:rsidR="00E166D1" w:rsidRPr="00E8260C" w:rsidRDefault="00E166D1" w:rsidP="00E01F50">
            <w:pPr>
              <w:autoSpaceDE w:val="0"/>
              <w:autoSpaceDN w:val="0"/>
              <w:adjustRightInd w:val="0"/>
              <w:spacing w:before="120" w:after="120"/>
              <w:ind w:left="284"/>
              <w:rPr>
                <w:rFonts w:eastAsia="MyriadPro-Light"/>
                <w:sz w:val="18"/>
                <w:szCs w:val="18"/>
              </w:rPr>
            </w:pPr>
            <w:r w:rsidRPr="00E8260C">
              <w:rPr>
                <w:rFonts w:eastAsia="HiraKakuPro-W3"/>
                <w:sz w:val="18"/>
                <w:szCs w:val="18"/>
              </w:rPr>
              <w:t xml:space="preserve">◯ </w:t>
            </w:r>
            <w:r w:rsidRPr="00E8260C">
              <w:rPr>
                <w:rFonts w:eastAsia="MyriadPro-Light"/>
                <w:sz w:val="18"/>
                <w:szCs w:val="18"/>
              </w:rPr>
              <w:t>Keretmegállapodás több ajánlattevővel</w:t>
            </w:r>
          </w:p>
          <w:p w14:paraId="3F1FE4B1" w14:textId="77777777" w:rsidR="00E166D1" w:rsidRPr="00E8260C" w:rsidRDefault="00E166D1" w:rsidP="00E01F50">
            <w:pPr>
              <w:autoSpaceDE w:val="0"/>
              <w:autoSpaceDN w:val="0"/>
              <w:adjustRightInd w:val="0"/>
              <w:spacing w:before="120" w:after="120"/>
              <w:ind w:left="426"/>
              <w:rPr>
                <w:rFonts w:eastAsia="MyriadPro-Light"/>
                <w:sz w:val="18"/>
                <w:szCs w:val="18"/>
              </w:rPr>
            </w:pPr>
            <w:r w:rsidRPr="00E8260C">
              <w:rPr>
                <w:rFonts w:eastAsia="MyriadPro-Light"/>
                <w:sz w:val="18"/>
                <w:szCs w:val="18"/>
              </w:rPr>
              <w:t xml:space="preserve">A keretmegállapodás résztvevőinek tervezett maximális létszáma: </w:t>
            </w:r>
            <w:r w:rsidRPr="00E8260C">
              <w:rPr>
                <w:rFonts w:eastAsia="MyriadPro-Light"/>
                <w:b/>
                <w:sz w:val="18"/>
                <w:szCs w:val="18"/>
                <w:vertAlign w:val="superscript"/>
              </w:rPr>
              <w:t>2</w:t>
            </w:r>
            <w:r w:rsidRPr="00E8260C">
              <w:rPr>
                <w:rFonts w:eastAsia="MyriadPro-Light"/>
                <w:sz w:val="18"/>
                <w:szCs w:val="18"/>
              </w:rPr>
              <w:t xml:space="preserve"> </w:t>
            </w:r>
            <w:proofErr w:type="gramStart"/>
            <w:r w:rsidRPr="00E8260C">
              <w:rPr>
                <w:rFonts w:eastAsia="MyriadPro-Light"/>
                <w:sz w:val="18"/>
                <w:szCs w:val="18"/>
              </w:rPr>
              <w:t>[   ]</w:t>
            </w:r>
            <w:proofErr w:type="gramEnd"/>
          </w:p>
          <w:p w14:paraId="45952FF2" w14:textId="77777777" w:rsidR="00E166D1" w:rsidRPr="00E8260C" w:rsidRDefault="00E166D1" w:rsidP="00E01F50">
            <w:pPr>
              <w:autoSpaceDE w:val="0"/>
              <w:autoSpaceDN w:val="0"/>
              <w:adjustRightInd w:val="0"/>
              <w:spacing w:before="120" w:after="120"/>
              <w:rPr>
                <w:rFonts w:eastAsia="MyriadPro-Light"/>
                <w:sz w:val="18"/>
                <w:szCs w:val="18"/>
              </w:rPr>
            </w:pPr>
            <w:r w:rsidRPr="00E8260C">
              <w:rPr>
                <w:rFonts w:eastAsia="MyriadPro-Light"/>
                <w:sz w:val="18"/>
                <w:szCs w:val="18"/>
              </w:rPr>
              <w:fldChar w:fldCharType="begin">
                <w:ffData>
                  <w:name w:val="Check16"/>
                  <w:enabled/>
                  <w:calcOnExit w:val="0"/>
                  <w:checkBox>
                    <w:sizeAuto/>
                    <w:default w:val="0"/>
                  </w:checkBox>
                </w:ffData>
              </w:fldChar>
            </w:r>
            <w:r w:rsidRPr="00E8260C">
              <w:rPr>
                <w:rFonts w:eastAsia="MyriadPro-Light"/>
                <w:sz w:val="18"/>
                <w:szCs w:val="18"/>
              </w:rPr>
              <w:instrText xml:space="preserve"> FORMCHECKBOX </w:instrText>
            </w:r>
            <w:r w:rsidR="002F3E46">
              <w:rPr>
                <w:rFonts w:eastAsia="MyriadPro-Light"/>
                <w:sz w:val="18"/>
                <w:szCs w:val="18"/>
              </w:rPr>
            </w:r>
            <w:r w:rsidR="002F3E46">
              <w:rPr>
                <w:rFonts w:eastAsia="MyriadPro-Light"/>
                <w:sz w:val="18"/>
                <w:szCs w:val="18"/>
              </w:rPr>
              <w:fldChar w:fldCharType="separate"/>
            </w:r>
            <w:r w:rsidRPr="00E8260C">
              <w:rPr>
                <w:rFonts w:eastAsia="MyriadPro-Light"/>
                <w:sz w:val="18"/>
                <w:szCs w:val="18"/>
              </w:rPr>
              <w:fldChar w:fldCharType="end"/>
            </w:r>
            <w:r w:rsidRPr="00E8260C">
              <w:rPr>
                <w:rFonts w:eastAsia="MyriadPro-Light"/>
                <w:sz w:val="18"/>
                <w:szCs w:val="18"/>
              </w:rPr>
              <w:t xml:space="preserve"> A hirdetmény dinamikus beszerzési rendszer létrehozására irányul</w:t>
            </w:r>
          </w:p>
          <w:p w14:paraId="075D21FF" w14:textId="77777777" w:rsidR="00E166D1" w:rsidRPr="00E8260C" w:rsidRDefault="00E166D1" w:rsidP="00E01F50">
            <w:pPr>
              <w:autoSpaceDE w:val="0"/>
              <w:autoSpaceDN w:val="0"/>
              <w:adjustRightInd w:val="0"/>
              <w:spacing w:before="120" w:after="120"/>
              <w:ind w:left="284"/>
              <w:rPr>
                <w:rFonts w:eastAsia="MyriadPro-Light"/>
                <w:sz w:val="18"/>
                <w:szCs w:val="18"/>
              </w:rPr>
            </w:pPr>
            <w:r w:rsidRPr="00E8260C">
              <w:rPr>
                <w:rFonts w:eastAsia="MyriadPro-Light"/>
                <w:sz w:val="18"/>
                <w:szCs w:val="18"/>
              </w:rPr>
              <w:fldChar w:fldCharType="begin">
                <w:ffData>
                  <w:name w:val="Check16"/>
                  <w:enabled/>
                  <w:calcOnExit w:val="0"/>
                  <w:checkBox>
                    <w:sizeAuto/>
                    <w:default w:val="0"/>
                  </w:checkBox>
                </w:ffData>
              </w:fldChar>
            </w:r>
            <w:r w:rsidRPr="00E8260C">
              <w:rPr>
                <w:rFonts w:eastAsia="MyriadPro-Light"/>
                <w:sz w:val="18"/>
                <w:szCs w:val="18"/>
              </w:rPr>
              <w:instrText xml:space="preserve"> FORMCHECKBOX </w:instrText>
            </w:r>
            <w:r w:rsidR="002F3E46">
              <w:rPr>
                <w:rFonts w:eastAsia="MyriadPro-Light"/>
                <w:sz w:val="18"/>
                <w:szCs w:val="18"/>
              </w:rPr>
            </w:r>
            <w:r w:rsidR="002F3E46">
              <w:rPr>
                <w:rFonts w:eastAsia="MyriadPro-Light"/>
                <w:sz w:val="18"/>
                <w:szCs w:val="18"/>
              </w:rPr>
              <w:fldChar w:fldCharType="separate"/>
            </w:r>
            <w:r w:rsidRPr="00E8260C">
              <w:rPr>
                <w:rFonts w:eastAsia="MyriadPro-Light"/>
                <w:sz w:val="18"/>
                <w:szCs w:val="18"/>
              </w:rPr>
              <w:fldChar w:fldCharType="end"/>
            </w:r>
            <w:r w:rsidRPr="00E8260C">
              <w:rPr>
                <w:rFonts w:eastAsia="MyriadPro-Light"/>
                <w:sz w:val="18"/>
                <w:szCs w:val="18"/>
              </w:rPr>
              <w:t xml:space="preserve"> A dinamikus beszerzési rendszert további beszerzők is alkalmazhatják</w:t>
            </w:r>
          </w:p>
          <w:p w14:paraId="1AEDE744" w14:textId="77777777" w:rsidR="00E166D1" w:rsidRPr="00E8260C" w:rsidRDefault="00E166D1" w:rsidP="00E01F50">
            <w:pPr>
              <w:autoSpaceDE w:val="0"/>
              <w:autoSpaceDN w:val="0"/>
              <w:adjustRightInd w:val="0"/>
              <w:spacing w:before="120" w:after="120"/>
              <w:rPr>
                <w:rFonts w:eastAsia="MyriadPro-Semibold"/>
                <w:sz w:val="18"/>
                <w:szCs w:val="18"/>
              </w:rPr>
            </w:pPr>
            <w:r w:rsidRPr="00F6166D">
              <w:rPr>
                <w:rFonts w:eastAsia="MyriadPro-Light"/>
                <w:sz w:val="18"/>
                <w:szCs w:val="18"/>
              </w:rPr>
              <w:t xml:space="preserve">Keretmegállapodás esetében </w:t>
            </w:r>
            <w:r>
              <w:rPr>
                <w:rFonts w:eastAsia="MyriadPro-Light"/>
                <w:sz w:val="18"/>
                <w:szCs w:val="18"/>
              </w:rPr>
              <w:t>–</w:t>
            </w:r>
            <w:r w:rsidRPr="00F6166D">
              <w:rPr>
                <w:rFonts w:eastAsia="MyriadPro-Light"/>
                <w:sz w:val="18"/>
                <w:szCs w:val="18"/>
              </w:rPr>
              <w:t xml:space="preserve"> a</w:t>
            </w:r>
            <w:r>
              <w:rPr>
                <w:rFonts w:eastAsia="MyriadPro-Light"/>
                <w:sz w:val="18"/>
                <w:szCs w:val="18"/>
              </w:rPr>
              <w:t xml:space="preserve"> </w:t>
            </w:r>
            <w:r w:rsidRPr="00F6166D">
              <w:rPr>
                <w:rFonts w:eastAsia="MyriadPro-Light"/>
                <w:sz w:val="18"/>
                <w:szCs w:val="18"/>
              </w:rPr>
              <w:t>négy évet meghaladó időtartam indoklása:</w:t>
            </w:r>
          </w:p>
        </w:tc>
      </w:tr>
      <w:tr w:rsidR="00E166D1" w:rsidRPr="00E8260C" w14:paraId="0BEC571D" w14:textId="77777777" w:rsidTr="00E01F50">
        <w:tc>
          <w:tcPr>
            <w:tcW w:w="9778" w:type="dxa"/>
          </w:tcPr>
          <w:p w14:paraId="7A6F3F6C" w14:textId="77777777" w:rsidR="00E166D1" w:rsidRPr="00162F81" w:rsidRDefault="00E166D1" w:rsidP="00E01F50">
            <w:pPr>
              <w:spacing w:before="120" w:after="120" w:line="194" w:lineRule="exact"/>
              <w:rPr>
                <w:rFonts w:eastAsia="MyriadPro-Semibold"/>
                <w:b/>
                <w:sz w:val="18"/>
                <w:szCs w:val="18"/>
              </w:rPr>
            </w:pPr>
            <w:r w:rsidRPr="00E8260C">
              <w:rPr>
                <w:rFonts w:eastAsia="MyriadPro-Semibold"/>
                <w:b/>
                <w:sz w:val="18"/>
                <w:szCs w:val="18"/>
              </w:rPr>
              <w:t>IV.1.</w:t>
            </w:r>
            <w:r>
              <w:rPr>
                <w:rFonts w:eastAsia="MyriadPro-Semibold"/>
                <w:b/>
                <w:sz w:val="18"/>
                <w:szCs w:val="18"/>
              </w:rPr>
              <w:t>4</w:t>
            </w:r>
            <w:r w:rsidRPr="00E8260C">
              <w:rPr>
                <w:rFonts w:eastAsia="MyriadPro-Semibold"/>
                <w:b/>
                <w:sz w:val="18"/>
                <w:szCs w:val="18"/>
              </w:rPr>
              <w:t>)</w:t>
            </w:r>
            <w:r>
              <w:rPr>
                <w:rFonts w:eastAsia="MyriadPro-Semibold"/>
                <w:b/>
                <w:sz w:val="18"/>
                <w:szCs w:val="18"/>
              </w:rPr>
              <w:t xml:space="preserve"> </w:t>
            </w:r>
            <w:proofErr w:type="gramStart"/>
            <w:r w:rsidRPr="00162F81">
              <w:rPr>
                <w:rFonts w:eastAsia="MyriadPro-Semibold"/>
                <w:b/>
                <w:sz w:val="18"/>
                <w:szCs w:val="18"/>
              </w:rPr>
              <w:t>A</w:t>
            </w:r>
            <w:proofErr w:type="gramEnd"/>
            <w:r w:rsidRPr="00162F81">
              <w:rPr>
                <w:rFonts w:eastAsia="MyriadPro-Semibold"/>
                <w:b/>
                <w:sz w:val="18"/>
                <w:szCs w:val="18"/>
              </w:rPr>
              <w:t xml:space="preserve"> megoldások, illetve ajánlatok számának a tárgyalásos eljárás vagy a versenypárbeszéd során történő csökkentésére irányuló információ</w:t>
            </w:r>
          </w:p>
          <w:p w14:paraId="18E10793" w14:textId="77777777" w:rsidR="00E166D1" w:rsidRPr="00E8260C" w:rsidRDefault="00E166D1" w:rsidP="00E01F50">
            <w:pPr>
              <w:autoSpaceDE w:val="0"/>
              <w:autoSpaceDN w:val="0"/>
              <w:adjustRightInd w:val="0"/>
              <w:spacing w:before="120" w:after="120"/>
              <w:rPr>
                <w:rFonts w:eastAsia="MyriadPro-Semibold"/>
                <w:b/>
                <w:sz w:val="18"/>
                <w:szCs w:val="18"/>
              </w:rPr>
            </w:pPr>
            <w:r w:rsidRPr="00E8260C">
              <w:rPr>
                <w:rFonts w:eastAsia="MyriadPro-Light"/>
                <w:sz w:val="18"/>
                <w:szCs w:val="18"/>
              </w:rPr>
              <w:fldChar w:fldCharType="begin">
                <w:ffData>
                  <w:name w:val="Check16"/>
                  <w:enabled/>
                  <w:calcOnExit w:val="0"/>
                  <w:checkBox>
                    <w:sizeAuto/>
                    <w:default w:val="0"/>
                  </w:checkBox>
                </w:ffData>
              </w:fldChar>
            </w:r>
            <w:r w:rsidRPr="00E8260C">
              <w:rPr>
                <w:rFonts w:eastAsia="MyriadPro-Light"/>
                <w:sz w:val="18"/>
                <w:szCs w:val="18"/>
              </w:rPr>
              <w:instrText xml:space="preserve"> FORMCHECKBOX </w:instrText>
            </w:r>
            <w:r w:rsidR="002F3E46">
              <w:rPr>
                <w:rFonts w:eastAsia="MyriadPro-Light"/>
                <w:sz w:val="18"/>
                <w:szCs w:val="18"/>
              </w:rPr>
            </w:r>
            <w:r w:rsidR="002F3E46">
              <w:rPr>
                <w:rFonts w:eastAsia="MyriadPro-Light"/>
                <w:sz w:val="18"/>
                <w:szCs w:val="18"/>
              </w:rPr>
              <w:fldChar w:fldCharType="separate"/>
            </w:r>
            <w:r w:rsidRPr="00E8260C">
              <w:rPr>
                <w:rFonts w:eastAsia="MyriadPro-Light"/>
                <w:sz w:val="18"/>
                <w:szCs w:val="18"/>
              </w:rPr>
              <w:fldChar w:fldCharType="end"/>
            </w:r>
            <w:r w:rsidRPr="00E8260C">
              <w:rPr>
                <w:rFonts w:eastAsia="MyriadPro-Light"/>
                <w:sz w:val="18"/>
                <w:szCs w:val="18"/>
              </w:rPr>
              <w:t xml:space="preserve"> </w:t>
            </w:r>
            <w:r w:rsidRPr="00162F81">
              <w:rPr>
                <w:rFonts w:eastAsia="MyriadPro-Semibold"/>
                <w:sz w:val="18"/>
                <w:szCs w:val="18"/>
              </w:rPr>
              <w:t>Igénybe vettek többfordulós eljárást annak érdekében, hogy fokozatosan csökkentsék a megvitatandó megoldások, illetve a megtárgyalandó ajánlatok számát</w:t>
            </w:r>
          </w:p>
        </w:tc>
      </w:tr>
      <w:tr w:rsidR="00E166D1" w:rsidRPr="00E8260C" w14:paraId="43656FA2" w14:textId="77777777" w:rsidTr="00E01F50">
        <w:tc>
          <w:tcPr>
            <w:tcW w:w="9778" w:type="dxa"/>
          </w:tcPr>
          <w:p w14:paraId="04D6BCAB" w14:textId="77777777" w:rsidR="00E166D1" w:rsidRPr="00162F81" w:rsidRDefault="00E166D1" w:rsidP="00E01F50">
            <w:pPr>
              <w:spacing w:before="120" w:after="120" w:line="140" w:lineRule="exact"/>
              <w:rPr>
                <w:sz w:val="18"/>
                <w:szCs w:val="18"/>
              </w:rPr>
            </w:pPr>
            <w:r w:rsidRPr="00E8260C">
              <w:rPr>
                <w:rFonts w:eastAsia="MyriadPro-Semibold"/>
                <w:b/>
                <w:sz w:val="18"/>
                <w:szCs w:val="18"/>
              </w:rPr>
              <w:t>IV.1.</w:t>
            </w:r>
            <w:r>
              <w:rPr>
                <w:rFonts w:eastAsia="MyriadPro-Semibold"/>
                <w:b/>
                <w:sz w:val="18"/>
                <w:szCs w:val="18"/>
              </w:rPr>
              <w:t>5</w:t>
            </w:r>
            <w:r w:rsidRPr="00E8260C">
              <w:rPr>
                <w:rFonts w:eastAsia="MyriadPro-Semibold"/>
                <w:b/>
                <w:sz w:val="18"/>
                <w:szCs w:val="18"/>
              </w:rPr>
              <w:t>)</w:t>
            </w:r>
            <w:r>
              <w:rPr>
                <w:rFonts w:eastAsia="MyriadPro-Semibold"/>
                <w:b/>
                <w:sz w:val="18"/>
                <w:szCs w:val="18"/>
              </w:rPr>
              <w:t xml:space="preserve"> </w:t>
            </w:r>
            <w:r w:rsidRPr="00162F81">
              <w:rPr>
                <w:rFonts w:eastAsia="MyriadPro-Semibold"/>
                <w:b/>
                <w:bCs/>
                <w:iCs/>
                <w:sz w:val="18"/>
                <w:szCs w:val="18"/>
              </w:rPr>
              <w:t>Információ a tárgyalásról</w:t>
            </w:r>
            <w:r>
              <w:rPr>
                <w:rStyle w:val="Szvegtrzs7FlkvrNemdltTrkz0pt"/>
              </w:rPr>
              <w:t xml:space="preserve"> </w:t>
            </w:r>
            <w:r w:rsidRPr="00162F81">
              <w:rPr>
                <w:rFonts w:eastAsia="MyriadPro-Semibold"/>
                <w:bCs/>
                <w:i/>
                <w:sz w:val="18"/>
                <w:szCs w:val="18"/>
              </w:rPr>
              <w:t>(kizárólag tárgyalásos eljárás esetében)</w:t>
            </w:r>
          </w:p>
          <w:p w14:paraId="3D10AA63" w14:textId="77777777" w:rsidR="00E166D1" w:rsidRPr="00E8260C" w:rsidRDefault="00E166D1" w:rsidP="00E01F50">
            <w:pPr>
              <w:autoSpaceDE w:val="0"/>
              <w:autoSpaceDN w:val="0"/>
              <w:adjustRightInd w:val="0"/>
              <w:spacing w:before="120" w:after="120"/>
              <w:rPr>
                <w:rFonts w:eastAsia="MyriadPro-Semibold"/>
                <w:b/>
                <w:sz w:val="18"/>
                <w:szCs w:val="18"/>
              </w:rPr>
            </w:pPr>
            <w:r w:rsidRPr="00162F81">
              <w:rPr>
                <w:rFonts w:eastAsia="MyriadPro-Semibold"/>
                <w:sz w:val="18"/>
                <w:szCs w:val="18"/>
              </w:rPr>
              <w:t>Az ajánlatkérő fenntartja a jogot arra, hogy a szerződést az eredeti ajánlat alapján, tárgyalások lefolytatása nélkül ítélje oda.</w:t>
            </w:r>
          </w:p>
        </w:tc>
      </w:tr>
      <w:tr w:rsidR="00E166D1" w:rsidRPr="00E8260C" w14:paraId="3648046E" w14:textId="77777777" w:rsidTr="00E01F50">
        <w:tc>
          <w:tcPr>
            <w:tcW w:w="9778" w:type="dxa"/>
          </w:tcPr>
          <w:p w14:paraId="25786143" w14:textId="77777777" w:rsidR="00E166D1" w:rsidRPr="00E8260C" w:rsidRDefault="00E166D1" w:rsidP="00E01F50">
            <w:pPr>
              <w:autoSpaceDE w:val="0"/>
              <w:autoSpaceDN w:val="0"/>
              <w:adjustRightInd w:val="0"/>
              <w:spacing w:before="120" w:after="120"/>
              <w:rPr>
                <w:rFonts w:eastAsia="MyriadPro-Semibold"/>
                <w:b/>
                <w:sz w:val="18"/>
                <w:szCs w:val="18"/>
              </w:rPr>
            </w:pPr>
            <w:r w:rsidRPr="00E8260C">
              <w:rPr>
                <w:rFonts w:eastAsia="MyriadPro-Semibold"/>
                <w:b/>
                <w:sz w:val="18"/>
                <w:szCs w:val="18"/>
              </w:rPr>
              <w:t xml:space="preserve">IV.1.6) Elektronikus árlejtésre vonatkozó információk </w:t>
            </w:r>
          </w:p>
          <w:p w14:paraId="1637FECA" w14:textId="77777777" w:rsidR="00E166D1" w:rsidRPr="00E8260C" w:rsidRDefault="00E166D1" w:rsidP="00E01F50">
            <w:pPr>
              <w:autoSpaceDE w:val="0"/>
              <w:autoSpaceDN w:val="0"/>
              <w:adjustRightInd w:val="0"/>
              <w:spacing w:before="120" w:after="120"/>
              <w:rPr>
                <w:rFonts w:eastAsia="MyriadPro-Light"/>
                <w:sz w:val="18"/>
                <w:szCs w:val="18"/>
              </w:rPr>
            </w:pPr>
            <w:r w:rsidRPr="00037B71">
              <w:rPr>
                <w:rFonts w:eastAsia="MyriadPro-Light"/>
                <w:color w:val="0070C0"/>
                <w:sz w:val="18"/>
                <w:szCs w:val="18"/>
              </w:rPr>
              <w:lastRenderedPageBreak/>
              <w:fldChar w:fldCharType="begin">
                <w:ffData>
                  <w:name w:val=""/>
                  <w:enabled/>
                  <w:calcOnExit w:val="0"/>
                  <w:checkBox>
                    <w:sizeAuto/>
                    <w:default w:val="1"/>
                  </w:checkBox>
                </w:ffData>
              </w:fldChar>
            </w:r>
            <w:r w:rsidRPr="00037B71">
              <w:rPr>
                <w:rFonts w:eastAsia="MyriadPro-Light"/>
                <w:color w:val="0070C0"/>
                <w:sz w:val="18"/>
                <w:szCs w:val="18"/>
              </w:rPr>
              <w:instrText xml:space="preserve"> FORMCHECKBOX </w:instrText>
            </w:r>
            <w:r w:rsidR="002F3E46">
              <w:rPr>
                <w:rFonts w:eastAsia="MyriadPro-Light"/>
                <w:color w:val="0070C0"/>
                <w:sz w:val="18"/>
                <w:szCs w:val="18"/>
              </w:rPr>
            </w:r>
            <w:r w:rsidR="002F3E46">
              <w:rPr>
                <w:rFonts w:eastAsia="MyriadPro-Light"/>
                <w:color w:val="0070C0"/>
                <w:sz w:val="18"/>
                <w:szCs w:val="18"/>
              </w:rPr>
              <w:fldChar w:fldCharType="separate"/>
            </w:r>
            <w:r w:rsidRPr="00037B71">
              <w:rPr>
                <w:rFonts w:eastAsia="MyriadPro-Light"/>
                <w:color w:val="0070C0"/>
                <w:sz w:val="18"/>
                <w:szCs w:val="18"/>
              </w:rPr>
              <w:fldChar w:fldCharType="end"/>
            </w:r>
            <w:r w:rsidRPr="00E8260C">
              <w:rPr>
                <w:rFonts w:eastAsia="MyriadPro-Light"/>
                <w:sz w:val="18"/>
                <w:szCs w:val="18"/>
              </w:rPr>
              <w:t xml:space="preserve"> Elektronikus árlejtést fognak alkalmazni</w:t>
            </w:r>
          </w:p>
          <w:p w14:paraId="7D364EBD" w14:textId="77777777" w:rsidR="00E166D1" w:rsidRDefault="00E166D1" w:rsidP="00E01F50">
            <w:pPr>
              <w:autoSpaceDE w:val="0"/>
              <w:autoSpaceDN w:val="0"/>
              <w:adjustRightInd w:val="0"/>
              <w:spacing w:before="120" w:after="120"/>
              <w:rPr>
                <w:rFonts w:eastAsia="MyriadPro-Light"/>
                <w:sz w:val="18"/>
                <w:szCs w:val="18"/>
              </w:rPr>
            </w:pPr>
            <w:r w:rsidRPr="00E8260C">
              <w:rPr>
                <w:rFonts w:eastAsia="MyriadPro-Light"/>
                <w:sz w:val="18"/>
                <w:szCs w:val="18"/>
              </w:rPr>
              <w:t>További információk az elektronikus árlejtésről:</w:t>
            </w:r>
            <w:r>
              <w:rPr>
                <w:rFonts w:eastAsia="MyriadPro-Light"/>
                <w:sz w:val="18"/>
                <w:szCs w:val="18"/>
              </w:rPr>
              <w:t xml:space="preserve"> </w:t>
            </w:r>
          </w:p>
          <w:p w14:paraId="2777B42E" w14:textId="77777777" w:rsidR="00E166D1" w:rsidRPr="00E8260C" w:rsidRDefault="00E166D1" w:rsidP="00E01F50">
            <w:pPr>
              <w:autoSpaceDE w:val="0"/>
              <w:autoSpaceDN w:val="0"/>
              <w:adjustRightInd w:val="0"/>
              <w:spacing w:before="120" w:after="120"/>
              <w:rPr>
                <w:rFonts w:eastAsia="MyriadPro-Semibold"/>
                <w:b/>
                <w:sz w:val="18"/>
                <w:szCs w:val="18"/>
              </w:rPr>
            </w:pPr>
            <w:r>
              <w:rPr>
                <w:rFonts w:eastAsia="MyriadPro-Light"/>
                <w:color w:val="0070C0"/>
                <w:sz w:val="18"/>
                <w:szCs w:val="18"/>
              </w:rPr>
              <w:t xml:space="preserve">Ajánlatkérő az ajánlati ár tekintetében elektronikus árlejtést fog alkalmazni. </w:t>
            </w:r>
            <w:r w:rsidRPr="00037B71">
              <w:rPr>
                <w:rFonts w:eastAsia="MyriadPro-Light"/>
                <w:color w:val="0070C0"/>
                <w:sz w:val="18"/>
                <w:szCs w:val="18"/>
              </w:rPr>
              <w:t xml:space="preserve">Ajánlatkérő a </w:t>
            </w:r>
            <w:r w:rsidRPr="00037B71">
              <w:rPr>
                <w:rFonts w:eastAsia="MyriadPro-Light"/>
                <w:bCs/>
                <w:color w:val="0070C0"/>
                <w:sz w:val="18"/>
                <w:szCs w:val="18"/>
              </w:rPr>
              <w:t xml:space="preserve">közbeszerzési eljárásokban elektronikusan gyakorolható eljárási cselekmények szabályairól, valamint az elektronikus árlejtés alkalmazásáról </w:t>
            </w:r>
            <w:r>
              <w:rPr>
                <w:rFonts w:eastAsia="MyriadPro-Light"/>
                <w:bCs/>
                <w:color w:val="0070C0"/>
                <w:sz w:val="18"/>
                <w:szCs w:val="18"/>
              </w:rPr>
              <w:t xml:space="preserve">szóló </w:t>
            </w:r>
            <w:r w:rsidRPr="00037B71">
              <w:rPr>
                <w:rFonts w:eastAsia="MyriadPro-Light"/>
                <w:bCs/>
                <w:color w:val="0070C0"/>
                <w:sz w:val="18"/>
                <w:szCs w:val="18"/>
              </w:rPr>
              <w:t>257/2007. (X. 4.) Korm. rendelet</w:t>
            </w:r>
            <w:r>
              <w:rPr>
                <w:rFonts w:eastAsia="MyriadPro-Light"/>
                <w:bCs/>
                <w:color w:val="0070C0"/>
                <w:sz w:val="18"/>
                <w:szCs w:val="18"/>
              </w:rPr>
              <w:t xml:space="preserve"> 18. § (2) bekezdése szerint tájékoztatást a közbeszerzési dokumentumokban (Ismertető a közbeszerzési eljáráshoz, V. fejezet: Elektronikus árlejtés) adja meg.</w:t>
            </w:r>
          </w:p>
        </w:tc>
      </w:tr>
      <w:tr w:rsidR="00E166D1" w:rsidRPr="00E8260C" w14:paraId="28F51ED8" w14:textId="77777777" w:rsidTr="00E01F50">
        <w:tc>
          <w:tcPr>
            <w:tcW w:w="9778" w:type="dxa"/>
          </w:tcPr>
          <w:p w14:paraId="03DEC0E3" w14:textId="77777777" w:rsidR="00E166D1" w:rsidRPr="00E8260C" w:rsidRDefault="00E166D1" w:rsidP="00E01F50">
            <w:pPr>
              <w:autoSpaceDE w:val="0"/>
              <w:autoSpaceDN w:val="0"/>
              <w:adjustRightInd w:val="0"/>
              <w:spacing w:before="120" w:after="120"/>
              <w:rPr>
                <w:rFonts w:eastAsia="MyriadPro-Light"/>
                <w:b/>
                <w:bCs/>
                <w:sz w:val="18"/>
                <w:szCs w:val="18"/>
              </w:rPr>
            </w:pPr>
            <w:r w:rsidRPr="00E8260C">
              <w:rPr>
                <w:rFonts w:eastAsia="MyriadPro-Light"/>
                <w:b/>
                <w:bCs/>
                <w:sz w:val="18"/>
                <w:szCs w:val="18"/>
              </w:rPr>
              <w:lastRenderedPageBreak/>
              <w:t xml:space="preserve">IV.1.8) </w:t>
            </w:r>
            <w:proofErr w:type="gramStart"/>
            <w:r w:rsidRPr="00E8260C">
              <w:rPr>
                <w:rFonts w:eastAsia="MyriadPro-Light"/>
                <w:b/>
                <w:bCs/>
                <w:sz w:val="18"/>
                <w:szCs w:val="18"/>
              </w:rPr>
              <w:t>A</w:t>
            </w:r>
            <w:proofErr w:type="gramEnd"/>
            <w:r w:rsidRPr="00E8260C">
              <w:rPr>
                <w:rFonts w:eastAsia="MyriadPro-Light"/>
                <w:b/>
                <w:bCs/>
                <w:sz w:val="18"/>
                <w:szCs w:val="18"/>
              </w:rPr>
              <w:t xml:space="preserve"> közbeszerzési megállapodásra (GPA) vonatkozó információk</w:t>
            </w:r>
          </w:p>
          <w:p w14:paraId="139A7E8A" w14:textId="77777777" w:rsidR="00E166D1" w:rsidRPr="00E8260C" w:rsidRDefault="00E166D1" w:rsidP="00E01F50">
            <w:pPr>
              <w:spacing w:before="120" w:after="120"/>
              <w:rPr>
                <w:rFonts w:eastAsia="MyriadPro-Semibold"/>
                <w:sz w:val="18"/>
                <w:szCs w:val="18"/>
              </w:rPr>
            </w:pPr>
            <w:r w:rsidRPr="00E8260C">
              <w:rPr>
                <w:rFonts w:eastAsia="MyriadPro-Semibold"/>
                <w:sz w:val="18"/>
                <w:szCs w:val="18"/>
              </w:rPr>
              <w:t xml:space="preserve">A szerződés a közbeszerzési megállapodás (GPA) hatálya alá tartozik </w:t>
            </w:r>
            <w:r w:rsidRPr="00E8260C">
              <w:rPr>
                <w:rFonts w:ascii="MS Mincho" w:eastAsia="MS Mincho" w:hAnsi="MS Mincho" w:cs="MS Mincho" w:hint="eastAsia"/>
                <w:sz w:val="18"/>
                <w:szCs w:val="18"/>
              </w:rPr>
              <w:t>◯</w:t>
            </w:r>
            <w:r w:rsidRPr="00E8260C">
              <w:rPr>
                <w:rFonts w:eastAsia="HiraKakuPro-W3"/>
                <w:sz w:val="18"/>
                <w:szCs w:val="18"/>
              </w:rPr>
              <w:t xml:space="preserve"> </w:t>
            </w:r>
            <w:r w:rsidRPr="00E8260C">
              <w:rPr>
                <w:rFonts w:eastAsia="MyriadPro-Semibold"/>
                <w:sz w:val="18"/>
                <w:szCs w:val="18"/>
              </w:rPr>
              <w:t xml:space="preserve">igen </w:t>
            </w:r>
            <w:r>
              <w:rPr>
                <w:rFonts w:eastAsia="MyriadPro-Light"/>
                <w:bCs/>
                <w:color w:val="0070C0"/>
                <w:sz w:val="18"/>
                <w:szCs w:val="18"/>
              </w:rPr>
              <w:t>X</w:t>
            </w:r>
            <w:r w:rsidRPr="00E8260C">
              <w:rPr>
                <w:rFonts w:eastAsia="HiraKakuPro-W3"/>
                <w:sz w:val="18"/>
                <w:szCs w:val="18"/>
              </w:rPr>
              <w:t xml:space="preserve"> </w:t>
            </w:r>
            <w:r w:rsidRPr="00E8260C">
              <w:rPr>
                <w:rFonts w:eastAsia="MyriadPro-Semibold"/>
                <w:sz w:val="18"/>
                <w:szCs w:val="18"/>
              </w:rPr>
              <w:t>nem</w:t>
            </w:r>
          </w:p>
        </w:tc>
      </w:tr>
    </w:tbl>
    <w:p w14:paraId="2FC46D27" w14:textId="77777777" w:rsidR="00E166D1" w:rsidRPr="00E8260C" w:rsidRDefault="00E166D1" w:rsidP="00E166D1">
      <w:pPr>
        <w:spacing w:before="120" w:after="120"/>
        <w:rPr>
          <w:rFonts w:eastAsia="MyriadPro-Semibold"/>
          <w:b/>
          <w:sz w:val="22"/>
          <w:szCs w:val="22"/>
        </w:rPr>
      </w:pPr>
      <w:r w:rsidRPr="00E8260C">
        <w:rPr>
          <w:rFonts w:eastAsia="MyriadPro-Semibold"/>
          <w:b/>
          <w:sz w:val="22"/>
          <w:szCs w:val="22"/>
        </w:rPr>
        <w:t>IV.2) Adminisztratív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E166D1" w:rsidRPr="00E8260C" w14:paraId="7F82D468" w14:textId="77777777" w:rsidTr="00E01F50">
        <w:tc>
          <w:tcPr>
            <w:tcW w:w="9778" w:type="dxa"/>
          </w:tcPr>
          <w:p w14:paraId="1D9C39ED" w14:textId="77777777" w:rsidR="00E166D1" w:rsidRPr="00E57BA6" w:rsidRDefault="00E166D1" w:rsidP="00E01F50">
            <w:pPr>
              <w:autoSpaceDE w:val="0"/>
              <w:autoSpaceDN w:val="0"/>
              <w:adjustRightInd w:val="0"/>
              <w:spacing w:before="120" w:after="120"/>
              <w:rPr>
                <w:rFonts w:eastAsia="MyriadPro-Semibold"/>
                <w:b/>
                <w:sz w:val="18"/>
                <w:szCs w:val="18"/>
              </w:rPr>
            </w:pPr>
            <w:r w:rsidRPr="00E57BA6">
              <w:rPr>
                <w:rFonts w:eastAsia="MyriadPro-Semibold"/>
                <w:b/>
                <w:sz w:val="18"/>
                <w:szCs w:val="18"/>
              </w:rPr>
              <w:t xml:space="preserve">IV.2.1) Az adott eljárásra vonatkozó korábbi közzététel </w:t>
            </w:r>
            <w:r w:rsidRPr="00E57BA6">
              <w:rPr>
                <w:rFonts w:eastAsia="MyriadPro-Semibold"/>
                <w:b/>
                <w:sz w:val="18"/>
                <w:szCs w:val="18"/>
                <w:vertAlign w:val="superscript"/>
              </w:rPr>
              <w:t>2</w:t>
            </w:r>
          </w:p>
          <w:p w14:paraId="0D66FAE3" w14:textId="77777777" w:rsidR="00E166D1" w:rsidRPr="00E57BA6" w:rsidRDefault="00E166D1" w:rsidP="00E01F50">
            <w:pPr>
              <w:autoSpaceDE w:val="0"/>
              <w:autoSpaceDN w:val="0"/>
              <w:adjustRightInd w:val="0"/>
              <w:spacing w:before="120" w:after="120"/>
              <w:rPr>
                <w:rFonts w:eastAsia="MyriadPro-Semibold"/>
                <w:sz w:val="18"/>
                <w:szCs w:val="18"/>
              </w:rPr>
            </w:pPr>
            <w:r w:rsidRPr="00E57BA6">
              <w:rPr>
                <w:rFonts w:eastAsia="MyriadPro-Semibold"/>
                <w:sz w:val="18"/>
                <w:szCs w:val="18"/>
              </w:rPr>
              <w:t xml:space="preserve">A hirdetmény száma a Hivatalos Lapban: </w:t>
            </w:r>
            <w:proofErr w:type="gramStart"/>
            <w:r w:rsidRPr="00E57BA6">
              <w:rPr>
                <w:rFonts w:eastAsia="MyriadPro-Semibold"/>
                <w:sz w:val="18"/>
                <w:szCs w:val="18"/>
              </w:rPr>
              <w:t>[ ]</w:t>
            </w:r>
            <w:proofErr w:type="gramEnd"/>
            <w:r w:rsidRPr="00E57BA6">
              <w:rPr>
                <w:rFonts w:eastAsia="MyriadPro-Semibold"/>
                <w:sz w:val="18"/>
                <w:szCs w:val="18"/>
              </w:rPr>
              <w:t>[ ][ ][ ]/S [ ][ ][ ]-[ ][ ][ ][ ][ ][ ][ ]</w:t>
            </w:r>
          </w:p>
          <w:p w14:paraId="42B39C60" w14:textId="77777777" w:rsidR="00E166D1" w:rsidRPr="00E57BA6" w:rsidRDefault="00E166D1" w:rsidP="00E01F50">
            <w:pPr>
              <w:spacing w:before="120" w:after="120"/>
              <w:rPr>
                <w:rStyle w:val="Szvegtrzs1"/>
                <w:b/>
                <w:i/>
                <w:sz w:val="18"/>
                <w:szCs w:val="18"/>
              </w:rPr>
            </w:pPr>
            <w:r w:rsidRPr="00E57BA6">
              <w:rPr>
                <w:rFonts w:eastAsia="MyriadPro-Semibold"/>
                <w:i/>
                <w:sz w:val="18"/>
                <w:szCs w:val="18"/>
              </w:rPr>
              <w:t>(Az alábbiak közül: Előzetes tájékoztató; Felhasználói oldalon közzétett hirdetmény)</w:t>
            </w:r>
          </w:p>
        </w:tc>
      </w:tr>
      <w:tr w:rsidR="00E166D1" w:rsidRPr="00E8260C" w14:paraId="7E99B818" w14:textId="77777777" w:rsidTr="00E01F50">
        <w:tc>
          <w:tcPr>
            <w:tcW w:w="9778" w:type="dxa"/>
          </w:tcPr>
          <w:p w14:paraId="591B8933" w14:textId="77777777" w:rsidR="00E166D1" w:rsidRPr="00E8260C" w:rsidRDefault="00E166D1" w:rsidP="00E01F50">
            <w:pPr>
              <w:autoSpaceDE w:val="0"/>
              <w:autoSpaceDN w:val="0"/>
              <w:adjustRightInd w:val="0"/>
              <w:spacing w:before="120" w:after="120"/>
              <w:rPr>
                <w:rFonts w:eastAsia="MyriadPro-Semibold"/>
                <w:b/>
                <w:sz w:val="18"/>
                <w:szCs w:val="18"/>
              </w:rPr>
            </w:pPr>
            <w:r w:rsidRPr="00E8260C">
              <w:rPr>
                <w:rFonts w:eastAsia="MyriadPro-Semibold"/>
                <w:b/>
                <w:sz w:val="18"/>
                <w:szCs w:val="18"/>
              </w:rPr>
              <w:t xml:space="preserve">IV.2.2) </w:t>
            </w:r>
            <w:r w:rsidRPr="009524A4">
              <w:rPr>
                <w:rFonts w:eastAsia="MyriadPro-Semibold"/>
                <w:b/>
                <w:sz w:val="18"/>
                <w:szCs w:val="18"/>
              </w:rPr>
              <w:t>Ajánlatok vagy részvételi kérelmek benyújtásának határideje</w:t>
            </w:r>
          </w:p>
          <w:p w14:paraId="106B4744" w14:textId="77777777" w:rsidR="00E166D1" w:rsidRPr="00E8260C" w:rsidRDefault="00E166D1" w:rsidP="00E01F50">
            <w:pPr>
              <w:spacing w:before="120" w:after="120"/>
              <w:rPr>
                <w:rFonts w:eastAsia="MyriadPro-Semibold"/>
                <w:sz w:val="18"/>
                <w:szCs w:val="18"/>
              </w:rPr>
            </w:pPr>
            <w:r w:rsidRPr="00E8260C">
              <w:rPr>
                <w:rFonts w:eastAsia="MyriadPro-Semibold"/>
                <w:sz w:val="18"/>
                <w:szCs w:val="18"/>
              </w:rPr>
              <w:t xml:space="preserve">Dátum: </w:t>
            </w:r>
            <w:r w:rsidRPr="003C7C54">
              <w:rPr>
                <w:rFonts w:eastAsia="MyriadPro-Light"/>
                <w:bCs/>
                <w:color w:val="0070C0"/>
                <w:sz w:val="18"/>
                <w:szCs w:val="18"/>
              </w:rPr>
              <w:t>(04/05/2017)</w:t>
            </w:r>
            <w:r w:rsidRPr="00E8260C">
              <w:rPr>
                <w:rFonts w:eastAsia="MyriadPro-Semibold"/>
                <w:sz w:val="18"/>
                <w:szCs w:val="18"/>
              </w:rPr>
              <w:t xml:space="preserve"> Helyi idő: </w:t>
            </w:r>
            <w:r w:rsidRPr="00B65F65">
              <w:rPr>
                <w:rFonts w:eastAsia="MyriadPro-Light"/>
                <w:bCs/>
                <w:color w:val="0070C0"/>
                <w:sz w:val="18"/>
                <w:szCs w:val="18"/>
              </w:rPr>
              <w:t>11:00</w:t>
            </w:r>
            <w:r>
              <w:rPr>
                <w:rFonts w:eastAsia="MyriadPro-Light"/>
                <w:bCs/>
                <w:color w:val="0070C0"/>
                <w:sz w:val="18"/>
                <w:szCs w:val="18"/>
              </w:rPr>
              <w:t xml:space="preserve"> </w:t>
            </w:r>
            <w:r w:rsidRPr="00DF73AE">
              <w:rPr>
                <w:rFonts w:eastAsia="MyriadPro-Semibold"/>
                <w:sz w:val="18"/>
                <w:szCs w:val="18"/>
              </w:rPr>
              <w:t>Hely:</w:t>
            </w:r>
            <w:r>
              <w:rPr>
                <w:rFonts w:eastAsia="MyriadPro-Light"/>
                <w:bCs/>
                <w:color w:val="0070C0"/>
                <w:sz w:val="18"/>
                <w:szCs w:val="18"/>
              </w:rPr>
              <w:t xml:space="preserve"> </w:t>
            </w:r>
            <w:r w:rsidRPr="003C7C54">
              <w:rPr>
                <w:rFonts w:eastAsia="MyriadPro-Light"/>
                <w:bCs/>
                <w:color w:val="0070C0"/>
                <w:sz w:val="18"/>
                <w:szCs w:val="18"/>
              </w:rPr>
              <w:t>1077 Budapest, Wesselényi utca 20-22.</w:t>
            </w:r>
          </w:p>
        </w:tc>
      </w:tr>
      <w:tr w:rsidR="00E166D1" w:rsidRPr="00E8260C" w14:paraId="736FBF7F" w14:textId="77777777" w:rsidTr="00E01F50">
        <w:tc>
          <w:tcPr>
            <w:tcW w:w="9778" w:type="dxa"/>
          </w:tcPr>
          <w:p w14:paraId="6A3859FE" w14:textId="77777777" w:rsidR="00E166D1" w:rsidRDefault="00E166D1" w:rsidP="00E01F50">
            <w:pPr>
              <w:autoSpaceDE w:val="0"/>
              <w:autoSpaceDN w:val="0"/>
              <w:adjustRightInd w:val="0"/>
              <w:spacing w:before="120" w:after="120"/>
              <w:rPr>
                <w:rFonts w:eastAsia="MyriadPro-Semibold"/>
                <w:b/>
                <w:sz w:val="18"/>
                <w:szCs w:val="18"/>
                <w:vertAlign w:val="superscript"/>
              </w:rPr>
            </w:pPr>
            <w:r w:rsidRPr="009524A4">
              <w:rPr>
                <w:rFonts w:eastAsia="MyriadPro-Semibold"/>
                <w:b/>
                <w:sz w:val="18"/>
                <w:szCs w:val="18"/>
              </w:rPr>
              <w:t>IV.2.3) Az ajánlattételi vagy részvételi felhívás kiválasztott jelentkezők részére történő megküldésének becsült dátuma</w:t>
            </w:r>
            <w:r>
              <w:rPr>
                <w:rFonts w:eastAsia="MyriadPro-Semibold"/>
                <w:b/>
                <w:sz w:val="18"/>
                <w:szCs w:val="18"/>
              </w:rPr>
              <w:t xml:space="preserve"> </w:t>
            </w:r>
            <w:r w:rsidRPr="009524A4">
              <w:rPr>
                <w:rFonts w:eastAsia="MyriadPro-Semibold"/>
                <w:b/>
                <w:sz w:val="18"/>
                <w:szCs w:val="18"/>
                <w:vertAlign w:val="superscript"/>
              </w:rPr>
              <w:t>4</w:t>
            </w:r>
          </w:p>
          <w:p w14:paraId="0EE1470F" w14:textId="77777777" w:rsidR="00E166D1" w:rsidRPr="009524A4" w:rsidRDefault="00E166D1" w:rsidP="00E01F50">
            <w:pPr>
              <w:autoSpaceDE w:val="0"/>
              <w:autoSpaceDN w:val="0"/>
              <w:adjustRightInd w:val="0"/>
              <w:spacing w:before="120" w:after="120"/>
              <w:rPr>
                <w:rFonts w:eastAsia="MyriadPro-Semibold"/>
                <w:b/>
                <w:sz w:val="18"/>
                <w:szCs w:val="18"/>
              </w:rPr>
            </w:pPr>
            <w:r w:rsidRPr="00E8260C">
              <w:rPr>
                <w:rFonts w:eastAsia="MyriadPro-Semibold"/>
                <w:sz w:val="18"/>
                <w:szCs w:val="18"/>
              </w:rPr>
              <w:t xml:space="preserve">Dátum: </w:t>
            </w:r>
            <w:r w:rsidRPr="00E8260C">
              <w:rPr>
                <w:rFonts w:eastAsia="MyriadPro-Semibold"/>
                <w:i/>
                <w:sz w:val="18"/>
                <w:szCs w:val="18"/>
              </w:rPr>
              <w:t>(</w:t>
            </w:r>
            <w:proofErr w:type="spellStart"/>
            <w:r w:rsidRPr="00E8260C">
              <w:rPr>
                <w:rFonts w:eastAsia="MyriadPro-Semibold"/>
                <w:i/>
                <w:sz w:val="18"/>
                <w:szCs w:val="18"/>
              </w:rPr>
              <w:t>nn</w:t>
            </w:r>
            <w:proofErr w:type="spellEnd"/>
            <w:r w:rsidRPr="00E8260C">
              <w:rPr>
                <w:rFonts w:eastAsia="MyriadPro-Semibold"/>
                <w:i/>
                <w:sz w:val="18"/>
                <w:szCs w:val="18"/>
              </w:rPr>
              <w:t>/</w:t>
            </w:r>
            <w:proofErr w:type="spellStart"/>
            <w:r w:rsidRPr="00E8260C">
              <w:rPr>
                <w:rFonts w:eastAsia="MyriadPro-Semibold"/>
                <w:i/>
                <w:sz w:val="18"/>
                <w:szCs w:val="18"/>
              </w:rPr>
              <w:t>hh</w:t>
            </w:r>
            <w:proofErr w:type="spellEnd"/>
            <w:r w:rsidRPr="00E8260C">
              <w:rPr>
                <w:rFonts w:eastAsia="MyriadPro-Semibold"/>
                <w:i/>
                <w:sz w:val="18"/>
                <w:szCs w:val="18"/>
              </w:rPr>
              <w:t>/</w:t>
            </w:r>
            <w:proofErr w:type="spellStart"/>
            <w:r w:rsidRPr="00E8260C">
              <w:rPr>
                <w:rFonts w:eastAsia="MyriadPro-Semibold"/>
                <w:i/>
                <w:sz w:val="18"/>
                <w:szCs w:val="18"/>
              </w:rPr>
              <w:t>éééé</w:t>
            </w:r>
            <w:proofErr w:type="spellEnd"/>
            <w:r w:rsidRPr="00E8260C">
              <w:rPr>
                <w:rFonts w:eastAsia="MyriadPro-Semibold"/>
                <w:i/>
                <w:sz w:val="18"/>
                <w:szCs w:val="18"/>
              </w:rPr>
              <w:t>)</w:t>
            </w:r>
          </w:p>
        </w:tc>
      </w:tr>
      <w:tr w:rsidR="00E166D1" w:rsidRPr="00E8260C" w14:paraId="586254BC" w14:textId="77777777" w:rsidTr="00E01F50">
        <w:tc>
          <w:tcPr>
            <w:tcW w:w="9778" w:type="dxa"/>
          </w:tcPr>
          <w:p w14:paraId="21125C0E" w14:textId="77777777" w:rsidR="00E166D1" w:rsidRPr="00E8260C" w:rsidRDefault="00E166D1" w:rsidP="00E01F50">
            <w:pPr>
              <w:autoSpaceDE w:val="0"/>
              <w:autoSpaceDN w:val="0"/>
              <w:adjustRightInd w:val="0"/>
              <w:spacing w:before="120" w:after="120"/>
              <w:rPr>
                <w:rFonts w:eastAsia="MyriadPro-Semibold"/>
                <w:b/>
                <w:sz w:val="18"/>
                <w:szCs w:val="18"/>
              </w:rPr>
            </w:pPr>
            <w:r w:rsidRPr="00E8260C">
              <w:rPr>
                <w:rFonts w:eastAsia="MyriadPro-Semibold"/>
                <w:b/>
                <w:sz w:val="18"/>
                <w:szCs w:val="18"/>
              </w:rPr>
              <w:t xml:space="preserve">IV.2.4) </w:t>
            </w:r>
            <w:r w:rsidRPr="00E8260C">
              <w:rPr>
                <w:rFonts w:eastAsia="MyriadPro-Semibold"/>
                <w:b/>
                <w:bCs/>
                <w:sz w:val="18"/>
                <w:szCs w:val="18"/>
              </w:rPr>
              <w:t>Azok a nyelvek, amelyeken az ajánlatok vagy részvételi jelentkezések benyújthatók:</w:t>
            </w:r>
            <w:r w:rsidRPr="00E8260C">
              <w:rPr>
                <w:rFonts w:eastAsia="MyriadPro-Semibold"/>
                <w:b/>
                <w:sz w:val="18"/>
                <w:szCs w:val="18"/>
              </w:rPr>
              <w:t xml:space="preserve"> </w:t>
            </w:r>
            <w:r w:rsidRPr="00A45472">
              <w:rPr>
                <w:rFonts w:eastAsia="MyriadPro-Light"/>
                <w:bCs/>
                <w:color w:val="0070C0"/>
                <w:sz w:val="18"/>
                <w:szCs w:val="18"/>
              </w:rPr>
              <w:t>magyar</w:t>
            </w:r>
          </w:p>
        </w:tc>
      </w:tr>
      <w:tr w:rsidR="00E166D1" w:rsidRPr="00E8260C" w14:paraId="6382BF00" w14:textId="77777777" w:rsidTr="00E01F50">
        <w:tc>
          <w:tcPr>
            <w:tcW w:w="9778" w:type="dxa"/>
          </w:tcPr>
          <w:p w14:paraId="4F598D5B" w14:textId="77777777" w:rsidR="00E166D1" w:rsidRDefault="00E166D1" w:rsidP="00E01F50">
            <w:pPr>
              <w:autoSpaceDE w:val="0"/>
              <w:autoSpaceDN w:val="0"/>
              <w:adjustRightInd w:val="0"/>
              <w:spacing w:before="120" w:after="120"/>
              <w:rPr>
                <w:rFonts w:eastAsia="MyriadPro-Semibold"/>
                <w:b/>
                <w:sz w:val="18"/>
                <w:szCs w:val="18"/>
              </w:rPr>
            </w:pPr>
            <w:r w:rsidRPr="00FA2E1F">
              <w:rPr>
                <w:rFonts w:eastAsia="MyriadPro-Semibold"/>
                <w:b/>
                <w:sz w:val="18"/>
                <w:szCs w:val="18"/>
              </w:rPr>
              <w:t>IV.2.6) Az ajánlati kötöttség minimális időtartama</w:t>
            </w:r>
          </w:p>
          <w:p w14:paraId="3990CCD4" w14:textId="77777777" w:rsidR="00E166D1" w:rsidRDefault="00E166D1" w:rsidP="00E01F50">
            <w:pPr>
              <w:autoSpaceDE w:val="0"/>
              <w:autoSpaceDN w:val="0"/>
              <w:adjustRightInd w:val="0"/>
              <w:spacing w:before="120" w:after="120"/>
              <w:rPr>
                <w:rFonts w:eastAsia="MyriadPro-Semibold"/>
                <w:i/>
                <w:sz w:val="18"/>
                <w:szCs w:val="18"/>
              </w:rPr>
            </w:pPr>
            <w:r w:rsidRPr="00FA2E1F">
              <w:rPr>
                <w:rFonts w:eastAsia="MyriadPro-Semibold"/>
                <w:sz w:val="18"/>
                <w:szCs w:val="18"/>
              </w:rPr>
              <w:t>Az ajánlati kötöttség végső dátuma:</w:t>
            </w:r>
            <w:r>
              <w:rPr>
                <w:rStyle w:val="Szvegtrzs1"/>
              </w:rPr>
              <w:t xml:space="preserve"> </w:t>
            </w:r>
            <w:r w:rsidRPr="00E8260C">
              <w:rPr>
                <w:rFonts w:eastAsia="MyriadPro-Semibold"/>
                <w:i/>
                <w:sz w:val="18"/>
                <w:szCs w:val="18"/>
              </w:rPr>
              <w:t>(</w:t>
            </w:r>
            <w:proofErr w:type="spellStart"/>
            <w:r w:rsidRPr="00E8260C">
              <w:rPr>
                <w:rFonts w:eastAsia="MyriadPro-Semibold"/>
                <w:i/>
                <w:sz w:val="18"/>
                <w:szCs w:val="18"/>
              </w:rPr>
              <w:t>nn</w:t>
            </w:r>
            <w:proofErr w:type="spellEnd"/>
            <w:r w:rsidRPr="00E8260C">
              <w:rPr>
                <w:rFonts w:eastAsia="MyriadPro-Semibold"/>
                <w:i/>
                <w:sz w:val="18"/>
                <w:szCs w:val="18"/>
              </w:rPr>
              <w:t>/</w:t>
            </w:r>
            <w:proofErr w:type="spellStart"/>
            <w:r w:rsidRPr="00E8260C">
              <w:rPr>
                <w:rFonts w:eastAsia="MyriadPro-Semibold"/>
                <w:i/>
                <w:sz w:val="18"/>
                <w:szCs w:val="18"/>
              </w:rPr>
              <w:t>hh</w:t>
            </w:r>
            <w:proofErr w:type="spellEnd"/>
            <w:r w:rsidRPr="00E8260C">
              <w:rPr>
                <w:rFonts w:eastAsia="MyriadPro-Semibold"/>
                <w:i/>
                <w:sz w:val="18"/>
                <w:szCs w:val="18"/>
              </w:rPr>
              <w:t>/</w:t>
            </w:r>
            <w:proofErr w:type="spellStart"/>
            <w:r w:rsidRPr="00E8260C">
              <w:rPr>
                <w:rFonts w:eastAsia="MyriadPro-Semibold"/>
                <w:i/>
                <w:sz w:val="18"/>
                <w:szCs w:val="18"/>
              </w:rPr>
              <w:t>éééé</w:t>
            </w:r>
            <w:proofErr w:type="spellEnd"/>
            <w:r w:rsidRPr="00E8260C">
              <w:rPr>
                <w:rFonts w:eastAsia="MyriadPro-Semibold"/>
                <w:i/>
                <w:sz w:val="18"/>
                <w:szCs w:val="18"/>
              </w:rPr>
              <w:t>)</w:t>
            </w:r>
          </w:p>
          <w:p w14:paraId="030EA2A8" w14:textId="77777777" w:rsidR="00E166D1" w:rsidRPr="00FA2E1F" w:rsidRDefault="00E166D1" w:rsidP="00E01F50">
            <w:pPr>
              <w:autoSpaceDE w:val="0"/>
              <w:autoSpaceDN w:val="0"/>
              <w:adjustRightInd w:val="0"/>
              <w:spacing w:before="120" w:after="120"/>
              <w:rPr>
                <w:rFonts w:eastAsia="MyriadPro-Semibold"/>
                <w:b/>
                <w:sz w:val="18"/>
                <w:szCs w:val="18"/>
              </w:rPr>
            </w:pPr>
            <w:r w:rsidRPr="00FA2E1F">
              <w:rPr>
                <w:rFonts w:eastAsia="MyriadPro-Semibold"/>
                <w:i/>
                <w:iCs/>
                <w:sz w:val="18"/>
                <w:szCs w:val="18"/>
              </w:rPr>
              <w:t>vagy</w:t>
            </w:r>
            <w:r w:rsidRPr="00FA2E1F">
              <w:rPr>
                <w:rFonts w:eastAsia="MyriadPro-Semibold"/>
                <w:b/>
                <w:bCs/>
                <w:sz w:val="18"/>
                <w:szCs w:val="18"/>
              </w:rPr>
              <w:t xml:space="preserve"> </w:t>
            </w:r>
            <w:r w:rsidRPr="00FA2E1F">
              <w:rPr>
                <w:rFonts w:eastAsia="MyriadPro-Semibold"/>
                <w:sz w:val="18"/>
                <w:szCs w:val="18"/>
              </w:rPr>
              <w:t xml:space="preserve">Az időtartam hónapban: [ </w:t>
            </w:r>
            <w:proofErr w:type="gramStart"/>
            <w:r>
              <w:rPr>
                <w:rFonts w:eastAsia="MyriadPro-Light"/>
                <w:bCs/>
                <w:color w:val="0070C0"/>
                <w:sz w:val="18"/>
                <w:szCs w:val="18"/>
              </w:rPr>
              <w:t>2</w:t>
            </w:r>
            <w:r w:rsidRPr="00525BF7">
              <w:rPr>
                <w:rFonts w:eastAsia="MyriadPro-Light"/>
                <w:bCs/>
                <w:color w:val="0070C0"/>
                <w:sz w:val="18"/>
                <w:szCs w:val="18"/>
              </w:rPr>
              <w:t xml:space="preserve"> </w:t>
            </w:r>
            <w:r w:rsidRPr="00FA2E1F">
              <w:rPr>
                <w:rFonts w:eastAsia="MyriadPro-Semibold"/>
                <w:sz w:val="18"/>
                <w:szCs w:val="18"/>
              </w:rPr>
              <w:t>]</w:t>
            </w:r>
            <w:proofErr w:type="gramEnd"/>
            <w:r w:rsidRPr="00FA2E1F">
              <w:rPr>
                <w:rFonts w:eastAsia="MyriadPro-Semibold"/>
                <w:sz w:val="18"/>
                <w:szCs w:val="18"/>
              </w:rPr>
              <w:t xml:space="preserve"> </w:t>
            </w:r>
            <w:r w:rsidRPr="0072653F">
              <w:rPr>
                <w:rFonts w:eastAsia="MyriadPro-Light"/>
                <w:bCs/>
                <w:color w:val="0070C0"/>
                <w:sz w:val="18"/>
                <w:szCs w:val="18"/>
              </w:rPr>
              <w:t>(60 nap)</w:t>
            </w:r>
            <w:r>
              <w:rPr>
                <w:rFonts w:eastAsia="MyriadPro-Semibold"/>
                <w:sz w:val="18"/>
                <w:szCs w:val="18"/>
              </w:rPr>
              <w:t xml:space="preserve"> </w:t>
            </w:r>
            <w:r w:rsidRPr="00FA2E1F">
              <w:rPr>
                <w:rFonts w:eastAsia="MyriadPro-Semibold"/>
                <w:sz w:val="18"/>
                <w:szCs w:val="18"/>
              </w:rPr>
              <w:t>(az ajánlattételi határidő lejártától számítva)</w:t>
            </w:r>
          </w:p>
        </w:tc>
      </w:tr>
      <w:tr w:rsidR="00E166D1" w:rsidRPr="00E8260C" w14:paraId="3131F3FE" w14:textId="77777777" w:rsidTr="00E01F50">
        <w:tc>
          <w:tcPr>
            <w:tcW w:w="9778" w:type="dxa"/>
          </w:tcPr>
          <w:p w14:paraId="29E65725" w14:textId="77777777" w:rsidR="00E166D1" w:rsidRDefault="00E166D1" w:rsidP="00E01F50">
            <w:pPr>
              <w:autoSpaceDE w:val="0"/>
              <w:autoSpaceDN w:val="0"/>
              <w:adjustRightInd w:val="0"/>
              <w:spacing w:before="120" w:after="120"/>
              <w:rPr>
                <w:rFonts w:eastAsia="MyriadPro-Semibold"/>
                <w:b/>
                <w:sz w:val="18"/>
                <w:szCs w:val="18"/>
              </w:rPr>
            </w:pPr>
            <w:r w:rsidRPr="00FA2E1F">
              <w:rPr>
                <w:rFonts w:eastAsia="MyriadPro-Semibold"/>
                <w:b/>
                <w:sz w:val="18"/>
                <w:szCs w:val="18"/>
              </w:rPr>
              <w:t>IV.</w:t>
            </w:r>
            <w:r>
              <w:rPr>
                <w:rFonts w:eastAsia="MyriadPro-Semibold"/>
                <w:b/>
                <w:sz w:val="18"/>
                <w:szCs w:val="18"/>
              </w:rPr>
              <w:t>2.7</w:t>
            </w:r>
            <w:r w:rsidRPr="00FA2E1F">
              <w:rPr>
                <w:rFonts w:eastAsia="MyriadPro-Semibold"/>
                <w:b/>
                <w:sz w:val="18"/>
                <w:szCs w:val="18"/>
              </w:rPr>
              <w:t>) Az ajánlatok felbontásának feltételei</w:t>
            </w:r>
          </w:p>
          <w:p w14:paraId="04A9DF64" w14:textId="77777777" w:rsidR="00E166D1" w:rsidRDefault="00E166D1" w:rsidP="00E01F50">
            <w:pPr>
              <w:autoSpaceDE w:val="0"/>
              <w:autoSpaceDN w:val="0"/>
              <w:adjustRightInd w:val="0"/>
              <w:spacing w:before="120" w:after="120"/>
              <w:rPr>
                <w:rFonts w:eastAsia="MyriadPro-Semibold"/>
                <w:i/>
                <w:sz w:val="18"/>
                <w:szCs w:val="18"/>
              </w:rPr>
            </w:pPr>
            <w:r w:rsidRPr="00E8260C">
              <w:rPr>
                <w:rFonts w:eastAsia="MyriadPro-Semibold"/>
                <w:sz w:val="18"/>
                <w:szCs w:val="18"/>
              </w:rPr>
              <w:t xml:space="preserve">Dátum: </w:t>
            </w:r>
            <w:r w:rsidRPr="00A45472">
              <w:rPr>
                <w:rFonts w:eastAsia="MyriadPro-Light"/>
                <w:bCs/>
                <w:color w:val="0070C0"/>
                <w:sz w:val="18"/>
                <w:szCs w:val="18"/>
              </w:rPr>
              <w:t>(04/05/2017)</w:t>
            </w:r>
            <w:r w:rsidRPr="00E8260C">
              <w:rPr>
                <w:rFonts w:eastAsia="MyriadPro-Semibold"/>
                <w:sz w:val="18"/>
                <w:szCs w:val="18"/>
              </w:rPr>
              <w:t xml:space="preserve"> Helyi idő: </w:t>
            </w:r>
            <w:r w:rsidRPr="00E8260C">
              <w:rPr>
                <w:rFonts w:eastAsia="MyriadPro-Semibold"/>
                <w:i/>
                <w:sz w:val="18"/>
                <w:szCs w:val="18"/>
              </w:rPr>
              <w:t>(</w:t>
            </w:r>
            <w:r w:rsidRPr="00B65F65">
              <w:rPr>
                <w:rFonts w:eastAsia="MyriadPro-Light"/>
                <w:bCs/>
                <w:color w:val="0070C0"/>
                <w:sz w:val="18"/>
                <w:szCs w:val="18"/>
              </w:rPr>
              <w:t>11:00</w:t>
            </w:r>
            <w:r w:rsidRPr="00E8260C">
              <w:rPr>
                <w:rFonts w:eastAsia="MyriadPro-Semibold"/>
                <w:i/>
                <w:sz w:val="18"/>
                <w:szCs w:val="18"/>
              </w:rPr>
              <w:t>)</w:t>
            </w:r>
            <w:r w:rsidRPr="00703A82">
              <w:rPr>
                <w:rFonts w:eastAsia="MyriadPro-Semibold"/>
                <w:sz w:val="18"/>
                <w:szCs w:val="18"/>
              </w:rPr>
              <w:t xml:space="preserve"> </w:t>
            </w:r>
            <w:r>
              <w:rPr>
                <w:rFonts w:eastAsia="MyriadPro-Semibold"/>
                <w:sz w:val="18"/>
                <w:szCs w:val="18"/>
              </w:rPr>
              <w:t>Hely:</w:t>
            </w:r>
            <w:r w:rsidRPr="00A45472">
              <w:rPr>
                <w:rFonts w:ascii="Arial" w:hAnsi="Arial" w:cs="Arial"/>
                <w:color w:val="545454"/>
                <w:shd w:val="clear" w:color="auto" w:fill="FFFFFF"/>
              </w:rPr>
              <w:t xml:space="preserve"> </w:t>
            </w:r>
            <w:r w:rsidRPr="00A45472">
              <w:rPr>
                <w:rFonts w:eastAsia="MyriadPro-Light"/>
                <w:bCs/>
                <w:color w:val="0070C0"/>
                <w:sz w:val="18"/>
                <w:szCs w:val="18"/>
              </w:rPr>
              <w:t>1077 Budapest, Wesselényi utca 20-22.</w:t>
            </w:r>
          </w:p>
          <w:p w14:paraId="03EBB49B" w14:textId="77777777" w:rsidR="00E166D1" w:rsidRDefault="00E166D1" w:rsidP="00E01F50">
            <w:pPr>
              <w:autoSpaceDE w:val="0"/>
              <w:autoSpaceDN w:val="0"/>
              <w:adjustRightInd w:val="0"/>
              <w:spacing w:before="120" w:after="120"/>
              <w:rPr>
                <w:rFonts w:eastAsia="MyriadPro-Semibold"/>
                <w:sz w:val="18"/>
                <w:szCs w:val="18"/>
              </w:rPr>
            </w:pPr>
            <w:r w:rsidRPr="00FA2E1F">
              <w:rPr>
                <w:rFonts w:eastAsia="MyriadPro-Semibold"/>
                <w:sz w:val="18"/>
                <w:szCs w:val="18"/>
              </w:rPr>
              <w:t>Információk a jogosultakról és a bontási eljárásról:</w:t>
            </w:r>
          </w:p>
          <w:p w14:paraId="047C5768" w14:textId="77777777" w:rsidR="00E166D1" w:rsidRPr="00FA2E1F" w:rsidRDefault="00E166D1" w:rsidP="00E01F50">
            <w:pPr>
              <w:autoSpaceDE w:val="0"/>
              <w:autoSpaceDN w:val="0"/>
              <w:adjustRightInd w:val="0"/>
              <w:spacing w:before="120" w:after="120"/>
              <w:rPr>
                <w:rFonts w:eastAsia="MyriadPro-Semibold"/>
                <w:b/>
                <w:sz w:val="18"/>
                <w:szCs w:val="18"/>
              </w:rPr>
            </w:pPr>
            <w:r w:rsidRPr="00746FA1">
              <w:rPr>
                <w:rFonts w:eastAsia="MyriadPro-Light"/>
                <w:bCs/>
                <w:color w:val="0070C0"/>
                <w:sz w:val="18"/>
                <w:szCs w:val="18"/>
              </w:rPr>
              <w:t>Az ajánlatok felbontásánál csak az ajánlatkérő, az ajánlattevők, valamint az általuk meghívott személyek lehetnek jelen. E személyek a bontáson a felolvasólapba betekinthetnek.</w:t>
            </w:r>
            <w:r w:rsidRPr="00167753">
              <w:rPr>
                <w:rFonts w:eastAsia="MyriadPro-Semibold"/>
                <w:sz w:val="18"/>
                <w:szCs w:val="18"/>
              </w:rPr>
              <w:t xml:space="preserve"> </w:t>
            </w:r>
          </w:p>
        </w:tc>
      </w:tr>
    </w:tbl>
    <w:p w14:paraId="357A0B79" w14:textId="60BB27E2" w:rsidR="00E166D1" w:rsidRDefault="00E166D1" w:rsidP="00E90D4F">
      <w:pPr>
        <w:autoSpaceDE w:val="0"/>
        <w:autoSpaceDN w:val="0"/>
        <w:adjustRightInd w:val="0"/>
        <w:spacing w:before="120" w:after="120"/>
        <w:rPr>
          <w:rFonts w:eastAsia="MyriadPro-Semibold"/>
          <w:sz w:val="22"/>
          <w:szCs w:val="22"/>
        </w:rPr>
      </w:pPr>
      <w:r w:rsidRPr="00E8260C">
        <w:rPr>
          <w:rFonts w:eastAsia="MyriadPro-Semibold"/>
          <w:b/>
          <w:sz w:val="28"/>
          <w:szCs w:val="28"/>
        </w:rPr>
        <w:t>VI. szakasz: Kiegészítő információk</w:t>
      </w:r>
    </w:p>
    <w:p w14:paraId="2616E212" w14:textId="77777777" w:rsidR="00E166D1" w:rsidRPr="00E8260C" w:rsidRDefault="00E166D1" w:rsidP="00E166D1">
      <w:pPr>
        <w:autoSpaceDE w:val="0"/>
        <w:autoSpaceDN w:val="0"/>
        <w:adjustRightInd w:val="0"/>
        <w:spacing w:before="120" w:after="120"/>
        <w:rPr>
          <w:rFonts w:eastAsia="MyriadPro-Semibold"/>
          <w:b/>
          <w:sz w:val="22"/>
          <w:szCs w:val="22"/>
        </w:rPr>
      </w:pPr>
      <w:r w:rsidRPr="00E8260C">
        <w:rPr>
          <w:rFonts w:eastAsia="MyriadPro-Semibold"/>
          <w:b/>
          <w:sz w:val="22"/>
          <w:szCs w:val="22"/>
        </w:rPr>
        <w:t>VI.</w:t>
      </w:r>
      <w:r>
        <w:rPr>
          <w:rFonts w:eastAsia="MyriadPro-Semibold"/>
          <w:b/>
          <w:sz w:val="22"/>
          <w:szCs w:val="22"/>
        </w:rPr>
        <w:t>1</w:t>
      </w:r>
      <w:r w:rsidRPr="00E8260C">
        <w:rPr>
          <w:rFonts w:eastAsia="MyriadPro-Semibold"/>
          <w:b/>
          <w:sz w:val="22"/>
          <w:szCs w:val="22"/>
        </w:rPr>
        <w:t xml:space="preserve">) </w:t>
      </w:r>
      <w:proofErr w:type="gramStart"/>
      <w:r w:rsidRPr="00FA2E1F">
        <w:rPr>
          <w:rFonts w:eastAsia="MyriadPro-Semibold"/>
          <w:b/>
          <w:sz w:val="22"/>
          <w:szCs w:val="22"/>
        </w:rPr>
        <w:t>A</w:t>
      </w:r>
      <w:proofErr w:type="gramEnd"/>
      <w:r w:rsidRPr="00FA2E1F">
        <w:rPr>
          <w:rFonts w:eastAsia="MyriadPro-Semibold"/>
          <w:b/>
          <w:sz w:val="22"/>
          <w:szCs w:val="22"/>
        </w:rPr>
        <w:t xml:space="preserve"> közbeszerzés ismétlődő jellegére vonatkozó információk</w:t>
      </w:r>
    </w:p>
    <w:tbl>
      <w:tblPr>
        <w:tblStyle w:val="Rcsostblzat"/>
        <w:tblW w:w="0" w:type="auto"/>
        <w:tblLook w:val="04A0" w:firstRow="1" w:lastRow="0" w:firstColumn="1" w:lastColumn="0" w:noHBand="0" w:noVBand="1"/>
      </w:tblPr>
      <w:tblGrid>
        <w:gridCol w:w="9004"/>
      </w:tblGrid>
      <w:tr w:rsidR="00E166D1" w14:paraId="0E541EAD" w14:textId="77777777" w:rsidTr="00E01F50">
        <w:tc>
          <w:tcPr>
            <w:tcW w:w="9778" w:type="dxa"/>
          </w:tcPr>
          <w:p w14:paraId="56EBA075" w14:textId="77777777" w:rsidR="00E166D1" w:rsidRDefault="00E166D1" w:rsidP="00E01F50">
            <w:pPr>
              <w:autoSpaceDE w:val="0"/>
              <w:autoSpaceDN w:val="0"/>
              <w:adjustRightInd w:val="0"/>
              <w:spacing w:before="120" w:after="120"/>
              <w:rPr>
                <w:rFonts w:eastAsia="MyriadPro-Semibold"/>
                <w:sz w:val="18"/>
                <w:szCs w:val="18"/>
              </w:rPr>
            </w:pPr>
            <w:r w:rsidRPr="00FA2E1F">
              <w:rPr>
                <w:rFonts w:eastAsia="MyriadPro-Semibold"/>
                <w:sz w:val="18"/>
                <w:szCs w:val="18"/>
              </w:rPr>
              <w:t xml:space="preserve">A közbeszerzés ismétlődő jellegű </w:t>
            </w:r>
            <w:r w:rsidRPr="00FA2E1F">
              <w:rPr>
                <w:rFonts w:eastAsia="MyriadPro-Semibold" w:hint="eastAsia"/>
                <w:sz w:val="18"/>
                <w:szCs w:val="18"/>
              </w:rPr>
              <w:t>◯</w:t>
            </w:r>
            <w:r w:rsidRPr="00FA2E1F">
              <w:rPr>
                <w:rFonts w:eastAsia="MyriadPro-Semibold"/>
                <w:sz w:val="18"/>
                <w:szCs w:val="18"/>
              </w:rPr>
              <w:t xml:space="preserve"> </w:t>
            </w:r>
            <w:r w:rsidRPr="00E8260C">
              <w:rPr>
                <w:rFonts w:eastAsia="MyriadPro-Semibold"/>
                <w:sz w:val="18"/>
                <w:szCs w:val="18"/>
              </w:rPr>
              <w:t xml:space="preserve">igen </w:t>
            </w:r>
            <w:r w:rsidRPr="00A45472">
              <w:rPr>
                <w:rFonts w:eastAsia="MyriadPro-Light"/>
                <w:bCs/>
                <w:color w:val="0070C0"/>
                <w:sz w:val="18"/>
                <w:szCs w:val="18"/>
              </w:rPr>
              <w:t>X</w:t>
            </w:r>
            <w:r w:rsidRPr="00FA2E1F">
              <w:rPr>
                <w:rFonts w:eastAsia="MyriadPro-Semibold"/>
                <w:sz w:val="18"/>
                <w:szCs w:val="18"/>
              </w:rPr>
              <w:t xml:space="preserve"> </w:t>
            </w:r>
            <w:r w:rsidRPr="00E8260C">
              <w:rPr>
                <w:rFonts w:eastAsia="MyriadPro-Semibold"/>
                <w:sz w:val="18"/>
                <w:szCs w:val="18"/>
              </w:rPr>
              <w:t>nem</w:t>
            </w:r>
          </w:p>
          <w:p w14:paraId="28779321" w14:textId="77777777" w:rsidR="00E166D1" w:rsidRDefault="00E166D1" w:rsidP="00E01F50">
            <w:pPr>
              <w:autoSpaceDE w:val="0"/>
              <w:autoSpaceDN w:val="0"/>
              <w:adjustRightInd w:val="0"/>
              <w:spacing w:before="120" w:after="120"/>
              <w:rPr>
                <w:rFonts w:eastAsia="MyriadPro-Semibold"/>
                <w:sz w:val="22"/>
                <w:szCs w:val="22"/>
              </w:rPr>
            </w:pPr>
            <w:r w:rsidRPr="00FA2E1F">
              <w:rPr>
                <w:rFonts w:eastAsia="MyriadPro-Semibold"/>
                <w:sz w:val="18"/>
                <w:szCs w:val="18"/>
              </w:rPr>
              <w:t>A további hirdetmények közzétételének tervezett ideje</w:t>
            </w:r>
            <w:r>
              <w:rPr>
                <w:rFonts w:eastAsia="MyriadPro-Semibold"/>
                <w:sz w:val="18"/>
                <w:szCs w:val="18"/>
              </w:rPr>
              <w:t xml:space="preserve">: </w:t>
            </w:r>
            <w:r w:rsidRPr="00FA2E1F">
              <w:rPr>
                <w:rFonts w:eastAsia="MyriadPro-Semibold"/>
                <w:b/>
                <w:sz w:val="18"/>
                <w:szCs w:val="18"/>
                <w:vertAlign w:val="superscript"/>
              </w:rPr>
              <w:t>2</w:t>
            </w:r>
          </w:p>
        </w:tc>
      </w:tr>
    </w:tbl>
    <w:p w14:paraId="6FA5B4BC" w14:textId="77777777" w:rsidR="00E166D1" w:rsidRPr="00E8260C" w:rsidRDefault="00E166D1" w:rsidP="00E166D1">
      <w:pPr>
        <w:autoSpaceDE w:val="0"/>
        <w:autoSpaceDN w:val="0"/>
        <w:adjustRightInd w:val="0"/>
        <w:spacing w:before="120" w:after="120"/>
        <w:rPr>
          <w:rFonts w:eastAsia="MyriadPro-Semibold"/>
          <w:b/>
          <w:sz w:val="22"/>
          <w:szCs w:val="22"/>
        </w:rPr>
      </w:pPr>
      <w:r w:rsidRPr="00E8260C">
        <w:rPr>
          <w:rFonts w:eastAsia="MyriadPro-Semibold"/>
          <w:b/>
          <w:sz w:val="22"/>
          <w:szCs w:val="22"/>
        </w:rPr>
        <w:t>VI.2) Információ az elektronikus munkafolyamatokról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E166D1" w:rsidRPr="00E8260C" w14:paraId="6CF4BF4A" w14:textId="77777777" w:rsidTr="00E01F50">
        <w:tc>
          <w:tcPr>
            <w:tcW w:w="9778" w:type="dxa"/>
          </w:tcPr>
          <w:p w14:paraId="43139332" w14:textId="77777777" w:rsidR="00E166D1" w:rsidRPr="00E8260C" w:rsidRDefault="00E166D1" w:rsidP="00E01F50">
            <w:pPr>
              <w:autoSpaceDE w:val="0"/>
              <w:autoSpaceDN w:val="0"/>
              <w:adjustRightInd w:val="0"/>
              <w:spacing w:before="120" w:after="120"/>
              <w:rPr>
                <w:rFonts w:eastAsia="MyriadPro-Semibold"/>
                <w:sz w:val="18"/>
                <w:szCs w:val="18"/>
              </w:rPr>
            </w:pPr>
            <w:r w:rsidRPr="00E8260C">
              <w:rPr>
                <w:rFonts w:eastAsia="MyriadPro-Light"/>
                <w:sz w:val="18"/>
                <w:szCs w:val="18"/>
              </w:rPr>
              <w:fldChar w:fldCharType="begin">
                <w:ffData>
                  <w:name w:val="Check16"/>
                  <w:enabled/>
                  <w:calcOnExit w:val="0"/>
                  <w:checkBox>
                    <w:sizeAuto/>
                    <w:default w:val="0"/>
                  </w:checkBox>
                </w:ffData>
              </w:fldChar>
            </w:r>
            <w:r w:rsidRPr="00E8260C">
              <w:rPr>
                <w:rFonts w:eastAsia="MyriadPro-Light"/>
                <w:sz w:val="18"/>
                <w:szCs w:val="18"/>
              </w:rPr>
              <w:instrText xml:space="preserve"> FORMCHECKBOX </w:instrText>
            </w:r>
            <w:r w:rsidR="002F3E46">
              <w:rPr>
                <w:rFonts w:eastAsia="MyriadPro-Light"/>
                <w:sz w:val="18"/>
                <w:szCs w:val="18"/>
              </w:rPr>
            </w:r>
            <w:r w:rsidR="002F3E46">
              <w:rPr>
                <w:rFonts w:eastAsia="MyriadPro-Light"/>
                <w:sz w:val="18"/>
                <w:szCs w:val="18"/>
              </w:rPr>
              <w:fldChar w:fldCharType="separate"/>
            </w:r>
            <w:r w:rsidRPr="00E8260C">
              <w:rPr>
                <w:rFonts w:eastAsia="MyriadPro-Light"/>
                <w:sz w:val="18"/>
                <w:szCs w:val="18"/>
              </w:rPr>
              <w:fldChar w:fldCharType="end"/>
            </w:r>
            <w:r w:rsidRPr="00E8260C">
              <w:rPr>
                <w:rFonts w:eastAsia="MyriadPro-Light"/>
                <w:sz w:val="18"/>
                <w:szCs w:val="18"/>
              </w:rPr>
              <w:t xml:space="preserve"> </w:t>
            </w:r>
            <w:r w:rsidRPr="00E8260C">
              <w:rPr>
                <w:rFonts w:eastAsia="MyriadPro-Semibold"/>
                <w:sz w:val="18"/>
                <w:szCs w:val="18"/>
              </w:rPr>
              <w:t>A megrendelés elektronikus úton történik</w:t>
            </w:r>
          </w:p>
          <w:p w14:paraId="6102CB97" w14:textId="77777777" w:rsidR="00E166D1" w:rsidRPr="00E8260C" w:rsidRDefault="00E166D1" w:rsidP="00E01F50">
            <w:pPr>
              <w:autoSpaceDE w:val="0"/>
              <w:autoSpaceDN w:val="0"/>
              <w:adjustRightInd w:val="0"/>
              <w:spacing w:before="120" w:after="120"/>
              <w:rPr>
                <w:rFonts w:eastAsia="MyriadPro-Semibold"/>
                <w:sz w:val="18"/>
                <w:szCs w:val="18"/>
              </w:rPr>
            </w:pPr>
            <w:r w:rsidRPr="00E8260C">
              <w:rPr>
                <w:rFonts w:eastAsia="MyriadPro-Light"/>
                <w:sz w:val="18"/>
                <w:szCs w:val="18"/>
              </w:rPr>
              <w:fldChar w:fldCharType="begin">
                <w:ffData>
                  <w:name w:val="Check16"/>
                  <w:enabled/>
                  <w:calcOnExit w:val="0"/>
                  <w:checkBox>
                    <w:sizeAuto/>
                    <w:default w:val="0"/>
                  </w:checkBox>
                </w:ffData>
              </w:fldChar>
            </w:r>
            <w:r w:rsidRPr="00E8260C">
              <w:rPr>
                <w:rFonts w:eastAsia="MyriadPro-Light"/>
                <w:sz w:val="18"/>
                <w:szCs w:val="18"/>
              </w:rPr>
              <w:instrText xml:space="preserve"> FORMCHECKBOX </w:instrText>
            </w:r>
            <w:r w:rsidR="002F3E46">
              <w:rPr>
                <w:rFonts w:eastAsia="MyriadPro-Light"/>
                <w:sz w:val="18"/>
                <w:szCs w:val="18"/>
              </w:rPr>
            </w:r>
            <w:r w:rsidR="002F3E46">
              <w:rPr>
                <w:rFonts w:eastAsia="MyriadPro-Light"/>
                <w:sz w:val="18"/>
                <w:szCs w:val="18"/>
              </w:rPr>
              <w:fldChar w:fldCharType="separate"/>
            </w:r>
            <w:r w:rsidRPr="00E8260C">
              <w:rPr>
                <w:rFonts w:eastAsia="MyriadPro-Light"/>
                <w:sz w:val="18"/>
                <w:szCs w:val="18"/>
              </w:rPr>
              <w:fldChar w:fldCharType="end"/>
            </w:r>
            <w:r w:rsidRPr="00E8260C">
              <w:rPr>
                <w:rFonts w:eastAsia="MyriadPro-Light"/>
                <w:sz w:val="18"/>
                <w:szCs w:val="18"/>
              </w:rPr>
              <w:t xml:space="preserve"> </w:t>
            </w:r>
            <w:r w:rsidRPr="00E8260C">
              <w:rPr>
                <w:rFonts w:eastAsia="MyriadPro-Semibold"/>
                <w:sz w:val="18"/>
                <w:szCs w:val="18"/>
              </w:rPr>
              <w:t>Elektronikusan benyújtott számlákat elfogadnak</w:t>
            </w:r>
          </w:p>
          <w:p w14:paraId="4349454F" w14:textId="77777777" w:rsidR="00E166D1" w:rsidRPr="00E8260C" w:rsidRDefault="00E166D1" w:rsidP="00E01F50">
            <w:pPr>
              <w:autoSpaceDE w:val="0"/>
              <w:autoSpaceDN w:val="0"/>
              <w:adjustRightInd w:val="0"/>
              <w:spacing w:before="120" w:after="120"/>
              <w:rPr>
                <w:rFonts w:eastAsia="MyriadPro-Semibold"/>
                <w:sz w:val="18"/>
                <w:szCs w:val="18"/>
              </w:rPr>
            </w:pPr>
            <w:r w:rsidRPr="00E8260C">
              <w:rPr>
                <w:rFonts w:eastAsia="MyriadPro-Light"/>
                <w:sz w:val="18"/>
                <w:szCs w:val="18"/>
              </w:rPr>
              <w:fldChar w:fldCharType="begin">
                <w:ffData>
                  <w:name w:val="Check16"/>
                  <w:enabled/>
                  <w:calcOnExit w:val="0"/>
                  <w:checkBox>
                    <w:sizeAuto/>
                    <w:default w:val="0"/>
                  </w:checkBox>
                </w:ffData>
              </w:fldChar>
            </w:r>
            <w:r w:rsidRPr="00E8260C">
              <w:rPr>
                <w:rFonts w:eastAsia="MyriadPro-Light"/>
                <w:sz w:val="18"/>
                <w:szCs w:val="18"/>
              </w:rPr>
              <w:instrText xml:space="preserve"> FORMCHECKBOX </w:instrText>
            </w:r>
            <w:r w:rsidR="002F3E46">
              <w:rPr>
                <w:rFonts w:eastAsia="MyriadPro-Light"/>
                <w:sz w:val="18"/>
                <w:szCs w:val="18"/>
              </w:rPr>
            </w:r>
            <w:r w:rsidR="002F3E46">
              <w:rPr>
                <w:rFonts w:eastAsia="MyriadPro-Light"/>
                <w:sz w:val="18"/>
                <w:szCs w:val="18"/>
              </w:rPr>
              <w:fldChar w:fldCharType="separate"/>
            </w:r>
            <w:r w:rsidRPr="00E8260C">
              <w:rPr>
                <w:rFonts w:eastAsia="MyriadPro-Light"/>
                <w:sz w:val="18"/>
                <w:szCs w:val="18"/>
              </w:rPr>
              <w:fldChar w:fldCharType="end"/>
            </w:r>
            <w:r w:rsidRPr="00E8260C">
              <w:rPr>
                <w:rFonts w:eastAsia="MyriadPro-Light"/>
                <w:sz w:val="18"/>
                <w:szCs w:val="18"/>
              </w:rPr>
              <w:t xml:space="preserve"> </w:t>
            </w:r>
            <w:r w:rsidRPr="00E8260C">
              <w:rPr>
                <w:rFonts w:eastAsia="MyriadPro-Semibold"/>
                <w:sz w:val="18"/>
                <w:szCs w:val="18"/>
              </w:rPr>
              <w:t>A fizetés elektronikus úton történik</w:t>
            </w:r>
          </w:p>
        </w:tc>
      </w:tr>
    </w:tbl>
    <w:p w14:paraId="4098FB81" w14:textId="77777777" w:rsidR="00E166D1" w:rsidRPr="00962969" w:rsidRDefault="00E166D1" w:rsidP="00E166D1">
      <w:pPr>
        <w:autoSpaceDE w:val="0"/>
        <w:autoSpaceDN w:val="0"/>
        <w:adjustRightInd w:val="0"/>
        <w:spacing w:before="120" w:after="120"/>
        <w:rPr>
          <w:rFonts w:eastAsia="MyriadPro-Semibold"/>
          <w:b/>
        </w:rPr>
      </w:pPr>
      <w:r w:rsidRPr="00962969">
        <w:rPr>
          <w:rFonts w:eastAsia="MyriadPro-Semibold"/>
          <w:b/>
          <w:sz w:val="22"/>
          <w:szCs w:val="22"/>
        </w:rPr>
        <w:t xml:space="preserve">VI.3) További információk: </w:t>
      </w:r>
      <w:r w:rsidRPr="00962969">
        <w:rPr>
          <w:rFonts w:eastAsia="MyriadPro-Semibold"/>
          <w:b/>
          <w:sz w:val="18"/>
          <w:szCs w:val="18"/>
          <w:vertAlign w:val="superscript"/>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E166D1" w:rsidRPr="00E8260C" w14:paraId="335BA303" w14:textId="77777777" w:rsidTr="00E01F50">
        <w:tc>
          <w:tcPr>
            <w:tcW w:w="9778" w:type="dxa"/>
          </w:tcPr>
          <w:p w14:paraId="47F56D36" w14:textId="77777777" w:rsidR="00E166D1" w:rsidRPr="00A6158E" w:rsidRDefault="00E166D1" w:rsidP="00E01F50">
            <w:pPr>
              <w:autoSpaceDE w:val="0"/>
              <w:autoSpaceDN w:val="0"/>
              <w:adjustRightInd w:val="0"/>
              <w:spacing w:line="360" w:lineRule="auto"/>
              <w:rPr>
                <w:rFonts w:eastAsia="MyriadPro-Light"/>
                <w:color w:val="0070C0"/>
                <w:sz w:val="18"/>
                <w:szCs w:val="18"/>
              </w:rPr>
            </w:pPr>
            <w:r w:rsidRPr="00A6158E">
              <w:rPr>
                <w:rFonts w:eastAsia="MyriadPro-Light"/>
                <w:color w:val="0070C0"/>
                <w:sz w:val="18"/>
                <w:szCs w:val="18"/>
              </w:rPr>
              <w:lastRenderedPageBreak/>
              <w:t>1. Az ajánlatok értékelési szempontok szerinti tartalmi elemeinek értékelése során adható pontszám alsó és felső határa, amely minden értékelési szempont esetében azonos: 1-100</w:t>
            </w:r>
          </w:p>
          <w:p w14:paraId="2D6B994B" w14:textId="77777777" w:rsidR="00E166D1" w:rsidRDefault="00E166D1" w:rsidP="00E01F50">
            <w:pPr>
              <w:autoSpaceDE w:val="0"/>
              <w:autoSpaceDN w:val="0"/>
              <w:adjustRightInd w:val="0"/>
              <w:spacing w:line="360" w:lineRule="auto"/>
              <w:rPr>
                <w:rFonts w:eastAsia="MyriadPro-Light"/>
                <w:color w:val="0070C0"/>
                <w:sz w:val="18"/>
                <w:szCs w:val="18"/>
              </w:rPr>
            </w:pPr>
            <w:r w:rsidRPr="0009639F">
              <w:rPr>
                <w:rFonts w:eastAsia="MyriadPro-Light"/>
                <w:color w:val="0070C0"/>
                <w:sz w:val="18"/>
                <w:szCs w:val="18"/>
              </w:rPr>
              <w:t xml:space="preserve">A módszer, amellyel a ponthatárok közötti pontszámok kiszámításra kerülnek: </w:t>
            </w:r>
          </w:p>
          <w:p w14:paraId="13E4A292" w14:textId="77777777" w:rsidR="00E166D1" w:rsidRPr="00E073A8" w:rsidRDefault="00E166D1" w:rsidP="00E01F50">
            <w:pPr>
              <w:autoSpaceDE w:val="0"/>
              <w:autoSpaceDN w:val="0"/>
              <w:adjustRightInd w:val="0"/>
              <w:spacing w:line="360" w:lineRule="auto"/>
              <w:rPr>
                <w:rFonts w:eastAsia="MyriadPro-Light"/>
                <w:bCs/>
                <w:color w:val="0070C0"/>
                <w:sz w:val="18"/>
                <w:szCs w:val="18"/>
              </w:rPr>
            </w:pPr>
            <w:r w:rsidRPr="00E073A8">
              <w:rPr>
                <w:rFonts w:eastAsia="MyriadPro-Light"/>
                <w:color w:val="0070C0"/>
                <w:sz w:val="18"/>
                <w:szCs w:val="18"/>
              </w:rPr>
              <w:t>-</w:t>
            </w:r>
            <w:r>
              <w:rPr>
                <w:rFonts w:eastAsia="MyriadPro-Light"/>
                <w:color w:val="0070C0"/>
                <w:sz w:val="18"/>
                <w:szCs w:val="18"/>
              </w:rPr>
              <w:t xml:space="preserve"> </w:t>
            </w:r>
            <w:r w:rsidRPr="00E073A8">
              <w:rPr>
                <w:rFonts w:eastAsia="MyriadPro-Light"/>
                <w:color w:val="0070C0"/>
                <w:sz w:val="18"/>
                <w:szCs w:val="18"/>
              </w:rPr>
              <w:t>Az árnál egyenes arányosítás. Az alkalmazandó képlet az „</w:t>
            </w:r>
            <w:r w:rsidRPr="00E073A8">
              <w:rPr>
                <w:rFonts w:eastAsia="MyriadPro-Light"/>
                <w:bCs/>
                <w:color w:val="0070C0"/>
                <w:sz w:val="18"/>
                <w:szCs w:val="18"/>
              </w:rPr>
              <w:t>Ismertető a közbeszerzési eljáráshoz, IV. fejezet: Értékelés” dokumentumban kerül leírásra.</w:t>
            </w:r>
          </w:p>
          <w:p w14:paraId="453D8A17" w14:textId="77777777" w:rsidR="00E166D1" w:rsidRPr="0009639F" w:rsidRDefault="00E166D1" w:rsidP="00E01F50">
            <w:pPr>
              <w:autoSpaceDE w:val="0"/>
              <w:autoSpaceDN w:val="0"/>
              <w:adjustRightInd w:val="0"/>
              <w:spacing w:line="360" w:lineRule="auto"/>
              <w:rPr>
                <w:rFonts w:eastAsia="MyriadPro-Light"/>
                <w:color w:val="0070C0"/>
                <w:sz w:val="18"/>
                <w:szCs w:val="18"/>
              </w:rPr>
            </w:pPr>
            <w:r>
              <w:rPr>
                <w:rFonts w:eastAsia="MyriadPro-Light"/>
                <w:color w:val="0070C0"/>
                <w:sz w:val="18"/>
                <w:szCs w:val="18"/>
              </w:rPr>
              <w:t>- A „</w:t>
            </w:r>
            <w:r w:rsidRPr="00E073A8">
              <w:rPr>
                <w:rFonts w:eastAsia="MyriadPro-Light"/>
                <w:color w:val="0070C0"/>
                <w:sz w:val="18"/>
                <w:szCs w:val="18"/>
              </w:rPr>
              <w:t>Környezetvédelmi követelmények figyelembevétele</w:t>
            </w:r>
            <w:r>
              <w:rPr>
                <w:rFonts w:eastAsia="MyriadPro-Light"/>
                <w:color w:val="0070C0"/>
                <w:sz w:val="18"/>
                <w:szCs w:val="18"/>
              </w:rPr>
              <w:t xml:space="preserve">” minőségi értékelési részszempontnál ajánlatkérő pontkiosztásos módszert alkalmaz, mely módszer az </w:t>
            </w:r>
            <w:r w:rsidRPr="00E073A8">
              <w:rPr>
                <w:rFonts w:eastAsia="MyriadPro-Light"/>
                <w:color w:val="0070C0"/>
                <w:sz w:val="18"/>
                <w:szCs w:val="18"/>
              </w:rPr>
              <w:t>„Ismertető a közbeszerzési eljáráshoz, IV. fejezet: Értékelés” dokumentumban kerül leírásra</w:t>
            </w:r>
            <w:r>
              <w:rPr>
                <w:rFonts w:eastAsia="MyriadPro-Light"/>
                <w:color w:val="0070C0"/>
                <w:sz w:val="18"/>
                <w:szCs w:val="18"/>
              </w:rPr>
              <w:t>.</w:t>
            </w:r>
          </w:p>
          <w:p w14:paraId="64E76008" w14:textId="77777777" w:rsidR="00E166D1" w:rsidRDefault="00E166D1" w:rsidP="00E01F50">
            <w:pPr>
              <w:autoSpaceDE w:val="0"/>
              <w:autoSpaceDN w:val="0"/>
              <w:adjustRightInd w:val="0"/>
              <w:spacing w:line="360" w:lineRule="auto"/>
              <w:rPr>
                <w:rFonts w:eastAsia="MyriadPro-Light"/>
                <w:color w:val="0070C0"/>
                <w:sz w:val="18"/>
                <w:szCs w:val="18"/>
              </w:rPr>
            </w:pPr>
            <w:r>
              <w:rPr>
                <w:rFonts w:eastAsia="MyriadPro-Light"/>
                <w:color w:val="0070C0"/>
                <w:sz w:val="18"/>
                <w:szCs w:val="18"/>
              </w:rPr>
              <w:t>2.</w:t>
            </w:r>
            <w:r w:rsidRPr="00665CFF">
              <w:rPr>
                <w:rFonts w:eastAsia="MyriadPro-Light"/>
                <w:color w:val="0070C0"/>
                <w:sz w:val="18"/>
                <w:szCs w:val="18"/>
              </w:rPr>
              <w:t>Az ajánlatot írásban, 1 papír alapú példányban, zárt csomagolásban, a jelen felhívásban megadott címre közvetlenül vagy postai úton kell benyújtani az ajánlattételi határidő lejártáig.</w:t>
            </w:r>
          </w:p>
          <w:p w14:paraId="1B5BFE48" w14:textId="77777777" w:rsidR="00E166D1" w:rsidRDefault="00E166D1" w:rsidP="00E01F50">
            <w:pPr>
              <w:autoSpaceDE w:val="0"/>
              <w:autoSpaceDN w:val="0"/>
              <w:adjustRightInd w:val="0"/>
              <w:spacing w:line="360" w:lineRule="auto"/>
              <w:rPr>
                <w:rFonts w:eastAsia="MyriadPro-Light"/>
                <w:color w:val="0070C0"/>
                <w:sz w:val="18"/>
                <w:szCs w:val="18"/>
              </w:rPr>
            </w:pPr>
            <w:r>
              <w:rPr>
                <w:rFonts w:eastAsia="MyriadPro-Light"/>
                <w:color w:val="0070C0"/>
                <w:sz w:val="18"/>
                <w:szCs w:val="18"/>
              </w:rPr>
              <w:t xml:space="preserve">3. </w:t>
            </w:r>
            <w:r w:rsidRPr="00A63171">
              <w:rPr>
                <w:rFonts w:eastAsia="MyriadPro-Light"/>
                <w:color w:val="0070C0"/>
                <w:sz w:val="18"/>
                <w:szCs w:val="18"/>
              </w:rPr>
              <w:t>Dokumentumok formai feltételei: A benyújtott dokumentumokat a Kbt. 47. § (2) bekezdése alapján egyszerű másolatban is be lehet nyújtani. Amennyiben a felhívás alapján valamely követelés érvényesítésének alapjául szolgáló iratot, igazolást vagy nyilatkozatot szükséges becsatolni, úgy azt eredeti példányban kell becsatolni a Kbt. 68. § (2) bekezdése szerint benyújtott papír alapú ajánlatban.</w:t>
            </w:r>
          </w:p>
          <w:p w14:paraId="3336CECC" w14:textId="77777777" w:rsidR="00E166D1" w:rsidRDefault="00E166D1" w:rsidP="00E01F50">
            <w:pPr>
              <w:autoSpaceDE w:val="0"/>
              <w:autoSpaceDN w:val="0"/>
              <w:adjustRightInd w:val="0"/>
              <w:spacing w:line="360" w:lineRule="auto"/>
              <w:rPr>
                <w:rFonts w:eastAsia="MyriadPro-Light"/>
                <w:color w:val="0070C0"/>
                <w:sz w:val="18"/>
                <w:szCs w:val="18"/>
              </w:rPr>
            </w:pPr>
            <w:r>
              <w:rPr>
                <w:rFonts w:eastAsia="MyriadPro-Light"/>
                <w:color w:val="0070C0"/>
                <w:sz w:val="18"/>
                <w:szCs w:val="18"/>
              </w:rPr>
              <w:t>4</w:t>
            </w:r>
            <w:r w:rsidRPr="00A63171">
              <w:rPr>
                <w:rFonts w:eastAsia="MyriadPro-Light"/>
                <w:color w:val="0070C0"/>
                <w:sz w:val="18"/>
                <w:szCs w:val="18"/>
              </w:rPr>
              <w:t>. Folyamatban lévő változásbejegyzési eljárás esetében az ajánlattevő az ajánlathoz köteles csatolni a cégbírósághoz benyújtott változásbejegyzési kérelmet és az annak érkezéséről a cégbíróság által megküldött igazolást.</w:t>
            </w:r>
          </w:p>
          <w:p w14:paraId="58A83C41" w14:textId="77777777" w:rsidR="00E166D1" w:rsidRDefault="00E166D1" w:rsidP="00E01F50">
            <w:pPr>
              <w:spacing w:line="360" w:lineRule="auto"/>
              <w:rPr>
                <w:rFonts w:eastAsia="MyriadPro-Light"/>
                <w:bCs/>
                <w:color w:val="0070C0"/>
                <w:sz w:val="18"/>
                <w:szCs w:val="18"/>
              </w:rPr>
            </w:pPr>
            <w:r>
              <w:rPr>
                <w:rFonts w:eastAsia="MyriadPro-Light"/>
                <w:color w:val="0070C0"/>
                <w:sz w:val="18"/>
                <w:szCs w:val="18"/>
              </w:rPr>
              <w:t xml:space="preserve">5. Az </w:t>
            </w:r>
            <w:r w:rsidRPr="003E6B5A">
              <w:rPr>
                <w:rFonts w:eastAsia="MyriadPro-Light"/>
                <w:color w:val="0070C0"/>
                <w:sz w:val="18"/>
                <w:szCs w:val="18"/>
              </w:rPr>
              <w:t>eljárásban való részvételt ajánlati biztosíték adásához kö</w:t>
            </w:r>
            <w:r>
              <w:rPr>
                <w:rFonts w:eastAsia="MyriadPro-Light"/>
                <w:color w:val="0070C0"/>
                <w:sz w:val="18"/>
                <w:szCs w:val="18"/>
              </w:rPr>
              <w:t>tött</w:t>
            </w:r>
            <w:r w:rsidRPr="003E6B5A">
              <w:rPr>
                <w:rFonts w:eastAsia="MyriadPro-Light"/>
                <w:color w:val="0070C0"/>
                <w:sz w:val="18"/>
                <w:szCs w:val="18"/>
              </w:rPr>
              <w:t xml:space="preserve">, melyet a tárgyalások befejezésének időpontjáig kell rendelkezésre bocsátani. Az ajánlati biztosíték </w:t>
            </w:r>
            <w:r>
              <w:rPr>
                <w:rFonts w:eastAsia="MyriadPro-Light"/>
                <w:color w:val="0070C0"/>
                <w:sz w:val="18"/>
                <w:szCs w:val="18"/>
              </w:rPr>
              <w:t>mértéke</w:t>
            </w:r>
            <w:r w:rsidRPr="003E6B5A">
              <w:rPr>
                <w:rFonts w:eastAsia="MyriadPro-Light"/>
                <w:color w:val="0070C0"/>
                <w:sz w:val="18"/>
                <w:szCs w:val="18"/>
              </w:rPr>
              <w:t xml:space="preserve"> </w:t>
            </w:r>
            <w:r>
              <w:rPr>
                <w:rFonts w:eastAsia="MyriadPro-Light"/>
                <w:color w:val="0070C0"/>
                <w:sz w:val="18"/>
                <w:szCs w:val="18"/>
              </w:rPr>
              <w:t>5</w:t>
            </w:r>
            <w:r w:rsidRPr="003E6B5A">
              <w:rPr>
                <w:rFonts w:eastAsia="MyriadPro-Light"/>
                <w:color w:val="0070C0"/>
                <w:sz w:val="18"/>
                <w:szCs w:val="18"/>
              </w:rPr>
              <w:t xml:space="preserve">0.000.000,- HUF, azaz </w:t>
            </w:r>
            <w:r>
              <w:rPr>
                <w:rFonts w:eastAsia="MyriadPro-Light"/>
                <w:color w:val="0070C0"/>
                <w:sz w:val="18"/>
                <w:szCs w:val="18"/>
              </w:rPr>
              <w:t>Ötvenmillió</w:t>
            </w:r>
            <w:r w:rsidRPr="003E6B5A">
              <w:rPr>
                <w:rFonts w:eastAsia="MyriadPro-Light"/>
                <w:color w:val="0070C0"/>
                <w:sz w:val="18"/>
                <w:szCs w:val="18"/>
              </w:rPr>
              <w:t xml:space="preserve"> forint. </w:t>
            </w:r>
            <w:r w:rsidRPr="00716143">
              <w:rPr>
                <w:rFonts w:eastAsia="MyriadPro-Light"/>
                <w:color w:val="0070C0"/>
                <w:sz w:val="18"/>
                <w:szCs w:val="18"/>
              </w:rPr>
              <w:t xml:space="preserve">Az ajánlati biztosíték az ajánlattevő választása szerint teljesíthető az előírt pénzösszegnek az ajánlatkérő fizetési számlájára történő befizetésével, pénzügyi intézmény vagy biztosító által vállalt garancia vagy készfizető kezesség biztosításával, vagy biztosítási szerződés alapján kiállított - készfizető kezességvállalást tartalmazó - kötelezvénnyel. A befizetés helyét, az ajánlatkérő fizetési számlaszámát, továbbá a </w:t>
            </w:r>
            <w:r w:rsidRPr="00173B49">
              <w:rPr>
                <w:rFonts w:eastAsia="MyriadPro-Light"/>
                <w:bCs/>
                <w:color w:val="0070C0"/>
                <w:sz w:val="18"/>
                <w:szCs w:val="18"/>
              </w:rPr>
              <w:t>befizetés igazolásának módját az „</w:t>
            </w:r>
            <w:r w:rsidRPr="00716143">
              <w:rPr>
                <w:rFonts w:eastAsia="MyriadPro-Light"/>
                <w:bCs/>
                <w:color w:val="0070C0"/>
                <w:sz w:val="18"/>
                <w:szCs w:val="18"/>
              </w:rPr>
              <w:t>Ismertető a közbeszerzési eljáráshoz</w:t>
            </w:r>
            <w:r>
              <w:rPr>
                <w:rFonts w:eastAsia="MyriadPro-Light"/>
                <w:bCs/>
                <w:color w:val="0070C0"/>
                <w:sz w:val="18"/>
                <w:szCs w:val="18"/>
              </w:rPr>
              <w:t>” című dokumentumban (dokumentáció) határozza meg ajánlatkérő.</w:t>
            </w:r>
            <w:r w:rsidRPr="00173B49">
              <w:rPr>
                <w:rFonts w:eastAsia="MyriadPro-Light"/>
                <w:bCs/>
                <w:color w:val="0070C0"/>
                <w:sz w:val="18"/>
                <w:szCs w:val="18"/>
              </w:rPr>
              <w:t xml:space="preserve"> Az ajánlati biztosíték akkor illeti meg ajánlatkérőt, ha az ajánlattevő az ajánlatát az ajánlati kötöttség ideje alatt visszavonja vagy a szerződés megkötése az ajánlattevő érdekkörében felmerült okból hiúsul meg, kivéve a 131. § (9) bekezdése szerinti esetben. </w:t>
            </w:r>
          </w:p>
          <w:p w14:paraId="491C62C7" w14:textId="77777777" w:rsidR="00E166D1" w:rsidRDefault="00E166D1" w:rsidP="00E01F50">
            <w:pPr>
              <w:spacing w:line="360" w:lineRule="auto"/>
              <w:rPr>
                <w:rFonts w:eastAsia="MyriadPro-Light"/>
                <w:color w:val="0070C0"/>
                <w:sz w:val="18"/>
                <w:szCs w:val="18"/>
              </w:rPr>
            </w:pPr>
            <w:r w:rsidRPr="007C33E1">
              <w:rPr>
                <w:rFonts w:eastAsia="MyriadPro-Light"/>
                <w:color w:val="0070C0"/>
                <w:sz w:val="18"/>
                <w:szCs w:val="18"/>
              </w:rPr>
              <w:t>6. A 322/2015. (X. 30.) Korm. rendelet 26. §</w:t>
            </w:r>
            <w:proofErr w:type="spellStart"/>
            <w:r w:rsidRPr="007C33E1">
              <w:rPr>
                <w:rFonts w:eastAsia="MyriadPro-Light"/>
                <w:color w:val="0070C0"/>
                <w:sz w:val="18"/>
                <w:szCs w:val="18"/>
              </w:rPr>
              <w:t>-</w:t>
            </w:r>
            <w:proofErr w:type="gramStart"/>
            <w:r w:rsidRPr="007C33E1">
              <w:rPr>
                <w:rFonts w:eastAsia="MyriadPro-Light"/>
                <w:color w:val="0070C0"/>
                <w:sz w:val="18"/>
                <w:szCs w:val="18"/>
              </w:rPr>
              <w:t>a</w:t>
            </w:r>
            <w:proofErr w:type="spellEnd"/>
            <w:proofErr w:type="gramEnd"/>
            <w:r w:rsidRPr="007C33E1">
              <w:rPr>
                <w:rFonts w:eastAsia="MyriadPro-Light"/>
                <w:color w:val="0070C0"/>
                <w:sz w:val="18"/>
                <w:szCs w:val="18"/>
              </w:rPr>
              <w:t xml:space="preserve"> alapján a nyertes ajánlattevő köteles legkésőbb a szerződéskötés időpontjára legalább 50 millió HUF/káresemény és legalább 100 millió HUF/év limitű a közbeszerzés tárgya szerinti felelősségbiztosítási szerződést kötni vagy meglévő felelősségbiztosítását kiterjeszteni.</w:t>
            </w:r>
          </w:p>
          <w:p w14:paraId="61064BFA" w14:textId="77777777" w:rsidR="00E166D1" w:rsidRDefault="00E166D1" w:rsidP="00E01F50">
            <w:pPr>
              <w:spacing w:line="360" w:lineRule="auto"/>
              <w:rPr>
                <w:rFonts w:eastAsia="MyriadPro-Light"/>
                <w:color w:val="0070C0"/>
                <w:sz w:val="18"/>
                <w:szCs w:val="18"/>
              </w:rPr>
            </w:pPr>
            <w:r>
              <w:rPr>
                <w:rFonts w:eastAsia="MyriadPro-Light"/>
                <w:color w:val="0070C0"/>
                <w:sz w:val="18"/>
                <w:szCs w:val="18"/>
              </w:rPr>
              <w:t xml:space="preserve">7. </w:t>
            </w:r>
            <w:r w:rsidRPr="004443B1">
              <w:rPr>
                <w:rFonts w:eastAsia="MyriadPro-Light"/>
                <w:color w:val="0070C0"/>
                <w:sz w:val="18"/>
                <w:szCs w:val="18"/>
              </w:rPr>
              <w:t xml:space="preserve">Fordítás: Amennyiben bármely, az ajánlatban csatolt okirat, igazolás, nyilatkozat, stb. nem magyar nyelven kerül kiállításra, úgy azt az ajánlattevő magyar nyelvű fordításban is köteles becsatolni. A Kbt. 47. § (2) bekezdése alapján ajánlatkérő a nem magyar nyelven benyújtott dokumentumok ajánlattevő általi felelős fordítását is elfogadja. </w:t>
            </w:r>
          </w:p>
          <w:p w14:paraId="499D8DF0" w14:textId="77777777" w:rsidR="00E166D1" w:rsidRDefault="00E166D1" w:rsidP="00E01F50">
            <w:pPr>
              <w:spacing w:line="360" w:lineRule="auto"/>
              <w:rPr>
                <w:rFonts w:eastAsia="MyriadPro-Light"/>
                <w:color w:val="0070C0"/>
                <w:sz w:val="18"/>
                <w:szCs w:val="18"/>
              </w:rPr>
            </w:pPr>
            <w:r>
              <w:rPr>
                <w:rFonts w:eastAsia="MyriadPro-Light"/>
                <w:color w:val="0070C0"/>
                <w:sz w:val="18"/>
                <w:szCs w:val="18"/>
              </w:rPr>
              <w:t xml:space="preserve">8. </w:t>
            </w:r>
            <w:r w:rsidRPr="00EB462F">
              <w:rPr>
                <w:rFonts w:eastAsia="MyriadPro-Light"/>
                <w:color w:val="0070C0"/>
                <w:sz w:val="18"/>
                <w:szCs w:val="18"/>
              </w:rPr>
              <w:t xml:space="preserve">Az ajánlatkérő tájékoztatja az ajánlattevőket, hogy a felhívásban, valamint a </w:t>
            </w:r>
            <w:r>
              <w:rPr>
                <w:rFonts w:eastAsia="MyriadPro-Light"/>
                <w:color w:val="0070C0"/>
                <w:sz w:val="18"/>
                <w:szCs w:val="18"/>
              </w:rPr>
              <w:t>közbeszerzési dokumentumokban</w:t>
            </w:r>
            <w:r w:rsidRPr="00EB462F">
              <w:rPr>
                <w:rFonts w:eastAsia="MyriadPro-Light"/>
                <w:color w:val="0070C0"/>
                <w:sz w:val="18"/>
                <w:szCs w:val="18"/>
              </w:rPr>
              <w:t xml:space="preserve"> esetlegesen szereplő, meghatározott gyártmányra, típusra történő hivatkozások csak a tárgy jellegének egyértelmű meghatározása érdekében történtek. Az ajánlatkérő a 321/2015. (X. 30.) Korm. rendelet 46. § (3) bekezdése alapján azzal egyenértékű terméket </w:t>
            </w:r>
            <w:r>
              <w:rPr>
                <w:rFonts w:eastAsia="MyriadPro-Light"/>
                <w:color w:val="0070C0"/>
                <w:sz w:val="18"/>
                <w:szCs w:val="18"/>
              </w:rPr>
              <w:t xml:space="preserve">is </w:t>
            </w:r>
            <w:r w:rsidRPr="00EB462F">
              <w:rPr>
                <w:rFonts w:eastAsia="MyriadPro-Light"/>
                <w:color w:val="0070C0"/>
                <w:sz w:val="18"/>
                <w:szCs w:val="18"/>
              </w:rPr>
              <w:t>elfogad</w:t>
            </w:r>
            <w:r>
              <w:rPr>
                <w:rFonts w:eastAsia="MyriadPro-Light"/>
                <w:color w:val="0070C0"/>
                <w:sz w:val="18"/>
                <w:szCs w:val="18"/>
              </w:rPr>
              <w:t>ja</w:t>
            </w:r>
            <w:r w:rsidRPr="00EB462F">
              <w:rPr>
                <w:rFonts w:eastAsia="MyriadPro-Light"/>
                <w:color w:val="0070C0"/>
                <w:sz w:val="18"/>
                <w:szCs w:val="18"/>
              </w:rPr>
              <w:t>.</w:t>
            </w:r>
          </w:p>
          <w:p w14:paraId="3C5AFB0B" w14:textId="77777777" w:rsidR="00E166D1" w:rsidRDefault="00E166D1" w:rsidP="00E01F50">
            <w:pPr>
              <w:spacing w:line="360" w:lineRule="auto"/>
              <w:rPr>
                <w:rFonts w:eastAsia="MyriadPro-Light"/>
                <w:color w:val="0070C0"/>
                <w:sz w:val="18"/>
                <w:szCs w:val="18"/>
              </w:rPr>
            </w:pPr>
            <w:r>
              <w:rPr>
                <w:rFonts w:eastAsia="MyriadPro-Light"/>
                <w:color w:val="0070C0"/>
                <w:sz w:val="18"/>
                <w:szCs w:val="18"/>
              </w:rPr>
              <w:t xml:space="preserve">9. </w:t>
            </w:r>
            <w:r w:rsidRPr="00EB462F">
              <w:rPr>
                <w:rFonts w:eastAsia="MyriadPro-Light"/>
                <w:color w:val="0070C0"/>
                <w:sz w:val="18"/>
                <w:szCs w:val="18"/>
              </w:rPr>
              <w:t>Az ajánlat összeállításával és benyújtásával kapcsolatban felmerült összes költség az ajánlattevőt terheli.</w:t>
            </w:r>
          </w:p>
          <w:p w14:paraId="095D9A15" w14:textId="77777777" w:rsidR="00E166D1" w:rsidRDefault="00E166D1" w:rsidP="00E01F50">
            <w:pPr>
              <w:spacing w:line="360" w:lineRule="auto"/>
              <w:rPr>
                <w:rFonts w:eastAsia="MyriadPro-Light"/>
                <w:color w:val="0070C0"/>
                <w:sz w:val="18"/>
                <w:szCs w:val="18"/>
              </w:rPr>
            </w:pPr>
            <w:r>
              <w:rPr>
                <w:rFonts w:eastAsia="MyriadPro-Light"/>
                <w:color w:val="0070C0"/>
                <w:sz w:val="18"/>
                <w:szCs w:val="18"/>
              </w:rPr>
              <w:t xml:space="preserve">10. </w:t>
            </w:r>
            <w:r w:rsidRPr="00544243">
              <w:rPr>
                <w:rFonts w:eastAsia="MyriadPro-Light"/>
                <w:color w:val="0070C0"/>
                <w:sz w:val="18"/>
                <w:szCs w:val="18"/>
              </w:rPr>
              <w:t>Az ajánlattevők pénzügyi és gazdasági, valamint műszaki és szakmai alkalmasságának</w:t>
            </w:r>
            <w:r>
              <w:rPr>
                <w:rFonts w:eastAsia="MyriadPro-Light"/>
                <w:color w:val="0070C0"/>
                <w:sz w:val="18"/>
                <w:szCs w:val="18"/>
              </w:rPr>
              <w:t xml:space="preserve"> </w:t>
            </w:r>
            <w:r w:rsidRPr="00544243">
              <w:rPr>
                <w:rFonts w:eastAsia="MyriadPro-Light"/>
                <w:color w:val="0070C0"/>
                <w:sz w:val="18"/>
                <w:szCs w:val="18"/>
              </w:rPr>
              <w:t>feltételei a minősített ajánlattevők hivatalos jegyzékébe történő felvétel feltételét képező minősítési szempontokhoz képest szigorúbbak.</w:t>
            </w:r>
          </w:p>
          <w:p w14:paraId="66ECDD3C" w14:textId="77777777" w:rsidR="00E166D1" w:rsidRDefault="00E166D1" w:rsidP="00E01F50">
            <w:pPr>
              <w:spacing w:line="360" w:lineRule="auto"/>
              <w:rPr>
                <w:rFonts w:eastAsia="MyriadPro-Light"/>
                <w:color w:val="0070C0"/>
                <w:sz w:val="18"/>
                <w:szCs w:val="18"/>
              </w:rPr>
            </w:pPr>
            <w:r>
              <w:rPr>
                <w:rFonts w:eastAsia="MyriadPro-Light"/>
                <w:color w:val="0070C0"/>
                <w:sz w:val="18"/>
                <w:szCs w:val="18"/>
              </w:rPr>
              <w:t>11. A kikötött opció gyakorlásának módját és feltételeit a szerződéstervezet tartalmazza.</w:t>
            </w:r>
            <w:r w:rsidRPr="00C07139">
              <w:rPr>
                <w:rFonts w:eastAsia="MyriadPro-Light"/>
                <w:color w:val="0070C0"/>
                <w:sz w:val="18"/>
                <w:szCs w:val="18"/>
              </w:rPr>
              <w:t xml:space="preserve"> </w:t>
            </w:r>
          </w:p>
          <w:p w14:paraId="27F03D2F" w14:textId="77777777" w:rsidR="00E166D1" w:rsidRDefault="00E166D1" w:rsidP="00E01F50">
            <w:pPr>
              <w:spacing w:line="360" w:lineRule="auto"/>
              <w:rPr>
                <w:rFonts w:eastAsia="MyriadPro-Light"/>
                <w:color w:val="0070C0"/>
                <w:sz w:val="18"/>
                <w:szCs w:val="18"/>
              </w:rPr>
            </w:pPr>
            <w:r>
              <w:rPr>
                <w:rFonts w:eastAsia="MyriadPro-Light"/>
                <w:color w:val="0070C0"/>
                <w:sz w:val="18"/>
                <w:szCs w:val="18"/>
              </w:rPr>
              <w:t>12. A</w:t>
            </w:r>
            <w:r w:rsidRPr="00B46867">
              <w:rPr>
                <w:rFonts w:eastAsia="MyriadPro-Light"/>
                <w:color w:val="0070C0"/>
                <w:sz w:val="18"/>
                <w:szCs w:val="18"/>
              </w:rPr>
              <w:t xml:space="preserve">jánlatkérő a közbeszerzési dokumentumokat a gazdasági szereplők számára elektronikus úton, korlátlanul és </w:t>
            </w:r>
            <w:proofErr w:type="spellStart"/>
            <w:r w:rsidRPr="00B46867">
              <w:rPr>
                <w:rFonts w:eastAsia="MyriadPro-Light"/>
                <w:color w:val="0070C0"/>
                <w:sz w:val="18"/>
                <w:szCs w:val="18"/>
              </w:rPr>
              <w:t>teljeskörűen</w:t>
            </w:r>
            <w:proofErr w:type="spellEnd"/>
            <w:r w:rsidRPr="00B46867">
              <w:rPr>
                <w:rFonts w:eastAsia="MyriadPro-Light"/>
                <w:color w:val="0070C0"/>
                <w:sz w:val="18"/>
                <w:szCs w:val="18"/>
              </w:rPr>
              <w:t xml:space="preserve">, térítésmentesen hozzáférhetővé </w:t>
            </w:r>
            <w:r>
              <w:rPr>
                <w:rFonts w:eastAsia="MyriadPro-Light"/>
                <w:color w:val="0070C0"/>
                <w:sz w:val="18"/>
                <w:szCs w:val="18"/>
              </w:rPr>
              <w:t xml:space="preserve">teszi, a </w:t>
            </w:r>
            <w:hyperlink r:id="rId60" w:history="1">
              <w:r w:rsidRPr="00B15856">
                <w:rPr>
                  <w:rStyle w:val="Hiperhivatkozs"/>
                  <w:rFonts w:eastAsia="MyriadPro-Light"/>
                  <w:sz w:val="18"/>
                  <w:szCs w:val="18"/>
                </w:rPr>
                <w:t>www.mintafeladat.hu</w:t>
              </w:r>
            </w:hyperlink>
            <w:r w:rsidRPr="00B15856">
              <w:rPr>
                <w:rFonts w:eastAsia="MyriadPro-Light"/>
                <w:color w:val="0070C0"/>
                <w:sz w:val="18"/>
                <w:szCs w:val="18"/>
              </w:rPr>
              <w:t xml:space="preserve"> </w:t>
            </w:r>
            <w:r>
              <w:rPr>
                <w:rFonts w:eastAsia="MyriadPro-Light"/>
                <w:color w:val="0070C0"/>
                <w:sz w:val="18"/>
                <w:szCs w:val="18"/>
              </w:rPr>
              <w:t>honlapon.</w:t>
            </w:r>
            <w:r w:rsidRPr="00B15856">
              <w:rPr>
                <w:rFonts w:eastAsia="MyriadPro-Light"/>
                <w:color w:val="0070C0"/>
                <w:sz w:val="18"/>
                <w:szCs w:val="18"/>
              </w:rPr>
              <w:t xml:space="preserve"> </w:t>
            </w:r>
          </w:p>
          <w:p w14:paraId="46680D9D" w14:textId="77777777" w:rsidR="00E166D1" w:rsidRPr="00716143" w:rsidRDefault="00E166D1" w:rsidP="00E01F50">
            <w:pPr>
              <w:spacing w:line="360" w:lineRule="auto"/>
              <w:rPr>
                <w:rFonts w:eastAsia="MyriadPro-Light"/>
                <w:color w:val="0070C0"/>
                <w:sz w:val="18"/>
                <w:szCs w:val="18"/>
              </w:rPr>
            </w:pPr>
            <w:r>
              <w:rPr>
                <w:rFonts w:eastAsia="MyriadPro-Light"/>
                <w:color w:val="0070C0"/>
                <w:sz w:val="18"/>
                <w:szCs w:val="18"/>
              </w:rPr>
              <w:t>13. Ajánlatkérő helyszíni bejárást tart a teljesítési helyen, 2017. április 4-én 11 órakor.</w:t>
            </w:r>
            <w:r w:rsidRPr="00B15856">
              <w:rPr>
                <w:rFonts w:eastAsia="MyriadPro-Light"/>
                <w:color w:val="0070C0"/>
                <w:sz w:val="18"/>
                <w:szCs w:val="18"/>
              </w:rPr>
              <w:t xml:space="preserve"> </w:t>
            </w:r>
          </w:p>
          <w:p w14:paraId="20DF1C33" w14:textId="77777777" w:rsidR="00E166D1" w:rsidRPr="00D21CFA" w:rsidRDefault="00E166D1" w:rsidP="00E01F50">
            <w:pPr>
              <w:spacing w:line="360" w:lineRule="auto"/>
              <w:rPr>
                <w:rFonts w:eastAsia="MyriadPro-Light"/>
                <w:color w:val="0070C0"/>
                <w:sz w:val="18"/>
                <w:szCs w:val="18"/>
              </w:rPr>
            </w:pPr>
            <w:r>
              <w:rPr>
                <w:rFonts w:eastAsia="MyriadPro-Light"/>
                <w:color w:val="0070C0"/>
                <w:sz w:val="18"/>
                <w:szCs w:val="18"/>
              </w:rPr>
              <w:lastRenderedPageBreak/>
              <w:t xml:space="preserve">14. </w:t>
            </w:r>
            <w:r w:rsidRPr="009755FE">
              <w:rPr>
                <w:rFonts w:eastAsia="MyriadPro-Light"/>
                <w:color w:val="0070C0"/>
                <w:sz w:val="18"/>
                <w:szCs w:val="18"/>
              </w:rPr>
              <w:t xml:space="preserve">Irányadó </w:t>
            </w:r>
            <w:r>
              <w:rPr>
                <w:rFonts w:eastAsia="MyriadPro-Light"/>
                <w:color w:val="0070C0"/>
                <w:sz w:val="18"/>
                <w:szCs w:val="18"/>
              </w:rPr>
              <w:t>j</w:t>
            </w:r>
            <w:r w:rsidRPr="009755FE">
              <w:rPr>
                <w:rFonts w:eastAsia="MyriadPro-Light"/>
                <w:color w:val="0070C0"/>
                <w:sz w:val="18"/>
                <w:szCs w:val="18"/>
              </w:rPr>
              <w:t xml:space="preserve">og: A jelen felhívásban nem szabályozott kérdések vonatkozásában a közbeszerzésről szóló 2015. évi CXLIII. törvény, valamint végrehajtási rendeletei </w:t>
            </w:r>
            <w:r>
              <w:rPr>
                <w:rFonts w:eastAsia="MyriadPro-Light"/>
                <w:color w:val="0070C0"/>
                <w:sz w:val="18"/>
                <w:szCs w:val="18"/>
              </w:rPr>
              <w:t>irányadóak</w:t>
            </w:r>
            <w:r w:rsidRPr="009755FE">
              <w:rPr>
                <w:rFonts w:eastAsia="MyriadPro-Light"/>
                <w:color w:val="0070C0"/>
                <w:sz w:val="18"/>
                <w:szCs w:val="18"/>
              </w:rPr>
              <w:t>.</w:t>
            </w:r>
            <w:r w:rsidRPr="00A63171">
              <w:rPr>
                <w:rFonts w:eastAsia="MyriadPro-Light"/>
                <w:color w:val="0070C0"/>
                <w:sz w:val="18"/>
                <w:szCs w:val="18"/>
              </w:rPr>
              <w:t xml:space="preserve"> </w:t>
            </w:r>
            <w:r>
              <w:rPr>
                <w:rFonts w:eastAsia="MyriadPro-Light"/>
                <w:color w:val="0070C0"/>
                <w:sz w:val="18"/>
                <w:szCs w:val="18"/>
              </w:rPr>
              <w:t xml:space="preserve">A fizetési feltételek tekintetében irányadóak továbbá a </w:t>
            </w:r>
            <w:r w:rsidRPr="00D21CFA">
              <w:rPr>
                <w:rFonts w:eastAsia="MyriadPro-Light"/>
                <w:color w:val="0070C0"/>
                <w:sz w:val="18"/>
                <w:szCs w:val="18"/>
              </w:rPr>
              <w:t>272/2014. (XI. 5.) Korm. rendelet</w:t>
            </w:r>
            <w:r>
              <w:rPr>
                <w:rFonts w:eastAsia="MyriadPro-Light"/>
                <w:color w:val="0070C0"/>
                <w:sz w:val="18"/>
                <w:szCs w:val="18"/>
              </w:rPr>
              <w:t xml:space="preserve"> előírásai.</w:t>
            </w:r>
          </w:p>
          <w:p w14:paraId="2A49940A" w14:textId="77777777" w:rsidR="00E166D1" w:rsidRDefault="00E166D1" w:rsidP="00E01F50">
            <w:pPr>
              <w:rPr>
                <w:rFonts w:eastAsia="MyriadPro-Light"/>
                <w:color w:val="0070C0"/>
                <w:sz w:val="18"/>
                <w:szCs w:val="18"/>
              </w:rPr>
            </w:pPr>
            <w:r w:rsidRPr="00D21CFA">
              <w:rPr>
                <w:rFonts w:eastAsia="MyriadPro-Light"/>
                <w:color w:val="0070C0"/>
                <w:sz w:val="18"/>
                <w:szCs w:val="18"/>
              </w:rPr>
              <w:t xml:space="preserve">   </w:t>
            </w:r>
          </w:p>
          <w:p w14:paraId="63C1105C" w14:textId="77777777" w:rsidR="00E166D1" w:rsidRPr="0009639F" w:rsidRDefault="00E166D1" w:rsidP="00E01F50">
            <w:pPr>
              <w:rPr>
                <w:rFonts w:eastAsia="MyriadPro-Light"/>
                <w:color w:val="0070C0"/>
                <w:sz w:val="18"/>
                <w:szCs w:val="18"/>
              </w:rPr>
            </w:pPr>
          </w:p>
          <w:p w14:paraId="009D7344" w14:textId="77777777" w:rsidR="00E166D1" w:rsidRPr="00E8260C" w:rsidRDefault="00E166D1" w:rsidP="00E01F50">
            <w:pPr>
              <w:autoSpaceDE w:val="0"/>
              <w:autoSpaceDN w:val="0"/>
              <w:adjustRightInd w:val="0"/>
              <w:spacing w:before="120" w:after="120"/>
              <w:rPr>
                <w:rFonts w:eastAsia="MyriadPro-Semibold"/>
                <w:b/>
                <w:sz w:val="18"/>
                <w:szCs w:val="18"/>
              </w:rPr>
            </w:pPr>
          </w:p>
        </w:tc>
      </w:tr>
    </w:tbl>
    <w:p w14:paraId="5D89837B" w14:textId="77777777" w:rsidR="00E166D1" w:rsidRPr="00E8260C" w:rsidRDefault="00E166D1" w:rsidP="00E166D1">
      <w:pPr>
        <w:autoSpaceDE w:val="0"/>
        <w:autoSpaceDN w:val="0"/>
        <w:adjustRightInd w:val="0"/>
        <w:spacing w:before="120" w:after="120"/>
        <w:rPr>
          <w:rFonts w:eastAsia="MyriadPro-Semibold"/>
          <w:b/>
          <w:sz w:val="22"/>
          <w:szCs w:val="22"/>
        </w:rPr>
      </w:pPr>
      <w:r w:rsidRPr="00E8260C">
        <w:rPr>
          <w:rFonts w:eastAsia="MyriadPro-Semibold"/>
          <w:b/>
          <w:sz w:val="22"/>
          <w:szCs w:val="22"/>
        </w:rPr>
        <w:lastRenderedPageBreak/>
        <w:t>VI.4) Jogorvoslati eljárás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0"/>
        <w:gridCol w:w="2513"/>
        <w:gridCol w:w="3171"/>
      </w:tblGrid>
      <w:tr w:rsidR="00E166D1" w:rsidRPr="00E8260C" w14:paraId="4DD89995" w14:textId="77777777" w:rsidTr="00E01F50">
        <w:tc>
          <w:tcPr>
            <w:tcW w:w="9778" w:type="dxa"/>
            <w:gridSpan w:val="3"/>
          </w:tcPr>
          <w:p w14:paraId="7F85DF68" w14:textId="77777777" w:rsidR="00E166D1" w:rsidRPr="00E8260C" w:rsidRDefault="00E166D1" w:rsidP="00E01F50">
            <w:pPr>
              <w:autoSpaceDE w:val="0"/>
              <w:autoSpaceDN w:val="0"/>
              <w:adjustRightInd w:val="0"/>
              <w:spacing w:before="120" w:after="120"/>
              <w:rPr>
                <w:rFonts w:eastAsia="MyriadPro-Semibold"/>
                <w:b/>
                <w:sz w:val="18"/>
                <w:szCs w:val="18"/>
              </w:rPr>
            </w:pPr>
            <w:r w:rsidRPr="00E8260C">
              <w:rPr>
                <w:rStyle w:val="SzvegtrzsFlkvr"/>
                <w:sz w:val="18"/>
                <w:szCs w:val="18"/>
              </w:rPr>
              <w:t xml:space="preserve">Vl.4.1) </w:t>
            </w:r>
            <w:proofErr w:type="gramStart"/>
            <w:r w:rsidRPr="00E8260C">
              <w:rPr>
                <w:rStyle w:val="SzvegtrzsFlkvr"/>
                <w:sz w:val="18"/>
                <w:szCs w:val="18"/>
              </w:rPr>
              <w:t>A</w:t>
            </w:r>
            <w:proofErr w:type="gramEnd"/>
            <w:r w:rsidRPr="00E8260C">
              <w:rPr>
                <w:rStyle w:val="SzvegtrzsFlkvr"/>
                <w:sz w:val="18"/>
                <w:szCs w:val="18"/>
              </w:rPr>
              <w:t xml:space="preserve"> jogorvoslati eljárást lebonyolító szerv</w:t>
            </w:r>
          </w:p>
        </w:tc>
      </w:tr>
      <w:tr w:rsidR="00E166D1" w:rsidRPr="00E8260C" w14:paraId="6010E5BA" w14:textId="77777777" w:rsidTr="00E01F50">
        <w:tc>
          <w:tcPr>
            <w:tcW w:w="9778" w:type="dxa"/>
            <w:gridSpan w:val="3"/>
          </w:tcPr>
          <w:p w14:paraId="0988CC43"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Hivatalos név:</w:t>
            </w:r>
            <w:r w:rsidRPr="001D7CD0">
              <w:rPr>
                <w:rFonts w:asciiTheme="minorHAnsi" w:eastAsiaTheme="minorHAnsi" w:hAnsiTheme="minorHAnsi" w:cstheme="minorBidi"/>
                <w:sz w:val="22"/>
                <w:szCs w:val="22"/>
              </w:rPr>
              <w:t xml:space="preserve"> </w:t>
            </w:r>
            <w:r w:rsidRPr="001D7CD0">
              <w:rPr>
                <w:rFonts w:eastAsia="MyriadPro-Light"/>
                <w:color w:val="0070C0"/>
                <w:sz w:val="18"/>
                <w:szCs w:val="18"/>
              </w:rPr>
              <w:t>Közbeszerzési Hatóság, Közbeszerzési Döntőbizottság</w:t>
            </w:r>
          </w:p>
        </w:tc>
      </w:tr>
      <w:tr w:rsidR="00E166D1" w:rsidRPr="00E8260C" w14:paraId="4989A396" w14:textId="77777777" w:rsidTr="00E01F50">
        <w:tc>
          <w:tcPr>
            <w:tcW w:w="9778" w:type="dxa"/>
            <w:gridSpan w:val="3"/>
          </w:tcPr>
          <w:p w14:paraId="034A040A"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Postai cím:</w:t>
            </w:r>
            <w:r w:rsidRPr="00A437AC">
              <w:rPr>
                <w:rFonts w:ascii="Arial" w:hAnsi="Arial" w:cs="Arial"/>
                <w:color w:val="222222"/>
                <w:sz w:val="23"/>
                <w:szCs w:val="23"/>
                <w:shd w:val="clear" w:color="auto" w:fill="FFFFFF"/>
              </w:rPr>
              <w:t xml:space="preserve"> </w:t>
            </w:r>
            <w:r w:rsidRPr="00A437AC">
              <w:rPr>
                <w:rFonts w:eastAsia="MyriadPro-Light"/>
                <w:color w:val="0070C0"/>
                <w:sz w:val="18"/>
                <w:szCs w:val="18"/>
              </w:rPr>
              <w:t>1026 Budapest, Riadó utca 5.</w:t>
            </w:r>
          </w:p>
        </w:tc>
      </w:tr>
      <w:tr w:rsidR="00E166D1" w:rsidRPr="00E8260C" w14:paraId="245B72A6" w14:textId="77777777" w:rsidTr="00E01F50">
        <w:tc>
          <w:tcPr>
            <w:tcW w:w="3652" w:type="dxa"/>
          </w:tcPr>
          <w:p w14:paraId="405594ED"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Város:</w:t>
            </w:r>
            <w:r>
              <w:rPr>
                <w:rFonts w:eastAsia="MyriadPro-Light"/>
                <w:sz w:val="18"/>
                <w:szCs w:val="18"/>
              </w:rPr>
              <w:t xml:space="preserve"> </w:t>
            </w:r>
            <w:r w:rsidRPr="00A437AC">
              <w:rPr>
                <w:rFonts w:eastAsia="MyriadPro-Light"/>
                <w:color w:val="0070C0"/>
                <w:sz w:val="18"/>
                <w:szCs w:val="18"/>
              </w:rPr>
              <w:t>Budapest</w:t>
            </w:r>
          </w:p>
        </w:tc>
        <w:tc>
          <w:tcPr>
            <w:tcW w:w="2693" w:type="dxa"/>
          </w:tcPr>
          <w:p w14:paraId="2E3F1400"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Postai irányítószám:</w:t>
            </w:r>
            <w:r>
              <w:rPr>
                <w:rFonts w:eastAsia="MyriadPro-Light"/>
                <w:sz w:val="18"/>
                <w:szCs w:val="18"/>
              </w:rPr>
              <w:t xml:space="preserve"> </w:t>
            </w:r>
            <w:r w:rsidRPr="00B02B6E">
              <w:rPr>
                <w:rFonts w:eastAsia="MyriadPro-Light"/>
                <w:color w:val="0070C0"/>
                <w:sz w:val="18"/>
                <w:szCs w:val="18"/>
              </w:rPr>
              <w:t>1026</w:t>
            </w:r>
          </w:p>
        </w:tc>
        <w:tc>
          <w:tcPr>
            <w:tcW w:w="3433" w:type="dxa"/>
          </w:tcPr>
          <w:p w14:paraId="44EF1DEA"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Ország:</w:t>
            </w:r>
            <w:r>
              <w:rPr>
                <w:rFonts w:eastAsia="MyriadPro-Light"/>
                <w:sz w:val="18"/>
                <w:szCs w:val="18"/>
              </w:rPr>
              <w:t xml:space="preserve"> </w:t>
            </w:r>
            <w:r w:rsidRPr="00B02B6E">
              <w:rPr>
                <w:rFonts w:eastAsia="MyriadPro-Light"/>
                <w:color w:val="0070C0"/>
                <w:sz w:val="18"/>
                <w:szCs w:val="18"/>
              </w:rPr>
              <w:t>Magyarország</w:t>
            </w:r>
          </w:p>
        </w:tc>
      </w:tr>
      <w:tr w:rsidR="00E166D1" w:rsidRPr="00E8260C" w14:paraId="718E0397" w14:textId="77777777" w:rsidTr="00E01F50">
        <w:tc>
          <w:tcPr>
            <w:tcW w:w="6345" w:type="dxa"/>
            <w:gridSpan w:val="2"/>
          </w:tcPr>
          <w:p w14:paraId="634A1F92"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 xml:space="preserve">E-mail: </w:t>
            </w:r>
            <w:proofErr w:type="spellStart"/>
            <w:r w:rsidRPr="00A437AC">
              <w:rPr>
                <w:rFonts w:eastAsia="MyriadPro-Light"/>
                <w:color w:val="0070C0"/>
                <w:sz w:val="18"/>
                <w:szCs w:val="18"/>
              </w:rPr>
              <w:t>dontobizottsag</w:t>
            </w:r>
            <w:proofErr w:type="spellEnd"/>
            <w:r w:rsidRPr="00A437AC">
              <w:rPr>
                <w:rFonts w:eastAsia="MyriadPro-Light"/>
                <w:color w:val="0070C0"/>
                <w:sz w:val="18"/>
                <w:szCs w:val="18"/>
              </w:rPr>
              <w:t xml:space="preserve"> (kukac) kt.hu</w:t>
            </w:r>
          </w:p>
        </w:tc>
        <w:tc>
          <w:tcPr>
            <w:tcW w:w="3433" w:type="dxa"/>
          </w:tcPr>
          <w:p w14:paraId="2DAA1901"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Telefon:</w:t>
            </w:r>
            <w:r w:rsidRPr="00B02B6E">
              <w:rPr>
                <w:rFonts w:ascii="Arial" w:hAnsi="Arial" w:cs="Arial"/>
                <w:color w:val="222222"/>
                <w:sz w:val="23"/>
                <w:szCs w:val="23"/>
                <w:shd w:val="clear" w:color="auto" w:fill="FFFFFF"/>
              </w:rPr>
              <w:t xml:space="preserve"> </w:t>
            </w:r>
            <w:r w:rsidRPr="00B02B6E">
              <w:rPr>
                <w:rFonts w:eastAsia="MyriadPro-Light"/>
                <w:color w:val="0070C0"/>
                <w:sz w:val="18"/>
                <w:szCs w:val="18"/>
              </w:rPr>
              <w:t>06-1-882-8592</w:t>
            </w:r>
          </w:p>
        </w:tc>
      </w:tr>
      <w:tr w:rsidR="00E166D1" w:rsidRPr="00E8260C" w14:paraId="715585E9" w14:textId="77777777" w:rsidTr="00E01F50">
        <w:tc>
          <w:tcPr>
            <w:tcW w:w="6345" w:type="dxa"/>
            <w:gridSpan w:val="2"/>
          </w:tcPr>
          <w:p w14:paraId="702CBBF4"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 xml:space="preserve">Internetcím: </w:t>
            </w:r>
            <w:r w:rsidRPr="00E8260C">
              <w:rPr>
                <w:rFonts w:eastAsia="MyriadPro-Light"/>
                <w:i/>
                <w:sz w:val="18"/>
                <w:szCs w:val="18"/>
              </w:rPr>
              <w:t>(URL)</w:t>
            </w:r>
          </w:p>
        </w:tc>
        <w:tc>
          <w:tcPr>
            <w:tcW w:w="3433" w:type="dxa"/>
          </w:tcPr>
          <w:p w14:paraId="7F336278"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Fax:</w:t>
            </w:r>
            <w:r w:rsidRPr="00B02B6E">
              <w:rPr>
                <w:rFonts w:ascii="Arial" w:hAnsi="Arial" w:cs="Arial"/>
                <w:color w:val="222222"/>
                <w:sz w:val="23"/>
                <w:szCs w:val="23"/>
                <w:shd w:val="clear" w:color="auto" w:fill="FFFFFF"/>
              </w:rPr>
              <w:t xml:space="preserve"> </w:t>
            </w:r>
            <w:r w:rsidRPr="00B02B6E">
              <w:rPr>
                <w:rFonts w:eastAsia="MyriadPro-Light"/>
                <w:color w:val="0070C0"/>
                <w:sz w:val="18"/>
                <w:szCs w:val="18"/>
              </w:rPr>
              <w:t>06-1-882-8593</w:t>
            </w:r>
          </w:p>
        </w:tc>
      </w:tr>
      <w:tr w:rsidR="00E166D1" w:rsidRPr="00E8260C" w14:paraId="6E85F52B" w14:textId="77777777" w:rsidTr="00E01F50">
        <w:tc>
          <w:tcPr>
            <w:tcW w:w="9778" w:type="dxa"/>
            <w:gridSpan w:val="3"/>
          </w:tcPr>
          <w:p w14:paraId="78FF2045" w14:textId="77777777" w:rsidR="00E166D1" w:rsidRPr="00E8260C" w:rsidRDefault="00E166D1" w:rsidP="00E01F50">
            <w:pPr>
              <w:autoSpaceDE w:val="0"/>
              <w:autoSpaceDN w:val="0"/>
              <w:adjustRightInd w:val="0"/>
              <w:spacing w:before="120" w:after="120"/>
              <w:rPr>
                <w:rFonts w:eastAsia="MyriadPro-Semibold"/>
                <w:b/>
                <w:sz w:val="18"/>
                <w:szCs w:val="18"/>
              </w:rPr>
            </w:pPr>
            <w:r w:rsidRPr="00E8260C">
              <w:rPr>
                <w:rStyle w:val="SzvegtrzsFlkvr"/>
                <w:sz w:val="18"/>
                <w:szCs w:val="18"/>
              </w:rPr>
              <w:t xml:space="preserve">Vl.4.2) </w:t>
            </w:r>
            <w:proofErr w:type="gramStart"/>
            <w:r w:rsidRPr="00E8260C">
              <w:rPr>
                <w:rStyle w:val="SzvegtrzsFlkvr"/>
                <w:sz w:val="18"/>
                <w:szCs w:val="18"/>
              </w:rPr>
              <w:t>A</w:t>
            </w:r>
            <w:proofErr w:type="gramEnd"/>
            <w:r w:rsidRPr="00E8260C">
              <w:rPr>
                <w:rStyle w:val="SzvegtrzsFlkvr"/>
                <w:sz w:val="18"/>
                <w:szCs w:val="18"/>
              </w:rPr>
              <w:t xml:space="preserve"> békéltetési eljárást lebonyolító szerv </w:t>
            </w:r>
            <w:r w:rsidRPr="00E8260C">
              <w:rPr>
                <w:rStyle w:val="SzvegtrzsFlkvr"/>
                <w:sz w:val="18"/>
                <w:szCs w:val="18"/>
                <w:vertAlign w:val="superscript"/>
              </w:rPr>
              <w:t>2</w:t>
            </w:r>
          </w:p>
        </w:tc>
      </w:tr>
      <w:tr w:rsidR="00E166D1" w:rsidRPr="00E8260C" w14:paraId="4A5BEE0E" w14:textId="77777777" w:rsidTr="00E01F50">
        <w:tc>
          <w:tcPr>
            <w:tcW w:w="9778" w:type="dxa"/>
            <w:gridSpan w:val="3"/>
          </w:tcPr>
          <w:p w14:paraId="241B6770"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Hivatalos név:</w:t>
            </w:r>
          </w:p>
        </w:tc>
      </w:tr>
      <w:tr w:rsidR="00E166D1" w:rsidRPr="00E8260C" w14:paraId="7D4B1CCA" w14:textId="77777777" w:rsidTr="00E01F50">
        <w:tc>
          <w:tcPr>
            <w:tcW w:w="9778" w:type="dxa"/>
            <w:gridSpan w:val="3"/>
          </w:tcPr>
          <w:p w14:paraId="43C87C08"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Postai cím:</w:t>
            </w:r>
          </w:p>
        </w:tc>
      </w:tr>
      <w:tr w:rsidR="00E166D1" w:rsidRPr="00E8260C" w14:paraId="66E5C98E" w14:textId="77777777" w:rsidTr="00E01F50">
        <w:tc>
          <w:tcPr>
            <w:tcW w:w="3652" w:type="dxa"/>
          </w:tcPr>
          <w:p w14:paraId="459C6213"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Város:</w:t>
            </w:r>
          </w:p>
        </w:tc>
        <w:tc>
          <w:tcPr>
            <w:tcW w:w="2693" w:type="dxa"/>
          </w:tcPr>
          <w:p w14:paraId="1B6B53F0"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Postai irányítószám:</w:t>
            </w:r>
          </w:p>
        </w:tc>
        <w:tc>
          <w:tcPr>
            <w:tcW w:w="3433" w:type="dxa"/>
          </w:tcPr>
          <w:p w14:paraId="7F7FDA47"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Ország:</w:t>
            </w:r>
          </w:p>
        </w:tc>
      </w:tr>
      <w:tr w:rsidR="00E166D1" w:rsidRPr="00E8260C" w14:paraId="07D109D1" w14:textId="77777777" w:rsidTr="00E01F50">
        <w:tc>
          <w:tcPr>
            <w:tcW w:w="6345" w:type="dxa"/>
            <w:gridSpan w:val="2"/>
          </w:tcPr>
          <w:p w14:paraId="18723EDB"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 xml:space="preserve">E-mail: </w:t>
            </w:r>
          </w:p>
        </w:tc>
        <w:tc>
          <w:tcPr>
            <w:tcW w:w="3433" w:type="dxa"/>
          </w:tcPr>
          <w:p w14:paraId="71E20B1B"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Telefon:</w:t>
            </w:r>
          </w:p>
        </w:tc>
      </w:tr>
      <w:tr w:rsidR="00E166D1" w:rsidRPr="00E8260C" w14:paraId="3ED7314E" w14:textId="77777777" w:rsidTr="00E01F50">
        <w:tc>
          <w:tcPr>
            <w:tcW w:w="6345" w:type="dxa"/>
            <w:gridSpan w:val="2"/>
          </w:tcPr>
          <w:p w14:paraId="797245E7"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 xml:space="preserve">Internetcím: </w:t>
            </w:r>
            <w:r w:rsidRPr="00E8260C">
              <w:rPr>
                <w:rFonts w:eastAsia="MyriadPro-Light"/>
                <w:i/>
                <w:sz w:val="18"/>
                <w:szCs w:val="18"/>
              </w:rPr>
              <w:t>(URL)</w:t>
            </w:r>
          </w:p>
        </w:tc>
        <w:tc>
          <w:tcPr>
            <w:tcW w:w="3433" w:type="dxa"/>
          </w:tcPr>
          <w:p w14:paraId="2FF0AADA"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Fax:</w:t>
            </w:r>
          </w:p>
        </w:tc>
      </w:tr>
      <w:tr w:rsidR="00E166D1" w:rsidRPr="00E8260C" w14:paraId="4715F309" w14:textId="77777777" w:rsidTr="00E01F50">
        <w:tc>
          <w:tcPr>
            <w:tcW w:w="9778" w:type="dxa"/>
            <w:gridSpan w:val="3"/>
          </w:tcPr>
          <w:p w14:paraId="608B5B72" w14:textId="77777777" w:rsidR="00E166D1" w:rsidRPr="00E8260C" w:rsidRDefault="00E166D1" w:rsidP="00E01F50">
            <w:pPr>
              <w:autoSpaceDE w:val="0"/>
              <w:autoSpaceDN w:val="0"/>
              <w:adjustRightInd w:val="0"/>
              <w:spacing w:before="120" w:after="120"/>
              <w:rPr>
                <w:rStyle w:val="SzvegtrzsFlkvr"/>
                <w:sz w:val="18"/>
                <w:szCs w:val="18"/>
              </w:rPr>
            </w:pPr>
            <w:r w:rsidRPr="00E8260C">
              <w:rPr>
                <w:rStyle w:val="SzvegtrzsFlkvr"/>
                <w:sz w:val="18"/>
                <w:szCs w:val="18"/>
              </w:rPr>
              <w:t>Vl.4.3) Jogorvoslati kérelmek benyújtása</w:t>
            </w:r>
          </w:p>
          <w:p w14:paraId="5D4003A5" w14:textId="77777777" w:rsidR="00E166D1" w:rsidRDefault="00E166D1" w:rsidP="00E01F50">
            <w:pPr>
              <w:spacing w:before="120" w:after="120"/>
              <w:rPr>
                <w:rFonts w:eastAsia="MyriadPro-Light"/>
                <w:sz w:val="18"/>
                <w:szCs w:val="18"/>
              </w:rPr>
            </w:pPr>
            <w:r w:rsidRPr="00E8260C">
              <w:rPr>
                <w:rFonts w:eastAsia="MyriadPro-Light"/>
                <w:sz w:val="18"/>
                <w:szCs w:val="18"/>
              </w:rPr>
              <w:t>A jogorvoslati kérelmek benyújtásának határidejére vonatkozó pontos információ:</w:t>
            </w:r>
          </w:p>
          <w:p w14:paraId="7BD8CBF8" w14:textId="77777777" w:rsidR="00E166D1" w:rsidRPr="00E8260C" w:rsidRDefault="00E166D1" w:rsidP="00E01F50">
            <w:pPr>
              <w:spacing w:before="120" w:after="120"/>
              <w:rPr>
                <w:rFonts w:eastAsia="MyriadPro-Light"/>
                <w:sz w:val="18"/>
                <w:szCs w:val="18"/>
              </w:rPr>
            </w:pPr>
            <w:r w:rsidRPr="001D7CD0">
              <w:rPr>
                <w:rFonts w:eastAsia="MyriadPro-Light"/>
                <w:color w:val="0070C0"/>
                <w:sz w:val="18"/>
                <w:szCs w:val="18"/>
              </w:rPr>
              <w:t xml:space="preserve">A </w:t>
            </w:r>
            <w:proofErr w:type="spellStart"/>
            <w:r w:rsidRPr="001D7CD0">
              <w:rPr>
                <w:rFonts w:eastAsia="MyriadPro-Light"/>
                <w:color w:val="0070C0"/>
                <w:sz w:val="18"/>
                <w:szCs w:val="18"/>
              </w:rPr>
              <w:t>Kbt.</w:t>
            </w:r>
            <w:r>
              <w:rPr>
                <w:rFonts w:eastAsia="MyriadPro-Light"/>
                <w:color w:val="0070C0"/>
                <w:sz w:val="18"/>
                <w:szCs w:val="18"/>
              </w:rPr>
              <w:t>-ben</w:t>
            </w:r>
            <w:proofErr w:type="spellEnd"/>
            <w:r>
              <w:rPr>
                <w:rFonts w:eastAsia="MyriadPro-Light"/>
                <w:color w:val="0070C0"/>
                <w:sz w:val="18"/>
                <w:szCs w:val="18"/>
              </w:rPr>
              <w:t xml:space="preserve"> meghatározottak szerint.</w:t>
            </w:r>
          </w:p>
        </w:tc>
      </w:tr>
      <w:tr w:rsidR="00E166D1" w:rsidRPr="00E8260C" w14:paraId="5EBE7B33" w14:textId="77777777" w:rsidTr="00E01F50">
        <w:tc>
          <w:tcPr>
            <w:tcW w:w="9778" w:type="dxa"/>
            <w:gridSpan w:val="3"/>
          </w:tcPr>
          <w:p w14:paraId="3019898C" w14:textId="77777777" w:rsidR="00E166D1" w:rsidRPr="00E8260C" w:rsidRDefault="00E166D1" w:rsidP="00E01F50">
            <w:pPr>
              <w:autoSpaceDE w:val="0"/>
              <w:autoSpaceDN w:val="0"/>
              <w:adjustRightInd w:val="0"/>
              <w:spacing w:before="120" w:after="120"/>
              <w:rPr>
                <w:rFonts w:eastAsia="MyriadPro-Semibold"/>
                <w:b/>
                <w:sz w:val="18"/>
                <w:szCs w:val="18"/>
              </w:rPr>
            </w:pPr>
            <w:r w:rsidRPr="00E8260C">
              <w:rPr>
                <w:rStyle w:val="SzvegtrzsFlkvr"/>
                <w:sz w:val="18"/>
                <w:szCs w:val="18"/>
              </w:rPr>
              <w:t xml:space="preserve">Vl.4.4) </w:t>
            </w:r>
            <w:proofErr w:type="gramStart"/>
            <w:r w:rsidRPr="00745F8D">
              <w:rPr>
                <w:rStyle w:val="SzvegtrzsFlkvr"/>
                <w:sz w:val="18"/>
                <w:szCs w:val="18"/>
              </w:rPr>
              <w:t>A</w:t>
            </w:r>
            <w:proofErr w:type="gramEnd"/>
            <w:r w:rsidRPr="00745F8D">
              <w:rPr>
                <w:rStyle w:val="SzvegtrzsFlkvr"/>
                <w:sz w:val="18"/>
                <w:szCs w:val="18"/>
              </w:rPr>
              <w:t xml:space="preserve"> jogorvoslati kérelmek benyújtására vonatkozó információ a következő szervtől szerezhető be</w:t>
            </w:r>
            <w:r>
              <w:rPr>
                <w:rStyle w:val="SzvegtrzsFlkvr"/>
                <w:sz w:val="18"/>
                <w:szCs w:val="18"/>
              </w:rPr>
              <w:t xml:space="preserve"> </w:t>
            </w:r>
            <w:r w:rsidRPr="00745F8D">
              <w:rPr>
                <w:rStyle w:val="SzvegtrzsFlkvr"/>
                <w:sz w:val="18"/>
                <w:szCs w:val="18"/>
                <w:vertAlign w:val="superscript"/>
              </w:rPr>
              <w:t>2</w:t>
            </w:r>
          </w:p>
        </w:tc>
      </w:tr>
      <w:tr w:rsidR="00E166D1" w:rsidRPr="00E8260C" w14:paraId="4A8F07EB" w14:textId="77777777" w:rsidTr="00E01F50">
        <w:tc>
          <w:tcPr>
            <w:tcW w:w="9778" w:type="dxa"/>
            <w:gridSpan w:val="3"/>
          </w:tcPr>
          <w:p w14:paraId="4C894E56"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Hivatalos név:</w:t>
            </w:r>
            <w:r w:rsidRPr="001A7314">
              <w:rPr>
                <w:rFonts w:eastAsia="MyriadPro-Light"/>
                <w:color w:val="0070C0"/>
                <w:sz w:val="18"/>
                <w:szCs w:val="18"/>
              </w:rPr>
              <w:t xml:space="preserve"> Közbeszerzési Hatóság, Közbeszerzési Döntőbizottság</w:t>
            </w:r>
          </w:p>
        </w:tc>
      </w:tr>
      <w:tr w:rsidR="00E166D1" w:rsidRPr="00E8260C" w14:paraId="77F067A6" w14:textId="77777777" w:rsidTr="00E01F50">
        <w:tc>
          <w:tcPr>
            <w:tcW w:w="9778" w:type="dxa"/>
            <w:gridSpan w:val="3"/>
          </w:tcPr>
          <w:p w14:paraId="6C2F9191"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Postai cím:</w:t>
            </w:r>
          </w:p>
        </w:tc>
      </w:tr>
      <w:tr w:rsidR="00E166D1" w:rsidRPr="00E8260C" w14:paraId="2468882D" w14:textId="77777777" w:rsidTr="00E01F50">
        <w:tc>
          <w:tcPr>
            <w:tcW w:w="3652" w:type="dxa"/>
          </w:tcPr>
          <w:p w14:paraId="5CC554CC"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Város:</w:t>
            </w:r>
          </w:p>
        </w:tc>
        <w:tc>
          <w:tcPr>
            <w:tcW w:w="2693" w:type="dxa"/>
          </w:tcPr>
          <w:p w14:paraId="1952FBF1"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Postai irányítószám:</w:t>
            </w:r>
          </w:p>
        </w:tc>
        <w:tc>
          <w:tcPr>
            <w:tcW w:w="3433" w:type="dxa"/>
          </w:tcPr>
          <w:p w14:paraId="1F97FA42"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Ország:</w:t>
            </w:r>
          </w:p>
        </w:tc>
      </w:tr>
      <w:tr w:rsidR="00E166D1" w:rsidRPr="00E8260C" w14:paraId="416E5E00" w14:textId="77777777" w:rsidTr="00E01F50">
        <w:tc>
          <w:tcPr>
            <w:tcW w:w="6345" w:type="dxa"/>
            <w:gridSpan w:val="2"/>
          </w:tcPr>
          <w:p w14:paraId="593CE3CA"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 xml:space="preserve">E-mail: </w:t>
            </w:r>
          </w:p>
        </w:tc>
        <w:tc>
          <w:tcPr>
            <w:tcW w:w="3433" w:type="dxa"/>
          </w:tcPr>
          <w:p w14:paraId="0FFB9421"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Telefon:</w:t>
            </w:r>
          </w:p>
        </w:tc>
      </w:tr>
      <w:tr w:rsidR="00E166D1" w:rsidRPr="00E8260C" w14:paraId="683353E6" w14:textId="77777777" w:rsidTr="00E01F50">
        <w:tc>
          <w:tcPr>
            <w:tcW w:w="6345" w:type="dxa"/>
            <w:gridSpan w:val="2"/>
          </w:tcPr>
          <w:p w14:paraId="4218FFB0"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 xml:space="preserve">Internetcím: </w:t>
            </w:r>
            <w:r w:rsidRPr="00E8260C">
              <w:rPr>
                <w:rFonts w:eastAsia="MyriadPro-Light"/>
                <w:i/>
                <w:sz w:val="18"/>
                <w:szCs w:val="18"/>
              </w:rPr>
              <w:t>(URL)</w:t>
            </w:r>
          </w:p>
        </w:tc>
        <w:tc>
          <w:tcPr>
            <w:tcW w:w="3433" w:type="dxa"/>
          </w:tcPr>
          <w:p w14:paraId="5415ED09" w14:textId="77777777" w:rsidR="00E166D1" w:rsidRPr="00E8260C" w:rsidRDefault="00E166D1" w:rsidP="00E01F50">
            <w:pPr>
              <w:spacing w:before="120" w:after="120"/>
              <w:rPr>
                <w:rFonts w:eastAsia="MyriadPro-LightIt"/>
                <w:iCs/>
                <w:sz w:val="18"/>
                <w:szCs w:val="18"/>
              </w:rPr>
            </w:pPr>
            <w:r w:rsidRPr="00E8260C">
              <w:rPr>
                <w:rFonts w:eastAsia="MyriadPro-Light"/>
                <w:sz w:val="18"/>
                <w:szCs w:val="18"/>
              </w:rPr>
              <w:t>Fax:</w:t>
            </w:r>
          </w:p>
        </w:tc>
      </w:tr>
    </w:tbl>
    <w:p w14:paraId="14269266" w14:textId="77777777" w:rsidR="00E166D1" w:rsidRPr="00E8260C" w:rsidRDefault="00E166D1" w:rsidP="00E166D1">
      <w:pPr>
        <w:autoSpaceDE w:val="0"/>
        <w:autoSpaceDN w:val="0"/>
        <w:adjustRightInd w:val="0"/>
        <w:spacing w:before="120" w:after="120"/>
        <w:rPr>
          <w:rFonts w:eastAsia="MyriadPro-Semibold"/>
          <w:b/>
          <w:sz w:val="22"/>
          <w:szCs w:val="22"/>
        </w:rPr>
      </w:pPr>
      <w:r w:rsidRPr="00E8260C">
        <w:rPr>
          <w:rFonts w:eastAsia="MyriadPro-Semibold"/>
          <w:b/>
          <w:sz w:val="22"/>
          <w:szCs w:val="22"/>
        </w:rPr>
        <w:t xml:space="preserve">VI.5) E hirdetmény feladásának dátuma: </w:t>
      </w:r>
      <w:r w:rsidRPr="0073693A">
        <w:rPr>
          <w:rFonts w:eastAsia="MyriadPro-Light"/>
          <w:color w:val="0070C0"/>
          <w:sz w:val="18"/>
          <w:szCs w:val="18"/>
        </w:rPr>
        <w:t>(30/03/2017)</w:t>
      </w:r>
    </w:p>
    <w:p w14:paraId="109A3204" w14:textId="61A6470B" w:rsidR="001D043B" w:rsidRPr="00F671AC" w:rsidRDefault="001D043B" w:rsidP="005B1C5A">
      <w:pPr>
        <w:jc w:val="center"/>
        <w:rPr>
          <w:sz w:val="22"/>
          <w:szCs w:val="22"/>
        </w:rPr>
      </w:pPr>
      <w:r>
        <w:rPr>
          <w:sz w:val="22"/>
          <w:szCs w:val="22"/>
        </w:rPr>
        <w:lastRenderedPageBreak/>
        <w:t xml:space="preserve">V. </w:t>
      </w:r>
      <w:r w:rsidR="003366D7">
        <w:rPr>
          <w:smallCaps/>
          <w:sz w:val="22"/>
          <w:szCs w:val="22"/>
        </w:rPr>
        <w:t>KERETMEGÁLLAPODÁS</w:t>
      </w:r>
      <w:r w:rsidRPr="000267CD">
        <w:rPr>
          <w:smallCaps/>
          <w:sz w:val="22"/>
          <w:szCs w:val="22"/>
        </w:rPr>
        <w:t xml:space="preserve"> </w:t>
      </w:r>
      <w:r w:rsidRPr="000267CD">
        <w:rPr>
          <w:smallCaps/>
          <w:sz w:val="22"/>
          <w:szCs w:val="22"/>
        </w:rPr>
        <w:br/>
        <w:t>TERVEZETE</w:t>
      </w:r>
      <w:r>
        <w:rPr>
          <w:smallCaps/>
          <w:sz w:val="22"/>
          <w:szCs w:val="22"/>
        </w:rPr>
        <w:t xml:space="preserve"> </w:t>
      </w:r>
    </w:p>
    <w:p w14:paraId="7AB70CA9" w14:textId="77777777" w:rsidR="00791CC6" w:rsidRPr="000267CD" w:rsidRDefault="00791CC6" w:rsidP="00791CC6">
      <w:pPr>
        <w:jc w:val="both"/>
        <w:rPr>
          <w:sz w:val="22"/>
          <w:szCs w:val="22"/>
        </w:rPr>
      </w:pPr>
    </w:p>
    <w:p w14:paraId="5B6DAB8D" w14:textId="77777777" w:rsidR="00791CC6" w:rsidRPr="000267CD" w:rsidRDefault="00791CC6" w:rsidP="00791CC6">
      <w:pPr>
        <w:jc w:val="both"/>
        <w:rPr>
          <w:sz w:val="22"/>
          <w:szCs w:val="22"/>
        </w:rPr>
      </w:pPr>
    </w:p>
    <w:p w14:paraId="195B1951" w14:textId="77777777" w:rsidR="00791CC6" w:rsidRPr="000267CD" w:rsidRDefault="00791CC6" w:rsidP="00791CC6">
      <w:pPr>
        <w:tabs>
          <w:tab w:val="left" w:pos="960"/>
        </w:tabs>
        <w:ind w:left="567" w:hanging="567"/>
        <w:jc w:val="both"/>
        <w:rPr>
          <w:sz w:val="22"/>
          <w:szCs w:val="22"/>
        </w:rPr>
      </w:pPr>
      <w:proofErr w:type="gramStart"/>
      <w:r w:rsidRPr="000267CD">
        <w:rPr>
          <w:sz w:val="22"/>
          <w:szCs w:val="22"/>
        </w:rPr>
        <w:t>mely</w:t>
      </w:r>
      <w:proofErr w:type="gramEnd"/>
      <w:r w:rsidRPr="000267CD">
        <w:rPr>
          <w:sz w:val="22"/>
          <w:szCs w:val="22"/>
        </w:rPr>
        <w:t xml:space="preserve"> létrejött </w:t>
      </w:r>
      <w:r>
        <w:rPr>
          <w:sz w:val="22"/>
          <w:szCs w:val="22"/>
        </w:rPr>
        <w:t xml:space="preserve">egyrészről </w:t>
      </w:r>
    </w:p>
    <w:p w14:paraId="56E6EAC7" w14:textId="77777777" w:rsidR="00791CC6" w:rsidRPr="000267CD" w:rsidRDefault="00791CC6" w:rsidP="00791CC6">
      <w:pPr>
        <w:tabs>
          <w:tab w:val="left" w:pos="960"/>
        </w:tabs>
        <w:ind w:left="567" w:hanging="567"/>
        <w:jc w:val="both"/>
        <w:rPr>
          <w:sz w:val="22"/>
          <w:szCs w:val="22"/>
        </w:rPr>
      </w:pPr>
    </w:p>
    <w:p w14:paraId="73C9B087" w14:textId="77777777" w:rsidR="00791CC6" w:rsidRPr="000267CD" w:rsidRDefault="00791CC6" w:rsidP="00791CC6">
      <w:pPr>
        <w:pStyle w:val="NormlWeb"/>
        <w:spacing w:before="0" w:beforeAutospacing="0" w:after="0" w:afterAutospacing="0"/>
        <w:ind w:right="150"/>
        <w:jc w:val="both"/>
        <w:rPr>
          <w:color w:val="auto"/>
          <w:sz w:val="22"/>
          <w:szCs w:val="22"/>
        </w:rPr>
      </w:pPr>
      <w:proofErr w:type="gramStart"/>
      <w:r>
        <w:rPr>
          <w:color w:val="auto"/>
          <w:sz w:val="22"/>
          <w:szCs w:val="22"/>
        </w:rPr>
        <w:t>a</w:t>
      </w:r>
      <w:proofErr w:type="gramEnd"/>
      <w:r w:rsidRPr="000267CD">
        <w:rPr>
          <w:color w:val="auto"/>
          <w:sz w:val="22"/>
          <w:szCs w:val="22"/>
        </w:rPr>
        <w:t xml:space="preserve"> Miniszterelnökség </w:t>
      </w:r>
    </w:p>
    <w:p w14:paraId="1B861BE3" w14:textId="77777777" w:rsidR="00791CC6" w:rsidRPr="000267CD" w:rsidRDefault="00791CC6" w:rsidP="00791CC6">
      <w:pPr>
        <w:jc w:val="both"/>
        <w:rPr>
          <w:sz w:val="22"/>
          <w:szCs w:val="22"/>
        </w:rPr>
      </w:pPr>
      <w:proofErr w:type="gramStart"/>
      <w:r w:rsidRPr="000267CD">
        <w:rPr>
          <w:sz w:val="22"/>
          <w:szCs w:val="22"/>
        </w:rPr>
        <w:t>székhely</w:t>
      </w:r>
      <w:proofErr w:type="gramEnd"/>
      <w:r w:rsidRPr="000267CD">
        <w:rPr>
          <w:sz w:val="22"/>
          <w:szCs w:val="22"/>
        </w:rPr>
        <w:t xml:space="preserve">: 1055 Budapest, Kossuth Lajos tér </w:t>
      </w:r>
      <w:r>
        <w:rPr>
          <w:sz w:val="22"/>
          <w:szCs w:val="22"/>
        </w:rPr>
        <w:t>1-3.</w:t>
      </w:r>
    </w:p>
    <w:p w14:paraId="02E89C39" w14:textId="77777777" w:rsidR="00791CC6" w:rsidRPr="000267CD" w:rsidRDefault="00791CC6" w:rsidP="00791CC6">
      <w:pPr>
        <w:jc w:val="both"/>
        <w:rPr>
          <w:sz w:val="22"/>
          <w:szCs w:val="22"/>
        </w:rPr>
      </w:pPr>
      <w:proofErr w:type="gramStart"/>
      <w:r w:rsidRPr="000267CD">
        <w:rPr>
          <w:sz w:val="22"/>
          <w:szCs w:val="22"/>
        </w:rPr>
        <w:t>képviseli</w:t>
      </w:r>
      <w:proofErr w:type="gramEnd"/>
      <w:r w:rsidRPr="000267CD">
        <w:rPr>
          <w:sz w:val="22"/>
          <w:szCs w:val="22"/>
        </w:rPr>
        <w:t>:</w:t>
      </w:r>
      <w:r>
        <w:rPr>
          <w:sz w:val="22"/>
          <w:szCs w:val="22"/>
        </w:rPr>
        <w:t xml:space="preserve"> </w:t>
      </w:r>
      <w:r w:rsidRPr="000267CD">
        <w:rPr>
          <w:sz w:val="22"/>
          <w:szCs w:val="22"/>
        </w:rPr>
        <w:t xml:space="preserve">Lázár János </w:t>
      </w:r>
      <w:r>
        <w:rPr>
          <w:sz w:val="22"/>
          <w:szCs w:val="22"/>
        </w:rPr>
        <w:t>Miniszterelnökséget vezető miniszter</w:t>
      </w:r>
      <w:r w:rsidRPr="000267CD">
        <w:rPr>
          <w:sz w:val="22"/>
          <w:szCs w:val="22"/>
        </w:rPr>
        <w:t>,</w:t>
      </w:r>
    </w:p>
    <w:p w14:paraId="30BDF87F" w14:textId="77777777" w:rsidR="00791CC6" w:rsidRPr="000267CD" w:rsidRDefault="00791CC6" w:rsidP="00791CC6">
      <w:pPr>
        <w:jc w:val="both"/>
        <w:rPr>
          <w:sz w:val="22"/>
          <w:szCs w:val="22"/>
        </w:rPr>
      </w:pPr>
      <w:proofErr w:type="gramStart"/>
      <w:r w:rsidRPr="000267CD">
        <w:rPr>
          <w:sz w:val="22"/>
          <w:szCs w:val="22"/>
        </w:rPr>
        <w:t>mint</w:t>
      </w:r>
      <w:proofErr w:type="gramEnd"/>
      <w:r w:rsidRPr="000267CD">
        <w:rPr>
          <w:sz w:val="22"/>
          <w:szCs w:val="22"/>
        </w:rPr>
        <w:t xml:space="preserve"> meg</w:t>
      </w:r>
      <w:r>
        <w:rPr>
          <w:sz w:val="22"/>
          <w:szCs w:val="22"/>
        </w:rPr>
        <w:t>b</w:t>
      </w:r>
      <w:r w:rsidRPr="000267CD">
        <w:rPr>
          <w:sz w:val="22"/>
          <w:szCs w:val="22"/>
        </w:rPr>
        <w:t>í</w:t>
      </w:r>
      <w:r>
        <w:rPr>
          <w:sz w:val="22"/>
          <w:szCs w:val="22"/>
        </w:rPr>
        <w:t>z</w:t>
      </w:r>
      <w:r w:rsidRPr="000267CD">
        <w:rPr>
          <w:sz w:val="22"/>
          <w:szCs w:val="22"/>
        </w:rPr>
        <w:t xml:space="preserve">ó (továbbiakban: </w:t>
      </w:r>
      <w:r w:rsidRPr="000267CD">
        <w:rPr>
          <w:b/>
          <w:sz w:val="22"/>
          <w:szCs w:val="22"/>
        </w:rPr>
        <w:t>Megbízó),</w:t>
      </w:r>
    </w:p>
    <w:p w14:paraId="02F2E60D" w14:textId="77777777" w:rsidR="00791CC6" w:rsidRPr="000267CD" w:rsidRDefault="00791CC6" w:rsidP="00791CC6">
      <w:pPr>
        <w:tabs>
          <w:tab w:val="left" w:pos="960"/>
        </w:tabs>
        <w:ind w:left="567" w:hanging="567"/>
        <w:jc w:val="both"/>
        <w:rPr>
          <w:sz w:val="22"/>
          <w:szCs w:val="22"/>
        </w:rPr>
      </w:pPr>
    </w:p>
    <w:p w14:paraId="3B7036E5" w14:textId="77777777" w:rsidR="00791CC6" w:rsidRPr="000267CD" w:rsidRDefault="00791CC6" w:rsidP="00791CC6">
      <w:pPr>
        <w:tabs>
          <w:tab w:val="left" w:pos="960"/>
        </w:tabs>
        <w:ind w:left="567" w:hanging="567"/>
        <w:jc w:val="both"/>
        <w:rPr>
          <w:sz w:val="22"/>
          <w:szCs w:val="22"/>
        </w:rPr>
      </w:pPr>
    </w:p>
    <w:p w14:paraId="5AF6D58B" w14:textId="77777777" w:rsidR="00791CC6" w:rsidRPr="000267CD" w:rsidRDefault="00791CC6" w:rsidP="00791CC6">
      <w:pPr>
        <w:tabs>
          <w:tab w:val="left" w:pos="960"/>
        </w:tabs>
        <w:ind w:left="567" w:hanging="567"/>
        <w:jc w:val="both"/>
        <w:rPr>
          <w:sz w:val="22"/>
          <w:szCs w:val="22"/>
        </w:rPr>
      </w:pPr>
      <w:r w:rsidRPr="000267CD">
        <w:rPr>
          <w:sz w:val="22"/>
          <w:szCs w:val="22"/>
        </w:rPr>
        <w:t xml:space="preserve">valamint másrészről </w:t>
      </w:r>
      <w:proofErr w:type="gramStart"/>
      <w:r w:rsidRPr="000267CD">
        <w:rPr>
          <w:sz w:val="22"/>
          <w:szCs w:val="22"/>
        </w:rPr>
        <w:t>a</w:t>
      </w:r>
      <w:proofErr w:type="gramEnd"/>
    </w:p>
    <w:p w14:paraId="4A6B2AFC" w14:textId="77777777" w:rsidR="00791CC6" w:rsidRPr="000267CD" w:rsidRDefault="00791CC6" w:rsidP="00791CC6">
      <w:pPr>
        <w:jc w:val="both"/>
        <w:rPr>
          <w:bCs/>
          <w:sz w:val="22"/>
          <w:szCs w:val="22"/>
        </w:rPr>
      </w:pPr>
      <w:r w:rsidRPr="000267CD">
        <w:rPr>
          <w:b/>
          <w:bCs/>
          <w:sz w:val="22"/>
          <w:szCs w:val="22"/>
        </w:rPr>
        <w:t>…</w:t>
      </w:r>
      <w:proofErr w:type="gramStart"/>
      <w:r w:rsidRPr="000267CD">
        <w:rPr>
          <w:b/>
          <w:bCs/>
          <w:sz w:val="22"/>
          <w:szCs w:val="22"/>
        </w:rPr>
        <w:t>………………………………………</w:t>
      </w:r>
      <w:proofErr w:type="gramEnd"/>
      <w:r w:rsidRPr="000267CD">
        <w:rPr>
          <w:b/>
          <w:bCs/>
          <w:sz w:val="22"/>
          <w:szCs w:val="22"/>
        </w:rPr>
        <w:t xml:space="preserve"> </w:t>
      </w:r>
      <w:r w:rsidRPr="000267CD">
        <w:rPr>
          <w:b/>
          <w:bCs/>
          <w:sz w:val="22"/>
          <w:szCs w:val="22"/>
        </w:rPr>
        <w:br/>
      </w:r>
      <w:r w:rsidRPr="000267CD">
        <w:rPr>
          <w:bCs/>
          <w:sz w:val="22"/>
          <w:szCs w:val="22"/>
        </w:rPr>
        <w:t xml:space="preserve">székhely (cím): </w:t>
      </w:r>
    </w:p>
    <w:p w14:paraId="0C5CD832" w14:textId="77777777" w:rsidR="00791CC6" w:rsidRPr="000267CD" w:rsidRDefault="00791CC6" w:rsidP="00791CC6">
      <w:pPr>
        <w:jc w:val="both"/>
        <w:rPr>
          <w:bCs/>
          <w:sz w:val="22"/>
          <w:szCs w:val="22"/>
        </w:rPr>
      </w:pPr>
      <w:proofErr w:type="gramStart"/>
      <w:r w:rsidRPr="000267CD">
        <w:rPr>
          <w:bCs/>
          <w:sz w:val="22"/>
          <w:szCs w:val="22"/>
        </w:rPr>
        <w:t>levelezési</w:t>
      </w:r>
      <w:proofErr w:type="gramEnd"/>
      <w:r w:rsidRPr="000267CD">
        <w:rPr>
          <w:bCs/>
          <w:sz w:val="22"/>
          <w:szCs w:val="22"/>
        </w:rPr>
        <w:t xml:space="preserve"> cím: </w:t>
      </w:r>
    </w:p>
    <w:p w14:paraId="60DEB70D" w14:textId="77777777" w:rsidR="00791CC6" w:rsidRPr="000267CD" w:rsidRDefault="00791CC6" w:rsidP="00791CC6">
      <w:pPr>
        <w:jc w:val="both"/>
        <w:rPr>
          <w:bCs/>
          <w:sz w:val="22"/>
          <w:szCs w:val="22"/>
        </w:rPr>
      </w:pPr>
      <w:proofErr w:type="gramStart"/>
      <w:r w:rsidRPr="000267CD">
        <w:rPr>
          <w:bCs/>
          <w:sz w:val="22"/>
          <w:szCs w:val="22"/>
        </w:rPr>
        <w:t>cégjegyzékszám</w:t>
      </w:r>
      <w:proofErr w:type="gramEnd"/>
      <w:r w:rsidRPr="000267CD">
        <w:rPr>
          <w:bCs/>
          <w:sz w:val="22"/>
          <w:szCs w:val="22"/>
        </w:rPr>
        <w:t>:</w:t>
      </w:r>
    </w:p>
    <w:p w14:paraId="5B215319" w14:textId="77777777" w:rsidR="00791CC6" w:rsidRPr="000267CD" w:rsidRDefault="00791CC6" w:rsidP="00791CC6">
      <w:pPr>
        <w:jc w:val="both"/>
        <w:rPr>
          <w:bCs/>
          <w:sz w:val="22"/>
          <w:szCs w:val="22"/>
        </w:rPr>
      </w:pPr>
      <w:proofErr w:type="gramStart"/>
      <w:r w:rsidRPr="000267CD">
        <w:rPr>
          <w:bCs/>
          <w:sz w:val="22"/>
          <w:szCs w:val="22"/>
        </w:rPr>
        <w:t>adószám</w:t>
      </w:r>
      <w:proofErr w:type="gramEnd"/>
      <w:r w:rsidRPr="000267CD">
        <w:rPr>
          <w:bCs/>
          <w:sz w:val="22"/>
          <w:szCs w:val="22"/>
        </w:rPr>
        <w:t>:</w:t>
      </w:r>
    </w:p>
    <w:p w14:paraId="287DDD12" w14:textId="77777777" w:rsidR="00791CC6" w:rsidRPr="000267CD" w:rsidRDefault="00791CC6" w:rsidP="00791CC6">
      <w:pPr>
        <w:jc w:val="both"/>
        <w:rPr>
          <w:bCs/>
          <w:sz w:val="22"/>
          <w:szCs w:val="22"/>
        </w:rPr>
      </w:pPr>
      <w:proofErr w:type="gramStart"/>
      <w:r w:rsidRPr="000267CD">
        <w:rPr>
          <w:bCs/>
          <w:sz w:val="22"/>
          <w:szCs w:val="22"/>
        </w:rPr>
        <w:t>számlavezető</w:t>
      </w:r>
      <w:proofErr w:type="gramEnd"/>
      <w:r w:rsidRPr="000267CD">
        <w:rPr>
          <w:bCs/>
          <w:sz w:val="22"/>
          <w:szCs w:val="22"/>
        </w:rPr>
        <w:t xml:space="preserve"> pénzintézet neve:</w:t>
      </w:r>
    </w:p>
    <w:p w14:paraId="7F96C018" w14:textId="77777777" w:rsidR="00791CC6" w:rsidRPr="000267CD" w:rsidRDefault="00791CC6" w:rsidP="00791CC6">
      <w:pPr>
        <w:jc w:val="both"/>
        <w:rPr>
          <w:bCs/>
          <w:sz w:val="22"/>
          <w:szCs w:val="22"/>
        </w:rPr>
      </w:pPr>
      <w:proofErr w:type="gramStart"/>
      <w:r w:rsidRPr="000267CD">
        <w:rPr>
          <w:bCs/>
          <w:sz w:val="22"/>
          <w:szCs w:val="22"/>
        </w:rPr>
        <w:t>bankszámlaszám</w:t>
      </w:r>
      <w:proofErr w:type="gramEnd"/>
      <w:r w:rsidRPr="000267CD">
        <w:rPr>
          <w:bCs/>
          <w:sz w:val="22"/>
          <w:szCs w:val="22"/>
        </w:rPr>
        <w:t>:</w:t>
      </w:r>
    </w:p>
    <w:p w14:paraId="555460A3" w14:textId="77777777" w:rsidR="00791CC6" w:rsidRPr="000267CD" w:rsidRDefault="00791CC6" w:rsidP="00791CC6">
      <w:pPr>
        <w:jc w:val="both"/>
        <w:rPr>
          <w:bCs/>
          <w:sz w:val="22"/>
          <w:szCs w:val="22"/>
        </w:rPr>
      </w:pPr>
      <w:proofErr w:type="gramStart"/>
      <w:r w:rsidRPr="000267CD">
        <w:rPr>
          <w:bCs/>
          <w:sz w:val="22"/>
          <w:szCs w:val="22"/>
        </w:rPr>
        <w:t>képviseli</w:t>
      </w:r>
      <w:proofErr w:type="gramEnd"/>
      <w:r w:rsidRPr="000267CD">
        <w:rPr>
          <w:bCs/>
          <w:sz w:val="22"/>
          <w:szCs w:val="22"/>
        </w:rPr>
        <w:t xml:space="preserve">: </w:t>
      </w:r>
    </w:p>
    <w:p w14:paraId="210C3A3D" w14:textId="77777777" w:rsidR="00791CC6" w:rsidRPr="000267CD" w:rsidRDefault="00791CC6" w:rsidP="00791CC6">
      <w:pPr>
        <w:jc w:val="both"/>
        <w:rPr>
          <w:b/>
          <w:bCs/>
          <w:sz w:val="22"/>
          <w:szCs w:val="22"/>
        </w:rPr>
      </w:pPr>
      <w:proofErr w:type="gramStart"/>
      <w:r w:rsidRPr="000267CD">
        <w:rPr>
          <w:sz w:val="22"/>
          <w:szCs w:val="22"/>
        </w:rPr>
        <w:t>mint</w:t>
      </w:r>
      <w:proofErr w:type="gramEnd"/>
      <w:r w:rsidRPr="000267CD">
        <w:rPr>
          <w:sz w:val="22"/>
          <w:szCs w:val="22"/>
        </w:rPr>
        <w:t xml:space="preserve"> megb</w:t>
      </w:r>
      <w:r>
        <w:rPr>
          <w:sz w:val="22"/>
          <w:szCs w:val="22"/>
        </w:rPr>
        <w:t>ízott (továbbiakban: Megbízott),</w:t>
      </w:r>
    </w:p>
    <w:p w14:paraId="6D22F4A6" w14:textId="77777777" w:rsidR="00791CC6" w:rsidRPr="000267CD" w:rsidRDefault="00791CC6" w:rsidP="00791CC6">
      <w:pPr>
        <w:jc w:val="both"/>
        <w:rPr>
          <w:sz w:val="22"/>
          <w:szCs w:val="22"/>
        </w:rPr>
      </w:pPr>
    </w:p>
    <w:p w14:paraId="711070E0" w14:textId="77777777" w:rsidR="00791CC6" w:rsidRPr="000267CD" w:rsidRDefault="00791CC6" w:rsidP="00791CC6">
      <w:pPr>
        <w:jc w:val="both"/>
        <w:rPr>
          <w:sz w:val="22"/>
          <w:szCs w:val="22"/>
        </w:rPr>
      </w:pPr>
      <w:proofErr w:type="gramStart"/>
      <w:r w:rsidRPr="000267CD">
        <w:rPr>
          <w:sz w:val="22"/>
          <w:szCs w:val="22"/>
        </w:rPr>
        <w:t>továbbiakban</w:t>
      </w:r>
      <w:proofErr w:type="gramEnd"/>
      <w:r w:rsidRPr="000267CD">
        <w:rPr>
          <w:sz w:val="22"/>
          <w:szCs w:val="22"/>
        </w:rPr>
        <w:t xml:space="preserve"> a Szerződésben, mint Fél vagy Felek között, a mai napon az alábbi feltételek szerint:</w:t>
      </w:r>
    </w:p>
    <w:p w14:paraId="1EC722DC" w14:textId="77777777" w:rsidR="00791CC6" w:rsidRPr="000267CD" w:rsidRDefault="00791CC6" w:rsidP="00791CC6">
      <w:pPr>
        <w:jc w:val="both"/>
        <w:rPr>
          <w:b/>
          <w:smallCaps/>
          <w:sz w:val="22"/>
          <w:szCs w:val="22"/>
        </w:rPr>
      </w:pPr>
    </w:p>
    <w:p w14:paraId="58911189" w14:textId="77777777" w:rsidR="00791CC6" w:rsidRPr="000267CD" w:rsidRDefault="00791CC6" w:rsidP="00791CC6">
      <w:pPr>
        <w:jc w:val="both"/>
        <w:rPr>
          <w:snapToGrid w:val="0"/>
        </w:rPr>
      </w:pPr>
      <w:r>
        <w:rPr>
          <w:b/>
          <w:smallCaps/>
          <w:sz w:val="22"/>
          <w:szCs w:val="22"/>
        </w:rPr>
        <w:t>Preambulum</w:t>
      </w:r>
    </w:p>
    <w:p w14:paraId="505A96C6" w14:textId="77777777" w:rsidR="00791CC6" w:rsidRDefault="00791CC6" w:rsidP="00791CC6">
      <w:pPr>
        <w:pStyle w:val="NormlWeb"/>
        <w:spacing w:before="0" w:beforeAutospacing="0" w:after="0" w:afterAutospacing="0"/>
        <w:ind w:right="150"/>
        <w:jc w:val="both"/>
        <w:rPr>
          <w:snapToGrid w:val="0"/>
          <w:color w:val="auto"/>
          <w:sz w:val="22"/>
          <w:szCs w:val="22"/>
        </w:rPr>
      </w:pPr>
    </w:p>
    <w:p w14:paraId="3E571A3F" w14:textId="77777777" w:rsidR="00791CC6" w:rsidRDefault="00791CC6" w:rsidP="00791CC6">
      <w:pPr>
        <w:pStyle w:val="NormlWeb"/>
        <w:spacing w:before="0" w:beforeAutospacing="0" w:after="0" w:afterAutospacing="0"/>
        <w:ind w:right="150"/>
        <w:jc w:val="both"/>
        <w:rPr>
          <w:snapToGrid w:val="0"/>
          <w:color w:val="auto"/>
          <w:sz w:val="22"/>
          <w:szCs w:val="22"/>
        </w:rPr>
      </w:pPr>
      <w:r>
        <w:rPr>
          <w:snapToGrid w:val="0"/>
          <w:color w:val="auto"/>
          <w:sz w:val="22"/>
          <w:szCs w:val="22"/>
        </w:rPr>
        <w:t>1. A keretmegállapodásos eljárás az alábbi 2 részből áll:</w:t>
      </w:r>
    </w:p>
    <w:p w14:paraId="2E96C771" w14:textId="77777777" w:rsidR="00791CC6" w:rsidRDefault="00791CC6" w:rsidP="00791CC6">
      <w:pPr>
        <w:pStyle w:val="NormlWeb"/>
        <w:spacing w:before="0" w:beforeAutospacing="0" w:after="0" w:afterAutospacing="0"/>
        <w:ind w:right="150"/>
        <w:jc w:val="both"/>
        <w:rPr>
          <w:snapToGrid w:val="0"/>
          <w:color w:val="auto"/>
          <w:sz w:val="22"/>
          <w:szCs w:val="22"/>
        </w:rPr>
      </w:pPr>
    </w:p>
    <w:p w14:paraId="696E0ABF" w14:textId="77777777" w:rsidR="00791CC6" w:rsidRPr="00553A44" w:rsidRDefault="00791CC6" w:rsidP="00791CC6">
      <w:pPr>
        <w:pStyle w:val="NormlWeb"/>
        <w:spacing w:before="0" w:beforeAutospacing="0" w:after="0" w:afterAutospacing="0"/>
        <w:ind w:right="150"/>
        <w:jc w:val="both"/>
        <w:rPr>
          <w:b/>
          <w:snapToGrid w:val="0"/>
          <w:color w:val="auto"/>
          <w:sz w:val="22"/>
          <w:szCs w:val="22"/>
          <w:u w:val="single"/>
        </w:rPr>
      </w:pPr>
      <w:r>
        <w:rPr>
          <w:b/>
          <w:snapToGrid w:val="0"/>
          <w:color w:val="auto"/>
          <w:sz w:val="22"/>
          <w:szCs w:val="22"/>
          <w:u w:val="single"/>
        </w:rPr>
        <w:t>1. rész:</w:t>
      </w:r>
    </w:p>
    <w:p w14:paraId="3D9F3347" w14:textId="77777777" w:rsidR="00791CC6" w:rsidRPr="000267CD" w:rsidRDefault="00791CC6" w:rsidP="00791CC6">
      <w:pPr>
        <w:pStyle w:val="NormlWeb"/>
        <w:spacing w:before="0" w:beforeAutospacing="0" w:after="0" w:afterAutospacing="0"/>
        <w:ind w:right="150"/>
        <w:jc w:val="both"/>
        <w:rPr>
          <w:snapToGrid w:val="0"/>
          <w:color w:val="auto"/>
          <w:sz w:val="22"/>
          <w:szCs w:val="22"/>
        </w:rPr>
      </w:pPr>
      <w:r w:rsidRPr="000267CD">
        <w:rPr>
          <w:color w:val="auto"/>
          <w:sz w:val="22"/>
          <w:szCs w:val="22"/>
        </w:rPr>
        <w:t>A Miniszterelnökség, mint ajánlatkérőként szerződő fé</w:t>
      </w:r>
      <w:r>
        <w:rPr>
          <w:color w:val="auto"/>
          <w:sz w:val="22"/>
          <w:szCs w:val="22"/>
        </w:rPr>
        <w:t xml:space="preserve">l a közbeszerzésekről szóló 2015. évi CXLIII. </w:t>
      </w:r>
      <w:r w:rsidRPr="000267CD">
        <w:rPr>
          <w:color w:val="auto"/>
          <w:sz w:val="22"/>
          <w:szCs w:val="22"/>
        </w:rPr>
        <w:t xml:space="preserve">törvény (a továbbiakban: Kbt.) </w:t>
      </w:r>
      <w:r>
        <w:rPr>
          <w:color w:val="auto"/>
          <w:sz w:val="22"/>
          <w:szCs w:val="22"/>
        </w:rPr>
        <w:t>Második Része</w:t>
      </w:r>
      <w:r w:rsidRPr="000267CD">
        <w:rPr>
          <w:color w:val="auto"/>
          <w:sz w:val="22"/>
          <w:szCs w:val="22"/>
        </w:rPr>
        <w:t xml:space="preserve"> szerinti</w:t>
      </w:r>
      <w:r>
        <w:rPr>
          <w:color w:val="auto"/>
          <w:sz w:val="22"/>
          <w:szCs w:val="22"/>
        </w:rPr>
        <w:t xml:space="preserve"> uniós értékhatárt elérő értékű </w:t>
      </w:r>
      <w:r w:rsidRPr="000267CD">
        <w:rPr>
          <w:color w:val="auto"/>
          <w:sz w:val="22"/>
          <w:szCs w:val="22"/>
        </w:rPr>
        <w:t xml:space="preserve">nyílt közbeszerzési eljárásban ajánlati felhívást tett közzé az Európai Unió hivatalos lapjában </w:t>
      </w:r>
      <w:r w:rsidRPr="000267CD">
        <w:rPr>
          <w:b/>
          <w:color w:val="auto"/>
          <w:sz w:val="22"/>
          <w:szCs w:val="22"/>
        </w:rPr>
        <w:t>„</w:t>
      </w:r>
      <w:r>
        <w:rPr>
          <w:b/>
          <w:sz w:val="22"/>
          <w:szCs w:val="22"/>
          <w:lang w:eastAsia="en-US"/>
        </w:rPr>
        <w:t>Keretmegállapodás</w:t>
      </w:r>
      <w:r w:rsidRPr="000267CD">
        <w:rPr>
          <w:b/>
          <w:sz w:val="22"/>
          <w:szCs w:val="22"/>
          <w:lang w:eastAsia="en-US"/>
        </w:rPr>
        <w:t xml:space="preserve"> keretében a Miniszterelnökség</w:t>
      </w:r>
      <w:r>
        <w:rPr>
          <w:b/>
          <w:sz w:val="22"/>
          <w:szCs w:val="22"/>
          <w:lang w:eastAsia="en-US"/>
        </w:rPr>
        <w:t>,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Pr="000267CD">
        <w:rPr>
          <w:b/>
          <w:sz w:val="22"/>
          <w:szCs w:val="22"/>
          <w:lang w:eastAsia="en-US"/>
        </w:rPr>
        <w:t xml:space="preserve"> </w:t>
      </w:r>
      <w:r>
        <w:rPr>
          <w:color w:val="auto"/>
          <w:sz w:val="22"/>
          <w:szCs w:val="22"/>
        </w:rPr>
        <w:t xml:space="preserve">tárgyban.    </w:t>
      </w:r>
    </w:p>
    <w:p w14:paraId="1F7F083B" w14:textId="77777777" w:rsidR="00791CC6" w:rsidRPr="000267CD" w:rsidRDefault="00791CC6" w:rsidP="00791CC6">
      <w:pPr>
        <w:pStyle w:val="Listaszerbekezds"/>
        <w:jc w:val="both"/>
        <w:rPr>
          <w:sz w:val="22"/>
          <w:szCs w:val="22"/>
        </w:rPr>
      </w:pPr>
    </w:p>
    <w:p w14:paraId="676B8650" w14:textId="77777777" w:rsidR="00791CC6" w:rsidRPr="000267CD" w:rsidRDefault="00791CC6" w:rsidP="00791CC6">
      <w:pPr>
        <w:pStyle w:val="NormlWeb"/>
        <w:spacing w:before="0" w:beforeAutospacing="0" w:after="0" w:afterAutospacing="0"/>
        <w:ind w:right="150"/>
        <w:jc w:val="both"/>
        <w:rPr>
          <w:snapToGrid w:val="0"/>
          <w:color w:val="auto"/>
          <w:sz w:val="22"/>
          <w:szCs w:val="22"/>
        </w:rPr>
      </w:pPr>
      <w:r w:rsidRPr="000267CD">
        <w:rPr>
          <w:color w:val="auto"/>
          <w:sz w:val="22"/>
          <w:szCs w:val="22"/>
        </w:rPr>
        <w:t>A Megbízó az eljárásban beérkezett ajánlatokat elbírálta és az érvényes ajánlatokat értékel</w:t>
      </w:r>
      <w:r>
        <w:rPr>
          <w:color w:val="auto"/>
          <w:sz w:val="22"/>
          <w:szCs w:val="22"/>
        </w:rPr>
        <w:t>te. Az ajánlatok közül a Kbt. 76</w:t>
      </w:r>
      <w:r w:rsidRPr="000267CD">
        <w:rPr>
          <w:color w:val="auto"/>
          <w:sz w:val="22"/>
          <w:szCs w:val="22"/>
        </w:rPr>
        <w:t xml:space="preserve">. § (2) bekezdésének </w:t>
      </w:r>
      <w:r>
        <w:rPr>
          <w:color w:val="auto"/>
          <w:sz w:val="22"/>
          <w:szCs w:val="22"/>
        </w:rPr>
        <w:t>c</w:t>
      </w:r>
      <w:r w:rsidRPr="000267CD">
        <w:rPr>
          <w:color w:val="auto"/>
          <w:sz w:val="22"/>
          <w:szCs w:val="22"/>
        </w:rPr>
        <w:t xml:space="preserve">) pontja alapján </w:t>
      </w:r>
      <w:r w:rsidRPr="00C53F2A">
        <w:rPr>
          <w:color w:val="auto"/>
          <w:sz w:val="22"/>
          <w:szCs w:val="22"/>
        </w:rPr>
        <w:t>a</w:t>
      </w:r>
      <w:r>
        <w:rPr>
          <w:color w:val="auto"/>
          <w:sz w:val="22"/>
          <w:szCs w:val="22"/>
        </w:rPr>
        <w:t xml:space="preserve"> legjobb ár-érték arányt</w:t>
      </w:r>
      <w:r w:rsidRPr="00C53F2A">
        <w:rPr>
          <w:color w:val="auto"/>
          <w:sz w:val="22"/>
          <w:szCs w:val="22"/>
        </w:rPr>
        <w:t xml:space="preserve"> </w:t>
      </w:r>
      <w:r>
        <w:rPr>
          <w:color w:val="auto"/>
          <w:sz w:val="22"/>
          <w:szCs w:val="22"/>
        </w:rPr>
        <w:t xml:space="preserve">megjelenítő szempontok szerint a gazdaságilag legelőnyösebb ajánlatot </w:t>
      </w:r>
      <w:r w:rsidRPr="000267CD">
        <w:rPr>
          <w:color w:val="auto"/>
          <w:sz w:val="22"/>
          <w:szCs w:val="22"/>
        </w:rPr>
        <w:t xml:space="preserve">Megbízott tette, mely alapján a közbeszerzési eljárás nyertes ajánlattevője Megbízott lett, ezért a Megbízó a Megbízottal köti </w:t>
      </w:r>
      <w:r>
        <w:rPr>
          <w:color w:val="auto"/>
          <w:sz w:val="22"/>
          <w:szCs w:val="22"/>
        </w:rPr>
        <w:t xml:space="preserve">meg a jelen Megbízási keretmegállapodást. </w:t>
      </w:r>
    </w:p>
    <w:p w14:paraId="230CA4D3" w14:textId="77777777" w:rsidR="00791CC6" w:rsidRPr="000267CD" w:rsidRDefault="00791CC6" w:rsidP="00791CC6">
      <w:pPr>
        <w:pStyle w:val="NormlWeb"/>
        <w:spacing w:before="0" w:beforeAutospacing="0" w:after="0" w:afterAutospacing="0"/>
        <w:ind w:left="720" w:right="150"/>
        <w:jc w:val="both"/>
        <w:rPr>
          <w:snapToGrid w:val="0"/>
          <w:color w:val="auto"/>
          <w:sz w:val="22"/>
          <w:szCs w:val="22"/>
        </w:rPr>
      </w:pPr>
    </w:p>
    <w:p w14:paraId="371BEC7F" w14:textId="77777777" w:rsidR="00791CC6" w:rsidRDefault="00791CC6" w:rsidP="00791CC6">
      <w:pPr>
        <w:pStyle w:val="NormlWeb"/>
        <w:spacing w:before="0" w:beforeAutospacing="0" w:after="0" w:afterAutospacing="0"/>
        <w:ind w:right="150"/>
        <w:jc w:val="both"/>
        <w:rPr>
          <w:snapToGrid w:val="0"/>
          <w:color w:val="auto"/>
          <w:sz w:val="22"/>
          <w:szCs w:val="22"/>
        </w:rPr>
      </w:pPr>
      <w:r w:rsidRPr="000267CD">
        <w:rPr>
          <w:snapToGrid w:val="0"/>
          <w:color w:val="auto"/>
          <w:sz w:val="22"/>
          <w:szCs w:val="22"/>
        </w:rPr>
        <w:t xml:space="preserve">Felek kijelentik, hogy a fenti előzmények ismeretében kötik meg a jelen </w:t>
      </w:r>
      <w:r>
        <w:rPr>
          <w:snapToGrid w:val="0"/>
          <w:color w:val="auto"/>
          <w:sz w:val="22"/>
          <w:szCs w:val="22"/>
        </w:rPr>
        <w:t xml:space="preserve">keretmegállapodást. </w:t>
      </w:r>
    </w:p>
    <w:p w14:paraId="454CA6AB" w14:textId="77777777" w:rsidR="00791CC6" w:rsidRDefault="00791CC6" w:rsidP="00791CC6">
      <w:pPr>
        <w:pStyle w:val="NormlWeb"/>
        <w:spacing w:before="0" w:beforeAutospacing="0" w:after="0" w:afterAutospacing="0"/>
        <w:ind w:right="150"/>
        <w:jc w:val="both"/>
        <w:rPr>
          <w:snapToGrid w:val="0"/>
          <w:color w:val="auto"/>
          <w:sz w:val="22"/>
          <w:szCs w:val="22"/>
        </w:rPr>
      </w:pPr>
    </w:p>
    <w:p w14:paraId="28A2C27E" w14:textId="77777777" w:rsidR="00791CC6" w:rsidRPr="00553A44" w:rsidRDefault="00791CC6" w:rsidP="00791CC6">
      <w:pPr>
        <w:pStyle w:val="NormlWeb"/>
        <w:spacing w:before="0" w:beforeAutospacing="0" w:after="0" w:afterAutospacing="0"/>
        <w:ind w:right="150"/>
        <w:jc w:val="both"/>
        <w:rPr>
          <w:b/>
          <w:snapToGrid w:val="0"/>
          <w:color w:val="auto"/>
          <w:sz w:val="22"/>
          <w:szCs w:val="22"/>
          <w:u w:val="single"/>
        </w:rPr>
      </w:pPr>
      <w:r w:rsidRPr="00553A44">
        <w:rPr>
          <w:b/>
          <w:snapToGrid w:val="0"/>
          <w:color w:val="auto"/>
          <w:sz w:val="22"/>
          <w:szCs w:val="22"/>
          <w:u w:val="single"/>
        </w:rPr>
        <w:t xml:space="preserve">2. </w:t>
      </w:r>
      <w:r>
        <w:rPr>
          <w:b/>
          <w:snapToGrid w:val="0"/>
          <w:color w:val="auto"/>
          <w:sz w:val="22"/>
          <w:szCs w:val="22"/>
          <w:u w:val="single"/>
        </w:rPr>
        <w:t>rész:</w:t>
      </w:r>
    </w:p>
    <w:p w14:paraId="070C237C" w14:textId="77777777" w:rsidR="00791CC6" w:rsidRDefault="00791CC6" w:rsidP="00791CC6">
      <w:pPr>
        <w:pStyle w:val="NormlWeb"/>
        <w:spacing w:before="0" w:beforeAutospacing="0" w:after="0" w:afterAutospacing="0"/>
        <w:ind w:right="150"/>
        <w:jc w:val="both"/>
        <w:rPr>
          <w:snapToGrid w:val="0"/>
          <w:color w:val="auto"/>
          <w:sz w:val="22"/>
          <w:szCs w:val="22"/>
        </w:rPr>
      </w:pPr>
      <w:r>
        <w:rPr>
          <w:snapToGrid w:val="0"/>
          <w:color w:val="auto"/>
          <w:sz w:val="22"/>
          <w:szCs w:val="22"/>
        </w:rPr>
        <w:t xml:space="preserve">A keretmegállapodásos eljárás második részének lefolytatására, a Kbt. 105. § (1) bekezdés c) pontja szerint írásbeli konzultációt követően egyedi keretszerződés megkötésével kerülhet sor.   </w:t>
      </w:r>
    </w:p>
    <w:p w14:paraId="77B9F900" w14:textId="77777777" w:rsidR="00791CC6" w:rsidRDefault="00791CC6" w:rsidP="00791CC6">
      <w:pPr>
        <w:pStyle w:val="NormlWeb"/>
        <w:spacing w:before="0" w:beforeAutospacing="0" w:after="0" w:afterAutospacing="0"/>
        <w:ind w:left="284" w:right="150" w:hanging="284"/>
        <w:jc w:val="both"/>
        <w:rPr>
          <w:snapToGrid w:val="0"/>
          <w:color w:val="auto"/>
          <w:sz w:val="22"/>
          <w:szCs w:val="22"/>
        </w:rPr>
      </w:pPr>
    </w:p>
    <w:p w14:paraId="3492749B" w14:textId="77777777" w:rsidR="00791CC6" w:rsidRPr="006C516B" w:rsidRDefault="00791CC6" w:rsidP="00791CC6">
      <w:pPr>
        <w:pStyle w:val="NormlWeb"/>
        <w:spacing w:before="0" w:beforeAutospacing="0" w:after="0" w:afterAutospacing="0"/>
        <w:ind w:left="284" w:right="150" w:hanging="284"/>
        <w:jc w:val="both"/>
        <w:rPr>
          <w:b/>
          <w:snapToGrid w:val="0"/>
          <w:color w:val="auto"/>
          <w:sz w:val="22"/>
          <w:szCs w:val="22"/>
        </w:rPr>
      </w:pPr>
      <w:r>
        <w:rPr>
          <w:snapToGrid w:val="0"/>
          <w:color w:val="auto"/>
          <w:sz w:val="22"/>
          <w:szCs w:val="22"/>
        </w:rPr>
        <w:lastRenderedPageBreak/>
        <w:t xml:space="preserve">2. </w:t>
      </w:r>
      <w:r>
        <w:rPr>
          <w:snapToGrid w:val="0"/>
          <w:color w:val="auto"/>
          <w:sz w:val="22"/>
          <w:szCs w:val="22"/>
        </w:rPr>
        <w:tab/>
      </w:r>
      <w:proofErr w:type="gramStart"/>
      <w:r>
        <w:rPr>
          <w:snapToGrid w:val="0"/>
          <w:color w:val="auto"/>
          <w:sz w:val="22"/>
          <w:szCs w:val="22"/>
        </w:rPr>
        <w:t>A  keretmegállapodás</w:t>
      </w:r>
      <w:proofErr w:type="gramEnd"/>
      <w:r>
        <w:rPr>
          <w:snapToGrid w:val="0"/>
          <w:color w:val="auto"/>
          <w:sz w:val="22"/>
          <w:szCs w:val="22"/>
        </w:rPr>
        <w:t xml:space="preserve"> </w:t>
      </w:r>
      <w:r w:rsidRPr="006C516B">
        <w:rPr>
          <w:b/>
          <w:snapToGrid w:val="0"/>
          <w:color w:val="auto"/>
          <w:sz w:val="22"/>
          <w:szCs w:val="22"/>
        </w:rPr>
        <w:t>keretösszeg</w:t>
      </w:r>
      <w:r>
        <w:rPr>
          <w:b/>
          <w:snapToGrid w:val="0"/>
          <w:color w:val="auto"/>
          <w:sz w:val="22"/>
          <w:szCs w:val="22"/>
        </w:rPr>
        <w:t>e</w:t>
      </w:r>
      <w:r w:rsidRPr="006C516B">
        <w:rPr>
          <w:b/>
          <w:snapToGrid w:val="0"/>
          <w:color w:val="auto"/>
          <w:sz w:val="22"/>
          <w:szCs w:val="22"/>
        </w:rPr>
        <w:t xml:space="preserve"> nettó 4.995.000.000,- Ft + ÁFA, azaz négymilliárd-kilencszázkilencvenötmillió forint plusz általános forgalmi adó.</w:t>
      </w:r>
    </w:p>
    <w:p w14:paraId="71901EAB" w14:textId="77777777" w:rsidR="00791CC6" w:rsidRPr="0067407F" w:rsidRDefault="00791CC6" w:rsidP="00791CC6">
      <w:pPr>
        <w:pStyle w:val="NormlWeb"/>
        <w:spacing w:before="0" w:beforeAutospacing="0" w:after="0" w:afterAutospacing="0"/>
        <w:ind w:left="720" w:right="150"/>
        <w:jc w:val="both"/>
        <w:rPr>
          <w:snapToGrid w:val="0"/>
          <w:sz w:val="22"/>
          <w:szCs w:val="22"/>
        </w:rPr>
      </w:pPr>
    </w:p>
    <w:p w14:paraId="40F58773" w14:textId="77777777" w:rsidR="00791CC6" w:rsidRPr="00B90ADE" w:rsidRDefault="00791CC6" w:rsidP="00791CC6">
      <w:pPr>
        <w:ind w:left="284" w:hanging="284"/>
        <w:contextualSpacing/>
        <w:jc w:val="both"/>
        <w:rPr>
          <w:b/>
          <w:sz w:val="22"/>
          <w:szCs w:val="22"/>
        </w:rPr>
      </w:pPr>
      <w:r>
        <w:rPr>
          <w:b/>
          <w:sz w:val="22"/>
          <w:szCs w:val="22"/>
        </w:rPr>
        <w:t xml:space="preserve">3. </w:t>
      </w:r>
      <w:r>
        <w:rPr>
          <w:b/>
          <w:sz w:val="22"/>
          <w:szCs w:val="22"/>
        </w:rPr>
        <w:tab/>
      </w:r>
      <w:r w:rsidRPr="00B90ADE">
        <w:rPr>
          <w:b/>
          <w:sz w:val="22"/>
          <w:szCs w:val="22"/>
        </w:rPr>
        <w:t>Értelmező rendelkezések</w:t>
      </w:r>
    </w:p>
    <w:p w14:paraId="265A0E09" w14:textId="77777777" w:rsidR="00791CC6" w:rsidRPr="000267CD" w:rsidRDefault="00791CC6" w:rsidP="00791CC6">
      <w:pPr>
        <w:ind w:left="567" w:hanging="567"/>
        <w:jc w:val="both"/>
        <w:rPr>
          <w:b/>
          <w:sz w:val="22"/>
          <w:szCs w:val="22"/>
        </w:rPr>
      </w:pPr>
    </w:p>
    <w:p w14:paraId="67D93F24" w14:textId="77777777" w:rsidR="00791CC6" w:rsidRPr="000267CD" w:rsidRDefault="00791CC6" w:rsidP="00791CC6">
      <w:pPr>
        <w:ind w:left="284" w:hanging="284"/>
        <w:jc w:val="both"/>
        <w:rPr>
          <w:sz w:val="22"/>
          <w:szCs w:val="22"/>
        </w:rPr>
      </w:pPr>
      <w:r>
        <w:rPr>
          <w:sz w:val="22"/>
          <w:szCs w:val="22"/>
        </w:rPr>
        <w:tab/>
      </w:r>
      <w:r w:rsidRPr="000267CD">
        <w:rPr>
          <w:sz w:val="22"/>
          <w:szCs w:val="22"/>
        </w:rPr>
        <w:t xml:space="preserve">A jelen Szerződésben </w:t>
      </w:r>
      <w:proofErr w:type="gramStart"/>
      <w:r>
        <w:rPr>
          <w:sz w:val="22"/>
          <w:szCs w:val="22"/>
        </w:rPr>
        <w:t>szereplő</w:t>
      </w:r>
      <w:r w:rsidRPr="000267CD">
        <w:rPr>
          <w:sz w:val="22"/>
          <w:szCs w:val="22"/>
        </w:rPr>
        <w:t xml:space="preserve"> következő</w:t>
      </w:r>
      <w:proofErr w:type="gramEnd"/>
      <w:r w:rsidRPr="000267CD">
        <w:rPr>
          <w:sz w:val="22"/>
          <w:szCs w:val="22"/>
        </w:rPr>
        <w:t xml:space="preserve"> kifejezéseket az alábbiak szerint kell értelmezni:</w:t>
      </w:r>
    </w:p>
    <w:p w14:paraId="14583A0C" w14:textId="77777777" w:rsidR="00791CC6" w:rsidRPr="000267CD" w:rsidRDefault="00791CC6" w:rsidP="00791CC6">
      <w:pPr>
        <w:jc w:val="both"/>
        <w:rPr>
          <w:sz w:val="22"/>
          <w:szCs w:val="22"/>
        </w:rPr>
      </w:pPr>
    </w:p>
    <w:p w14:paraId="17B79C67" w14:textId="77777777" w:rsidR="00791CC6" w:rsidRDefault="00791CC6" w:rsidP="00791CC6">
      <w:pPr>
        <w:ind w:left="567" w:hanging="283"/>
        <w:jc w:val="both"/>
        <w:rPr>
          <w:sz w:val="22"/>
          <w:szCs w:val="22"/>
        </w:rPr>
      </w:pPr>
      <w:proofErr w:type="gramStart"/>
      <w:r w:rsidRPr="000267CD">
        <w:rPr>
          <w:b/>
          <w:sz w:val="22"/>
          <w:szCs w:val="22"/>
        </w:rPr>
        <w:t>a</w:t>
      </w:r>
      <w:proofErr w:type="gramEnd"/>
      <w:r w:rsidRPr="000267CD">
        <w:rPr>
          <w:b/>
          <w:sz w:val="22"/>
          <w:szCs w:val="22"/>
        </w:rPr>
        <w:t>)</w:t>
      </w:r>
      <w:r w:rsidRPr="000267CD">
        <w:rPr>
          <w:b/>
          <w:sz w:val="22"/>
          <w:szCs w:val="22"/>
        </w:rPr>
        <w:tab/>
      </w:r>
      <w:r>
        <w:rPr>
          <w:b/>
          <w:sz w:val="22"/>
          <w:szCs w:val="22"/>
        </w:rPr>
        <w:t>Keretmegállapodás</w:t>
      </w:r>
      <w:r w:rsidRPr="000267CD">
        <w:rPr>
          <w:sz w:val="22"/>
          <w:szCs w:val="22"/>
        </w:rPr>
        <w:t>: a Fel</w:t>
      </w:r>
      <w:r>
        <w:rPr>
          <w:sz w:val="22"/>
          <w:szCs w:val="22"/>
        </w:rPr>
        <w:t>ek között létrejött jelen keretmegállapodás,</w:t>
      </w:r>
      <w:r w:rsidRPr="000267CD">
        <w:rPr>
          <w:sz w:val="22"/>
          <w:szCs w:val="22"/>
        </w:rPr>
        <w:t xml:space="preserve"> </w:t>
      </w:r>
      <w:r>
        <w:rPr>
          <w:sz w:val="22"/>
          <w:szCs w:val="22"/>
        </w:rPr>
        <w:t>melyet s</w:t>
      </w:r>
      <w:r w:rsidRPr="000267CD">
        <w:rPr>
          <w:sz w:val="22"/>
          <w:szCs w:val="22"/>
        </w:rPr>
        <w:t>zerződés formájában rögzítettek és aláírtak, beleértve annak összes mellékletét és a Dokumentációt is, valamint mindazon okmányokat, amelyekre utalás történik.</w:t>
      </w:r>
    </w:p>
    <w:p w14:paraId="79F7DE2D" w14:textId="77777777" w:rsidR="00791CC6" w:rsidRPr="000267CD" w:rsidRDefault="00791CC6" w:rsidP="00791CC6">
      <w:pPr>
        <w:ind w:left="567" w:hanging="283"/>
        <w:jc w:val="both"/>
        <w:rPr>
          <w:sz w:val="22"/>
          <w:szCs w:val="22"/>
        </w:rPr>
      </w:pPr>
      <w:r>
        <w:rPr>
          <w:b/>
          <w:sz w:val="22"/>
          <w:szCs w:val="22"/>
        </w:rPr>
        <w:t>b</w:t>
      </w:r>
      <w:r w:rsidRPr="000267CD">
        <w:rPr>
          <w:b/>
          <w:sz w:val="22"/>
          <w:szCs w:val="22"/>
        </w:rPr>
        <w:t>)</w:t>
      </w:r>
      <w:r w:rsidRPr="000267CD">
        <w:rPr>
          <w:b/>
          <w:sz w:val="22"/>
          <w:szCs w:val="22"/>
        </w:rPr>
        <w:tab/>
        <w:t>Dokumentáció</w:t>
      </w:r>
      <w:r w:rsidRPr="000267CD">
        <w:rPr>
          <w:sz w:val="22"/>
          <w:szCs w:val="22"/>
        </w:rPr>
        <w:t>: a Preambulumban hivatkozott közbeszerzési eljárás Ajánlatkérési Dokumentációja.</w:t>
      </w:r>
    </w:p>
    <w:p w14:paraId="35135E7B" w14:textId="77777777" w:rsidR="00791CC6" w:rsidRPr="000267CD" w:rsidRDefault="00791CC6" w:rsidP="00791CC6">
      <w:pPr>
        <w:ind w:left="567" w:hanging="283"/>
        <w:jc w:val="both"/>
        <w:rPr>
          <w:sz w:val="22"/>
          <w:szCs w:val="22"/>
        </w:rPr>
      </w:pPr>
      <w:r>
        <w:rPr>
          <w:b/>
          <w:sz w:val="22"/>
          <w:szCs w:val="22"/>
        </w:rPr>
        <w:t>c</w:t>
      </w:r>
      <w:r w:rsidRPr="000267CD">
        <w:rPr>
          <w:b/>
          <w:sz w:val="22"/>
          <w:szCs w:val="22"/>
        </w:rPr>
        <w:t>)</w:t>
      </w:r>
      <w:r w:rsidRPr="000267CD">
        <w:rPr>
          <w:b/>
          <w:sz w:val="22"/>
          <w:szCs w:val="22"/>
        </w:rPr>
        <w:tab/>
        <w:t>Megbízási díj</w:t>
      </w:r>
      <w:r w:rsidRPr="000267CD">
        <w:rPr>
          <w:sz w:val="22"/>
          <w:szCs w:val="22"/>
        </w:rPr>
        <w:t xml:space="preserve">: a Megbízottnak a </w:t>
      </w:r>
      <w:r>
        <w:rPr>
          <w:sz w:val="22"/>
          <w:szCs w:val="22"/>
        </w:rPr>
        <w:t>Keretmegállapodás</w:t>
      </w:r>
      <w:r w:rsidRPr="000267CD">
        <w:rPr>
          <w:sz w:val="22"/>
          <w:szCs w:val="22"/>
        </w:rPr>
        <w:t xml:space="preserve"> keretében, szerződéses kötelezettségei határidőben történő, teljes körű és a </w:t>
      </w:r>
      <w:r>
        <w:rPr>
          <w:sz w:val="22"/>
          <w:szCs w:val="22"/>
        </w:rPr>
        <w:t>Keretmegállapodásban</w:t>
      </w:r>
      <w:r w:rsidRPr="000267CD">
        <w:rPr>
          <w:sz w:val="22"/>
          <w:szCs w:val="22"/>
        </w:rPr>
        <w:t xml:space="preserve"> foglaltaknak megfelelő teljesítéséért fizetendő ellenérték, beleértve a Szolgáltatások ellenértékét is. </w:t>
      </w:r>
    </w:p>
    <w:p w14:paraId="431C7185" w14:textId="77777777" w:rsidR="00791CC6" w:rsidRPr="000267CD" w:rsidRDefault="00791CC6" w:rsidP="00791CC6">
      <w:pPr>
        <w:ind w:left="567" w:hanging="283"/>
        <w:jc w:val="both"/>
        <w:rPr>
          <w:sz w:val="22"/>
          <w:szCs w:val="22"/>
        </w:rPr>
      </w:pPr>
      <w:r>
        <w:rPr>
          <w:b/>
          <w:sz w:val="22"/>
          <w:szCs w:val="22"/>
        </w:rPr>
        <w:t>d</w:t>
      </w:r>
      <w:r w:rsidRPr="000267CD">
        <w:rPr>
          <w:b/>
          <w:sz w:val="22"/>
          <w:szCs w:val="22"/>
        </w:rPr>
        <w:t>)</w:t>
      </w:r>
      <w:r w:rsidRPr="000267CD">
        <w:rPr>
          <w:sz w:val="22"/>
          <w:szCs w:val="22"/>
        </w:rPr>
        <w:tab/>
      </w:r>
      <w:r w:rsidRPr="000267CD">
        <w:rPr>
          <w:b/>
          <w:sz w:val="22"/>
          <w:szCs w:val="22"/>
        </w:rPr>
        <w:t>T</w:t>
      </w:r>
      <w:r>
        <w:rPr>
          <w:b/>
          <w:sz w:val="22"/>
          <w:szCs w:val="22"/>
        </w:rPr>
        <w:t>anúsítványok</w:t>
      </w:r>
      <w:r w:rsidRPr="000267CD">
        <w:rPr>
          <w:sz w:val="22"/>
          <w:szCs w:val="22"/>
        </w:rPr>
        <w:t xml:space="preserve">: a jelen </w:t>
      </w:r>
      <w:r>
        <w:rPr>
          <w:sz w:val="22"/>
          <w:szCs w:val="22"/>
        </w:rPr>
        <w:t>Keretmegállapodás</w:t>
      </w:r>
      <w:r w:rsidRPr="000267CD">
        <w:rPr>
          <w:sz w:val="22"/>
          <w:szCs w:val="22"/>
        </w:rPr>
        <w:t xml:space="preserve"> teljesítése során a Megbízott (és szakértői) által elkészített jelentések, nyilatkozatok, elektronikus, illetve papír formátumú dokumentumok, létrehozott adatbázisok, stb.</w:t>
      </w:r>
    </w:p>
    <w:p w14:paraId="353BD72E" w14:textId="77777777" w:rsidR="00791CC6" w:rsidRPr="000267CD" w:rsidRDefault="00791CC6" w:rsidP="00791CC6">
      <w:pPr>
        <w:ind w:left="567" w:hanging="283"/>
        <w:jc w:val="both"/>
        <w:rPr>
          <w:sz w:val="22"/>
          <w:szCs w:val="22"/>
        </w:rPr>
      </w:pPr>
      <w:proofErr w:type="gramStart"/>
      <w:r>
        <w:rPr>
          <w:b/>
          <w:sz w:val="22"/>
          <w:szCs w:val="22"/>
        </w:rPr>
        <w:t>e</w:t>
      </w:r>
      <w:proofErr w:type="gramEnd"/>
      <w:r w:rsidRPr="000267CD">
        <w:rPr>
          <w:b/>
          <w:sz w:val="22"/>
          <w:szCs w:val="22"/>
        </w:rPr>
        <w:t>)</w:t>
      </w:r>
      <w:r w:rsidRPr="000267CD">
        <w:rPr>
          <w:b/>
          <w:sz w:val="22"/>
          <w:szCs w:val="22"/>
        </w:rPr>
        <w:tab/>
        <w:t>Szolgáltatások:</w:t>
      </w:r>
      <w:r w:rsidRPr="000267CD">
        <w:rPr>
          <w:sz w:val="22"/>
          <w:szCs w:val="22"/>
        </w:rPr>
        <w:t xml:space="preserve"> a </w:t>
      </w:r>
      <w:r>
        <w:rPr>
          <w:sz w:val="22"/>
          <w:szCs w:val="22"/>
        </w:rPr>
        <w:t>Keretmegállapodás</w:t>
      </w:r>
      <w:r w:rsidRPr="000267CD">
        <w:rPr>
          <w:sz w:val="22"/>
          <w:szCs w:val="22"/>
        </w:rPr>
        <w:t xml:space="preserve"> értelmében a Megbízott által nyújtandó, véleményezési, javaslattételi, konzultációs stb., kötelezettség, összefoglalva: szakvélemény kialakítása során keletkezett iratok, dokumentumok.</w:t>
      </w:r>
    </w:p>
    <w:p w14:paraId="53BACDB6" w14:textId="77777777" w:rsidR="00791CC6" w:rsidRPr="000267CD" w:rsidRDefault="00791CC6" w:rsidP="00791CC6">
      <w:pPr>
        <w:ind w:left="567" w:hanging="283"/>
        <w:jc w:val="both"/>
        <w:rPr>
          <w:sz w:val="22"/>
          <w:szCs w:val="22"/>
        </w:rPr>
      </w:pPr>
      <w:proofErr w:type="gramStart"/>
      <w:r>
        <w:rPr>
          <w:b/>
          <w:sz w:val="22"/>
          <w:szCs w:val="22"/>
        </w:rPr>
        <w:t>f</w:t>
      </w:r>
      <w:proofErr w:type="gramEnd"/>
      <w:r w:rsidRPr="000267CD">
        <w:rPr>
          <w:b/>
          <w:sz w:val="22"/>
          <w:szCs w:val="22"/>
        </w:rPr>
        <w:t>)</w:t>
      </w:r>
      <w:r w:rsidRPr="000267CD">
        <w:rPr>
          <w:b/>
          <w:sz w:val="22"/>
          <w:szCs w:val="22"/>
        </w:rPr>
        <w:tab/>
        <w:t>Megbízó:</w:t>
      </w:r>
      <w:r w:rsidRPr="000267CD">
        <w:rPr>
          <w:sz w:val="22"/>
          <w:szCs w:val="22"/>
        </w:rPr>
        <w:t xml:space="preserve"> Miniszterelnökség, - a mindenkor hatályos jogszabályok szerinti, EU támogatású </w:t>
      </w:r>
      <w:r>
        <w:rPr>
          <w:sz w:val="22"/>
          <w:szCs w:val="22"/>
        </w:rPr>
        <w:t xml:space="preserve">és mindenkori éves központi költségvetésből finanszírozott </w:t>
      </w:r>
      <w:r w:rsidRPr="000267CD">
        <w:rPr>
          <w:sz w:val="22"/>
          <w:szCs w:val="22"/>
        </w:rPr>
        <w:t xml:space="preserve">közbeszerzési eljárások felügyeletét ellátó szerv - aki a közbeszerzési eljárás ajánlatkérőjeként a </w:t>
      </w:r>
      <w:r>
        <w:rPr>
          <w:sz w:val="22"/>
          <w:szCs w:val="22"/>
        </w:rPr>
        <w:t>Keretmegállapodást</w:t>
      </w:r>
      <w:r w:rsidRPr="000267CD">
        <w:rPr>
          <w:sz w:val="22"/>
          <w:szCs w:val="22"/>
        </w:rPr>
        <w:t xml:space="preserve"> megköti. </w:t>
      </w:r>
    </w:p>
    <w:p w14:paraId="40729C54" w14:textId="77777777" w:rsidR="00791CC6" w:rsidRPr="000267CD" w:rsidRDefault="00791CC6" w:rsidP="00791CC6">
      <w:pPr>
        <w:ind w:left="567" w:hanging="283"/>
        <w:jc w:val="both"/>
        <w:rPr>
          <w:sz w:val="22"/>
          <w:szCs w:val="22"/>
        </w:rPr>
      </w:pPr>
      <w:proofErr w:type="gramStart"/>
      <w:r>
        <w:rPr>
          <w:b/>
          <w:sz w:val="22"/>
          <w:szCs w:val="22"/>
        </w:rPr>
        <w:t>g</w:t>
      </w:r>
      <w:proofErr w:type="gramEnd"/>
      <w:r w:rsidRPr="000267CD">
        <w:rPr>
          <w:b/>
          <w:sz w:val="22"/>
          <w:szCs w:val="22"/>
        </w:rPr>
        <w:t>)</w:t>
      </w:r>
      <w:r w:rsidRPr="000267CD">
        <w:rPr>
          <w:b/>
          <w:sz w:val="22"/>
          <w:szCs w:val="22"/>
        </w:rPr>
        <w:tab/>
        <w:t>Megbízott:</w:t>
      </w:r>
      <w:r w:rsidRPr="000267CD">
        <w:rPr>
          <w:sz w:val="22"/>
          <w:szCs w:val="22"/>
        </w:rPr>
        <w:t xml:space="preserve"> az érvényes ajánlatot benyújtott nyertes ajánlattevő, akivel Megbízó az értékelt ajánlata szerint a </w:t>
      </w:r>
      <w:r>
        <w:rPr>
          <w:sz w:val="22"/>
          <w:szCs w:val="22"/>
        </w:rPr>
        <w:t>Keretmegállapodás</w:t>
      </w:r>
      <w:r w:rsidRPr="000267CD">
        <w:rPr>
          <w:sz w:val="22"/>
          <w:szCs w:val="22"/>
        </w:rPr>
        <w:t xml:space="preserve">t </w:t>
      </w:r>
      <w:r>
        <w:rPr>
          <w:sz w:val="22"/>
          <w:szCs w:val="22"/>
        </w:rPr>
        <w:t xml:space="preserve">megköti. </w:t>
      </w:r>
    </w:p>
    <w:p w14:paraId="07E41ADC" w14:textId="77777777" w:rsidR="00791CC6" w:rsidRPr="000267CD" w:rsidRDefault="00791CC6" w:rsidP="00791CC6">
      <w:pPr>
        <w:ind w:left="567" w:hanging="283"/>
        <w:jc w:val="both"/>
        <w:rPr>
          <w:sz w:val="22"/>
          <w:szCs w:val="22"/>
        </w:rPr>
      </w:pPr>
      <w:proofErr w:type="gramStart"/>
      <w:r>
        <w:rPr>
          <w:b/>
          <w:sz w:val="22"/>
          <w:szCs w:val="22"/>
        </w:rPr>
        <w:t>h</w:t>
      </w:r>
      <w:proofErr w:type="gramEnd"/>
      <w:r w:rsidRPr="000267CD">
        <w:rPr>
          <w:b/>
          <w:sz w:val="22"/>
          <w:szCs w:val="22"/>
        </w:rPr>
        <w:t>)</w:t>
      </w:r>
      <w:r w:rsidRPr="000267CD">
        <w:rPr>
          <w:b/>
          <w:sz w:val="22"/>
          <w:szCs w:val="22"/>
        </w:rPr>
        <w:tab/>
        <w:t>Alvállalkozó:</w:t>
      </w:r>
      <w:r>
        <w:rPr>
          <w:sz w:val="22"/>
          <w:szCs w:val="22"/>
        </w:rPr>
        <w:t xml:space="preserve"> a Kbt. 3</w:t>
      </w:r>
      <w:r w:rsidRPr="000267CD">
        <w:rPr>
          <w:sz w:val="22"/>
          <w:szCs w:val="22"/>
        </w:rPr>
        <w:t>.</w:t>
      </w:r>
      <w:r>
        <w:rPr>
          <w:sz w:val="22"/>
          <w:szCs w:val="22"/>
        </w:rPr>
        <w:t xml:space="preserve"> </w:t>
      </w:r>
      <w:r w:rsidRPr="000267CD">
        <w:rPr>
          <w:sz w:val="22"/>
          <w:szCs w:val="22"/>
        </w:rPr>
        <w:t xml:space="preserve">§ 2. pontjában meghatározott </w:t>
      </w:r>
      <w:r>
        <w:rPr>
          <w:sz w:val="22"/>
          <w:szCs w:val="22"/>
        </w:rPr>
        <w:t xml:space="preserve">személy vagy szervezet. </w:t>
      </w:r>
    </w:p>
    <w:p w14:paraId="54E72351" w14:textId="77777777" w:rsidR="00791CC6" w:rsidRPr="000267CD" w:rsidRDefault="00791CC6" w:rsidP="00791CC6">
      <w:pPr>
        <w:ind w:left="284" w:hanging="284"/>
        <w:jc w:val="both"/>
        <w:rPr>
          <w:sz w:val="22"/>
          <w:szCs w:val="22"/>
        </w:rPr>
      </w:pPr>
    </w:p>
    <w:p w14:paraId="4242B983" w14:textId="77777777" w:rsidR="00791CC6" w:rsidRPr="000112CF" w:rsidRDefault="00791CC6" w:rsidP="00791CC6">
      <w:pPr>
        <w:ind w:left="284" w:hanging="284"/>
        <w:contextualSpacing/>
        <w:jc w:val="both"/>
        <w:rPr>
          <w:b/>
          <w:sz w:val="22"/>
          <w:szCs w:val="22"/>
        </w:rPr>
      </w:pPr>
      <w:r>
        <w:rPr>
          <w:b/>
          <w:sz w:val="22"/>
          <w:szCs w:val="22"/>
        </w:rPr>
        <w:t xml:space="preserve">4. </w:t>
      </w:r>
      <w:r>
        <w:rPr>
          <w:b/>
          <w:sz w:val="22"/>
          <w:szCs w:val="22"/>
        </w:rPr>
        <w:tab/>
      </w:r>
      <w:r w:rsidRPr="000112CF">
        <w:rPr>
          <w:b/>
          <w:sz w:val="22"/>
          <w:szCs w:val="22"/>
        </w:rPr>
        <w:t>A Keretmegállapodás tárgya</w:t>
      </w:r>
    </w:p>
    <w:p w14:paraId="14D39D53" w14:textId="77777777" w:rsidR="00791CC6" w:rsidRPr="000267CD" w:rsidRDefault="00791CC6" w:rsidP="00791CC6">
      <w:pPr>
        <w:suppressAutoHyphens/>
        <w:jc w:val="both"/>
        <w:rPr>
          <w:sz w:val="22"/>
          <w:szCs w:val="22"/>
        </w:rPr>
      </w:pPr>
    </w:p>
    <w:p w14:paraId="15473E9D" w14:textId="77777777" w:rsidR="00791CC6" w:rsidRDefault="00791CC6" w:rsidP="00791CC6">
      <w:pPr>
        <w:pStyle w:val="Listaszerbekezds"/>
        <w:suppressAutoHyphens/>
        <w:ind w:left="567" w:hanging="567"/>
        <w:contextualSpacing/>
        <w:jc w:val="both"/>
        <w:rPr>
          <w:sz w:val="22"/>
          <w:szCs w:val="22"/>
        </w:rPr>
      </w:pPr>
      <w:r>
        <w:rPr>
          <w:sz w:val="22"/>
          <w:szCs w:val="22"/>
        </w:rPr>
        <w:t>4.1.</w:t>
      </w:r>
      <w:r>
        <w:rPr>
          <w:sz w:val="22"/>
          <w:szCs w:val="22"/>
        </w:rPr>
        <w:tab/>
      </w:r>
      <w:r w:rsidRPr="000267CD">
        <w:rPr>
          <w:sz w:val="22"/>
          <w:szCs w:val="22"/>
        </w:rPr>
        <w:t xml:space="preserve">Megbízó </w:t>
      </w:r>
      <w:r>
        <w:rPr>
          <w:sz w:val="22"/>
          <w:szCs w:val="22"/>
        </w:rPr>
        <w:t xml:space="preserve">– a jelen keretmegállapodás alapján kötendő megbízási </w:t>
      </w:r>
      <w:proofErr w:type="gramStart"/>
      <w:r>
        <w:rPr>
          <w:sz w:val="22"/>
          <w:szCs w:val="22"/>
        </w:rPr>
        <w:t>keretszerződés(</w:t>
      </w:r>
      <w:proofErr w:type="spellStart"/>
      <w:proofErr w:type="gramEnd"/>
      <w:r>
        <w:rPr>
          <w:sz w:val="22"/>
          <w:szCs w:val="22"/>
        </w:rPr>
        <w:t>ek</w:t>
      </w:r>
      <w:proofErr w:type="spellEnd"/>
      <w:r>
        <w:rPr>
          <w:sz w:val="22"/>
          <w:szCs w:val="22"/>
        </w:rPr>
        <w:t xml:space="preserve">) alapján – </w:t>
      </w:r>
      <w:r w:rsidRPr="000267CD">
        <w:rPr>
          <w:sz w:val="22"/>
          <w:szCs w:val="22"/>
        </w:rPr>
        <w:t>megbízza Megbízottat az alábbi tevékenységek ellátásával</w:t>
      </w:r>
      <w:r>
        <w:rPr>
          <w:sz w:val="22"/>
          <w:szCs w:val="22"/>
        </w:rPr>
        <w:t>.</w:t>
      </w:r>
      <w:r w:rsidRPr="000267CD">
        <w:rPr>
          <w:sz w:val="22"/>
          <w:szCs w:val="22"/>
        </w:rPr>
        <w:t xml:space="preserve"> </w:t>
      </w:r>
      <w:r>
        <w:rPr>
          <w:sz w:val="22"/>
          <w:szCs w:val="22"/>
        </w:rPr>
        <w:t>A Megbízási keretmegállapodás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 az alábbi főbb területeken:</w:t>
      </w:r>
    </w:p>
    <w:p w14:paraId="6939CF1F" w14:textId="77777777" w:rsidR="00791CC6" w:rsidRDefault="00791CC6" w:rsidP="00791CC6">
      <w:pPr>
        <w:suppressAutoHyphens/>
        <w:jc w:val="both"/>
        <w:rPr>
          <w:sz w:val="22"/>
          <w:szCs w:val="22"/>
          <w:lang w:eastAsia="ar-SA"/>
        </w:rPr>
      </w:pPr>
    </w:p>
    <w:p w14:paraId="69CBBA0A" w14:textId="77777777" w:rsidR="00791CC6" w:rsidRDefault="00791CC6" w:rsidP="00791CC6">
      <w:pPr>
        <w:suppressAutoHyphens/>
        <w:ind w:left="567" w:hanging="567"/>
        <w:jc w:val="both"/>
        <w:rPr>
          <w:sz w:val="22"/>
          <w:szCs w:val="22"/>
          <w:lang w:eastAsia="ar-SA"/>
        </w:rPr>
      </w:pPr>
      <w:r>
        <w:rPr>
          <w:sz w:val="22"/>
          <w:szCs w:val="22"/>
          <w:lang w:eastAsia="ar-SA"/>
        </w:rPr>
        <w:t>4.1.</w:t>
      </w:r>
      <w:r w:rsidRPr="00764691">
        <w:rPr>
          <w:sz w:val="22"/>
          <w:szCs w:val="22"/>
          <w:lang w:eastAsia="ar-SA"/>
        </w:rPr>
        <w:t xml:space="preserve">1. Előreláthatólag legalább évente kb. 2 000 – 2 500 db eljáráshoz kapcsolódó legalább évente kb. 10 000–13 000 db </w:t>
      </w:r>
      <w:r w:rsidRPr="00764691">
        <w:rPr>
          <w:b/>
          <w:sz w:val="22"/>
          <w:szCs w:val="22"/>
          <w:lang w:eastAsia="ar-SA"/>
        </w:rPr>
        <w:t>ellenőrzési dokumentum</w:t>
      </w:r>
      <w:r w:rsidRPr="00764691">
        <w:rPr>
          <w:sz w:val="22"/>
          <w:szCs w:val="22"/>
          <w:lang w:eastAsia="ar-SA"/>
        </w:rPr>
        <w:t xml:space="preserve"> (minőségellenőrzési jelentés, minőségellenőrzési tanúsítvány, eredmény állásfoglalás, ezekhez kapcsolódóan hiánypótlási felhívások, állásfoglalás készítése, szerződésmódosítással kapcsolatos állásfoglalás készítés) tartalmára vonatkozó jogi, közbeszerzési szaktudást igénylő kérdésekben történő tanácsadás a Megbízó utasításai (egyedi megrendelése) alapján, ennek keretében közbeszerzési-jogi vélemény elkészítése.</w:t>
      </w:r>
    </w:p>
    <w:p w14:paraId="47AD1369" w14:textId="77777777" w:rsidR="00791CC6" w:rsidRPr="00764691" w:rsidRDefault="00791CC6" w:rsidP="00791CC6">
      <w:pPr>
        <w:suppressAutoHyphens/>
        <w:ind w:left="567" w:hanging="567"/>
        <w:jc w:val="both"/>
        <w:rPr>
          <w:sz w:val="22"/>
          <w:szCs w:val="22"/>
          <w:lang w:eastAsia="ar-SA"/>
        </w:rPr>
      </w:pPr>
    </w:p>
    <w:p w14:paraId="55CE6DB2" w14:textId="77777777" w:rsidR="00791CC6" w:rsidRDefault="00791CC6" w:rsidP="00791CC6">
      <w:pPr>
        <w:suppressAutoHyphens/>
        <w:ind w:left="567" w:hanging="567"/>
        <w:jc w:val="both"/>
        <w:rPr>
          <w:sz w:val="22"/>
          <w:szCs w:val="22"/>
          <w:lang w:eastAsia="ar-SA"/>
        </w:rPr>
      </w:pPr>
      <w:r>
        <w:rPr>
          <w:sz w:val="22"/>
          <w:szCs w:val="22"/>
          <w:lang w:eastAsia="ar-SA"/>
        </w:rPr>
        <w:t>4.1.</w:t>
      </w:r>
      <w:r w:rsidRPr="00764691">
        <w:rPr>
          <w:sz w:val="22"/>
          <w:szCs w:val="22"/>
          <w:lang w:eastAsia="ar-SA"/>
        </w:rPr>
        <w:t xml:space="preserve">2. </w:t>
      </w:r>
      <w:r w:rsidRPr="00764691">
        <w:rPr>
          <w:b/>
          <w:sz w:val="22"/>
          <w:szCs w:val="22"/>
          <w:lang w:eastAsia="ar-SA"/>
        </w:rPr>
        <w:t>Általános</w:t>
      </w:r>
      <w:r w:rsidRPr="00764691">
        <w:rPr>
          <w:sz w:val="22"/>
          <w:szCs w:val="22"/>
          <w:lang w:eastAsia="ar-SA"/>
        </w:rPr>
        <w:t xml:space="preserve"> (koncepcionális) jelleggel a Megbízó tevékenységi körében felmerülő közbeszerzési </w:t>
      </w:r>
      <w:r w:rsidRPr="00764691">
        <w:rPr>
          <w:b/>
          <w:sz w:val="22"/>
          <w:szCs w:val="22"/>
          <w:lang w:eastAsia="ar-SA"/>
        </w:rPr>
        <w:t>szakkérdések közbeszerzési, jogi szempontú vizsgálata</w:t>
      </w:r>
      <w:r w:rsidRPr="00764691">
        <w:rPr>
          <w:sz w:val="22"/>
          <w:szCs w:val="22"/>
          <w:lang w:eastAsia="ar-SA"/>
        </w:rPr>
        <w:t xml:space="preserve"> tanácsadás keretében a Megbízó utasításai (egyedi megrendelése) alapján.</w:t>
      </w:r>
    </w:p>
    <w:p w14:paraId="6B533B99" w14:textId="77777777" w:rsidR="00791CC6" w:rsidRPr="00764691" w:rsidRDefault="00791CC6" w:rsidP="00791CC6">
      <w:pPr>
        <w:suppressAutoHyphens/>
        <w:ind w:left="567" w:hanging="567"/>
        <w:jc w:val="both"/>
        <w:rPr>
          <w:sz w:val="22"/>
          <w:szCs w:val="22"/>
          <w:lang w:eastAsia="ar-SA"/>
        </w:rPr>
      </w:pPr>
    </w:p>
    <w:p w14:paraId="73225909" w14:textId="77777777" w:rsidR="00791CC6" w:rsidRDefault="00791CC6" w:rsidP="00791CC6">
      <w:pPr>
        <w:suppressAutoHyphens/>
        <w:ind w:left="567" w:hanging="567"/>
        <w:jc w:val="both"/>
        <w:rPr>
          <w:sz w:val="22"/>
          <w:szCs w:val="22"/>
          <w:lang w:eastAsia="ar-SA"/>
        </w:rPr>
      </w:pPr>
      <w:r>
        <w:rPr>
          <w:sz w:val="22"/>
          <w:szCs w:val="22"/>
          <w:lang w:eastAsia="ar-SA"/>
        </w:rPr>
        <w:lastRenderedPageBreak/>
        <w:t>4.1.</w:t>
      </w:r>
      <w:r w:rsidRPr="00764691">
        <w:rPr>
          <w:sz w:val="22"/>
          <w:szCs w:val="22"/>
          <w:lang w:eastAsia="ar-SA"/>
        </w:rPr>
        <w:t>3.</w:t>
      </w:r>
      <w:r>
        <w:rPr>
          <w:sz w:val="22"/>
          <w:szCs w:val="22"/>
          <w:lang w:eastAsia="ar-SA"/>
        </w:rPr>
        <w:tab/>
      </w:r>
      <w:r w:rsidRPr="00764691">
        <w:rPr>
          <w:sz w:val="22"/>
          <w:szCs w:val="22"/>
          <w:lang w:eastAsia="ar-SA"/>
        </w:rPr>
        <w:t xml:space="preserve">A Megbízó által a Megbízó tevékenységi körében kiadott </w:t>
      </w:r>
      <w:r w:rsidRPr="00764691">
        <w:rPr>
          <w:b/>
          <w:sz w:val="22"/>
          <w:szCs w:val="22"/>
          <w:lang w:eastAsia="ar-SA"/>
        </w:rPr>
        <w:t>állásfoglalások támogatása</w:t>
      </w:r>
      <w:r w:rsidRPr="00764691">
        <w:rPr>
          <w:sz w:val="22"/>
          <w:szCs w:val="22"/>
          <w:lang w:eastAsia="ar-SA"/>
        </w:rPr>
        <w:t xml:space="preserve">, </w:t>
      </w:r>
      <w:r w:rsidRPr="00764691">
        <w:rPr>
          <w:b/>
          <w:sz w:val="22"/>
          <w:szCs w:val="22"/>
          <w:lang w:eastAsia="ar-SA"/>
        </w:rPr>
        <w:t>jogi/közbeszerzési szempontú kérdések vizsgálata</w:t>
      </w:r>
      <w:r w:rsidRPr="00764691">
        <w:rPr>
          <w:sz w:val="22"/>
          <w:szCs w:val="22"/>
          <w:lang w:eastAsia="ar-SA"/>
        </w:rPr>
        <w:t xml:space="preserve"> és elemzése tanácsadás keretében a Megbízó utasításai (egyedi megrendelése) </w:t>
      </w:r>
      <w:r>
        <w:rPr>
          <w:sz w:val="22"/>
          <w:szCs w:val="22"/>
          <w:lang w:eastAsia="ar-SA"/>
        </w:rPr>
        <w:t xml:space="preserve">alapján. </w:t>
      </w:r>
    </w:p>
    <w:p w14:paraId="07BEA33D" w14:textId="77777777" w:rsidR="00791CC6" w:rsidRPr="00764691" w:rsidRDefault="00791CC6" w:rsidP="00791CC6">
      <w:pPr>
        <w:suppressAutoHyphens/>
        <w:ind w:left="567" w:hanging="567"/>
        <w:jc w:val="both"/>
        <w:rPr>
          <w:sz w:val="22"/>
          <w:szCs w:val="22"/>
          <w:lang w:eastAsia="ar-SA"/>
        </w:rPr>
      </w:pPr>
    </w:p>
    <w:p w14:paraId="3788FD1B" w14:textId="77777777" w:rsidR="00791CC6" w:rsidRDefault="00791CC6" w:rsidP="00791CC6">
      <w:pPr>
        <w:suppressAutoHyphens/>
        <w:ind w:left="567" w:hanging="567"/>
        <w:jc w:val="both"/>
        <w:rPr>
          <w:sz w:val="22"/>
          <w:szCs w:val="22"/>
          <w:lang w:eastAsia="ar-SA"/>
        </w:rPr>
      </w:pPr>
      <w:r>
        <w:rPr>
          <w:sz w:val="22"/>
          <w:szCs w:val="22"/>
          <w:lang w:eastAsia="ar-SA"/>
        </w:rPr>
        <w:t>4.1.</w:t>
      </w:r>
      <w:r w:rsidRPr="00764691">
        <w:rPr>
          <w:sz w:val="22"/>
          <w:szCs w:val="22"/>
          <w:lang w:eastAsia="ar-SA"/>
        </w:rPr>
        <w:t>4.</w:t>
      </w:r>
      <w:r>
        <w:rPr>
          <w:sz w:val="22"/>
          <w:szCs w:val="22"/>
          <w:lang w:eastAsia="ar-SA"/>
        </w:rPr>
        <w:tab/>
      </w:r>
      <w:r w:rsidRPr="00764691">
        <w:rPr>
          <w:sz w:val="22"/>
          <w:szCs w:val="22"/>
          <w:lang w:eastAsia="ar-SA"/>
        </w:rPr>
        <w:t xml:space="preserve">A Megbízó által készítendő </w:t>
      </w:r>
      <w:r w:rsidRPr="009A0DC8">
        <w:rPr>
          <w:b/>
          <w:sz w:val="22"/>
          <w:szCs w:val="22"/>
          <w:lang w:eastAsia="ar-SA"/>
        </w:rPr>
        <w:t>képzési anyagok, iratok tartalmának összeállítása</w:t>
      </w:r>
      <w:r w:rsidRPr="00764691">
        <w:rPr>
          <w:sz w:val="22"/>
          <w:szCs w:val="22"/>
          <w:lang w:eastAsia="ar-SA"/>
        </w:rPr>
        <w:t xml:space="preserve"> során nyújtandó jogi/közbeszerzési szempontú szakmai tanácsadás a Megbízó utasításai (egyedi megrendelése) alapján, ennek keretében kézikönyv, útmutató, közlemény, tanulmány, képzési anyagok készítése, képzés tartása, közbeszerzési és/vagy támogatási jogalkotási tanácsadás.</w:t>
      </w:r>
    </w:p>
    <w:p w14:paraId="1D62B327" w14:textId="77777777" w:rsidR="00791CC6" w:rsidRPr="00764691" w:rsidRDefault="00791CC6" w:rsidP="00791CC6">
      <w:pPr>
        <w:suppressAutoHyphens/>
        <w:ind w:left="567" w:hanging="567"/>
        <w:jc w:val="both"/>
        <w:rPr>
          <w:sz w:val="22"/>
          <w:szCs w:val="22"/>
          <w:lang w:eastAsia="ar-SA"/>
        </w:rPr>
      </w:pPr>
    </w:p>
    <w:p w14:paraId="6E7F9770" w14:textId="77777777" w:rsidR="00791CC6" w:rsidRDefault="00791CC6" w:rsidP="00791CC6">
      <w:pPr>
        <w:suppressAutoHyphens/>
        <w:ind w:left="567" w:hanging="567"/>
        <w:jc w:val="both"/>
        <w:rPr>
          <w:b/>
          <w:sz w:val="22"/>
          <w:szCs w:val="22"/>
          <w:lang w:eastAsia="ar-SA"/>
        </w:rPr>
      </w:pPr>
      <w:r>
        <w:rPr>
          <w:sz w:val="22"/>
          <w:szCs w:val="22"/>
          <w:lang w:eastAsia="ar-SA"/>
        </w:rPr>
        <w:t>4.1.</w:t>
      </w:r>
      <w:r w:rsidRPr="00764691">
        <w:rPr>
          <w:sz w:val="22"/>
          <w:szCs w:val="22"/>
          <w:lang w:eastAsia="ar-SA"/>
        </w:rPr>
        <w:t xml:space="preserve">5. </w:t>
      </w:r>
      <w:proofErr w:type="gramStart"/>
      <w:r w:rsidRPr="00764691">
        <w:rPr>
          <w:sz w:val="22"/>
          <w:szCs w:val="22"/>
          <w:lang w:eastAsia="ar-SA"/>
        </w:rPr>
        <w:t xml:space="preserve">A Megbízó utasításai (egyedi megrendelés) alapján, a Miniszterelnökség, illetőleg a mindenkor hatályos jogszabályok szerinti, az államháztartás alrendszereiből származó pénzeszközök felhasználásával történő közbeszerzési eljárások, nem közbeszerzés keretében kötött szerződések felügyeletét ellátó szerv tevékenységi körébe tartozó </w:t>
      </w:r>
      <w:r w:rsidRPr="009A0DC8">
        <w:rPr>
          <w:b/>
          <w:sz w:val="22"/>
          <w:szCs w:val="22"/>
          <w:lang w:eastAsia="ar-SA"/>
        </w:rPr>
        <w:t>egyéb feladat ellátásában történő közreműködés</w:t>
      </w:r>
      <w:r w:rsidRPr="00764691">
        <w:rPr>
          <w:sz w:val="22"/>
          <w:szCs w:val="22"/>
          <w:lang w:eastAsia="ar-SA"/>
        </w:rPr>
        <w:t>; a mindenkor hatályos jogszabályok szerinti, a felügyeletet ellátó szerv részére, a vonatkozó jogszabályokban meghatározott ellenőrzési feladatok kapcsán, továbbá a Miniszterelnökség egyéb szervezeti egységének, illetőleg</w:t>
      </w:r>
      <w:proofErr w:type="gramEnd"/>
      <w:r w:rsidRPr="00764691">
        <w:rPr>
          <w:sz w:val="22"/>
          <w:szCs w:val="22"/>
          <w:lang w:eastAsia="ar-SA"/>
        </w:rPr>
        <w:t xml:space="preserve"> </w:t>
      </w:r>
      <w:proofErr w:type="gramStart"/>
      <w:r w:rsidRPr="00764691">
        <w:rPr>
          <w:sz w:val="22"/>
          <w:szCs w:val="22"/>
          <w:lang w:eastAsia="ar-SA"/>
        </w:rPr>
        <w:t>a</w:t>
      </w:r>
      <w:proofErr w:type="gramEnd"/>
      <w:r w:rsidRPr="00764691">
        <w:rPr>
          <w:sz w:val="22"/>
          <w:szCs w:val="22"/>
          <w:lang w:eastAsia="ar-SA"/>
        </w:rPr>
        <w:t xml:space="preserve"> mindenkor hatályos jogszabályok szerinti, az államháztartás alrendszereiből származó pénzeszközök felhasználásával történő beszerzések felügyeletét ellátó szerv felkérésére </w:t>
      </w:r>
      <w:r w:rsidRPr="009A0DC8">
        <w:rPr>
          <w:b/>
          <w:sz w:val="22"/>
          <w:szCs w:val="22"/>
          <w:lang w:eastAsia="ar-SA"/>
        </w:rPr>
        <w:t>jogi, közbeszerzési szakértői tanácsadás és – adott esetben helyszíni – rendelkezésre állás.</w:t>
      </w:r>
    </w:p>
    <w:p w14:paraId="2FE18D56" w14:textId="77777777" w:rsidR="00791CC6" w:rsidRPr="00764691" w:rsidRDefault="00791CC6" w:rsidP="00791CC6">
      <w:pPr>
        <w:suppressAutoHyphens/>
        <w:jc w:val="both"/>
        <w:rPr>
          <w:sz w:val="22"/>
          <w:szCs w:val="22"/>
          <w:lang w:eastAsia="ar-SA"/>
        </w:rPr>
      </w:pPr>
    </w:p>
    <w:p w14:paraId="7AF7FA93" w14:textId="77777777" w:rsidR="00791CC6" w:rsidRDefault="00791CC6" w:rsidP="00791CC6">
      <w:pPr>
        <w:suppressAutoHyphens/>
        <w:ind w:left="567" w:hanging="567"/>
        <w:jc w:val="both"/>
        <w:rPr>
          <w:sz w:val="22"/>
          <w:szCs w:val="22"/>
          <w:lang w:eastAsia="ar-SA"/>
        </w:rPr>
      </w:pPr>
      <w:r>
        <w:rPr>
          <w:sz w:val="22"/>
          <w:szCs w:val="22"/>
          <w:lang w:eastAsia="ar-SA"/>
        </w:rPr>
        <w:tab/>
      </w:r>
      <w:r w:rsidRPr="00764691">
        <w:rPr>
          <w:sz w:val="22"/>
          <w:szCs w:val="22"/>
          <w:lang w:eastAsia="ar-SA"/>
        </w:rPr>
        <w:t xml:space="preserve">A várható teljes mennyiség 1/3 része uniós közbeszerzési értékhatárt elérő becsült értékű közbeszerzési eljáráshoz kapcsolódik. </w:t>
      </w:r>
    </w:p>
    <w:p w14:paraId="1654CD8B" w14:textId="77777777" w:rsidR="00791CC6" w:rsidRDefault="00791CC6" w:rsidP="00791CC6">
      <w:pPr>
        <w:suppressAutoHyphens/>
        <w:ind w:left="567" w:hanging="567"/>
        <w:jc w:val="both"/>
        <w:rPr>
          <w:sz w:val="22"/>
          <w:szCs w:val="22"/>
          <w:lang w:eastAsia="ar-SA"/>
        </w:rPr>
      </w:pPr>
    </w:p>
    <w:p w14:paraId="4E5E15F4" w14:textId="77777777" w:rsidR="00791CC6" w:rsidRDefault="00791CC6" w:rsidP="00791CC6">
      <w:pPr>
        <w:suppressAutoHyphens/>
        <w:ind w:left="567" w:hanging="567"/>
        <w:jc w:val="both"/>
        <w:rPr>
          <w:sz w:val="22"/>
          <w:szCs w:val="22"/>
          <w:lang w:eastAsia="ar-SA"/>
        </w:rPr>
      </w:pPr>
      <w:r>
        <w:rPr>
          <w:sz w:val="22"/>
          <w:szCs w:val="22"/>
          <w:lang w:eastAsia="ar-SA"/>
        </w:rPr>
        <w:tab/>
      </w:r>
      <w:r w:rsidRPr="00A9035F">
        <w:rPr>
          <w:sz w:val="22"/>
          <w:szCs w:val="22"/>
          <w:lang w:eastAsia="ar-SA"/>
        </w:rPr>
        <w:t xml:space="preserve">A </w:t>
      </w:r>
      <w:r>
        <w:rPr>
          <w:sz w:val="22"/>
          <w:szCs w:val="22"/>
          <w:lang w:eastAsia="ar-SA"/>
        </w:rPr>
        <w:t>4.1.</w:t>
      </w:r>
      <w:r w:rsidRPr="00A9035F">
        <w:rPr>
          <w:sz w:val="22"/>
          <w:szCs w:val="22"/>
          <w:lang w:eastAsia="ar-SA"/>
        </w:rPr>
        <w:t xml:space="preserve">1. pontban foglalt feladatok ellátása során </w:t>
      </w:r>
      <w:r w:rsidRPr="00B8084E">
        <w:rPr>
          <w:sz w:val="22"/>
          <w:szCs w:val="22"/>
          <w:lang w:eastAsia="ar-SA"/>
        </w:rPr>
        <w:t>a közbeszerzések központi ellenőrzé</w:t>
      </w:r>
      <w:r>
        <w:rPr>
          <w:sz w:val="22"/>
          <w:szCs w:val="22"/>
          <w:lang w:eastAsia="ar-SA"/>
        </w:rPr>
        <w:t>séről és engedélyezéséről szóló</w:t>
      </w:r>
      <w:r w:rsidRPr="00A9035F">
        <w:rPr>
          <w:sz w:val="22"/>
          <w:szCs w:val="22"/>
          <w:lang w:eastAsia="ar-SA"/>
        </w:rPr>
        <w:t xml:space="preserve"> 320/2015. (X.</w:t>
      </w:r>
      <w:r>
        <w:rPr>
          <w:sz w:val="22"/>
          <w:szCs w:val="22"/>
          <w:lang w:eastAsia="ar-SA"/>
        </w:rPr>
        <w:t xml:space="preserve"> </w:t>
      </w:r>
      <w:r w:rsidRPr="00A9035F">
        <w:rPr>
          <w:sz w:val="22"/>
          <w:szCs w:val="22"/>
          <w:lang w:eastAsia="ar-SA"/>
        </w:rPr>
        <w:t xml:space="preserve">30.) Korm. rendelet előírásai szerint kell eljárni. </w:t>
      </w:r>
      <w:r>
        <w:rPr>
          <w:sz w:val="22"/>
          <w:szCs w:val="22"/>
          <w:lang w:eastAsia="ar-SA"/>
        </w:rPr>
        <w:t>A 2015. november 1. előtt megkezdett ellenőrzések esetén a</w:t>
      </w:r>
      <w:r w:rsidRPr="00C14D25">
        <w:rPr>
          <w:sz w:val="22"/>
          <w:szCs w:val="22"/>
          <w:lang w:eastAsia="ar-SA"/>
        </w:rPr>
        <w:t xml:space="preserve"> közbeszerzések központi ellenőrzéséről és engedélyezéséről szóló 46/2011. (III.</w:t>
      </w:r>
      <w:r>
        <w:rPr>
          <w:sz w:val="22"/>
          <w:szCs w:val="22"/>
          <w:lang w:eastAsia="ar-SA"/>
        </w:rPr>
        <w:t xml:space="preserve"> </w:t>
      </w:r>
      <w:r w:rsidRPr="00C14D25">
        <w:rPr>
          <w:sz w:val="22"/>
          <w:szCs w:val="22"/>
          <w:lang w:eastAsia="ar-SA"/>
        </w:rPr>
        <w:t xml:space="preserve">25.) Korm. rendelet </w:t>
      </w:r>
      <w:r w:rsidRPr="00A9035F">
        <w:rPr>
          <w:sz w:val="22"/>
          <w:szCs w:val="22"/>
          <w:lang w:eastAsia="ar-SA"/>
        </w:rPr>
        <w:t>előírásai szerint kell eljárni.</w:t>
      </w:r>
    </w:p>
    <w:p w14:paraId="0A7CFDEC" w14:textId="77777777" w:rsidR="00791CC6" w:rsidRDefault="00791CC6" w:rsidP="00791CC6">
      <w:pPr>
        <w:suppressAutoHyphens/>
        <w:ind w:left="567" w:hanging="567"/>
        <w:jc w:val="both"/>
        <w:rPr>
          <w:sz w:val="22"/>
          <w:szCs w:val="22"/>
          <w:lang w:eastAsia="ar-SA"/>
        </w:rPr>
      </w:pPr>
    </w:p>
    <w:p w14:paraId="7825F6C3" w14:textId="77777777" w:rsidR="00791CC6" w:rsidRPr="00A9035F" w:rsidRDefault="00791CC6" w:rsidP="00791CC6">
      <w:pPr>
        <w:suppressAutoHyphens/>
        <w:ind w:left="567" w:hanging="567"/>
        <w:jc w:val="both"/>
        <w:rPr>
          <w:sz w:val="22"/>
          <w:szCs w:val="22"/>
          <w:lang w:eastAsia="ar-SA"/>
        </w:rPr>
      </w:pPr>
      <w:r>
        <w:rPr>
          <w:sz w:val="22"/>
          <w:szCs w:val="22"/>
          <w:lang w:eastAsia="ar-SA"/>
        </w:rPr>
        <w:tab/>
        <w:t>A 4.1.5. pontban szereplő „rendelkezésre állásba” beletartozik a munkanapokon, valamint munkaszüneti napokon 7.00-21.00 óra közötti folyamatos telefonos elérhetőség, és Megbízó mindenkori igénye szerint személyes, helyszíni konzultáció biztosítása is, melytől eltérően Megbízó rendelkezhet.</w:t>
      </w:r>
    </w:p>
    <w:p w14:paraId="6378813C" w14:textId="77777777" w:rsidR="00791CC6" w:rsidRPr="00A9035F" w:rsidRDefault="00791CC6" w:rsidP="00791CC6">
      <w:pPr>
        <w:autoSpaceDE w:val="0"/>
        <w:autoSpaceDN w:val="0"/>
        <w:adjustRightInd w:val="0"/>
        <w:ind w:left="567" w:hanging="567"/>
        <w:jc w:val="both"/>
        <w:rPr>
          <w:sz w:val="22"/>
          <w:szCs w:val="22"/>
          <w:highlight w:val="yellow"/>
          <w:lang w:eastAsia="en-US"/>
        </w:rPr>
      </w:pPr>
    </w:p>
    <w:p w14:paraId="2102D84E" w14:textId="77777777" w:rsidR="00791CC6" w:rsidRDefault="00791CC6" w:rsidP="00791CC6">
      <w:pPr>
        <w:autoSpaceDE w:val="0"/>
        <w:autoSpaceDN w:val="0"/>
        <w:adjustRightInd w:val="0"/>
        <w:ind w:left="567" w:hanging="567"/>
        <w:jc w:val="both"/>
        <w:rPr>
          <w:sz w:val="22"/>
          <w:szCs w:val="22"/>
          <w:lang w:eastAsia="en-US"/>
        </w:rPr>
      </w:pPr>
      <w:r>
        <w:rPr>
          <w:sz w:val="22"/>
          <w:szCs w:val="22"/>
          <w:lang w:eastAsia="en-US"/>
        </w:rPr>
        <w:tab/>
      </w:r>
      <w:r w:rsidRPr="006C0F92">
        <w:rPr>
          <w:sz w:val="22"/>
          <w:szCs w:val="22"/>
          <w:lang w:eastAsia="en-US"/>
        </w:rPr>
        <w:t xml:space="preserve">Megbízott a mindenkor </w:t>
      </w:r>
      <w:r>
        <w:rPr>
          <w:sz w:val="22"/>
          <w:szCs w:val="22"/>
          <w:lang w:eastAsia="en-US"/>
        </w:rPr>
        <w:t xml:space="preserve">hatályban </w:t>
      </w:r>
      <w:r w:rsidRPr="006C0F92">
        <w:rPr>
          <w:sz w:val="22"/>
          <w:szCs w:val="22"/>
          <w:lang w:eastAsia="en-US"/>
        </w:rPr>
        <w:t xml:space="preserve">lévő jogszabályok szerint köteles </w:t>
      </w:r>
      <w:r>
        <w:rPr>
          <w:sz w:val="22"/>
          <w:szCs w:val="22"/>
          <w:lang w:eastAsia="en-US"/>
        </w:rPr>
        <w:t xml:space="preserve">feladatait ellátni. </w:t>
      </w:r>
      <w:r w:rsidRPr="006C0F92">
        <w:rPr>
          <w:sz w:val="22"/>
          <w:szCs w:val="22"/>
          <w:lang w:eastAsia="en-US"/>
        </w:rPr>
        <w:t xml:space="preserve">  </w:t>
      </w:r>
    </w:p>
    <w:p w14:paraId="0530E555" w14:textId="77777777" w:rsidR="00791CC6" w:rsidRPr="000267CD" w:rsidRDefault="00791CC6" w:rsidP="00791CC6">
      <w:pPr>
        <w:suppressAutoHyphens/>
        <w:ind w:left="284" w:hanging="284"/>
        <w:jc w:val="both"/>
        <w:rPr>
          <w:sz w:val="22"/>
          <w:szCs w:val="22"/>
          <w:lang w:eastAsia="ar-SA"/>
        </w:rPr>
      </w:pPr>
    </w:p>
    <w:p w14:paraId="3FDA9BCF" w14:textId="77777777" w:rsidR="00791CC6" w:rsidRPr="00B90ADE" w:rsidRDefault="00791CC6" w:rsidP="00791CC6">
      <w:pPr>
        <w:suppressAutoHyphens/>
        <w:ind w:left="567" w:hanging="567"/>
        <w:contextualSpacing/>
        <w:jc w:val="both"/>
        <w:rPr>
          <w:sz w:val="22"/>
          <w:szCs w:val="22"/>
        </w:rPr>
      </w:pPr>
      <w:r>
        <w:rPr>
          <w:sz w:val="22"/>
          <w:szCs w:val="22"/>
        </w:rPr>
        <w:t xml:space="preserve">4.2. </w:t>
      </w:r>
      <w:r>
        <w:rPr>
          <w:sz w:val="22"/>
          <w:szCs w:val="22"/>
        </w:rPr>
        <w:tab/>
      </w:r>
      <w:r w:rsidRPr="00B90ADE">
        <w:rPr>
          <w:sz w:val="22"/>
          <w:szCs w:val="22"/>
        </w:rPr>
        <w:t xml:space="preserve">Megbízott a megbízást elfogadja, egyben kijelenti, hogy a feladat ellátásához szükséges szakértelemmel, személyi és tárgyi feltételekkel rendelkezik, tevékenységét a legjobb szakmai tudás szerint végzi. Megbízott a </w:t>
      </w:r>
      <w:r>
        <w:rPr>
          <w:sz w:val="22"/>
          <w:szCs w:val="22"/>
        </w:rPr>
        <w:t>Keretmegállapodásban</w:t>
      </w:r>
      <w:r w:rsidRPr="00B90ADE">
        <w:rPr>
          <w:sz w:val="22"/>
          <w:szCs w:val="22"/>
        </w:rPr>
        <w:t xml:space="preserve"> vállalt kötelezettségeiért szavatossággal </w:t>
      </w:r>
      <w:r>
        <w:rPr>
          <w:sz w:val="22"/>
          <w:szCs w:val="22"/>
        </w:rPr>
        <w:t xml:space="preserve">tartozik. </w:t>
      </w:r>
      <w:r w:rsidRPr="00B90ADE">
        <w:rPr>
          <w:sz w:val="22"/>
          <w:szCs w:val="22"/>
        </w:rPr>
        <w:t xml:space="preserve">   </w:t>
      </w:r>
    </w:p>
    <w:p w14:paraId="40983B4D" w14:textId="77777777" w:rsidR="00791CC6" w:rsidRPr="000267CD" w:rsidRDefault="00791CC6" w:rsidP="00791CC6">
      <w:pPr>
        <w:pStyle w:val="Listaszerbekezds"/>
        <w:suppressAutoHyphens/>
        <w:ind w:left="567" w:hanging="567"/>
        <w:jc w:val="both"/>
        <w:rPr>
          <w:sz w:val="22"/>
          <w:szCs w:val="22"/>
        </w:rPr>
      </w:pPr>
    </w:p>
    <w:p w14:paraId="2B27D06A" w14:textId="77777777" w:rsidR="00791CC6" w:rsidRDefault="00791CC6" w:rsidP="00791CC6">
      <w:pPr>
        <w:autoSpaceDE w:val="0"/>
        <w:autoSpaceDN w:val="0"/>
        <w:adjustRightInd w:val="0"/>
        <w:ind w:left="567" w:hanging="567"/>
        <w:jc w:val="both"/>
        <w:rPr>
          <w:sz w:val="22"/>
          <w:szCs w:val="22"/>
          <w:lang w:eastAsia="en-US"/>
        </w:rPr>
      </w:pPr>
      <w:r>
        <w:rPr>
          <w:sz w:val="22"/>
          <w:szCs w:val="22"/>
        </w:rPr>
        <w:t xml:space="preserve">4.3. </w:t>
      </w:r>
      <w:r>
        <w:rPr>
          <w:sz w:val="22"/>
          <w:szCs w:val="22"/>
        </w:rPr>
        <w:tab/>
      </w:r>
      <w:r w:rsidRPr="000267CD">
        <w:rPr>
          <w:sz w:val="22"/>
          <w:szCs w:val="22"/>
        </w:rPr>
        <w:t xml:space="preserve">Felek rögzítik, hogy a </w:t>
      </w:r>
      <w:r>
        <w:rPr>
          <w:sz w:val="22"/>
          <w:szCs w:val="22"/>
        </w:rPr>
        <w:t>Keretmegállapodás</w:t>
      </w:r>
      <w:r w:rsidRPr="000267CD">
        <w:rPr>
          <w:sz w:val="22"/>
          <w:szCs w:val="22"/>
        </w:rPr>
        <w:t xml:space="preserve"> szerinti konkrét tevékenység ellátására </w:t>
      </w:r>
      <w:r>
        <w:rPr>
          <w:sz w:val="22"/>
          <w:szCs w:val="22"/>
        </w:rPr>
        <w:t>a Kbt. 105. § (1) bekezdés c) pontja szerinti eljárás során a Felek között létrejövő egyedi keretszerződés alapján,</w:t>
      </w:r>
      <w:r w:rsidRPr="000267CD">
        <w:rPr>
          <w:sz w:val="22"/>
          <w:szCs w:val="22"/>
        </w:rPr>
        <w:t xml:space="preserve"> kizárólag </w:t>
      </w:r>
      <w:r w:rsidRPr="003964E3">
        <w:rPr>
          <w:sz w:val="22"/>
          <w:szCs w:val="22"/>
        </w:rPr>
        <w:t>Megbízó</w:t>
      </w:r>
      <w:r>
        <w:rPr>
          <w:sz w:val="22"/>
          <w:szCs w:val="22"/>
        </w:rPr>
        <w:t xml:space="preserve"> által kiadott </w:t>
      </w:r>
      <w:r w:rsidRPr="003964E3">
        <w:rPr>
          <w:sz w:val="22"/>
          <w:szCs w:val="22"/>
        </w:rPr>
        <w:t>egyedi megrendelés és az egyedi megrendelés Megbízott általi elfogadása alapján kerülhet sor</w:t>
      </w:r>
      <w:r w:rsidRPr="003964E3">
        <w:rPr>
          <w:sz w:val="22"/>
          <w:szCs w:val="22"/>
          <w:lang w:eastAsia="en-US"/>
        </w:rPr>
        <w:t>.</w:t>
      </w:r>
      <w:r>
        <w:rPr>
          <w:sz w:val="22"/>
          <w:szCs w:val="22"/>
          <w:lang w:eastAsia="en-US"/>
        </w:rPr>
        <w:t xml:space="preserve"> Jelen keretmegállapodás értelmezésekor az egyedi megrendelés és az eseti megbízás alatt ugyanazt a fogalmat kell érteni.  </w:t>
      </w:r>
    </w:p>
    <w:p w14:paraId="3EEE06BF" w14:textId="77777777" w:rsidR="005B1C5A" w:rsidRDefault="005B1C5A" w:rsidP="00791CC6">
      <w:pPr>
        <w:autoSpaceDE w:val="0"/>
        <w:autoSpaceDN w:val="0"/>
        <w:adjustRightInd w:val="0"/>
        <w:ind w:left="567" w:hanging="567"/>
        <w:jc w:val="both"/>
        <w:rPr>
          <w:sz w:val="22"/>
          <w:szCs w:val="22"/>
          <w:lang w:eastAsia="en-US"/>
        </w:rPr>
      </w:pPr>
    </w:p>
    <w:p w14:paraId="31734B60" w14:textId="77777777" w:rsidR="00791CC6" w:rsidRDefault="00791CC6" w:rsidP="00791CC6">
      <w:pPr>
        <w:autoSpaceDE w:val="0"/>
        <w:autoSpaceDN w:val="0"/>
        <w:adjustRightInd w:val="0"/>
        <w:ind w:left="567" w:hanging="567"/>
        <w:jc w:val="both"/>
        <w:rPr>
          <w:sz w:val="22"/>
          <w:szCs w:val="22"/>
        </w:rPr>
      </w:pPr>
      <w:r>
        <w:rPr>
          <w:sz w:val="22"/>
          <w:szCs w:val="22"/>
        </w:rPr>
        <w:t xml:space="preserve">4.4 A közbeszerzési dokumentumok és Megbízott nyertes ajánlata (ideértve a Megbízott által esetlegesen benyújtott hiánypótlást is) – azok fizikai csatolása nélkül is – jelen szerződés részét képezik.   </w:t>
      </w:r>
    </w:p>
    <w:p w14:paraId="2F1F65B0" w14:textId="77777777" w:rsidR="00791CC6" w:rsidRDefault="00791CC6" w:rsidP="00791CC6">
      <w:pPr>
        <w:autoSpaceDE w:val="0"/>
        <w:autoSpaceDN w:val="0"/>
        <w:adjustRightInd w:val="0"/>
        <w:ind w:left="567" w:hanging="567"/>
        <w:jc w:val="both"/>
        <w:rPr>
          <w:sz w:val="22"/>
          <w:szCs w:val="22"/>
          <w:lang w:eastAsia="en-US"/>
        </w:rPr>
      </w:pPr>
    </w:p>
    <w:p w14:paraId="628CD32C" w14:textId="77777777" w:rsidR="00791CC6" w:rsidRPr="000267CD" w:rsidRDefault="00791CC6" w:rsidP="00791CC6">
      <w:pPr>
        <w:autoSpaceDE w:val="0"/>
        <w:autoSpaceDN w:val="0"/>
        <w:adjustRightInd w:val="0"/>
        <w:ind w:left="567" w:hanging="567"/>
        <w:jc w:val="both"/>
        <w:rPr>
          <w:sz w:val="22"/>
          <w:szCs w:val="22"/>
        </w:rPr>
      </w:pPr>
    </w:p>
    <w:p w14:paraId="4F8E2EB4" w14:textId="77777777" w:rsidR="00791CC6" w:rsidRPr="000112CF" w:rsidRDefault="00791CC6" w:rsidP="00791CC6">
      <w:pPr>
        <w:autoSpaceDE w:val="0"/>
        <w:autoSpaceDN w:val="0"/>
        <w:adjustRightInd w:val="0"/>
        <w:ind w:left="284" w:hanging="284"/>
        <w:jc w:val="both"/>
        <w:rPr>
          <w:b/>
          <w:sz w:val="22"/>
          <w:szCs w:val="22"/>
        </w:rPr>
      </w:pPr>
      <w:r>
        <w:rPr>
          <w:b/>
          <w:sz w:val="22"/>
          <w:szCs w:val="22"/>
        </w:rPr>
        <w:t xml:space="preserve">5. </w:t>
      </w:r>
      <w:r w:rsidRPr="000112CF">
        <w:rPr>
          <w:b/>
          <w:sz w:val="22"/>
          <w:szCs w:val="22"/>
        </w:rPr>
        <w:t>A Keretmegállapodás időtartama, a teljesítés határideje és módja</w:t>
      </w:r>
    </w:p>
    <w:p w14:paraId="1CA28290" w14:textId="77777777" w:rsidR="00791CC6" w:rsidRPr="000267CD" w:rsidRDefault="00791CC6" w:rsidP="00791CC6">
      <w:pPr>
        <w:jc w:val="both"/>
        <w:rPr>
          <w:b/>
          <w:sz w:val="22"/>
          <w:szCs w:val="22"/>
        </w:rPr>
      </w:pPr>
    </w:p>
    <w:p w14:paraId="2177999E" w14:textId="77777777" w:rsidR="00791CC6" w:rsidRPr="00415602" w:rsidRDefault="00791CC6" w:rsidP="00791CC6">
      <w:pPr>
        <w:pStyle w:val="Listaszerbekezds"/>
        <w:numPr>
          <w:ilvl w:val="0"/>
          <w:numId w:val="11"/>
        </w:numPr>
        <w:suppressAutoHyphens/>
        <w:contextualSpacing/>
        <w:jc w:val="both"/>
        <w:rPr>
          <w:vanish/>
          <w:sz w:val="22"/>
          <w:szCs w:val="22"/>
        </w:rPr>
      </w:pPr>
    </w:p>
    <w:p w14:paraId="044D0AEF" w14:textId="77777777" w:rsidR="00791CC6" w:rsidRPr="00415602" w:rsidRDefault="00791CC6" w:rsidP="00791CC6">
      <w:pPr>
        <w:pStyle w:val="Listaszerbekezds"/>
        <w:numPr>
          <w:ilvl w:val="0"/>
          <w:numId w:val="11"/>
        </w:numPr>
        <w:suppressAutoHyphens/>
        <w:contextualSpacing/>
        <w:jc w:val="both"/>
        <w:rPr>
          <w:vanish/>
          <w:sz w:val="22"/>
          <w:szCs w:val="22"/>
        </w:rPr>
      </w:pPr>
    </w:p>
    <w:p w14:paraId="1AA91FB5" w14:textId="77777777" w:rsidR="00791CC6" w:rsidRPr="00415602" w:rsidRDefault="00791CC6" w:rsidP="00791CC6">
      <w:pPr>
        <w:pStyle w:val="Listaszerbekezds"/>
        <w:numPr>
          <w:ilvl w:val="0"/>
          <w:numId w:val="11"/>
        </w:numPr>
        <w:suppressAutoHyphens/>
        <w:contextualSpacing/>
        <w:jc w:val="both"/>
        <w:rPr>
          <w:vanish/>
          <w:sz w:val="22"/>
          <w:szCs w:val="22"/>
        </w:rPr>
      </w:pPr>
    </w:p>
    <w:p w14:paraId="65323506" w14:textId="77777777" w:rsidR="00791CC6" w:rsidRPr="00415602" w:rsidRDefault="00791CC6" w:rsidP="00791CC6">
      <w:pPr>
        <w:pStyle w:val="Listaszerbekezds"/>
        <w:numPr>
          <w:ilvl w:val="0"/>
          <w:numId w:val="11"/>
        </w:numPr>
        <w:suppressAutoHyphens/>
        <w:contextualSpacing/>
        <w:jc w:val="both"/>
        <w:rPr>
          <w:vanish/>
          <w:sz w:val="22"/>
          <w:szCs w:val="22"/>
        </w:rPr>
      </w:pPr>
    </w:p>
    <w:p w14:paraId="522911F4" w14:textId="77777777" w:rsidR="00791CC6" w:rsidRDefault="00791CC6" w:rsidP="00791CC6">
      <w:pPr>
        <w:pStyle w:val="Listaszerbekezds"/>
        <w:numPr>
          <w:ilvl w:val="1"/>
          <w:numId w:val="11"/>
        </w:numPr>
        <w:suppressAutoHyphens/>
        <w:ind w:left="567" w:hanging="567"/>
        <w:contextualSpacing/>
        <w:jc w:val="both"/>
        <w:rPr>
          <w:sz w:val="22"/>
          <w:szCs w:val="22"/>
        </w:rPr>
      </w:pPr>
      <w:r w:rsidRPr="009B4038">
        <w:rPr>
          <w:sz w:val="22"/>
          <w:szCs w:val="22"/>
        </w:rPr>
        <w:t xml:space="preserve">A jelen </w:t>
      </w:r>
      <w:r>
        <w:rPr>
          <w:sz w:val="22"/>
          <w:szCs w:val="22"/>
        </w:rPr>
        <w:t>Keretmegállapodást</w:t>
      </w:r>
      <w:r w:rsidRPr="009B4038">
        <w:rPr>
          <w:sz w:val="22"/>
          <w:szCs w:val="22"/>
        </w:rPr>
        <w:t xml:space="preserve"> a Felek a </w:t>
      </w:r>
      <w:r>
        <w:rPr>
          <w:sz w:val="22"/>
          <w:szCs w:val="22"/>
        </w:rPr>
        <w:t xml:space="preserve">hatályba lépésének </w:t>
      </w:r>
      <w:r w:rsidRPr="009B4038">
        <w:rPr>
          <w:sz w:val="22"/>
          <w:szCs w:val="22"/>
        </w:rPr>
        <w:t xml:space="preserve">napjától </w:t>
      </w:r>
      <w:r w:rsidRPr="00381903">
        <w:rPr>
          <w:b/>
          <w:sz w:val="22"/>
          <w:szCs w:val="22"/>
        </w:rPr>
        <w:t>48 hónapig terjedő határozott időtartamra</w:t>
      </w:r>
      <w:r>
        <w:rPr>
          <w:sz w:val="22"/>
          <w:szCs w:val="22"/>
        </w:rPr>
        <w:t xml:space="preserve"> kötik.</w:t>
      </w:r>
    </w:p>
    <w:p w14:paraId="0CA29144" w14:textId="77777777" w:rsidR="00791CC6" w:rsidRPr="00D93009" w:rsidRDefault="00791CC6" w:rsidP="00791CC6">
      <w:pPr>
        <w:pStyle w:val="ecxmsonormal"/>
        <w:shd w:val="clear" w:color="auto" w:fill="FFFFFF"/>
        <w:ind w:left="567"/>
        <w:jc w:val="both"/>
        <w:rPr>
          <w:color w:val="1F497D"/>
        </w:rPr>
      </w:pPr>
      <w:r>
        <w:rPr>
          <w:sz w:val="22"/>
          <w:szCs w:val="22"/>
        </w:rPr>
        <w:t xml:space="preserve">A Keretmegállapodás hatályba lépésének időpontja: </w:t>
      </w:r>
      <w:r w:rsidRPr="006C0F92">
        <w:rPr>
          <w:sz w:val="22"/>
          <w:szCs w:val="22"/>
        </w:rPr>
        <w:t>Felek képv</w:t>
      </w:r>
      <w:r>
        <w:rPr>
          <w:sz w:val="22"/>
          <w:szCs w:val="22"/>
        </w:rPr>
        <w:t>iselői által történő aláírással, az utolsó aláírás napja.</w:t>
      </w:r>
      <w:r w:rsidRPr="00D93009">
        <w:rPr>
          <w:color w:val="000000" w:themeColor="text1"/>
          <w:sz w:val="22"/>
          <w:szCs w:val="22"/>
        </w:rPr>
        <w:t xml:space="preserve"> </w:t>
      </w:r>
    </w:p>
    <w:p w14:paraId="53AB8617" w14:textId="77777777" w:rsidR="00791CC6" w:rsidRDefault="00791CC6" w:rsidP="00791CC6">
      <w:pPr>
        <w:pStyle w:val="Listaszerbekezds"/>
        <w:numPr>
          <w:ilvl w:val="1"/>
          <w:numId w:val="11"/>
        </w:numPr>
        <w:suppressAutoHyphens/>
        <w:ind w:left="567" w:hanging="567"/>
        <w:contextualSpacing/>
        <w:jc w:val="both"/>
        <w:rPr>
          <w:sz w:val="22"/>
          <w:szCs w:val="22"/>
        </w:rPr>
      </w:pPr>
      <w:r w:rsidRPr="000267CD">
        <w:rPr>
          <w:sz w:val="22"/>
          <w:szCs w:val="22"/>
        </w:rPr>
        <w:t>A Megbízott és az általa biztosított szakértők teljes körű titoktartási kötelezettséget vállalnak az általuk kezelt dokumentumok tartalmát illetően, azokat bizalmasan kezelik, harmadik fél számára nem adják át, illetve nem készítenek róluk elektronikus- vagy fénymásolatokat a Megbízó beleegyezése nélkül</w:t>
      </w:r>
      <w:r w:rsidRPr="00E91B81">
        <w:rPr>
          <w:sz w:val="22"/>
          <w:szCs w:val="22"/>
        </w:rPr>
        <w:t>. Megbízott a s</w:t>
      </w:r>
      <w:r w:rsidRPr="00B90ADE">
        <w:rPr>
          <w:sz w:val="22"/>
          <w:szCs w:val="22"/>
        </w:rPr>
        <w:t xml:space="preserve">zakemberek kommunikációját, illetve a feladatellátást garantáló </w:t>
      </w:r>
    </w:p>
    <w:p w14:paraId="7643F685" w14:textId="77777777" w:rsidR="00791CC6" w:rsidRDefault="00791CC6" w:rsidP="00791CC6">
      <w:pPr>
        <w:pStyle w:val="Listaszerbekezds"/>
        <w:numPr>
          <w:ilvl w:val="0"/>
          <w:numId w:val="85"/>
        </w:numPr>
        <w:suppressAutoHyphens/>
        <w:ind w:left="851" w:hanging="284"/>
        <w:contextualSpacing/>
        <w:jc w:val="both"/>
        <w:rPr>
          <w:sz w:val="22"/>
          <w:szCs w:val="22"/>
        </w:rPr>
      </w:pPr>
      <w:r w:rsidRPr="00B90ADE">
        <w:rPr>
          <w:sz w:val="22"/>
          <w:szCs w:val="22"/>
        </w:rPr>
        <w:t>információbiztonság-irányítási rendszerre (ISO 27001) vonatkozó tanúsítvánnyal/</w:t>
      </w:r>
    </w:p>
    <w:p w14:paraId="2855482D" w14:textId="77777777" w:rsidR="00791CC6" w:rsidRDefault="00791CC6" w:rsidP="00791CC6">
      <w:pPr>
        <w:pStyle w:val="Listaszerbekezds"/>
        <w:numPr>
          <w:ilvl w:val="0"/>
          <w:numId w:val="85"/>
        </w:numPr>
        <w:suppressAutoHyphens/>
        <w:ind w:left="851" w:hanging="284"/>
        <w:contextualSpacing/>
        <w:jc w:val="both"/>
        <w:rPr>
          <w:sz w:val="22"/>
          <w:szCs w:val="22"/>
        </w:rPr>
      </w:pPr>
      <w:r w:rsidRPr="00B90ADE">
        <w:rPr>
          <w:sz w:val="22"/>
          <w:szCs w:val="22"/>
        </w:rPr>
        <w:t>információbiztonság-irányítási rendszerre (ISO 27001) vonatkozó tanúsítvánnyal egyenértékű, az Európai Unió más tagállamában bejegyzett szerve</w:t>
      </w:r>
      <w:r>
        <w:rPr>
          <w:sz w:val="22"/>
          <w:szCs w:val="22"/>
        </w:rPr>
        <w:t>zettől származó tanúsítvánnyal,</w:t>
      </w:r>
    </w:p>
    <w:p w14:paraId="6ABEA390" w14:textId="77777777" w:rsidR="00791CC6" w:rsidRDefault="00791CC6" w:rsidP="00791CC6">
      <w:pPr>
        <w:pStyle w:val="Listaszerbekezds"/>
        <w:numPr>
          <w:ilvl w:val="0"/>
          <w:numId w:val="85"/>
        </w:numPr>
        <w:suppressAutoHyphens/>
        <w:ind w:left="851" w:hanging="284"/>
        <w:contextualSpacing/>
        <w:jc w:val="both"/>
        <w:rPr>
          <w:sz w:val="22"/>
          <w:szCs w:val="22"/>
        </w:rPr>
      </w:pPr>
      <w:r w:rsidRPr="00B90ADE">
        <w:rPr>
          <w:sz w:val="22"/>
          <w:szCs w:val="22"/>
        </w:rPr>
        <w:t>információbiztonság-irányítási (ISO 27001) rendszerek működtetésének egyéb bizonyítékával</w:t>
      </w:r>
    </w:p>
    <w:p w14:paraId="2E95B483" w14:textId="77777777" w:rsidR="00791CC6" w:rsidRDefault="00791CC6" w:rsidP="00791CC6">
      <w:pPr>
        <w:pStyle w:val="Listaszerbekezds"/>
        <w:numPr>
          <w:ilvl w:val="0"/>
          <w:numId w:val="85"/>
        </w:numPr>
        <w:suppressAutoHyphens/>
        <w:ind w:left="851" w:hanging="284"/>
        <w:contextualSpacing/>
        <w:jc w:val="both"/>
        <w:rPr>
          <w:sz w:val="22"/>
          <w:szCs w:val="22"/>
        </w:rPr>
      </w:pPr>
      <w:r>
        <w:rPr>
          <w:sz w:val="22"/>
          <w:szCs w:val="22"/>
        </w:rPr>
        <w:t xml:space="preserve">vagy </w:t>
      </w:r>
      <w:proofErr w:type="gramStart"/>
      <w:r>
        <w:rPr>
          <w:sz w:val="22"/>
          <w:szCs w:val="22"/>
        </w:rPr>
        <w:t>ezekkel</w:t>
      </w:r>
      <w:proofErr w:type="gramEnd"/>
      <w:r>
        <w:rPr>
          <w:sz w:val="22"/>
          <w:szCs w:val="22"/>
        </w:rPr>
        <w:t xml:space="preserve"> egyenértékű tanúsítvánnyal </w:t>
      </w:r>
    </w:p>
    <w:p w14:paraId="403AE054" w14:textId="77777777" w:rsidR="00791CC6" w:rsidRDefault="00791CC6" w:rsidP="00791CC6">
      <w:pPr>
        <w:pStyle w:val="Listaszerbekezds"/>
        <w:suppressAutoHyphens/>
        <w:ind w:left="567" w:hanging="284"/>
        <w:contextualSpacing/>
        <w:jc w:val="both"/>
        <w:rPr>
          <w:sz w:val="22"/>
          <w:szCs w:val="22"/>
        </w:rPr>
      </w:pPr>
      <w:r>
        <w:rPr>
          <w:sz w:val="22"/>
          <w:szCs w:val="22"/>
        </w:rPr>
        <w:tab/>
      </w:r>
      <w:proofErr w:type="gramStart"/>
      <w:r>
        <w:rPr>
          <w:sz w:val="22"/>
          <w:szCs w:val="22"/>
        </w:rPr>
        <w:t>rendelkezik</w:t>
      </w:r>
      <w:proofErr w:type="gramEnd"/>
      <w:r>
        <w:rPr>
          <w:sz w:val="22"/>
          <w:szCs w:val="22"/>
        </w:rPr>
        <w:t xml:space="preserve"> </w:t>
      </w:r>
      <w:r w:rsidRPr="00B90ADE">
        <w:rPr>
          <w:sz w:val="22"/>
          <w:szCs w:val="22"/>
        </w:rPr>
        <w:t xml:space="preserve">és a szerződés teljesítése során igénybe veszi. </w:t>
      </w:r>
    </w:p>
    <w:p w14:paraId="2DBCCF15" w14:textId="77777777" w:rsidR="00791CC6" w:rsidRPr="00381903" w:rsidRDefault="00791CC6" w:rsidP="00791CC6">
      <w:pPr>
        <w:pStyle w:val="Listaszerbekezds"/>
        <w:suppressAutoHyphens/>
        <w:ind w:left="567" w:hanging="284"/>
        <w:contextualSpacing/>
        <w:jc w:val="both"/>
        <w:rPr>
          <w:b/>
          <w:sz w:val="22"/>
          <w:szCs w:val="22"/>
        </w:rPr>
      </w:pPr>
      <w:r>
        <w:rPr>
          <w:b/>
          <w:sz w:val="22"/>
          <w:szCs w:val="22"/>
        </w:rPr>
        <w:tab/>
        <w:t>&lt;az ajánlatnak megfelelően választandó</w:t>
      </w:r>
      <w:r w:rsidRPr="00381903">
        <w:rPr>
          <w:b/>
          <w:sz w:val="22"/>
          <w:szCs w:val="22"/>
        </w:rPr>
        <w:t xml:space="preserve">&gt; </w:t>
      </w:r>
    </w:p>
    <w:p w14:paraId="3F6126EE" w14:textId="77777777" w:rsidR="00791CC6" w:rsidRPr="00E91B81" w:rsidRDefault="00791CC6" w:rsidP="00791CC6">
      <w:pPr>
        <w:pStyle w:val="Listaszerbekezds"/>
        <w:suppressAutoHyphens/>
        <w:ind w:left="0"/>
        <w:jc w:val="both"/>
        <w:rPr>
          <w:sz w:val="22"/>
          <w:szCs w:val="22"/>
        </w:rPr>
      </w:pPr>
    </w:p>
    <w:p w14:paraId="0D1F4B2F" w14:textId="77777777" w:rsidR="00791CC6" w:rsidRPr="000267CD" w:rsidRDefault="00791CC6" w:rsidP="00791CC6">
      <w:pPr>
        <w:pStyle w:val="Listaszerbekezds"/>
        <w:numPr>
          <w:ilvl w:val="1"/>
          <w:numId w:val="11"/>
        </w:numPr>
        <w:suppressAutoHyphens/>
        <w:ind w:left="567" w:hanging="567"/>
        <w:contextualSpacing/>
        <w:jc w:val="both"/>
        <w:rPr>
          <w:sz w:val="22"/>
          <w:szCs w:val="22"/>
        </w:rPr>
      </w:pPr>
      <w:r w:rsidRPr="000267CD">
        <w:rPr>
          <w:sz w:val="22"/>
          <w:szCs w:val="22"/>
        </w:rPr>
        <w:t>Amennyiben a Megbízott által biztosított szakértőről a feladatleírásban meghatározottak szerinti összeférhetetlensége az eljárás bármely szakaszában kiderül, a szakértő köteles azonnal visszalépni, Megbízott pedig térítésmentesen és haladéktalanul csereszakértőt biztosítani.</w:t>
      </w:r>
    </w:p>
    <w:p w14:paraId="049411EF" w14:textId="77777777" w:rsidR="00791CC6" w:rsidRPr="000267CD" w:rsidRDefault="00791CC6" w:rsidP="00791CC6">
      <w:pPr>
        <w:pStyle w:val="Listaszerbekezds"/>
        <w:ind w:left="567" w:hanging="567"/>
        <w:jc w:val="both"/>
        <w:rPr>
          <w:sz w:val="22"/>
          <w:szCs w:val="22"/>
        </w:rPr>
      </w:pPr>
    </w:p>
    <w:p w14:paraId="3F80B8B8" w14:textId="77777777" w:rsidR="00791CC6" w:rsidRPr="000267CD" w:rsidRDefault="00791CC6" w:rsidP="00791CC6">
      <w:pPr>
        <w:pStyle w:val="Listaszerbekezds"/>
        <w:numPr>
          <w:ilvl w:val="1"/>
          <w:numId w:val="11"/>
        </w:numPr>
        <w:suppressAutoHyphens/>
        <w:ind w:left="567" w:hanging="567"/>
        <w:contextualSpacing/>
        <w:jc w:val="both"/>
        <w:rPr>
          <w:sz w:val="22"/>
          <w:szCs w:val="22"/>
        </w:rPr>
      </w:pPr>
      <w:r>
        <w:rPr>
          <w:sz w:val="22"/>
          <w:szCs w:val="22"/>
        </w:rPr>
        <w:t xml:space="preserve">A Keretmegállapodás </w:t>
      </w:r>
      <w:r w:rsidRPr="000267CD">
        <w:rPr>
          <w:sz w:val="22"/>
          <w:szCs w:val="22"/>
        </w:rPr>
        <w:t xml:space="preserve">szempontjából összeférhetetlenségnek minősül az is, ha a szakértő másik jogviszony alapján akár ajánlatkérői, akár ajánlattevői oldalon részt vesz, vett olyan közbeszerzési eljárásban, amelyre a </w:t>
      </w:r>
      <w:r>
        <w:rPr>
          <w:sz w:val="22"/>
          <w:szCs w:val="22"/>
        </w:rPr>
        <w:t xml:space="preserve">Keretmegállapodás </w:t>
      </w:r>
      <w:r w:rsidRPr="000267CD">
        <w:rPr>
          <w:sz w:val="22"/>
          <w:szCs w:val="22"/>
        </w:rPr>
        <w:t>alapján megrendelést kapott.</w:t>
      </w:r>
    </w:p>
    <w:p w14:paraId="483B3BD7" w14:textId="77777777" w:rsidR="00791CC6" w:rsidRPr="000267CD" w:rsidRDefault="00791CC6" w:rsidP="00791CC6">
      <w:pPr>
        <w:pStyle w:val="Listaszerbekezds"/>
        <w:ind w:left="567" w:hanging="567"/>
        <w:jc w:val="both"/>
        <w:rPr>
          <w:sz w:val="22"/>
          <w:szCs w:val="22"/>
        </w:rPr>
      </w:pPr>
    </w:p>
    <w:p w14:paraId="23738E82" w14:textId="77777777" w:rsidR="00791CC6" w:rsidRPr="000267CD" w:rsidRDefault="00791CC6" w:rsidP="00791CC6">
      <w:pPr>
        <w:pStyle w:val="Listaszerbekezds"/>
        <w:numPr>
          <w:ilvl w:val="1"/>
          <w:numId w:val="11"/>
        </w:numPr>
        <w:suppressAutoHyphens/>
        <w:ind w:left="567" w:hanging="567"/>
        <w:contextualSpacing/>
        <w:jc w:val="both"/>
        <w:rPr>
          <w:sz w:val="22"/>
          <w:szCs w:val="22"/>
        </w:rPr>
      </w:pPr>
      <w:r w:rsidRPr="000267CD">
        <w:rPr>
          <w:sz w:val="22"/>
          <w:szCs w:val="22"/>
        </w:rPr>
        <w:t>Amennyiben a kijelölt szakértő</w:t>
      </w:r>
      <w:r>
        <w:rPr>
          <w:sz w:val="22"/>
          <w:szCs w:val="22"/>
        </w:rPr>
        <w:t xml:space="preserve"> által ellenőrzött</w:t>
      </w:r>
      <w:r w:rsidRPr="000267CD">
        <w:rPr>
          <w:sz w:val="22"/>
          <w:szCs w:val="22"/>
        </w:rPr>
        <w:t xml:space="preserve"> közbeszerzési eljárás</w:t>
      </w:r>
      <w:r>
        <w:rPr>
          <w:sz w:val="22"/>
          <w:szCs w:val="22"/>
        </w:rPr>
        <w:t>ban</w:t>
      </w:r>
      <w:r w:rsidRPr="000267CD">
        <w:rPr>
          <w:sz w:val="22"/>
          <w:szCs w:val="22"/>
        </w:rPr>
        <w:t xml:space="preserve"> jogorvoslat indul, akkor Megbízott köteles a</w:t>
      </w:r>
      <w:r>
        <w:rPr>
          <w:sz w:val="22"/>
          <w:szCs w:val="22"/>
        </w:rPr>
        <w:t>z ellenőrzést végző</w:t>
      </w:r>
      <w:r w:rsidRPr="000267CD">
        <w:rPr>
          <w:sz w:val="22"/>
          <w:szCs w:val="22"/>
        </w:rPr>
        <w:t xml:space="preserve"> szakértőt díjmentesen Megbízó részére rendelkezésre bocsátani a jogorvoslati eljárásokban (pl.: tárgyaláson való részvétel és dokumentumok összeállítása).</w:t>
      </w:r>
    </w:p>
    <w:p w14:paraId="232EDE2E" w14:textId="77777777" w:rsidR="00791CC6" w:rsidRPr="000267CD" w:rsidRDefault="00791CC6" w:rsidP="00791CC6">
      <w:pPr>
        <w:pStyle w:val="Listaszerbekezds"/>
        <w:ind w:left="567" w:hanging="567"/>
        <w:jc w:val="both"/>
        <w:rPr>
          <w:sz w:val="22"/>
          <w:szCs w:val="22"/>
        </w:rPr>
      </w:pPr>
    </w:p>
    <w:p w14:paraId="580E5317" w14:textId="77777777" w:rsidR="00791CC6" w:rsidRPr="000267CD" w:rsidRDefault="00791CC6" w:rsidP="00791CC6">
      <w:pPr>
        <w:pStyle w:val="Listaszerbekezds"/>
        <w:numPr>
          <w:ilvl w:val="1"/>
          <w:numId w:val="11"/>
        </w:numPr>
        <w:suppressAutoHyphens/>
        <w:ind w:left="567" w:hanging="567"/>
        <w:contextualSpacing/>
        <w:jc w:val="both"/>
        <w:rPr>
          <w:sz w:val="22"/>
          <w:szCs w:val="22"/>
        </w:rPr>
      </w:pPr>
      <w:r w:rsidRPr="000267CD">
        <w:rPr>
          <w:sz w:val="22"/>
          <w:szCs w:val="22"/>
        </w:rPr>
        <w:t xml:space="preserve">A tevékenység ellátása alatt a Megbízó utasításait Megbízott köteles tiszteletben </w:t>
      </w:r>
      <w:r>
        <w:rPr>
          <w:sz w:val="22"/>
          <w:szCs w:val="22"/>
        </w:rPr>
        <w:t xml:space="preserve">tartani.   </w:t>
      </w:r>
    </w:p>
    <w:p w14:paraId="38968507" w14:textId="77777777" w:rsidR="00791CC6" w:rsidRPr="000267CD" w:rsidRDefault="00791CC6" w:rsidP="00791CC6">
      <w:pPr>
        <w:pStyle w:val="Listaszerbekezds"/>
        <w:ind w:left="567" w:hanging="567"/>
        <w:jc w:val="both"/>
        <w:rPr>
          <w:sz w:val="22"/>
          <w:szCs w:val="22"/>
        </w:rPr>
      </w:pPr>
    </w:p>
    <w:p w14:paraId="017A380F" w14:textId="77777777" w:rsidR="00791CC6" w:rsidRPr="000267CD" w:rsidRDefault="00791CC6" w:rsidP="00791CC6">
      <w:pPr>
        <w:pStyle w:val="Listaszerbekezds"/>
        <w:numPr>
          <w:ilvl w:val="1"/>
          <w:numId w:val="11"/>
        </w:numPr>
        <w:suppressAutoHyphens/>
        <w:ind w:left="567" w:hanging="567"/>
        <w:contextualSpacing/>
        <w:jc w:val="both"/>
        <w:rPr>
          <w:sz w:val="22"/>
          <w:szCs w:val="22"/>
        </w:rPr>
      </w:pPr>
      <w:r w:rsidRPr="000267CD">
        <w:rPr>
          <w:sz w:val="22"/>
          <w:szCs w:val="22"/>
        </w:rPr>
        <w:t xml:space="preserve">Az egyes feladatokra vonatkozó </w:t>
      </w:r>
      <w:r>
        <w:rPr>
          <w:sz w:val="22"/>
          <w:szCs w:val="22"/>
        </w:rPr>
        <w:t>Megrendelések</w:t>
      </w:r>
      <w:r w:rsidRPr="000267CD">
        <w:rPr>
          <w:sz w:val="22"/>
          <w:szCs w:val="22"/>
        </w:rPr>
        <w:t xml:space="preserve"> teljesítésének elfogadásakor, de legkésőbb a </w:t>
      </w:r>
      <w:r w:rsidRPr="003964E3">
        <w:rPr>
          <w:sz w:val="22"/>
          <w:szCs w:val="22"/>
        </w:rPr>
        <w:t>Keretmegállapodás lejártának napján</w:t>
      </w:r>
      <w:r w:rsidRPr="000267CD">
        <w:rPr>
          <w:sz w:val="22"/>
          <w:szCs w:val="22"/>
        </w:rPr>
        <w:t xml:space="preserve"> a Megbízott a </w:t>
      </w:r>
      <w:r w:rsidRPr="000267CD">
        <w:rPr>
          <w:bCs/>
          <w:sz w:val="22"/>
          <w:szCs w:val="22"/>
        </w:rPr>
        <w:t>Megbízónak</w:t>
      </w:r>
      <w:r w:rsidRPr="000267CD">
        <w:rPr>
          <w:sz w:val="22"/>
          <w:szCs w:val="22"/>
        </w:rPr>
        <w:t xml:space="preserve"> átadja a munkája során keletkezett számítógépes adatbázisok és egyéb keletkezett iratok, dokumentumok másolatát, továbbá korlátlan felhasználási jogot biztosít Megbízónak az iratokkal, dokumentumokkal </w:t>
      </w:r>
      <w:r>
        <w:rPr>
          <w:sz w:val="22"/>
          <w:szCs w:val="22"/>
        </w:rPr>
        <w:t xml:space="preserve">kapcsolatban. </w:t>
      </w:r>
    </w:p>
    <w:p w14:paraId="48C55B1C" w14:textId="77777777" w:rsidR="00791CC6" w:rsidRPr="000267CD" w:rsidRDefault="00791CC6" w:rsidP="00791CC6">
      <w:pPr>
        <w:pStyle w:val="Listaszerbekezds"/>
        <w:ind w:left="567" w:hanging="567"/>
        <w:jc w:val="both"/>
        <w:rPr>
          <w:sz w:val="22"/>
          <w:szCs w:val="22"/>
        </w:rPr>
      </w:pPr>
    </w:p>
    <w:p w14:paraId="56451BD6" w14:textId="77777777" w:rsidR="00791CC6" w:rsidRPr="000267CD" w:rsidRDefault="00791CC6" w:rsidP="00791CC6">
      <w:pPr>
        <w:pStyle w:val="Listaszerbekezds"/>
        <w:numPr>
          <w:ilvl w:val="1"/>
          <w:numId w:val="11"/>
        </w:numPr>
        <w:suppressAutoHyphens/>
        <w:ind w:left="567" w:hanging="567"/>
        <w:contextualSpacing/>
        <w:jc w:val="both"/>
        <w:rPr>
          <w:sz w:val="22"/>
          <w:szCs w:val="22"/>
        </w:rPr>
      </w:pPr>
      <w:r w:rsidRPr="000267CD">
        <w:rPr>
          <w:sz w:val="22"/>
          <w:szCs w:val="22"/>
        </w:rPr>
        <w:t>Megbízott vállalja, hogy harmadik fél felé nem szolgáltatja ki az elkészült dokumentumokat, csak a Megbízó előzetes írásbeli hozzájárulása esetén.</w:t>
      </w:r>
    </w:p>
    <w:p w14:paraId="3449BDCE" w14:textId="77777777" w:rsidR="00791CC6" w:rsidRPr="000267CD" w:rsidRDefault="00791CC6" w:rsidP="00791CC6">
      <w:pPr>
        <w:pStyle w:val="Listaszerbekezds"/>
        <w:ind w:left="567" w:hanging="567"/>
        <w:jc w:val="both"/>
        <w:rPr>
          <w:sz w:val="22"/>
          <w:szCs w:val="22"/>
        </w:rPr>
      </w:pPr>
    </w:p>
    <w:p w14:paraId="0C03523E" w14:textId="77777777" w:rsidR="00791CC6" w:rsidRPr="000267CD" w:rsidRDefault="00791CC6" w:rsidP="00791CC6">
      <w:pPr>
        <w:pStyle w:val="Listaszerbekezds"/>
        <w:numPr>
          <w:ilvl w:val="1"/>
          <w:numId w:val="11"/>
        </w:numPr>
        <w:suppressAutoHyphens/>
        <w:ind w:left="567" w:hanging="567"/>
        <w:contextualSpacing/>
        <w:jc w:val="both"/>
        <w:rPr>
          <w:sz w:val="22"/>
          <w:szCs w:val="22"/>
        </w:rPr>
      </w:pPr>
      <w:r w:rsidRPr="000267CD">
        <w:rPr>
          <w:sz w:val="22"/>
          <w:szCs w:val="22"/>
        </w:rPr>
        <w:t>A Megbízó vállalja, hogy:</w:t>
      </w:r>
    </w:p>
    <w:p w14:paraId="7676D628" w14:textId="77777777" w:rsidR="00791CC6" w:rsidRPr="000267CD" w:rsidRDefault="00791CC6" w:rsidP="00791CC6">
      <w:pPr>
        <w:numPr>
          <w:ilvl w:val="0"/>
          <w:numId w:val="6"/>
        </w:numPr>
        <w:tabs>
          <w:tab w:val="clear" w:pos="720"/>
        </w:tabs>
        <w:ind w:left="851" w:hanging="284"/>
        <w:jc w:val="both"/>
        <w:rPr>
          <w:sz w:val="22"/>
          <w:szCs w:val="22"/>
        </w:rPr>
      </w:pPr>
      <w:r w:rsidRPr="000267CD">
        <w:rPr>
          <w:sz w:val="22"/>
          <w:szCs w:val="22"/>
        </w:rPr>
        <w:lastRenderedPageBreak/>
        <w:t>a Megbízott rendelkezésére bocsát minden, a Megbízott feladatainak teljesítéséhez szükséges, a Megbízó birtokában lévő dokumentumot;</w:t>
      </w:r>
    </w:p>
    <w:p w14:paraId="4802C13B" w14:textId="77777777" w:rsidR="00791CC6" w:rsidRPr="000267CD" w:rsidRDefault="00791CC6" w:rsidP="00791CC6">
      <w:pPr>
        <w:numPr>
          <w:ilvl w:val="0"/>
          <w:numId w:val="6"/>
        </w:numPr>
        <w:tabs>
          <w:tab w:val="clear" w:pos="720"/>
        </w:tabs>
        <w:ind w:left="851" w:hanging="284"/>
        <w:jc w:val="both"/>
        <w:rPr>
          <w:sz w:val="22"/>
          <w:szCs w:val="22"/>
        </w:rPr>
      </w:pPr>
      <w:r w:rsidRPr="000267CD">
        <w:rPr>
          <w:sz w:val="22"/>
          <w:szCs w:val="22"/>
        </w:rPr>
        <w:t>a Megbízott információs és döntési igényeire ésszerű határidőn belül érdemi választ ad.</w:t>
      </w:r>
    </w:p>
    <w:p w14:paraId="2CBBC249" w14:textId="77777777" w:rsidR="00791CC6" w:rsidRPr="000267CD" w:rsidRDefault="00791CC6" w:rsidP="00791CC6">
      <w:pPr>
        <w:ind w:left="567" w:hanging="567"/>
        <w:jc w:val="both"/>
        <w:rPr>
          <w:sz w:val="22"/>
          <w:szCs w:val="22"/>
        </w:rPr>
      </w:pPr>
    </w:p>
    <w:p w14:paraId="3A1939CB" w14:textId="77777777" w:rsidR="00791CC6" w:rsidRPr="000267CD" w:rsidRDefault="00791CC6" w:rsidP="00791CC6">
      <w:pPr>
        <w:pStyle w:val="Listaszerbekezds"/>
        <w:numPr>
          <w:ilvl w:val="1"/>
          <w:numId w:val="11"/>
        </w:numPr>
        <w:suppressAutoHyphens/>
        <w:ind w:left="567" w:hanging="567"/>
        <w:contextualSpacing/>
        <w:jc w:val="both"/>
        <w:rPr>
          <w:sz w:val="22"/>
          <w:szCs w:val="22"/>
        </w:rPr>
      </w:pPr>
      <w:r w:rsidRPr="000267CD">
        <w:rPr>
          <w:sz w:val="22"/>
          <w:szCs w:val="22"/>
        </w:rPr>
        <w:t>A teljesítés helye: a Megbízott székhelye, a megbízás teljesítéséhez szükséges mértékben Megbízó székhelye, vagy Megbízó által kijelölt egyéb hely.</w:t>
      </w:r>
    </w:p>
    <w:p w14:paraId="74CB0153" w14:textId="77777777" w:rsidR="00791CC6" w:rsidRPr="000267CD" w:rsidRDefault="00791CC6" w:rsidP="00791CC6">
      <w:pPr>
        <w:pStyle w:val="Listaszerbekezds"/>
        <w:suppressAutoHyphens/>
        <w:ind w:left="567" w:hanging="567"/>
        <w:jc w:val="both"/>
        <w:rPr>
          <w:sz w:val="22"/>
          <w:szCs w:val="22"/>
        </w:rPr>
      </w:pPr>
    </w:p>
    <w:p w14:paraId="2AFED287" w14:textId="77777777" w:rsidR="00791CC6" w:rsidRDefault="00791CC6" w:rsidP="00791CC6">
      <w:pPr>
        <w:pStyle w:val="Listaszerbekezds"/>
        <w:numPr>
          <w:ilvl w:val="1"/>
          <w:numId w:val="11"/>
        </w:numPr>
        <w:suppressAutoHyphens/>
        <w:ind w:left="567" w:hanging="567"/>
        <w:contextualSpacing/>
        <w:jc w:val="both"/>
        <w:rPr>
          <w:sz w:val="22"/>
          <w:szCs w:val="22"/>
        </w:rPr>
      </w:pPr>
      <w:r w:rsidRPr="000267CD">
        <w:rPr>
          <w:sz w:val="22"/>
          <w:szCs w:val="22"/>
        </w:rPr>
        <w:t xml:space="preserve">Megbízott szavatol a </w:t>
      </w:r>
      <w:r>
        <w:rPr>
          <w:sz w:val="22"/>
          <w:szCs w:val="22"/>
        </w:rPr>
        <w:t>4</w:t>
      </w:r>
      <w:r w:rsidRPr="000267CD">
        <w:rPr>
          <w:sz w:val="22"/>
          <w:szCs w:val="22"/>
        </w:rPr>
        <w:t xml:space="preserve">. pontban meghatározott feladatok szerződésszerű – határidőben történő, szakszerű, jogszabályoknak (különös tekintettel a közbeszerzésekre vonatkozó jogszabályokra) megfelelő – teljesítéséért. </w:t>
      </w:r>
    </w:p>
    <w:p w14:paraId="0CDF44CF" w14:textId="77777777" w:rsidR="00791CC6" w:rsidRDefault="00791CC6" w:rsidP="00791CC6">
      <w:pPr>
        <w:pStyle w:val="Listaszerbekezds"/>
        <w:suppressAutoHyphens/>
        <w:ind w:left="567"/>
        <w:contextualSpacing/>
        <w:jc w:val="both"/>
        <w:rPr>
          <w:sz w:val="22"/>
          <w:szCs w:val="22"/>
        </w:rPr>
      </w:pPr>
    </w:p>
    <w:p w14:paraId="48C155AD" w14:textId="7DE8D1FA" w:rsidR="003C7F86" w:rsidRDefault="00791CC6" w:rsidP="00791CC6">
      <w:pPr>
        <w:pStyle w:val="Listaszerbekezds"/>
        <w:numPr>
          <w:ilvl w:val="1"/>
          <w:numId w:val="11"/>
        </w:numPr>
        <w:suppressAutoHyphens/>
        <w:ind w:left="567" w:hanging="567"/>
        <w:contextualSpacing/>
        <w:jc w:val="both"/>
        <w:rPr>
          <w:sz w:val="22"/>
          <w:szCs w:val="22"/>
        </w:rPr>
      </w:pPr>
      <w:r w:rsidRPr="00B9650A">
        <w:rPr>
          <w:sz w:val="22"/>
          <w:szCs w:val="22"/>
        </w:rPr>
        <w:t>Megbízott tudomásul veszi, hogy Megbízónak jelen keretmegállapodás alapján előre vállalt beszerzési kötelezettsége nincs</w:t>
      </w:r>
      <w:r>
        <w:rPr>
          <w:sz w:val="22"/>
          <w:szCs w:val="22"/>
        </w:rPr>
        <w:t>.</w:t>
      </w:r>
      <w:r w:rsidRPr="00B9650A">
        <w:rPr>
          <w:sz w:val="22"/>
          <w:szCs w:val="22"/>
        </w:rPr>
        <w:t xml:space="preserve"> </w:t>
      </w:r>
      <w:r>
        <w:rPr>
          <w:sz w:val="22"/>
          <w:szCs w:val="22"/>
        </w:rPr>
        <w:t xml:space="preserve">Megbízott kijelenti, hogy a keretmegállapodás megkötését megelőző közbeszerzési eljárás során a jelen pontban meghatározott Megbízotti kockázat ismeretében nyújtotta be ajánlatát és határozta meg annak tartalmát. </w:t>
      </w:r>
    </w:p>
    <w:p w14:paraId="2728F45F" w14:textId="77777777" w:rsidR="00791CC6" w:rsidRPr="003C7F86" w:rsidRDefault="00791CC6" w:rsidP="009F7BB0">
      <w:pPr>
        <w:pStyle w:val="Listaszerbekezds"/>
        <w:suppressAutoHyphens/>
        <w:ind w:left="567"/>
        <w:contextualSpacing/>
        <w:jc w:val="both"/>
        <w:rPr>
          <w:sz w:val="22"/>
          <w:szCs w:val="22"/>
        </w:rPr>
      </w:pPr>
    </w:p>
    <w:p w14:paraId="69339F86" w14:textId="77777777" w:rsidR="00791CC6" w:rsidRPr="000267CD" w:rsidRDefault="00791CC6" w:rsidP="00791CC6">
      <w:pPr>
        <w:pStyle w:val="Listaszerbekezds"/>
        <w:numPr>
          <w:ilvl w:val="0"/>
          <w:numId w:val="11"/>
        </w:numPr>
        <w:ind w:left="284" w:hanging="284"/>
        <w:contextualSpacing/>
        <w:jc w:val="both"/>
        <w:rPr>
          <w:b/>
          <w:sz w:val="22"/>
          <w:szCs w:val="22"/>
        </w:rPr>
      </w:pPr>
      <w:r>
        <w:rPr>
          <w:b/>
          <w:sz w:val="22"/>
          <w:szCs w:val="22"/>
        </w:rPr>
        <w:t>A közvetlen</w:t>
      </w:r>
      <w:r w:rsidRPr="000267CD">
        <w:rPr>
          <w:b/>
          <w:sz w:val="22"/>
          <w:szCs w:val="22"/>
        </w:rPr>
        <w:t xml:space="preserve"> megrendelés, a megrendelés teljesítése</w:t>
      </w:r>
    </w:p>
    <w:p w14:paraId="7C7BCEAA" w14:textId="77777777" w:rsidR="00791CC6" w:rsidRPr="000267CD" w:rsidRDefault="00791CC6" w:rsidP="00791CC6">
      <w:pPr>
        <w:jc w:val="both"/>
        <w:rPr>
          <w:sz w:val="22"/>
          <w:szCs w:val="22"/>
        </w:rPr>
      </w:pPr>
    </w:p>
    <w:p w14:paraId="34B43AAE" w14:textId="77777777" w:rsidR="00791CC6" w:rsidRPr="00484AEA" w:rsidRDefault="00791CC6" w:rsidP="00791CC6">
      <w:pPr>
        <w:pStyle w:val="Listaszerbekezds"/>
        <w:numPr>
          <w:ilvl w:val="1"/>
          <w:numId w:val="11"/>
        </w:numPr>
        <w:ind w:left="567" w:hanging="567"/>
        <w:contextualSpacing/>
        <w:jc w:val="both"/>
        <w:rPr>
          <w:sz w:val="22"/>
          <w:szCs w:val="22"/>
        </w:rPr>
      </w:pPr>
      <w:r w:rsidRPr="00484AEA">
        <w:rPr>
          <w:sz w:val="22"/>
          <w:szCs w:val="22"/>
        </w:rPr>
        <w:t xml:space="preserve">A </w:t>
      </w:r>
      <w:r>
        <w:rPr>
          <w:sz w:val="22"/>
          <w:szCs w:val="22"/>
        </w:rPr>
        <w:t>Keretmegállapodás</w:t>
      </w:r>
      <w:r w:rsidRPr="00484AEA">
        <w:rPr>
          <w:sz w:val="22"/>
          <w:szCs w:val="22"/>
        </w:rPr>
        <w:t xml:space="preserve"> alapján teljesítésre csak Megbízó </w:t>
      </w:r>
      <w:r>
        <w:rPr>
          <w:sz w:val="22"/>
          <w:szCs w:val="22"/>
        </w:rPr>
        <w:t xml:space="preserve">közvetlen </w:t>
      </w:r>
      <w:r w:rsidRPr="00484AEA">
        <w:rPr>
          <w:sz w:val="22"/>
          <w:szCs w:val="22"/>
        </w:rPr>
        <w:t>megrendelése és a Megrendelés Megbízott általi visszaigazolása alapján kerül sor.</w:t>
      </w:r>
    </w:p>
    <w:p w14:paraId="013C06D9" w14:textId="77777777" w:rsidR="00791CC6" w:rsidRPr="000267CD" w:rsidRDefault="00791CC6" w:rsidP="00791CC6">
      <w:pPr>
        <w:pStyle w:val="Listaszerbekezds"/>
        <w:ind w:left="567" w:hanging="567"/>
        <w:jc w:val="both"/>
        <w:rPr>
          <w:sz w:val="22"/>
          <w:szCs w:val="22"/>
        </w:rPr>
      </w:pPr>
    </w:p>
    <w:p w14:paraId="76DF59F1" w14:textId="77777777" w:rsidR="00791CC6" w:rsidRPr="00484AEA" w:rsidRDefault="00791CC6" w:rsidP="00791CC6">
      <w:pPr>
        <w:pStyle w:val="Listaszerbekezds"/>
        <w:numPr>
          <w:ilvl w:val="1"/>
          <w:numId w:val="11"/>
        </w:numPr>
        <w:ind w:left="567" w:hanging="567"/>
        <w:contextualSpacing/>
        <w:jc w:val="both"/>
        <w:rPr>
          <w:sz w:val="22"/>
          <w:szCs w:val="22"/>
        </w:rPr>
      </w:pPr>
      <w:r w:rsidRPr="00484AEA">
        <w:rPr>
          <w:sz w:val="22"/>
          <w:szCs w:val="22"/>
        </w:rPr>
        <w:t xml:space="preserve">Megbízó tevékenységének ellátása során az általa szükségesnek tartott, közbeszerzési, jogi szakértelmet igénylő kérdés, feladat felmerülése esetén a </w:t>
      </w:r>
      <w:r>
        <w:rPr>
          <w:sz w:val="22"/>
          <w:szCs w:val="22"/>
        </w:rPr>
        <w:t>Keretmegállapodás</w:t>
      </w:r>
      <w:r w:rsidRPr="00484AEA">
        <w:rPr>
          <w:sz w:val="22"/>
          <w:szCs w:val="22"/>
        </w:rPr>
        <w:t xml:space="preserve"> 1. sz. melléklete szerinti Megrendelést küld Megbízottnak.</w:t>
      </w:r>
    </w:p>
    <w:p w14:paraId="718A6BB5" w14:textId="77777777" w:rsidR="00791CC6" w:rsidRPr="000267CD" w:rsidRDefault="00791CC6" w:rsidP="00791CC6">
      <w:pPr>
        <w:pStyle w:val="Listaszerbekezds"/>
        <w:ind w:left="567" w:hanging="567"/>
        <w:jc w:val="both"/>
        <w:rPr>
          <w:sz w:val="22"/>
          <w:szCs w:val="22"/>
        </w:rPr>
      </w:pPr>
    </w:p>
    <w:p w14:paraId="6652FF8E" w14:textId="77777777" w:rsidR="00791CC6" w:rsidRPr="00484AEA" w:rsidRDefault="00791CC6" w:rsidP="00791CC6">
      <w:pPr>
        <w:widowControl w:val="0"/>
        <w:ind w:left="567"/>
        <w:jc w:val="both"/>
        <w:rPr>
          <w:sz w:val="22"/>
          <w:szCs w:val="22"/>
        </w:rPr>
      </w:pPr>
      <w:r w:rsidRPr="00484AEA">
        <w:rPr>
          <w:sz w:val="22"/>
          <w:szCs w:val="22"/>
        </w:rPr>
        <w:t xml:space="preserve">Megbízó a Megrendelésben köteles minimálisan megadni, illetve rendelkezésre bocsátani: a közbeszerzési, jogi szakértelmet igénylő kérdést, feladatleírást, csatolni a rendelkezésére álló iratokat, dokumentumokat, a kitűzött határidőt, az elszámolhatónak tartott tanácsadói órák számát, valamint a teljesítésre rendelkezésre álló órák számát, mely nem haladhatja meg - Megbízó eltérő rendelkezése hiányában </w:t>
      </w:r>
      <w:r>
        <w:rPr>
          <w:sz w:val="22"/>
          <w:szCs w:val="22"/>
        </w:rPr>
        <w:t>–</w:t>
      </w:r>
      <w:r w:rsidRPr="00484AEA">
        <w:rPr>
          <w:sz w:val="22"/>
          <w:szCs w:val="22"/>
        </w:rPr>
        <w:t xml:space="preserve"> </w:t>
      </w:r>
      <w:r>
        <w:rPr>
          <w:sz w:val="22"/>
          <w:szCs w:val="22"/>
        </w:rPr>
        <w:t xml:space="preserve">az egyedi megrendelés megküldésétől számított </w:t>
      </w:r>
      <w:r w:rsidRPr="00484AEA">
        <w:rPr>
          <w:sz w:val="22"/>
          <w:szCs w:val="22"/>
        </w:rPr>
        <w:t>72 órát, továbbá a szükségesnek és lényegesnek tartott egyéb információkat. Az itt megjelölt teljesítési időtartamba nem számít bele a hiánypótlás teljesítéséig eltelt idő.</w:t>
      </w:r>
    </w:p>
    <w:p w14:paraId="1922CDB8" w14:textId="77777777" w:rsidR="00791CC6" w:rsidRDefault="00791CC6" w:rsidP="00791CC6">
      <w:pPr>
        <w:widowControl w:val="0"/>
        <w:ind w:left="567" w:hanging="567"/>
        <w:jc w:val="both"/>
        <w:rPr>
          <w:sz w:val="22"/>
          <w:szCs w:val="22"/>
        </w:rPr>
      </w:pPr>
    </w:p>
    <w:p w14:paraId="673ACB3B" w14:textId="77777777" w:rsidR="00791CC6" w:rsidRPr="00484AEA" w:rsidRDefault="00791CC6" w:rsidP="00791CC6">
      <w:pPr>
        <w:pStyle w:val="Listaszerbekezds"/>
        <w:widowControl w:val="0"/>
        <w:ind w:left="567"/>
        <w:jc w:val="both"/>
        <w:rPr>
          <w:sz w:val="22"/>
          <w:szCs w:val="22"/>
        </w:rPr>
      </w:pPr>
      <w:r w:rsidRPr="00484AEA">
        <w:rPr>
          <w:sz w:val="22"/>
          <w:szCs w:val="22"/>
        </w:rPr>
        <w:t>Sürgősségi feladat ellátásnak minősül, ha Megbízó 36 óra vagy annál rövidebb időt ad meg teljesítésre rendelkezésre álló órák számaként a Megrendelésben.</w:t>
      </w:r>
    </w:p>
    <w:p w14:paraId="559389E6" w14:textId="77777777" w:rsidR="00791CC6" w:rsidRPr="000267CD" w:rsidRDefault="00791CC6" w:rsidP="00791CC6">
      <w:pPr>
        <w:pStyle w:val="Listaszerbekezds"/>
        <w:ind w:left="567" w:hanging="567"/>
        <w:jc w:val="both"/>
        <w:rPr>
          <w:sz w:val="22"/>
          <w:szCs w:val="22"/>
        </w:rPr>
      </w:pPr>
    </w:p>
    <w:p w14:paraId="181E12E0" w14:textId="77777777" w:rsidR="00791CC6" w:rsidRPr="00484AEA" w:rsidRDefault="00791CC6" w:rsidP="00791CC6">
      <w:pPr>
        <w:pStyle w:val="Listaszerbekezds"/>
        <w:numPr>
          <w:ilvl w:val="1"/>
          <w:numId w:val="11"/>
        </w:numPr>
        <w:ind w:left="567" w:hanging="567"/>
        <w:contextualSpacing/>
        <w:jc w:val="both"/>
        <w:rPr>
          <w:sz w:val="22"/>
          <w:szCs w:val="22"/>
        </w:rPr>
      </w:pPr>
      <w:r w:rsidRPr="00484AEA">
        <w:rPr>
          <w:sz w:val="22"/>
          <w:szCs w:val="22"/>
        </w:rPr>
        <w:t xml:space="preserve">Megbízott a Megrendelést lehetőség szerint soron kívül, de legfeljebb annak kézhezvételét követő 12 órán belül köteles visszaigazolni az adott megrendelést a kijelölt szakértő személyének megjelölésével. Ha Megbízott 12 órán belül a Megrendelést visszaigazolja, vagy </w:t>
      </w:r>
      <w:proofErr w:type="gramStart"/>
      <w:r w:rsidRPr="00484AEA">
        <w:rPr>
          <w:sz w:val="22"/>
          <w:szCs w:val="22"/>
        </w:rPr>
        <w:t>ezen</w:t>
      </w:r>
      <w:proofErr w:type="gramEnd"/>
      <w:r w:rsidRPr="00484AEA">
        <w:rPr>
          <w:sz w:val="22"/>
          <w:szCs w:val="22"/>
        </w:rPr>
        <w:t xml:space="preserve"> határidőn belül nem jelez vissza, a Megrendelést – annak tartalma szerint – elfogadottnak kell tekinteni. Ebben az esetben Megbízó jelzését követően köteles megadni az adott megrendelésre kijelölt kapcsolattartó személyének nevét.</w:t>
      </w:r>
    </w:p>
    <w:p w14:paraId="54C6D871" w14:textId="77777777" w:rsidR="00791CC6" w:rsidRPr="000267CD" w:rsidRDefault="00791CC6" w:rsidP="00791CC6">
      <w:pPr>
        <w:pStyle w:val="Listaszerbekezds"/>
        <w:ind w:left="567" w:hanging="567"/>
        <w:jc w:val="both"/>
        <w:rPr>
          <w:sz w:val="22"/>
          <w:szCs w:val="22"/>
        </w:rPr>
      </w:pPr>
    </w:p>
    <w:p w14:paraId="6B6A4250" w14:textId="77777777" w:rsidR="00791CC6" w:rsidRPr="00484AEA" w:rsidRDefault="00791CC6" w:rsidP="00791CC6">
      <w:pPr>
        <w:pStyle w:val="Listaszerbekezds"/>
        <w:numPr>
          <w:ilvl w:val="1"/>
          <w:numId w:val="11"/>
        </w:numPr>
        <w:ind w:left="567" w:hanging="567"/>
        <w:contextualSpacing/>
        <w:jc w:val="both"/>
        <w:rPr>
          <w:sz w:val="22"/>
          <w:szCs w:val="22"/>
        </w:rPr>
      </w:pPr>
      <w:r w:rsidRPr="00484AEA">
        <w:rPr>
          <w:sz w:val="22"/>
          <w:szCs w:val="22"/>
        </w:rPr>
        <w:t>Amennyiben Megbízottnak a Megrendeléssel kapcsolatban észrevétele, kifogása van, akkor a 12 órás határidőn belül módosítási javaslattal élhet. Ha Megbízó a módosító javaslatot elfogadja, a Megrendelés a módosító javaslat tartalmára figyelemmel jön létre.</w:t>
      </w:r>
    </w:p>
    <w:p w14:paraId="667EDA0A" w14:textId="77777777" w:rsidR="00791CC6" w:rsidRPr="000267CD" w:rsidRDefault="00791CC6" w:rsidP="00791CC6">
      <w:pPr>
        <w:pStyle w:val="Listaszerbekezds"/>
        <w:ind w:left="567" w:hanging="567"/>
        <w:jc w:val="both"/>
        <w:rPr>
          <w:sz w:val="22"/>
          <w:szCs w:val="22"/>
        </w:rPr>
      </w:pPr>
    </w:p>
    <w:p w14:paraId="2B7FAFE3" w14:textId="77777777" w:rsidR="00791CC6" w:rsidRPr="00484AEA" w:rsidRDefault="00791CC6" w:rsidP="00791CC6">
      <w:pPr>
        <w:pStyle w:val="Listaszerbekezds"/>
        <w:numPr>
          <w:ilvl w:val="1"/>
          <w:numId w:val="11"/>
        </w:numPr>
        <w:ind w:left="567" w:hanging="567"/>
        <w:contextualSpacing/>
        <w:jc w:val="both"/>
        <w:rPr>
          <w:sz w:val="22"/>
          <w:szCs w:val="22"/>
        </w:rPr>
      </w:pPr>
      <w:r w:rsidRPr="00484AEA">
        <w:rPr>
          <w:sz w:val="22"/>
          <w:szCs w:val="22"/>
        </w:rPr>
        <w:t>Megbízó 12 órás határidőn belül a módosító javaslattal kapcsolatban változtatásokat javasolhat. Ha a változtatásokat Megbízott 12 órás határidőn belül nem fogadja el, a Megrendelést tárgytalannak kell tekinteni.</w:t>
      </w:r>
    </w:p>
    <w:p w14:paraId="5C8B73C6" w14:textId="77777777" w:rsidR="00791CC6" w:rsidRPr="000267CD" w:rsidRDefault="00791CC6" w:rsidP="00791CC6">
      <w:pPr>
        <w:pStyle w:val="Listaszerbekezds"/>
        <w:ind w:left="567" w:hanging="567"/>
        <w:jc w:val="both"/>
        <w:rPr>
          <w:sz w:val="22"/>
          <w:szCs w:val="22"/>
        </w:rPr>
      </w:pPr>
    </w:p>
    <w:p w14:paraId="6CE56ABD" w14:textId="77777777" w:rsidR="00791CC6" w:rsidRPr="00484AEA" w:rsidRDefault="00791CC6" w:rsidP="00791CC6">
      <w:pPr>
        <w:pStyle w:val="Listaszerbekezds"/>
        <w:numPr>
          <w:ilvl w:val="1"/>
          <w:numId w:val="11"/>
        </w:numPr>
        <w:ind w:left="567" w:hanging="567"/>
        <w:contextualSpacing/>
        <w:jc w:val="both"/>
        <w:rPr>
          <w:sz w:val="22"/>
          <w:szCs w:val="22"/>
        </w:rPr>
      </w:pPr>
      <w:r w:rsidRPr="00484AEA">
        <w:rPr>
          <w:sz w:val="22"/>
          <w:szCs w:val="22"/>
        </w:rPr>
        <w:lastRenderedPageBreak/>
        <w:t>Amennyiben a módosítás a rendelkezésre álló és Megbízott által elszámolható munkaóra kerettel függ össze, a megrendelés nem utasítható vissza, illetőleg az eredetileg rendelkezésre álló teljesítési határidőt nem érinti. Az elszámolható munkaórával kapcsolatos módosítási javaslatait és annak indokait a Megbízott le</w:t>
      </w:r>
      <w:r>
        <w:rPr>
          <w:sz w:val="22"/>
          <w:szCs w:val="22"/>
        </w:rPr>
        <w:t>g</w:t>
      </w:r>
      <w:r w:rsidRPr="00484AEA">
        <w:rPr>
          <w:sz w:val="22"/>
          <w:szCs w:val="22"/>
        </w:rPr>
        <w:t xml:space="preserve">később az egyedi megrendelés teljesítésével egyidejűleg köteles közölni Megbízóval. </w:t>
      </w:r>
    </w:p>
    <w:p w14:paraId="383CBF82" w14:textId="77777777" w:rsidR="00791CC6" w:rsidRPr="000267CD" w:rsidRDefault="00791CC6" w:rsidP="00791CC6">
      <w:pPr>
        <w:pStyle w:val="Listaszerbekezds"/>
        <w:ind w:left="567" w:hanging="567"/>
        <w:jc w:val="both"/>
        <w:rPr>
          <w:sz w:val="22"/>
          <w:szCs w:val="22"/>
        </w:rPr>
      </w:pPr>
    </w:p>
    <w:p w14:paraId="0D8BB8F8" w14:textId="77777777" w:rsidR="00791CC6" w:rsidRPr="00484AEA" w:rsidRDefault="00791CC6" w:rsidP="00791CC6">
      <w:pPr>
        <w:pStyle w:val="Listaszerbekezds"/>
        <w:ind w:left="567" w:hanging="567"/>
        <w:contextualSpacing/>
        <w:jc w:val="both"/>
        <w:rPr>
          <w:sz w:val="22"/>
          <w:szCs w:val="22"/>
        </w:rPr>
      </w:pPr>
      <w:r>
        <w:rPr>
          <w:sz w:val="22"/>
          <w:szCs w:val="22"/>
        </w:rPr>
        <w:t>6</w:t>
      </w:r>
      <w:r w:rsidRPr="00484AEA">
        <w:rPr>
          <w:sz w:val="22"/>
          <w:szCs w:val="22"/>
        </w:rPr>
        <w:t>.7.</w:t>
      </w:r>
      <w:r>
        <w:rPr>
          <w:sz w:val="22"/>
          <w:szCs w:val="22"/>
        </w:rPr>
        <w:tab/>
      </w:r>
      <w:r w:rsidRPr="00484AEA">
        <w:rPr>
          <w:sz w:val="22"/>
          <w:szCs w:val="22"/>
        </w:rPr>
        <w:t>A Megrendelés létrejöttét követően Megbízott jogosult további információkat és iratokat kérni</w:t>
      </w:r>
      <w:r>
        <w:rPr>
          <w:sz w:val="22"/>
          <w:szCs w:val="22"/>
        </w:rPr>
        <w:t>.</w:t>
      </w:r>
    </w:p>
    <w:p w14:paraId="4443B44C" w14:textId="77777777" w:rsidR="00791CC6" w:rsidRPr="000267CD" w:rsidRDefault="00791CC6" w:rsidP="00791CC6">
      <w:pPr>
        <w:pStyle w:val="Listaszerbekezds"/>
        <w:ind w:left="567" w:hanging="567"/>
        <w:jc w:val="both"/>
        <w:rPr>
          <w:sz w:val="22"/>
          <w:szCs w:val="22"/>
        </w:rPr>
      </w:pPr>
    </w:p>
    <w:p w14:paraId="746895E8" w14:textId="77777777" w:rsidR="00791CC6" w:rsidRPr="00484AEA" w:rsidRDefault="00791CC6" w:rsidP="00791CC6">
      <w:pPr>
        <w:pStyle w:val="Listaszerbekezds"/>
        <w:ind w:left="567" w:hanging="567"/>
        <w:contextualSpacing/>
        <w:jc w:val="both"/>
        <w:rPr>
          <w:sz w:val="22"/>
          <w:szCs w:val="22"/>
        </w:rPr>
      </w:pPr>
      <w:r>
        <w:rPr>
          <w:sz w:val="22"/>
          <w:szCs w:val="22"/>
        </w:rPr>
        <w:t>6</w:t>
      </w:r>
      <w:r w:rsidRPr="00484AEA">
        <w:rPr>
          <w:sz w:val="22"/>
          <w:szCs w:val="22"/>
        </w:rPr>
        <w:t>.8.</w:t>
      </w:r>
      <w:r>
        <w:rPr>
          <w:sz w:val="22"/>
          <w:szCs w:val="22"/>
        </w:rPr>
        <w:tab/>
      </w:r>
      <w:r w:rsidRPr="00484AEA">
        <w:rPr>
          <w:sz w:val="22"/>
          <w:szCs w:val="22"/>
        </w:rPr>
        <w:t>A Megrendelés módosítására az előző pontokban foglaltak az irányadók.</w:t>
      </w:r>
    </w:p>
    <w:p w14:paraId="6B4BDE5D" w14:textId="77777777" w:rsidR="00791CC6" w:rsidRPr="000267CD" w:rsidRDefault="00791CC6" w:rsidP="00791CC6">
      <w:pPr>
        <w:pStyle w:val="Listaszerbekezds"/>
        <w:ind w:left="567" w:hanging="567"/>
        <w:jc w:val="both"/>
        <w:rPr>
          <w:sz w:val="22"/>
          <w:szCs w:val="22"/>
        </w:rPr>
      </w:pPr>
    </w:p>
    <w:p w14:paraId="589E8401" w14:textId="77777777" w:rsidR="00791CC6" w:rsidRPr="00484AEA" w:rsidRDefault="00791CC6" w:rsidP="00791CC6">
      <w:pPr>
        <w:ind w:left="567" w:hanging="567"/>
        <w:contextualSpacing/>
        <w:jc w:val="both"/>
        <w:rPr>
          <w:sz w:val="22"/>
          <w:szCs w:val="22"/>
        </w:rPr>
      </w:pPr>
      <w:r>
        <w:rPr>
          <w:sz w:val="22"/>
          <w:szCs w:val="22"/>
        </w:rPr>
        <w:t xml:space="preserve">6.9. </w:t>
      </w:r>
      <w:r>
        <w:rPr>
          <w:sz w:val="22"/>
          <w:szCs w:val="22"/>
        </w:rPr>
        <w:tab/>
      </w:r>
      <w:r w:rsidRPr="00484AEA">
        <w:rPr>
          <w:sz w:val="22"/>
          <w:szCs w:val="22"/>
        </w:rPr>
        <w:t>Megbízott a Megrendelésben feltüntetett határidőre köteles a Megrendelést teljesíteni. Tekintettel Megbízó tevékenységének jellegére, az adott Megrendelés alapján készített közbeszerzési, jogi véleményt, jelentés / tanúsítvány tervezetet, a Megrendelés tárgyát Megbízott elsősorban elektronikus formában köteles rendelkezésre bocsátani. Elektronikus formában történő rendelkezésre bocsátásnak minősül a szakmai vélemény adathordozón történő átadása is. Elektronikus formában történő teljesítés esetén Megbízott minden esetben köteles a megrendelés tárgyát papír alapon is rendelkezésre bocsátani.</w:t>
      </w:r>
    </w:p>
    <w:p w14:paraId="543AFBB2" w14:textId="77777777" w:rsidR="00791CC6" w:rsidRPr="000267CD" w:rsidRDefault="00791CC6" w:rsidP="00791CC6">
      <w:pPr>
        <w:pStyle w:val="Listaszerbekezds"/>
        <w:ind w:left="567" w:hanging="567"/>
        <w:jc w:val="both"/>
        <w:rPr>
          <w:sz w:val="22"/>
          <w:szCs w:val="22"/>
        </w:rPr>
      </w:pPr>
    </w:p>
    <w:p w14:paraId="75D6B3A0" w14:textId="77777777" w:rsidR="00791CC6" w:rsidRPr="00484AEA" w:rsidRDefault="00791CC6" w:rsidP="00791CC6">
      <w:pPr>
        <w:ind w:left="567" w:hanging="567"/>
        <w:contextualSpacing/>
        <w:jc w:val="both"/>
        <w:rPr>
          <w:sz w:val="22"/>
          <w:szCs w:val="22"/>
        </w:rPr>
      </w:pPr>
      <w:r>
        <w:rPr>
          <w:sz w:val="22"/>
          <w:szCs w:val="22"/>
        </w:rPr>
        <w:t xml:space="preserve">6.10. </w:t>
      </w:r>
      <w:r w:rsidRPr="00484AEA">
        <w:rPr>
          <w:sz w:val="22"/>
          <w:szCs w:val="22"/>
        </w:rPr>
        <w:t xml:space="preserve">Megbízó a </w:t>
      </w:r>
      <w:r>
        <w:rPr>
          <w:sz w:val="22"/>
          <w:szCs w:val="22"/>
        </w:rPr>
        <w:t>4.1. pont szerinti feladatok keretében elkészített dokumentumokat</w:t>
      </w:r>
      <w:r w:rsidRPr="00484AEA">
        <w:rPr>
          <w:sz w:val="22"/>
          <w:szCs w:val="22"/>
        </w:rPr>
        <w:t xml:space="preserve"> felülvizsgálja és kérheti annak módosítását, kiegészítését </w:t>
      </w:r>
      <w:proofErr w:type="gramStart"/>
      <w:r w:rsidRPr="00484AEA">
        <w:rPr>
          <w:sz w:val="22"/>
          <w:szCs w:val="22"/>
        </w:rPr>
        <w:t>(</w:t>
      </w:r>
      <w:r>
        <w:rPr>
          <w:sz w:val="22"/>
          <w:szCs w:val="22"/>
        </w:rPr>
        <w:t>kiegészítés</w:t>
      </w:r>
      <w:proofErr w:type="gramEnd"/>
      <w:r>
        <w:rPr>
          <w:sz w:val="22"/>
          <w:szCs w:val="22"/>
        </w:rPr>
        <w:t xml:space="preserve"> kérés</w:t>
      </w:r>
      <w:r w:rsidRPr="00484AEA">
        <w:rPr>
          <w:sz w:val="22"/>
          <w:szCs w:val="22"/>
        </w:rPr>
        <w:t>)</w:t>
      </w:r>
      <w:r>
        <w:rPr>
          <w:sz w:val="22"/>
          <w:szCs w:val="22"/>
        </w:rPr>
        <w:t xml:space="preserve"> a határidő megjelölésével</w:t>
      </w:r>
      <w:r w:rsidRPr="00484AEA">
        <w:rPr>
          <w:sz w:val="22"/>
          <w:szCs w:val="22"/>
        </w:rPr>
        <w:t>. Megbízott köteles a Megbízó által igényelt változtatásokat, módosításokat átvezetni, elvégezni.</w:t>
      </w:r>
    </w:p>
    <w:p w14:paraId="0AC7F4F9" w14:textId="77777777" w:rsidR="00791CC6" w:rsidRDefault="00791CC6" w:rsidP="00791CC6">
      <w:pPr>
        <w:jc w:val="both"/>
        <w:rPr>
          <w:sz w:val="22"/>
          <w:szCs w:val="22"/>
        </w:rPr>
      </w:pPr>
    </w:p>
    <w:p w14:paraId="340D99EC" w14:textId="77777777" w:rsidR="00791CC6" w:rsidRPr="000267CD" w:rsidRDefault="00791CC6" w:rsidP="00791CC6">
      <w:pPr>
        <w:pStyle w:val="Listaszerbekezds"/>
        <w:numPr>
          <w:ilvl w:val="0"/>
          <w:numId w:val="11"/>
        </w:numPr>
        <w:ind w:left="284" w:hanging="284"/>
        <w:contextualSpacing/>
        <w:jc w:val="both"/>
        <w:rPr>
          <w:b/>
          <w:sz w:val="22"/>
          <w:szCs w:val="22"/>
        </w:rPr>
      </w:pPr>
      <w:r w:rsidRPr="000267CD">
        <w:rPr>
          <w:b/>
          <w:sz w:val="22"/>
          <w:szCs w:val="22"/>
        </w:rPr>
        <w:t>A teljesítés igazolása</w:t>
      </w:r>
    </w:p>
    <w:p w14:paraId="08D6C5AF" w14:textId="77777777" w:rsidR="00791CC6" w:rsidRPr="000267CD" w:rsidRDefault="00791CC6" w:rsidP="00791CC6">
      <w:pPr>
        <w:jc w:val="both"/>
        <w:rPr>
          <w:b/>
          <w:sz w:val="22"/>
          <w:szCs w:val="22"/>
        </w:rPr>
      </w:pPr>
    </w:p>
    <w:p w14:paraId="326A80F9" w14:textId="77777777" w:rsidR="00791CC6" w:rsidRPr="00484AEA" w:rsidRDefault="00791CC6" w:rsidP="00791CC6">
      <w:pPr>
        <w:ind w:left="567" w:hanging="567"/>
        <w:contextualSpacing/>
        <w:jc w:val="both"/>
        <w:rPr>
          <w:sz w:val="22"/>
          <w:szCs w:val="22"/>
        </w:rPr>
      </w:pPr>
      <w:r>
        <w:rPr>
          <w:sz w:val="22"/>
          <w:szCs w:val="22"/>
        </w:rPr>
        <w:t>7.1.</w:t>
      </w:r>
      <w:r>
        <w:rPr>
          <w:sz w:val="22"/>
          <w:szCs w:val="22"/>
        </w:rPr>
        <w:tab/>
      </w:r>
      <w:r w:rsidRPr="00484AEA">
        <w:rPr>
          <w:sz w:val="22"/>
          <w:szCs w:val="22"/>
        </w:rPr>
        <w:t>A teljesítést Megbízott által a Megrendelés visszaigazolása alapján készített</w:t>
      </w:r>
      <w:r>
        <w:rPr>
          <w:sz w:val="22"/>
          <w:szCs w:val="22"/>
        </w:rPr>
        <w:t>, 9.5. pont szerinti dokumentumok</w:t>
      </w:r>
      <w:r w:rsidRPr="00484AEA">
        <w:rPr>
          <w:sz w:val="22"/>
          <w:szCs w:val="22"/>
        </w:rPr>
        <w:t xml:space="preserve"> benyújtását követően, az államháztartásról szóló törvény végrehajtásáról szóló 368/2011. (XII. 31.) Korm. rendelet (a továbbiakban: </w:t>
      </w:r>
      <w:proofErr w:type="spellStart"/>
      <w:r w:rsidRPr="00484AEA">
        <w:rPr>
          <w:sz w:val="22"/>
          <w:szCs w:val="22"/>
        </w:rPr>
        <w:t>Ávr</w:t>
      </w:r>
      <w:proofErr w:type="spellEnd"/>
      <w:r w:rsidRPr="00484AEA">
        <w:rPr>
          <w:sz w:val="22"/>
          <w:szCs w:val="22"/>
        </w:rPr>
        <w:t xml:space="preserve">.) 57. § (4) bekezdése alapján a Miniszterelnökséget vezető miniszter vagy az általa írásban meghatalmazott személy </w:t>
      </w:r>
      <w:r>
        <w:rPr>
          <w:sz w:val="22"/>
          <w:szCs w:val="22"/>
        </w:rPr>
        <w:t xml:space="preserve">igazolja. </w:t>
      </w:r>
      <w:r w:rsidRPr="00484AEA">
        <w:rPr>
          <w:sz w:val="22"/>
          <w:szCs w:val="22"/>
        </w:rPr>
        <w:t xml:space="preserve">  </w:t>
      </w:r>
    </w:p>
    <w:p w14:paraId="3AE2A55A" w14:textId="77777777" w:rsidR="00791CC6" w:rsidRPr="000267CD" w:rsidRDefault="00791CC6" w:rsidP="00791CC6">
      <w:pPr>
        <w:pStyle w:val="Listaszerbekezds"/>
        <w:ind w:left="567" w:hanging="567"/>
        <w:jc w:val="both"/>
        <w:rPr>
          <w:sz w:val="22"/>
          <w:szCs w:val="22"/>
        </w:rPr>
      </w:pPr>
    </w:p>
    <w:p w14:paraId="23EE3FD2" w14:textId="77777777" w:rsidR="00791CC6" w:rsidRPr="00484AEA" w:rsidRDefault="00791CC6" w:rsidP="00791CC6">
      <w:pPr>
        <w:ind w:left="567" w:hanging="567"/>
        <w:contextualSpacing/>
        <w:jc w:val="both"/>
        <w:rPr>
          <w:sz w:val="22"/>
          <w:szCs w:val="22"/>
        </w:rPr>
      </w:pPr>
      <w:r>
        <w:rPr>
          <w:sz w:val="22"/>
          <w:szCs w:val="22"/>
        </w:rPr>
        <w:t>7.2.</w:t>
      </w:r>
      <w:r>
        <w:rPr>
          <w:sz w:val="22"/>
          <w:szCs w:val="22"/>
        </w:rPr>
        <w:tab/>
      </w:r>
      <w:r w:rsidRPr="00484AEA">
        <w:rPr>
          <w:sz w:val="22"/>
          <w:szCs w:val="22"/>
        </w:rPr>
        <w:t xml:space="preserve">A teljesítés elfogadásának feltétele, hogy a szakértői óra-elszámolás összhangban legyen a szakértői munka megrendelésekor, vagy adott esetben a munkavégzés során módosított maximálisan elfogadható munkaórák számával, továbbá, hogy azon szakértő végezze el a teljesítést, akit a Megrendelés elfogadásával Megbízott bemutatott, vagy adott esetben a munkavégzés során módosított. </w:t>
      </w:r>
    </w:p>
    <w:p w14:paraId="061311C4" w14:textId="77777777" w:rsidR="00791CC6" w:rsidRPr="000267CD" w:rsidRDefault="00791CC6" w:rsidP="00791CC6">
      <w:pPr>
        <w:pStyle w:val="Listaszerbekezds"/>
        <w:ind w:left="567" w:hanging="567"/>
        <w:jc w:val="both"/>
        <w:rPr>
          <w:sz w:val="22"/>
          <w:szCs w:val="22"/>
        </w:rPr>
      </w:pPr>
    </w:p>
    <w:p w14:paraId="249D41B4" w14:textId="77777777" w:rsidR="00791CC6" w:rsidRPr="00484AEA" w:rsidRDefault="00791CC6" w:rsidP="00791CC6">
      <w:pPr>
        <w:ind w:left="567" w:hanging="567"/>
        <w:contextualSpacing/>
        <w:jc w:val="both"/>
        <w:rPr>
          <w:sz w:val="22"/>
          <w:szCs w:val="22"/>
        </w:rPr>
      </w:pPr>
      <w:r>
        <w:rPr>
          <w:sz w:val="22"/>
          <w:szCs w:val="22"/>
        </w:rPr>
        <w:t>7.3.</w:t>
      </w:r>
      <w:r>
        <w:rPr>
          <w:sz w:val="22"/>
          <w:szCs w:val="22"/>
        </w:rPr>
        <w:tab/>
      </w:r>
      <w:r w:rsidRPr="00484AEA">
        <w:rPr>
          <w:sz w:val="22"/>
          <w:szCs w:val="22"/>
        </w:rPr>
        <w:t xml:space="preserve">A maximálisan elszámolható órák száma a Megrendelésben vagy az ahhoz kapcsolódó módosításban meghatározott óraszámot nem haladhatja meg. </w:t>
      </w:r>
    </w:p>
    <w:p w14:paraId="3FEE6464" w14:textId="77777777" w:rsidR="00791CC6" w:rsidRPr="000267CD" w:rsidRDefault="00791CC6" w:rsidP="00791CC6">
      <w:pPr>
        <w:pStyle w:val="Listaszerbekezds"/>
        <w:ind w:left="567" w:hanging="567"/>
        <w:jc w:val="both"/>
        <w:rPr>
          <w:sz w:val="22"/>
          <w:szCs w:val="22"/>
        </w:rPr>
      </w:pPr>
    </w:p>
    <w:p w14:paraId="378E2D8A" w14:textId="77777777" w:rsidR="00791CC6" w:rsidRPr="00E82F1C" w:rsidRDefault="00791CC6" w:rsidP="00791CC6">
      <w:pPr>
        <w:ind w:left="567" w:hanging="567"/>
        <w:contextualSpacing/>
        <w:jc w:val="both"/>
        <w:rPr>
          <w:sz w:val="22"/>
          <w:szCs w:val="22"/>
        </w:rPr>
      </w:pPr>
      <w:r>
        <w:rPr>
          <w:sz w:val="22"/>
          <w:szCs w:val="22"/>
        </w:rPr>
        <w:t xml:space="preserve">7.4. </w:t>
      </w:r>
      <w:r>
        <w:rPr>
          <w:sz w:val="22"/>
          <w:szCs w:val="22"/>
        </w:rPr>
        <w:tab/>
      </w:r>
      <w:r w:rsidRPr="00484AEA">
        <w:rPr>
          <w:sz w:val="22"/>
          <w:szCs w:val="22"/>
        </w:rPr>
        <w:t xml:space="preserve">Az egyes feladatokra vonatkozó Megrendelések teljesítésének elfogadásakor Megbízott korlátlan felhasználási jogot biztosít Megbízónak a teljesítés során és azzal összefüggésben keletkezett, szerzői jogi védelem alá eső művekkel kapcsolatban. A felhasználási jog időbeni, földrajzi és bármely más korlátozás nélkül kiterjed különösen a művek többszörözésére (ideértve a számítógépen vagy adathordozón történő másolást is), átdolgozására, nyilvánosságra hozatalára, terjesztésére, bármilyen formában történő publikálására. Megbízott a </w:t>
      </w:r>
      <w:r>
        <w:rPr>
          <w:sz w:val="22"/>
          <w:szCs w:val="22"/>
        </w:rPr>
        <w:t xml:space="preserve">Keretmegállapodás </w:t>
      </w:r>
      <w:r w:rsidRPr="00484AEA">
        <w:rPr>
          <w:sz w:val="22"/>
          <w:szCs w:val="22"/>
        </w:rPr>
        <w:t xml:space="preserve">teljesítése során létrejött, szerzői jogi védelem alá eső művek felhasználására kizárólag Megbízó írásbeli hozzájárulása alapján jogosult. A </w:t>
      </w:r>
      <w:r>
        <w:rPr>
          <w:sz w:val="22"/>
          <w:szCs w:val="22"/>
        </w:rPr>
        <w:t>9</w:t>
      </w:r>
      <w:r w:rsidRPr="00484AEA">
        <w:rPr>
          <w:sz w:val="22"/>
          <w:szCs w:val="22"/>
        </w:rPr>
        <w:t>.1. pont szerinti megbízási díj megállapításánál a felhasználási jog átengedését Felek figyelembe vették.</w:t>
      </w:r>
    </w:p>
    <w:p w14:paraId="6475DF79" w14:textId="77777777" w:rsidR="00791CC6" w:rsidRPr="000267CD" w:rsidRDefault="00791CC6" w:rsidP="00791CC6">
      <w:pPr>
        <w:jc w:val="both"/>
        <w:rPr>
          <w:b/>
          <w:sz w:val="22"/>
          <w:szCs w:val="22"/>
        </w:rPr>
      </w:pPr>
    </w:p>
    <w:p w14:paraId="190B04B8" w14:textId="77777777" w:rsidR="00791CC6" w:rsidRPr="000267CD" w:rsidRDefault="00791CC6" w:rsidP="00791CC6">
      <w:pPr>
        <w:pStyle w:val="Listaszerbekezds"/>
        <w:numPr>
          <w:ilvl w:val="0"/>
          <w:numId w:val="11"/>
        </w:numPr>
        <w:ind w:left="284" w:hanging="284"/>
        <w:contextualSpacing/>
        <w:jc w:val="both"/>
        <w:rPr>
          <w:b/>
          <w:sz w:val="22"/>
          <w:szCs w:val="22"/>
        </w:rPr>
      </w:pPr>
      <w:r w:rsidRPr="000267CD">
        <w:rPr>
          <w:b/>
          <w:sz w:val="22"/>
          <w:szCs w:val="22"/>
        </w:rPr>
        <w:lastRenderedPageBreak/>
        <w:t>Alvállalkozók</w:t>
      </w:r>
    </w:p>
    <w:p w14:paraId="56C0BF90" w14:textId="77777777" w:rsidR="00791CC6" w:rsidRPr="000267CD" w:rsidRDefault="00791CC6" w:rsidP="00791CC6">
      <w:pPr>
        <w:jc w:val="both"/>
        <w:rPr>
          <w:b/>
          <w:sz w:val="22"/>
          <w:szCs w:val="22"/>
        </w:rPr>
      </w:pPr>
    </w:p>
    <w:p w14:paraId="3B81E469" w14:textId="77777777" w:rsidR="00791CC6" w:rsidRDefault="00791CC6" w:rsidP="00791CC6">
      <w:pPr>
        <w:ind w:left="567" w:hanging="567"/>
        <w:jc w:val="both"/>
        <w:rPr>
          <w:sz w:val="22"/>
          <w:szCs w:val="22"/>
        </w:rPr>
      </w:pPr>
      <w:r>
        <w:rPr>
          <w:sz w:val="22"/>
          <w:szCs w:val="22"/>
        </w:rPr>
        <w:t>8.1.</w:t>
      </w:r>
      <w:r>
        <w:rPr>
          <w:sz w:val="22"/>
          <w:szCs w:val="22"/>
        </w:rPr>
        <w:tab/>
        <w:t>Megbízott a Keretmegállapodás</w:t>
      </w:r>
      <w:r w:rsidRPr="00484AEA">
        <w:rPr>
          <w:sz w:val="22"/>
          <w:szCs w:val="22"/>
        </w:rPr>
        <w:t xml:space="preserve"> megkötésének időpontjában köteles valamennyi olyan Alvállalkozót bejelenteni, amely részt vesz a </w:t>
      </w:r>
      <w:r>
        <w:rPr>
          <w:sz w:val="22"/>
          <w:szCs w:val="22"/>
        </w:rPr>
        <w:t>Keretmegállapodás</w:t>
      </w:r>
      <w:r w:rsidRPr="00484AEA">
        <w:rPr>
          <w:sz w:val="22"/>
          <w:szCs w:val="22"/>
        </w:rPr>
        <w:t xml:space="preserve"> </w:t>
      </w:r>
      <w:r w:rsidRPr="008A33AD">
        <w:rPr>
          <w:sz w:val="22"/>
          <w:szCs w:val="22"/>
        </w:rPr>
        <w:t xml:space="preserve">alapján történő </w:t>
      </w:r>
      <w:r>
        <w:rPr>
          <w:sz w:val="22"/>
          <w:szCs w:val="22"/>
        </w:rPr>
        <w:t xml:space="preserve">egyedi megrendelések </w:t>
      </w:r>
      <w:r w:rsidRPr="00484AEA">
        <w:rPr>
          <w:sz w:val="22"/>
          <w:szCs w:val="22"/>
        </w:rPr>
        <w:t>teljesítésében, és – ha a megelőző közbeszerzési eljárásban az adott Alvállalkozót még nem nevezte meg – a bejelentéssel együtt nyilatkozni arról is, hogy az általa igénybe venni kívánt Alvállalkozó nem áll kizáró okok hatálya alatt. Az Alvállalkozó teljesítéséért mind a minőségi követelmények mind a határidő tekintetében a Megbízott úgy felel, mintha a munkát teljes egészéb</w:t>
      </w:r>
      <w:r>
        <w:rPr>
          <w:sz w:val="22"/>
          <w:szCs w:val="22"/>
        </w:rPr>
        <w:t xml:space="preserve">en maga végezte volna el. Jelen Keretmegállapodás </w:t>
      </w:r>
      <w:r w:rsidRPr="00484AEA">
        <w:rPr>
          <w:sz w:val="22"/>
          <w:szCs w:val="22"/>
        </w:rPr>
        <w:t>rendelkezései a teljesítésben közreműködő alvállalkozóra is megfelelően irányadók.</w:t>
      </w:r>
    </w:p>
    <w:p w14:paraId="0124559B" w14:textId="77777777" w:rsidR="00791CC6" w:rsidRDefault="00791CC6" w:rsidP="00791CC6">
      <w:pPr>
        <w:ind w:left="567" w:hanging="567"/>
        <w:jc w:val="both"/>
        <w:rPr>
          <w:sz w:val="22"/>
          <w:szCs w:val="22"/>
        </w:rPr>
      </w:pPr>
    </w:p>
    <w:p w14:paraId="69F4DD65" w14:textId="77777777" w:rsidR="00791CC6" w:rsidRDefault="00791CC6" w:rsidP="00791CC6">
      <w:pPr>
        <w:ind w:left="567" w:hanging="567"/>
        <w:jc w:val="both"/>
        <w:rPr>
          <w:sz w:val="22"/>
          <w:szCs w:val="22"/>
        </w:rPr>
      </w:pPr>
      <w:r>
        <w:rPr>
          <w:sz w:val="22"/>
          <w:szCs w:val="22"/>
        </w:rPr>
        <w:t>8.2.</w:t>
      </w:r>
      <w:r>
        <w:rPr>
          <w:sz w:val="22"/>
          <w:szCs w:val="22"/>
        </w:rPr>
        <w:tab/>
        <w:t>A</w:t>
      </w:r>
      <w:r w:rsidRPr="000571D7">
        <w:rPr>
          <w:sz w:val="22"/>
          <w:szCs w:val="22"/>
        </w:rPr>
        <w:t xml:space="preserve"> minőségbiztosítási tevékenységet, továbbá a szakmai vezetést (vezető ellenőrzési tevékenységet), mint alapvető fontosságú feladatokat</w:t>
      </w:r>
      <w:r>
        <w:rPr>
          <w:sz w:val="22"/>
          <w:szCs w:val="22"/>
        </w:rPr>
        <w:t>, azaz a Megbízott nyertes ajánlatában az MSZ2 alkalmassági követelmény 1. és 2. pontja vonatkozásában bemutatott szakember által végzett tevékenységet</w:t>
      </w:r>
      <w:r w:rsidRPr="000571D7">
        <w:rPr>
          <w:sz w:val="22"/>
          <w:szCs w:val="22"/>
        </w:rPr>
        <w:t xml:space="preserve"> </w:t>
      </w:r>
      <w:r>
        <w:rPr>
          <w:sz w:val="22"/>
          <w:szCs w:val="22"/>
        </w:rPr>
        <w:t>kizárólag Megbízott végezheti el, ezen feladatok ellátására alvállalkozót nem vehet igénybe.</w:t>
      </w:r>
    </w:p>
    <w:p w14:paraId="71DE4D79" w14:textId="77777777" w:rsidR="00791CC6" w:rsidRDefault="00791CC6" w:rsidP="00791CC6">
      <w:pPr>
        <w:pStyle w:val="Listaszerbekezds"/>
        <w:ind w:left="567" w:hanging="567"/>
        <w:jc w:val="both"/>
        <w:rPr>
          <w:sz w:val="22"/>
          <w:szCs w:val="22"/>
        </w:rPr>
      </w:pPr>
    </w:p>
    <w:p w14:paraId="784F01D5" w14:textId="77777777" w:rsidR="00791CC6" w:rsidRPr="00484AEA" w:rsidRDefault="00791CC6" w:rsidP="00791CC6">
      <w:pPr>
        <w:ind w:left="567" w:hanging="567"/>
        <w:jc w:val="both"/>
        <w:rPr>
          <w:sz w:val="22"/>
          <w:szCs w:val="22"/>
        </w:rPr>
      </w:pPr>
      <w:r>
        <w:rPr>
          <w:sz w:val="22"/>
          <w:szCs w:val="22"/>
        </w:rPr>
        <w:t>8.3.</w:t>
      </w:r>
      <w:r>
        <w:rPr>
          <w:sz w:val="22"/>
          <w:szCs w:val="22"/>
        </w:rPr>
        <w:tab/>
      </w:r>
      <w:r w:rsidRPr="00484AEA">
        <w:rPr>
          <w:sz w:val="22"/>
          <w:szCs w:val="22"/>
        </w:rPr>
        <w:t xml:space="preserve">Megbízott a benyújtott ajánlatában foglalt Alvállalkozó személyében történő változtatást a Kbt. 138. § (3) bekezdésének figyelembevételével köteles előzetesen egyeztetni a Megbízóval, és a </w:t>
      </w:r>
      <w:r>
        <w:rPr>
          <w:sz w:val="22"/>
          <w:szCs w:val="22"/>
        </w:rPr>
        <w:t>Keretmegállapodás</w:t>
      </w:r>
      <w:r w:rsidRPr="00484AEA">
        <w:rPr>
          <w:sz w:val="22"/>
          <w:szCs w:val="22"/>
        </w:rPr>
        <w:t xml:space="preserve"> időtartama alatt köteles Megbízónak minden további, a teljesítésbe bevonni kívánt alvállalkozót előzetesen bejelenteni, és a bejelentéssel együtt nyilatkozni arról is, hogy az általa igénybe venni kívánt alvállalkozó nem áll kizáró okok hatálya alatt.</w:t>
      </w:r>
    </w:p>
    <w:p w14:paraId="0A06315B" w14:textId="77777777" w:rsidR="00791CC6" w:rsidRPr="00B90ADE" w:rsidRDefault="00791CC6" w:rsidP="00791CC6">
      <w:pPr>
        <w:pStyle w:val="Listaszerbekezds"/>
        <w:ind w:left="567" w:hanging="567"/>
        <w:rPr>
          <w:sz w:val="22"/>
          <w:szCs w:val="22"/>
        </w:rPr>
      </w:pPr>
    </w:p>
    <w:p w14:paraId="2AA035F8" w14:textId="77777777" w:rsidR="00791CC6" w:rsidRPr="00B90ADE" w:rsidRDefault="00791CC6" w:rsidP="00791CC6">
      <w:pPr>
        <w:ind w:left="567" w:hanging="567"/>
        <w:jc w:val="both"/>
        <w:rPr>
          <w:sz w:val="22"/>
          <w:szCs w:val="22"/>
        </w:rPr>
      </w:pPr>
      <w:r>
        <w:rPr>
          <w:sz w:val="22"/>
          <w:szCs w:val="22"/>
        </w:rPr>
        <w:t xml:space="preserve">8.4. </w:t>
      </w:r>
      <w:r>
        <w:rPr>
          <w:sz w:val="22"/>
          <w:szCs w:val="22"/>
        </w:rPr>
        <w:tab/>
      </w:r>
      <w:r w:rsidRPr="00B90ADE">
        <w:rPr>
          <w:sz w:val="22"/>
          <w:szCs w:val="22"/>
        </w:rPr>
        <w:t>Meg</w:t>
      </w:r>
      <w:r>
        <w:rPr>
          <w:sz w:val="22"/>
          <w:szCs w:val="22"/>
        </w:rPr>
        <w:t>bízó</w:t>
      </w:r>
      <w:r w:rsidRPr="00B90ADE">
        <w:rPr>
          <w:sz w:val="22"/>
          <w:szCs w:val="22"/>
        </w:rPr>
        <w:t xml:space="preserve"> a Kbt. 138. § (1) bekezdésében foglaltakra figyelemmel kiköti, hogy a </w:t>
      </w:r>
      <w:r>
        <w:rPr>
          <w:sz w:val="22"/>
          <w:szCs w:val="22"/>
        </w:rPr>
        <w:t>Keretmegállapodást</w:t>
      </w:r>
      <w:r w:rsidRPr="00B90ADE">
        <w:rPr>
          <w:sz w:val="22"/>
          <w:szCs w:val="22"/>
        </w:rPr>
        <w:t xml:space="preserve"> a közbeszerzési eljárás alapján nyertes ajánlattevőként szerződő félnek, illetve közösen ajánlatot tevőknek, azaz </w:t>
      </w:r>
      <w:r>
        <w:rPr>
          <w:sz w:val="22"/>
          <w:szCs w:val="22"/>
        </w:rPr>
        <w:t>Megbízottnak</w:t>
      </w:r>
      <w:r w:rsidRPr="00B90ADE">
        <w:rPr>
          <w:sz w:val="22"/>
          <w:szCs w:val="22"/>
        </w:rPr>
        <w:t xml:space="preserve"> kell teljesítenie. Az alvállalkozói teljesítés összesített aránya nem haladhatja meg a nyertes ajánlattevő (ajánlattevők), azaz </w:t>
      </w:r>
      <w:r>
        <w:rPr>
          <w:sz w:val="22"/>
          <w:szCs w:val="22"/>
        </w:rPr>
        <w:t>Megbízó</w:t>
      </w:r>
      <w:r w:rsidRPr="00B90ADE">
        <w:rPr>
          <w:sz w:val="22"/>
          <w:szCs w:val="22"/>
        </w:rPr>
        <w:t xml:space="preserve"> saját teljesítésének arányát.</w:t>
      </w:r>
    </w:p>
    <w:p w14:paraId="5F4330A0" w14:textId="77777777" w:rsidR="00791CC6" w:rsidRDefault="00791CC6" w:rsidP="00791CC6">
      <w:pPr>
        <w:ind w:left="567" w:hanging="567"/>
        <w:jc w:val="both"/>
        <w:rPr>
          <w:sz w:val="22"/>
          <w:szCs w:val="22"/>
        </w:rPr>
      </w:pPr>
    </w:p>
    <w:p w14:paraId="2FAD598B" w14:textId="77777777" w:rsidR="00791CC6" w:rsidRDefault="00791CC6" w:rsidP="00791CC6">
      <w:pPr>
        <w:ind w:left="567" w:hanging="567"/>
        <w:jc w:val="both"/>
        <w:rPr>
          <w:sz w:val="22"/>
          <w:szCs w:val="22"/>
        </w:rPr>
      </w:pPr>
      <w:r>
        <w:rPr>
          <w:sz w:val="22"/>
          <w:szCs w:val="22"/>
        </w:rPr>
        <w:t xml:space="preserve">8.5. </w:t>
      </w:r>
      <w:r>
        <w:rPr>
          <w:sz w:val="22"/>
          <w:szCs w:val="22"/>
        </w:rPr>
        <w:tab/>
      </w:r>
      <w:r w:rsidRPr="00B90ADE">
        <w:rPr>
          <w:sz w:val="22"/>
          <w:szCs w:val="22"/>
        </w:rPr>
        <w:t>Meg</w:t>
      </w:r>
      <w:r>
        <w:rPr>
          <w:sz w:val="22"/>
          <w:szCs w:val="22"/>
        </w:rPr>
        <w:t>bízó</w:t>
      </w:r>
      <w:r w:rsidRPr="00B90ADE">
        <w:rPr>
          <w:sz w:val="22"/>
          <w:szCs w:val="22"/>
        </w:rPr>
        <w:t xml:space="preserve"> a Kbt. 138. § (5) bekezdésében foglaltakra figyelemmel kiköti, hogy a teljesítésben részt vevő alvállalkozó nem vehet igénybe saját teljesítésének 50%-át meghaladó mértékben további közreműködőt. </w:t>
      </w:r>
    </w:p>
    <w:p w14:paraId="28510729" w14:textId="77777777" w:rsidR="00791CC6" w:rsidRPr="000267CD" w:rsidRDefault="00791CC6" w:rsidP="00791CC6">
      <w:pPr>
        <w:jc w:val="both"/>
        <w:rPr>
          <w:sz w:val="22"/>
          <w:szCs w:val="22"/>
        </w:rPr>
      </w:pPr>
    </w:p>
    <w:p w14:paraId="478C6551" w14:textId="77777777" w:rsidR="00791CC6" w:rsidRPr="000267CD" w:rsidRDefault="00791CC6" w:rsidP="00791CC6">
      <w:pPr>
        <w:pStyle w:val="Listaszerbekezds"/>
        <w:numPr>
          <w:ilvl w:val="0"/>
          <w:numId w:val="11"/>
        </w:numPr>
        <w:ind w:left="284" w:hanging="284"/>
        <w:contextualSpacing/>
        <w:jc w:val="both"/>
        <w:rPr>
          <w:b/>
          <w:sz w:val="22"/>
          <w:szCs w:val="22"/>
        </w:rPr>
      </w:pPr>
      <w:r w:rsidRPr="000267CD">
        <w:rPr>
          <w:b/>
          <w:sz w:val="22"/>
          <w:szCs w:val="22"/>
        </w:rPr>
        <w:t>Megbízási díj, fizetési feltételek</w:t>
      </w:r>
    </w:p>
    <w:p w14:paraId="7017C1D2" w14:textId="77777777" w:rsidR="00791CC6" w:rsidRPr="000267CD" w:rsidRDefault="00791CC6" w:rsidP="00791CC6">
      <w:pPr>
        <w:jc w:val="both"/>
        <w:rPr>
          <w:b/>
          <w:sz w:val="22"/>
          <w:szCs w:val="22"/>
        </w:rPr>
      </w:pPr>
    </w:p>
    <w:p w14:paraId="5A73769F" w14:textId="77777777" w:rsidR="00791CC6" w:rsidRDefault="00791CC6" w:rsidP="00791CC6">
      <w:pPr>
        <w:ind w:left="567" w:hanging="567"/>
        <w:contextualSpacing/>
        <w:jc w:val="both"/>
        <w:rPr>
          <w:sz w:val="22"/>
          <w:szCs w:val="22"/>
        </w:rPr>
      </w:pPr>
      <w:r>
        <w:rPr>
          <w:sz w:val="22"/>
          <w:szCs w:val="22"/>
        </w:rPr>
        <w:t xml:space="preserve">9.1. </w:t>
      </w:r>
      <w:r>
        <w:rPr>
          <w:sz w:val="22"/>
          <w:szCs w:val="22"/>
        </w:rPr>
        <w:tab/>
      </w:r>
      <w:r w:rsidRPr="00E82F1C">
        <w:rPr>
          <w:sz w:val="22"/>
          <w:szCs w:val="22"/>
        </w:rPr>
        <w:t xml:space="preserve">Megbízási díj: </w:t>
      </w:r>
    </w:p>
    <w:p w14:paraId="1A9A89CE" w14:textId="77777777" w:rsidR="00791CC6" w:rsidRDefault="00791CC6" w:rsidP="00791CC6">
      <w:pPr>
        <w:ind w:left="567" w:hanging="567"/>
        <w:contextualSpacing/>
        <w:jc w:val="both"/>
        <w:rPr>
          <w:sz w:val="22"/>
          <w:szCs w:val="22"/>
        </w:rPr>
      </w:pPr>
      <w:r>
        <w:rPr>
          <w:sz w:val="22"/>
          <w:szCs w:val="22"/>
        </w:rPr>
        <w:tab/>
      </w:r>
      <w:r w:rsidRPr="00E82F1C">
        <w:rPr>
          <w:sz w:val="22"/>
          <w:szCs w:val="22"/>
        </w:rPr>
        <w:t>Tanácsadói óradíj (nettó Ft): HUF/tanácsadói óra + ÁFA</w:t>
      </w:r>
    </w:p>
    <w:p w14:paraId="35A567B9" w14:textId="77777777" w:rsidR="00791CC6" w:rsidRPr="00E82F1C" w:rsidRDefault="00791CC6" w:rsidP="00791CC6">
      <w:pPr>
        <w:ind w:left="567" w:hanging="567"/>
        <w:contextualSpacing/>
        <w:jc w:val="both"/>
        <w:rPr>
          <w:sz w:val="22"/>
          <w:szCs w:val="22"/>
        </w:rPr>
      </w:pPr>
      <w:r>
        <w:rPr>
          <w:sz w:val="22"/>
          <w:szCs w:val="22"/>
        </w:rPr>
        <w:tab/>
      </w:r>
      <w:r w:rsidRPr="00E82F1C">
        <w:rPr>
          <w:sz w:val="22"/>
          <w:szCs w:val="22"/>
        </w:rPr>
        <w:t>Sürgősségi feladat ellátás óradíja HUF/tanácsadói óra + ÁFA</w:t>
      </w:r>
    </w:p>
    <w:p w14:paraId="2588ED6A" w14:textId="77777777" w:rsidR="00791CC6" w:rsidRDefault="00791CC6" w:rsidP="00791CC6">
      <w:pPr>
        <w:ind w:left="567" w:hanging="567"/>
        <w:jc w:val="both"/>
        <w:rPr>
          <w:sz w:val="22"/>
          <w:szCs w:val="22"/>
        </w:rPr>
      </w:pPr>
    </w:p>
    <w:p w14:paraId="1108C0BF" w14:textId="77777777" w:rsidR="00791CC6" w:rsidRPr="008D1F37" w:rsidRDefault="00791CC6" w:rsidP="00791CC6">
      <w:pPr>
        <w:ind w:left="567" w:hanging="567"/>
        <w:jc w:val="both"/>
        <w:rPr>
          <w:b/>
          <w:sz w:val="22"/>
          <w:szCs w:val="22"/>
        </w:rPr>
      </w:pPr>
      <w:r>
        <w:rPr>
          <w:sz w:val="22"/>
          <w:szCs w:val="22"/>
        </w:rPr>
        <w:tab/>
      </w:r>
      <w:r w:rsidRPr="000267CD">
        <w:rPr>
          <w:sz w:val="22"/>
          <w:szCs w:val="22"/>
        </w:rPr>
        <w:t xml:space="preserve">A </w:t>
      </w:r>
      <w:r>
        <w:rPr>
          <w:sz w:val="22"/>
          <w:szCs w:val="22"/>
        </w:rPr>
        <w:t>Keretmegállapodás</w:t>
      </w:r>
      <w:r w:rsidRPr="000267CD">
        <w:rPr>
          <w:sz w:val="22"/>
          <w:szCs w:val="22"/>
        </w:rPr>
        <w:t xml:space="preserve"> ke</w:t>
      </w:r>
      <w:r>
        <w:rPr>
          <w:sz w:val="22"/>
          <w:szCs w:val="22"/>
        </w:rPr>
        <w:t xml:space="preserve">retében rendelkezésre álló </w:t>
      </w:r>
      <w:r w:rsidRPr="000267CD">
        <w:rPr>
          <w:sz w:val="22"/>
          <w:szCs w:val="22"/>
        </w:rPr>
        <w:t xml:space="preserve">összeg: </w:t>
      </w:r>
      <w:r w:rsidRPr="000267CD">
        <w:rPr>
          <w:b/>
          <w:sz w:val="22"/>
          <w:szCs w:val="22"/>
        </w:rPr>
        <w:t> </w:t>
      </w:r>
      <w:r>
        <w:rPr>
          <w:b/>
          <w:sz w:val="22"/>
          <w:szCs w:val="22"/>
        </w:rPr>
        <w:t>nettó 4.995.000.000,-</w:t>
      </w:r>
      <w:r w:rsidRPr="002C647F">
        <w:rPr>
          <w:b/>
          <w:sz w:val="22"/>
          <w:szCs w:val="22"/>
        </w:rPr>
        <w:t xml:space="preserve"> F</w:t>
      </w:r>
      <w:r>
        <w:rPr>
          <w:b/>
          <w:sz w:val="22"/>
          <w:szCs w:val="22"/>
        </w:rPr>
        <w:t xml:space="preserve">t + Áfa, </w:t>
      </w:r>
      <w:r w:rsidRPr="0060794E">
        <w:rPr>
          <w:sz w:val="22"/>
          <w:szCs w:val="22"/>
        </w:rPr>
        <w:t>azaz</w:t>
      </w:r>
      <w:r>
        <w:rPr>
          <w:sz w:val="22"/>
          <w:szCs w:val="22"/>
        </w:rPr>
        <w:t xml:space="preserve"> </w:t>
      </w:r>
      <w:r w:rsidRPr="008D1F37">
        <w:rPr>
          <w:b/>
          <w:sz w:val="22"/>
          <w:szCs w:val="22"/>
        </w:rPr>
        <w:t xml:space="preserve">négymilliárd-kilencszázkilencvenötmillió forint + </w:t>
      </w:r>
      <w:r>
        <w:rPr>
          <w:b/>
          <w:sz w:val="22"/>
          <w:szCs w:val="22"/>
        </w:rPr>
        <w:t>általános forgalmi adó.</w:t>
      </w:r>
      <w:r w:rsidRPr="008D1F37">
        <w:rPr>
          <w:b/>
          <w:sz w:val="22"/>
          <w:szCs w:val="22"/>
        </w:rPr>
        <w:t xml:space="preserve"> </w:t>
      </w:r>
    </w:p>
    <w:p w14:paraId="17D70C92" w14:textId="77777777" w:rsidR="00791CC6" w:rsidRDefault="00791CC6" w:rsidP="00791CC6">
      <w:pPr>
        <w:ind w:left="426"/>
        <w:jc w:val="both"/>
        <w:rPr>
          <w:sz w:val="22"/>
          <w:szCs w:val="22"/>
        </w:rPr>
      </w:pPr>
    </w:p>
    <w:p w14:paraId="300A04D2" w14:textId="77777777" w:rsidR="00791CC6" w:rsidRDefault="00791CC6" w:rsidP="00791CC6">
      <w:pPr>
        <w:ind w:left="567" w:hanging="567"/>
        <w:jc w:val="both"/>
        <w:rPr>
          <w:sz w:val="22"/>
          <w:szCs w:val="22"/>
        </w:rPr>
      </w:pPr>
      <w:r>
        <w:rPr>
          <w:sz w:val="22"/>
          <w:szCs w:val="22"/>
        </w:rPr>
        <w:t xml:space="preserve">9.2. </w:t>
      </w:r>
      <w:r>
        <w:rPr>
          <w:sz w:val="22"/>
          <w:szCs w:val="22"/>
        </w:rPr>
        <w:tab/>
        <w:t xml:space="preserve"> A Kbt. 104. § (7) bekezdése alapján Megbízó nem köteles beszerzését a keretmegállapodás szerint megvalósítani.</w:t>
      </w:r>
    </w:p>
    <w:p w14:paraId="0B67C695" w14:textId="77777777" w:rsidR="00791CC6" w:rsidRPr="000267CD" w:rsidRDefault="00791CC6" w:rsidP="00791CC6">
      <w:pPr>
        <w:ind w:left="567" w:hanging="567"/>
        <w:jc w:val="both"/>
        <w:rPr>
          <w:sz w:val="22"/>
          <w:szCs w:val="22"/>
        </w:rPr>
      </w:pPr>
    </w:p>
    <w:p w14:paraId="2739F0E3" w14:textId="77777777" w:rsidR="00791CC6" w:rsidRDefault="00791CC6" w:rsidP="00791CC6">
      <w:pPr>
        <w:ind w:left="567" w:hanging="567"/>
        <w:contextualSpacing/>
        <w:jc w:val="both"/>
        <w:rPr>
          <w:sz w:val="22"/>
          <w:szCs w:val="22"/>
        </w:rPr>
      </w:pPr>
      <w:r>
        <w:rPr>
          <w:sz w:val="22"/>
          <w:szCs w:val="22"/>
        </w:rPr>
        <w:t xml:space="preserve">9.3. </w:t>
      </w:r>
      <w:r>
        <w:rPr>
          <w:sz w:val="22"/>
          <w:szCs w:val="22"/>
        </w:rPr>
        <w:tab/>
        <w:t xml:space="preserve">Megbízott a keretmegállapodás alapján megkötött egyedi keretszerződésekben (a konzultációs eljárás során benyújtott ajánlatában megjelölt árakat alapul véve) meghatározott megbízási díjért vállalja jelen keretmegállapodás tárgyát képező szolgáltatások teljesítését. </w:t>
      </w:r>
    </w:p>
    <w:p w14:paraId="74DAF520" w14:textId="77777777" w:rsidR="00791CC6" w:rsidRDefault="00791CC6" w:rsidP="00791CC6">
      <w:pPr>
        <w:ind w:left="567" w:hanging="567"/>
        <w:contextualSpacing/>
        <w:jc w:val="both"/>
        <w:rPr>
          <w:sz w:val="22"/>
          <w:szCs w:val="22"/>
        </w:rPr>
      </w:pPr>
    </w:p>
    <w:p w14:paraId="0EFAC377" w14:textId="77777777" w:rsidR="00791CC6" w:rsidRPr="00484AEA" w:rsidRDefault="00791CC6" w:rsidP="00791CC6">
      <w:pPr>
        <w:ind w:left="567" w:hanging="567"/>
        <w:contextualSpacing/>
        <w:jc w:val="both"/>
        <w:rPr>
          <w:sz w:val="22"/>
          <w:szCs w:val="22"/>
        </w:rPr>
      </w:pPr>
      <w:r>
        <w:rPr>
          <w:sz w:val="22"/>
          <w:szCs w:val="22"/>
        </w:rPr>
        <w:tab/>
      </w:r>
      <w:r w:rsidRPr="00484AEA">
        <w:rPr>
          <w:sz w:val="22"/>
          <w:szCs w:val="22"/>
        </w:rPr>
        <w:t xml:space="preserve">A Megbízási díj tartalmazza a szerződésszerű teljesítéssel kapcsolatos valamennyi, a jelen </w:t>
      </w:r>
      <w:r>
        <w:rPr>
          <w:sz w:val="22"/>
          <w:szCs w:val="22"/>
        </w:rPr>
        <w:t>Keretmegállapodásban</w:t>
      </w:r>
      <w:r w:rsidRPr="00484AEA">
        <w:rPr>
          <w:sz w:val="22"/>
          <w:szCs w:val="22"/>
        </w:rPr>
        <w:t xml:space="preserve"> meghatározott feladat teljesítésével kapcsolatos költséget valamennyi </w:t>
      </w:r>
      <w:r w:rsidRPr="00484AEA">
        <w:rPr>
          <w:sz w:val="22"/>
          <w:szCs w:val="22"/>
        </w:rPr>
        <w:lastRenderedPageBreak/>
        <w:t>Termék és Szolgáltatás ellenértékét, továbbá bármilyen a szerzői jogi oltalom alá tartozó művekre, műalkotásokra vonatkozó felhasználás</w:t>
      </w:r>
      <w:r>
        <w:rPr>
          <w:sz w:val="22"/>
          <w:szCs w:val="22"/>
        </w:rPr>
        <w:t>i jog</w:t>
      </w:r>
      <w:r w:rsidRPr="00484AEA">
        <w:rPr>
          <w:sz w:val="22"/>
          <w:szCs w:val="22"/>
        </w:rPr>
        <w:t xml:space="preserve"> ellenértékét</w:t>
      </w:r>
      <w:r>
        <w:rPr>
          <w:sz w:val="22"/>
          <w:szCs w:val="22"/>
        </w:rPr>
        <w:t>.</w:t>
      </w:r>
      <w:r w:rsidRPr="00484AEA">
        <w:rPr>
          <w:sz w:val="22"/>
          <w:szCs w:val="22"/>
        </w:rPr>
        <w:t xml:space="preserve"> Megbízott </w:t>
      </w:r>
      <w:r>
        <w:rPr>
          <w:sz w:val="22"/>
          <w:szCs w:val="22"/>
        </w:rPr>
        <w:t>a Keretmegállapodás alapján történő egyedi megrendelésekkel</w:t>
      </w:r>
      <w:r w:rsidRPr="00484AEA">
        <w:rPr>
          <w:sz w:val="22"/>
          <w:szCs w:val="22"/>
        </w:rPr>
        <w:t xml:space="preserve"> további kifizetési igényt semmilyen jogcímen nem érvényesíthet.</w:t>
      </w:r>
    </w:p>
    <w:p w14:paraId="45296301" w14:textId="77777777" w:rsidR="00791CC6" w:rsidRPr="000267CD" w:rsidRDefault="00791CC6" w:rsidP="00791CC6">
      <w:pPr>
        <w:pStyle w:val="Listaszerbekezds"/>
        <w:ind w:left="0"/>
        <w:jc w:val="both"/>
        <w:rPr>
          <w:sz w:val="22"/>
          <w:szCs w:val="22"/>
        </w:rPr>
      </w:pPr>
    </w:p>
    <w:p w14:paraId="5FC7EEBC" w14:textId="77777777" w:rsidR="00791CC6" w:rsidRPr="00484AEA" w:rsidRDefault="00791CC6" w:rsidP="00791CC6">
      <w:pPr>
        <w:ind w:left="567" w:hanging="567"/>
        <w:contextualSpacing/>
        <w:jc w:val="both"/>
        <w:rPr>
          <w:sz w:val="22"/>
          <w:szCs w:val="22"/>
        </w:rPr>
      </w:pPr>
      <w:r>
        <w:rPr>
          <w:sz w:val="22"/>
          <w:szCs w:val="22"/>
        </w:rPr>
        <w:t xml:space="preserve">9.4. </w:t>
      </w:r>
      <w:r>
        <w:rPr>
          <w:sz w:val="22"/>
          <w:szCs w:val="22"/>
        </w:rPr>
        <w:tab/>
      </w:r>
      <w:r w:rsidRPr="00484AEA">
        <w:rPr>
          <w:sz w:val="22"/>
          <w:szCs w:val="22"/>
        </w:rPr>
        <w:t>A</w:t>
      </w:r>
      <w:r>
        <w:rPr>
          <w:sz w:val="22"/>
          <w:szCs w:val="22"/>
        </w:rPr>
        <w:t xml:space="preserve"> Keretmegállapodás alapján történő egyedi megrendelésekkel </w:t>
      </w:r>
      <w:r w:rsidRPr="00484AEA">
        <w:rPr>
          <w:sz w:val="22"/>
          <w:szCs w:val="22"/>
        </w:rPr>
        <w:t>kapcsolatos valamennyi elszámolás HUF-ban történik.</w:t>
      </w:r>
    </w:p>
    <w:p w14:paraId="141E862E" w14:textId="77777777" w:rsidR="00791CC6" w:rsidRPr="000267CD" w:rsidRDefault="00791CC6" w:rsidP="00791CC6">
      <w:pPr>
        <w:pStyle w:val="Listaszerbekezds"/>
        <w:ind w:left="567" w:hanging="567"/>
        <w:jc w:val="both"/>
        <w:rPr>
          <w:sz w:val="22"/>
          <w:szCs w:val="22"/>
        </w:rPr>
      </w:pPr>
    </w:p>
    <w:p w14:paraId="720E4B0E" w14:textId="77777777" w:rsidR="00791CC6" w:rsidRPr="00484AEA" w:rsidRDefault="00791CC6" w:rsidP="00791CC6">
      <w:pPr>
        <w:ind w:left="567" w:hanging="567"/>
        <w:contextualSpacing/>
        <w:jc w:val="both"/>
        <w:rPr>
          <w:sz w:val="22"/>
          <w:szCs w:val="22"/>
        </w:rPr>
      </w:pPr>
      <w:r>
        <w:rPr>
          <w:sz w:val="22"/>
          <w:szCs w:val="22"/>
        </w:rPr>
        <w:t xml:space="preserve">9.5. </w:t>
      </w:r>
      <w:r>
        <w:rPr>
          <w:sz w:val="22"/>
          <w:szCs w:val="22"/>
        </w:rPr>
        <w:tab/>
      </w:r>
      <w:r w:rsidRPr="00484AEA">
        <w:rPr>
          <w:sz w:val="22"/>
          <w:szCs w:val="22"/>
        </w:rPr>
        <w:t xml:space="preserve">Megbízó </w:t>
      </w:r>
      <w:r>
        <w:rPr>
          <w:sz w:val="22"/>
          <w:szCs w:val="22"/>
        </w:rPr>
        <w:t xml:space="preserve">a </w:t>
      </w:r>
      <w:r w:rsidRPr="00F84DE2">
        <w:rPr>
          <w:sz w:val="22"/>
          <w:szCs w:val="22"/>
        </w:rPr>
        <w:t xml:space="preserve">Keretmegállapodás alapján történő egyedi megrendelésekkel kapcsolatos </w:t>
      </w:r>
      <w:r w:rsidRPr="00484AEA">
        <w:rPr>
          <w:sz w:val="22"/>
          <w:szCs w:val="22"/>
        </w:rPr>
        <w:t xml:space="preserve">megbízási díjat havonta utólag, az adott hónapban teljesített és igazolt eseti megrendelésekre fordított munkaórák alapján, </w:t>
      </w:r>
      <w:r w:rsidRPr="00484AEA">
        <w:rPr>
          <w:color w:val="000000"/>
          <w:sz w:val="22"/>
          <w:szCs w:val="22"/>
        </w:rPr>
        <w:t>Kbt. 135. § (1), (3), (5)-(6) bekezdései szerint</w:t>
      </w:r>
      <w:r w:rsidRPr="00484AEA">
        <w:rPr>
          <w:sz w:val="22"/>
          <w:szCs w:val="22"/>
        </w:rPr>
        <w:t xml:space="preserve"> fizeti meg a Megbízott részére. Megbízott a Megbízó által kiállított teljesítésigazolás alapján jogosult számlát benyújtani. A teljesítésigazolás egy eredeti példánya a számla mellékletét képezi.</w:t>
      </w:r>
    </w:p>
    <w:p w14:paraId="296248B4" w14:textId="77777777" w:rsidR="00791CC6" w:rsidRPr="000267CD" w:rsidRDefault="00791CC6" w:rsidP="00791CC6">
      <w:pPr>
        <w:pStyle w:val="Listaszerbekezds"/>
        <w:ind w:left="0"/>
        <w:contextualSpacing/>
        <w:jc w:val="both"/>
        <w:rPr>
          <w:sz w:val="22"/>
          <w:szCs w:val="22"/>
        </w:rPr>
      </w:pPr>
    </w:p>
    <w:p w14:paraId="3A8BFB88" w14:textId="77777777" w:rsidR="00791CC6" w:rsidRPr="000267CD" w:rsidRDefault="00791CC6" w:rsidP="00791CC6">
      <w:pPr>
        <w:pStyle w:val="Listaszerbekezds"/>
        <w:ind w:left="567" w:hanging="567"/>
        <w:contextualSpacing/>
        <w:jc w:val="both"/>
        <w:rPr>
          <w:sz w:val="22"/>
          <w:szCs w:val="22"/>
        </w:rPr>
      </w:pPr>
      <w:r>
        <w:rPr>
          <w:sz w:val="22"/>
          <w:szCs w:val="22"/>
        </w:rPr>
        <w:tab/>
      </w:r>
      <w:r w:rsidRPr="000267CD">
        <w:rPr>
          <w:sz w:val="22"/>
          <w:szCs w:val="22"/>
        </w:rPr>
        <w:t>A</w:t>
      </w:r>
      <w:r>
        <w:rPr>
          <w:sz w:val="22"/>
          <w:szCs w:val="22"/>
        </w:rPr>
        <w:t>z eseti megrendelések</w:t>
      </w:r>
      <w:r w:rsidRPr="000267CD">
        <w:rPr>
          <w:sz w:val="22"/>
          <w:szCs w:val="22"/>
        </w:rPr>
        <w:t xml:space="preserve"> teljesítés</w:t>
      </w:r>
      <w:r>
        <w:rPr>
          <w:sz w:val="22"/>
          <w:szCs w:val="22"/>
        </w:rPr>
        <w:t>ének</w:t>
      </w:r>
      <w:r w:rsidRPr="000267CD">
        <w:rPr>
          <w:sz w:val="22"/>
          <w:szCs w:val="22"/>
        </w:rPr>
        <w:t xml:space="preserve"> Megbízó általi elfogadásának feltétele az alábbi dokumentumok Megbízónak történő benyújtása</w:t>
      </w:r>
      <w:r>
        <w:rPr>
          <w:sz w:val="22"/>
          <w:szCs w:val="22"/>
        </w:rPr>
        <w:t xml:space="preserve"> (valamennyi benyújtandó dokumentum esetén elvárás, hogy a mindenkor hatályos arculati kézikönyvben rögzítetteknek megfelelő arculati elemekkel ellátott dokumentum benyújtására kerüljön sor a Megbízott részéről)</w:t>
      </w:r>
      <w:r w:rsidRPr="000267CD">
        <w:rPr>
          <w:sz w:val="22"/>
          <w:szCs w:val="22"/>
        </w:rPr>
        <w:t>:</w:t>
      </w:r>
    </w:p>
    <w:p w14:paraId="273D5797" w14:textId="77777777" w:rsidR="00791CC6" w:rsidRPr="000267CD" w:rsidRDefault="00791CC6" w:rsidP="00791CC6">
      <w:pPr>
        <w:pStyle w:val="Listaszerbekezds"/>
        <w:numPr>
          <w:ilvl w:val="0"/>
          <w:numId w:val="7"/>
        </w:numPr>
        <w:contextualSpacing/>
        <w:jc w:val="both"/>
        <w:rPr>
          <w:sz w:val="22"/>
          <w:szCs w:val="22"/>
        </w:rPr>
      </w:pPr>
      <w:r w:rsidRPr="000267CD">
        <w:rPr>
          <w:sz w:val="22"/>
          <w:szCs w:val="22"/>
        </w:rPr>
        <w:t xml:space="preserve">a kiadott megrendelések, azok módosításai, </w:t>
      </w:r>
    </w:p>
    <w:p w14:paraId="775604C2" w14:textId="77777777" w:rsidR="00791CC6" w:rsidRDefault="00791CC6" w:rsidP="00791CC6">
      <w:pPr>
        <w:pStyle w:val="Listaszerbekezds"/>
        <w:numPr>
          <w:ilvl w:val="0"/>
          <w:numId w:val="7"/>
        </w:numPr>
        <w:contextualSpacing/>
        <w:jc w:val="both"/>
        <w:rPr>
          <w:sz w:val="22"/>
          <w:szCs w:val="22"/>
        </w:rPr>
      </w:pPr>
      <w:r w:rsidRPr="000267CD">
        <w:rPr>
          <w:sz w:val="22"/>
          <w:szCs w:val="22"/>
        </w:rPr>
        <w:t xml:space="preserve">megrendelés összesítő, </w:t>
      </w:r>
    </w:p>
    <w:p w14:paraId="3A017C90" w14:textId="77777777" w:rsidR="00791CC6" w:rsidRPr="000267CD" w:rsidRDefault="00791CC6" w:rsidP="00791CC6">
      <w:pPr>
        <w:pStyle w:val="Listaszerbekezds"/>
        <w:numPr>
          <w:ilvl w:val="0"/>
          <w:numId w:val="7"/>
        </w:numPr>
        <w:contextualSpacing/>
        <w:jc w:val="both"/>
        <w:rPr>
          <w:sz w:val="22"/>
          <w:szCs w:val="22"/>
        </w:rPr>
      </w:pPr>
      <w:r>
        <w:rPr>
          <w:sz w:val="22"/>
          <w:szCs w:val="22"/>
        </w:rPr>
        <w:t xml:space="preserve">a kijelölt </w:t>
      </w:r>
      <w:proofErr w:type="gramStart"/>
      <w:r>
        <w:rPr>
          <w:sz w:val="22"/>
          <w:szCs w:val="22"/>
        </w:rPr>
        <w:t>szakértő(</w:t>
      </w:r>
      <w:proofErr w:type="gramEnd"/>
      <w:r>
        <w:rPr>
          <w:sz w:val="22"/>
          <w:szCs w:val="22"/>
        </w:rPr>
        <w:t>k) összeférhetetlenségi nyilatkozata(i)</w:t>
      </w:r>
    </w:p>
    <w:p w14:paraId="66148457" w14:textId="77777777" w:rsidR="00791CC6" w:rsidRPr="000267CD" w:rsidRDefault="00791CC6" w:rsidP="00791CC6">
      <w:pPr>
        <w:pStyle w:val="Listaszerbekezds"/>
        <w:numPr>
          <w:ilvl w:val="0"/>
          <w:numId w:val="7"/>
        </w:numPr>
        <w:contextualSpacing/>
        <w:jc w:val="both"/>
        <w:rPr>
          <w:sz w:val="22"/>
          <w:szCs w:val="22"/>
        </w:rPr>
      </w:pPr>
      <w:r w:rsidRPr="000267CD">
        <w:rPr>
          <w:sz w:val="22"/>
          <w:szCs w:val="22"/>
        </w:rPr>
        <w:t>az egyes feladatok teljesítését igazoló szakértői óra-elszámolás, és</w:t>
      </w:r>
    </w:p>
    <w:p w14:paraId="3C25EA41" w14:textId="77777777" w:rsidR="00791CC6" w:rsidRPr="000267CD" w:rsidRDefault="00791CC6" w:rsidP="00791CC6">
      <w:pPr>
        <w:pStyle w:val="Listaszerbekezds"/>
        <w:numPr>
          <w:ilvl w:val="0"/>
          <w:numId w:val="7"/>
        </w:numPr>
        <w:contextualSpacing/>
        <w:jc w:val="both"/>
        <w:rPr>
          <w:sz w:val="22"/>
          <w:szCs w:val="22"/>
        </w:rPr>
      </w:pPr>
      <w:r w:rsidRPr="000267CD">
        <w:rPr>
          <w:sz w:val="22"/>
          <w:szCs w:val="22"/>
        </w:rPr>
        <w:t>a feladatok teljesítése során keletkezett dokumentumok</w:t>
      </w:r>
      <w:r>
        <w:rPr>
          <w:sz w:val="22"/>
          <w:szCs w:val="22"/>
        </w:rPr>
        <w:t>, mappastruktúra produktummal egyidejűleg átadva elektronikus adathordozón</w:t>
      </w:r>
      <w:r w:rsidRPr="000267CD">
        <w:rPr>
          <w:sz w:val="22"/>
          <w:szCs w:val="22"/>
        </w:rPr>
        <w:t xml:space="preserve"> (minőségellenőrzési jelentés / tanúsítvány, </w:t>
      </w:r>
      <w:r>
        <w:rPr>
          <w:sz w:val="22"/>
          <w:szCs w:val="22"/>
        </w:rPr>
        <w:t>eredmény állásfoglalás</w:t>
      </w:r>
      <w:r w:rsidRPr="000267CD">
        <w:rPr>
          <w:sz w:val="22"/>
          <w:szCs w:val="22"/>
        </w:rPr>
        <w:t>,</w:t>
      </w:r>
      <w:r>
        <w:rPr>
          <w:sz w:val="22"/>
          <w:szCs w:val="22"/>
        </w:rPr>
        <w:t xml:space="preserve"> hiánypótlási felhívások, állásfoglalás, szerződésmódosítással kapcsolatos állásfoglalás</w:t>
      </w:r>
      <w:r w:rsidRPr="000267CD">
        <w:rPr>
          <w:sz w:val="22"/>
          <w:szCs w:val="22"/>
        </w:rPr>
        <w:t xml:space="preserve"> stb.)</w:t>
      </w:r>
    </w:p>
    <w:p w14:paraId="159881A1" w14:textId="77777777" w:rsidR="00791CC6" w:rsidRPr="000267CD" w:rsidRDefault="00791CC6" w:rsidP="00791CC6">
      <w:pPr>
        <w:pStyle w:val="Listaszerbekezds"/>
        <w:ind w:left="284"/>
        <w:contextualSpacing/>
        <w:jc w:val="both"/>
        <w:rPr>
          <w:sz w:val="22"/>
          <w:szCs w:val="22"/>
        </w:rPr>
      </w:pPr>
    </w:p>
    <w:p w14:paraId="16B1B1F1" w14:textId="77777777" w:rsidR="00791CC6" w:rsidRPr="000267CD" w:rsidRDefault="00791CC6" w:rsidP="00791CC6">
      <w:pPr>
        <w:pStyle w:val="Listaszerbekezds"/>
        <w:ind w:left="567"/>
        <w:contextualSpacing/>
        <w:jc w:val="both"/>
        <w:rPr>
          <w:sz w:val="22"/>
          <w:szCs w:val="22"/>
        </w:rPr>
      </w:pPr>
      <w:r w:rsidRPr="000267CD">
        <w:rPr>
          <w:sz w:val="22"/>
          <w:szCs w:val="22"/>
        </w:rPr>
        <w:t xml:space="preserve">Megbízott köteles a tárgyhót követő legkésőbb </w:t>
      </w:r>
      <w:r w:rsidRPr="00B75E0D">
        <w:rPr>
          <w:sz w:val="22"/>
          <w:szCs w:val="22"/>
        </w:rPr>
        <w:t>5 napon belül</w:t>
      </w:r>
      <w:r w:rsidRPr="000267CD">
        <w:rPr>
          <w:sz w:val="22"/>
          <w:szCs w:val="22"/>
        </w:rPr>
        <w:t xml:space="preserve"> a Megbízó rendelkezésére bocsátani az adott hónapban az adott feladattal kapcsolatban végzett tevékenységet és az időráfordítást tartalmazó dokumentumot </w:t>
      </w:r>
      <w:proofErr w:type="gramStart"/>
      <w:r w:rsidRPr="000267CD">
        <w:rPr>
          <w:sz w:val="22"/>
          <w:szCs w:val="22"/>
        </w:rPr>
        <w:t>(megrendelés</w:t>
      </w:r>
      <w:proofErr w:type="gramEnd"/>
      <w:r w:rsidRPr="000267CD">
        <w:rPr>
          <w:sz w:val="22"/>
          <w:szCs w:val="22"/>
        </w:rPr>
        <w:t xml:space="preserve"> összesítő), amely a teljesítési igazolás alapját képezi és minimum tartalmazza a megrendelés számát, érkezésének időpontját, a feladat leírását, a teljesítés határidejét, a teljesítés dátumát, a ráfordított szakértői órák számát, a teljesítés díjának nettó és bruttó összegét.</w:t>
      </w:r>
    </w:p>
    <w:p w14:paraId="3A0423B9" w14:textId="77777777" w:rsidR="00791CC6" w:rsidRPr="000267CD" w:rsidRDefault="00791CC6" w:rsidP="00791CC6">
      <w:pPr>
        <w:pStyle w:val="Listaszerbekezds"/>
        <w:ind w:left="284"/>
        <w:contextualSpacing/>
        <w:jc w:val="both"/>
        <w:rPr>
          <w:sz w:val="22"/>
          <w:szCs w:val="22"/>
        </w:rPr>
      </w:pPr>
    </w:p>
    <w:p w14:paraId="4BDB3A63" w14:textId="77777777" w:rsidR="00791CC6" w:rsidRPr="00293F4B" w:rsidRDefault="00791CC6" w:rsidP="00791CC6">
      <w:pPr>
        <w:ind w:left="567"/>
        <w:jc w:val="both"/>
        <w:rPr>
          <w:sz w:val="22"/>
          <w:szCs w:val="22"/>
        </w:rPr>
      </w:pPr>
      <w:r>
        <w:rPr>
          <w:sz w:val="22"/>
          <w:szCs w:val="22"/>
        </w:rPr>
        <w:t>A Kbt. 135.§ (1) bekezdése szerint a</w:t>
      </w:r>
      <w:r w:rsidRPr="000267CD">
        <w:rPr>
          <w:sz w:val="22"/>
          <w:szCs w:val="22"/>
        </w:rPr>
        <w:t xml:space="preserve"> Megbízó köteles a teljesítést alátámasztó dokumentumok kézhezvételét követő legkésőbb </w:t>
      </w:r>
      <w:r>
        <w:rPr>
          <w:sz w:val="22"/>
          <w:szCs w:val="22"/>
        </w:rPr>
        <w:t>15 napon</w:t>
      </w:r>
      <w:r w:rsidRPr="00151947">
        <w:rPr>
          <w:sz w:val="22"/>
          <w:szCs w:val="22"/>
        </w:rPr>
        <w:t xml:space="preserve"> bel</w:t>
      </w:r>
      <w:r w:rsidRPr="00B75E0D">
        <w:rPr>
          <w:sz w:val="22"/>
          <w:szCs w:val="22"/>
        </w:rPr>
        <w:t xml:space="preserve">ül </w:t>
      </w:r>
      <w:r w:rsidRPr="0024423F">
        <w:rPr>
          <w:sz w:val="22"/>
          <w:szCs w:val="22"/>
        </w:rPr>
        <w:t>írásban jelezni</w:t>
      </w:r>
      <w:r w:rsidRPr="000267CD">
        <w:rPr>
          <w:sz w:val="22"/>
          <w:szCs w:val="22"/>
        </w:rPr>
        <w:t xml:space="preserve"> a Megbízottnak a dokumentumok jóváhagyását a teljesítési igazolás kiállításával, avagy a dokumentumokkal kapcsolatos esetleges észrevételeit és azok indokolását.</w:t>
      </w:r>
      <w:r w:rsidRPr="00D6190B">
        <w:rPr>
          <w:sz w:val="22"/>
          <w:szCs w:val="22"/>
        </w:rPr>
        <w:t xml:space="preserve"> </w:t>
      </w:r>
      <w:r w:rsidRPr="00293F4B">
        <w:rPr>
          <w:sz w:val="22"/>
          <w:szCs w:val="22"/>
        </w:rPr>
        <w:t>A teljesítésigazolás kiállításának feltétele az aláírással ellátott, teljesítést alátámasztó dokumentumok hiánytalan benyújtása.</w:t>
      </w:r>
    </w:p>
    <w:p w14:paraId="345BBB10" w14:textId="77777777" w:rsidR="00791CC6" w:rsidRDefault="00791CC6" w:rsidP="00791CC6">
      <w:pPr>
        <w:pStyle w:val="Listaszerbekezds"/>
        <w:ind w:left="567"/>
        <w:contextualSpacing/>
        <w:jc w:val="both"/>
        <w:rPr>
          <w:sz w:val="22"/>
          <w:szCs w:val="22"/>
        </w:rPr>
      </w:pPr>
      <w:r>
        <w:rPr>
          <w:sz w:val="22"/>
          <w:szCs w:val="22"/>
        </w:rPr>
        <w:t xml:space="preserve">A teljesítésigazolásra jogosult személy az </w:t>
      </w:r>
      <w:proofErr w:type="spellStart"/>
      <w:r>
        <w:rPr>
          <w:sz w:val="22"/>
          <w:szCs w:val="22"/>
        </w:rPr>
        <w:t>Ávr</w:t>
      </w:r>
      <w:proofErr w:type="spellEnd"/>
      <w:r>
        <w:rPr>
          <w:sz w:val="22"/>
          <w:szCs w:val="22"/>
        </w:rPr>
        <w:t>. 57.§ (4) bekezdése alapján a kötelezettségvállaló vagy az általa írásban kijelölt személy.</w:t>
      </w:r>
    </w:p>
    <w:p w14:paraId="3E241926" w14:textId="77777777" w:rsidR="00791CC6" w:rsidRPr="000267CD" w:rsidRDefault="00791CC6" w:rsidP="00791CC6">
      <w:pPr>
        <w:pStyle w:val="Listaszerbekezds"/>
        <w:ind w:left="567"/>
        <w:contextualSpacing/>
        <w:jc w:val="both"/>
        <w:rPr>
          <w:sz w:val="22"/>
          <w:szCs w:val="22"/>
        </w:rPr>
      </w:pPr>
    </w:p>
    <w:p w14:paraId="09E59376" w14:textId="77777777" w:rsidR="00791CC6" w:rsidRPr="000267CD" w:rsidRDefault="00791CC6" w:rsidP="00791CC6">
      <w:pPr>
        <w:pStyle w:val="Listaszerbekezds"/>
        <w:ind w:left="567"/>
        <w:contextualSpacing/>
        <w:jc w:val="both"/>
        <w:rPr>
          <w:sz w:val="22"/>
          <w:szCs w:val="22"/>
        </w:rPr>
      </w:pPr>
      <w:r w:rsidRPr="000267CD">
        <w:rPr>
          <w:sz w:val="22"/>
          <w:szCs w:val="22"/>
        </w:rPr>
        <w:t xml:space="preserve">Megbízott az észrevételek alapján javított dokumentumokat az észrevételek kézhezvételét </w:t>
      </w:r>
      <w:r w:rsidRPr="00B75E0D">
        <w:rPr>
          <w:sz w:val="22"/>
          <w:szCs w:val="22"/>
        </w:rPr>
        <w:t xml:space="preserve">követő 5 </w:t>
      </w:r>
      <w:r>
        <w:rPr>
          <w:sz w:val="22"/>
          <w:szCs w:val="22"/>
        </w:rPr>
        <w:t>munka</w:t>
      </w:r>
      <w:r w:rsidRPr="00B75E0D">
        <w:rPr>
          <w:sz w:val="22"/>
          <w:szCs w:val="22"/>
        </w:rPr>
        <w:t>napon</w:t>
      </w:r>
      <w:r w:rsidRPr="000267CD">
        <w:rPr>
          <w:sz w:val="22"/>
          <w:szCs w:val="22"/>
        </w:rPr>
        <w:t xml:space="preserve"> belül köteles Megbízó rendelkezésére bocsátani. A Megbízó köteles a dokumentumok kézhezvételét követő </w:t>
      </w:r>
      <w:r w:rsidRPr="00B75E0D">
        <w:rPr>
          <w:sz w:val="22"/>
          <w:szCs w:val="22"/>
        </w:rPr>
        <w:t xml:space="preserve">legkésőbb 5 </w:t>
      </w:r>
      <w:r>
        <w:rPr>
          <w:sz w:val="22"/>
          <w:szCs w:val="22"/>
        </w:rPr>
        <w:t>munka</w:t>
      </w:r>
      <w:r w:rsidRPr="00B75E0D">
        <w:rPr>
          <w:sz w:val="22"/>
          <w:szCs w:val="22"/>
        </w:rPr>
        <w:t>napon belül</w:t>
      </w:r>
      <w:r w:rsidRPr="000267CD">
        <w:rPr>
          <w:sz w:val="22"/>
          <w:szCs w:val="22"/>
        </w:rPr>
        <w:t xml:space="preserve"> írásban jelezni a Megbízottnak annak jóváhagyását a teljesítési igazolás kiállításával, avagy az esetleges újabb észrevételeit és azok indokolását.</w:t>
      </w:r>
    </w:p>
    <w:p w14:paraId="4756C260" w14:textId="77777777" w:rsidR="00791CC6" w:rsidRPr="000267CD" w:rsidRDefault="00791CC6" w:rsidP="00791CC6">
      <w:pPr>
        <w:pStyle w:val="Listaszerbekezds"/>
        <w:ind w:left="0" w:hanging="567"/>
        <w:contextualSpacing/>
        <w:jc w:val="both"/>
        <w:rPr>
          <w:sz w:val="22"/>
          <w:szCs w:val="22"/>
        </w:rPr>
      </w:pPr>
    </w:p>
    <w:p w14:paraId="666BB2AA" w14:textId="77777777" w:rsidR="00791CC6" w:rsidRPr="00484AEA" w:rsidRDefault="00791CC6" w:rsidP="00791CC6">
      <w:pPr>
        <w:ind w:left="567" w:hanging="567"/>
        <w:contextualSpacing/>
        <w:jc w:val="both"/>
        <w:rPr>
          <w:sz w:val="22"/>
          <w:szCs w:val="22"/>
        </w:rPr>
      </w:pPr>
      <w:r>
        <w:rPr>
          <w:sz w:val="22"/>
          <w:szCs w:val="22"/>
        </w:rPr>
        <w:t xml:space="preserve">9.6. </w:t>
      </w:r>
      <w:r>
        <w:rPr>
          <w:sz w:val="22"/>
          <w:szCs w:val="22"/>
        </w:rPr>
        <w:tab/>
      </w:r>
      <w:r w:rsidRPr="00484AEA">
        <w:rPr>
          <w:sz w:val="22"/>
          <w:szCs w:val="22"/>
        </w:rPr>
        <w:t>Megbízott kijelenti, hogy számláját az általános forgalmi adóról szóló 2007. évi CXXVII.</w:t>
      </w:r>
      <w:r>
        <w:rPr>
          <w:sz w:val="22"/>
          <w:szCs w:val="22"/>
        </w:rPr>
        <w:t xml:space="preserve"> </w:t>
      </w:r>
      <w:r w:rsidRPr="00484AEA">
        <w:rPr>
          <w:sz w:val="22"/>
          <w:szCs w:val="22"/>
        </w:rPr>
        <w:t>törvény (a továbbiakban: Art.) 58. §</w:t>
      </w:r>
      <w:proofErr w:type="spellStart"/>
      <w:r w:rsidRPr="00484AEA">
        <w:rPr>
          <w:sz w:val="22"/>
          <w:szCs w:val="22"/>
        </w:rPr>
        <w:t>-ában</w:t>
      </w:r>
      <w:proofErr w:type="spellEnd"/>
      <w:r w:rsidRPr="00484AEA">
        <w:rPr>
          <w:sz w:val="22"/>
          <w:szCs w:val="22"/>
        </w:rPr>
        <w:t xml:space="preserve"> foglalt rendelkezéseknek megfelelően állítja ki.</w:t>
      </w:r>
    </w:p>
    <w:p w14:paraId="4CB22323" w14:textId="77777777" w:rsidR="00791CC6" w:rsidRPr="000267CD" w:rsidRDefault="00791CC6" w:rsidP="00791CC6">
      <w:pPr>
        <w:ind w:left="567" w:hanging="567"/>
        <w:jc w:val="both"/>
        <w:rPr>
          <w:sz w:val="22"/>
          <w:szCs w:val="22"/>
        </w:rPr>
      </w:pPr>
      <w:r>
        <w:rPr>
          <w:sz w:val="22"/>
          <w:szCs w:val="22"/>
        </w:rPr>
        <w:lastRenderedPageBreak/>
        <w:tab/>
      </w:r>
      <w:r w:rsidRPr="000267CD">
        <w:rPr>
          <w:sz w:val="22"/>
          <w:szCs w:val="22"/>
        </w:rPr>
        <w:t>A számlát a következő szervezet nevére kell kiállítani:</w:t>
      </w:r>
    </w:p>
    <w:p w14:paraId="68FAC776" w14:textId="77777777" w:rsidR="00791CC6" w:rsidRPr="000267CD" w:rsidRDefault="00791CC6" w:rsidP="00791CC6">
      <w:pPr>
        <w:ind w:left="567" w:hanging="567"/>
        <w:jc w:val="both"/>
        <w:rPr>
          <w:b/>
          <w:bCs/>
          <w:sz w:val="22"/>
          <w:szCs w:val="22"/>
        </w:rPr>
      </w:pPr>
      <w:r>
        <w:rPr>
          <w:b/>
          <w:bCs/>
          <w:sz w:val="22"/>
          <w:szCs w:val="22"/>
        </w:rPr>
        <w:tab/>
      </w:r>
      <w:r w:rsidRPr="000267CD">
        <w:rPr>
          <w:b/>
          <w:bCs/>
          <w:sz w:val="22"/>
          <w:szCs w:val="22"/>
        </w:rPr>
        <w:t xml:space="preserve">Miniszterelnökség </w:t>
      </w:r>
    </w:p>
    <w:p w14:paraId="77C2DA39" w14:textId="77777777" w:rsidR="00791CC6" w:rsidRPr="000267CD" w:rsidRDefault="00791CC6" w:rsidP="00791CC6">
      <w:pPr>
        <w:ind w:left="567" w:hanging="567"/>
        <w:jc w:val="both"/>
        <w:rPr>
          <w:b/>
          <w:bCs/>
          <w:sz w:val="22"/>
          <w:szCs w:val="22"/>
        </w:rPr>
      </w:pPr>
      <w:r>
        <w:rPr>
          <w:b/>
          <w:bCs/>
          <w:sz w:val="22"/>
          <w:szCs w:val="22"/>
        </w:rPr>
        <w:tab/>
      </w:r>
      <w:r w:rsidRPr="000267CD">
        <w:rPr>
          <w:b/>
          <w:bCs/>
          <w:sz w:val="22"/>
          <w:szCs w:val="22"/>
        </w:rPr>
        <w:t xml:space="preserve">1055 Budapest, Kossuth Lajos tér 1-3. </w:t>
      </w:r>
    </w:p>
    <w:p w14:paraId="093AAD2E" w14:textId="77777777" w:rsidR="00791CC6" w:rsidRPr="000267CD" w:rsidRDefault="00791CC6" w:rsidP="00791CC6">
      <w:pPr>
        <w:ind w:left="284" w:hanging="567"/>
        <w:jc w:val="both"/>
        <w:rPr>
          <w:b/>
          <w:bCs/>
          <w:sz w:val="22"/>
          <w:szCs w:val="22"/>
        </w:rPr>
      </w:pPr>
    </w:p>
    <w:p w14:paraId="2B12638D" w14:textId="77777777" w:rsidR="00791CC6" w:rsidRPr="000267CD" w:rsidRDefault="00791CC6" w:rsidP="00791CC6">
      <w:pPr>
        <w:pStyle w:val="Lista3"/>
        <w:spacing w:after="120"/>
        <w:ind w:left="567" w:hanging="567"/>
        <w:contextualSpacing w:val="0"/>
        <w:jc w:val="both"/>
        <w:rPr>
          <w:sz w:val="22"/>
          <w:szCs w:val="22"/>
        </w:rPr>
      </w:pPr>
      <w:r>
        <w:rPr>
          <w:sz w:val="22"/>
          <w:szCs w:val="22"/>
        </w:rPr>
        <w:tab/>
      </w:r>
      <w:r w:rsidRPr="000267CD">
        <w:rPr>
          <w:sz w:val="22"/>
          <w:szCs w:val="22"/>
        </w:rPr>
        <w:t xml:space="preserve">A számla átvételére a </w:t>
      </w:r>
      <w:proofErr w:type="gramStart"/>
      <w:r w:rsidRPr="000267CD">
        <w:rPr>
          <w:sz w:val="22"/>
          <w:szCs w:val="22"/>
        </w:rPr>
        <w:t>tel</w:t>
      </w:r>
      <w:r>
        <w:rPr>
          <w:sz w:val="22"/>
          <w:szCs w:val="22"/>
        </w:rPr>
        <w:t>j</w:t>
      </w:r>
      <w:r w:rsidRPr="000267CD">
        <w:rPr>
          <w:sz w:val="22"/>
          <w:szCs w:val="22"/>
        </w:rPr>
        <w:t>esítés igazoláson</w:t>
      </w:r>
      <w:proofErr w:type="gramEnd"/>
      <w:r w:rsidRPr="000267CD">
        <w:rPr>
          <w:sz w:val="22"/>
          <w:szCs w:val="22"/>
        </w:rPr>
        <w:t xml:space="preserve"> feltüntetett </w:t>
      </w:r>
      <w:r w:rsidRPr="00CD27DC">
        <w:rPr>
          <w:sz w:val="22"/>
          <w:szCs w:val="22"/>
        </w:rPr>
        <w:t xml:space="preserve">gazdasági terület titkársága (1077 Bp., Wesselényi u. 20-22.), a teljesítés </w:t>
      </w:r>
      <w:r>
        <w:rPr>
          <w:sz w:val="22"/>
          <w:szCs w:val="22"/>
        </w:rPr>
        <w:t xml:space="preserve">igazolására </w:t>
      </w:r>
      <w:r w:rsidRPr="000267CD">
        <w:rPr>
          <w:sz w:val="22"/>
          <w:szCs w:val="22"/>
        </w:rPr>
        <w:t xml:space="preserve">a Miniszterelnökséget vezető miniszter </w:t>
      </w:r>
      <w:r>
        <w:rPr>
          <w:sz w:val="22"/>
          <w:szCs w:val="22"/>
        </w:rPr>
        <w:t xml:space="preserve">vagy az </w:t>
      </w:r>
      <w:r w:rsidRPr="000267CD">
        <w:rPr>
          <w:sz w:val="22"/>
          <w:szCs w:val="22"/>
        </w:rPr>
        <w:t>által</w:t>
      </w:r>
      <w:r>
        <w:rPr>
          <w:sz w:val="22"/>
          <w:szCs w:val="22"/>
        </w:rPr>
        <w:t>a</w:t>
      </w:r>
      <w:r w:rsidRPr="000267CD">
        <w:rPr>
          <w:sz w:val="22"/>
          <w:szCs w:val="22"/>
        </w:rPr>
        <w:t xml:space="preserve"> írásban </w:t>
      </w:r>
      <w:r>
        <w:rPr>
          <w:sz w:val="22"/>
          <w:szCs w:val="22"/>
        </w:rPr>
        <w:t>meghatalmazott</w:t>
      </w:r>
      <w:r w:rsidRPr="000267CD">
        <w:rPr>
          <w:sz w:val="22"/>
          <w:szCs w:val="22"/>
        </w:rPr>
        <w:t xml:space="preserve"> személy jogosult.</w:t>
      </w:r>
    </w:p>
    <w:p w14:paraId="7B81E7A5" w14:textId="77777777" w:rsidR="00791CC6" w:rsidRPr="000267CD" w:rsidRDefault="00791CC6" w:rsidP="00791CC6">
      <w:pPr>
        <w:ind w:left="284" w:hanging="284"/>
        <w:jc w:val="both"/>
        <w:rPr>
          <w:sz w:val="22"/>
          <w:szCs w:val="22"/>
        </w:rPr>
      </w:pPr>
    </w:p>
    <w:p w14:paraId="41A09376" w14:textId="77777777" w:rsidR="00791CC6" w:rsidRDefault="00791CC6" w:rsidP="00791CC6">
      <w:pPr>
        <w:ind w:left="567" w:hanging="567"/>
        <w:contextualSpacing/>
        <w:jc w:val="both"/>
        <w:rPr>
          <w:sz w:val="22"/>
          <w:szCs w:val="22"/>
        </w:rPr>
      </w:pPr>
      <w:r>
        <w:rPr>
          <w:sz w:val="22"/>
          <w:szCs w:val="22"/>
        </w:rPr>
        <w:t xml:space="preserve">9.7. </w:t>
      </w:r>
      <w:r>
        <w:rPr>
          <w:sz w:val="22"/>
          <w:szCs w:val="22"/>
        </w:rPr>
        <w:tab/>
      </w:r>
      <w:r w:rsidRPr="00484AEA">
        <w:rPr>
          <w:sz w:val="22"/>
          <w:szCs w:val="22"/>
        </w:rPr>
        <w:t xml:space="preserve">Megbízó a Megbízási díjat a teljesítés elfogadását követően kiállított számla Megbízónak történő benyújtását követően </w:t>
      </w:r>
      <w:r w:rsidRPr="00484AEA">
        <w:rPr>
          <w:rFonts w:eastAsiaTheme="minorHAnsi"/>
          <w:sz w:val="22"/>
          <w:szCs w:val="22"/>
        </w:rPr>
        <w:t xml:space="preserve">a Polgári Törvénykönyvről szóló 2013. évi V. törvény (a továbbiakban: Ptk.) </w:t>
      </w:r>
      <w:r w:rsidRPr="00484AEA">
        <w:rPr>
          <w:sz w:val="22"/>
          <w:szCs w:val="22"/>
        </w:rPr>
        <w:t>6:130. § (1)-(2) bekezdésével összhangban – a Magyar Államkincstáron keresztül – a számla igazolt kézhezvételétől számított 30 napon belül átutalással fizeti meg</w:t>
      </w:r>
      <w:r>
        <w:rPr>
          <w:sz w:val="22"/>
          <w:szCs w:val="22"/>
        </w:rPr>
        <w:t xml:space="preserve"> Megbízottnak a jelen </w:t>
      </w:r>
      <w:proofErr w:type="spellStart"/>
      <w:r>
        <w:rPr>
          <w:sz w:val="22"/>
          <w:szCs w:val="22"/>
        </w:rPr>
        <w:t>keretmegállapodásban</w:t>
      </w:r>
      <w:proofErr w:type="spellEnd"/>
      <w:r>
        <w:rPr>
          <w:sz w:val="22"/>
          <w:szCs w:val="22"/>
        </w:rPr>
        <w:t xml:space="preserve"> megjelölt bankszámlaszámára, azzal, hogy a bankszámlaszám helyességéért a Megbízó szavatol</w:t>
      </w:r>
      <w:r w:rsidRPr="00484AEA">
        <w:rPr>
          <w:sz w:val="22"/>
          <w:szCs w:val="22"/>
        </w:rPr>
        <w:t>.</w:t>
      </w:r>
    </w:p>
    <w:p w14:paraId="4845ECB5" w14:textId="77777777" w:rsidR="00791CC6" w:rsidRPr="00484AEA" w:rsidRDefault="00791CC6" w:rsidP="00791CC6">
      <w:pPr>
        <w:ind w:left="567" w:hanging="567"/>
        <w:contextualSpacing/>
        <w:jc w:val="both"/>
        <w:rPr>
          <w:sz w:val="22"/>
          <w:szCs w:val="22"/>
        </w:rPr>
      </w:pPr>
      <w:r>
        <w:rPr>
          <w:sz w:val="22"/>
          <w:szCs w:val="22"/>
        </w:rPr>
        <w:tab/>
        <w:t xml:space="preserve">A Kbt. 135.§ (6) bekezdésére tekintettel Megbízó a jelen </w:t>
      </w:r>
      <w:proofErr w:type="spellStart"/>
      <w:r>
        <w:rPr>
          <w:sz w:val="22"/>
          <w:szCs w:val="22"/>
        </w:rPr>
        <w:t>keretmegállapodáson</w:t>
      </w:r>
      <w:proofErr w:type="spellEnd"/>
      <w:r>
        <w:rPr>
          <w:sz w:val="22"/>
          <w:szCs w:val="22"/>
        </w:rPr>
        <w:t xml:space="preserve"> alapuló ellenszolgáltatásból eredő tartozásával szemben csak a Megbízott által elismert, egynemű és lejárt követelését számíthatja be.</w:t>
      </w:r>
    </w:p>
    <w:p w14:paraId="3D96C999" w14:textId="77777777" w:rsidR="00791CC6" w:rsidRDefault="00791CC6" w:rsidP="00791CC6">
      <w:pPr>
        <w:pStyle w:val="Listaszerbekezds"/>
        <w:ind w:left="567" w:hanging="567"/>
        <w:contextualSpacing/>
        <w:jc w:val="both"/>
        <w:rPr>
          <w:sz w:val="22"/>
          <w:szCs w:val="22"/>
        </w:rPr>
      </w:pPr>
    </w:p>
    <w:p w14:paraId="5CC0D75C" w14:textId="77777777" w:rsidR="00791CC6" w:rsidRDefault="00791CC6" w:rsidP="00791CC6">
      <w:pPr>
        <w:ind w:left="567" w:hanging="567"/>
        <w:contextualSpacing/>
        <w:jc w:val="both"/>
        <w:rPr>
          <w:sz w:val="22"/>
          <w:szCs w:val="22"/>
        </w:rPr>
      </w:pPr>
      <w:r>
        <w:rPr>
          <w:sz w:val="22"/>
          <w:szCs w:val="22"/>
        </w:rPr>
        <w:t xml:space="preserve">9.8. </w:t>
      </w:r>
      <w:r w:rsidRPr="00484AEA">
        <w:rPr>
          <w:sz w:val="22"/>
          <w:szCs w:val="22"/>
        </w:rPr>
        <w:t xml:space="preserve"> A </w:t>
      </w:r>
      <w:r>
        <w:rPr>
          <w:sz w:val="22"/>
          <w:szCs w:val="22"/>
        </w:rPr>
        <w:t>9</w:t>
      </w:r>
      <w:r w:rsidRPr="00484AEA">
        <w:rPr>
          <w:sz w:val="22"/>
          <w:szCs w:val="22"/>
        </w:rPr>
        <w:t>.</w:t>
      </w:r>
      <w:r>
        <w:rPr>
          <w:sz w:val="22"/>
          <w:szCs w:val="22"/>
        </w:rPr>
        <w:t>7</w:t>
      </w:r>
      <w:r w:rsidRPr="00484AEA">
        <w:rPr>
          <w:sz w:val="22"/>
          <w:szCs w:val="22"/>
        </w:rPr>
        <w:t>. ponttól eltérően, a Kbt. 135. § (3) bekezdése alapján – amennyiben Megbízott a teljesítéshez alvállalkozót vesz igénybe – a Ptk. 6:130. § (1)-(2) bekezdésétől eltérően Megbízó a következő szabályok szerint fizeti ki a megbízási díjat:</w:t>
      </w:r>
    </w:p>
    <w:p w14:paraId="6D12CA06" w14:textId="77777777" w:rsidR="00791CC6" w:rsidRPr="00484AEA" w:rsidRDefault="00791CC6" w:rsidP="00791CC6">
      <w:pPr>
        <w:ind w:left="567" w:hanging="567"/>
        <w:contextualSpacing/>
        <w:jc w:val="both"/>
        <w:rPr>
          <w:sz w:val="22"/>
          <w:szCs w:val="22"/>
        </w:rPr>
      </w:pPr>
    </w:p>
    <w:p w14:paraId="04DD2DB6" w14:textId="77777777" w:rsidR="00791CC6" w:rsidRPr="000112CF" w:rsidRDefault="00791CC6" w:rsidP="00791CC6">
      <w:pPr>
        <w:pStyle w:val="Listaszerbekezds"/>
        <w:numPr>
          <w:ilvl w:val="0"/>
          <w:numId w:val="88"/>
        </w:numPr>
        <w:ind w:left="851" w:hanging="284"/>
        <w:contextualSpacing/>
        <w:jc w:val="both"/>
        <w:rPr>
          <w:sz w:val="22"/>
          <w:szCs w:val="22"/>
        </w:rPr>
      </w:pPr>
      <w:r w:rsidRPr="000112CF">
        <w:rPr>
          <w:sz w:val="22"/>
          <w:szCs w:val="22"/>
        </w:rPr>
        <w:t>közös ajánlattétel esetén megbízottak legkésőbb a teljesítés elismerésének időpontjáig nyilatkoznak, hogy közülük melyik mekkora összegre jogosult az ellenértékből;</w:t>
      </w:r>
    </w:p>
    <w:p w14:paraId="342F5764" w14:textId="77777777" w:rsidR="00791CC6" w:rsidRPr="000112CF" w:rsidRDefault="00791CC6" w:rsidP="00791CC6">
      <w:pPr>
        <w:pStyle w:val="Listaszerbekezds"/>
        <w:numPr>
          <w:ilvl w:val="0"/>
          <w:numId w:val="88"/>
        </w:numPr>
        <w:ind w:left="851" w:hanging="284"/>
        <w:contextualSpacing/>
        <w:jc w:val="both"/>
        <w:rPr>
          <w:sz w:val="22"/>
          <w:szCs w:val="22"/>
        </w:rPr>
      </w:pPr>
      <w:r w:rsidRPr="000112CF">
        <w:rPr>
          <w:sz w:val="22"/>
          <w:szCs w:val="22"/>
        </w:rPr>
        <w:t>az összes Megbízott legkésőbb a teljesítés elismerésének időpontjáig nyilatkozik, hogy az általa a teljesítésbe a Kbt. 138. §</w:t>
      </w:r>
      <w:proofErr w:type="spellStart"/>
      <w:r w:rsidRPr="000112CF">
        <w:rPr>
          <w:sz w:val="22"/>
          <w:szCs w:val="22"/>
        </w:rPr>
        <w:t>-a</w:t>
      </w:r>
      <w:proofErr w:type="spellEnd"/>
      <w:r w:rsidRPr="000112CF">
        <w:rPr>
          <w:sz w:val="22"/>
          <w:szCs w:val="22"/>
        </w:rPr>
        <w:t xml:space="preserve"> szerint bevont alvállalkozók egyenként mekkora összegre jogosultak az ellenértékből;</w:t>
      </w:r>
    </w:p>
    <w:p w14:paraId="17385A9E" w14:textId="77777777" w:rsidR="00791CC6" w:rsidRPr="000112CF" w:rsidRDefault="00791CC6" w:rsidP="00791CC6">
      <w:pPr>
        <w:pStyle w:val="Listaszerbekezds"/>
        <w:numPr>
          <w:ilvl w:val="0"/>
          <w:numId w:val="88"/>
        </w:numPr>
        <w:ind w:left="851" w:hanging="284"/>
        <w:contextualSpacing/>
        <w:jc w:val="both"/>
        <w:rPr>
          <w:sz w:val="22"/>
          <w:szCs w:val="22"/>
        </w:rPr>
      </w:pPr>
      <w:r w:rsidRPr="000112CF">
        <w:rPr>
          <w:sz w:val="22"/>
          <w:szCs w:val="22"/>
        </w:rPr>
        <w:t>Megbízó felhívja a Megbízottat, valamint a b) pont szerinti alvállalkozókat, hogy a teljesítés elismerését követően állítsák ki számláikat, egyidejűleg felhívja őket, hogy amennyiben nem szerepelnek az Art. 36/</w:t>
      </w:r>
      <w:proofErr w:type="gramStart"/>
      <w:r w:rsidRPr="000112CF">
        <w:rPr>
          <w:sz w:val="22"/>
          <w:szCs w:val="22"/>
        </w:rPr>
        <w:t>A.</w:t>
      </w:r>
      <w:proofErr w:type="gramEnd"/>
      <w:r w:rsidRPr="000112CF">
        <w:rPr>
          <w:sz w:val="22"/>
          <w:szCs w:val="22"/>
        </w:rPr>
        <w:t xml:space="preserve"> §</w:t>
      </w:r>
      <w:proofErr w:type="spellStart"/>
      <w:r w:rsidRPr="000112CF">
        <w:rPr>
          <w:sz w:val="22"/>
          <w:szCs w:val="22"/>
        </w:rPr>
        <w:t>-a</w:t>
      </w:r>
      <w:proofErr w:type="spellEnd"/>
      <w:r w:rsidRPr="000112CF">
        <w:rPr>
          <w:sz w:val="22"/>
          <w:szCs w:val="22"/>
        </w:rPr>
        <w:t xml:space="preserve"> szerinti köztartozásmentes adózói adatbázisban, nyújtsák be a tényleges kifizetés időpontjától számított harminc napnál nem régebbi együttes adóigazolást;</w:t>
      </w:r>
    </w:p>
    <w:p w14:paraId="67F91738" w14:textId="77777777" w:rsidR="00791CC6" w:rsidRPr="000112CF" w:rsidRDefault="00791CC6" w:rsidP="00791CC6">
      <w:pPr>
        <w:pStyle w:val="Listaszerbekezds"/>
        <w:numPr>
          <w:ilvl w:val="0"/>
          <w:numId w:val="88"/>
        </w:numPr>
        <w:ind w:left="851" w:hanging="284"/>
        <w:contextualSpacing/>
        <w:jc w:val="both"/>
        <w:rPr>
          <w:sz w:val="22"/>
          <w:szCs w:val="22"/>
        </w:rPr>
      </w:pPr>
      <w:r w:rsidRPr="000112CF">
        <w:rPr>
          <w:sz w:val="22"/>
          <w:szCs w:val="22"/>
        </w:rPr>
        <w:t>Megbízó a megbízotti és az alvállalkozói teljesítés ellenértékét a számla kézhezvételét követő harminc – vagy a Ptk. 6:130. § (3) bekezdése szerinti esetben legfeljebb hatvan – napon belül közvetlenül utalja át minden egyes Megbízottnak és alvállalkozónak;</w:t>
      </w:r>
    </w:p>
    <w:p w14:paraId="59FCA58B" w14:textId="77777777" w:rsidR="00791CC6" w:rsidRPr="000112CF" w:rsidRDefault="00791CC6" w:rsidP="00791CC6">
      <w:pPr>
        <w:pStyle w:val="Listaszerbekezds"/>
        <w:numPr>
          <w:ilvl w:val="0"/>
          <w:numId w:val="88"/>
        </w:numPr>
        <w:ind w:left="851" w:hanging="284"/>
        <w:contextualSpacing/>
        <w:jc w:val="both"/>
        <w:rPr>
          <w:sz w:val="22"/>
          <w:szCs w:val="22"/>
        </w:rPr>
      </w:pPr>
      <w:r w:rsidRPr="000112CF">
        <w:rPr>
          <w:sz w:val="22"/>
          <w:szCs w:val="22"/>
        </w:rPr>
        <w:t>a d) pontban foglaltaktól eltérően, ha valamely Megbízottnak vagy alvállalkozónak a kifizetés időpontjában az együttes adóigazolás alapján közta</w:t>
      </w:r>
      <w:r>
        <w:rPr>
          <w:sz w:val="22"/>
          <w:szCs w:val="22"/>
        </w:rPr>
        <w:t>r</w:t>
      </w:r>
      <w:r w:rsidRPr="000112CF">
        <w:rPr>
          <w:sz w:val="22"/>
          <w:szCs w:val="22"/>
        </w:rPr>
        <w:t>tozása van, a Megbízó a megbízotti, illetve az alvállalkozói teljesítés ellenértékét a köztartozás erejéig az Art. 36/</w:t>
      </w:r>
      <w:proofErr w:type="gramStart"/>
      <w:r w:rsidRPr="000112CF">
        <w:rPr>
          <w:sz w:val="22"/>
          <w:szCs w:val="22"/>
        </w:rPr>
        <w:t>A.</w:t>
      </w:r>
      <w:proofErr w:type="gramEnd"/>
      <w:r w:rsidRPr="000112CF">
        <w:rPr>
          <w:sz w:val="22"/>
          <w:szCs w:val="22"/>
        </w:rPr>
        <w:t xml:space="preserve"> § (3) bekezdése szerint visszatartja.</w:t>
      </w:r>
    </w:p>
    <w:p w14:paraId="4C67BC68" w14:textId="77777777" w:rsidR="00791CC6" w:rsidRPr="00B90ADE" w:rsidRDefault="00791CC6" w:rsidP="00791CC6">
      <w:pPr>
        <w:contextualSpacing/>
        <w:jc w:val="both"/>
        <w:rPr>
          <w:sz w:val="22"/>
          <w:szCs w:val="22"/>
        </w:rPr>
      </w:pPr>
    </w:p>
    <w:p w14:paraId="42B3C5BC" w14:textId="77777777" w:rsidR="00791CC6" w:rsidRPr="00484AEA" w:rsidRDefault="00791CC6" w:rsidP="00791CC6">
      <w:pPr>
        <w:ind w:left="567" w:hanging="567"/>
        <w:contextualSpacing/>
        <w:jc w:val="both"/>
        <w:rPr>
          <w:sz w:val="22"/>
          <w:szCs w:val="22"/>
        </w:rPr>
      </w:pPr>
      <w:r>
        <w:rPr>
          <w:sz w:val="22"/>
          <w:szCs w:val="22"/>
        </w:rPr>
        <w:t xml:space="preserve">9.9. </w:t>
      </w:r>
      <w:r>
        <w:rPr>
          <w:sz w:val="22"/>
          <w:szCs w:val="22"/>
        </w:rPr>
        <w:tab/>
      </w:r>
      <w:r w:rsidRPr="00484AEA">
        <w:rPr>
          <w:sz w:val="22"/>
          <w:szCs w:val="22"/>
        </w:rPr>
        <w:t xml:space="preserve">A Megbízó elhalaszthatja a kifizetést, ha a számla kiállításának helyességét vitatja, vagy ha a számlához csatolt igazoló okmány </w:t>
      </w:r>
      <w:r>
        <w:rPr>
          <w:sz w:val="22"/>
          <w:szCs w:val="22"/>
        </w:rPr>
        <w:t xml:space="preserve">(9.13. pont) </w:t>
      </w:r>
      <w:r w:rsidRPr="00484AEA">
        <w:rPr>
          <w:sz w:val="22"/>
          <w:szCs w:val="22"/>
        </w:rPr>
        <w:t>hiányos. Az ebből eredő viták rendezésére a Feleknek 15 (tizenöt) munkanap áll rendelkezésükre.</w:t>
      </w:r>
    </w:p>
    <w:p w14:paraId="05B5A2FA" w14:textId="77777777" w:rsidR="00791CC6" w:rsidRPr="000267CD" w:rsidRDefault="00791CC6" w:rsidP="00791CC6">
      <w:pPr>
        <w:pStyle w:val="Listaszerbekezds"/>
        <w:ind w:left="567" w:hanging="567"/>
        <w:jc w:val="both"/>
        <w:rPr>
          <w:sz w:val="22"/>
          <w:szCs w:val="22"/>
        </w:rPr>
      </w:pPr>
      <w:r>
        <w:rPr>
          <w:sz w:val="22"/>
          <w:szCs w:val="22"/>
        </w:rPr>
        <w:tab/>
      </w:r>
      <w:r w:rsidRPr="000267CD">
        <w:rPr>
          <w:sz w:val="22"/>
          <w:szCs w:val="22"/>
        </w:rPr>
        <w:t>Ilyen esetben a fizetési határidőt attól a naptól kell számítani, mikor a Felek rendezték a vitás kérdéseket és pótolták a mulasztásokat. Ha utólag bebizonyosodik, hogy a számla kiállítása, vagy a csatolt igazoló okmány nem volt hiányos a Megbízó a mindenkor hatályos Ptk. szerinti késedelmi kamat fizetésére köteles.</w:t>
      </w:r>
    </w:p>
    <w:p w14:paraId="243A16F5" w14:textId="77777777" w:rsidR="00791CC6" w:rsidRPr="000267CD" w:rsidRDefault="00791CC6" w:rsidP="00791CC6">
      <w:pPr>
        <w:pStyle w:val="Listaszerbekezds"/>
        <w:ind w:left="0"/>
        <w:jc w:val="both"/>
        <w:rPr>
          <w:sz w:val="22"/>
          <w:szCs w:val="22"/>
        </w:rPr>
      </w:pPr>
    </w:p>
    <w:p w14:paraId="638F6914" w14:textId="77777777" w:rsidR="00791CC6" w:rsidRPr="00484AEA" w:rsidRDefault="00791CC6" w:rsidP="00791CC6">
      <w:pPr>
        <w:ind w:left="567" w:hanging="567"/>
        <w:contextualSpacing/>
        <w:jc w:val="both"/>
        <w:rPr>
          <w:sz w:val="22"/>
          <w:szCs w:val="22"/>
        </w:rPr>
      </w:pPr>
      <w:r>
        <w:rPr>
          <w:sz w:val="22"/>
          <w:szCs w:val="22"/>
          <w:lang w:eastAsia="ar-SA"/>
        </w:rPr>
        <w:t xml:space="preserve">9.10. </w:t>
      </w:r>
      <w:r>
        <w:rPr>
          <w:sz w:val="22"/>
          <w:szCs w:val="22"/>
          <w:lang w:eastAsia="ar-SA"/>
        </w:rPr>
        <w:tab/>
      </w:r>
      <w:r w:rsidRPr="00484AEA">
        <w:rPr>
          <w:sz w:val="22"/>
          <w:szCs w:val="22"/>
          <w:lang w:eastAsia="ar-SA"/>
        </w:rPr>
        <w:t xml:space="preserve">Arra az esetre, ha a fizetés napja a Magyar Államkincstár év végi zárása vagy az előirányzatok év eleji nyitása miatt a </w:t>
      </w:r>
      <w:r>
        <w:rPr>
          <w:sz w:val="22"/>
          <w:szCs w:val="22"/>
          <w:lang w:eastAsia="ar-SA"/>
        </w:rPr>
        <w:t>9</w:t>
      </w:r>
      <w:r w:rsidRPr="00484AEA">
        <w:rPr>
          <w:sz w:val="22"/>
          <w:szCs w:val="22"/>
          <w:lang w:eastAsia="ar-SA"/>
        </w:rPr>
        <w:t>.</w:t>
      </w:r>
      <w:r>
        <w:rPr>
          <w:sz w:val="22"/>
          <w:szCs w:val="22"/>
          <w:lang w:eastAsia="ar-SA"/>
        </w:rPr>
        <w:t>7</w:t>
      </w:r>
      <w:r w:rsidRPr="00484AEA">
        <w:rPr>
          <w:sz w:val="22"/>
          <w:szCs w:val="22"/>
          <w:lang w:eastAsia="ar-SA"/>
        </w:rPr>
        <w:t xml:space="preserve">. pontban meghatározott határidőn túlnyúlik, a felek az ellenszolgáltatás legfeljebb 60 napos halasztott teljesítésében állapodnak meg tekintettel a </w:t>
      </w:r>
      <w:r w:rsidRPr="00484AEA">
        <w:rPr>
          <w:sz w:val="22"/>
          <w:szCs w:val="22"/>
          <w:lang w:eastAsia="ar-SA"/>
        </w:rPr>
        <w:lastRenderedPageBreak/>
        <w:t>Ptk. 6:130. § (3) bekezdésére. Ebben az esetben a Megbízott késedelmi kamatot nem érvényesít Megbízóval szemben a Kincstári zárás és az előirányzatok ismételt megnyitása közötti időre</w:t>
      </w:r>
      <w:r w:rsidRPr="00484AEA">
        <w:rPr>
          <w:sz w:val="22"/>
          <w:szCs w:val="22"/>
        </w:rPr>
        <w:t>.</w:t>
      </w:r>
    </w:p>
    <w:p w14:paraId="0FBF0753" w14:textId="77777777" w:rsidR="00791CC6" w:rsidRPr="000267CD" w:rsidRDefault="00791CC6" w:rsidP="00791CC6">
      <w:pPr>
        <w:ind w:left="284" w:hanging="284"/>
        <w:jc w:val="both"/>
        <w:rPr>
          <w:sz w:val="22"/>
          <w:szCs w:val="22"/>
        </w:rPr>
      </w:pPr>
    </w:p>
    <w:p w14:paraId="2E88B393" w14:textId="77777777" w:rsidR="00791CC6" w:rsidRPr="00484AEA" w:rsidRDefault="00791CC6" w:rsidP="00791CC6">
      <w:pPr>
        <w:ind w:left="567" w:hanging="567"/>
        <w:contextualSpacing/>
        <w:jc w:val="both"/>
        <w:rPr>
          <w:sz w:val="22"/>
          <w:szCs w:val="22"/>
        </w:rPr>
      </w:pPr>
      <w:r>
        <w:rPr>
          <w:sz w:val="22"/>
          <w:szCs w:val="22"/>
        </w:rPr>
        <w:t>9.11.</w:t>
      </w:r>
      <w:r>
        <w:rPr>
          <w:sz w:val="22"/>
          <w:szCs w:val="22"/>
        </w:rPr>
        <w:tab/>
      </w:r>
      <w:r w:rsidRPr="00484AEA">
        <w:rPr>
          <w:sz w:val="22"/>
          <w:szCs w:val="22"/>
        </w:rPr>
        <w:t>Valamennyi felmerülő bankköltség a Megbízottat terheli.</w:t>
      </w:r>
    </w:p>
    <w:p w14:paraId="4D5DDFA0" w14:textId="77777777" w:rsidR="00791CC6" w:rsidRPr="000267CD" w:rsidRDefault="00791CC6" w:rsidP="00791CC6">
      <w:pPr>
        <w:pStyle w:val="Listaszerbekezds"/>
        <w:ind w:left="567" w:hanging="567"/>
        <w:jc w:val="both"/>
        <w:rPr>
          <w:sz w:val="22"/>
          <w:szCs w:val="22"/>
        </w:rPr>
      </w:pPr>
    </w:p>
    <w:p w14:paraId="2558D312" w14:textId="77777777" w:rsidR="00791CC6" w:rsidRPr="00484AEA" w:rsidRDefault="00791CC6" w:rsidP="00791CC6">
      <w:pPr>
        <w:ind w:left="567" w:hanging="567"/>
        <w:contextualSpacing/>
        <w:jc w:val="both"/>
        <w:rPr>
          <w:sz w:val="22"/>
          <w:szCs w:val="22"/>
        </w:rPr>
      </w:pPr>
      <w:r>
        <w:rPr>
          <w:sz w:val="22"/>
          <w:szCs w:val="22"/>
        </w:rPr>
        <w:t xml:space="preserve">9.12. </w:t>
      </w:r>
      <w:r>
        <w:rPr>
          <w:sz w:val="22"/>
          <w:szCs w:val="22"/>
        </w:rPr>
        <w:tab/>
      </w:r>
      <w:r w:rsidRPr="00484AEA">
        <w:rPr>
          <w:sz w:val="22"/>
          <w:szCs w:val="22"/>
        </w:rPr>
        <w:t>Megbízott kijelenti, hogy az Art. 36/</w:t>
      </w:r>
      <w:proofErr w:type="gramStart"/>
      <w:r w:rsidRPr="00484AEA">
        <w:rPr>
          <w:sz w:val="22"/>
          <w:szCs w:val="22"/>
        </w:rPr>
        <w:t>A.</w:t>
      </w:r>
      <w:proofErr w:type="gramEnd"/>
      <w:r w:rsidRPr="00484AEA">
        <w:rPr>
          <w:sz w:val="22"/>
          <w:szCs w:val="22"/>
        </w:rPr>
        <w:t xml:space="preserve"> § (1)-(8) bekezdésében foglaltakról a Megbízó – az Art. 36/</w:t>
      </w:r>
      <w:proofErr w:type="gramStart"/>
      <w:r w:rsidRPr="00484AEA">
        <w:rPr>
          <w:sz w:val="22"/>
          <w:szCs w:val="22"/>
        </w:rPr>
        <w:t>A.</w:t>
      </w:r>
      <w:proofErr w:type="gramEnd"/>
      <w:r w:rsidRPr="00484AEA">
        <w:rPr>
          <w:sz w:val="22"/>
          <w:szCs w:val="22"/>
        </w:rPr>
        <w:t xml:space="preserve"> § (2) bekezdésének megfelelően – a tájékoztatást megadta, továbbá a Megbízott kijelenti, hogy az Art. 36/</w:t>
      </w:r>
      <w:proofErr w:type="gramStart"/>
      <w:r w:rsidRPr="00484AEA">
        <w:rPr>
          <w:sz w:val="22"/>
          <w:szCs w:val="22"/>
        </w:rPr>
        <w:t>A.</w:t>
      </w:r>
      <w:proofErr w:type="gramEnd"/>
      <w:r w:rsidRPr="00484AEA">
        <w:rPr>
          <w:sz w:val="22"/>
          <w:szCs w:val="22"/>
        </w:rPr>
        <w:t xml:space="preserve"> §</w:t>
      </w:r>
      <w:proofErr w:type="spellStart"/>
      <w:r w:rsidRPr="00484AEA">
        <w:rPr>
          <w:sz w:val="22"/>
          <w:szCs w:val="22"/>
        </w:rPr>
        <w:t>-ában</w:t>
      </w:r>
      <w:proofErr w:type="spellEnd"/>
      <w:r w:rsidRPr="00484AEA">
        <w:rPr>
          <w:sz w:val="22"/>
          <w:szCs w:val="22"/>
        </w:rPr>
        <w:t xml:space="preserve"> foglalt rendelkezéseket, melyek az ő és alvállalkozója, illetve a kapcsolt vállalkozások közötti fizetésekre </w:t>
      </w:r>
      <w:proofErr w:type="gramStart"/>
      <w:r w:rsidRPr="00484AEA">
        <w:rPr>
          <w:sz w:val="22"/>
          <w:szCs w:val="22"/>
        </w:rPr>
        <w:t>vonatkozik</w:t>
      </w:r>
      <w:proofErr w:type="gramEnd"/>
      <w:r w:rsidRPr="00484AEA">
        <w:rPr>
          <w:sz w:val="22"/>
          <w:szCs w:val="22"/>
        </w:rPr>
        <w:t xml:space="preserve"> ismeri, azokat betartja.</w:t>
      </w:r>
    </w:p>
    <w:p w14:paraId="5BA61A20" w14:textId="77777777" w:rsidR="00791CC6" w:rsidRPr="000267CD" w:rsidRDefault="00791CC6" w:rsidP="00791CC6">
      <w:pPr>
        <w:ind w:left="284" w:hanging="284"/>
        <w:jc w:val="both"/>
        <w:rPr>
          <w:sz w:val="22"/>
          <w:szCs w:val="22"/>
        </w:rPr>
      </w:pPr>
    </w:p>
    <w:p w14:paraId="0E452D7F" w14:textId="77777777" w:rsidR="00791CC6" w:rsidRPr="000267CD" w:rsidRDefault="00791CC6" w:rsidP="00791CC6">
      <w:pPr>
        <w:ind w:left="567" w:hanging="567"/>
        <w:jc w:val="both"/>
        <w:rPr>
          <w:sz w:val="22"/>
          <w:szCs w:val="22"/>
        </w:rPr>
      </w:pPr>
      <w:r>
        <w:rPr>
          <w:sz w:val="22"/>
          <w:szCs w:val="22"/>
        </w:rPr>
        <w:t xml:space="preserve">9.13. </w:t>
      </w:r>
      <w:r>
        <w:rPr>
          <w:sz w:val="22"/>
          <w:szCs w:val="22"/>
        </w:rPr>
        <w:tab/>
      </w:r>
      <w:r w:rsidRPr="000267CD">
        <w:rPr>
          <w:sz w:val="22"/>
          <w:szCs w:val="22"/>
        </w:rPr>
        <w:t xml:space="preserve">A Megbízott tudomásul veszi azt, hogy a Megbízó a </w:t>
      </w:r>
      <w:r>
        <w:rPr>
          <w:sz w:val="22"/>
          <w:szCs w:val="22"/>
        </w:rPr>
        <w:t>Keretmegállapodás alapján történő egyedi megrendelések</w:t>
      </w:r>
      <w:r w:rsidRPr="000267CD">
        <w:rPr>
          <w:sz w:val="22"/>
          <w:szCs w:val="22"/>
        </w:rPr>
        <w:t xml:space="preserve"> teljesítés</w:t>
      </w:r>
      <w:r>
        <w:rPr>
          <w:sz w:val="22"/>
          <w:szCs w:val="22"/>
        </w:rPr>
        <w:t>ével kapcsolatban</w:t>
      </w:r>
      <w:r w:rsidRPr="000267CD">
        <w:rPr>
          <w:sz w:val="22"/>
          <w:szCs w:val="22"/>
        </w:rPr>
        <w:t>, a nettó módon számított 200.000,- Ft-ot (azaz kettőszázezer forintot) meghaladó kifizetéseknél a Megbízó a Megbízottnak a teljesítésért – visszatartási kötelezettség nélkül – csak abban az esetben teljesíthet, ha</w:t>
      </w:r>
    </w:p>
    <w:p w14:paraId="0EEF1BE2" w14:textId="77777777" w:rsidR="00791CC6" w:rsidRPr="000267CD" w:rsidRDefault="00791CC6" w:rsidP="00791CC6">
      <w:pPr>
        <w:jc w:val="both"/>
        <w:rPr>
          <w:sz w:val="22"/>
          <w:szCs w:val="22"/>
        </w:rPr>
      </w:pPr>
    </w:p>
    <w:p w14:paraId="060D702B" w14:textId="77777777" w:rsidR="00791CC6" w:rsidRPr="000267CD" w:rsidRDefault="00791CC6" w:rsidP="00791CC6">
      <w:pPr>
        <w:pStyle w:val="Listaszerbekezds"/>
        <w:numPr>
          <w:ilvl w:val="0"/>
          <w:numId w:val="16"/>
        </w:numPr>
        <w:ind w:left="851" w:hanging="284"/>
        <w:contextualSpacing/>
        <w:jc w:val="both"/>
        <w:rPr>
          <w:sz w:val="22"/>
          <w:szCs w:val="22"/>
        </w:rPr>
      </w:pPr>
      <w:r w:rsidRPr="000267CD">
        <w:rPr>
          <w:sz w:val="22"/>
          <w:szCs w:val="22"/>
        </w:rPr>
        <w:t>a Megbízott bemutat, átad vagy megküld a tényleges kifizetés időpontjától számított 30 (harminc) napnál nem régebbi nemlegesnek minősülő együttes adóigazolást, vagy</w:t>
      </w:r>
    </w:p>
    <w:p w14:paraId="4C94C48A" w14:textId="77777777" w:rsidR="00791CC6" w:rsidRPr="000267CD" w:rsidRDefault="00791CC6" w:rsidP="00791CC6">
      <w:pPr>
        <w:pStyle w:val="Listaszerbekezds"/>
        <w:numPr>
          <w:ilvl w:val="0"/>
          <w:numId w:val="16"/>
        </w:numPr>
        <w:ind w:left="851" w:hanging="284"/>
        <w:contextualSpacing/>
        <w:jc w:val="both"/>
        <w:rPr>
          <w:sz w:val="22"/>
          <w:szCs w:val="22"/>
        </w:rPr>
      </w:pPr>
      <w:r w:rsidRPr="000267CD">
        <w:rPr>
          <w:sz w:val="22"/>
          <w:szCs w:val="22"/>
        </w:rPr>
        <w:t>a Megbízott a kifizetés időpontjában szerepel a köztartozásmentes adózói adatbázisban.</w:t>
      </w:r>
    </w:p>
    <w:p w14:paraId="0244AE57" w14:textId="77777777" w:rsidR="00791CC6" w:rsidRPr="000267CD" w:rsidRDefault="00791CC6" w:rsidP="00791CC6">
      <w:pPr>
        <w:ind w:left="851" w:hanging="284"/>
        <w:jc w:val="both"/>
        <w:rPr>
          <w:sz w:val="22"/>
          <w:szCs w:val="22"/>
        </w:rPr>
      </w:pPr>
      <w:r>
        <w:rPr>
          <w:sz w:val="22"/>
          <w:szCs w:val="22"/>
        </w:rPr>
        <w:tab/>
      </w:r>
      <w:r w:rsidRPr="000267CD">
        <w:rPr>
          <w:sz w:val="22"/>
          <w:szCs w:val="22"/>
        </w:rPr>
        <w:t xml:space="preserve">A Megbízó a köztartozást mutató együttes adóigazolás átadása, bemutatása, vagy megküldése </w:t>
      </w:r>
      <w:r>
        <w:rPr>
          <w:sz w:val="22"/>
          <w:szCs w:val="22"/>
        </w:rPr>
        <w:tab/>
      </w:r>
      <w:r w:rsidRPr="000267CD">
        <w:rPr>
          <w:sz w:val="22"/>
          <w:szCs w:val="22"/>
        </w:rPr>
        <w:t xml:space="preserve">után a köztartozás erejéig visszatartja </w:t>
      </w:r>
      <w:r w:rsidRPr="000267CD">
        <w:rPr>
          <w:i/>
          <w:sz w:val="22"/>
          <w:szCs w:val="22"/>
        </w:rPr>
        <w:t xml:space="preserve">az ajánlattevői számlákra vonatkozó kifizetést. </w:t>
      </w:r>
    </w:p>
    <w:p w14:paraId="1FE0E8AB" w14:textId="77777777" w:rsidR="00791CC6" w:rsidRPr="000267CD" w:rsidRDefault="00791CC6" w:rsidP="00791CC6">
      <w:pPr>
        <w:pStyle w:val="Listaszerbekezds"/>
        <w:ind w:left="0"/>
        <w:jc w:val="both"/>
        <w:rPr>
          <w:sz w:val="22"/>
          <w:szCs w:val="22"/>
        </w:rPr>
      </w:pPr>
    </w:p>
    <w:p w14:paraId="124AB048" w14:textId="77777777" w:rsidR="00791CC6" w:rsidRPr="000267CD" w:rsidRDefault="00791CC6" w:rsidP="00791CC6">
      <w:pPr>
        <w:pStyle w:val="Listaszerbekezds"/>
        <w:ind w:left="567"/>
        <w:jc w:val="both"/>
        <w:rPr>
          <w:sz w:val="22"/>
          <w:szCs w:val="22"/>
        </w:rPr>
      </w:pPr>
      <w:r w:rsidRPr="000267CD">
        <w:rPr>
          <w:sz w:val="22"/>
          <w:szCs w:val="22"/>
        </w:rPr>
        <w:t xml:space="preserve">A visszatartási kötelezettség az általános forgalmi </w:t>
      </w:r>
      <w:r>
        <w:rPr>
          <w:sz w:val="22"/>
          <w:szCs w:val="22"/>
        </w:rPr>
        <w:t xml:space="preserve">adóra nem vonatkozik. </w:t>
      </w:r>
    </w:p>
    <w:p w14:paraId="56598190" w14:textId="77777777" w:rsidR="00791CC6" w:rsidRPr="000267CD" w:rsidRDefault="00791CC6" w:rsidP="00791CC6">
      <w:pPr>
        <w:pStyle w:val="Listaszerbekezds"/>
        <w:jc w:val="both"/>
        <w:rPr>
          <w:sz w:val="22"/>
          <w:szCs w:val="22"/>
        </w:rPr>
      </w:pPr>
    </w:p>
    <w:p w14:paraId="42CC4F1F" w14:textId="77777777" w:rsidR="00791CC6" w:rsidRPr="00484AEA" w:rsidRDefault="00791CC6" w:rsidP="00791CC6">
      <w:pPr>
        <w:ind w:left="567" w:hanging="567"/>
        <w:contextualSpacing/>
        <w:jc w:val="both"/>
        <w:rPr>
          <w:sz w:val="22"/>
          <w:szCs w:val="22"/>
        </w:rPr>
      </w:pPr>
      <w:r>
        <w:rPr>
          <w:sz w:val="22"/>
          <w:szCs w:val="22"/>
        </w:rPr>
        <w:t xml:space="preserve">9.14. </w:t>
      </w:r>
      <w:r>
        <w:rPr>
          <w:sz w:val="22"/>
          <w:szCs w:val="22"/>
        </w:rPr>
        <w:tab/>
      </w:r>
      <w:r w:rsidRPr="00484AEA">
        <w:rPr>
          <w:sz w:val="22"/>
          <w:szCs w:val="22"/>
        </w:rPr>
        <w:t xml:space="preserve">A Megbízott tudomásul veszi a </w:t>
      </w:r>
      <w:r>
        <w:rPr>
          <w:sz w:val="22"/>
          <w:szCs w:val="22"/>
        </w:rPr>
        <w:t>Keretmegállapodás</w:t>
      </w:r>
      <w:r w:rsidRPr="00484AEA">
        <w:rPr>
          <w:sz w:val="22"/>
          <w:szCs w:val="22"/>
        </w:rPr>
        <w:t xml:space="preserve"> kapcsán az Állami Számvevőszékről szóló 2011. évi LXVI. törvény 5. § (5) bekezdésében foglaltakat, továbbá a Kormányzati Ellenőrzési Hivatalról szóló 355/2011. (XII. 30.) Korm. rendeletben foglaltakat, azaz az Állami Számvevőszék és a Kormányzati Ellenőrzési Hivatal ellenőrzési jogosultságát.  </w:t>
      </w:r>
    </w:p>
    <w:p w14:paraId="330441FD" w14:textId="77777777" w:rsidR="00791CC6" w:rsidRDefault="00791CC6" w:rsidP="00791CC6">
      <w:pPr>
        <w:pStyle w:val="Listaszerbekezds"/>
        <w:ind w:left="567" w:hanging="567"/>
        <w:contextualSpacing/>
        <w:jc w:val="both"/>
        <w:rPr>
          <w:sz w:val="22"/>
          <w:szCs w:val="22"/>
        </w:rPr>
      </w:pPr>
    </w:p>
    <w:p w14:paraId="456445B3" w14:textId="77777777" w:rsidR="00791CC6" w:rsidRPr="00484AEA" w:rsidRDefault="00791CC6" w:rsidP="00791CC6">
      <w:pPr>
        <w:ind w:left="567" w:hanging="567"/>
        <w:contextualSpacing/>
        <w:jc w:val="both"/>
        <w:rPr>
          <w:sz w:val="22"/>
          <w:szCs w:val="22"/>
        </w:rPr>
      </w:pPr>
      <w:r>
        <w:rPr>
          <w:sz w:val="22"/>
          <w:szCs w:val="22"/>
        </w:rPr>
        <w:t xml:space="preserve">9.15. </w:t>
      </w:r>
      <w:r>
        <w:rPr>
          <w:sz w:val="22"/>
          <w:szCs w:val="22"/>
        </w:rPr>
        <w:tab/>
      </w:r>
      <w:r w:rsidRPr="00484AEA">
        <w:rPr>
          <w:sz w:val="22"/>
          <w:szCs w:val="22"/>
        </w:rPr>
        <w:t xml:space="preserve">A Megbízott nem fizethet, illetve nem számolhat el a </w:t>
      </w:r>
      <w:r>
        <w:rPr>
          <w:sz w:val="22"/>
          <w:szCs w:val="22"/>
        </w:rPr>
        <w:t>Keretmegállapodás alapján történő egyedi megrendelések</w:t>
      </w:r>
      <w:r w:rsidRPr="00484AEA">
        <w:rPr>
          <w:sz w:val="22"/>
          <w:szCs w:val="22"/>
        </w:rPr>
        <w:t xml:space="preserve"> teljesítésével összefüggésben olyan költségeket, melyek a Kbt. 62. § (1) bekezdés k) pont </w:t>
      </w:r>
      <w:proofErr w:type="spellStart"/>
      <w:r w:rsidRPr="00484AEA">
        <w:rPr>
          <w:sz w:val="22"/>
          <w:szCs w:val="22"/>
        </w:rPr>
        <w:t>ka</w:t>
      </w:r>
      <w:proofErr w:type="spellEnd"/>
      <w:r w:rsidRPr="00484AEA">
        <w:rPr>
          <w:sz w:val="22"/>
          <w:szCs w:val="22"/>
        </w:rPr>
        <w:t>)</w:t>
      </w:r>
      <w:proofErr w:type="spellStart"/>
      <w:r w:rsidRPr="00484AEA">
        <w:rPr>
          <w:sz w:val="22"/>
          <w:szCs w:val="22"/>
        </w:rPr>
        <w:t>-kb</w:t>
      </w:r>
      <w:proofErr w:type="spellEnd"/>
      <w:r w:rsidRPr="00484AEA">
        <w:rPr>
          <w:sz w:val="22"/>
          <w:szCs w:val="22"/>
        </w:rPr>
        <w:t>) alpontja szerinti feltételeknek nem megfelelő társaság tekintetében merülnek fel, és melyek alkalmasak a Megbízott adóköteles jövedelmének csökkentésére.</w:t>
      </w:r>
    </w:p>
    <w:p w14:paraId="32D2C61C" w14:textId="77777777" w:rsidR="00791CC6" w:rsidRPr="000267CD" w:rsidRDefault="00791CC6" w:rsidP="00791CC6">
      <w:pPr>
        <w:pStyle w:val="Listaszerbekezds"/>
        <w:ind w:left="567" w:hanging="567"/>
        <w:jc w:val="both"/>
        <w:rPr>
          <w:sz w:val="22"/>
          <w:szCs w:val="22"/>
        </w:rPr>
      </w:pPr>
    </w:p>
    <w:p w14:paraId="5B06F118" w14:textId="77777777" w:rsidR="00791CC6" w:rsidRDefault="00791CC6" w:rsidP="00791CC6">
      <w:pPr>
        <w:ind w:left="567" w:hanging="567"/>
        <w:contextualSpacing/>
        <w:jc w:val="both"/>
        <w:rPr>
          <w:sz w:val="22"/>
          <w:szCs w:val="22"/>
        </w:rPr>
      </w:pPr>
      <w:r>
        <w:rPr>
          <w:sz w:val="22"/>
          <w:szCs w:val="22"/>
        </w:rPr>
        <w:t>9.16.</w:t>
      </w:r>
      <w:r>
        <w:rPr>
          <w:sz w:val="22"/>
          <w:szCs w:val="22"/>
        </w:rPr>
        <w:tab/>
      </w:r>
      <w:r w:rsidRPr="00484AEA">
        <w:rPr>
          <w:sz w:val="22"/>
          <w:szCs w:val="22"/>
        </w:rPr>
        <w:t xml:space="preserve">A Megbízott köteles haladéktalanul – erre irányuló külön felhívás nélkül – írásban tájékoztatni a Megbízót a Kbt. 143. § (3) bekezdése szerinti ügyletekről, illetve a </w:t>
      </w:r>
      <w:r>
        <w:rPr>
          <w:sz w:val="22"/>
          <w:szCs w:val="22"/>
        </w:rPr>
        <w:t>Keretmegállapodás</w:t>
      </w:r>
      <w:r w:rsidRPr="00484AEA">
        <w:rPr>
          <w:sz w:val="22"/>
          <w:szCs w:val="22"/>
        </w:rPr>
        <w:t xml:space="preserve"> teljes időtartama alatt biztosítania kell – erre irányuló külön felhívás nélkül - a Megbízó számára azt, hogy a Megbízott tulajdonosi szerkezete, illetve annak bármely változása megismerhető legyen, olyan mértékben és módon, hogy Megbízó az őt a mindenkor hatályos jogszabályok és a jelen </w:t>
      </w:r>
      <w:r>
        <w:rPr>
          <w:sz w:val="22"/>
          <w:szCs w:val="22"/>
        </w:rPr>
        <w:t>Keretmegállapodás</w:t>
      </w:r>
      <w:r w:rsidRPr="00484AEA">
        <w:rPr>
          <w:sz w:val="22"/>
          <w:szCs w:val="22"/>
        </w:rPr>
        <w:t xml:space="preserve"> alapján </w:t>
      </w:r>
      <w:proofErr w:type="gramStart"/>
      <w:r w:rsidRPr="00484AEA">
        <w:rPr>
          <w:sz w:val="22"/>
          <w:szCs w:val="22"/>
        </w:rPr>
        <w:t>megillető</w:t>
      </w:r>
      <w:proofErr w:type="gramEnd"/>
      <w:r w:rsidRPr="00484AEA">
        <w:rPr>
          <w:sz w:val="22"/>
          <w:szCs w:val="22"/>
        </w:rPr>
        <w:t xml:space="preserve"> jogokat korlátozás nélkül tudja gyakorolni.</w:t>
      </w:r>
    </w:p>
    <w:p w14:paraId="345C0627" w14:textId="77777777" w:rsidR="00791CC6" w:rsidRDefault="00791CC6" w:rsidP="00791CC6">
      <w:pPr>
        <w:ind w:left="567" w:hanging="567"/>
        <w:contextualSpacing/>
        <w:jc w:val="both"/>
        <w:rPr>
          <w:sz w:val="22"/>
          <w:szCs w:val="22"/>
        </w:rPr>
      </w:pPr>
    </w:p>
    <w:p w14:paraId="4964D73D" w14:textId="77777777" w:rsidR="00791CC6" w:rsidRDefault="00791CC6" w:rsidP="00791CC6">
      <w:pPr>
        <w:ind w:left="567" w:hanging="567"/>
        <w:contextualSpacing/>
        <w:jc w:val="both"/>
        <w:rPr>
          <w:sz w:val="22"/>
          <w:szCs w:val="22"/>
        </w:rPr>
      </w:pPr>
      <w:r>
        <w:rPr>
          <w:sz w:val="22"/>
          <w:szCs w:val="22"/>
        </w:rPr>
        <w:t>9.17. Amennyiben Megbízott bármely, a Kbt. 62. §</w:t>
      </w:r>
      <w:proofErr w:type="spellStart"/>
      <w:r>
        <w:rPr>
          <w:sz w:val="22"/>
          <w:szCs w:val="22"/>
        </w:rPr>
        <w:t>-ában</w:t>
      </w:r>
      <w:proofErr w:type="spellEnd"/>
      <w:r>
        <w:rPr>
          <w:sz w:val="22"/>
          <w:szCs w:val="22"/>
        </w:rPr>
        <w:t xml:space="preserve"> és 63. § (1) bekezdésében előírt kizáró okok hatálya alá kerül, úgy Megbízott köteles erről a körülményről a kizáró okok hatálya alá kerülést követő első munkanapon a Megbízót írásban tájékoztatni.</w:t>
      </w:r>
    </w:p>
    <w:p w14:paraId="3CA22D88" w14:textId="77777777" w:rsidR="00791CC6" w:rsidRDefault="00791CC6" w:rsidP="00791CC6">
      <w:pPr>
        <w:ind w:left="567" w:hanging="567"/>
        <w:contextualSpacing/>
        <w:jc w:val="both"/>
        <w:rPr>
          <w:sz w:val="22"/>
          <w:szCs w:val="22"/>
        </w:rPr>
      </w:pPr>
    </w:p>
    <w:p w14:paraId="34B9833D" w14:textId="77777777" w:rsidR="00791CC6" w:rsidRPr="00484AEA" w:rsidRDefault="00791CC6" w:rsidP="00791CC6">
      <w:pPr>
        <w:ind w:left="567" w:hanging="567"/>
        <w:contextualSpacing/>
        <w:jc w:val="both"/>
        <w:rPr>
          <w:sz w:val="22"/>
          <w:szCs w:val="22"/>
        </w:rPr>
      </w:pPr>
      <w:r>
        <w:rPr>
          <w:sz w:val="22"/>
          <w:szCs w:val="22"/>
        </w:rPr>
        <w:t>9.18. Jelen keretmegállapodás</w:t>
      </w:r>
      <w:r w:rsidRPr="009571BE">
        <w:t xml:space="preserve"> </w:t>
      </w:r>
      <w:r w:rsidRPr="009571BE">
        <w:rPr>
          <w:sz w:val="22"/>
          <w:szCs w:val="22"/>
        </w:rPr>
        <w:t>önmagában fizetési kötelezettséget nem keletkeztet</w:t>
      </w:r>
      <w:r>
        <w:rPr>
          <w:sz w:val="22"/>
          <w:szCs w:val="22"/>
        </w:rPr>
        <w:t xml:space="preserve">, így az az </w:t>
      </w:r>
      <w:proofErr w:type="spellStart"/>
      <w:r>
        <w:rPr>
          <w:sz w:val="22"/>
          <w:szCs w:val="22"/>
        </w:rPr>
        <w:t>Ávr</w:t>
      </w:r>
      <w:proofErr w:type="spellEnd"/>
      <w:r>
        <w:rPr>
          <w:sz w:val="22"/>
          <w:szCs w:val="22"/>
        </w:rPr>
        <w:t>. 45. § (1) bekezdése alapján nem minősül kötelezettségvállalásnak.</w:t>
      </w:r>
    </w:p>
    <w:p w14:paraId="4BEC83EA" w14:textId="77777777" w:rsidR="00791CC6" w:rsidRDefault="00791CC6" w:rsidP="00791CC6">
      <w:pPr>
        <w:jc w:val="both"/>
        <w:rPr>
          <w:sz w:val="22"/>
          <w:szCs w:val="22"/>
        </w:rPr>
      </w:pPr>
    </w:p>
    <w:p w14:paraId="03F79A62" w14:textId="77777777" w:rsidR="003C7F86" w:rsidRDefault="003C7F86" w:rsidP="00791CC6">
      <w:pPr>
        <w:jc w:val="both"/>
        <w:rPr>
          <w:sz w:val="22"/>
          <w:szCs w:val="22"/>
        </w:rPr>
      </w:pPr>
    </w:p>
    <w:p w14:paraId="4CEA668A" w14:textId="77777777" w:rsidR="003C7F86" w:rsidRPr="000267CD" w:rsidRDefault="003C7F86" w:rsidP="00791CC6">
      <w:pPr>
        <w:jc w:val="both"/>
        <w:rPr>
          <w:sz w:val="22"/>
          <w:szCs w:val="22"/>
        </w:rPr>
      </w:pPr>
    </w:p>
    <w:p w14:paraId="4B8D9028" w14:textId="77777777" w:rsidR="00791CC6" w:rsidRPr="000267CD" w:rsidRDefault="00791CC6" w:rsidP="00791CC6">
      <w:pPr>
        <w:pStyle w:val="Listaszerbekezds"/>
        <w:numPr>
          <w:ilvl w:val="0"/>
          <w:numId w:val="11"/>
        </w:numPr>
        <w:ind w:left="284" w:hanging="284"/>
        <w:contextualSpacing/>
        <w:jc w:val="both"/>
        <w:rPr>
          <w:b/>
          <w:sz w:val="22"/>
          <w:szCs w:val="22"/>
        </w:rPr>
      </w:pPr>
      <w:r w:rsidRPr="000267CD">
        <w:rPr>
          <w:b/>
          <w:sz w:val="22"/>
          <w:szCs w:val="22"/>
        </w:rPr>
        <w:t>Szerzői jogok</w:t>
      </w:r>
    </w:p>
    <w:p w14:paraId="10E03ACE" w14:textId="77777777" w:rsidR="00791CC6" w:rsidRPr="000267CD" w:rsidRDefault="00791CC6" w:rsidP="00791CC6">
      <w:pPr>
        <w:tabs>
          <w:tab w:val="left" w:pos="900"/>
        </w:tabs>
        <w:jc w:val="both"/>
        <w:rPr>
          <w:b/>
          <w:sz w:val="22"/>
          <w:szCs w:val="22"/>
        </w:rPr>
      </w:pPr>
    </w:p>
    <w:p w14:paraId="053CB660" w14:textId="77777777" w:rsidR="00791CC6" w:rsidRPr="00484AEA" w:rsidRDefault="00791CC6" w:rsidP="00791CC6">
      <w:pPr>
        <w:ind w:left="567" w:hanging="567"/>
        <w:contextualSpacing/>
        <w:jc w:val="both"/>
        <w:rPr>
          <w:sz w:val="22"/>
          <w:szCs w:val="22"/>
        </w:rPr>
      </w:pPr>
      <w:r>
        <w:rPr>
          <w:sz w:val="22"/>
          <w:szCs w:val="22"/>
        </w:rPr>
        <w:t>10.1.</w:t>
      </w:r>
      <w:r>
        <w:rPr>
          <w:sz w:val="22"/>
          <w:szCs w:val="22"/>
        </w:rPr>
        <w:tab/>
      </w:r>
      <w:proofErr w:type="gramStart"/>
      <w:r w:rsidRPr="00484AEA">
        <w:rPr>
          <w:sz w:val="22"/>
          <w:szCs w:val="22"/>
        </w:rPr>
        <w:t xml:space="preserve">Megbízott szavatolja, hogy a jelen </w:t>
      </w:r>
      <w:r>
        <w:rPr>
          <w:sz w:val="22"/>
          <w:szCs w:val="22"/>
        </w:rPr>
        <w:t>Keretmegállapodásban</w:t>
      </w:r>
      <w:r w:rsidRPr="00484AEA">
        <w:rPr>
          <w:sz w:val="22"/>
          <w:szCs w:val="22"/>
        </w:rPr>
        <w:t xml:space="preserve"> meghatározott feladatainak színvonalas teljesítése során - az általa rendelkezésre bocsátott és felhasználandó – szellemi alkotásoknak a jelen </w:t>
      </w:r>
      <w:r>
        <w:rPr>
          <w:sz w:val="22"/>
          <w:szCs w:val="22"/>
        </w:rPr>
        <w:t xml:space="preserve">Keretmegállapodás </w:t>
      </w:r>
      <w:r w:rsidRPr="00484AEA">
        <w:rPr>
          <w:sz w:val="22"/>
          <w:szCs w:val="22"/>
        </w:rPr>
        <w:t xml:space="preserve">feltételei szerinti felhasználásának jogi akadálya nincs, ezek felett kizárólagos szerzői és/vagy rendelkezési joggal bír, illetve azok megalkotása után azzal bírni fog, és jogosult a jelen </w:t>
      </w:r>
      <w:r>
        <w:rPr>
          <w:sz w:val="22"/>
          <w:szCs w:val="22"/>
        </w:rPr>
        <w:t>Keretmegállapodásban</w:t>
      </w:r>
      <w:r w:rsidRPr="00484AEA">
        <w:rPr>
          <w:sz w:val="22"/>
          <w:szCs w:val="22"/>
        </w:rPr>
        <w:t xml:space="preserve"> vállalt kötelezettségek teljesítésére, illetve harmadik személynek nincs olyan jogosultsága, mely ezen szellemi alkotásoknak a jelen szerződés feltételei szerinti felhasználását</w:t>
      </w:r>
      <w:proofErr w:type="gramEnd"/>
      <w:r w:rsidRPr="00484AEA">
        <w:rPr>
          <w:sz w:val="22"/>
          <w:szCs w:val="22"/>
        </w:rPr>
        <w:t xml:space="preserve"> </w:t>
      </w:r>
      <w:proofErr w:type="gramStart"/>
      <w:r w:rsidRPr="00484AEA">
        <w:rPr>
          <w:sz w:val="22"/>
          <w:szCs w:val="22"/>
        </w:rPr>
        <w:t>korlátozná</w:t>
      </w:r>
      <w:proofErr w:type="gramEnd"/>
      <w:r w:rsidRPr="00484AEA">
        <w:rPr>
          <w:sz w:val="22"/>
          <w:szCs w:val="22"/>
        </w:rPr>
        <w:t xml:space="preserve">, gátolná vagy megakadályozná. A Megbízott </w:t>
      </w:r>
      <w:proofErr w:type="gramStart"/>
      <w:r w:rsidRPr="00484AEA">
        <w:rPr>
          <w:sz w:val="22"/>
          <w:szCs w:val="22"/>
        </w:rPr>
        <w:t>ezen</w:t>
      </w:r>
      <w:proofErr w:type="gramEnd"/>
      <w:r w:rsidRPr="00484AEA">
        <w:rPr>
          <w:sz w:val="22"/>
          <w:szCs w:val="22"/>
        </w:rPr>
        <w:t xml:space="preserve"> jognyilatkozatának teljességéért és valóságtartalmáért teljes kártérítési felelősséggel tartozik úgy a Megbízó, mind harmadik fél felé.</w:t>
      </w:r>
    </w:p>
    <w:p w14:paraId="052D2392" w14:textId="77777777" w:rsidR="00791CC6" w:rsidRPr="000267CD" w:rsidRDefault="00791CC6" w:rsidP="00791CC6">
      <w:pPr>
        <w:pStyle w:val="Listaszerbekezds"/>
        <w:ind w:left="426" w:hanging="426"/>
        <w:jc w:val="both"/>
        <w:rPr>
          <w:sz w:val="22"/>
          <w:szCs w:val="22"/>
        </w:rPr>
      </w:pPr>
    </w:p>
    <w:p w14:paraId="2FBA4F56" w14:textId="77777777" w:rsidR="00791CC6" w:rsidRPr="00484AEA" w:rsidRDefault="00791CC6" w:rsidP="00791CC6">
      <w:pPr>
        <w:ind w:left="567" w:hanging="567"/>
        <w:contextualSpacing/>
        <w:jc w:val="both"/>
        <w:rPr>
          <w:sz w:val="22"/>
          <w:szCs w:val="22"/>
        </w:rPr>
      </w:pPr>
      <w:r>
        <w:rPr>
          <w:sz w:val="22"/>
          <w:szCs w:val="22"/>
        </w:rPr>
        <w:t xml:space="preserve">10.2. </w:t>
      </w:r>
      <w:r>
        <w:rPr>
          <w:sz w:val="22"/>
          <w:szCs w:val="22"/>
        </w:rPr>
        <w:tab/>
      </w:r>
      <w:r w:rsidRPr="00484AEA">
        <w:rPr>
          <w:sz w:val="22"/>
          <w:szCs w:val="22"/>
        </w:rPr>
        <w:t xml:space="preserve">A Megbízott által a jelen </w:t>
      </w:r>
      <w:r>
        <w:rPr>
          <w:sz w:val="22"/>
          <w:szCs w:val="22"/>
        </w:rPr>
        <w:t>Keretmegállapodás</w:t>
      </w:r>
      <w:r w:rsidRPr="00484AEA">
        <w:rPr>
          <w:sz w:val="22"/>
          <w:szCs w:val="22"/>
        </w:rPr>
        <w:t xml:space="preserve"> keretében elkészített és Megbízó által jóváhagyott bármely anyag, ötlet, dokumentum felhasználási joga a Megbízót illeti, a jelen</w:t>
      </w:r>
      <w:r w:rsidRPr="000010A5">
        <w:rPr>
          <w:sz w:val="22"/>
          <w:szCs w:val="22"/>
        </w:rPr>
        <w:t xml:space="preserve"> </w:t>
      </w:r>
      <w:r>
        <w:rPr>
          <w:sz w:val="22"/>
          <w:szCs w:val="22"/>
        </w:rPr>
        <w:t>Keretmegállapodás</w:t>
      </w:r>
      <w:r w:rsidRPr="00484AEA">
        <w:rPr>
          <w:sz w:val="22"/>
          <w:szCs w:val="22"/>
        </w:rPr>
        <w:t xml:space="preserve"> szerinti díjak megfizetésének esetére, azonban a Megbízott szellemi alkotásokhoz fűződő személyiségi jogait tiszteletben tartva. A Megbízó felhasználási joga mind időbeli, mind földrajzi értelemben korlátozásmentes, Megbízott semmilyen egyéb jogcímen nem érvényesíthet igényt a Megbízóval szemben a </w:t>
      </w:r>
      <w:r>
        <w:rPr>
          <w:sz w:val="22"/>
          <w:szCs w:val="22"/>
        </w:rPr>
        <w:t>Keretmegállapodás</w:t>
      </w:r>
      <w:r w:rsidRPr="00484AEA">
        <w:rPr>
          <w:sz w:val="22"/>
          <w:szCs w:val="22"/>
        </w:rPr>
        <w:t xml:space="preserve"> keretében átadott szellemi alkotásokat érintően.</w:t>
      </w:r>
    </w:p>
    <w:p w14:paraId="19827208" w14:textId="77777777" w:rsidR="00791CC6" w:rsidRPr="000267CD" w:rsidRDefault="00791CC6" w:rsidP="00791CC6">
      <w:pPr>
        <w:pStyle w:val="Listaszerbekezds"/>
        <w:ind w:left="567" w:hanging="567"/>
        <w:jc w:val="both"/>
        <w:rPr>
          <w:sz w:val="22"/>
          <w:szCs w:val="22"/>
        </w:rPr>
      </w:pPr>
    </w:p>
    <w:p w14:paraId="3C5D63F0" w14:textId="3AA3FA5F" w:rsidR="00791CC6" w:rsidRPr="00484AEA" w:rsidRDefault="00791CC6" w:rsidP="00791CC6">
      <w:pPr>
        <w:ind w:left="567" w:hanging="567"/>
        <w:contextualSpacing/>
        <w:jc w:val="both"/>
        <w:rPr>
          <w:sz w:val="22"/>
          <w:szCs w:val="22"/>
        </w:rPr>
      </w:pPr>
      <w:r>
        <w:rPr>
          <w:sz w:val="22"/>
          <w:szCs w:val="22"/>
        </w:rPr>
        <w:t xml:space="preserve">10.3. </w:t>
      </w:r>
      <w:r>
        <w:rPr>
          <w:sz w:val="22"/>
          <w:szCs w:val="22"/>
        </w:rPr>
        <w:tab/>
      </w:r>
      <w:proofErr w:type="gramStart"/>
      <w:r w:rsidRPr="00484AEA">
        <w:rPr>
          <w:sz w:val="22"/>
          <w:szCs w:val="22"/>
        </w:rPr>
        <w:t xml:space="preserve">Megbízott kifejezett hozzájárulását adja ahhoz, hogy Megbízó a szerzői jogvédelem alá eső szellemi alkotásokat díjmentesen, </w:t>
      </w:r>
      <w:r w:rsidR="001939C3">
        <w:rPr>
          <w:sz w:val="22"/>
          <w:szCs w:val="22"/>
        </w:rPr>
        <w:t xml:space="preserve">időbeli és földrajzi </w:t>
      </w:r>
      <w:r w:rsidRPr="00484AEA">
        <w:rPr>
          <w:sz w:val="22"/>
          <w:szCs w:val="22"/>
        </w:rPr>
        <w:t xml:space="preserve">korlátozás nélkül a jövőben </w:t>
      </w:r>
      <w:r w:rsidR="001939C3">
        <w:rPr>
          <w:sz w:val="22"/>
          <w:szCs w:val="22"/>
        </w:rPr>
        <w:t xml:space="preserve">bármely, jelen keretmegállapodás megkötésekor ismert technológia és nyilvánossághoz, harmadik személyekhez szóló közzétételi forma (írott, nyomtatott, video, webes felület, </w:t>
      </w:r>
      <w:proofErr w:type="spellStart"/>
      <w:r w:rsidR="001939C3">
        <w:rPr>
          <w:sz w:val="22"/>
          <w:szCs w:val="22"/>
        </w:rPr>
        <w:t>streaming</w:t>
      </w:r>
      <w:proofErr w:type="spellEnd"/>
      <w:r w:rsidR="001939C3">
        <w:rPr>
          <w:sz w:val="22"/>
          <w:szCs w:val="22"/>
        </w:rPr>
        <w:t xml:space="preserve">, stb.) szerint </w:t>
      </w:r>
      <w:r w:rsidRPr="00484AEA">
        <w:rPr>
          <w:sz w:val="22"/>
          <w:szCs w:val="22"/>
        </w:rPr>
        <w:t xml:space="preserve">felhasználja, </w:t>
      </w:r>
      <w:r w:rsidR="006E73DB">
        <w:rPr>
          <w:sz w:val="22"/>
          <w:szCs w:val="22"/>
        </w:rPr>
        <w:t xml:space="preserve">átszerkessze, kompilálja, adatbázisba felvegye, szerkessze, más nyelvre lefordítsa, </w:t>
      </w:r>
      <w:r w:rsidRPr="00484AEA">
        <w:rPr>
          <w:sz w:val="22"/>
          <w:szCs w:val="22"/>
        </w:rPr>
        <w:t>ide értve a harmadik személy részére - részben, egészben vagy átdolgozott formában történő - átadást is.</w:t>
      </w:r>
      <w:proofErr w:type="gramEnd"/>
    </w:p>
    <w:p w14:paraId="65CFCF84" w14:textId="77777777" w:rsidR="00791CC6" w:rsidRPr="000267CD" w:rsidRDefault="00791CC6" w:rsidP="00791CC6">
      <w:pPr>
        <w:tabs>
          <w:tab w:val="num" w:pos="0"/>
        </w:tabs>
        <w:jc w:val="both"/>
        <w:rPr>
          <w:sz w:val="22"/>
          <w:szCs w:val="22"/>
        </w:rPr>
      </w:pPr>
    </w:p>
    <w:p w14:paraId="7058F948" w14:textId="77777777" w:rsidR="00791CC6" w:rsidRPr="000267CD" w:rsidRDefault="00791CC6" w:rsidP="00791CC6">
      <w:pPr>
        <w:pStyle w:val="Listaszerbekezds"/>
        <w:numPr>
          <w:ilvl w:val="0"/>
          <w:numId w:val="11"/>
        </w:numPr>
        <w:ind w:left="284" w:hanging="284"/>
        <w:contextualSpacing/>
        <w:jc w:val="both"/>
        <w:rPr>
          <w:b/>
          <w:sz w:val="22"/>
          <w:szCs w:val="22"/>
        </w:rPr>
      </w:pPr>
      <w:r>
        <w:rPr>
          <w:b/>
          <w:sz w:val="22"/>
          <w:szCs w:val="22"/>
        </w:rPr>
        <w:t xml:space="preserve"> </w:t>
      </w:r>
      <w:r w:rsidRPr="000267CD">
        <w:rPr>
          <w:b/>
          <w:sz w:val="22"/>
          <w:szCs w:val="22"/>
        </w:rPr>
        <w:t>Szerződésszegés és jogkövetkezményei</w:t>
      </w:r>
    </w:p>
    <w:p w14:paraId="20602270" w14:textId="77777777" w:rsidR="00791CC6" w:rsidRPr="000267CD" w:rsidRDefault="00791CC6" w:rsidP="00791CC6">
      <w:pPr>
        <w:jc w:val="both"/>
        <w:rPr>
          <w:b/>
          <w:sz w:val="22"/>
          <w:szCs w:val="22"/>
        </w:rPr>
      </w:pPr>
    </w:p>
    <w:p w14:paraId="2315F017" w14:textId="77777777" w:rsidR="00791CC6" w:rsidRPr="00484AEA" w:rsidRDefault="00791CC6" w:rsidP="00791CC6">
      <w:pPr>
        <w:ind w:left="567" w:hanging="567"/>
        <w:contextualSpacing/>
        <w:jc w:val="both"/>
        <w:rPr>
          <w:sz w:val="22"/>
          <w:szCs w:val="22"/>
        </w:rPr>
      </w:pPr>
      <w:r>
        <w:rPr>
          <w:sz w:val="22"/>
          <w:szCs w:val="22"/>
        </w:rPr>
        <w:t>11.1.</w:t>
      </w:r>
      <w:r>
        <w:rPr>
          <w:sz w:val="22"/>
          <w:szCs w:val="22"/>
        </w:rPr>
        <w:tab/>
      </w:r>
      <w:r w:rsidRPr="00484AEA">
        <w:rPr>
          <w:sz w:val="22"/>
          <w:szCs w:val="22"/>
        </w:rPr>
        <w:t xml:space="preserve">Amennyiben Megbízott a jelen </w:t>
      </w:r>
      <w:r>
        <w:rPr>
          <w:sz w:val="22"/>
          <w:szCs w:val="22"/>
        </w:rPr>
        <w:t>Keretmegállapodás</w:t>
      </w:r>
      <w:r w:rsidRPr="00484AEA">
        <w:rPr>
          <w:sz w:val="22"/>
          <w:szCs w:val="22"/>
        </w:rPr>
        <w:t xml:space="preserve"> </w:t>
      </w:r>
      <w:r>
        <w:rPr>
          <w:sz w:val="22"/>
          <w:szCs w:val="22"/>
        </w:rPr>
        <w:t xml:space="preserve">és az az alapján történő egyedi megrendelések </w:t>
      </w:r>
      <w:r w:rsidRPr="00484AEA">
        <w:rPr>
          <w:sz w:val="22"/>
          <w:szCs w:val="22"/>
        </w:rPr>
        <w:t xml:space="preserve">szerinti bármely kötelezettségét – neki felróható okból – határidőben nem teljesíti (késedelmes teljesítés), Megbízó a </w:t>
      </w:r>
      <w:r>
        <w:rPr>
          <w:sz w:val="22"/>
          <w:szCs w:val="22"/>
        </w:rPr>
        <w:t>11</w:t>
      </w:r>
      <w:r w:rsidRPr="00484AEA">
        <w:rPr>
          <w:sz w:val="22"/>
          <w:szCs w:val="22"/>
        </w:rPr>
        <w:t>.2. pont szerinti kötbérösszegre jogosult azzal, hogy a kötbért meghaladó kárát is érvényesítheti.</w:t>
      </w:r>
    </w:p>
    <w:p w14:paraId="1BA86E2F" w14:textId="77777777" w:rsidR="00791CC6" w:rsidRPr="00D5729F" w:rsidRDefault="00791CC6" w:rsidP="00791CC6">
      <w:pPr>
        <w:pStyle w:val="Listaszerbekezds"/>
        <w:ind w:left="567" w:hanging="567"/>
        <w:contextualSpacing/>
        <w:jc w:val="both"/>
        <w:rPr>
          <w:sz w:val="22"/>
          <w:szCs w:val="22"/>
        </w:rPr>
      </w:pPr>
    </w:p>
    <w:p w14:paraId="2797D406" w14:textId="77777777" w:rsidR="00791CC6" w:rsidRPr="00484AEA" w:rsidRDefault="00791CC6" w:rsidP="00791CC6">
      <w:pPr>
        <w:ind w:left="567" w:hanging="567"/>
        <w:contextualSpacing/>
        <w:jc w:val="both"/>
        <w:rPr>
          <w:sz w:val="22"/>
          <w:szCs w:val="22"/>
        </w:rPr>
      </w:pPr>
      <w:r>
        <w:rPr>
          <w:sz w:val="22"/>
          <w:szCs w:val="22"/>
        </w:rPr>
        <w:t xml:space="preserve">11.2. </w:t>
      </w:r>
      <w:r>
        <w:rPr>
          <w:sz w:val="22"/>
          <w:szCs w:val="22"/>
        </w:rPr>
        <w:tab/>
      </w:r>
      <w:r w:rsidRPr="00484AEA">
        <w:rPr>
          <w:sz w:val="22"/>
          <w:szCs w:val="22"/>
        </w:rPr>
        <w:t>Késedelmi kötbér, hibás teljesítési kötbér, meghiúsulási kötbér</w:t>
      </w:r>
    </w:p>
    <w:p w14:paraId="06ADA095" w14:textId="77777777" w:rsidR="00791CC6" w:rsidRPr="000267CD" w:rsidRDefault="00791CC6" w:rsidP="00791CC6">
      <w:pPr>
        <w:pStyle w:val="Listaszerbekezds"/>
        <w:ind w:left="567" w:hanging="567"/>
        <w:jc w:val="both"/>
        <w:rPr>
          <w:sz w:val="22"/>
          <w:szCs w:val="22"/>
        </w:rPr>
      </w:pPr>
    </w:p>
    <w:p w14:paraId="4DF622A9" w14:textId="77777777" w:rsidR="00791CC6" w:rsidRDefault="00791CC6" w:rsidP="00791CC6">
      <w:pPr>
        <w:autoSpaceDE w:val="0"/>
        <w:autoSpaceDN w:val="0"/>
        <w:adjustRightInd w:val="0"/>
        <w:ind w:left="567" w:hanging="567"/>
        <w:jc w:val="both"/>
        <w:rPr>
          <w:sz w:val="22"/>
          <w:szCs w:val="22"/>
        </w:rPr>
      </w:pPr>
      <w:r>
        <w:rPr>
          <w:sz w:val="22"/>
          <w:szCs w:val="22"/>
        </w:rPr>
        <w:tab/>
        <w:t>Megbízott</w:t>
      </w:r>
      <w:r w:rsidRPr="00542192">
        <w:rPr>
          <w:sz w:val="22"/>
          <w:szCs w:val="22"/>
        </w:rPr>
        <w:t xml:space="preserve"> kötbér fizetésére köteles, ha olyan okból, amelyért felelős, megszegi a</w:t>
      </w:r>
      <w:r>
        <w:rPr>
          <w:sz w:val="22"/>
          <w:szCs w:val="22"/>
        </w:rPr>
        <w:t>z</w:t>
      </w:r>
      <w:r w:rsidRPr="00542192">
        <w:rPr>
          <w:sz w:val="22"/>
          <w:szCs w:val="22"/>
        </w:rPr>
        <w:t xml:space="preserve"> </w:t>
      </w:r>
      <w:r>
        <w:rPr>
          <w:sz w:val="22"/>
          <w:szCs w:val="22"/>
        </w:rPr>
        <w:t>Keretmegállapodás alapján megkötött egyedi keretszerződés teljesítése során történő egyedi megrendeléseket</w:t>
      </w:r>
      <w:r w:rsidRPr="00542192">
        <w:rPr>
          <w:sz w:val="22"/>
          <w:szCs w:val="22"/>
        </w:rPr>
        <w:t>.</w:t>
      </w:r>
    </w:p>
    <w:p w14:paraId="769C7F83" w14:textId="77777777" w:rsidR="00791CC6" w:rsidRPr="00542192" w:rsidRDefault="00791CC6" w:rsidP="00791CC6">
      <w:pPr>
        <w:autoSpaceDE w:val="0"/>
        <w:autoSpaceDN w:val="0"/>
        <w:adjustRightInd w:val="0"/>
        <w:ind w:left="567" w:hanging="567"/>
        <w:jc w:val="both"/>
        <w:rPr>
          <w:sz w:val="22"/>
          <w:szCs w:val="22"/>
        </w:rPr>
      </w:pPr>
    </w:p>
    <w:p w14:paraId="6CD4C7C9" w14:textId="77777777" w:rsidR="00791CC6" w:rsidRPr="00481F08" w:rsidRDefault="00791CC6" w:rsidP="00791CC6">
      <w:pPr>
        <w:autoSpaceDE w:val="0"/>
        <w:autoSpaceDN w:val="0"/>
        <w:adjustRightInd w:val="0"/>
        <w:ind w:left="570" w:hanging="570"/>
        <w:jc w:val="both"/>
        <w:rPr>
          <w:sz w:val="22"/>
          <w:szCs w:val="22"/>
        </w:rPr>
      </w:pPr>
      <w:r>
        <w:rPr>
          <w:sz w:val="22"/>
          <w:szCs w:val="22"/>
        </w:rPr>
        <w:t xml:space="preserve">11.3. </w:t>
      </w:r>
      <w:r w:rsidRPr="00481F08">
        <w:rPr>
          <w:b/>
          <w:sz w:val="22"/>
          <w:szCs w:val="22"/>
        </w:rPr>
        <w:t xml:space="preserve">Késedelmi kötbér: </w:t>
      </w:r>
      <w:r w:rsidRPr="00481F08">
        <w:rPr>
          <w:sz w:val="22"/>
          <w:szCs w:val="22"/>
        </w:rPr>
        <w:t>Bármely, az egyedi megrendelésben rögzített feladat esetén amennyiben Megbízott olyan okból, melyért felelős,</w:t>
      </w:r>
      <w:r w:rsidRPr="00481F08" w:rsidDel="00F3033E">
        <w:rPr>
          <w:sz w:val="22"/>
          <w:szCs w:val="22"/>
        </w:rPr>
        <w:t xml:space="preserve"> </w:t>
      </w:r>
      <w:r w:rsidRPr="00481F08">
        <w:rPr>
          <w:sz w:val="22"/>
          <w:szCs w:val="22"/>
        </w:rPr>
        <w:t>késedelmesen teljesít, késedelmi kötbért köteles fizetni. Alapja a késedelemmel érintett egyes egyedi megrendelések nettó ellenértéke, mértéke óránként a kötbéralap 0,42%-</w:t>
      </w:r>
      <w:proofErr w:type="gramStart"/>
      <w:r w:rsidRPr="00481F08">
        <w:rPr>
          <w:sz w:val="22"/>
          <w:szCs w:val="22"/>
        </w:rPr>
        <w:t>a.</w:t>
      </w:r>
      <w:proofErr w:type="gramEnd"/>
      <w:r w:rsidRPr="00481F08">
        <w:rPr>
          <w:sz w:val="22"/>
          <w:szCs w:val="22"/>
        </w:rPr>
        <w:t xml:space="preserve"> Amennyiben a késedelem naptári negyedévenként tíz (10) alkalomnál többször az öt (5) napot meghaladja, az Ajánlatkérő jogosult a jelen Keretmegállapodást azonnali hatállyal felmondani.  </w:t>
      </w:r>
    </w:p>
    <w:p w14:paraId="3A016C52" w14:textId="77777777" w:rsidR="00791CC6" w:rsidRDefault="00791CC6" w:rsidP="00791CC6">
      <w:pPr>
        <w:autoSpaceDE w:val="0"/>
        <w:autoSpaceDN w:val="0"/>
        <w:adjustRightInd w:val="0"/>
        <w:ind w:left="567" w:hanging="567"/>
        <w:jc w:val="both"/>
        <w:rPr>
          <w:sz w:val="22"/>
          <w:szCs w:val="22"/>
        </w:rPr>
      </w:pPr>
    </w:p>
    <w:p w14:paraId="63A55AD5" w14:textId="77777777" w:rsidR="00791CC6" w:rsidRPr="00542192" w:rsidRDefault="00791CC6" w:rsidP="00791CC6">
      <w:pPr>
        <w:autoSpaceDE w:val="0"/>
        <w:autoSpaceDN w:val="0"/>
        <w:adjustRightInd w:val="0"/>
        <w:ind w:left="567" w:hanging="567"/>
        <w:jc w:val="both"/>
        <w:rPr>
          <w:sz w:val="22"/>
          <w:szCs w:val="22"/>
        </w:rPr>
      </w:pPr>
      <w:r>
        <w:rPr>
          <w:sz w:val="22"/>
          <w:szCs w:val="22"/>
        </w:rPr>
        <w:tab/>
      </w:r>
      <w:r w:rsidRPr="009E4B97">
        <w:rPr>
          <w:sz w:val="22"/>
          <w:szCs w:val="22"/>
        </w:rPr>
        <w:t xml:space="preserve">A kötbéralap </w:t>
      </w:r>
      <w:r w:rsidRPr="00481F08">
        <w:rPr>
          <w:sz w:val="22"/>
          <w:szCs w:val="22"/>
        </w:rPr>
        <w:t>20 %-</w:t>
      </w:r>
      <w:r w:rsidRPr="00152945">
        <w:rPr>
          <w:sz w:val="22"/>
          <w:szCs w:val="22"/>
        </w:rPr>
        <w:t xml:space="preserve">ának </w:t>
      </w:r>
      <w:r w:rsidRPr="009E4B97">
        <w:rPr>
          <w:sz w:val="22"/>
          <w:szCs w:val="22"/>
        </w:rPr>
        <w:t xml:space="preserve">elérése esetén Megbízó jogosult </w:t>
      </w:r>
      <w:r>
        <w:rPr>
          <w:sz w:val="22"/>
          <w:szCs w:val="22"/>
        </w:rPr>
        <w:t>az eseti megbízástól</w:t>
      </w:r>
      <w:r w:rsidRPr="009E4B97">
        <w:rPr>
          <w:sz w:val="22"/>
          <w:szCs w:val="22"/>
        </w:rPr>
        <w:t xml:space="preserve"> elállni </w:t>
      </w:r>
      <w:r w:rsidRPr="009E4B97">
        <w:rPr>
          <w:rFonts w:eastAsiaTheme="minorHAnsi"/>
          <w:sz w:val="22"/>
          <w:szCs w:val="22"/>
          <w:lang w:eastAsia="en-US"/>
        </w:rPr>
        <w:t>és meghiúsulási kötbért követelni.</w:t>
      </w:r>
      <w:r w:rsidRPr="00542192">
        <w:rPr>
          <w:rFonts w:eastAsiaTheme="minorHAnsi"/>
          <w:sz w:val="22"/>
          <w:szCs w:val="22"/>
          <w:lang w:eastAsia="en-US"/>
        </w:rPr>
        <w:t xml:space="preserve"> </w:t>
      </w:r>
    </w:p>
    <w:p w14:paraId="599A7D70" w14:textId="77777777" w:rsidR="00791CC6" w:rsidRPr="00542192" w:rsidRDefault="00791CC6" w:rsidP="00791CC6">
      <w:pPr>
        <w:autoSpaceDE w:val="0"/>
        <w:autoSpaceDN w:val="0"/>
        <w:adjustRightInd w:val="0"/>
        <w:jc w:val="both"/>
        <w:rPr>
          <w:sz w:val="22"/>
          <w:szCs w:val="22"/>
        </w:rPr>
      </w:pPr>
    </w:p>
    <w:p w14:paraId="16CB0649" w14:textId="77777777" w:rsidR="00791CC6" w:rsidRDefault="00791CC6" w:rsidP="00791CC6">
      <w:pPr>
        <w:autoSpaceDE w:val="0"/>
        <w:autoSpaceDN w:val="0"/>
        <w:adjustRightInd w:val="0"/>
        <w:ind w:left="567" w:hanging="709"/>
        <w:jc w:val="both"/>
        <w:rPr>
          <w:sz w:val="22"/>
          <w:szCs w:val="22"/>
        </w:rPr>
      </w:pPr>
      <w:r w:rsidRPr="00481F08">
        <w:rPr>
          <w:sz w:val="22"/>
          <w:szCs w:val="22"/>
        </w:rPr>
        <w:t>11.4.</w:t>
      </w:r>
      <w:r>
        <w:rPr>
          <w:b/>
          <w:sz w:val="22"/>
          <w:szCs w:val="22"/>
        </w:rPr>
        <w:t xml:space="preserve"> </w:t>
      </w:r>
      <w:r w:rsidRPr="00481F08">
        <w:rPr>
          <w:b/>
          <w:sz w:val="22"/>
          <w:szCs w:val="22"/>
        </w:rPr>
        <w:t xml:space="preserve">Hibás teljesítési kötbér: </w:t>
      </w:r>
      <w:r>
        <w:rPr>
          <w:sz w:val="22"/>
          <w:szCs w:val="22"/>
        </w:rPr>
        <w:t>az eseti megbízásban meghatározott feladat esetében</w:t>
      </w:r>
      <w:r w:rsidRPr="00542192">
        <w:rPr>
          <w:sz w:val="22"/>
          <w:szCs w:val="22"/>
        </w:rPr>
        <w:t xml:space="preserve"> hibás teljesítési kötbér akkor fizetendő, ha </w:t>
      </w:r>
      <w:r>
        <w:rPr>
          <w:sz w:val="22"/>
          <w:szCs w:val="22"/>
        </w:rPr>
        <w:t>Megbízott</w:t>
      </w:r>
      <w:r w:rsidRPr="00542192">
        <w:rPr>
          <w:sz w:val="22"/>
          <w:szCs w:val="22"/>
        </w:rPr>
        <w:t xml:space="preserve"> a szerződést, vagy annak részfeladatát olyan okból kifolyólag teljesíti hibásan, melyért </w:t>
      </w:r>
      <w:r>
        <w:rPr>
          <w:sz w:val="22"/>
          <w:szCs w:val="22"/>
        </w:rPr>
        <w:t>Megbízott</w:t>
      </w:r>
      <w:r w:rsidRPr="00542192">
        <w:rPr>
          <w:sz w:val="22"/>
          <w:szCs w:val="22"/>
        </w:rPr>
        <w:t xml:space="preserve"> felelős. </w:t>
      </w:r>
    </w:p>
    <w:p w14:paraId="05BCD4C6" w14:textId="77777777" w:rsidR="00791CC6" w:rsidRDefault="00791CC6" w:rsidP="00791CC6">
      <w:pPr>
        <w:autoSpaceDE w:val="0"/>
        <w:autoSpaceDN w:val="0"/>
        <w:adjustRightInd w:val="0"/>
        <w:ind w:left="567"/>
        <w:jc w:val="both"/>
        <w:rPr>
          <w:sz w:val="22"/>
          <w:szCs w:val="22"/>
        </w:rPr>
      </w:pPr>
    </w:p>
    <w:p w14:paraId="383B5086" w14:textId="77777777" w:rsidR="00791CC6" w:rsidRDefault="00791CC6" w:rsidP="00791CC6">
      <w:pPr>
        <w:autoSpaceDE w:val="0"/>
        <w:autoSpaceDN w:val="0"/>
        <w:adjustRightInd w:val="0"/>
        <w:ind w:left="567"/>
        <w:jc w:val="both"/>
        <w:rPr>
          <w:sz w:val="22"/>
          <w:szCs w:val="22"/>
        </w:rPr>
      </w:pPr>
      <w:r w:rsidRPr="008228EA">
        <w:rPr>
          <w:sz w:val="22"/>
          <w:szCs w:val="22"/>
        </w:rPr>
        <w:t>Hibás teljesítésnek minősül minden olyan teljesítés, ami nem felel meg a hatályos jogszabályokban foglaltaknak, illetve a Megbízó által meghatározott szakmai követelményeknek</w:t>
      </w:r>
      <w:r>
        <w:rPr>
          <w:sz w:val="22"/>
          <w:szCs w:val="22"/>
        </w:rPr>
        <w:t>.</w:t>
      </w:r>
      <w:r w:rsidRPr="008228EA">
        <w:rPr>
          <w:sz w:val="22"/>
          <w:szCs w:val="22"/>
        </w:rPr>
        <w:t xml:space="preserve"> </w:t>
      </w:r>
    </w:p>
    <w:p w14:paraId="568CFF0B" w14:textId="77777777" w:rsidR="00791CC6" w:rsidRDefault="00791CC6" w:rsidP="00791CC6">
      <w:pPr>
        <w:autoSpaceDE w:val="0"/>
        <w:autoSpaceDN w:val="0"/>
        <w:adjustRightInd w:val="0"/>
        <w:ind w:left="567"/>
        <w:jc w:val="both"/>
        <w:rPr>
          <w:rFonts w:eastAsiaTheme="minorHAnsi"/>
          <w:sz w:val="22"/>
          <w:szCs w:val="22"/>
          <w:lang w:eastAsia="en-US"/>
        </w:rPr>
      </w:pPr>
    </w:p>
    <w:p w14:paraId="7A212514" w14:textId="77777777" w:rsidR="00791CC6" w:rsidRDefault="00791CC6" w:rsidP="00791CC6">
      <w:pPr>
        <w:autoSpaceDE w:val="0"/>
        <w:autoSpaceDN w:val="0"/>
        <w:adjustRightInd w:val="0"/>
        <w:ind w:left="567"/>
        <w:jc w:val="both"/>
        <w:rPr>
          <w:rFonts w:eastAsiaTheme="minorHAnsi"/>
          <w:sz w:val="22"/>
          <w:szCs w:val="22"/>
          <w:lang w:eastAsia="en-US"/>
        </w:rPr>
      </w:pPr>
      <w:r w:rsidRPr="00542192">
        <w:rPr>
          <w:rFonts w:eastAsiaTheme="minorHAnsi"/>
          <w:sz w:val="22"/>
          <w:szCs w:val="22"/>
          <w:lang w:eastAsia="en-US"/>
        </w:rPr>
        <w:t xml:space="preserve">Hibás teljesítés esetén </w:t>
      </w:r>
      <w:r>
        <w:rPr>
          <w:rFonts w:eastAsiaTheme="minorHAnsi"/>
          <w:sz w:val="22"/>
          <w:szCs w:val="22"/>
          <w:lang w:eastAsia="en-US"/>
        </w:rPr>
        <w:t>Megbízott</w:t>
      </w:r>
      <w:r w:rsidRPr="00542192">
        <w:rPr>
          <w:rFonts w:eastAsiaTheme="minorHAnsi"/>
          <w:sz w:val="22"/>
          <w:szCs w:val="22"/>
          <w:lang w:eastAsia="en-US"/>
        </w:rPr>
        <w:t xml:space="preserve"> </w:t>
      </w:r>
      <w:r w:rsidRPr="000E4F19">
        <w:rPr>
          <w:rFonts w:eastAsiaTheme="minorHAnsi"/>
          <w:sz w:val="22"/>
          <w:szCs w:val="22"/>
          <w:lang w:eastAsia="en-US"/>
        </w:rPr>
        <w:t xml:space="preserve">a kötbéralap </w:t>
      </w:r>
      <w:r w:rsidRPr="00481F08">
        <w:rPr>
          <w:rFonts w:eastAsiaTheme="minorHAnsi"/>
          <w:sz w:val="22"/>
          <w:szCs w:val="22"/>
          <w:lang w:eastAsia="en-US"/>
        </w:rPr>
        <w:t>30%-a/alkalom</w:t>
      </w:r>
      <w:r>
        <w:rPr>
          <w:rFonts w:eastAsiaTheme="minorHAnsi"/>
          <w:sz w:val="22"/>
          <w:szCs w:val="22"/>
          <w:lang w:eastAsia="en-US"/>
        </w:rPr>
        <w:t xml:space="preserve"> mértékű hibás teljesítési</w:t>
      </w:r>
      <w:r w:rsidRPr="00542192">
        <w:rPr>
          <w:rFonts w:eastAsiaTheme="minorHAnsi"/>
          <w:sz w:val="22"/>
          <w:szCs w:val="22"/>
          <w:lang w:eastAsia="en-US"/>
        </w:rPr>
        <w:t xml:space="preserve"> </w:t>
      </w:r>
      <w:r>
        <w:rPr>
          <w:rFonts w:eastAsiaTheme="minorHAnsi"/>
          <w:sz w:val="22"/>
          <w:szCs w:val="22"/>
          <w:lang w:eastAsia="en-US"/>
        </w:rPr>
        <w:t xml:space="preserve">kötbért </w:t>
      </w:r>
      <w:r w:rsidRPr="00542192">
        <w:rPr>
          <w:rFonts w:eastAsiaTheme="minorHAnsi"/>
          <w:sz w:val="22"/>
          <w:szCs w:val="22"/>
          <w:lang w:eastAsia="en-US"/>
        </w:rPr>
        <w:t>köteles fizetni</w:t>
      </w:r>
      <w:r>
        <w:rPr>
          <w:rFonts w:eastAsiaTheme="minorHAnsi"/>
          <w:sz w:val="22"/>
          <w:szCs w:val="22"/>
          <w:lang w:eastAsia="en-US"/>
        </w:rPr>
        <w:t xml:space="preserve">. </w:t>
      </w:r>
      <w:r w:rsidRPr="00542192">
        <w:rPr>
          <w:sz w:val="22"/>
          <w:szCs w:val="22"/>
        </w:rPr>
        <w:t>A</w:t>
      </w:r>
      <w:r>
        <w:rPr>
          <w:sz w:val="22"/>
          <w:szCs w:val="22"/>
        </w:rPr>
        <w:t xml:space="preserve"> kötbér a</w:t>
      </w:r>
      <w:r w:rsidRPr="00542192">
        <w:rPr>
          <w:sz w:val="22"/>
          <w:szCs w:val="22"/>
        </w:rPr>
        <w:t xml:space="preserve">lapja a </w:t>
      </w:r>
      <w:r>
        <w:rPr>
          <w:sz w:val="22"/>
          <w:szCs w:val="22"/>
        </w:rPr>
        <w:t xml:space="preserve">hibás teljesítéssel </w:t>
      </w:r>
      <w:r w:rsidRPr="00542192">
        <w:rPr>
          <w:sz w:val="22"/>
          <w:szCs w:val="22"/>
        </w:rPr>
        <w:t xml:space="preserve">érintett egyes </w:t>
      </w:r>
      <w:r>
        <w:rPr>
          <w:sz w:val="22"/>
          <w:szCs w:val="22"/>
        </w:rPr>
        <w:t>egyedi megbízás</w:t>
      </w:r>
      <w:r w:rsidRPr="00542192">
        <w:rPr>
          <w:sz w:val="22"/>
          <w:szCs w:val="22"/>
        </w:rPr>
        <w:t xml:space="preserve"> nettó ellenértéke</w:t>
      </w:r>
      <w:r>
        <w:rPr>
          <w:sz w:val="22"/>
          <w:szCs w:val="22"/>
        </w:rPr>
        <w:t>.</w:t>
      </w:r>
      <w:r w:rsidRPr="005E0621">
        <w:rPr>
          <w:rFonts w:eastAsiaTheme="minorHAnsi"/>
          <w:sz w:val="22"/>
          <w:szCs w:val="22"/>
          <w:lang w:eastAsia="en-US"/>
        </w:rPr>
        <w:t xml:space="preserve"> </w:t>
      </w:r>
    </w:p>
    <w:p w14:paraId="64987988" w14:textId="77777777" w:rsidR="00791CC6" w:rsidRDefault="00791CC6" w:rsidP="00791CC6">
      <w:pPr>
        <w:autoSpaceDE w:val="0"/>
        <w:autoSpaceDN w:val="0"/>
        <w:adjustRightInd w:val="0"/>
        <w:ind w:left="567"/>
        <w:jc w:val="both"/>
        <w:rPr>
          <w:rFonts w:eastAsiaTheme="minorHAnsi"/>
          <w:sz w:val="22"/>
          <w:szCs w:val="22"/>
          <w:lang w:eastAsia="en-US"/>
        </w:rPr>
      </w:pPr>
    </w:p>
    <w:p w14:paraId="487B4D9E" w14:textId="77777777" w:rsidR="00791CC6" w:rsidRDefault="00791CC6" w:rsidP="00791CC6">
      <w:pPr>
        <w:autoSpaceDE w:val="0"/>
        <w:autoSpaceDN w:val="0"/>
        <w:adjustRightInd w:val="0"/>
        <w:ind w:left="567"/>
        <w:jc w:val="both"/>
        <w:rPr>
          <w:rFonts w:eastAsiaTheme="minorHAnsi"/>
          <w:sz w:val="22"/>
          <w:szCs w:val="22"/>
          <w:lang w:eastAsia="en-US"/>
        </w:rPr>
      </w:pPr>
      <w:r>
        <w:rPr>
          <w:rFonts w:eastAsiaTheme="minorHAnsi"/>
          <w:sz w:val="22"/>
          <w:szCs w:val="22"/>
          <w:lang w:eastAsia="en-US"/>
        </w:rPr>
        <w:t>Megbízó azonnal élhet a hibás teljesítési kötbér alkalmazásával, amennyiben az eseti megbízás során Megbízott hibásan teljesít.</w:t>
      </w:r>
    </w:p>
    <w:p w14:paraId="3D5D7FDD" w14:textId="77777777" w:rsidR="00791CC6" w:rsidRDefault="00791CC6" w:rsidP="00791CC6">
      <w:pPr>
        <w:autoSpaceDE w:val="0"/>
        <w:autoSpaceDN w:val="0"/>
        <w:adjustRightInd w:val="0"/>
        <w:ind w:left="567"/>
        <w:jc w:val="both"/>
        <w:rPr>
          <w:rFonts w:eastAsiaTheme="minorHAnsi"/>
          <w:sz w:val="22"/>
          <w:szCs w:val="22"/>
          <w:lang w:eastAsia="en-US"/>
        </w:rPr>
      </w:pPr>
    </w:p>
    <w:p w14:paraId="46FF167B" w14:textId="77777777" w:rsidR="00791CC6" w:rsidRDefault="00791CC6" w:rsidP="00791CC6">
      <w:pPr>
        <w:autoSpaceDE w:val="0"/>
        <w:autoSpaceDN w:val="0"/>
        <w:adjustRightInd w:val="0"/>
        <w:ind w:left="567"/>
        <w:jc w:val="both"/>
        <w:rPr>
          <w:rFonts w:eastAsiaTheme="minorHAnsi"/>
          <w:sz w:val="22"/>
          <w:szCs w:val="22"/>
          <w:lang w:eastAsia="en-US"/>
        </w:rPr>
      </w:pPr>
      <w:r>
        <w:rPr>
          <w:rFonts w:eastAsiaTheme="minorHAnsi"/>
          <w:sz w:val="22"/>
          <w:szCs w:val="22"/>
          <w:lang w:eastAsia="en-US"/>
        </w:rPr>
        <w:t>Amennyiben Megbízott a hibás teljesítést követően ugyanazon eseti megbízás esetében ismételten hibásan</w:t>
      </w:r>
      <w:r w:rsidRPr="00542192">
        <w:rPr>
          <w:rFonts w:eastAsiaTheme="minorHAnsi"/>
          <w:sz w:val="22"/>
          <w:szCs w:val="22"/>
          <w:lang w:eastAsia="en-US"/>
        </w:rPr>
        <w:t xml:space="preserve"> </w:t>
      </w:r>
      <w:r>
        <w:rPr>
          <w:rFonts w:eastAsiaTheme="minorHAnsi"/>
          <w:sz w:val="22"/>
          <w:szCs w:val="22"/>
          <w:lang w:eastAsia="en-US"/>
        </w:rPr>
        <w:t>teljesít</w:t>
      </w:r>
      <w:r w:rsidRPr="00542192">
        <w:rPr>
          <w:rFonts w:eastAsiaTheme="minorHAnsi"/>
          <w:sz w:val="22"/>
          <w:szCs w:val="22"/>
          <w:lang w:eastAsia="en-US"/>
        </w:rPr>
        <w:t xml:space="preserve">, vagy ha a </w:t>
      </w:r>
      <w:r>
        <w:rPr>
          <w:rFonts w:eastAsiaTheme="minorHAnsi"/>
          <w:sz w:val="22"/>
          <w:szCs w:val="22"/>
          <w:lang w:eastAsia="en-US"/>
        </w:rPr>
        <w:t>Megbízott</w:t>
      </w:r>
      <w:r w:rsidRPr="00542192">
        <w:rPr>
          <w:rFonts w:eastAsiaTheme="minorHAnsi"/>
          <w:sz w:val="22"/>
          <w:szCs w:val="22"/>
          <w:lang w:eastAsia="en-US"/>
        </w:rPr>
        <w:t xml:space="preserve"> a hibát </w:t>
      </w:r>
      <w:r>
        <w:rPr>
          <w:rFonts w:eastAsiaTheme="minorHAnsi"/>
          <w:sz w:val="22"/>
          <w:szCs w:val="22"/>
          <w:lang w:eastAsia="en-US"/>
        </w:rPr>
        <w:t xml:space="preserve">– amennyiben a hiba kijavítására a Megbízó esetileg lehetőséget biztosít – </w:t>
      </w:r>
      <w:r w:rsidRPr="00542192">
        <w:rPr>
          <w:rFonts w:eastAsiaTheme="minorHAnsi"/>
          <w:sz w:val="22"/>
          <w:szCs w:val="22"/>
          <w:lang w:eastAsia="en-US"/>
        </w:rPr>
        <w:t>az előírt határidőn belül nem</w:t>
      </w:r>
      <w:r>
        <w:rPr>
          <w:rFonts w:eastAsiaTheme="minorHAnsi"/>
          <w:sz w:val="22"/>
          <w:szCs w:val="22"/>
          <w:lang w:eastAsia="en-US"/>
        </w:rPr>
        <w:t xml:space="preserve"> vagy nem megfelelően</w:t>
      </w:r>
      <w:r w:rsidRPr="00542192">
        <w:rPr>
          <w:rFonts w:eastAsiaTheme="minorHAnsi"/>
          <w:sz w:val="22"/>
          <w:szCs w:val="22"/>
          <w:lang w:eastAsia="en-US"/>
        </w:rPr>
        <w:t xml:space="preserve"> javítja ki, akkor Meg</w:t>
      </w:r>
      <w:r>
        <w:rPr>
          <w:rFonts w:eastAsiaTheme="minorHAnsi"/>
          <w:sz w:val="22"/>
          <w:szCs w:val="22"/>
          <w:lang w:eastAsia="en-US"/>
        </w:rPr>
        <w:t>bízó</w:t>
      </w:r>
      <w:r w:rsidRPr="00542192">
        <w:rPr>
          <w:rFonts w:eastAsiaTheme="minorHAnsi"/>
          <w:sz w:val="22"/>
          <w:szCs w:val="22"/>
          <w:lang w:eastAsia="en-US"/>
        </w:rPr>
        <w:t xml:space="preserve"> jogosult </w:t>
      </w:r>
      <w:r>
        <w:rPr>
          <w:rFonts w:eastAsiaTheme="minorHAnsi"/>
          <w:sz w:val="22"/>
          <w:szCs w:val="22"/>
          <w:lang w:eastAsia="en-US"/>
        </w:rPr>
        <w:t xml:space="preserve">ismételten a fent meghatározott mértékű hibás teljesítési kötbért alkalmazni. </w:t>
      </w:r>
    </w:p>
    <w:p w14:paraId="430E3451" w14:textId="77777777" w:rsidR="00791CC6" w:rsidRDefault="00791CC6" w:rsidP="00791CC6">
      <w:pPr>
        <w:autoSpaceDE w:val="0"/>
        <w:autoSpaceDN w:val="0"/>
        <w:adjustRightInd w:val="0"/>
        <w:ind w:left="567"/>
        <w:jc w:val="both"/>
        <w:rPr>
          <w:rFonts w:eastAsiaTheme="minorHAnsi"/>
          <w:sz w:val="22"/>
          <w:szCs w:val="22"/>
          <w:lang w:eastAsia="en-US"/>
        </w:rPr>
      </w:pPr>
    </w:p>
    <w:p w14:paraId="12F9D3C8" w14:textId="77777777" w:rsidR="00791CC6" w:rsidRDefault="00791CC6" w:rsidP="00791CC6">
      <w:pPr>
        <w:autoSpaceDE w:val="0"/>
        <w:autoSpaceDN w:val="0"/>
        <w:adjustRightInd w:val="0"/>
        <w:ind w:left="567"/>
        <w:jc w:val="both"/>
        <w:rPr>
          <w:rFonts w:eastAsiaTheme="minorHAnsi"/>
          <w:sz w:val="22"/>
          <w:szCs w:val="22"/>
          <w:lang w:eastAsia="en-US"/>
        </w:rPr>
      </w:pPr>
      <w:r w:rsidRPr="009E4B97">
        <w:rPr>
          <w:rFonts w:eastAsiaTheme="minorHAnsi"/>
          <w:sz w:val="22"/>
          <w:szCs w:val="22"/>
          <w:lang w:eastAsia="en-US"/>
        </w:rPr>
        <w:t xml:space="preserve">A </w:t>
      </w:r>
      <w:r w:rsidRPr="00481F08">
        <w:rPr>
          <w:rFonts w:eastAsiaTheme="minorHAnsi"/>
          <w:sz w:val="22"/>
          <w:szCs w:val="22"/>
          <w:lang w:eastAsia="en-US"/>
        </w:rPr>
        <w:t>hibás teljesítési kötbér</w:t>
      </w:r>
      <w:r w:rsidRPr="009E4B97">
        <w:rPr>
          <w:rFonts w:eastAsiaTheme="minorHAnsi"/>
          <w:sz w:val="22"/>
          <w:szCs w:val="22"/>
          <w:lang w:eastAsia="en-US"/>
        </w:rPr>
        <w:t xml:space="preserve"> maximális mértéke: a kötbéralap </w:t>
      </w:r>
      <w:r w:rsidRPr="00481F08">
        <w:rPr>
          <w:rFonts w:eastAsiaTheme="minorHAnsi"/>
          <w:sz w:val="22"/>
          <w:szCs w:val="22"/>
          <w:lang w:eastAsia="en-US"/>
        </w:rPr>
        <w:t>60%-</w:t>
      </w:r>
      <w:r>
        <w:rPr>
          <w:rFonts w:eastAsiaTheme="minorHAnsi"/>
          <w:sz w:val="22"/>
          <w:szCs w:val="22"/>
          <w:lang w:eastAsia="en-US"/>
        </w:rPr>
        <w:t xml:space="preserve"> </w:t>
      </w:r>
      <w:proofErr w:type="gramStart"/>
      <w:r w:rsidRPr="00152945">
        <w:rPr>
          <w:rFonts w:eastAsiaTheme="minorHAnsi"/>
          <w:sz w:val="22"/>
          <w:szCs w:val="22"/>
          <w:lang w:eastAsia="en-US"/>
        </w:rPr>
        <w:t>a.</w:t>
      </w:r>
      <w:proofErr w:type="gramEnd"/>
    </w:p>
    <w:p w14:paraId="153E56A8" w14:textId="77777777" w:rsidR="00791CC6" w:rsidRDefault="00791CC6" w:rsidP="00791CC6">
      <w:pPr>
        <w:autoSpaceDE w:val="0"/>
        <w:autoSpaceDN w:val="0"/>
        <w:adjustRightInd w:val="0"/>
        <w:ind w:left="567"/>
        <w:jc w:val="both"/>
        <w:rPr>
          <w:rFonts w:eastAsiaTheme="minorHAnsi"/>
          <w:sz w:val="22"/>
          <w:szCs w:val="22"/>
          <w:lang w:eastAsia="en-US"/>
        </w:rPr>
      </w:pPr>
    </w:p>
    <w:p w14:paraId="138F2AF3" w14:textId="77777777" w:rsidR="00791CC6" w:rsidRDefault="00791CC6" w:rsidP="00791CC6">
      <w:pPr>
        <w:autoSpaceDE w:val="0"/>
        <w:autoSpaceDN w:val="0"/>
        <w:adjustRightInd w:val="0"/>
        <w:ind w:left="567" w:hanging="567"/>
        <w:jc w:val="both"/>
        <w:rPr>
          <w:rFonts w:eastAsiaTheme="minorHAnsi"/>
          <w:sz w:val="22"/>
          <w:szCs w:val="22"/>
          <w:lang w:eastAsia="en-US"/>
        </w:rPr>
      </w:pPr>
      <w:r>
        <w:rPr>
          <w:rFonts w:eastAsiaTheme="minorHAnsi"/>
          <w:sz w:val="22"/>
          <w:szCs w:val="22"/>
          <w:lang w:eastAsia="en-US"/>
        </w:rPr>
        <w:t>11.5. Amennyiben az eseti megbízás esetében a hibás teljesítési kötbér eléri a maximumát, akkor Megbízó jogosult az eseti megbízástól elállni és meghiúsulási kötbért követelni.</w:t>
      </w:r>
    </w:p>
    <w:p w14:paraId="766F5D6D" w14:textId="77777777" w:rsidR="00791CC6" w:rsidRDefault="00791CC6" w:rsidP="00791CC6">
      <w:pPr>
        <w:autoSpaceDE w:val="0"/>
        <w:autoSpaceDN w:val="0"/>
        <w:adjustRightInd w:val="0"/>
        <w:jc w:val="both"/>
        <w:rPr>
          <w:rFonts w:eastAsiaTheme="minorHAnsi"/>
          <w:sz w:val="22"/>
          <w:szCs w:val="22"/>
          <w:lang w:eastAsia="en-US"/>
        </w:rPr>
      </w:pPr>
    </w:p>
    <w:p w14:paraId="296024CC" w14:textId="77777777" w:rsidR="00791CC6" w:rsidRDefault="00791CC6" w:rsidP="00791CC6">
      <w:pPr>
        <w:autoSpaceDE w:val="0"/>
        <w:autoSpaceDN w:val="0"/>
        <w:adjustRightInd w:val="0"/>
        <w:ind w:left="567"/>
        <w:jc w:val="both"/>
        <w:rPr>
          <w:rFonts w:eastAsiaTheme="minorHAnsi"/>
          <w:sz w:val="22"/>
          <w:szCs w:val="22"/>
          <w:lang w:eastAsia="en-US"/>
        </w:rPr>
      </w:pPr>
      <w:r w:rsidRPr="000E4F19">
        <w:rPr>
          <w:rFonts w:eastAsiaTheme="minorHAnsi"/>
          <w:sz w:val="22"/>
          <w:szCs w:val="22"/>
          <w:lang w:eastAsia="en-US"/>
        </w:rPr>
        <w:t xml:space="preserve">Amennyiben Megbízó az egyedi </w:t>
      </w:r>
      <w:r w:rsidRPr="00670183">
        <w:rPr>
          <w:rFonts w:eastAsiaTheme="minorHAnsi"/>
          <w:sz w:val="22"/>
          <w:szCs w:val="22"/>
          <w:lang w:eastAsia="en-US"/>
        </w:rPr>
        <w:t>megrendelésben körülírt egyes konkrét feladatok tekintetében a teljesítést eredményhez köti, ha a teljesítés olyan okból, amelyért Megbízott felelős</w:t>
      </w:r>
      <w:r>
        <w:rPr>
          <w:rFonts w:eastAsiaTheme="minorHAnsi"/>
          <w:sz w:val="22"/>
          <w:szCs w:val="22"/>
          <w:lang w:eastAsia="en-US"/>
        </w:rPr>
        <w:t>,</w:t>
      </w:r>
      <w:r w:rsidRPr="00670183">
        <w:rPr>
          <w:rFonts w:eastAsiaTheme="minorHAnsi"/>
          <w:sz w:val="22"/>
          <w:szCs w:val="22"/>
          <w:lang w:eastAsia="en-US"/>
        </w:rPr>
        <w:t xml:space="preserve"> </w:t>
      </w:r>
      <w:r w:rsidRPr="00481F08">
        <w:rPr>
          <w:rFonts w:eastAsiaTheme="minorHAnsi"/>
          <w:sz w:val="22"/>
          <w:szCs w:val="22"/>
          <w:lang w:eastAsia="en-US"/>
        </w:rPr>
        <w:t>meghiúsul</w:t>
      </w:r>
      <w:r w:rsidRPr="000E4F19">
        <w:rPr>
          <w:rFonts w:eastAsiaTheme="minorHAnsi"/>
          <w:sz w:val="22"/>
          <w:szCs w:val="22"/>
          <w:lang w:eastAsia="en-US"/>
        </w:rPr>
        <w:t xml:space="preserve">, Megbízott meghiúsulási kötbért köteles fizetni Megbízó számára. A meghiúsulási kötbér mértéke: az egyedi megbízás nettó ellenértékének a </w:t>
      </w:r>
      <w:r w:rsidRPr="00481F08">
        <w:rPr>
          <w:rFonts w:eastAsiaTheme="minorHAnsi"/>
          <w:sz w:val="22"/>
          <w:szCs w:val="22"/>
          <w:lang w:eastAsia="en-US"/>
        </w:rPr>
        <w:t>30%-</w:t>
      </w:r>
      <w:proofErr w:type="gramStart"/>
      <w:r w:rsidRPr="00481F08">
        <w:rPr>
          <w:rFonts w:eastAsiaTheme="minorHAnsi"/>
          <w:sz w:val="22"/>
          <w:szCs w:val="22"/>
          <w:lang w:eastAsia="en-US"/>
        </w:rPr>
        <w:t>a.</w:t>
      </w:r>
      <w:proofErr w:type="gramEnd"/>
    </w:p>
    <w:p w14:paraId="687065DF" w14:textId="77777777" w:rsidR="00791CC6" w:rsidRDefault="00791CC6" w:rsidP="00791CC6">
      <w:pPr>
        <w:autoSpaceDE w:val="0"/>
        <w:autoSpaceDN w:val="0"/>
        <w:adjustRightInd w:val="0"/>
        <w:ind w:left="567"/>
        <w:jc w:val="both"/>
        <w:rPr>
          <w:rFonts w:eastAsiaTheme="minorHAnsi"/>
          <w:sz w:val="22"/>
          <w:szCs w:val="22"/>
          <w:lang w:eastAsia="en-US"/>
        </w:rPr>
      </w:pPr>
    </w:p>
    <w:p w14:paraId="3B010BF5" w14:textId="766D3C45" w:rsidR="00791CC6" w:rsidRDefault="00791CC6" w:rsidP="00791CC6">
      <w:pPr>
        <w:autoSpaceDE w:val="0"/>
        <w:autoSpaceDN w:val="0"/>
        <w:adjustRightInd w:val="0"/>
        <w:ind w:left="567"/>
        <w:jc w:val="both"/>
        <w:rPr>
          <w:rFonts w:eastAsiaTheme="minorHAnsi"/>
          <w:sz w:val="22"/>
          <w:szCs w:val="22"/>
          <w:lang w:eastAsia="en-US"/>
        </w:rPr>
      </w:pPr>
      <w:r>
        <w:rPr>
          <w:rFonts w:eastAsiaTheme="minorHAnsi"/>
          <w:sz w:val="22"/>
          <w:szCs w:val="22"/>
          <w:lang w:eastAsia="en-US"/>
        </w:rPr>
        <w:t>Amennyiben</w:t>
      </w:r>
      <w:r w:rsidRPr="00FF5A12">
        <w:rPr>
          <w:rFonts w:eastAsiaTheme="minorHAnsi"/>
          <w:sz w:val="22"/>
          <w:szCs w:val="22"/>
          <w:lang w:eastAsia="en-US"/>
        </w:rPr>
        <w:t xml:space="preserve"> az egyedi megrendelés teljesítésében súlyos szakmai hiba szerepel, úgy Megbízó az egyedi megrendelést meghiúsultnak tekintheti, ez esetben Megbízó az egyedi megrendeléstől elállhat</w:t>
      </w:r>
      <w:r>
        <w:rPr>
          <w:rFonts w:eastAsiaTheme="minorHAnsi"/>
          <w:sz w:val="22"/>
          <w:szCs w:val="22"/>
          <w:lang w:eastAsia="en-US"/>
        </w:rPr>
        <w:t>,</w:t>
      </w:r>
      <w:r w:rsidRPr="00FF5A12">
        <w:rPr>
          <w:rFonts w:eastAsiaTheme="minorHAnsi"/>
          <w:sz w:val="22"/>
          <w:szCs w:val="22"/>
          <w:lang w:eastAsia="en-US"/>
        </w:rPr>
        <w:t xml:space="preserve"> és Megbízott meghiúsulási kötbért köteles fizetni Megbízó részére</w:t>
      </w:r>
      <w:r>
        <w:rPr>
          <w:rFonts w:eastAsiaTheme="minorHAnsi"/>
          <w:sz w:val="22"/>
          <w:szCs w:val="22"/>
          <w:lang w:eastAsia="en-US"/>
        </w:rPr>
        <w:t>.</w:t>
      </w:r>
      <w:r w:rsidR="0035029F">
        <w:rPr>
          <w:rFonts w:eastAsiaTheme="minorHAnsi"/>
          <w:sz w:val="22"/>
          <w:szCs w:val="22"/>
          <w:lang w:eastAsia="en-US"/>
        </w:rPr>
        <w:t xml:space="preserve"> Súlyos szakmai hibának minősül különösen, ha </w:t>
      </w:r>
      <w:r w:rsidR="0035029F" w:rsidRPr="0035029F">
        <w:rPr>
          <w:rFonts w:eastAsiaTheme="minorHAnsi"/>
          <w:sz w:val="22"/>
          <w:szCs w:val="22"/>
          <w:lang w:eastAsia="en-US"/>
        </w:rPr>
        <w:t>a hiba olyan jellegű és</w:t>
      </w:r>
      <w:proofErr w:type="gramStart"/>
      <w:r w:rsidR="0035029F" w:rsidRPr="0035029F">
        <w:rPr>
          <w:rFonts w:eastAsiaTheme="minorHAnsi"/>
          <w:sz w:val="22"/>
          <w:szCs w:val="22"/>
          <w:lang w:eastAsia="en-US"/>
        </w:rPr>
        <w:t>/vagy mértékű</w:t>
      </w:r>
      <w:proofErr w:type="gramEnd"/>
      <w:r w:rsidR="0035029F" w:rsidRPr="0035029F">
        <w:rPr>
          <w:rFonts w:eastAsiaTheme="minorHAnsi"/>
          <w:sz w:val="22"/>
          <w:szCs w:val="22"/>
          <w:lang w:eastAsia="en-US"/>
        </w:rPr>
        <w:t xml:space="preserve">, hogy annak kijavítását </w:t>
      </w:r>
      <w:r w:rsidR="0035029F">
        <w:rPr>
          <w:rFonts w:eastAsiaTheme="minorHAnsi"/>
          <w:sz w:val="22"/>
          <w:szCs w:val="22"/>
          <w:lang w:eastAsia="en-US"/>
        </w:rPr>
        <w:t>–</w:t>
      </w:r>
      <w:r w:rsidR="0035029F" w:rsidRPr="0035029F">
        <w:rPr>
          <w:rFonts w:eastAsiaTheme="minorHAnsi"/>
          <w:sz w:val="22"/>
          <w:szCs w:val="22"/>
          <w:lang w:eastAsia="en-US"/>
        </w:rPr>
        <w:t xml:space="preserve"> a hiba jellegére, ill. a teljesítési határidőre is tekintettel </w:t>
      </w:r>
      <w:r w:rsidR="0035029F">
        <w:rPr>
          <w:rFonts w:eastAsiaTheme="minorHAnsi"/>
          <w:sz w:val="22"/>
          <w:szCs w:val="22"/>
          <w:lang w:eastAsia="en-US"/>
        </w:rPr>
        <w:t>–</w:t>
      </w:r>
      <w:r w:rsidR="0035029F" w:rsidRPr="0035029F">
        <w:rPr>
          <w:rFonts w:eastAsiaTheme="minorHAnsi"/>
          <w:sz w:val="22"/>
          <w:szCs w:val="22"/>
          <w:lang w:eastAsia="en-US"/>
        </w:rPr>
        <w:t xml:space="preserve"> maga a Megbízó végzi el, vagy a hiba kijavítására, korrigálására nincs mód.</w:t>
      </w:r>
    </w:p>
    <w:p w14:paraId="323477B8" w14:textId="77777777" w:rsidR="00791CC6" w:rsidRDefault="00791CC6" w:rsidP="00791CC6">
      <w:pPr>
        <w:autoSpaceDE w:val="0"/>
        <w:autoSpaceDN w:val="0"/>
        <w:adjustRightInd w:val="0"/>
        <w:ind w:left="567"/>
        <w:jc w:val="both"/>
        <w:rPr>
          <w:rFonts w:eastAsiaTheme="minorHAnsi"/>
          <w:sz w:val="22"/>
          <w:szCs w:val="22"/>
          <w:lang w:eastAsia="en-US"/>
        </w:rPr>
      </w:pPr>
    </w:p>
    <w:p w14:paraId="21E18CC9" w14:textId="77777777" w:rsidR="00791CC6" w:rsidRPr="00542192" w:rsidRDefault="00791CC6" w:rsidP="00791CC6">
      <w:pPr>
        <w:autoSpaceDE w:val="0"/>
        <w:autoSpaceDN w:val="0"/>
        <w:adjustRightInd w:val="0"/>
        <w:ind w:left="567"/>
        <w:jc w:val="both"/>
        <w:rPr>
          <w:rFonts w:eastAsiaTheme="minorHAnsi"/>
          <w:sz w:val="22"/>
          <w:szCs w:val="22"/>
          <w:lang w:eastAsia="en-US"/>
        </w:rPr>
      </w:pPr>
      <w:r>
        <w:rPr>
          <w:rFonts w:eastAsiaTheme="minorHAnsi"/>
          <w:sz w:val="22"/>
          <w:szCs w:val="22"/>
          <w:lang w:eastAsia="en-US"/>
        </w:rPr>
        <w:t>Megbízó jogosult a Keretmegállapodás felmondására, amennyiben a késedelemmel, és/vagy a hibás teljesítéssel és/vagy a meghiúsulással érintett egyedi megrendelés összértéke eléri a 9.1. pontban foglalt keretösszeg 5%-át.</w:t>
      </w:r>
    </w:p>
    <w:p w14:paraId="64E2C4AC" w14:textId="77777777" w:rsidR="00791CC6" w:rsidRPr="000267CD" w:rsidRDefault="00791CC6" w:rsidP="00791CC6">
      <w:pPr>
        <w:jc w:val="both"/>
        <w:rPr>
          <w:sz w:val="22"/>
          <w:szCs w:val="22"/>
        </w:rPr>
      </w:pPr>
    </w:p>
    <w:p w14:paraId="6A9FE987" w14:textId="77777777" w:rsidR="00791CC6" w:rsidRPr="00484AEA" w:rsidRDefault="00791CC6" w:rsidP="00791CC6">
      <w:pPr>
        <w:ind w:left="567" w:hanging="567"/>
        <w:jc w:val="both"/>
        <w:rPr>
          <w:sz w:val="22"/>
          <w:szCs w:val="22"/>
        </w:rPr>
      </w:pPr>
      <w:r>
        <w:rPr>
          <w:sz w:val="22"/>
          <w:szCs w:val="22"/>
        </w:rPr>
        <w:tab/>
      </w:r>
      <w:r w:rsidRPr="000267CD">
        <w:rPr>
          <w:sz w:val="22"/>
          <w:szCs w:val="22"/>
        </w:rPr>
        <w:t xml:space="preserve">A Megbízó jogosult kötbér-követelését az általa Megbízottnak fizetendő összegbe beszámítani </w:t>
      </w:r>
      <w:r>
        <w:rPr>
          <w:sz w:val="22"/>
          <w:szCs w:val="22"/>
        </w:rPr>
        <w:t>a Kbt. 135.</w:t>
      </w:r>
      <w:r w:rsidRPr="000267CD">
        <w:rPr>
          <w:sz w:val="22"/>
          <w:szCs w:val="22"/>
        </w:rPr>
        <w:t xml:space="preserve"> § (6) bekezdése alapján. A Felek a kötbérkövetelés </w:t>
      </w:r>
      <w:r>
        <w:rPr>
          <w:sz w:val="22"/>
          <w:szCs w:val="22"/>
        </w:rPr>
        <w:t xml:space="preserve">vonatkozásában kötelesek </w:t>
      </w:r>
      <w:r w:rsidRPr="000267CD">
        <w:rPr>
          <w:sz w:val="22"/>
          <w:szCs w:val="22"/>
        </w:rPr>
        <w:t>egymással egyeztetni.</w:t>
      </w:r>
    </w:p>
    <w:p w14:paraId="13CEC13A" w14:textId="77777777" w:rsidR="00791CC6" w:rsidRPr="000267CD" w:rsidRDefault="00791CC6" w:rsidP="00791CC6">
      <w:pPr>
        <w:pStyle w:val="Listaszerbekezds"/>
        <w:ind w:left="567" w:hanging="567"/>
        <w:jc w:val="both"/>
        <w:rPr>
          <w:sz w:val="22"/>
          <w:szCs w:val="22"/>
        </w:rPr>
      </w:pPr>
    </w:p>
    <w:p w14:paraId="7DD79819" w14:textId="77777777" w:rsidR="00791CC6" w:rsidRPr="00484AEA" w:rsidRDefault="00791CC6" w:rsidP="00791CC6">
      <w:pPr>
        <w:ind w:left="567" w:hanging="567"/>
        <w:contextualSpacing/>
        <w:jc w:val="both"/>
        <w:rPr>
          <w:sz w:val="22"/>
          <w:szCs w:val="22"/>
        </w:rPr>
      </w:pPr>
      <w:r>
        <w:rPr>
          <w:sz w:val="22"/>
          <w:szCs w:val="22"/>
        </w:rPr>
        <w:t xml:space="preserve">11.6. </w:t>
      </w:r>
      <w:r>
        <w:rPr>
          <w:sz w:val="22"/>
          <w:szCs w:val="22"/>
        </w:rPr>
        <w:tab/>
      </w:r>
      <w:r w:rsidRPr="00484AEA">
        <w:rPr>
          <w:sz w:val="22"/>
          <w:szCs w:val="22"/>
        </w:rPr>
        <w:t xml:space="preserve">Amennyiben Megbízó a jelen </w:t>
      </w:r>
      <w:r>
        <w:rPr>
          <w:sz w:val="22"/>
          <w:szCs w:val="22"/>
        </w:rPr>
        <w:t>Keretmegállapodás</w:t>
      </w:r>
      <w:r w:rsidRPr="00484AEA">
        <w:rPr>
          <w:sz w:val="22"/>
          <w:szCs w:val="22"/>
        </w:rPr>
        <w:t xml:space="preserve"> szerinti fizetési kötelezettségét késedelmesen teljesíti, úgy Megbízott a késedelmes összeg vonatkozásában a Ptk. szerinti mindenkori késedelmi kamatra jogosult.</w:t>
      </w:r>
    </w:p>
    <w:p w14:paraId="52F2E29A" w14:textId="77777777" w:rsidR="00791CC6" w:rsidRPr="000267CD" w:rsidRDefault="00791CC6" w:rsidP="00791CC6">
      <w:pPr>
        <w:tabs>
          <w:tab w:val="num" w:pos="0"/>
          <w:tab w:val="num" w:pos="1440"/>
        </w:tabs>
        <w:jc w:val="both"/>
        <w:rPr>
          <w:sz w:val="22"/>
          <w:szCs w:val="22"/>
        </w:rPr>
      </w:pPr>
    </w:p>
    <w:p w14:paraId="4AEC20F6" w14:textId="77777777" w:rsidR="00791CC6" w:rsidRPr="000267CD" w:rsidRDefault="00791CC6" w:rsidP="00791CC6">
      <w:pPr>
        <w:pStyle w:val="Listaszerbekezds"/>
        <w:numPr>
          <w:ilvl w:val="0"/>
          <w:numId w:val="11"/>
        </w:numPr>
        <w:ind w:left="284" w:hanging="284"/>
        <w:contextualSpacing/>
        <w:jc w:val="both"/>
        <w:rPr>
          <w:b/>
          <w:sz w:val="22"/>
          <w:szCs w:val="22"/>
        </w:rPr>
      </w:pPr>
      <w:r w:rsidRPr="000267CD">
        <w:rPr>
          <w:b/>
          <w:sz w:val="22"/>
          <w:szCs w:val="22"/>
        </w:rPr>
        <w:t>Együttműködés, értesítések</w:t>
      </w:r>
    </w:p>
    <w:p w14:paraId="5FB9503C" w14:textId="77777777" w:rsidR="00791CC6" w:rsidRPr="000267CD" w:rsidRDefault="00791CC6" w:rsidP="00791CC6">
      <w:pPr>
        <w:jc w:val="both"/>
        <w:rPr>
          <w:b/>
          <w:sz w:val="22"/>
          <w:szCs w:val="22"/>
        </w:rPr>
      </w:pPr>
    </w:p>
    <w:p w14:paraId="634809F4" w14:textId="77777777" w:rsidR="00791CC6" w:rsidRPr="00980A71" w:rsidRDefault="00791CC6" w:rsidP="00791CC6">
      <w:pPr>
        <w:ind w:left="567" w:hanging="567"/>
        <w:contextualSpacing/>
        <w:jc w:val="both"/>
        <w:rPr>
          <w:sz w:val="22"/>
          <w:szCs w:val="22"/>
        </w:rPr>
      </w:pPr>
      <w:r>
        <w:rPr>
          <w:sz w:val="22"/>
          <w:szCs w:val="22"/>
        </w:rPr>
        <w:t xml:space="preserve">12.1. </w:t>
      </w:r>
      <w:r w:rsidRPr="00980A71">
        <w:rPr>
          <w:sz w:val="22"/>
          <w:szCs w:val="22"/>
        </w:rPr>
        <w:t>A teljesítés során Megbízott köteles együttműködni Megbízóval, továbbá köteles a szükséges egyeztetéseket lefolytatni, az elvárható szakmai támogatást megadni, illetve igénybe venni.</w:t>
      </w:r>
    </w:p>
    <w:p w14:paraId="5DB2AEA7" w14:textId="77777777" w:rsidR="00791CC6" w:rsidRPr="000267CD" w:rsidRDefault="00791CC6" w:rsidP="00791CC6">
      <w:pPr>
        <w:pStyle w:val="Listaszerbekezds"/>
        <w:ind w:left="567" w:hanging="567"/>
        <w:jc w:val="both"/>
        <w:rPr>
          <w:sz w:val="22"/>
          <w:szCs w:val="22"/>
        </w:rPr>
      </w:pPr>
    </w:p>
    <w:p w14:paraId="2AE334C8" w14:textId="77777777" w:rsidR="00791CC6" w:rsidRPr="00980A71" w:rsidRDefault="00791CC6" w:rsidP="00791CC6">
      <w:pPr>
        <w:ind w:left="567" w:hanging="567"/>
        <w:contextualSpacing/>
        <w:jc w:val="both"/>
        <w:rPr>
          <w:sz w:val="22"/>
          <w:szCs w:val="22"/>
        </w:rPr>
      </w:pPr>
      <w:r>
        <w:rPr>
          <w:sz w:val="22"/>
          <w:szCs w:val="22"/>
        </w:rPr>
        <w:t xml:space="preserve">12.2. </w:t>
      </w:r>
      <w:r w:rsidRPr="00980A71">
        <w:rPr>
          <w:sz w:val="22"/>
          <w:szCs w:val="22"/>
        </w:rPr>
        <w:t xml:space="preserve">Felek szabályszerű írásbeli közlésnek tekintik az elektronikus úton (e-mail-en) és a faxon elküldött írásbeli üzeneteket is. Kétség esetén mind az elektronikus levél, a levél, mind a fax esetében a küldő felet terheli annak a bizonyítása, hogy a másik fél részére az üzenetet megküldte. Az üzenet megküldése bizonyítható ajánlott postai küldemény esetén feladóvevénnyel, hiba és megszakításmentes adást bizonyító </w:t>
      </w:r>
      <w:proofErr w:type="gramStart"/>
      <w:r w:rsidRPr="00980A71">
        <w:rPr>
          <w:sz w:val="22"/>
          <w:szCs w:val="22"/>
        </w:rPr>
        <w:t>fax igazoló</w:t>
      </w:r>
      <w:proofErr w:type="gramEnd"/>
      <w:r w:rsidRPr="00980A71">
        <w:rPr>
          <w:sz w:val="22"/>
          <w:szCs w:val="22"/>
        </w:rPr>
        <w:t xml:space="preserve"> szelvénnyel, amelyből megállapítható, hogy hiba visszajelentés nem történt, továbbá az elküldött e-mail megnyitását igazoló üzenettel.</w:t>
      </w:r>
    </w:p>
    <w:p w14:paraId="696C96A6" w14:textId="77777777" w:rsidR="00791CC6" w:rsidRPr="000267CD" w:rsidRDefault="00791CC6" w:rsidP="00791CC6">
      <w:pPr>
        <w:pStyle w:val="Listaszerbekezds"/>
        <w:ind w:left="567" w:hanging="567"/>
        <w:jc w:val="both"/>
        <w:rPr>
          <w:sz w:val="22"/>
          <w:szCs w:val="22"/>
        </w:rPr>
      </w:pPr>
    </w:p>
    <w:p w14:paraId="05DC4EC7" w14:textId="77777777" w:rsidR="00791CC6" w:rsidRPr="00980A71" w:rsidRDefault="00791CC6" w:rsidP="00791CC6">
      <w:pPr>
        <w:ind w:left="567" w:hanging="567"/>
        <w:contextualSpacing/>
        <w:jc w:val="both"/>
        <w:rPr>
          <w:sz w:val="22"/>
          <w:szCs w:val="22"/>
        </w:rPr>
      </w:pPr>
      <w:r>
        <w:rPr>
          <w:sz w:val="22"/>
          <w:szCs w:val="22"/>
        </w:rPr>
        <w:t xml:space="preserve">12.3. </w:t>
      </w:r>
      <w:r w:rsidRPr="00980A71">
        <w:rPr>
          <w:sz w:val="22"/>
          <w:szCs w:val="22"/>
        </w:rPr>
        <w:t xml:space="preserve">Felek ugyanakkor kötelezik magukat arra, hogy a </w:t>
      </w:r>
      <w:r>
        <w:rPr>
          <w:sz w:val="22"/>
          <w:szCs w:val="22"/>
        </w:rPr>
        <w:t>Keretmegállapodás</w:t>
      </w:r>
      <w:r w:rsidRPr="00980A71">
        <w:rPr>
          <w:sz w:val="22"/>
          <w:szCs w:val="22"/>
        </w:rPr>
        <w:t xml:space="preserve"> teljesítése szempontjából különösen fontos okiratokat (többek között: szerződésmódosítás, szakértői óra-elszámolás, bizalmas okiratok stb.) személyesen, illetve ajánlott, tértivevényes levél útján juttatják el a címzett részére.</w:t>
      </w:r>
    </w:p>
    <w:p w14:paraId="6FC6CE0E" w14:textId="77777777" w:rsidR="00791CC6" w:rsidRPr="000267CD" w:rsidRDefault="00791CC6" w:rsidP="00791CC6">
      <w:pPr>
        <w:pStyle w:val="Listaszerbekezds"/>
        <w:ind w:left="567" w:hanging="567"/>
        <w:jc w:val="both"/>
        <w:rPr>
          <w:sz w:val="22"/>
          <w:szCs w:val="22"/>
        </w:rPr>
      </w:pPr>
    </w:p>
    <w:p w14:paraId="38DBDDE8" w14:textId="77777777" w:rsidR="00791CC6" w:rsidRDefault="00791CC6" w:rsidP="00791CC6">
      <w:pPr>
        <w:ind w:left="567" w:hanging="567"/>
        <w:contextualSpacing/>
        <w:jc w:val="both"/>
        <w:rPr>
          <w:b/>
          <w:sz w:val="22"/>
          <w:szCs w:val="22"/>
          <w:u w:val="single"/>
        </w:rPr>
      </w:pPr>
      <w:r>
        <w:rPr>
          <w:sz w:val="22"/>
          <w:szCs w:val="22"/>
        </w:rPr>
        <w:t xml:space="preserve">12.4. </w:t>
      </w:r>
      <w:r w:rsidRPr="00980A71">
        <w:rPr>
          <w:sz w:val="22"/>
          <w:szCs w:val="22"/>
        </w:rPr>
        <w:t xml:space="preserve">Felek a jelen </w:t>
      </w:r>
      <w:r>
        <w:rPr>
          <w:sz w:val="22"/>
          <w:szCs w:val="22"/>
        </w:rPr>
        <w:t>Keretmegállapodással</w:t>
      </w:r>
      <w:r w:rsidRPr="00980A71">
        <w:rPr>
          <w:sz w:val="22"/>
          <w:szCs w:val="22"/>
        </w:rPr>
        <w:t xml:space="preserve"> kapcsolatos kommunikáció bonyolítására és nyilatkozatok megtételére az alábbi személyeket jelölik ki:</w:t>
      </w:r>
    </w:p>
    <w:p w14:paraId="65DCD9A2" w14:textId="77777777" w:rsidR="00791CC6" w:rsidRPr="000267CD" w:rsidRDefault="00791CC6" w:rsidP="00791CC6">
      <w:pPr>
        <w:ind w:left="567" w:hanging="567"/>
        <w:contextualSpacing/>
        <w:jc w:val="both"/>
        <w:rPr>
          <w:b/>
          <w:sz w:val="22"/>
          <w:szCs w:val="22"/>
          <w:u w:val="single"/>
        </w:rPr>
      </w:pPr>
    </w:p>
    <w:p w14:paraId="6495F936" w14:textId="77777777" w:rsidR="00791CC6" w:rsidRPr="000267CD" w:rsidRDefault="00791CC6" w:rsidP="00791CC6">
      <w:pPr>
        <w:ind w:left="567"/>
        <w:jc w:val="both"/>
        <w:rPr>
          <w:b/>
          <w:sz w:val="22"/>
          <w:szCs w:val="22"/>
          <w:u w:val="single"/>
        </w:rPr>
      </w:pPr>
      <w:r w:rsidRPr="000267CD">
        <w:rPr>
          <w:b/>
          <w:sz w:val="22"/>
          <w:szCs w:val="22"/>
          <w:u w:val="single"/>
        </w:rPr>
        <w:t>Megbízó részéről:</w:t>
      </w:r>
    </w:p>
    <w:p w14:paraId="688672E4" w14:textId="77777777" w:rsidR="00791CC6" w:rsidRPr="000267CD" w:rsidRDefault="00791CC6" w:rsidP="00791CC6">
      <w:pPr>
        <w:ind w:left="567"/>
        <w:jc w:val="both"/>
        <w:rPr>
          <w:sz w:val="22"/>
          <w:szCs w:val="22"/>
        </w:rPr>
      </w:pPr>
      <w:r w:rsidRPr="000267CD">
        <w:rPr>
          <w:sz w:val="22"/>
          <w:szCs w:val="22"/>
        </w:rPr>
        <w:t>Név:</w:t>
      </w:r>
      <w:r w:rsidRPr="000267CD">
        <w:rPr>
          <w:sz w:val="22"/>
          <w:szCs w:val="22"/>
        </w:rPr>
        <w:tab/>
        <w:t>…</w:t>
      </w:r>
      <w:proofErr w:type="gramStart"/>
      <w:r w:rsidRPr="000267CD">
        <w:rPr>
          <w:sz w:val="22"/>
          <w:szCs w:val="22"/>
        </w:rPr>
        <w:t>…………………………….</w:t>
      </w:r>
      <w:proofErr w:type="gramEnd"/>
    </w:p>
    <w:p w14:paraId="08F292B6" w14:textId="77777777" w:rsidR="00791CC6" w:rsidRPr="000267CD" w:rsidRDefault="00791CC6" w:rsidP="00791CC6">
      <w:pPr>
        <w:ind w:left="567"/>
        <w:jc w:val="both"/>
        <w:rPr>
          <w:sz w:val="22"/>
          <w:szCs w:val="22"/>
        </w:rPr>
      </w:pPr>
      <w:r w:rsidRPr="000267CD">
        <w:rPr>
          <w:sz w:val="22"/>
          <w:szCs w:val="22"/>
        </w:rPr>
        <w:t>Beosztás:</w:t>
      </w:r>
      <w:r w:rsidRPr="000267CD">
        <w:rPr>
          <w:sz w:val="22"/>
          <w:szCs w:val="22"/>
        </w:rPr>
        <w:tab/>
        <w:t>…</w:t>
      </w:r>
      <w:proofErr w:type="gramStart"/>
      <w:r w:rsidRPr="000267CD">
        <w:rPr>
          <w:sz w:val="22"/>
          <w:szCs w:val="22"/>
        </w:rPr>
        <w:t>…………………..</w:t>
      </w:r>
      <w:proofErr w:type="gramEnd"/>
    </w:p>
    <w:p w14:paraId="5CF30996" w14:textId="77777777" w:rsidR="00791CC6" w:rsidRPr="000267CD" w:rsidRDefault="00791CC6" w:rsidP="00791CC6">
      <w:pPr>
        <w:ind w:left="567"/>
        <w:jc w:val="both"/>
        <w:rPr>
          <w:sz w:val="22"/>
          <w:szCs w:val="22"/>
        </w:rPr>
      </w:pPr>
      <w:r w:rsidRPr="000267CD">
        <w:rPr>
          <w:sz w:val="22"/>
          <w:szCs w:val="22"/>
        </w:rPr>
        <w:t>Cím:</w:t>
      </w:r>
      <w:r w:rsidRPr="000267CD">
        <w:rPr>
          <w:sz w:val="22"/>
          <w:szCs w:val="22"/>
        </w:rPr>
        <w:tab/>
        <w:t xml:space="preserve">Miniszterelnökség </w:t>
      </w:r>
    </w:p>
    <w:p w14:paraId="72C3A58B" w14:textId="77777777" w:rsidR="00791CC6" w:rsidRPr="000267CD" w:rsidRDefault="00791CC6" w:rsidP="00791CC6">
      <w:pPr>
        <w:ind w:left="567"/>
        <w:jc w:val="both"/>
        <w:rPr>
          <w:sz w:val="22"/>
          <w:szCs w:val="22"/>
        </w:rPr>
      </w:pPr>
      <w:r w:rsidRPr="000267CD">
        <w:rPr>
          <w:sz w:val="22"/>
          <w:szCs w:val="22"/>
        </w:rPr>
        <w:tab/>
      </w:r>
      <w:r w:rsidRPr="000267CD">
        <w:rPr>
          <w:sz w:val="22"/>
          <w:szCs w:val="22"/>
        </w:rPr>
        <w:tab/>
        <w:t xml:space="preserve">Közbeszerzési </w:t>
      </w:r>
      <w:r>
        <w:rPr>
          <w:sz w:val="22"/>
          <w:szCs w:val="22"/>
        </w:rPr>
        <w:t>Ellenőrzési</w:t>
      </w:r>
      <w:r w:rsidRPr="000267CD">
        <w:rPr>
          <w:sz w:val="22"/>
          <w:szCs w:val="22"/>
        </w:rPr>
        <w:t xml:space="preserve"> Főosztály </w:t>
      </w:r>
    </w:p>
    <w:p w14:paraId="56B2AE78" w14:textId="77777777" w:rsidR="00791CC6" w:rsidRPr="000267CD" w:rsidRDefault="00791CC6" w:rsidP="00791CC6">
      <w:pPr>
        <w:pStyle w:val="NormlWeb"/>
        <w:spacing w:before="0" w:beforeAutospacing="0" w:after="0" w:afterAutospacing="0"/>
        <w:ind w:left="567" w:right="147"/>
        <w:jc w:val="both"/>
        <w:rPr>
          <w:color w:val="auto"/>
          <w:sz w:val="22"/>
          <w:szCs w:val="22"/>
        </w:rPr>
      </w:pPr>
      <w:r w:rsidRPr="000267CD">
        <w:rPr>
          <w:color w:val="auto"/>
          <w:sz w:val="22"/>
          <w:szCs w:val="22"/>
        </w:rPr>
        <w:tab/>
      </w:r>
      <w:r w:rsidRPr="000267CD">
        <w:rPr>
          <w:color w:val="auto"/>
          <w:sz w:val="22"/>
          <w:szCs w:val="22"/>
        </w:rPr>
        <w:tab/>
        <w:t>1077 Budapest, Wesselényi út 20-22.</w:t>
      </w:r>
    </w:p>
    <w:p w14:paraId="1FDC1DDE" w14:textId="77777777" w:rsidR="00791CC6" w:rsidRPr="000267CD" w:rsidRDefault="00791CC6" w:rsidP="00791CC6">
      <w:pPr>
        <w:ind w:left="567"/>
        <w:jc w:val="both"/>
        <w:rPr>
          <w:sz w:val="22"/>
          <w:szCs w:val="22"/>
        </w:rPr>
      </w:pPr>
      <w:r w:rsidRPr="000267CD">
        <w:rPr>
          <w:sz w:val="22"/>
          <w:szCs w:val="22"/>
        </w:rPr>
        <w:t>Telefon:</w:t>
      </w:r>
      <w:r w:rsidRPr="000267CD">
        <w:rPr>
          <w:sz w:val="22"/>
          <w:szCs w:val="22"/>
        </w:rPr>
        <w:tab/>
        <w:t xml:space="preserve">(36-1) </w:t>
      </w:r>
    </w:p>
    <w:p w14:paraId="5A72932E" w14:textId="77777777" w:rsidR="00791CC6" w:rsidRPr="000267CD" w:rsidRDefault="00791CC6" w:rsidP="00791CC6">
      <w:pPr>
        <w:ind w:left="567"/>
        <w:jc w:val="both"/>
        <w:rPr>
          <w:sz w:val="22"/>
          <w:szCs w:val="22"/>
        </w:rPr>
      </w:pPr>
      <w:r w:rsidRPr="000267CD">
        <w:rPr>
          <w:sz w:val="22"/>
          <w:szCs w:val="22"/>
        </w:rPr>
        <w:t>Telefax:</w:t>
      </w:r>
      <w:r w:rsidRPr="000267CD">
        <w:rPr>
          <w:sz w:val="22"/>
          <w:szCs w:val="22"/>
        </w:rPr>
        <w:tab/>
        <w:t xml:space="preserve">(36-1) </w:t>
      </w:r>
    </w:p>
    <w:p w14:paraId="78853B20" w14:textId="77777777" w:rsidR="00791CC6" w:rsidRPr="000267CD" w:rsidRDefault="00791CC6" w:rsidP="00791CC6">
      <w:pPr>
        <w:ind w:left="567"/>
        <w:jc w:val="both"/>
        <w:rPr>
          <w:sz w:val="22"/>
          <w:szCs w:val="22"/>
        </w:rPr>
      </w:pPr>
      <w:r w:rsidRPr="000267CD">
        <w:rPr>
          <w:sz w:val="22"/>
          <w:szCs w:val="22"/>
        </w:rPr>
        <w:t>E-mail:</w:t>
      </w:r>
      <w:r w:rsidRPr="000267CD">
        <w:rPr>
          <w:sz w:val="22"/>
          <w:szCs w:val="22"/>
        </w:rPr>
        <w:tab/>
      </w:r>
    </w:p>
    <w:p w14:paraId="2A3A3EA6" w14:textId="77777777" w:rsidR="00791CC6" w:rsidRPr="000267CD" w:rsidRDefault="00791CC6" w:rsidP="00791CC6">
      <w:pPr>
        <w:ind w:left="567"/>
        <w:jc w:val="both"/>
        <w:rPr>
          <w:b/>
          <w:sz w:val="22"/>
          <w:szCs w:val="22"/>
          <w:u w:val="single"/>
        </w:rPr>
      </w:pPr>
    </w:p>
    <w:p w14:paraId="1782423F" w14:textId="77777777" w:rsidR="00791CC6" w:rsidRPr="000267CD" w:rsidRDefault="00791CC6" w:rsidP="00791CC6">
      <w:pPr>
        <w:ind w:left="567"/>
        <w:jc w:val="both"/>
        <w:rPr>
          <w:b/>
          <w:sz w:val="22"/>
          <w:szCs w:val="22"/>
          <w:u w:val="single"/>
        </w:rPr>
      </w:pPr>
      <w:r w:rsidRPr="000267CD">
        <w:rPr>
          <w:b/>
          <w:sz w:val="22"/>
          <w:szCs w:val="22"/>
          <w:u w:val="single"/>
        </w:rPr>
        <w:t>Megbízott részéről:</w:t>
      </w:r>
    </w:p>
    <w:p w14:paraId="7B34197D" w14:textId="77777777" w:rsidR="00791CC6" w:rsidRPr="000267CD" w:rsidRDefault="00791CC6" w:rsidP="00791CC6">
      <w:pPr>
        <w:ind w:left="567"/>
        <w:jc w:val="both"/>
        <w:rPr>
          <w:sz w:val="22"/>
          <w:szCs w:val="22"/>
        </w:rPr>
      </w:pPr>
      <w:r w:rsidRPr="000267CD">
        <w:rPr>
          <w:sz w:val="22"/>
          <w:szCs w:val="22"/>
        </w:rPr>
        <w:t>Név:</w:t>
      </w:r>
    </w:p>
    <w:p w14:paraId="18C2CFDE" w14:textId="77777777" w:rsidR="00791CC6" w:rsidRPr="000267CD" w:rsidRDefault="00791CC6" w:rsidP="00791CC6">
      <w:pPr>
        <w:ind w:left="567"/>
        <w:jc w:val="both"/>
        <w:rPr>
          <w:sz w:val="22"/>
          <w:szCs w:val="22"/>
        </w:rPr>
      </w:pPr>
      <w:r w:rsidRPr="000267CD">
        <w:rPr>
          <w:sz w:val="22"/>
          <w:szCs w:val="22"/>
        </w:rPr>
        <w:t>Beosztás:</w:t>
      </w:r>
    </w:p>
    <w:p w14:paraId="04AD2A14" w14:textId="77777777" w:rsidR="00791CC6" w:rsidRPr="000267CD" w:rsidRDefault="00791CC6" w:rsidP="00791CC6">
      <w:pPr>
        <w:ind w:left="567"/>
        <w:jc w:val="both"/>
        <w:rPr>
          <w:sz w:val="22"/>
          <w:szCs w:val="22"/>
        </w:rPr>
      </w:pPr>
      <w:r w:rsidRPr="000267CD">
        <w:rPr>
          <w:sz w:val="22"/>
          <w:szCs w:val="22"/>
        </w:rPr>
        <w:t>Cím:</w:t>
      </w:r>
    </w:p>
    <w:p w14:paraId="0233FE1D" w14:textId="77777777" w:rsidR="00791CC6" w:rsidRPr="000267CD" w:rsidRDefault="00791CC6" w:rsidP="00791CC6">
      <w:pPr>
        <w:ind w:left="567" w:hanging="567"/>
        <w:jc w:val="both"/>
        <w:rPr>
          <w:sz w:val="22"/>
          <w:szCs w:val="22"/>
        </w:rPr>
      </w:pPr>
      <w:r>
        <w:rPr>
          <w:sz w:val="22"/>
          <w:szCs w:val="22"/>
        </w:rPr>
        <w:tab/>
      </w:r>
      <w:r w:rsidRPr="000267CD">
        <w:rPr>
          <w:sz w:val="22"/>
          <w:szCs w:val="22"/>
        </w:rPr>
        <w:t>Telefon:</w:t>
      </w:r>
    </w:p>
    <w:p w14:paraId="1FA83E88" w14:textId="77777777" w:rsidR="00791CC6" w:rsidRPr="000267CD" w:rsidRDefault="00791CC6" w:rsidP="00791CC6">
      <w:pPr>
        <w:ind w:left="567" w:hanging="567"/>
        <w:jc w:val="both"/>
        <w:rPr>
          <w:sz w:val="22"/>
          <w:szCs w:val="22"/>
        </w:rPr>
      </w:pPr>
      <w:r>
        <w:rPr>
          <w:sz w:val="22"/>
          <w:szCs w:val="22"/>
        </w:rPr>
        <w:tab/>
      </w:r>
      <w:r w:rsidRPr="000267CD">
        <w:rPr>
          <w:sz w:val="22"/>
          <w:szCs w:val="22"/>
        </w:rPr>
        <w:t>Telefax:</w:t>
      </w:r>
    </w:p>
    <w:p w14:paraId="1473B064" w14:textId="77777777" w:rsidR="00791CC6" w:rsidRPr="000267CD" w:rsidRDefault="00791CC6" w:rsidP="00791CC6">
      <w:pPr>
        <w:ind w:left="567" w:hanging="567"/>
        <w:jc w:val="both"/>
        <w:rPr>
          <w:sz w:val="22"/>
          <w:szCs w:val="22"/>
        </w:rPr>
      </w:pPr>
      <w:r>
        <w:rPr>
          <w:sz w:val="22"/>
          <w:szCs w:val="22"/>
        </w:rPr>
        <w:tab/>
      </w:r>
      <w:r w:rsidRPr="000267CD">
        <w:rPr>
          <w:sz w:val="22"/>
          <w:szCs w:val="22"/>
        </w:rPr>
        <w:t>E-mail:</w:t>
      </w:r>
    </w:p>
    <w:p w14:paraId="3542B3A9" w14:textId="77777777" w:rsidR="00791CC6" w:rsidRPr="000267CD" w:rsidRDefault="00791CC6" w:rsidP="00791CC6">
      <w:pPr>
        <w:jc w:val="both"/>
        <w:rPr>
          <w:sz w:val="22"/>
          <w:szCs w:val="22"/>
        </w:rPr>
      </w:pPr>
    </w:p>
    <w:p w14:paraId="5AF3313C" w14:textId="77777777" w:rsidR="00791CC6" w:rsidRPr="00980A71" w:rsidRDefault="00791CC6" w:rsidP="00791CC6">
      <w:pPr>
        <w:ind w:left="567" w:hanging="567"/>
        <w:contextualSpacing/>
        <w:jc w:val="both"/>
        <w:rPr>
          <w:sz w:val="22"/>
          <w:szCs w:val="22"/>
        </w:rPr>
      </w:pPr>
      <w:r>
        <w:rPr>
          <w:sz w:val="22"/>
          <w:szCs w:val="22"/>
        </w:rPr>
        <w:t xml:space="preserve">12.5. </w:t>
      </w:r>
      <w:r w:rsidRPr="00980A71">
        <w:rPr>
          <w:sz w:val="22"/>
          <w:szCs w:val="22"/>
        </w:rPr>
        <w:t>Felek a kapcsolattartók személyében vagy fenti adataiban bekövetkezett minden változásról kötelesek egymást haladéktalanul írásban értesíteni.</w:t>
      </w:r>
    </w:p>
    <w:p w14:paraId="3EB4B8A4" w14:textId="77777777" w:rsidR="00791CC6" w:rsidRPr="000267CD" w:rsidRDefault="00791CC6" w:rsidP="00791CC6">
      <w:pPr>
        <w:pStyle w:val="Listaszerbekezds"/>
        <w:ind w:left="567" w:hanging="567"/>
        <w:contextualSpacing/>
        <w:jc w:val="both"/>
        <w:rPr>
          <w:sz w:val="22"/>
          <w:szCs w:val="22"/>
        </w:rPr>
      </w:pPr>
    </w:p>
    <w:p w14:paraId="361C505C" w14:textId="77777777" w:rsidR="00791CC6" w:rsidRPr="00980A71" w:rsidRDefault="00791CC6" w:rsidP="00791CC6">
      <w:pPr>
        <w:ind w:left="567" w:hanging="567"/>
        <w:contextualSpacing/>
        <w:jc w:val="both"/>
        <w:rPr>
          <w:sz w:val="22"/>
          <w:szCs w:val="22"/>
        </w:rPr>
      </w:pPr>
      <w:r>
        <w:rPr>
          <w:sz w:val="22"/>
          <w:szCs w:val="22"/>
        </w:rPr>
        <w:t xml:space="preserve">12.6. </w:t>
      </w:r>
      <w:r w:rsidRPr="00980A71">
        <w:rPr>
          <w:sz w:val="22"/>
          <w:szCs w:val="22"/>
        </w:rPr>
        <w:t xml:space="preserve">A kapcsolattartók személyében vagy fenti adataiban bekövetkező változás nem minősül szerződésmódosításra okot adó módosításnak. </w:t>
      </w:r>
    </w:p>
    <w:p w14:paraId="774398A9" w14:textId="77777777" w:rsidR="00791CC6" w:rsidRPr="000267CD" w:rsidRDefault="00791CC6" w:rsidP="00791CC6">
      <w:pPr>
        <w:ind w:left="357"/>
        <w:jc w:val="both"/>
        <w:rPr>
          <w:sz w:val="22"/>
          <w:szCs w:val="22"/>
        </w:rPr>
      </w:pPr>
    </w:p>
    <w:p w14:paraId="774470EB" w14:textId="77777777" w:rsidR="00791CC6" w:rsidRPr="000267CD" w:rsidRDefault="00791CC6" w:rsidP="00791CC6">
      <w:pPr>
        <w:pStyle w:val="Listaszerbekezds"/>
        <w:numPr>
          <w:ilvl w:val="0"/>
          <w:numId w:val="11"/>
        </w:numPr>
        <w:ind w:left="284" w:hanging="284"/>
        <w:contextualSpacing/>
        <w:jc w:val="both"/>
        <w:rPr>
          <w:b/>
          <w:sz w:val="22"/>
          <w:szCs w:val="22"/>
        </w:rPr>
      </w:pPr>
      <w:r>
        <w:rPr>
          <w:b/>
          <w:sz w:val="22"/>
          <w:szCs w:val="22"/>
        </w:rPr>
        <w:t xml:space="preserve"> </w:t>
      </w:r>
      <w:r w:rsidRPr="000267CD">
        <w:rPr>
          <w:b/>
          <w:sz w:val="22"/>
          <w:szCs w:val="22"/>
        </w:rPr>
        <w:t>Vitás ügyek elintézése</w:t>
      </w:r>
    </w:p>
    <w:p w14:paraId="17ACEC5F" w14:textId="77777777" w:rsidR="00791CC6" w:rsidRPr="000267CD" w:rsidRDefault="00791CC6" w:rsidP="00791CC6">
      <w:pPr>
        <w:jc w:val="both"/>
        <w:rPr>
          <w:b/>
          <w:sz w:val="22"/>
          <w:szCs w:val="22"/>
        </w:rPr>
      </w:pPr>
    </w:p>
    <w:p w14:paraId="5FF4BBDF" w14:textId="77777777" w:rsidR="00791CC6" w:rsidRPr="00980A71" w:rsidRDefault="00791CC6" w:rsidP="00791CC6">
      <w:pPr>
        <w:ind w:left="567" w:hanging="567"/>
        <w:contextualSpacing/>
        <w:jc w:val="both"/>
        <w:rPr>
          <w:sz w:val="22"/>
          <w:szCs w:val="22"/>
        </w:rPr>
      </w:pPr>
      <w:r>
        <w:rPr>
          <w:sz w:val="22"/>
          <w:szCs w:val="22"/>
        </w:rPr>
        <w:t xml:space="preserve">13.1. </w:t>
      </w:r>
      <w:r w:rsidRPr="00980A71">
        <w:rPr>
          <w:sz w:val="22"/>
          <w:szCs w:val="22"/>
        </w:rPr>
        <w:t xml:space="preserve">Felek arra törekednek, hogy a </w:t>
      </w:r>
      <w:r>
        <w:rPr>
          <w:sz w:val="22"/>
          <w:szCs w:val="22"/>
        </w:rPr>
        <w:t>Keretmegállapodás</w:t>
      </w:r>
      <w:r w:rsidRPr="00980A71">
        <w:rPr>
          <w:sz w:val="22"/>
          <w:szCs w:val="22"/>
        </w:rPr>
        <w:t xml:space="preserve"> alapján, vagy azzal kapcsolatban közöttük felmerülő bármilyen nézeteltérést vagy vitát békés úton rendezzenek, közvetlen tárgyalás útján.</w:t>
      </w:r>
    </w:p>
    <w:p w14:paraId="4AD83F2A" w14:textId="77777777" w:rsidR="00791CC6" w:rsidRPr="000267CD" w:rsidRDefault="00791CC6" w:rsidP="00791CC6">
      <w:pPr>
        <w:pStyle w:val="Listaszerbekezds"/>
        <w:ind w:left="567" w:hanging="567"/>
        <w:jc w:val="both"/>
        <w:rPr>
          <w:sz w:val="22"/>
          <w:szCs w:val="22"/>
        </w:rPr>
      </w:pPr>
    </w:p>
    <w:p w14:paraId="64FC1056" w14:textId="77777777" w:rsidR="00791CC6" w:rsidRPr="00980A71" w:rsidRDefault="00791CC6" w:rsidP="00791CC6">
      <w:pPr>
        <w:ind w:left="567" w:hanging="567"/>
        <w:contextualSpacing/>
        <w:jc w:val="both"/>
        <w:rPr>
          <w:sz w:val="22"/>
          <w:szCs w:val="22"/>
        </w:rPr>
      </w:pPr>
      <w:r>
        <w:rPr>
          <w:sz w:val="22"/>
          <w:szCs w:val="22"/>
        </w:rPr>
        <w:t xml:space="preserve">13.2. </w:t>
      </w:r>
      <w:proofErr w:type="gramStart"/>
      <w:r w:rsidRPr="00980A71">
        <w:rPr>
          <w:sz w:val="22"/>
          <w:szCs w:val="22"/>
        </w:rPr>
        <w:t xml:space="preserve">Ha a Megbízó és a Megbízott a közvetlen tárgyalások megkezdésétől számítva 60 (hatvan) napon belül nem tudja békés úton megoldani szerződéses vitáját, mely a </w:t>
      </w:r>
      <w:r>
        <w:rPr>
          <w:sz w:val="22"/>
          <w:szCs w:val="22"/>
        </w:rPr>
        <w:t xml:space="preserve">Keretmegállapodás </w:t>
      </w:r>
      <w:r w:rsidRPr="00980A71">
        <w:rPr>
          <w:sz w:val="22"/>
          <w:szCs w:val="22"/>
        </w:rPr>
        <w:lastRenderedPageBreak/>
        <w:t xml:space="preserve">alapján vagy azzal kapcsolatban alakult ki, úgy erre a jogvitára - ideértve a </w:t>
      </w:r>
      <w:r>
        <w:rPr>
          <w:sz w:val="22"/>
          <w:szCs w:val="22"/>
        </w:rPr>
        <w:t>Keretmegállapodás</w:t>
      </w:r>
      <w:r w:rsidRPr="00980A71">
        <w:rPr>
          <w:sz w:val="22"/>
          <w:szCs w:val="22"/>
        </w:rPr>
        <w:t xml:space="preserve"> létrejöttével, érvényességével, megszüntetésével kapcsolatos jogvitákat a felek – értékhatártól függően – a ………………………… és a …………………………. kizárólagos illetékességét kötik ki.</w:t>
      </w:r>
      <w:proofErr w:type="gramEnd"/>
      <w:r>
        <w:rPr>
          <w:sz w:val="22"/>
          <w:szCs w:val="22"/>
        </w:rPr>
        <w:t xml:space="preserve"> A jelen pontban szereplő kikötés kifejezetten kiterjed mind a </w:t>
      </w:r>
      <w:proofErr w:type="spellStart"/>
      <w:r>
        <w:rPr>
          <w:sz w:val="22"/>
          <w:szCs w:val="22"/>
        </w:rPr>
        <w:t>Keretmegállapodásra</w:t>
      </w:r>
      <w:proofErr w:type="spellEnd"/>
      <w:r>
        <w:rPr>
          <w:sz w:val="22"/>
          <w:szCs w:val="22"/>
        </w:rPr>
        <w:t>, mind a jelen keretmegállapodás alapján megkötésre kerülő egyedi keretszerződésekre.</w:t>
      </w:r>
    </w:p>
    <w:p w14:paraId="350BAA87" w14:textId="77777777" w:rsidR="00791CC6" w:rsidRDefault="00791CC6" w:rsidP="00791CC6">
      <w:pPr>
        <w:jc w:val="both"/>
        <w:rPr>
          <w:b/>
          <w:sz w:val="22"/>
          <w:szCs w:val="22"/>
        </w:rPr>
      </w:pPr>
    </w:p>
    <w:p w14:paraId="576C8ACC" w14:textId="77777777" w:rsidR="003C7F86" w:rsidRPr="000267CD" w:rsidRDefault="003C7F86" w:rsidP="00791CC6">
      <w:pPr>
        <w:jc w:val="both"/>
        <w:rPr>
          <w:b/>
          <w:sz w:val="22"/>
          <w:szCs w:val="22"/>
        </w:rPr>
      </w:pPr>
    </w:p>
    <w:p w14:paraId="1B99DD7A" w14:textId="77777777" w:rsidR="00791CC6" w:rsidRPr="000267CD" w:rsidRDefault="00791CC6" w:rsidP="00791CC6">
      <w:pPr>
        <w:pStyle w:val="Listaszerbekezds"/>
        <w:numPr>
          <w:ilvl w:val="0"/>
          <w:numId w:val="11"/>
        </w:numPr>
        <w:ind w:left="284" w:hanging="284"/>
        <w:contextualSpacing/>
        <w:jc w:val="both"/>
        <w:rPr>
          <w:b/>
          <w:sz w:val="22"/>
          <w:szCs w:val="22"/>
        </w:rPr>
      </w:pPr>
      <w:r>
        <w:rPr>
          <w:b/>
          <w:sz w:val="22"/>
          <w:szCs w:val="22"/>
        </w:rPr>
        <w:t xml:space="preserve"> </w:t>
      </w:r>
      <w:r w:rsidRPr="000267CD">
        <w:rPr>
          <w:b/>
          <w:sz w:val="22"/>
          <w:szCs w:val="22"/>
        </w:rPr>
        <w:t xml:space="preserve">A </w:t>
      </w:r>
      <w:r w:rsidRPr="00525C91">
        <w:rPr>
          <w:b/>
          <w:sz w:val="22"/>
          <w:szCs w:val="22"/>
        </w:rPr>
        <w:t>Keretmegállapodás</w:t>
      </w:r>
      <w:r w:rsidRPr="000267CD">
        <w:rPr>
          <w:b/>
          <w:sz w:val="22"/>
          <w:szCs w:val="22"/>
        </w:rPr>
        <w:t xml:space="preserve"> módosítása és megszűnése</w:t>
      </w:r>
    </w:p>
    <w:p w14:paraId="78D26264" w14:textId="77777777" w:rsidR="00791CC6" w:rsidRPr="000267CD" w:rsidRDefault="00791CC6" w:rsidP="00791CC6">
      <w:pPr>
        <w:jc w:val="both"/>
        <w:rPr>
          <w:b/>
          <w:sz w:val="22"/>
          <w:szCs w:val="22"/>
        </w:rPr>
      </w:pPr>
    </w:p>
    <w:p w14:paraId="3A1584B3" w14:textId="77777777" w:rsidR="00791CC6" w:rsidRPr="00F40EEE" w:rsidRDefault="00791CC6" w:rsidP="00791CC6">
      <w:pPr>
        <w:ind w:left="567" w:hanging="567"/>
        <w:contextualSpacing/>
        <w:jc w:val="both"/>
        <w:rPr>
          <w:sz w:val="22"/>
          <w:szCs w:val="22"/>
        </w:rPr>
      </w:pPr>
      <w:r>
        <w:rPr>
          <w:sz w:val="22"/>
          <w:szCs w:val="22"/>
        </w:rPr>
        <w:t xml:space="preserve">14.1. </w:t>
      </w:r>
      <w:r>
        <w:rPr>
          <w:sz w:val="22"/>
          <w:szCs w:val="22"/>
        </w:rPr>
        <w:tab/>
      </w:r>
      <w:r w:rsidRPr="00F40EEE">
        <w:rPr>
          <w:sz w:val="22"/>
          <w:szCs w:val="22"/>
        </w:rPr>
        <w:t>Jelen keretmegállapodás megszűnik, amennyiben a</w:t>
      </w:r>
      <w:r>
        <w:rPr>
          <w:sz w:val="22"/>
          <w:szCs w:val="22"/>
        </w:rPr>
        <w:t>z egyedi</w:t>
      </w:r>
      <w:r w:rsidRPr="00F40EEE">
        <w:rPr>
          <w:sz w:val="22"/>
          <w:szCs w:val="22"/>
        </w:rPr>
        <w:t xml:space="preserve"> megrendelések alapján történt telje</w:t>
      </w:r>
      <w:r w:rsidRPr="00A25E94">
        <w:rPr>
          <w:sz w:val="22"/>
          <w:szCs w:val="22"/>
        </w:rPr>
        <w:t>sítések összesített értéke elér</w:t>
      </w:r>
      <w:r>
        <w:rPr>
          <w:sz w:val="22"/>
          <w:szCs w:val="22"/>
        </w:rPr>
        <w:t>i</w:t>
      </w:r>
      <w:r w:rsidRPr="00F40EEE">
        <w:rPr>
          <w:sz w:val="22"/>
          <w:szCs w:val="22"/>
        </w:rPr>
        <w:t xml:space="preserve"> a 9.1. pontban meghatározott keretösszeget, vagy ha eltelt </w:t>
      </w:r>
      <w:proofErr w:type="gramStart"/>
      <w:r w:rsidRPr="00F40EEE">
        <w:rPr>
          <w:sz w:val="22"/>
          <w:szCs w:val="22"/>
        </w:rPr>
        <w:t>a</w:t>
      </w:r>
      <w:proofErr w:type="gramEnd"/>
      <w:r w:rsidRPr="00F40EEE">
        <w:rPr>
          <w:sz w:val="22"/>
          <w:szCs w:val="22"/>
        </w:rPr>
        <w:t xml:space="preserve"> 5.1 pontban meghatározott időtartam (amelyik feltétel a keretmegállapodás </w:t>
      </w:r>
      <w:r>
        <w:rPr>
          <w:sz w:val="22"/>
          <w:szCs w:val="22"/>
        </w:rPr>
        <w:t>hatálya alatt hamarabb bekövetkezik).</w:t>
      </w:r>
      <w:r w:rsidRPr="00F40EEE">
        <w:rPr>
          <w:sz w:val="22"/>
          <w:szCs w:val="22"/>
        </w:rPr>
        <w:t xml:space="preserve"> </w:t>
      </w:r>
    </w:p>
    <w:p w14:paraId="66908FEE" w14:textId="77777777" w:rsidR="00791CC6" w:rsidRPr="000267CD" w:rsidRDefault="00791CC6" w:rsidP="00791CC6">
      <w:pPr>
        <w:pStyle w:val="Listaszerbekezds"/>
        <w:ind w:left="567" w:hanging="567"/>
        <w:contextualSpacing/>
        <w:jc w:val="both"/>
        <w:rPr>
          <w:sz w:val="22"/>
          <w:szCs w:val="22"/>
        </w:rPr>
      </w:pPr>
    </w:p>
    <w:p w14:paraId="52EE938C" w14:textId="77777777" w:rsidR="00791CC6" w:rsidRPr="000267CD" w:rsidRDefault="00791CC6" w:rsidP="00791CC6">
      <w:pPr>
        <w:pStyle w:val="Listaszerbekezds"/>
        <w:ind w:left="567" w:hanging="567"/>
        <w:jc w:val="both"/>
        <w:rPr>
          <w:sz w:val="22"/>
          <w:szCs w:val="22"/>
        </w:rPr>
      </w:pPr>
      <w:r>
        <w:rPr>
          <w:sz w:val="22"/>
          <w:szCs w:val="22"/>
        </w:rPr>
        <w:tab/>
      </w:r>
      <w:r w:rsidRPr="000267CD">
        <w:rPr>
          <w:sz w:val="22"/>
          <w:szCs w:val="22"/>
        </w:rPr>
        <w:t xml:space="preserve">Azon, a jelen </w:t>
      </w:r>
      <w:r>
        <w:rPr>
          <w:sz w:val="22"/>
          <w:szCs w:val="22"/>
        </w:rPr>
        <w:t>Keretmegállapodás</w:t>
      </w:r>
      <w:r w:rsidRPr="000267CD">
        <w:rPr>
          <w:sz w:val="22"/>
          <w:szCs w:val="22"/>
        </w:rPr>
        <w:t xml:space="preserve"> alapján fennálló jogok és kötelezettségek, amelyeknek természetüknél fogva továbbra is fenn kell maradniuk, különös tekintettel a titoktartási kötelezettségre vonatkozó rendelkezésekre, a jelen </w:t>
      </w:r>
      <w:r>
        <w:rPr>
          <w:sz w:val="22"/>
          <w:szCs w:val="22"/>
        </w:rPr>
        <w:t>Keretmegállapodás</w:t>
      </w:r>
      <w:r w:rsidRPr="000267CD">
        <w:rPr>
          <w:sz w:val="22"/>
          <w:szCs w:val="22"/>
        </w:rPr>
        <w:t xml:space="preserve"> megszűnését követően is hatályban maradnak.</w:t>
      </w:r>
    </w:p>
    <w:p w14:paraId="259F45E4" w14:textId="77777777" w:rsidR="00791CC6" w:rsidRPr="000267CD" w:rsidRDefault="00791CC6" w:rsidP="00791CC6">
      <w:pPr>
        <w:pStyle w:val="Listaszerbekezds"/>
        <w:ind w:left="426" w:hanging="426"/>
        <w:jc w:val="both"/>
        <w:rPr>
          <w:sz w:val="22"/>
          <w:szCs w:val="22"/>
        </w:rPr>
      </w:pPr>
    </w:p>
    <w:p w14:paraId="6A49021C" w14:textId="77777777" w:rsidR="00791CC6" w:rsidRDefault="00791CC6" w:rsidP="00791CC6">
      <w:pPr>
        <w:ind w:left="567" w:hanging="567"/>
        <w:contextualSpacing/>
        <w:jc w:val="both"/>
        <w:rPr>
          <w:sz w:val="22"/>
          <w:szCs w:val="22"/>
        </w:rPr>
      </w:pPr>
      <w:r>
        <w:rPr>
          <w:sz w:val="22"/>
          <w:szCs w:val="22"/>
        </w:rPr>
        <w:t xml:space="preserve">14.2. </w:t>
      </w:r>
      <w:r>
        <w:rPr>
          <w:sz w:val="22"/>
          <w:szCs w:val="22"/>
        </w:rPr>
        <w:tab/>
      </w:r>
      <w:r w:rsidRPr="00484AEA">
        <w:rPr>
          <w:sz w:val="22"/>
          <w:szCs w:val="22"/>
        </w:rPr>
        <w:t xml:space="preserve">A Felek jogosultak a jelen </w:t>
      </w:r>
      <w:r>
        <w:rPr>
          <w:sz w:val="22"/>
          <w:szCs w:val="22"/>
        </w:rPr>
        <w:t>Keretmegállapodást</w:t>
      </w:r>
      <w:r w:rsidRPr="00484AEA">
        <w:rPr>
          <w:sz w:val="22"/>
          <w:szCs w:val="22"/>
        </w:rPr>
        <w:t xml:space="preserve"> felmondási idő nélkül felmondani a másik fél súlyos szerződésszegése esetén azt követően, hogy a szerződésszegő fél a szerződésszegés részleteit tartalmazó, az orvoslásra írásban felszólító értesítés kézhezvételét követően, az értesítésben meghatározott, de legfeljebb 3 (három) munkanapos határidőig nem orvosolja a szerződésszegést, amennyiben a szerződésszegés orvoslása nem eleve kizárt.</w:t>
      </w:r>
    </w:p>
    <w:p w14:paraId="0DE2D48D" w14:textId="77777777" w:rsidR="00791CC6" w:rsidRPr="00484AEA" w:rsidRDefault="00791CC6" w:rsidP="00791CC6">
      <w:pPr>
        <w:ind w:left="567" w:hanging="567"/>
        <w:contextualSpacing/>
        <w:jc w:val="both"/>
        <w:rPr>
          <w:sz w:val="22"/>
          <w:szCs w:val="22"/>
        </w:rPr>
      </w:pPr>
    </w:p>
    <w:p w14:paraId="5200D9AC" w14:textId="77777777" w:rsidR="00791CC6" w:rsidRDefault="00791CC6" w:rsidP="00791CC6">
      <w:pPr>
        <w:pStyle w:val="Listaszerbekezds"/>
        <w:ind w:left="567" w:hanging="567"/>
        <w:contextualSpacing/>
        <w:jc w:val="both"/>
        <w:rPr>
          <w:sz w:val="22"/>
          <w:szCs w:val="22"/>
        </w:rPr>
      </w:pPr>
      <w:r>
        <w:rPr>
          <w:sz w:val="22"/>
          <w:szCs w:val="22"/>
        </w:rPr>
        <w:tab/>
        <w:t>14.3. Jelen keretmegállapodás tekintetében súlyos szerződésszegésnek minősülő esetek továbbá az alábbiak:</w:t>
      </w:r>
    </w:p>
    <w:p w14:paraId="05AB7B06" w14:textId="77777777" w:rsidR="00791CC6" w:rsidRDefault="00791CC6" w:rsidP="00791CC6">
      <w:pPr>
        <w:pStyle w:val="Listaszerbekezds"/>
        <w:ind w:left="567" w:hanging="567"/>
        <w:jc w:val="both"/>
        <w:rPr>
          <w:sz w:val="22"/>
          <w:szCs w:val="22"/>
        </w:rPr>
      </w:pPr>
    </w:p>
    <w:p w14:paraId="1E9B38FF" w14:textId="77777777" w:rsidR="00791CC6" w:rsidRDefault="00791CC6" w:rsidP="00791CC6">
      <w:pPr>
        <w:pStyle w:val="Listaszerbekezds"/>
        <w:numPr>
          <w:ilvl w:val="0"/>
          <w:numId w:val="94"/>
        </w:numPr>
        <w:jc w:val="both"/>
        <w:rPr>
          <w:sz w:val="22"/>
          <w:szCs w:val="22"/>
        </w:rPr>
      </w:pPr>
      <w:r>
        <w:rPr>
          <w:sz w:val="22"/>
          <w:szCs w:val="22"/>
        </w:rPr>
        <w:t>Megbízott a jelen keretmegállapodás szerinti titoktartási kötelezettségét megszegte;</w:t>
      </w:r>
    </w:p>
    <w:p w14:paraId="43E661BB" w14:textId="26DA5600" w:rsidR="00791CC6" w:rsidRDefault="00791CC6" w:rsidP="00791CC6">
      <w:pPr>
        <w:pStyle w:val="Listaszerbekezds"/>
        <w:numPr>
          <w:ilvl w:val="0"/>
          <w:numId w:val="94"/>
        </w:numPr>
        <w:jc w:val="both"/>
        <w:rPr>
          <w:sz w:val="22"/>
          <w:szCs w:val="22"/>
        </w:rPr>
      </w:pPr>
      <w:r>
        <w:rPr>
          <w:sz w:val="22"/>
          <w:szCs w:val="22"/>
        </w:rPr>
        <w:t>Megbízott a keretmegállapodásos alapján kötött valamely egyedi keretszerződés alapján a megrendelést nem teljesíti</w:t>
      </w:r>
      <w:r w:rsidR="005112B6">
        <w:rPr>
          <w:sz w:val="22"/>
          <w:szCs w:val="22"/>
        </w:rPr>
        <w:t xml:space="preserve"> és/vagy a megrendelés meghiúsulással érintett</w:t>
      </w:r>
      <w:r>
        <w:rPr>
          <w:sz w:val="22"/>
          <w:szCs w:val="22"/>
        </w:rPr>
        <w:t xml:space="preserve"> </w:t>
      </w:r>
      <w:r w:rsidR="005112B6">
        <w:rPr>
          <w:sz w:val="22"/>
          <w:szCs w:val="22"/>
        </w:rPr>
        <w:t xml:space="preserve">1000 </w:t>
      </w:r>
      <w:r>
        <w:rPr>
          <w:sz w:val="22"/>
          <w:szCs w:val="22"/>
        </w:rPr>
        <w:t>alkalom esetén;</w:t>
      </w:r>
    </w:p>
    <w:p w14:paraId="035FEDE6" w14:textId="4E0166D9" w:rsidR="005112B6" w:rsidRDefault="005112B6" w:rsidP="00791CC6">
      <w:pPr>
        <w:pStyle w:val="Listaszerbekezds"/>
        <w:numPr>
          <w:ilvl w:val="0"/>
          <w:numId w:val="94"/>
        </w:numPr>
        <w:jc w:val="both"/>
        <w:rPr>
          <w:sz w:val="22"/>
          <w:szCs w:val="22"/>
        </w:rPr>
      </w:pPr>
      <w:r w:rsidRPr="00481F08">
        <w:rPr>
          <w:sz w:val="22"/>
          <w:szCs w:val="22"/>
        </w:rPr>
        <w:t>a</w:t>
      </w:r>
      <w:r>
        <w:rPr>
          <w:sz w:val="22"/>
          <w:szCs w:val="22"/>
        </w:rPr>
        <w:t xml:space="preserve"> hibás </w:t>
      </w:r>
      <w:r w:rsidR="00C00775">
        <w:rPr>
          <w:sz w:val="22"/>
          <w:szCs w:val="22"/>
        </w:rPr>
        <w:t xml:space="preserve">és/vagy meghiúsulással érintett </w:t>
      </w:r>
      <w:r>
        <w:rPr>
          <w:sz w:val="22"/>
          <w:szCs w:val="22"/>
        </w:rPr>
        <w:t xml:space="preserve">teljesítés </w:t>
      </w:r>
      <w:r w:rsidR="00C00775">
        <w:rPr>
          <w:sz w:val="22"/>
          <w:szCs w:val="22"/>
        </w:rPr>
        <w:t xml:space="preserve">bármely </w:t>
      </w:r>
      <w:r w:rsidRPr="00481F08">
        <w:rPr>
          <w:sz w:val="22"/>
          <w:szCs w:val="22"/>
        </w:rPr>
        <w:t xml:space="preserve">naptári </w:t>
      </w:r>
      <w:proofErr w:type="gramStart"/>
      <w:r w:rsidRPr="00481F08">
        <w:rPr>
          <w:sz w:val="22"/>
          <w:szCs w:val="22"/>
        </w:rPr>
        <w:t>negyedév</w:t>
      </w:r>
      <w:r w:rsidR="00C00775">
        <w:rPr>
          <w:sz w:val="22"/>
          <w:szCs w:val="22"/>
        </w:rPr>
        <w:t>ben</w:t>
      </w:r>
      <w:r>
        <w:rPr>
          <w:sz w:val="22"/>
          <w:szCs w:val="22"/>
        </w:rPr>
        <w:t xml:space="preserve">  a</w:t>
      </w:r>
      <w:proofErr w:type="gramEnd"/>
      <w:r>
        <w:rPr>
          <w:sz w:val="22"/>
          <w:szCs w:val="22"/>
        </w:rPr>
        <w:t xml:space="preserve"> </w:t>
      </w:r>
      <w:r w:rsidR="00C00775">
        <w:rPr>
          <w:sz w:val="22"/>
          <w:szCs w:val="22"/>
        </w:rPr>
        <w:t>200 db</w:t>
      </w:r>
      <w:r>
        <w:rPr>
          <w:sz w:val="22"/>
          <w:szCs w:val="22"/>
        </w:rPr>
        <w:t xml:space="preserve"> ügyszámot eléri,</w:t>
      </w:r>
    </w:p>
    <w:p w14:paraId="78402DA1" w14:textId="77777777" w:rsidR="00791CC6" w:rsidRDefault="00791CC6" w:rsidP="00791CC6">
      <w:pPr>
        <w:pStyle w:val="Listaszerbekezds"/>
        <w:numPr>
          <w:ilvl w:val="0"/>
          <w:numId w:val="94"/>
        </w:numPr>
        <w:jc w:val="both"/>
        <w:rPr>
          <w:sz w:val="22"/>
          <w:szCs w:val="22"/>
        </w:rPr>
      </w:pPr>
      <w:r>
        <w:rPr>
          <w:sz w:val="22"/>
          <w:szCs w:val="22"/>
        </w:rPr>
        <w:t>a Kbt. 62. §</w:t>
      </w:r>
      <w:proofErr w:type="spellStart"/>
      <w:r>
        <w:rPr>
          <w:sz w:val="22"/>
          <w:szCs w:val="22"/>
        </w:rPr>
        <w:t>-ában</w:t>
      </w:r>
      <w:proofErr w:type="spellEnd"/>
      <w:r>
        <w:rPr>
          <w:sz w:val="22"/>
          <w:szCs w:val="22"/>
        </w:rPr>
        <w:t xml:space="preserve"> és a 63.§ (1) bekezdésében foglalt kizáró okok valamelyike megvalósul;</w:t>
      </w:r>
      <w:r w:rsidRPr="00C902D5">
        <w:rPr>
          <w:sz w:val="22"/>
          <w:szCs w:val="22"/>
        </w:rPr>
        <w:t xml:space="preserve"> </w:t>
      </w:r>
    </w:p>
    <w:p w14:paraId="51236C81" w14:textId="77777777" w:rsidR="00791CC6" w:rsidRDefault="00791CC6" w:rsidP="00791CC6">
      <w:pPr>
        <w:pStyle w:val="Listaszerbekezds"/>
        <w:numPr>
          <w:ilvl w:val="0"/>
          <w:numId w:val="94"/>
        </w:numPr>
        <w:jc w:val="both"/>
        <w:rPr>
          <w:sz w:val="22"/>
          <w:szCs w:val="22"/>
        </w:rPr>
      </w:pPr>
      <w:r>
        <w:rPr>
          <w:sz w:val="22"/>
          <w:szCs w:val="22"/>
        </w:rPr>
        <w:t>Megbízott nem minősül átlátható szervezetnek;</w:t>
      </w:r>
    </w:p>
    <w:p w14:paraId="570663CF" w14:textId="77777777" w:rsidR="00791CC6" w:rsidRDefault="00791CC6" w:rsidP="00791CC6">
      <w:pPr>
        <w:pStyle w:val="Listaszerbekezds"/>
        <w:numPr>
          <w:ilvl w:val="0"/>
          <w:numId w:val="94"/>
        </w:numPr>
        <w:jc w:val="both"/>
        <w:rPr>
          <w:sz w:val="22"/>
          <w:szCs w:val="22"/>
        </w:rPr>
      </w:pPr>
      <w:r>
        <w:rPr>
          <w:sz w:val="22"/>
          <w:szCs w:val="22"/>
        </w:rPr>
        <w:t>Megbízott az átláthatóság tekintetében valótlan tartalmú nyilatkozatot tesz.</w:t>
      </w:r>
    </w:p>
    <w:p w14:paraId="2B2FD8F6" w14:textId="77777777" w:rsidR="00791CC6" w:rsidRPr="000267CD" w:rsidRDefault="00791CC6" w:rsidP="00791CC6">
      <w:pPr>
        <w:pStyle w:val="Listaszerbekezds"/>
        <w:ind w:left="426" w:hanging="426"/>
        <w:jc w:val="both"/>
        <w:rPr>
          <w:sz w:val="22"/>
          <w:szCs w:val="22"/>
        </w:rPr>
      </w:pPr>
    </w:p>
    <w:p w14:paraId="65A32A42" w14:textId="77777777" w:rsidR="00791CC6" w:rsidRPr="00484AEA" w:rsidRDefault="00791CC6" w:rsidP="00791CC6">
      <w:pPr>
        <w:ind w:left="567" w:hanging="567"/>
        <w:contextualSpacing/>
        <w:jc w:val="both"/>
        <w:rPr>
          <w:sz w:val="22"/>
          <w:szCs w:val="22"/>
        </w:rPr>
      </w:pPr>
      <w:r>
        <w:rPr>
          <w:sz w:val="22"/>
          <w:szCs w:val="22"/>
        </w:rPr>
        <w:t>14.4.</w:t>
      </w:r>
      <w:r>
        <w:rPr>
          <w:sz w:val="22"/>
          <w:szCs w:val="22"/>
        </w:rPr>
        <w:tab/>
      </w:r>
      <w:r w:rsidRPr="00484AEA">
        <w:rPr>
          <w:sz w:val="22"/>
          <w:szCs w:val="22"/>
        </w:rPr>
        <w:t xml:space="preserve">A jelen </w:t>
      </w:r>
      <w:r>
        <w:rPr>
          <w:sz w:val="22"/>
          <w:szCs w:val="22"/>
        </w:rPr>
        <w:t>Keretmegállapodás</w:t>
      </w:r>
      <w:r w:rsidRPr="00484AEA">
        <w:rPr>
          <w:sz w:val="22"/>
          <w:szCs w:val="22"/>
        </w:rPr>
        <w:t xml:space="preserve"> bármely okból történő megszűnése, illetve megszüntetése esetén a Megbízott a </w:t>
      </w:r>
      <w:r>
        <w:rPr>
          <w:sz w:val="22"/>
          <w:szCs w:val="22"/>
        </w:rPr>
        <w:t>Keretmegállapodás</w:t>
      </w:r>
      <w:r w:rsidRPr="00484AEA">
        <w:rPr>
          <w:sz w:val="22"/>
          <w:szCs w:val="22"/>
        </w:rPr>
        <w:t xml:space="preserve"> megszűnésétől, megszüntetésétől számított 15 (tizenöt) munkanapon belül köteles a Megbízó részére – teljes iratjegyzékkel dokumentáltan – visszaadni minden, a Megbízó által a Megbízott számára a </w:t>
      </w:r>
      <w:r>
        <w:rPr>
          <w:sz w:val="22"/>
          <w:szCs w:val="22"/>
        </w:rPr>
        <w:t>Keretmegállapodás</w:t>
      </w:r>
      <w:r w:rsidRPr="00484AEA">
        <w:rPr>
          <w:sz w:val="22"/>
          <w:szCs w:val="22"/>
        </w:rPr>
        <w:t xml:space="preserve"> teljesítése érdekében átadott dokumentációt, adatot és azok másolatait, stb.</w:t>
      </w:r>
    </w:p>
    <w:p w14:paraId="3F991E76" w14:textId="77777777" w:rsidR="00791CC6" w:rsidRPr="000267CD" w:rsidRDefault="00791CC6" w:rsidP="00791CC6">
      <w:pPr>
        <w:pStyle w:val="Listaszerbekezds"/>
        <w:ind w:left="426" w:hanging="426"/>
        <w:jc w:val="both"/>
        <w:rPr>
          <w:sz w:val="22"/>
          <w:szCs w:val="22"/>
        </w:rPr>
      </w:pPr>
    </w:p>
    <w:p w14:paraId="703271B3" w14:textId="77777777" w:rsidR="00791CC6" w:rsidRPr="00484AEA" w:rsidRDefault="00791CC6" w:rsidP="00791CC6">
      <w:pPr>
        <w:ind w:left="567" w:hanging="567"/>
        <w:contextualSpacing/>
        <w:jc w:val="both"/>
        <w:rPr>
          <w:sz w:val="22"/>
          <w:szCs w:val="22"/>
        </w:rPr>
      </w:pPr>
      <w:r>
        <w:rPr>
          <w:sz w:val="22"/>
          <w:szCs w:val="22"/>
        </w:rPr>
        <w:t xml:space="preserve">14.5. </w:t>
      </w:r>
      <w:r>
        <w:rPr>
          <w:sz w:val="22"/>
          <w:szCs w:val="22"/>
        </w:rPr>
        <w:tab/>
      </w:r>
      <w:r w:rsidRPr="00484AEA">
        <w:rPr>
          <w:sz w:val="22"/>
          <w:szCs w:val="22"/>
        </w:rPr>
        <w:t xml:space="preserve">Felek tudomásul veszik, hogy jelen </w:t>
      </w:r>
      <w:r>
        <w:rPr>
          <w:sz w:val="22"/>
          <w:szCs w:val="22"/>
        </w:rPr>
        <w:t>Keretmegállapodás</w:t>
      </w:r>
      <w:r w:rsidRPr="00484AEA">
        <w:rPr>
          <w:sz w:val="22"/>
          <w:szCs w:val="22"/>
        </w:rPr>
        <w:t xml:space="preserve"> módosítására kizárólag a Kbt. 141. §</w:t>
      </w:r>
      <w:proofErr w:type="spellStart"/>
      <w:r w:rsidRPr="00484AEA">
        <w:rPr>
          <w:sz w:val="22"/>
          <w:szCs w:val="22"/>
        </w:rPr>
        <w:t>-ában</w:t>
      </w:r>
      <w:proofErr w:type="spellEnd"/>
      <w:r w:rsidRPr="00484AEA">
        <w:rPr>
          <w:sz w:val="22"/>
          <w:szCs w:val="22"/>
        </w:rPr>
        <w:t xml:space="preserve"> foglaltak szerint van lehetőség.</w:t>
      </w:r>
    </w:p>
    <w:p w14:paraId="5A40E240" w14:textId="77777777" w:rsidR="00791CC6" w:rsidRPr="000267CD" w:rsidRDefault="00791CC6" w:rsidP="00791CC6">
      <w:pPr>
        <w:pStyle w:val="Listaszerbekezds"/>
        <w:ind w:left="567" w:hanging="567"/>
        <w:jc w:val="both"/>
        <w:rPr>
          <w:sz w:val="22"/>
          <w:szCs w:val="22"/>
        </w:rPr>
      </w:pPr>
    </w:p>
    <w:p w14:paraId="0634A5C4" w14:textId="04E46A25" w:rsidR="00791CC6" w:rsidRDefault="00791CC6" w:rsidP="00791CC6">
      <w:pPr>
        <w:ind w:left="567" w:hanging="567"/>
        <w:contextualSpacing/>
        <w:jc w:val="both"/>
        <w:rPr>
          <w:sz w:val="22"/>
          <w:szCs w:val="22"/>
        </w:rPr>
      </w:pPr>
      <w:r>
        <w:rPr>
          <w:sz w:val="22"/>
          <w:szCs w:val="22"/>
        </w:rPr>
        <w:t xml:space="preserve">14.6. </w:t>
      </w:r>
      <w:r>
        <w:rPr>
          <w:sz w:val="22"/>
          <w:szCs w:val="22"/>
        </w:rPr>
        <w:tab/>
      </w:r>
      <w:r w:rsidRPr="00484AEA">
        <w:rPr>
          <w:sz w:val="22"/>
          <w:szCs w:val="22"/>
        </w:rPr>
        <w:t>A másik Fél súlyos vagy ismételt szerződésszegése esetén a Felek jogosultak jelen</w:t>
      </w:r>
      <w:r w:rsidRPr="00525C91">
        <w:rPr>
          <w:sz w:val="22"/>
          <w:szCs w:val="22"/>
        </w:rPr>
        <w:t xml:space="preserve"> </w:t>
      </w:r>
      <w:r>
        <w:rPr>
          <w:sz w:val="22"/>
          <w:szCs w:val="22"/>
        </w:rPr>
        <w:t xml:space="preserve">Keretmegállapodást </w:t>
      </w:r>
      <w:r w:rsidRPr="00484AEA">
        <w:rPr>
          <w:sz w:val="22"/>
          <w:szCs w:val="22"/>
        </w:rPr>
        <w:t>a jogsértő vagy mulasztó Félhez intézett egyoldalú írásbeli felmondással, indoklás nélkül azonnali hatállyal megszüntetni.</w:t>
      </w:r>
    </w:p>
    <w:p w14:paraId="2CC814FD" w14:textId="77777777" w:rsidR="00791CC6" w:rsidRPr="000267CD" w:rsidRDefault="00791CC6" w:rsidP="00791CC6">
      <w:pPr>
        <w:ind w:left="567" w:hanging="567"/>
        <w:contextualSpacing/>
        <w:jc w:val="both"/>
        <w:rPr>
          <w:sz w:val="22"/>
          <w:szCs w:val="22"/>
        </w:rPr>
      </w:pPr>
      <w:r>
        <w:rPr>
          <w:sz w:val="22"/>
          <w:szCs w:val="22"/>
        </w:rPr>
        <w:lastRenderedPageBreak/>
        <w:tab/>
        <w:t>Ismételt szerződésszegésnek minősül, amennyiben a kétszeri hibás teljesítésekkel, és/vagy a súlyos szakmai hibás teljesítésekkel érintett megrendelések összértéke eléri a 9.1 pontban rögzített összeg 5%-át.</w:t>
      </w:r>
    </w:p>
    <w:p w14:paraId="12D9FE03" w14:textId="77777777" w:rsidR="00791CC6" w:rsidRPr="000267CD" w:rsidRDefault="00791CC6" w:rsidP="00791CC6">
      <w:pPr>
        <w:pStyle w:val="Listaszerbekezds"/>
        <w:ind w:left="567" w:hanging="567"/>
        <w:jc w:val="both"/>
        <w:rPr>
          <w:sz w:val="22"/>
          <w:szCs w:val="22"/>
        </w:rPr>
      </w:pPr>
    </w:p>
    <w:p w14:paraId="4FF2733C" w14:textId="77777777" w:rsidR="00791CC6" w:rsidRPr="00484AEA" w:rsidRDefault="00791CC6" w:rsidP="00791CC6">
      <w:pPr>
        <w:ind w:left="567" w:hanging="567"/>
        <w:contextualSpacing/>
        <w:jc w:val="both"/>
        <w:rPr>
          <w:sz w:val="22"/>
          <w:szCs w:val="22"/>
        </w:rPr>
      </w:pPr>
      <w:r>
        <w:rPr>
          <w:sz w:val="22"/>
          <w:szCs w:val="22"/>
        </w:rPr>
        <w:t xml:space="preserve">14.7. </w:t>
      </w:r>
      <w:r>
        <w:rPr>
          <w:sz w:val="22"/>
          <w:szCs w:val="22"/>
        </w:rPr>
        <w:tab/>
      </w:r>
      <w:r w:rsidRPr="00484AEA">
        <w:rPr>
          <w:sz w:val="22"/>
          <w:szCs w:val="22"/>
        </w:rPr>
        <w:t>Megbízó részéről felmondási idő nélküli felmondásra ad lehetőséget, ha a Megbízott ellen felszámolási vagy végelszámolási eljárás indul.</w:t>
      </w:r>
    </w:p>
    <w:p w14:paraId="233B9CD7" w14:textId="77777777" w:rsidR="00791CC6" w:rsidRPr="000267CD" w:rsidRDefault="00791CC6" w:rsidP="00791CC6">
      <w:pPr>
        <w:pStyle w:val="Listaszerbekezds"/>
        <w:ind w:left="0"/>
        <w:jc w:val="both"/>
        <w:rPr>
          <w:sz w:val="22"/>
          <w:szCs w:val="22"/>
        </w:rPr>
      </w:pPr>
    </w:p>
    <w:p w14:paraId="40FCA7FE" w14:textId="77777777" w:rsidR="00791CC6" w:rsidRDefault="00791CC6" w:rsidP="00791CC6">
      <w:pPr>
        <w:ind w:left="567" w:hanging="567"/>
        <w:contextualSpacing/>
        <w:jc w:val="both"/>
        <w:rPr>
          <w:sz w:val="22"/>
          <w:szCs w:val="22"/>
        </w:rPr>
      </w:pPr>
      <w:r>
        <w:rPr>
          <w:sz w:val="22"/>
          <w:szCs w:val="22"/>
        </w:rPr>
        <w:t xml:space="preserve">14.8. </w:t>
      </w:r>
      <w:r>
        <w:rPr>
          <w:sz w:val="22"/>
          <w:szCs w:val="22"/>
        </w:rPr>
        <w:tab/>
      </w:r>
      <w:r w:rsidRPr="00484AEA">
        <w:rPr>
          <w:sz w:val="22"/>
          <w:szCs w:val="22"/>
        </w:rPr>
        <w:t xml:space="preserve">A Megbízó a </w:t>
      </w:r>
      <w:proofErr w:type="spellStart"/>
      <w:r w:rsidRPr="00484AEA">
        <w:rPr>
          <w:sz w:val="22"/>
          <w:szCs w:val="22"/>
        </w:rPr>
        <w:t>Kbt.-ben</w:t>
      </w:r>
      <w:proofErr w:type="spellEnd"/>
      <w:r w:rsidRPr="00484AEA">
        <w:rPr>
          <w:sz w:val="22"/>
          <w:szCs w:val="22"/>
        </w:rPr>
        <w:t xml:space="preserve"> foglaltaknak megfelelően jogosult és egyben köteles a jelen </w:t>
      </w:r>
      <w:r>
        <w:rPr>
          <w:sz w:val="22"/>
          <w:szCs w:val="22"/>
        </w:rPr>
        <w:t>Keretmegállapodást</w:t>
      </w:r>
      <w:r w:rsidRPr="00484AEA">
        <w:rPr>
          <w:sz w:val="22"/>
          <w:szCs w:val="22"/>
        </w:rPr>
        <w:t xml:space="preserve"> felmondani, amennyiben</w:t>
      </w:r>
    </w:p>
    <w:p w14:paraId="37C5847B" w14:textId="77777777" w:rsidR="00791CC6" w:rsidRPr="00484AEA" w:rsidRDefault="00791CC6" w:rsidP="00791CC6">
      <w:pPr>
        <w:ind w:left="567" w:hanging="567"/>
        <w:contextualSpacing/>
        <w:jc w:val="both"/>
        <w:rPr>
          <w:sz w:val="22"/>
          <w:szCs w:val="22"/>
        </w:rPr>
      </w:pPr>
    </w:p>
    <w:p w14:paraId="2F7827EB" w14:textId="77777777" w:rsidR="00791CC6" w:rsidRDefault="00791CC6" w:rsidP="00791CC6">
      <w:pPr>
        <w:pStyle w:val="Listaszerbekezds"/>
        <w:numPr>
          <w:ilvl w:val="0"/>
          <w:numId w:val="92"/>
        </w:numPr>
        <w:ind w:left="1134" w:hanging="283"/>
        <w:jc w:val="both"/>
        <w:rPr>
          <w:sz w:val="22"/>
          <w:szCs w:val="22"/>
        </w:rPr>
      </w:pPr>
      <w:r w:rsidRPr="00DC380C">
        <w:rPr>
          <w:sz w:val="22"/>
          <w:szCs w:val="22"/>
        </w:rPr>
        <w:t xml:space="preserve">Megbízottban közvetetten vagy közvetlenül 25%-ot meghaladó tulajdoni részesedést szerez valamely olyan jogi személy vagy személyes joga szerint jogképes szervezet, amely tekintetében fennáll a 62. § (1) bekezdés k) pont </w:t>
      </w:r>
      <w:proofErr w:type="spellStart"/>
      <w:r w:rsidRPr="00DC380C">
        <w:rPr>
          <w:sz w:val="22"/>
          <w:szCs w:val="22"/>
        </w:rPr>
        <w:t>kb</w:t>
      </w:r>
      <w:proofErr w:type="spellEnd"/>
      <w:r w:rsidRPr="00DC380C">
        <w:rPr>
          <w:sz w:val="22"/>
          <w:szCs w:val="22"/>
        </w:rPr>
        <w:t>) alpontjában meghatározott feltétel;</w:t>
      </w:r>
    </w:p>
    <w:p w14:paraId="2FA035EB" w14:textId="77777777" w:rsidR="00791CC6" w:rsidRPr="00DC380C" w:rsidRDefault="00791CC6" w:rsidP="00791CC6">
      <w:pPr>
        <w:pStyle w:val="Listaszerbekezds"/>
        <w:ind w:left="1134" w:hanging="283"/>
        <w:jc w:val="both"/>
        <w:rPr>
          <w:sz w:val="22"/>
          <w:szCs w:val="22"/>
        </w:rPr>
      </w:pPr>
    </w:p>
    <w:p w14:paraId="30414027" w14:textId="77777777" w:rsidR="00791CC6" w:rsidRPr="00DC380C" w:rsidRDefault="00791CC6" w:rsidP="00791CC6">
      <w:pPr>
        <w:pStyle w:val="Listaszerbekezds"/>
        <w:numPr>
          <w:ilvl w:val="0"/>
          <w:numId w:val="92"/>
        </w:numPr>
        <w:ind w:left="1134" w:hanging="283"/>
        <w:jc w:val="both"/>
        <w:rPr>
          <w:sz w:val="22"/>
          <w:szCs w:val="22"/>
        </w:rPr>
      </w:pPr>
      <w:r w:rsidRPr="00DC380C">
        <w:rPr>
          <w:sz w:val="22"/>
          <w:szCs w:val="22"/>
        </w:rPr>
        <w:t xml:space="preserve">Megbízott közvetetten vagy közvetlenül 25%-ot meghaladó tulajdoni részesedést szerez valamely olyan jogi személyben vagy személyes joga szerint jogképes szervezetben, amely tekintetében fennáll a 62. § (1) bekezdés k) pont </w:t>
      </w:r>
      <w:proofErr w:type="spellStart"/>
      <w:r w:rsidRPr="00DC380C">
        <w:rPr>
          <w:sz w:val="22"/>
          <w:szCs w:val="22"/>
        </w:rPr>
        <w:t>kb</w:t>
      </w:r>
      <w:proofErr w:type="spellEnd"/>
      <w:r w:rsidRPr="00DC380C">
        <w:rPr>
          <w:sz w:val="22"/>
          <w:szCs w:val="22"/>
        </w:rPr>
        <w:t>) alpontjában meghatározott feltétel.</w:t>
      </w:r>
    </w:p>
    <w:p w14:paraId="5246F275" w14:textId="77777777" w:rsidR="00791CC6" w:rsidRDefault="00791CC6" w:rsidP="00791CC6">
      <w:pPr>
        <w:ind w:left="709"/>
        <w:jc w:val="both"/>
        <w:rPr>
          <w:sz w:val="22"/>
          <w:szCs w:val="22"/>
        </w:rPr>
      </w:pPr>
    </w:p>
    <w:p w14:paraId="06D047A0" w14:textId="77777777" w:rsidR="00791CC6" w:rsidRPr="00EF22FD" w:rsidRDefault="00791CC6" w:rsidP="00791CC6">
      <w:pPr>
        <w:autoSpaceDE w:val="0"/>
        <w:autoSpaceDN w:val="0"/>
        <w:adjustRightInd w:val="0"/>
        <w:ind w:left="567" w:hanging="567"/>
        <w:jc w:val="both"/>
        <w:rPr>
          <w:sz w:val="22"/>
          <w:szCs w:val="22"/>
        </w:rPr>
      </w:pPr>
      <w:r>
        <w:rPr>
          <w:sz w:val="22"/>
          <w:szCs w:val="22"/>
        </w:rPr>
        <w:t>14.9.</w:t>
      </w:r>
      <w:r w:rsidRPr="00EF22FD">
        <w:rPr>
          <w:sz w:val="22"/>
          <w:szCs w:val="22"/>
        </w:rPr>
        <w:t xml:space="preserve"> </w:t>
      </w:r>
      <w:r>
        <w:rPr>
          <w:sz w:val="22"/>
          <w:szCs w:val="22"/>
        </w:rPr>
        <w:tab/>
        <w:t>Megbízó</w:t>
      </w:r>
      <w:r w:rsidRPr="00EF22FD">
        <w:rPr>
          <w:sz w:val="22"/>
          <w:szCs w:val="22"/>
        </w:rPr>
        <w:t xml:space="preserve"> a </w:t>
      </w:r>
      <w:r>
        <w:rPr>
          <w:sz w:val="22"/>
          <w:szCs w:val="22"/>
        </w:rPr>
        <w:t>Keretmegállapodást</w:t>
      </w:r>
      <w:r w:rsidRPr="00EF22FD">
        <w:rPr>
          <w:sz w:val="22"/>
          <w:szCs w:val="22"/>
        </w:rPr>
        <w:t xml:space="preserve"> felmondhatja, vagy – a </w:t>
      </w:r>
      <w:proofErr w:type="spellStart"/>
      <w:r w:rsidRPr="00EF22FD">
        <w:rPr>
          <w:sz w:val="22"/>
          <w:szCs w:val="22"/>
        </w:rPr>
        <w:t>Ptk.-ban</w:t>
      </w:r>
      <w:proofErr w:type="spellEnd"/>
      <w:r w:rsidRPr="00EF22FD">
        <w:rPr>
          <w:sz w:val="22"/>
          <w:szCs w:val="22"/>
        </w:rPr>
        <w:t xml:space="preserve"> foglaltak szerint – a szerződéstől elállhat, ha:</w:t>
      </w:r>
    </w:p>
    <w:p w14:paraId="7F5885C9" w14:textId="77777777" w:rsidR="00791CC6" w:rsidRDefault="00791CC6" w:rsidP="00791CC6">
      <w:pPr>
        <w:pStyle w:val="Listaszerbekezds"/>
        <w:numPr>
          <w:ilvl w:val="1"/>
          <w:numId w:val="91"/>
        </w:numPr>
        <w:autoSpaceDE w:val="0"/>
        <w:autoSpaceDN w:val="0"/>
        <w:adjustRightInd w:val="0"/>
        <w:ind w:left="1134" w:hanging="283"/>
        <w:jc w:val="both"/>
        <w:rPr>
          <w:sz w:val="22"/>
          <w:szCs w:val="22"/>
        </w:rPr>
      </w:pPr>
      <w:r w:rsidRPr="000112CF">
        <w:rPr>
          <w:sz w:val="22"/>
          <w:szCs w:val="22"/>
        </w:rPr>
        <w:t>feltétlenül szükséges a Keretmegállapodás olyan lényeges módosítása, amely esetében a Kbt. 141. §</w:t>
      </w:r>
      <w:proofErr w:type="spellStart"/>
      <w:r w:rsidRPr="000112CF">
        <w:rPr>
          <w:sz w:val="22"/>
          <w:szCs w:val="22"/>
        </w:rPr>
        <w:t>-</w:t>
      </w:r>
      <w:proofErr w:type="gramStart"/>
      <w:r w:rsidRPr="000112CF">
        <w:rPr>
          <w:sz w:val="22"/>
          <w:szCs w:val="22"/>
        </w:rPr>
        <w:t>a</w:t>
      </w:r>
      <w:proofErr w:type="spellEnd"/>
      <w:proofErr w:type="gramEnd"/>
      <w:r w:rsidRPr="000112CF">
        <w:rPr>
          <w:sz w:val="22"/>
          <w:szCs w:val="22"/>
        </w:rPr>
        <w:t xml:space="preserve"> alapján új közbeszerzési eljárást kell lefolytatni;</w:t>
      </w:r>
    </w:p>
    <w:p w14:paraId="021166DC" w14:textId="77777777" w:rsidR="00791CC6" w:rsidRPr="000112CF" w:rsidRDefault="00791CC6" w:rsidP="00791CC6">
      <w:pPr>
        <w:pStyle w:val="Listaszerbekezds"/>
        <w:autoSpaceDE w:val="0"/>
        <w:autoSpaceDN w:val="0"/>
        <w:adjustRightInd w:val="0"/>
        <w:ind w:left="1134"/>
        <w:jc w:val="both"/>
        <w:rPr>
          <w:sz w:val="22"/>
          <w:szCs w:val="22"/>
        </w:rPr>
      </w:pPr>
    </w:p>
    <w:p w14:paraId="70A3BCB1" w14:textId="77777777" w:rsidR="00791CC6" w:rsidRDefault="00791CC6" w:rsidP="00791CC6">
      <w:pPr>
        <w:pStyle w:val="Listaszerbekezds"/>
        <w:numPr>
          <w:ilvl w:val="1"/>
          <w:numId w:val="91"/>
        </w:numPr>
        <w:autoSpaceDE w:val="0"/>
        <w:autoSpaceDN w:val="0"/>
        <w:adjustRightInd w:val="0"/>
        <w:ind w:left="1134" w:hanging="283"/>
        <w:jc w:val="both"/>
        <w:rPr>
          <w:sz w:val="22"/>
          <w:szCs w:val="22"/>
        </w:rPr>
      </w:pPr>
      <w:r w:rsidRPr="000112CF">
        <w:rPr>
          <w:sz w:val="22"/>
          <w:szCs w:val="22"/>
        </w:rPr>
        <w:t>Megbízott nem biztosítja a Kbt. 138. §</w:t>
      </w:r>
      <w:proofErr w:type="spellStart"/>
      <w:r w:rsidRPr="000112CF">
        <w:rPr>
          <w:sz w:val="22"/>
          <w:szCs w:val="22"/>
        </w:rPr>
        <w:t>-ban</w:t>
      </w:r>
      <w:proofErr w:type="spellEnd"/>
      <w:r w:rsidRPr="000112CF">
        <w:rPr>
          <w:sz w:val="22"/>
          <w:szCs w:val="22"/>
        </w:rPr>
        <w:t xml:space="preserve"> foglaltak betartását, vagy a Megbízott személyében érvényesen olyan jogutódlás következett be, amely nem felel meg a Kbt. 139.</w:t>
      </w:r>
      <w:r>
        <w:rPr>
          <w:sz w:val="22"/>
          <w:szCs w:val="22"/>
        </w:rPr>
        <w:t xml:space="preserve"> </w:t>
      </w:r>
      <w:r w:rsidRPr="000112CF">
        <w:rPr>
          <w:sz w:val="22"/>
          <w:szCs w:val="22"/>
        </w:rPr>
        <w:t>§</w:t>
      </w:r>
      <w:proofErr w:type="spellStart"/>
      <w:r w:rsidRPr="000112CF">
        <w:rPr>
          <w:sz w:val="22"/>
          <w:szCs w:val="22"/>
        </w:rPr>
        <w:t>-ában</w:t>
      </w:r>
      <w:proofErr w:type="spellEnd"/>
      <w:r w:rsidRPr="000112CF">
        <w:rPr>
          <w:sz w:val="22"/>
          <w:szCs w:val="22"/>
        </w:rPr>
        <w:t xml:space="preserve"> foglaltaknak; vagy</w:t>
      </w:r>
    </w:p>
    <w:p w14:paraId="548ACA0A" w14:textId="77777777" w:rsidR="00791CC6" w:rsidRPr="000112CF" w:rsidRDefault="00791CC6" w:rsidP="00791CC6">
      <w:pPr>
        <w:pStyle w:val="Listaszerbekezds"/>
        <w:autoSpaceDE w:val="0"/>
        <w:autoSpaceDN w:val="0"/>
        <w:adjustRightInd w:val="0"/>
        <w:ind w:left="1134"/>
        <w:jc w:val="both"/>
        <w:rPr>
          <w:sz w:val="22"/>
          <w:szCs w:val="22"/>
        </w:rPr>
      </w:pPr>
    </w:p>
    <w:p w14:paraId="6B75B639" w14:textId="77777777" w:rsidR="00791CC6" w:rsidRPr="000112CF" w:rsidRDefault="00791CC6" w:rsidP="00791CC6">
      <w:pPr>
        <w:pStyle w:val="Listaszerbekezds"/>
        <w:numPr>
          <w:ilvl w:val="1"/>
          <w:numId w:val="91"/>
        </w:numPr>
        <w:autoSpaceDE w:val="0"/>
        <w:autoSpaceDN w:val="0"/>
        <w:adjustRightInd w:val="0"/>
        <w:ind w:left="1134" w:hanging="283"/>
        <w:jc w:val="both"/>
        <w:rPr>
          <w:sz w:val="22"/>
          <w:szCs w:val="22"/>
        </w:rPr>
      </w:pPr>
      <w:r w:rsidRPr="000112CF">
        <w:rPr>
          <w:sz w:val="22"/>
          <w:szCs w:val="22"/>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Keretmegállapodás nem semmis.</w:t>
      </w:r>
    </w:p>
    <w:p w14:paraId="1DDCABAF" w14:textId="77777777" w:rsidR="00791CC6" w:rsidRDefault="00791CC6" w:rsidP="00791CC6">
      <w:pPr>
        <w:tabs>
          <w:tab w:val="left" w:pos="851"/>
        </w:tabs>
        <w:autoSpaceDE w:val="0"/>
        <w:autoSpaceDN w:val="0"/>
        <w:adjustRightInd w:val="0"/>
        <w:jc w:val="both"/>
        <w:rPr>
          <w:sz w:val="22"/>
          <w:szCs w:val="22"/>
        </w:rPr>
      </w:pPr>
    </w:p>
    <w:p w14:paraId="35B31F88" w14:textId="77777777" w:rsidR="00791CC6" w:rsidRDefault="00791CC6" w:rsidP="00791CC6">
      <w:pPr>
        <w:autoSpaceDE w:val="0"/>
        <w:autoSpaceDN w:val="0"/>
        <w:adjustRightInd w:val="0"/>
        <w:ind w:left="567" w:hanging="567"/>
        <w:jc w:val="both"/>
        <w:rPr>
          <w:sz w:val="22"/>
          <w:szCs w:val="22"/>
        </w:rPr>
      </w:pPr>
      <w:r>
        <w:rPr>
          <w:sz w:val="22"/>
          <w:szCs w:val="22"/>
        </w:rPr>
        <w:t>14.10.</w:t>
      </w:r>
      <w:r w:rsidRPr="00EF22FD">
        <w:rPr>
          <w:sz w:val="22"/>
          <w:szCs w:val="22"/>
        </w:rPr>
        <w:t xml:space="preserve"> </w:t>
      </w:r>
      <w:r>
        <w:rPr>
          <w:sz w:val="22"/>
          <w:szCs w:val="22"/>
        </w:rPr>
        <w:tab/>
      </w:r>
      <w:r w:rsidRPr="00EF22FD">
        <w:rPr>
          <w:sz w:val="22"/>
          <w:szCs w:val="22"/>
        </w:rPr>
        <w:t>M</w:t>
      </w:r>
      <w:r>
        <w:rPr>
          <w:sz w:val="22"/>
          <w:szCs w:val="22"/>
        </w:rPr>
        <w:t xml:space="preserve">egbízó </w:t>
      </w:r>
      <w:r w:rsidRPr="00EF22FD">
        <w:rPr>
          <w:sz w:val="22"/>
          <w:szCs w:val="22"/>
        </w:rPr>
        <w:t xml:space="preserve">köteles a </w:t>
      </w:r>
      <w:r>
        <w:rPr>
          <w:sz w:val="22"/>
          <w:szCs w:val="22"/>
        </w:rPr>
        <w:t>Keretmegállapodást</w:t>
      </w:r>
      <w:r w:rsidRPr="00EF22FD">
        <w:rPr>
          <w:sz w:val="22"/>
          <w:szCs w:val="22"/>
        </w:rPr>
        <w:t xml:space="preserve"> felmondani, vagy – a </w:t>
      </w:r>
      <w:proofErr w:type="spellStart"/>
      <w:r w:rsidRPr="00EF22FD">
        <w:rPr>
          <w:sz w:val="22"/>
          <w:szCs w:val="22"/>
        </w:rPr>
        <w:t>Ptk.-ban</w:t>
      </w:r>
      <w:proofErr w:type="spellEnd"/>
      <w:r w:rsidRPr="00EF22FD">
        <w:rPr>
          <w:sz w:val="22"/>
          <w:szCs w:val="22"/>
        </w:rPr>
        <w:t xml:space="preserve"> foglaltak szerint – attól elállni, ha a </w:t>
      </w:r>
      <w:r>
        <w:rPr>
          <w:sz w:val="22"/>
          <w:szCs w:val="22"/>
        </w:rPr>
        <w:t>Keretmegállapodás</w:t>
      </w:r>
      <w:r w:rsidRPr="00EF22FD">
        <w:rPr>
          <w:sz w:val="22"/>
          <w:szCs w:val="22"/>
        </w:rPr>
        <w:t xml:space="preserve"> megkötését követően jut tudomására, hogy a </w:t>
      </w:r>
      <w:r>
        <w:rPr>
          <w:sz w:val="22"/>
          <w:szCs w:val="22"/>
        </w:rPr>
        <w:t>Megbízott</w:t>
      </w:r>
      <w:r w:rsidRPr="00EF22FD">
        <w:rPr>
          <w:sz w:val="22"/>
          <w:szCs w:val="22"/>
        </w:rPr>
        <w:t xml:space="preserve"> tekintetében a közbeszerzési eljárás során kizáró ok állt fenn, és ezért ki kellett volna zárni a közbeszerzési eljárásból.</w:t>
      </w:r>
    </w:p>
    <w:p w14:paraId="33CD7EC5" w14:textId="77777777" w:rsidR="00791CC6" w:rsidRPr="000267CD" w:rsidRDefault="00791CC6" w:rsidP="00791CC6">
      <w:pPr>
        <w:jc w:val="both"/>
        <w:rPr>
          <w:sz w:val="22"/>
          <w:szCs w:val="22"/>
        </w:rPr>
      </w:pPr>
      <w:bookmarkStart w:id="239" w:name="pr989"/>
      <w:bookmarkEnd w:id="239"/>
    </w:p>
    <w:p w14:paraId="6D8527A7" w14:textId="77777777" w:rsidR="00791CC6" w:rsidRPr="000267CD" w:rsidRDefault="00791CC6" w:rsidP="00791CC6">
      <w:pPr>
        <w:pStyle w:val="Listaszerbekezds"/>
        <w:numPr>
          <w:ilvl w:val="0"/>
          <w:numId w:val="11"/>
        </w:numPr>
        <w:ind w:left="284" w:hanging="284"/>
        <w:contextualSpacing/>
        <w:jc w:val="both"/>
        <w:rPr>
          <w:b/>
          <w:sz w:val="22"/>
          <w:szCs w:val="22"/>
        </w:rPr>
      </w:pPr>
      <w:r w:rsidRPr="000267CD">
        <w:rPr>
          <w:b/>
          <w:sz w:val="22"/>
          <w:szCs w:val="22"/>
        </w:rPr>
        <w:t>Titoktartás</w:t>
      </w:r>
    </w:p>
    <w:p w14:paraId="284F1493" w14:textId="77777777" w:rsidR="00791CC6" w:rsidRPr="000267CD" w:rsidRDefault="00791CC6" w:rsidP="00791CC6">
      <w:pPr>
        <w:jc w:val="both"/>
        <w:rPr>
          <w:sz w:val="22"/>
          <w:szCs w:val="22"/>
        </w:rPr>
      </w:pPr>
    </w:p>
    <w:p w14:paraId="7CD51C3F" w14:textId="77777777" w:rsidR="00791CC6" w:rsidRPr="00484AEA" w:rsidRDefault="00791CC6" w:rsidP="00791CC6">
      <w:pPr>
        <w:ind w:left="567" w:hanging="567"/>
        <w:contextualSpacing/>
        <w:jc w:val="both"/>
        <w:rPr>
          <w:sz w:val="22"/>
          <w:szCs w:val="22"/>
        </w:rPr>
      </w:pPr>
      <w:r>
        <w:rPr>
          <w:sz w:val="22"/>
          <w:szCs w:val="22"/>
        </w:rPr>
        <w:t xml:space="preserve">15.1. </w:t>
      </w:r>
      <w:r>
        <w:rPr>
          <w:sz w:val="22"/>
          <w:szCs w:val="22"/>
        </w:rPr>
        <w:tab/>
      </w:r>
      <w:r w:rsidRPr="00484AEA">
        <w:rPr>
          <w:sz w:val="22"/>
          <w:szCs w:val="22"/>
        </w:rPr>
        <w:t>Érintettek kölcsönösen köteleze</w:t>
      </w:r>
      <w:r>
        <w:rPr>
          <w:sz w:val="22"/>
          <w:szCs w:val="22"/>
        </w:rPr>
        <w:t>ttséget vállalnak arra, hogy a Keretmegállapodással</w:t>
      </w:r>
      <w:r w:rsidRPr="00484AEA">
        <w:rPr>
          <w:sz w:val="22"/>
          <w:szCs w:val="22"/>
        </w:rPr>
        <w:t xml:space="preserve"> kapcsolatban tudomásukra jutott adatokat, tényeket, információkat kizárólag a </w:t>
      </w:r>
      <w:r>
        <w:rPr>
          <w:sz w:val="22"/>
          <w:szCs w:val="22"/>
        </w:rPr>
        <w:t>Keretmegállapodás</w:t>
      </w:r>
      <w:r w:rsidRPr="00484AEA">
        <w:rPr>
          <w:sz w:val="22"/>
          <w:szCs w:val="22"/>
        </w:rPr>
        <w:t xml:space="preserve"> teljesítésére használják fel, azokat harmadik személy részére, a másik Fél írásbeli hozzájárulása nélkül nem ruházzák át, illetve nem teszik hozzáférhetővé. </w:t>
      </w:r>
    </w:p>
    <w:p w14:paraId="16A99CB8" w14:textId="77777777" w:rsidR="00791CC6" w:rsidRPr="000267CD" w:rsidRDefault="00791CC6" w:rsidP="00791CC6">
      <w:pPr>
        <w:pStyle w:val="Listaszerbekezds"/>
        <w:ind w:left="567" w:hanging="567"/>
        <w:jc w:val="both"/>
        <w:rPr>
          <w:sz w:val="22"/>
          <w:szCs w:val="22"/>
        </w:rPr>
      </w:pPr>
    </w:p>
    <w:p w14:paraId="03EDEDD4" w14:textId="77777777" w:rsidR="00791CC6" w:rsidRPr="00484AEA" w:rsidRDefault="00791CC6" w:rsidP="00791CC6">
      <w:pPr>
        <w:ind w:left="567" w:hanging="567"/>
        <w:contextualSpacing/>
        <w:jc w:val="both"/>
        <w:rPr>
          <w:sz w:val="22"/>
          <w:szCs w:val="22"/>
        </w:rPr>
      </w:pPr>
      <w:r>
        <w:rPr>
          <w:sz w:val="22"/>
          <w:szCs w:val="22"/>
        </w:rPr>
        <w:t xml:space="preserve">15.2. </w:t>
      </w:r>
      <w:r>
        <w:rPr>
          <w:sz w:val="22"/>
          <w:szCs w:val="22"/>
        </w:rPr>
        <w:tab/>
      </w:r>
      <w:r w:rsidRPr="00484AEA">
        <w:rPr>
          <w:sz w:val="22"/>
          <w:szCs w:val="22"/>
        </w:rPr>
        <w:t xml:space="preserve">Megbízott a </w:t>
      </w:r>
      <w:r>
        <w:rPr>
          <w:sz w:val="22"/>
          <w:szCs w:val="22"/>
        </w:rPr>
        <w:t>Keretmegállapodás</w:t>
      </w:r>
      <w:r w:rsidRPr="00484AEA">
        <w:rPr>
          <w:sz w:val="22"/>
          <w:szCs w:val="22"/>
        </w:rPr>
        <w:t xml:space="preserve"> teljesítésével kapcsolatban tudomására jutott adatokat, tényeket, információkat kizárólag a </w:t>
      </w:r>
      <w:r>
        <w:rPr>
          <w:sz w:val="22"/>
          <w:szCs w:val="22"/>
        </w:rPr>
        <w:t>Keretmegállapodás</w:t>
      </w:r>
      <w:r w:rsidRPr="00484AEA">
        <w:rPr>
          <w:sz w:val="22"/>
          <w:szCs w:val="22"/>
        </w:rPr>
        <w:t xml:space="preserve"> teljesítésére használhatja fel, azokat a Megbízó előzetes írásbeli hozzájárulása nélkül harmadik személynek nem adhatja át.</w:t>
      </w:r>
    </w:p>
    <w:p w14:paraId="59C98D38" w14:textId="77777777" w:rsidR="00791CC6" w:rsidRPr="000267CD" w:rsidRDefault="00791CC6" w:rsidP="00791CC6">
      <w:pPr>
        <w:pStyle w:val="Listaszerbekezds"/>
        <w:ind w:left="567" w:hanging="567"/>
        <w:jc w:val="both"/>
        <w:rPr>
          <w:sz w:val="22"/>
          <w:szCs w:val="22"/>
        </w:rPr>
      </w:pPr>
    </w:p>
    <w:p w14:paraId="243B87D2" w14:textId="77777777" w:rsidR="00791CC6" w:rsidRPr="00484AEA" w:rsidRDefault="00791CC6" w:rsidP="00791CC6">
      <w:pPr>
        <w:ind w:left="567" w:hanging="567"/>
        <w:contextualSpacing/>
        <w:jc w:val="both"/>
        <w:rPr>
          <w:sz w:val="22"/>
          <w:szCs w:val="22"/>
        </w:rPr>
      </w:pPr>
      <w:r>
        <w:rPr>
          <w:sz w:val="22"/>
          <w:szCs w:val="22"/>
        </w:rPr>
        <w:t xml:space="preserve">15.3. </w:t>
      </w:r>
      <w:r>
        <w:rPr>
          <w:sz w:val="22"/>
          <w:szCs w:val="22"/>
        </w:rPr>
        <w:tab/>
      </w:r>
      <w:r w:rsidRPr="00484AEA">
        <w:rPr>
          <w:sz w:val="22"/>
          <w:szCs w:val="22"/>
        </w:rPr>
        <w:t xml:space="preserve">Felek </w:t>
      </w:r>
      <w:proofErr w:type="gramStart"/>
      <w:r w:rsidRPr="00484AEA">
        <w:rPr>
          <w:sz w:val="22"/>
          <w:szCs w:val="22"/>
        </w:rPr>
        <w:t>ezen</w:t>
      </w:r>
      <w:proofErr w:type="gramEnd"/>
      <w:r w:rsidRPr="00484AEA">
        <w:rPr>
          <w:sz w:val="22"/>
          <w:szCs w:val="22"/>
        </w:rPr>
        <w:t xml:space="preserve"> kötelezettségük megszegése esetén teljes kártérítési felelősséggel tartoznak.</w:t>
      </w:r>
    </w:p>
    <w:p w14:paraId="1AD63B0A" w14:textId="77777777" w:rsidR="00791CC6" w:rsidRPr="000267CD" w:rsidRDefault="00791CC6" w:rsidP="00791CC6">
      <w:pPr>
        <w:pStyle w:val="Listaszerbekezds"/>
        <w:ind w:left="567" w:hanging="567"/>
        <w:jc w:val="both"/>
        <w:rPr>
          <w:sz w:val="22"/>
          <w:szCs w:val="22"/>
        </w:rPr>
      </w:pPr>
    </w:p>
    <w:p w14:paraId="27A3A781" w14:textId="77777777" w:rsidR="00791CC6" w:rsidRPr="00484AEA" w:rsidRDefault="00791CC6" w:rsidP="00791CC6">
      <w:pPr>
        <w:ind w:left="567" w:hanging="567"/>
        <w:contextualSpacing/>
        <w:jc w:val="both"/>
        <w:rPr>
          <w:sz w:val="22"/>
          <w:szCs w:val="22"/>
        </w:rPr>
      </w:pPr>
      <w:r>
        <w:rPr>
          <w:sz w:val="22"/>
          <w:szCs w:val="22"/>
        </w:rPr>
        <w:t xml:space="preserve">15.4. </w:t>
      </w:r>
      <w:r>
        <w:rPr>
          <w:sz w:val="22"/>
          <w:szCs w:val="22"/>
        </w:rPr>
        <w:tab/>
      </w:r>
      <w:r w:rsidRPr="00484AEA">
        <w:rPr>
          <w:sz w:val="22"/>
          <w:szCs w:val="22"/>
        </w:rPr>
        <w:t>Felek a jelen pont szerinti kötelezettségekről kötelesek megfelelő tájékoztatást adni érintett alkalmazottaik, megbízottjaik és alvállalkozóik részére.</w:t>
      </w:r>
    </w:p>
    <w:p w14:paraId="4C5DD488" w14:textId="77777777" w:rsidR="00791CC6" w:rsidRPr="0067407F" w:rsidRDefault="00791CC6" w:rsidP="00791CC6">
      <w:pPr>
        <w:pStyle w:val="Listaszerbekezds"/>
        <w:ind w:left="567" w:hanging="567"/>
        <w:jc w:val="both"/>
        <w:rPr>
          <w:sz w:val="22"/>
          <w:szCs w:val="22"/>
        </w:rPr>
      </w:pPr>
    </w:p>
    <w:p w14:paraId="46AF48FC" w14:textId="77777777" w:rsidR="00791CC6" w:rsidRPr="00484AEA" w:rsidRDefault="00791CC6" w:rsidP="00791CC6">
      <w:pPr>
        <w:ind w:left="567" w:hanging="567"/>
        <w:contextualSpacing/>
        <w:jc w:val="both"/>
        <w:rPr>
          <w:sz w:val="22"/>
          <w:szCs w:val="22"/>
        </w:rPr>
      </w:pPr>
      <w:r>
        <w:rPr>
          <w:sz w:val="22"/>
          <w:szCs w:val="22"/>
        </w:rPr>
        <w:t xml:space="preserve">15.5. </w:t>
      </w:r>
      <w:r>
        <w:rPr>
          <w:sz w:val="22"/>
          <w:szCs w:val="22"/>
        </w:rPr>
        <w:tab/>
      </w:r>
      <w:r w:rsidRPr="00484AEA">
        <w:rPr>
          <w:sz w:val="22"/>
          <w:szCs w:val="22"/>
        </w:rPr>
        <w:t>Megbízott tudomásul veszi az információs önrendelkezési jogról és az információszabadságról szóló 2011. évi CXII. törvény (továbbiakban: Infotv.) 26. §</w:t>
      </w:r>
      <w:proofErr w:type="spellStart"/>
      <w:r w:rsidRPr="00484AEA">
        <w:rPr>
          <w:sz w:val="22"/>
          <w:szCs w:val="22"/>
        </w:rPr>
        <w:t>-ában</w:t>
      </w:r>
      <w:proofErr w:type="spellEnd"/>
      <w:r w:rsidRPr="00484AEA">
        <w:rPr>
          <w:sz w:val="22"/>
          <w:szCs w:val="22"/>
        </w:rPr>
        <w:t xml:space="preserve">, és az 1. melléklet, III. 4. pontjában foglaltakat, amelyek alapján a </w:t>
      </w:r>
      <w:r>
        <w:rPr>
          <w:sz w:val="22"/>
          <w:szCs w:val="22"/>
        </w:rPr>
        <w:t>Keretmegállapodás</w:t>
      </w:r>
      <w:r w:rsidRPr="00484AEA">
        <w:rPr>
          <w:sz w:val="22"/>
          <w:szCs w:val="22"/>
        </w:rPr>
        <w:t xml:space="preserve"> lényeges tartalmáról szóló tájékoztatást, illetőleg a nyilvánosságra hozatalt a Megbízó még az üzleti titokra való hivatkozással sem tagadhatja meg.</w:t>
      </w:r>
    </w:p>
    <w:p w14:paraId="4D8FD4BF" w14:textId="77777777" w:rsidR="00791CC6" w:rsidRPr="00E16DE0" w:rsidRDefault="00791CC6" w:rsidP="00791CC6">
      <w:pPr>
        <w:pStyle w:val="Listaszerbekezds"/>
        <w:ind w:left="567" w:hanging="567"/>
        <w:contextualSpacing/>
        <w:jc w:val="both"/>
        <w:rPr>
          <w:sz w:val="22"/>
          <w:szCs w:val="22"/>
        </w:rPr>
      </w:pPr>
    </w:p>
    <w:p w14:paraId="21E17E21" w14:textId="77777777" w:rsidR="00791CC6" w:rsidRDefault="00791CC6" w:rsidP="00791CC6">
      <w:pPr>
        <w:ind w:left="567" w:hanging="567"/>
        <w:contextualSpacing/>
        <w:jc w:val="both"/>
        <w:rPr>
          <w:sz w:val="22"/>
          <w:szCs w:val="22"/>
        </w:rPr>
      </w:pPr>
      <w:r w:rsidRPr="0067407F">
        <w:rPr>
          <w:sz w:val="22"/>
          <w:szCs w:val="22"/>
        </w:rPr>
        <w:t>1</w:t>
      </w:r>
      <w:r>
        <w:rPr>
          <w:sz w:val="22"/>
          <w:szCs w:val="22"/>
        </w:rPr>
        <w:t>5</w:t>
      </w:r>
      <w:r w:rsidRPr="0067407F">
        <w:rPr>
          <w:sz w:val="22"/>
          <w:szCs w:val="22"/>
        </w:rPr>
        <w:t xml:space="preserve">.6. </w:t>
      </w:r>
      <w:r>
        <w:rPr>
          <w:sz w:val="22"/>
          <w:szCs w:val="22"/>
        </w:rPr>
        <w:tab/>
      </w:r>
      <w:r w:rsidRPr="0067407F">
        <w:rPr>
          <w:sz w:val="22"/>
          <w:szCs w:val="22"/>
        </w:rPr>
        <w:t xml:space="preserve">Felek rögzítik, hogy a jelen </w:t>
      </w:r>
      <w:r>
        <w:rPr>
          <w:sz w:val="22"/>
          <w:szCs w:val="22"/>
        </w:rPr>
        <w:t>Keretmegállapodás</w:t>
      </w:r>
      <w:r w:rsidRPr="0067407F">
        <w:rPr>
          <w:sz w:val="22"/>
          <w:szCs w:val="22"/>
        </w:rPr>
        <w:t xml:space="preserve"> keretében elkészülő (szak</w:t>
      </w:r>
      <w:proofErr w:type="gramStart"/>
      <w:r w:rsidRPr="0067407F">
        <w:rPr>
          <w:sz w:val="22"/>
          <w:szCs w:val="22"/>
        </w:rPr>
        <w:t>)vélemények</w:t>
      </w:r>
      <w:proofErr w:type="gramEnd"/>
      <w:r w:rsidRPr="0067407F">
        <w:rPr>
          <w:sz w:val="22"/>
          <w:szCs w:val="22"/>
        </w:rPr>
        <w:t>, állásfoglalások Megbízó döntése alapján az Infotv. 27. § (5) bekezdése szerinti döntést megalapozó anyagnak minősülhetnek, és Megbízónak különösen fontos érdeke fűződik ahhoz, hogy azok a döntés meghozataláig harmadik személyek részére ne legyenek hozzáférhetőek, illetőleg mint ilyen anyagok a keletkezésüktől számított 10 évig nem nyilvánosak.</w:t>
      </w:r>
    </w:p>
    <w:p w14:paraId="62B06A30" w14:textId="77777777" w:rsidR="00791CC6" w:rsidRPr="0067407F" w:rsidRDefault="00791CC6" w:rsidP="00791CC6">
      <w:pPr>
        <w:contextualSpacing/>
        <w:jc w:val="both"/>
        <w:rPr>
          <w:b/>
          <w:sz w:val="22"/>
          <w:szCs w:val="22"/>
        </w:rPr>
      </w:pPr>
    </w:p>
    <w:p w14:paraId="24E6A81A" w14:textId="77777777" w:rsidR="00791CC6" w:rsidRPr="0067407F" w:rsidRDefault="00791CC6" w:rsidP="00791CC6">
      <w:pPr>
        <w:contextualSpacing/>
        <w:jc w:val="both"/>
        <w:rPr>
          <w:b/>
          <w:sz w:val="22"/>
          <w:szCs w:val="22"/>
        </w:rPr>
      </w:pPr>
      <w:r w:rsidRPr="0067407F">
        <w:rPr>
          <w:b/>
          <w:sz w:val="22"/>
          <w:szCs w:val="22"/>
        </w:rPr>
        <w:t>1</w:t>
      </w:r>
      <w:r>
        <w:rPr>
          <w:b/>
          <w:sz w:val="22"/>
          <w:szCs w:val="22"/>
        </w:rPr>
        <w:t xml:space="preserve">6. </w:t>
      </w:r>
      <w:r w:rsidRPr="0067407F">
        <w:rPr>
          <w:b/>
          <w:sz w:val="22"/>
          <w:szCs w:val="22"/>
        </w:rPr>
        <w:t>Átláthatóság</w:t>
      </w:r>
    </w:p>
    <w:p w14:paraId="3FCBC02B" w14:textId="77777777" w:rsidR="00791CC6" w:rsidRPr="00E16DE0" w:rsidRDefault="00791CC6" w:rsidP="00791CC6">
      <w:pPr>
        <w:ind w:left="567" w:hanging="567"/>
        <w:contextualSpacing/>
        <w:jc w:val="both"/>
        <w:rPr>
          <w:sz w:val="22"/>
          <w:szCs w:val="22"/>
        </w:rPr>
      </w:pPr>
    </w:p>
    <w:p w14:paraId="0697F97B" w14:textId="77777777" w:rsidR="00791CC6" w:rsidRPr="0067407F" w:rsidRDefault="00791CC6" w:rsidP="00791CC6">
      <w:pPr>
        <w:ind w:left="567" w:hanging="567"/>
        <w:contextualSpacing/>
        <w:jc w:val="both"/>
        <w:rPr>
          <w:sz w:val="22"/>
          <w:szCs w:val="22"/>
        </w:rPr>
      </w:pPr>
      <w:r w:rsidRPr="00E16DE0">
        <w:rPr>
          <w:sz w:val="22"/>
          <w:szCs w:val="22"/>
        </w:rPr>
        <w:t>1</w:t>
      </w:r>
      <w:r>
        <w:rPr>
          <w:sz w:val="22"/>
          <w:szCs w:val="22"/>
        </w:rPr>
        <w:t>6</w:t>
      </w:r>
      <w:r w:rsidRPr="00E16DE0">
        <w:rPr>
          <w:sz w:val="22"/>
          <w:szCs w:val="22"/>
        </w:rPr>
        <w:t>.1.</w:t>
      </w:r>
      <w:r w:rsidRPr="00E16DE0">
        <w:rPr>
          <w:sz w:val="22"/>
          <w:szCs w:val="22"/>
        </w:rPr>
        <w:tab/>
        <w:t xml:space="preserve">Megbízott jelen </w:t>
      </w:r>
      <w:r>
        <w:rPr>
          <w:sz w:val="22"/>
          <w:szCs w:val="22"/>
        </w:rPr>
        <w:t>Keretmegállapodás</w:t>
      </w:r>
      <w:r w:rsidRPr="00E16DE0">
        <w:rPr>
          <w:sz w:val="22"/>
          <w:szCs w:val="22"/>
        </w:rPr>
        <w:t xml:space="preserve"> aláírásával nyilatkozik arról, hogy a nemzeti vagyonról szóló 2011. évi CXCVI. törvény 3. § (1) bekezdés 1. b) pontja szerinti átlátható szervezetnek minősül, továbbá arra vonatkozóan, hogy – az államháztartásról szóló 2011. évi CXCV. törvény (a továbbiakban: Áht.) 41. § (6) bekezdésére tekintettel – tudomásul veszi, hogy átláthatóságának ellenőrzése céljából Megbízó a jelen </w:t>
      </w:r>
      <w:proofErr w:type="spellStart"/>
      <w:r>
        <w:rPr>
          <w:sz w:val="22"/>
          <w:szCs w:val="22"/>
        </w:rPr>
        <w:t>Keretmegállapodásból</w:t>
      </w:r>
      <w:proofErr w:type="spellEnd"/>
      <w:r w:rsidRPr="00E16DE0">
        <w:rPr>
          <w:sz w:val="22"/>
          <w:szCs w:val="22"/>
        </w:rPr>
        <w:t xml:space="preserve"> eredő követelései elévüléséig az Áht. 55. §</w:t>
      </w:r>
      <w:proofErr w:type="spellStart"/>
      <w:r w:rsidRPr="00E16DE0">
        <w:rPr>
          <w:sz w:val="22"/>
          <w:szCs w:val="22"/>
        </w:rPr>
        <w:t>-a</w:t>
      </w:r>
      <w:proofErr w:type="spellEnd"/>
      <w:r w:rsidRPr="00E16DE0">
        <w:rPr>
          <w:sz w:val="22"/>
          <w:szCs w:val="22"/>
        </w:rPr>
        <w:t xml:space="preserve"> szerint jogosult Megbízott átláthatóságával összefüggő, az Áht. 55. §</w:t>
      </w:r>
      <w:proofErr w:type="spellStart"/>
      <w:r w:rsidRPr="00E16DE0">
        <w:rPr>
          <w:sz w:val="22"/>
          <w:szCs w:val="22"/>
        </w:rPr>
        <w:t>-ában</w:t>
      </w:r>
      <w:proofErr w:type="spellEnd"/>
      <w:r w:rsidRPr="00E16DE0">
        <w:rPr>
          <w:sz w:val="22"/>
          <w:szCs w:val="22"/>
        </w:rPr>
        <w:t xml:space="preserve"> meghatározott adatokat kezelni. Megbízott tudomásul veszi – az </w:t>
      </w:r>
      <w:proofErr w:type="spellStart"/>
      <w:r w:rsidRPr="00E16DE0">
        <w:rPr>
          <w:sz w:val="22"/>
          <w:szCs w:val="22"/>
        </w:rPr>
        <w:t>Ávr</w:t>
      </w:r>
      <w:proofErr w:type="spellEnd"/>
      <w:r w:rsidRPr="00E16DE0">
        <w:rPr>
          <w:sz w:val="22"/>
          <w:szCs w:val="22"/>
        </w:rPr>
        <w:t xml:space="preserve">. 50. § (1a) bekezdésére tekintettel –, hogy a jelen pont szerinti nyilatkozatában foglaltak változása esetén arról haladéktalanul köteles a Megbízót tájékoztatni, továbbá azt, hogy amennyiben a jelen </w:t>
      </w:r>
      <w:r>
        <w:rPr>
          <w:sz w:val="22"/>
          <w:szCs w:val="22"/>
        </w:rPr>
        <w:t>Keretmegállapodás</w:t>
      </w:r>
      <w:r w:rsidRPr="00E16DE0">
        <w:rPr>
          <w:sz w:val="22"/>
          <w:szCs w:val="22"/>
        </w:rPr>
        <w:t xml:space="preserve"> Megbízott valótlan tartal</w:t>
      </w:r>
      <w:r>
        <w:rPr>
          <w:sz w:val="22"/>
          <w:szCs w:val="22"/>
        </w:rPr>
        <w:t>mú nyilatkozatán alapul, jelen Keretmegállapodást</w:t>
      </w:r>
      <w:r w:rsidRPr="00E16DE0">
        <w:rPr>
          <w:sz w:val="22"/>
          <w:szCs w:val="22"/>
        </w:rPr>
        <w:t xml:space="preserve"> Megbízó azonnali h</w:t>
      </w:r>
      <w:r>
        <w:rPr>
          <w:sz w:val="22"/>
          <w:szCs w:val="22"/>
        </w:rPr>
        <w:t>atállyal felmondja vagy – ha a</w:t>
      </w:r>
      <w:r w:rsidRPr="00F64AEE">
        <w:rPr>
          <w:sz w:val="22"/>
          <w:szCs w:val="22"/>
        </w:rPr>
        <w:t xml:space="preserve"> </w:t>
      </w:r>
      <w:r>
        <w:rPr>
          <w:sz w:val="22"/>
          <w:szCs w:val="22"/>
        </w:rPr>
        <w:t xml:space="preserve">Keretmegállapodás </w:t>
      </w:r>
      <w:r w:rsidRPr="00F64AEE">
        <w:rPr>
          <w:sz w:val="22"/>
          <w:szCs w:val="22"/>
        </w:rPr>
        <w:t xml:space="preserve">alapján </w:t>
      </w:r>
      <w:r>
        <w:rPr>
          <w:sz w:val="22"/>
          <w:szCs w:val="22"/>
        </w:rPr>
        <w:t xml:space="preserve">történő egyedi megrendelések </w:t>
      </w:r>
      <w:r w:rsidRPr="00E16DE0">
        <w:rPr>
          <w:sz w:val="22"/>
          <w:szCs w:val="22"/>
        </w:rPr>
        <w:t xml:space="preserve">teljesítésére még nem került sor – a </w:t>
      </w:r>
      <w:proofErr w:type="spellStart"/>
      <w:r>
        <w:rPr>
          <w:sz w:val="22"/>
          <w:szCs w:val="22"/>
        </w:rPr>
        <w:t>Keretmegállapodástól</w:t>
      </w:r>
      <w:proofErr w:type="spellEnd"/>
      <w:r w:rsidRPr="00E16DE0">
        <w:rPr>
          <w:sz w:val="22"/>
          <w:szCs w:val="22"/>
        </w:rPr>
        <w:t xml:space="preserve"> eláll.</w:t>
      </w:r>
    </w:p>
    <w:p w14:paraId="0F4A9E95" w14:textId="77777777" w:rsidR="00791CC6" w:rsidRPr="000267CD" w:rsidRDefault="00791CC6" w:rsidP="00791CC6">
      <w:pPr>
        <w:tabs>
          <w:tab w:val="num" w:pos="0"/>
        </w:tabs>
        <w:jc w:val="both"/>
        <w:rPr>
          <w:sz w:val="22"/>
          <w:szCs w:val="22"/>
        </w:rPr>
      </w:pPr>
    </w:p>
    <w:p w14:paraId="3CB264C3" w14:textId="77777777" w:rsidR="00791CC6" w:rsidRPr="00B90ADE" w:rsidRDefault="00791CC6" w:rsidP="00791CC6">
      <w:pPr>
        <w:contextualSpacing/>
        <w:jc w:val="both"/>
        <w:rPr>
          <w:b/>
          <w:sz w:val="22"/>
          <w:szCs w:val="22"/>
        </w:rPr>
      </w:pPr>
      <w:r>
        <w:rPr>
          <w:b/>
          <w:sz w:val="22"/>
          <w:szCs w:val="22"/>
        </w:rPr>
        <w:t xml:space="preserve">17. </w:t>
      </w:r>
      <w:r w:rsidRPr="00B90ADE">
        <w:rPr>
          <w:b/>
          <w:sz w:val="22"/>
          <w:szCs w:val="22"/>
        </w:rPr>
        <w:t>Vegyes rendelkezések</w:t>
      </w:r>
    </w:p>
    <w:p w14:paraId="22D0743E" w14:textId="77777777" w:rsidR="00791CC6" w:rsidRPr="000267CD" w:rsidRDefault="00791CC6" w:rsidP="00791CC6">
      <w:pPr>
        <w:jc w:val="both"/>
        <w:rPr>
          <w:b/>
          <w:sz w:val="22"/>
          <w:szCs w:val="22"/>
        </w:rPr>
      </w:pPr>
    </w:p>
    <w:p w14:paraId="32083B7A" w14:textId="77777777" w:rsidR="00791CC6" w:rsidRPr="00B90ADE" w:rsidRDefault="00791CC6" w:rsidP="00791CC6">
      <w:pPr>
        <w:ind w:left="567" w:hanging="567"/>
        <w:contextualSpacing/>
        <w:jc w:val="both"/>
        <w:rPr>
          <w:sz w:val="22"/>
          <w:szCs w:val="22"/>
        </w:rPr>
      </w:pPr>
      <w:r>
        <w:rPr>
          <w:sz w:val="22"/>
          <w:szCs w:val="22"/>
        </w:rPr>
        <w:t xml:space="preserve">17.1. </w:t>
      </w:r>
      <w:r>
        <w:rPr>
          <w:sz w:val="22"/>
          <w:szCs w:val="22"/>
        </w:rPr>
        <w:tab/>
      </w:r>
      <w:r w:rsidRPr="00B90ADE">
        <w:rPr>
          <w:sz w:val="22"/>
          <w:szCs w:val="22"/>
        </w:rPr>
        <w:t xml:space="preserve">A </w:t>
      </w:r>
      <w:r>
        <w:rPr>
          <w:sz w:val="22"/>
          <w:szCs w:val="22"/>
        </w:rPr>
        <w:t>Keretmegállapodás</w:t>
      </w:r>
      <w:r w:rsidRPr="00B90ADE">
        <w:rPr>
          <w:sz w:val="22"/>
          <w:szCs w:val="22"/>
        </w:rPr>
        <w:t xml:space="preserve"> nyelve a magyar. A Felek közötti kapcsolattartás magyar nyelven történik és a </w:t>
      </w:r>
      <w:r>
        <w:rPr>
          <w:sz w:val="22"/>
          <w:szCs w:val="22"/>
        </w:rPr>
        <w:t>Keretmegállapodással</w:t>
      </w:r>
      <w:r w:rsidRPr="00B90ADE">
        <w:rPr>
          <w:sz w:val="22"/>
          <w:szCs w:val="22"/>
        </w:rPr>
        <w:t xml:space="preserve">, a </w:t>
      </w:r>
      <w:r>
        <w:rPr>
          <w:sz w:val="22"/>
          <w:szCs w:val="22"/>
        </w:rPr>
        <w:t>Keretmegállapodás</w:t>
      </w:r>
      <w:r w:rsidRPr="00B90ADE">
        <w:rPr>
          <w:sz w:val="22"/>
          <w:szCs w:val="22"/>
        </w:rPr>
        <w:t xml:space="preserve"> teljesítésével kapcsolatos minden nyomtatott és elektronikus anyagnak, levelezésnek és okmányoknak, amelyek alkalmazásra kerülnek, magyar nyelven kell készülnie, melyet Megbízott a megajánlott ajánlati áron köteles biztosítani, kivéve, ha Megbízó az írásbeli megrendelésben másként rendelkezik. Megbízó jogosult az egyedi megrendelésben előírni, hogy az adott szolgáltatást szakmai angol nyelven kell teljesíteni, melynek Megbízott a megajánlott ajánlati ára mellett köteles eleget tenni, az angol nyelven történő szolgáltatásnyújtásért további díjat nem igényelhet, költséget nem számíthat fel.</w:t>
      </w:r>
    </w:p>
    <w:p w14:paraId="00DE7FB5" w14:textId="77777777" w:rsidR="00791CC6" w:rsidRPr="000267CD" w:rsidRDefault="00791CC6" w:rsidP="00791CC6">
      <w:pPr>
        <w:pStyle w:val="Listaszerbekezds"/>
        <w:ind w:left="0"/>
        <w:jc w:val="both"/>
        <w:rPr>
          <w:sz w:val="22"/>
          <w:szCs w:val="22"/>
        </w:rPr>
      </w:pPr>
    </w:p>
    <w:p w14:paraId="72D5E1B2" w14:textId="77777777" w:rsidR="00791CC6" w:rsidRPr="000267CD" w:rsidRDefault="00791CC6" w:rsidP="00791CC6">
      <w:pPr>
        <w:pStyle w:val="Listaszerbekezds"/>
        <w:ind w:left="567" w:hanging="567"/>
        <w:contextualSpacing/>
        <w:jc w:val="both"/>
        <w:rPr>
          <w:sz w:val="22"/>
          <w:szCs w:val="22"/>
        </w:rPr>
      </w:pPr>
      <w:r>
        <w:rPr>
          <w:sz w:val="22"/>
          <w:szCs w:val="22"/>
        </w:rPr>
        <w:t xml:space="preserve">17.2. </w:t>
      </w:r>
      <w:r>
        <w:rPr>
          <w:sz w:val="22"/>
          <w:szCs w:val="22"/>
        </w:rPr>
        <w:tab/>
      </w:r>
      <w:r w:rsidRPr="000267CD">
        <w:rPr>
          <w:sz w:val="22"/>
          <w:szCs w:val="22"/>
        </w:rPr>
        <w:t xml:space="preserve">Amennyiben jelen </w:t>
      </w:r>
      <w:r>
        <w:rPr>
          <w:sz w:val="22"/>
          <w:szCs w:val="22"/>
        </w:rPr>
        <w:t>Keretmegállapodást</w:t>
      </w:r>
      <w:r w:rsidRPr="000267CD">
        <w:rPr>
          <w:sz w:val="22"/>
          <w:szCs w:val="22"/>
        </w:rPr>
        <w:t xml:space="preserve"> több Megbízott köti meg Megbízóval, a Megbízottak egyetemlegesen felelnek a </w:t>
      </w:r>
      <w:r>
        <w:rPr>
          <w:sz w:val="22"/>
          <w:szCs w:val="22"/>
        </w:rPr>
        <w:t>Keretmegállapodás</w:t>
      </w:r>
      <w:r w:rsidRPr="000267CD">
        <w:rPr>
          <w:sz w:val="22"/>
          <w:szCs w:val="22"/>
        </w:rPr>
        <w:t xml:space="preserve"> teljesítésért, kötelesek továbbá – a Megbízó kérésére – kijelölni egy olyan személyt, aki képviselőként jár el a nevükben.</w:t>
      </w:r>
    </w:p>
    <w:p w14:paraId="12406A8C" w14:textId="77777777" w:rsidR="00791CC6" w:rsidRPr="000267CD" w:rsidRDefault="00791CC6" w:rsidP="00791CC6">
      <w:pPr>
        <w:pStyle w:val="Listaszerbekezds"/>
        <w:ind w:left="0"/>
        <w:jc w:val="both"/>
        <w:rPr>
          <w:sz w:val="22"/>
          <w:szCs w:val="22"/>
        </w:rPr>
      </w:pPr>
    </w:p>
    <w:p w14:paraId="4C4425B2" w14:textId="77777777" w:rsidR="00791CC6" w:rsidRPr="000267CD" w:rsidRDefault="00791CC6" w:rsidP="00791CC6">
      <w:pPr>
        <w:pStyle w:val="Listaszerbekezds"/>
        <w:ind w:left="567" w:hanging="567"/>
        <w:contextualSpacing/>
        <w:jc w:val="both"/>
        <w:rPr>
          <w:sz w:val="22"/>
          <w:szCs w:val="22"/>
        </w:rPr>
      </w:pPr>
      <w:r>
        <w:rPr>
          <w:sz w:val="22"/>
          <w:szCs w:val="22"/>
        </w:rPr>
        <w:t xml:space="preserve">17.3. </w:t>
      </w:r>
      <w:r>
        <w:rPr>
          <w:sz w:val="22"/>
          <w:szCs w:val="22"/>
        </w:rPr>
        <w:tab/>
      </w:r>
      <w:r w:rsidRPr="000267CD">
        <w:rPr>
          <w:sz w:val="22"/>
          <w:szCs w:val="22"/>
        </w:rPr>
        <w:t xml:space="preserve">Jogsértő eljárási cselekmény esetén, ha a jogsértés kimondása a Megbízott jelen eljárás alapján megkötött </w:t>
      </w:r>
      <w:proofErr w:type="spellStart"/>
      <w:r>
        <w:rPr>
          <w:sz w:val="22"/>
          <w:szCs w:val="22"/>
        </w:rPr>
        <w:t>Keretmegállapodásból</w:t>
      </w:r>
      <w:proofErr w:type="spellEnd"/>
      <w:r w:rsidRPr="000267CD">
        <w:rPr>
          <w:sz w:val="22"/>
          <w:szCs w:val="22"/>
        </w:rPr>
        <w:t xml:space="preserve"> eredő feladatkörén belüli jogszabálysértés, illetőleg mulasztás miatt történt, a Megbízott köteles a Megbízó költségeit megtéríteni, ideértve az </w:t>
      </w:r>
      <w:r w:rsidRPr="000267CD">
        <w:rPr>
          <w:sz w:val="22"/>
          <w:szCs w:val="22"/>
        </w:rPr>
        <w:lastRenderedPageBreak/>
        <w:t>esetlegesen kiszabott bírság összegét is. Köteles továbbá az esetleges felügyeleti ellenőrzés során feltárt hibák és hiányosságok miatt a Megbízó oldalán keletkező, Megbízott tevékenysége következtében beállott károk teljes körű megtérítésére.</w:t>
      </w:r>
    </w:p>
    <w:p w14:paraId="6D66F747" w14:textId="77777777" w:rsidR="00791CC6" w:rsidRPr="000267CD" w:rsidRDefault="00791CC6" w:rsidP="00791CC6">
      <w:pPr>
        <w:pStyle w:val="Listaszerbekezds"/>
        <w:ind w:left="0"/>
        <w:jc w:val="both"/>
        <w:rPr>
          <w:sz w:val="22"/>
          <w:szCs w:val="22"/>
        </w:rPr>
      </w:pPr>
    </w:p>
    <w:p w14:paraId="222941ED" w14:textId="77777777" w:rsidR="00791CC6" w:rsidRPr="000267CD" w:rsidRDefault="00791CC6" w:rsidP="00791CC6">
      <w:pPr>
        <w:pStyle w:val="Listaszerbekezds"/>
        <w:ind w:left="567" w:hanging="567"/>
        <w:contextualSpacing/>
        <w:jc w:val="both"/>
        <w:rPr>
          <w:sz w:val="22"/>
          <w:szCs w:val="22"/>
        </w:rPr>
      </w:pPr>
      <w:r>
        <w:rPr>
          <w:sz w:val="22"/>
          <w:szCs w:val="22"/>
        </w:rPr>
        <w:t xml:space="preserve">17.4. </w:t>
      </w:r>
      <w:r>
        <w:rPr>
          <w:sz w:val="22"/>
          <w:szCs w:val="22"/>
        </w:rPr>
        <w:tab/>
      </w:r>
      <w:r w:rsidRPr="000267CD">
        <w:rPr>
          <w:sz w:val="22"/>
          <w:szCs w:val="22"/>
        </w:rPr>
        <w:t>Felek tudomásul veszik, hogy a vonatkozó jogszabályok szerinti illetékes ellenőrző szervezetek (Állami Számvevőszék, Európai Számvevőszék, OLAF (Európai Csalás</w:t>
      </w:r>
      <w:r>
        <w:rPr>
          <w:sz w:val="22"/>
          <w:szCs w:val="22"/>
        </w:rPr>
        <w:t xml:space="preserve"> E</w:t>
      </w:r>
      <w:r w:rsidRPr="000267CD">
        <w:rPr>
          <w:sz w:val="22"/>
          <w:szCs w:val="22"/>
        </w:rPr>
        <w:t>llen</w:t>
      </w:r>
      <w:r>
        <w:rPr>
          <w:sz w:val="22"/>
          <w:szCs w:val="22"/>
        </w:rPr>
        <w:t>i</w:t>
      </w:r>
      <w:r w:rsidRPr="000267CD">
        <w:rPr>
          <w:sz w:val="22"/>
          <w:szCs w:val="22"/>
        </w:rPr>
        <w:t xml:space="preserve"> Hivatal), Európai Bizottság, Kormányzati Ellenőrzési Hivatal, belső ellenőrzési szervezetek stb.) feladat- és hatáskörüknek megfelelően a közbeszerzési eljárásokat és az azok alapján megkötött szerződések teljesítését rendszeresen ellenőrizhetik a végső kifizetést követő 10 évig; részükre jogszabály szerinti információ megadása üzleti titokra való hivatkozással nem tagadható meg.</w:t>
      </w:r>
    </w:p>
    <w:p w14:paraId="23D2E090" w14:textId="77777777" w:rsidR="00791CC6" w:rsidRPr="000267CD" w:rsidRDefault="00791CC6" w:rsidP="00791CC6">
      <w:pPr>
        <w:pStyle w:val="Listaszerbekezds"/>
        <w:ind w:left="0"/>
        <w:jc w:val="both"/>
        <w:rPr>
          <w:sz w:val="22"/>
          <w:szCs w:val="22"/>
        </w:rPr>
      </w:pPr>
    </w:p>
    <w:p w14:paraId="6BFDC861" w14:textId="77777777" w:rsidR="00791CC6" w:rsidRPr="000267CD" w:rsidRDefault="00791CC6" w:rsidP="00791CC6">
      <w:pPr>
        <w:pStyle w:val="Listaszerbekezds"/>
        <w:ind w:left="567" w:hanging="567"/>
        <w:contextualSpacing/>
        <w:jc w:val="both"/>
        <w:rPr>
          <w:sz w:val="22"/>
          <w:szCs w:val="22"/>
        </w:rPr>
      </w:pPr>
      <w:r>
        <w:rPr>
          <w:sz w:val="22"/>
          <w:szCs w:val="22"/>
        </w:rPr>
        <w:t xml:space="preserve">17.5. </w:t>
      </w:r>
      <w:r>
        <w:rPr>
          <w:sz w:val="22"/>
          <w:szCs w:val="22"/>
        </w:rPr>
        <w:tab/>
      </w:r>
      <w:r w:rsidRPr="000267CD">
        <w:rPr>
          <w:sz w:val="22"/>
          <w:szCs w:val="22"/>
        </w:rPr>
        <w:t>Az illetékes ellenőrző szervezetek ellenőrzése, helyszíni vizsgálata esetén a Megbízott köteles minden segítséget Megbízó részére megadni, a helyszíni vizsgálaton jelen lenni, az ellenőrzés hatékonysága és Megbízó kötelezettségeinek megfelelő teljesítése érdekében.</w:t>
      </w:r>
    </w:p>
    <w:p w14:paraId="01FD29CD" w14:textId="77777777" w:rsidR="00791CC6" w:rsidRPr="000267CD" w:rsidRDefault="00791CC6" w:rsidP="00791CC6">
      <w:pPr>
        <w:pStyle w:val="Listaszerbekezds"/>
        <w:ind w:left="567" w:hanging="567"/>
        <w:jc w:val="both"/>
        <w:rPr>
          <w:sz w:val="22"/>
          <w:szCs w:val="22"/>
        </w:rPr>
      </w:pPr>
    </w:p>
    <w:p w14:paraId="68395AFD" w14:textId="77777777" w:rsidR="00791CC6" w:rsidRPr="000267CD" w:rsidRDefault="00791CC6" w:rsidP="00791CC6">
      <w:pPr>
        <w:pStyle w:val="Listaszerbekezds"/>
        <w:ind w:left="567" w:hanging="567"/>
        <w:contextualSpacing/>
        <w:jc w:val="both"/>
        <w:rPr>
          <w:sz w:val="22"/>
          <w:szCs w:val="22"/>
        </w:rPr>
      </w:pPr>
      <w:r>
        <w:rPr>
          <w:sz w:val="22"/>
          <w:szCs w:val="22"/>
        </w:rPr>
        <w:t xml:space="preserve">17.6. </w:t>
      </w:r>
      <w:r>
        <w:rPr>
          <w:sz w:val="22"/>
          <w:szCs w:val="22"/>
        </w:rPr>
        <w:tab/>
      </w:r>
      <w:r w:rsidRPr="000267CD">
        <w:rPr>
          <w:sz w:val="22"/>
          <w:szCs w:val="22"/>
        </w:rPr>
        <w:t xml:space="preserve">Felek kijelentik, hogy jelen </w:t>
      </w:r>
      <w:r>
        <w:rPr>
          <w:sz w:val="22"/>
          <w:szCs w:val="22"/>
        </w:rPr>
        <w:t>Keretmegállapodás</w:t>
      </w:r>
      <w:r w:rsidRPr="000267CD">
        <w:rPr>
          <w:sz w:val="22"/>
          <w:szCs w:val="22"/>
        </w:rPr>
        <w:t xml:space="preserve"> megkötésére képviselőik megfelelő meghatalmazással rendelkeznek, továbbá részükről a jelen</w:t>
      </w:r>
      <w:r w:rsidRPr="00F64AEE">
        <w:rPr>
          <w:sz w:val="22"/>
          <w:szCs w:val="22"/>
        </w:rPr>
        <w:t xml:space="preserve"> </w:t>
      </w:r>
      <w:r>
        <w:rPr>
          <w:sz w:val="22"/>
          <w:szCs w:val="22"/>
        </w:rPr>
        <w:t>Keretmegállapodás</w:t>
      </w:r>
      <w:r w:rsidRPr="000267CD">
        <w:rPr>
          <w:sz w:val="22"/>
          <w:szCs w:val="22"/>
        </w:rPr>
        <w:t xml:space="preserve"> aláírása nem eredményezi más egyéb szerződés vagy jognyilatkozat megsértését. Megbízott tartózkodik attól, hogy a </w:t>
      </w:r>
      <w:r>
        <w:rPr>
          <w:sz w:val="22"/>
          <w:szCs w:val="22"/>
        </w:rPr>
        <w:t>Keretmegállapodással</w:t>
      </w:r>
      <w:r w:rsidRPr="000267CD">
        <w:rPr>
          <w:sz w:val="22"/>
          <w:szCs w:val="22"/>
        </w:rPr>
        <w:t>, illetve annak teljesítésével kapcsolatosan nyilvános bejelentéseket tegyen a Megbízó előzetes írásos engedélye nélkül.</w:t>
      </w:r>
    </w:p>
    <w:p w14:paraId="7B647A9E" w14:textId="77777777" w:rsidR="00791CC6" w:rsidRPr="000267CD" w:rsidRDefault="00791CC6" w:rsidP="00791CC6">
      <w:pPr>
        <w:pStyle w:val="Listaszerbekezds"/>
        <w:ind w:left="567" w:hanging="567"/>
        <w:jc w:val="both"/>
        <w:rPr>
          <w:sz w:val="22"/>
          <w:szCs w:val="22"/>
        </w:rPr>
      </w:pPr>
    </w:p>
    <w:p w14:paraId="58C10704" w14:textId="77777777" w:rsidR="00791CC6" w:rsidRPr="000267CD" w:rsidRDefault="00791CC6" w:rsidP="00791CC6">
      <w:pPr>
        <w:pStyle w:val="Listaszerbekezds"/>
        <w:ind w:left="567" w:hanging="567"/>
        <w:contextualSpacing/>
        <w:jc w:val="both"/>
        <w:rPr>
          <w:sz w:val="22"/>
          <w:szCs w:val="22"/>
        </w:rPr>
      </w:pPr>
      <w:r>
        <w:rPr>
          <w:sz w:val="22"/>
          <w:szCs w:val="22"/>
        </w:rPr>
        <w:t xml:space="preserve">17.7. </w:t>
      </w:r>
      <w:r>
        <w:rPr>
          <w:sz w:val="22"/>
          <w:szCs w:val="22"/>
        </w:rPr>
        <w:tab/>
      </w:r>
      <w:r w:rsidRPr="000267CD">
        <w:rPr>
          <w:sz w:val="22"/>
          <w:szCs w:val="22"/>
        </w:rPr>
        <w:t>Megbízott vállalja, hogy a közbeszerzési eljárásokhoz és az azok alapján megkötött szerződések teljesítéséhez kapcsolódó dokumentumokat</w:t>
      </w:r>
      <w:r>
        <w:rPr>
          <w:sz w:val="22"/>
          <w:szCs w:val="22"/>
        </w:rPr>
        <w:t xml:space="preserve"> a keretmegállapodás, vagy az annak alapján megkötött, közbeszerzés megvalósítására irányuló keretszerződés</w:t>
      </w:r>
      <w:r w:rsidRPr="000267CD">
        <w:rPr>
          <w:sz w:val="22"/>
          <w:szCs w:val="22"/>
        </w:rPr>
        <w:t xml:space="preserve"> teljesítés</w:t>
      </w:r>
      <w:r>
        <w:rPr>
          <w:sz w:val="22"/>
          <w:szCs w:val="22"/>
        </w:rPr>
        <w:t>ének</w:t>
      </w:r>
      <w:r w:rsidRPr="000267CD">
        <w:rPr>
          <w:sz w:val="22"/>
          <w:szCs w:val="22"/>
        </w:rPr>
        <w:t xml:space="preserve"> Megbízó általi elfogadását követő </w:t>
      </w:r>
      <w:r>
        <w:rPr>
          <w:sz w:val="22"/>
          <w:szCs w:val="22"/>
        </w:rPr>
        <w:t>10</w:t>
      </w:r>
      <w:r w:rsidRPr="000267CD">
        <w:rPr>
          <w:sz w:val="22"/>
          <w:szCs w:val="22"/>
        </w:rPr>
        <w:t xml:space="preserve"> évig megőrzi.</w:t>
      </w:r>
    </w:p>
    <w:p w14:paraId="00371BF8" w14:textId="77777777" w:rsidR="00791CC6" w:rsidRPr="000267CD" w:rsidRDefault="00791CC6" w:rsidP="00791CC6">
      <w:pPr>
        <w:pStyle w:val="Listaszerbekezds"/>
        <w:ind w:left="567" w:hanging="567"/>
        <w:jc w:val="both"/>
        <w:rPr>
          <w:sz w:val="22"/>
          <w:szCs w:val="22"/>
        </w:rPr>
      </w:pPr>
    </w:p>
    <w:p w14:paraId="03C7E9C0" w14:textId="3EE2120B" w:rsidR="00791CC6" w:rsidRDefault="00791CC6" w:rsidP="009F7BB0">
      <w:pPr>
        <w:pStyle w:val="Listaszerbekezds"/>
        <w:ind w:left="567" w:hanging="567"/>
        <w:contextualSpacing/>
        <w:jc w:val="both"/>
      </w:pPr>
      <w:r>
        <w:rPr>
          <w:sz w:val="22"/>
          <w:szCs w:val="22"/>
        </w:rPr>
        <w:t xml:space="preserve">17.8. </w:t>
      </w:r>
      <w:r>
        <w:rPr>
          <w:sz w:val="22"/>
          <w:szCs w:val="22"/>
        </w:rPr>
        <w:tab/>
        <w:t>A jelen Keretmegállapodásban</w:t>
      </w:r>
      <w:r w:rsidRPr="000267CD">
        <w:rPr>
          <w:sz w:val="22"/>
          <w:szCs w:val="22"/>
        </w:rPr>
        <w:t xml:space="preserve"> nem szabályozott kérdésekben a </w:t>
      </w:r>
      <w:r>
        <w:rPr>
          <w:sz w:val="22"/>
          <w:szCs w:val="22"/>
        </w:rPr>
        <w:t>Ptk.</w:t>
      </w:r>
      <w:r w:rsidRPr="000267CD">
        <w:rPr>
          <w:sz w:val="22"/>
          <w:szCs w:val="22"/>
        </w:rPr>
        <w:t>, a Kbt., valamint a vonatkozó egyéb magyar jogszabályok rendelkezései az irányadóak.</w:t>
      </w:r>
    </w:p>
    <w:p w14:paraId="275F2439" w14:textId="77777777" w:rsidR="00791CC6" w:rsidRPr="000267CD" w:rsidRDefault="00791CC6" w:rsidP="00791CC6">
      <w:pPr>
        <w:ind w:left="-180" w:firstLine="180"/>
        <w:jc w:val="both"/>
        <w:rPr>
          <w:sz w:val="22"/>
          <w:szCs w:val="22"/>
        </w:rPr>
      </w:pPr>
    </w:p>
    <w:p w14:paraId="07FD5E66" w14:textId="77777777" w:rsidR="00791CC6" w:rsidRPr="000267CD" w:rsidRDefault="00791CC6" w:rsidP="00791CC6">
      <w:pPr>
        <w:jc w:val="both"/>
        <w:rPr>
          <w:sz w:val="22"/>
          <w:szCs w:val="22"/>
          <w:u w:val="single"/>
        </w:rPr>
      </w:pPr>
      <w:r w:rsidRPr="000267CD">
        <w:rPr>
          <w:sz w:val="22"/>
          <w:szCs w:val="22"/>
          <w:u w:val="single"/>
        </w:rPr>
        <w:t>Mellékletek:</w:t>
      </w:r>
    </w:p>
    <w:p w14:paraId="1E1B31AB" w14:textId="77777777" w:rsidR="00791CC6" w:rsidRPr="000267CD" w:rsidRDefault="00791CC6" w:rsidP="00791CC6">
      <w:pPr>
        <w:ind w:left="-180" w:firstLine="180"/>
        <w:jc w:val="both"/>
        <w:rPr>
          <w:b/>
          <w:sz w:val="22"/>
          <w:szCs w:val="22"/>
          <w:u w:val="single"/>
        </w:rPr>
      </w:pPr>
    </w:p>
    <w:p w14:paraId="144D32F5" w14:textId="77777777" w:rsidR="00791CC6" w:rsidRPr="001D2131" w:rsidRDefault="00791CC6" w:rsidP="00791CC6">
      <w:pPr>
        <w:numPr>
          <w:ilvl w:val="0"/>
          <w:numId w:val="5"/>
        </w:numPr>
        <w:jc w:val="both"/>
        <w:rPr>
          <w:sz w:val="22"/>
          <w:szCs w:val="22"/>
        </w:rPr>
      </w:pPr>
      <w:r>
        <w:rPr>
          <w:sz w:val="22"/>
          <w:szCs w:val="22"/>
        </w:rPr>
        <w:t xml:space="preserve">Egyedi Keretszerződés és </w:t>
      </w:r>
      <w:r w:rsidRPr="001D2131">
        <w:rPr>
          <w:sz w:val="22"/>
          <w:szCs w:val="22"/>
        </w:rPr>
        <w:t xml:space="preserve">Megrendelési formanyomtatvány </w:t>
      </w:r>
    </w:p>
    <w:p w14:paraId="70A89F91" w14:textId="77777777" w:rsidR="00791CC6" w:rsidRPr="00756B3F" w:rsidRDefault="00791CC6" w:rsidP="00791CC6">
      <w:pPr>
        <w:numPr>
          <w:ilvl w:val="0"/>
          <w:numId w:val="5"/>
        </w:numPr>
        <w:jc w:val="both"/>
        <w:rPr>
          <w:sz w:val="22"/>
          <w:szCs w:val="22"/>
        </w:rPr>
      </w:pPr>
      <w:r w:rsidRPr="00756B3F">
        <w:rPr>
          <w:sz w:val="22"/>
          <w:szCs w:val="22"/>
        </w:rPr>
        <w:t>Humánerőforrás-terv</w:t>
      </w:r>
    </w:p>
    <w:p w14:paraId="0FFE7138" w14:textId="77777777" w:rsidR="00791CC6" w:rsidRPr="00756B3F" w:rsidRDefault="00791CC6" w:rsidP="00791CC6">
      <w:pPr>
        <w:numPr>
          <w:ilvl w:val="0"/>
          <w:numId w:val="5"/>
        </w:numPr>
        <w:jc w:val="both"/>
        <w:rPr>
          <w:sz w:val="22"/>
          <w:szCs w:val="22"/>
        </w:rPr>
      </w:pPr>
      <w:r w:rsidRPr="00756B3F">
        <w:rPr>
          <w:sz w:val="22"/>
          <w:szCs w:val="22"/>
        </w:rPr>
        <w:t>Ajánlatban bemutatott szakemberek névsora</w:t>
      </w:r>
    </w:p>
    <w:p w14:paraId="2F4A286B" w14:textId="77777777" w:rsidR="00791CC6" w:rsidRPr="00756B3F" w:rsidRDefault="00791CC6" w:rsidP="00791CC6">
      <w:pPr>
        <w:numPr>
          <w:ilvl w:val="0"/>
          <w:numId w:val="5"/>
        </w:numPr>
        <w:jc w:val="both"/>
        <w:rPr>
          <w:sz w:val="22"/>
          <w:szCs w:val="22"/>
        </w:rPr>
      </w:pPr>
      <w:r w:rsidRPr="00756B3F">
        <w:rPr>
          <w:sz w:val="22"/>
          <w:szCs w:val="22"/>
        </w:rPr>
        <w:t>Információbiztonság-irányítási rendszerre vonatkozó tanúsítvány</w:t>
      </w:r>
    </w:p>
    <w:p w14:paraId="4AFD57C1" w14:textId="77777777" w:rsidR="00791CC6" w:rsidRPr="000267CD" w:rsidRDefault="00791CC6" w:rsidP="00791CC6">
      <w:pPr>
        <w:ind w:left="-180"/>
        <w:jc w:val="both"/>
        <w:rPr>
          <w:sz w:val="22"/>
          <w:szCs w:val="22"/>
        </w:rPr>
      </w:pPr>
    </w:p>
    <w:p w14:paraId="741C5A81" w14:textId="77777777" w:rsidR="00791CC6" w:rsidRPr="000267CD" w:rsidRDefault="00791CC6" w:rsidP="00791CC6">
      <w:pPr>
        <w:jc w:val="both"/>
        <w:rPr>
          <w:sz w:val="22"/>
          <w:szCs w:val="22"/>
        </w:rPr>
      </w:pPr>
      <w:r w:rsidRPr="000267CD">
        <w:rPr>
          <w:sz w:val="22"/>
          <w:szCs w:val="22"/>
        </w:rPr>
        <w:t xml:space="preserve">Jelen </w:t>
      </w:r>
      <w:r>
        <w:rPr>
          <w:sz w:val="22"/>
          <w:szCs w:val="22"/>
        </w:rPr>
        <w:t xml:space="preserve">Keretmegállapodást </w:t>
      </w:r>
      <w:r w:rsidRPr="000267CD">
        <w:rPr>
          <w:sz w:val="22"/>
          <w:szCs w:val="22"/>
        </w:rPr>
        <w:t xml:space="preserve">a Felek meghatalmazott képviselői elolvasás és közös értelmezés után, mint kinyilvánított akaratukkal mindenben megegyezőt, jóváhagyólag 5 példányban aláírták. </w:t>
      </w:r>
      <w:r>
        <w:rPr>
          <w:sz w:val="22"/>
          <w:szCs w:val="22"/>
        </w:rPr>
        <w:t>Jelen</w:t>
      </w:r>
      <w:r w:rsidRPr="000267CD">
        <w:rPr>
          <w:sz w:val="22"/>
          <w:szCs w:val="22"/>
        </w:rPr>
        <w:t xml:space="preserve"> </w:t>
      </w:r>
      <w:proofErr w:type="spellStart"/>
      <w:r>
        <w:rPr>
          <w:sz w:val="22"/>
          <w:szCs w:val="22"/>
        </w:rPr>
        <w:t>keretmegállapodásból</w:t>
      </w:r>
      <w:proofErr w:type="spellEnd"/>
      <w:r w:rsidRPr="000267CD">
        <w:rPr>
          <w:sz w:val="22"/>
          <w:szCs w:val="22"/>
        </w:rPr>
        <w:t xml:space="preserve"> 4 példány a Megbízót, 1 példány a Megbízottat illet.</w:t>
      </w:r>
    </w:p>
    <w:p w14:paraId="7EC90D6E" w14:textId="77777777" w:rsidR="00791CC6" w:rsidRPr="000267CD" w:rsidRDefault="00791CC6" w:rsidP="00791CC6">
      <w:pPr>
        <w:ind w:left="-180"/>
        <w:jc w:val="both"/>
        <w:rPr>
          <w:sz w:val="22"/>
          <w:szCs w:val="22"/>
        </w:rPr>
      </w:pPr>
    </w:p>
    <w:p w14:paraId="02153DDC" w14:textId="77777777" w:rsidR="00791CC6" w:rsidRPr="000267CD" w:rsidRDefault="00791CC6" w:rsidP="00791CC6">
      <w:pPr>
        <w:ind w:left="-180"/>
        <w:jc w:val="both"/>
        <w:rPr>
          <w:sz w:val="22"/>
          <w:szCs w:val="22"/>
        </w:rPr>
      </w:pPr>
      <w:r>
        <w:rPr>
          <w:sz w:val="22"/>
          <w:szCs w:val="22"/>
        </w:rPr>
        <w:t>Budapest, 2016. ……………………….</w:t>
      </w:r>
      <w:r>
        <w:rPr>
          <w:sz w:val="22"/>
          <w:szCs w:val="22"/>
        </w:rPr>
        <w:tab/>
      </w:r>
      <w:r>
        <w:rPr>
          <w:sz w:val="22"/>
          <w:szCs w:val="22"/>
        </w:rPr>
        <w:tab/>
        <w:t>Budapest, 2016. ……………………….</w:t>
      </w:r>
    </w:p>
    <w:p w14:paraId="03F2CF02" w14:textId="77777777" w:rsidR="00791CC6" w:rsidRPr="000267CD" w:rsidRDefault="00791CC6" w:rsidP="00791CC6">
      <w:pPr>
        <w:ind w:left="-180"/>
        <w:jc w:val="both"/>
        <w:rPr>
          <w:sz w:val="22"/>
          <w:szCs w:val="22"/>
        </w:rPr>
      </w:pPr>
    </w:p>
    <w:tbl>
      <w:tblPr>
        <w:tblW w:w="0" w:type="auto"/>
        <w:tblLook w:val="01E0" w:firstRow="1" w:lastRow="1" w:firstColumn="1" w:lastColumn="1" w:noHBand="0" w:noVBand="0"/>
      </w:tblPr>
      <w:tblGrid>
        <w:gridCol w:w="4431"/>
        <w:gridCol w:w="4431"/>
      </w:tblGrid>
      <w:tr w:rsidR="00791CC6" w:rsidRPr="000267CD" w14:paraId="17DEB6B3" w14:textId="77777777" w:rsidTr="00791CC6">
        <w:tc>
          <w:tcPr>
            <w:tcW w:w="4431" w:type="dxa"/>
          </w:tcPr>
          <w:p w14:paraId="719A1FA1" w14:textId="77777777" w:rsidR="00791CC6" w:rsidRPr="000267CD" w:rsidRDefault="00791CC6" w:rsidP="00791CC6">
            <w:pPr>
              <w:pStyle w:val="NormlWeb"/>
              <w:spacing w:before="0" w:beforeAutospacing="0" w:after="0" w:afterAutospacing="0"/>
              <w:jc w:val="both"/>
              <w:rPr>
                <w:bCs/>
                <w:color w:val="auto"/>
                <w:sz w:val="22"/>
                <w:szCs w:val="22"/>
              </w:rPr>
            </w:pPr>
            <w:r w:rsidRPr="000267CD">
              <w:rPr>
                <w:bCs/>
                <w:color w:val="auto"/>
                <w:sz w:val="22"/>
                <w:szCs w:val="22"/>
              </w:rPr>
              <w:t>----------------------------------------------------</w:t>
            </w:r>
          </w:p>
        </w:tc>
        <w:tc>
          <w:tcPr>
            <w:tcW w:w="4431" w:type="dxa"/>
          </w:tcPr>
          <w:p w14:paraId="13680043" w14:textId="4AADAD12" w:rsidR="00791CC6" w:rsidRPr="000267CD" w:rsidRDefault="00791CC6" w:rsidP="00791CC6">
            <w:pPr>
              <w:pStyle w:val="NormlWeb"/>
              <w:spacing w:before="0" w:beforeAutospacing="0" w:after="0" w:afterAutospacing="0"/>
              <w:jc w:val="both"/>
              <w:rPr>
                <w:bCs/>
                <w:color w:val="auto"/>
                <w:sz w:val="22"/>
                <w:szCs w:val="22"/>
              </w:rPr>
            </w:pPr>
            <w:r w:rsidRPr="000267CD">
              <w:rPr>
                <w:bCs/>
                <w:color w:val="auto"/>
                <w:sz w:val="22"/>
                <w:szCs w:val="22"/>
              </w:rPr>
              <w:t>---------------------------------------------------</w:t>
            </w:r>
          </w:p>
        </w:tc>
      </w:tr>
      <w:tr w:rsidR="00791CC6" w:rsidRPr="000267CD" w14:paraId="25300270" w14:textId="77777777" w:rsidTr="00791CC6">
        <w:tc>
          <w:tcPr>
            <w:tcW w:w="4431" w:type="dxa"/>
          </w:tcPr>
          <w:p w14:paraId="4DA8975C" w14:textId="0FB09F6D" w:rsidR="00791CC6" w:rsidRPr="000267CD" w:rsidRDefault="00791CC6" w:rsidP="009F7BB0">
            <w:pPr>
              <w:pStyle w:val="NormlWeb"/>
              <w:spacing w:before="0" w:beforeAutospacing="0" w:after="0" w:afterAutospacing="0"/>
              <w:ind w:firstLine="708"/>
              <w:jc w:val="both"/>
              <w:rPr>
                <w:rFonts w:ascii="Garamond" w:hAnsi="Garamond"/>
                <w:color w:val="auto"/>
                <w:spacing w:val="-5"/>
                <w:sz w:val="22"/>
                <w:szCs w:val="22"/>
                <w:lang w:eastAsia="en-US"/>
              </w:rPr>
            </w:pPr>
            <w:r w:rsidRPr="000267CD">
              <w:rPr>
                <w:color w:val="auto"/>
                <w:sz w:val="22"/>
                <w:szCs w:val="22"/>
              </w:rPr>
              <w:t xml:space="preserve">   </w:t>
            </w:r>
            <w:r>
              <w:rPr>
                <w:color w:val="auto"/>
                <w:sz w:val="22"/>
                <w:szCs w:val="22"/>
              </w:rPr>
              <w:t>Megbízott</w:t>
            </w:r>
            <w:r w:rsidRPr="000267CD">
              <w:rPr>
                <w:color w:val="auto"/>
                <w:sz w:val="22"/>
                <w:szCs w:val="22"/>
              </w:rPr>
              <w:t xml:space="preserve"> képviseletében</w:t>
            </w:r>
          </w:p>
          <w:p w14:paraId="57C3756B" w14:textId="77777777" w:rsidR="00791CC6" w:rsidRPr="000267CD" w:rsidRDefault="00791CC6" w:rsidP="00791CC6">
            <w:pPr>
              <w:pStyle w:val="NormlWeb"/>
              <w:spacing w:before="0" w:beforeAutospacing="0" w:after="0" w:afterAutospacing="0"/>
              <w:jc w:val="both"/>
              <w:rPr>
                <w:bCs/>
                <w:color w:val="auto"/>
                <w:sz w:val="22"/>
                <w:szCs w:val="22"/>
              </w:rPr>
            </w:pPr>
          </w:p>
        </w:tc>
        <w:tc>
          <w:tcPr>
            <w:tcW w:w="4431" w:type="dxa"/>
            <w:vAlign w:val="center"/>
          </w:tcPr>
          <w:p w14:paraId="77AF12FB" w14:textId="77777777" w:rsidR="00791CC6" w:rsidRPr="000267CD" w:rsidRDefault="00791CC6" w:rsidP="00791CC6">
            <w:pPr>
              <w:pStyle w:val="NormlWeb"/>
              <w:spacing w:before="0" w:beforeAutospacing="0" w:after="0" w:afterAutospacing="0"/>
              <w:ind w:left="708"/>
              <w:jc w:val="both"/>
              <w:rPr>
                <w:color w:val="auto"/>
                <w:sz w:val="22"/>
                <w:szCs w:val="22"/>
              </w:rPr>
            </w:pPr>
            <w:r>
              <w:rPr>
                <w:color w:val="auto"/>
                <w:sz w:val="22"/>
                <w:szCs w:val="22"/>
              </w:rPr>
              <w:t>Megbízó</w:t>
            </w:r>
            <w:r w:rsidRPr="000267CD">
              <w:rPr>
                <w:color w:val="auto"/>
                <w:sz w:val="22"/>
                <w:szCs w:val="22"/>
              </w:rPr>
              <w:t xml:space="preserve"> képviseletében</w:t>
            </w:r>
          </w:p>
          <w:p w14:paraId="12781E53" w14:textId="77777777" w:rsidR="00791CC6" w:rsidRPr="000267CD" w:rsidRDefault="00791CC6" w:rsidP="00791CC6">
            <w:pPr>
              <w:pStyle w:val="NormlWeb"/>
              <w:spacing w:before="0" w:beforeAutospacing="0" w:after="0" w:afterAutospacing="0"/>
              <w:jc w:val="both"/>
              <w:rPr>
                <w:bCs/>
                <w:color w:val="auto"/>
                <w:sz w:val="22"/>
                <w:szCs w:val="22"/>
              </w:rPr>
            </w:pPr>
          </w:p>
        </w:tc>
      </w:tr>
      <w:tr w:rsidR="00791CC6" w:rsidRPr="000267CD" w14:paraId="2D7E8DBD" w14:textId="77777777" w:rsidTr="00791CC6">
        <w:tc>
          <w:tcPr>
            <w:tcW w:w="4431" w:type="dxa"/>
          </w:tcPr>
          <w:p w14:paraId="795F43C7" w14:textId="77777777" w:rsidR="00791CC6" w:rsidRDefault="00791CC6" w:rsidP="00791CC6">
            <w:pPr>
              <w:pStyle w:val="NormlWeb"/>
              <w:spacing w:before="0" w:beforeAutospacing="0" w:after="0" w:afterAutospacing="0"/>
              <w:jc w:val="both"/>
              <w:rPr>
                <w:color w:val="auto"/>
                <w:sz w:val="22"/>
                <w:szCs w:val="22"/>
              </w:rPr>
            </w:pPr>
          </w:p>
          <w:p w14:paraId="56B82047" w14:textId="1BFC06D6" w:rsidR="00791CC6" w:rsidRPr="000267CD" w:rsidRDefault="00791CC6" w:rsidP="00791CC6">
            <w:pPr>
              <w:pStyle w:val="NormlWeb"/>
              <w:spacing w:before="0" w:beforeAutospacing="0" w:after="0" w:afterAutospacing="0"/>
              <w:jc w:val="both"/>
              <w:rPr>
                <w:bCs/>
                <w:color w:val="auto"/>
                <w:sz w:val="22"/>
                <w:szCs w:val="22"/>
              </w:rPr>
            </w:pPr>
            <w:r w:rsidRPr="000267CD">
              <w:rPr>
                <w:color w:val="auto"/>
                <w:sz w:val="22"/>
                <w:szCs w:val="22"/>
              </w:rPr>
              <w:t>Ellenjegyzem:</w:t>
            </w:r>
            <w:r>
              <w:rPr>
                <w:rStyle w:val="Lbjegyzet-hivatkozs"/>
                <w:color w:val="auto"/>
                <w:sz w:val="22"/>
                <w:szCs w:val="22"/>
              </w:rPr>
              <w:footnoteReference w:id="66"/>
            </w:r>
            <w:r w:rsidRPr="000267CD">
              <w:rPr>
                <w:color w:val="auto"/>
                <w:sz w:val="22"/>
                <w:szCs w:val="22"/>
              </w:rPr>
              <w:t xml:space="preserve"> </w:t>
            </w:r>
          </w:p>
        </w:tc>
        <w:tc>
          <w:tcPr>
            <w:tcW w:w="4431" w:type="dxa"/>
          </w:tcPr>
          <w:p w14:paraId="70BB2EB7" w14:textId="77777777" w:rsidR="00791CC6" w:rsidRDefault="00791CC6" w:rsidP="00791CC6">
            <w:pPr>
              <w:pStyle w:val="NormlWeb"/>
              <w:spacing w:before="0" w:beforeAutospacing="0" w:after="0" w:afterAutospacing="0"/>
              <w:jc w:val="both"/>
              <w:rPr>
                <w:color w:val="auto"/>
                <w:sz w:val="22"/>
                <w:szCs w:val="22"/>
              </w:rPr>
            </w:pPr>
          </w:p>
          <w:p w14:paraId="7A33BA49" w14:textId="77777777" w:rsidR="00791CC6" w:rsidRPr="000267CD" w:rsidRDefault="00791CC6" w:rsidP="00791CC6">
            <w:pPr>
              <w:pStyle w:val="NormlWeb"/>
              <w:spacing w:before="0" w:beforeAutospacing="0" w:after="0" w:afterAutospacing="0"/>
              <w:jc w:val="both"/>
              <w:rPr>
                <w:bCs/>
                <w:color w:val="auto"/>
                <w:sz w:val="22"/>
                <w:szCs w:val="22"/>
              </w:rPr>
            </w:pPr>
            <w:r w:rsidRPr="000267CD">
              <w:rPr>
                <w:color w:val="auto"/>
                <w:sz w:val="22"/>
                <w:szCs w:val="22"/>
              </w:rPr>
              <w:t>Ellenjegyzem:</w:t>
            </w:r>
            <w:r>
              <w:rPr>
                <w:rStyle w:val="Lbjegyzet-hivatkozs"/>
                <w:color w:val="auto"/>
                <w:sz w:val="22"/>
                <w:szCs w:val="22"/>
              </w:rPr>
              <w:footnoteReference w:id="67"/>
            </w:r>
            <w:r w:rsidRPr="000267CD">
              <w:rPr>
                <w:color w:val="auto"/>
                <w:sz w:val="22"/>
                <w:szCs w:val="22"/>
              </w:rPr>
              <w:t xml:space="preserve"> </w:t>
            </w:r>
          </w:p>
        </w:tc>
      </w:tr>
      <w:tr w:rsidR="00791CC6" w:rsidRPr="000267CD" w14:paraId="3BA032F4" w14:textId="77777777" w:rsidTr="00791CC6">
        <w:tc>
          <w:tcPr>
            <w:tcW w:w="4431" w:type="dxa"/>
          </w:tcPr>
          <w:p w14:paraId="6B105204" w14:textId="77777777" w:rsidR="00791CC6" w:rsidRPr="000267CD" w:rsidRDefault="00791CC6" w:rsidP="00791CC6">
            <w:pPr>
              <w:pStyle w:val="NormlWeb"/>
              <w:tabs>
                <w:tab w:val="left" w:pos="2708"/>
              </w:tabs>
              <w:spacing w:before="0" w:beforeAutospacing="0" w:after="0" w:afterAutospacing="0"/>
              <w:jc w:val="both"/>
              <w:rPr>
                <w:bCs/>
                <w:color w:val="auto"/>
                <w:sz w:val="22"/>
                <w:szCs w:val="22"/>
              </w:rPr>
            </w:pPr>
            <w:r>
              <w:rPr>
                <w:color w:val="auto"/>
                <w:sz w:val="22"/>
                <w:szCs w:val="22"/>
              </w:rPr>
              <w:t>Budapest, 2016</w:t>
            </w:r>
            <w:r w:rsidRPr="000267CD">
              <w:rPr>
                <w:color w:val="auto"/>
                <w:sz w:val="22"/>
                <w:szCs w:val="22"/>
              </w:rPr>
              <w:t xml:space="preserve">. </w:t>
            </w:r>
            <w:r>
              <w:rPr>
                <w:color w:val="auto"/>
                <w:sz w:val="22"/>
                <w:szCs w:val="22"/>
              </w:rPr>
              <w:tab/>
            </w:r>
          </w:p>
        </w:tc>
        <w:tc>
          <w:tcPr>
            <w:tcW w:w="4431" w:type="dxa"/>
          </w:tcPr>
          <w:p w14:paraId="6C2752CB" w14:textId="77777777" w:rsidR="00791CC6" w:rsidRPr="000267CD" w:rsidRDefault="00791CC6" w:rsidP="00791CC6">
            <w:pPr>
              <w:pStyle w:val="NormlWeb"/>
              <w:spacing w:before="0" w:beforeAutospacing="0" w:after="0" w:afterAutospacing="0"/>
              <w:jc w:val="both"/>
              <w:rPr>
                <w:bCs/>
                <w:color w:val="auto"/>
                <w:sz w:val="22"/>
                <w:szCs w:val="22"/>
              </w:rPr>
            </w:pPr>
            <w:r>
              <w:rPr>
                <w:bCs/>
                <w:color w:val="auto"/>
                <w:sz w:val="22"/>
                <w:szCs w:val="22"/>
              </w:rPr>
              <w:t>Budapest, 2016</w:t>
            </w:r>
            <w:r w:rsidRPr="000267CD">
              <w:rPr>
                <w:bCs/>
                <w:color w:val="auto"/>
                <w:sz w:val="22"/>
                <w:szCs w:val="22"/>
              </w:rPr>
              <w:t>.</w:t>
            </w:r>
          </w:p>
        </w:tc>
      </w:tr>
    </w:tbl>
    <w:p w14:paraId="62B4F9B4" w14:textId="77777777" w:rsidR="00791CC6" w:rsidRDefault="00791CC6" w:rsidP="00791CC6"/>
    <w:p w14:paraId="46587F42" w14:textId="77777777" w:rsidR="00791CC6" w:rsidRPr="00842376" w:rsidRDefault="00791CC6" w:rsidP="00E90D4F">
      <w:pPr>
        <w:jc w:val="center"/>
        <w:rPr>
          <w:b/>
          <w:noProof/>
          <w:spacing w:val="72"/>
          <w:sz w:val="22"/>
          <w:szCs w:val="22"/>
        </w:rPr>
      </w:pPr>
      <w:bookmarkStart w:id="240" w:name="pr3041"/>
      <w:bookmarkStart w:id="241" w:name="pr3071"/>
      <w:bookmarkStart w:id="242" w:name="pr475"/>
      <w:bookmarkStart w:id="243" w:name="pr4771"/>
      <w:r>
        <w:rPr>
          <w:b/>
          <w:noProof/>
          <w:spacing w:val="72"/>
          <w:sz w:val="22"/>
          <w:szCs w:val="22"/>
        </w:rPr>
        <w:t>KERETMEGÁLLAPODÁS</w:t>
      </w:r>
      <w:r w:rsidRPr="00842376">
        <w:rPr>
          <w:b/>
          <w:noProof/>
          <w:spacing w:val="72"/>
          <w:sz w:val="22"/>
          <w:szCs w:val="22"/>
        </w:rPr>
        <w:t xml:space="preserve"> ALAPJÁN KÖTÖTT EGYEDI KERETSZERZŐDÉS</w:t>
      </w:r>
    </w:p>
    <w:p w14:paraId="4C16E71C" w14:textId="77777777" w:rsidR="00791CC6" w:rsidRPr="00842376" w:rsidRDefault="00791CC6" w:rsidP="00E90D4F">
      <w:pPr>
        <w:overflowPunct w:val="0"/>
        <w:autoSpaceDE w:val="0"/>
        <w:autoSpaceDN w:val="0"/>
        <w:adjustRightInd w:val="0"/>
        <w:spacing w:before="120" w:after="120"/>
        <w:jc w:val="both"/>
        <w:rPr>
          <w:sz w:val="22"/>
          <w:szCs w:val="22"/>
        </w:rPr>
      </w:pPr>
      <w:proofErr w:type="gramStart"/>
      <w:r w:rsidRPr="00842376">
        <w:rPr>
          <w:sz w:val="22"/>
          <w:szCs w:val="22"/>
        </w:rPr>
        <w:t>amely</w:t>
      </w:r>
      <w:proofErr w:type="gramEnd"/>
      <w:r w:rsidRPr="00842376">
        <w:rPr>
          <w:sz w:val="22"/>
          <w:szCs w:val="22"/>
        </w:rPr>
        <w:t xml:space="preserve"> létrejött egyrészről a </w:t>
      </w:r>
      <w:r w:rsidRPr="00842376">
        <w:rPr>
          <w:b/>
          <w:sz w:val="22"/>
          <w:szCs w:val="22"/>
        </w:rPr>
        <w:t>Miniszterelnökség</w:t>
      </w:r>
      <w:r w:rsidRPr="00842376">
        <w:rPr>
          <w:sz w:val="22"/>
          <w:szCs w:val="22"/>
        </w:rPr>
        <w:t xml:space="preserve"> (székhely: 1055 Budapest, Kossuth Lajos tér 1-3., adószám: 15775292-2-41, képviseli: Lázár János Miniszterelnökséget vezető miniszter) mint megbízó (a továbbiakban: </w:t>
      </w:r>
      <w:r w:rsidRPr="00842376">
        <w:rPr>
          <w:b/>
          <w:sz w:val="22"/>
          <w:szCs w:val="22"/>
        </w:rPr>
        <w:t>Megbízó</w:t>
      </w:r>
      <w:r w:rsidRPr="00842376">
        <w:rPr>
          <w:sz w:val="22"/>
          <w:szCs w:val="22"/>
        </w:rPr>
        <w:t>),</w:t>
      </w:r>
    </w:p>
    <w:p w14:paraId="25ACF8BC" w14:textId="77777777" w:rsidR="00791CC6" w:rsidRPr="00842376" w:rsidRDefault="00791CC6" w:rsidP="00E90D4F">
      <w:pPr>
        <w:overflowPunct w:val="0"/>
        <w:autoSpaceDE w:val="0"/>
        <w:autoSpaceDN w:val="0"/>
        <w:adjustRightInd w:val="0"/>
        <w:spacing w:before="120" w:after="120"/>
        <w:jc w:val="both"/>
        <w:rPr>
          <w:sz w:val="22"/>
          <w:szCs w:val="22"/>
        </w:rPr>
      </w:pPr>
    </w:p>
    <w:p w14:paraId="77CF1CC9" w14:textId="77777777" w:rsidR="00791CC6" w:rsidRPr="00842376" w:rsidRDefault="00791CC6" w:rsidP="00E90D4F">
      <w:pPr>
        <w:overflowPunct w:val="0"/>
        <w:autoSpaceDE w:val="0"/>
        <w:autoSpaceDN w:val="0"/>
        <w:adjustRightInd w:val="0"/>
        <w:spacing w:before="120" w:after="120"/>
        <w:jc w:val="both"/>
        <w:rPr>
          <w:sz w:val="22"/>
          <w:szCs w:val="22"/>
        </w:rPr>
      </w:pPr>
      <w:proofErr w:type="gramStart"/>
      <w:r w:rsidRPr="00842376">
        <w:rPr>
          <w:sz w:val="22"/>
          <w:szCs w:val="22"/>
        </w:rPr>
        <w:t xml:space="preserve">másrészről: ………………………………….. (székhely: …………………………………………, cégjegyzékszám: ……………………………., képviselő: …………………………………, képviselet módja: …………………………………., adószám: …………………., bankszámlát vezető pénzintézet: ………………………………………, számlaszám: …………………………..) mint </w:t>
      </w:r>
      <w:r>
        <w:rPr>
          <w:sz w:val="22"/>
          <w:szCs w:val="22"/>
        </w:rPr>
        <w:t>megbízott</w:t>
      </w:r>
      <w:r w:rsidRPr="00842376">
        <w:rPr>
          <w:sz w:val="22"/>
          <w:szCs w:val="22"/>
        </w:rPr>
        <w:t xml:space="preserve"> (a továbbiakban: </w:t>
      </w:r>
      <w:r w:rsidRPr="00842376">
        <w:rPr>
          <w:b/>
          <w:sz w:val="22"/>
          <w:szCs w:val="22"/>
        </w:rPr>
        <w:t>Megbízott</w:t>
      </w:r>
      <w:r w:rsidRPr="00842376">
        <w:rPr>
          <w:sz w:val="22"/>
          <w:szCs w:val="22"/>
        </w:rPr>
        <w:t>)</w:t>
      </w:r>
      <w:proofErr w:type="gramEnd"/>
    </w:p>
    <w:p w14:paraId="5F9038B7" w14:textId="77777777" w:rsidR="00791CC6" w:rsidRPr="00842376" w:rsidRDefault="00791CC6" w:rsidP="00E90D4F">
      <w:pPr>
        <w:overflowPunct w:val="0"/>
        <w:autoSpaceDE w:val="0"/>
        <w:autoSpaceDN w:val="0"/>
        <w:adjustRightInd w:val="0"/>
        <w:spacing w:before="120" w:after="120"/>
        <w:jc w:val="both"/>
        <w:rPr>
          <w:b/>
          <w:sz w:val="22"/>
          <w:szCs w:val="22"/>
        </w:rPr>
      </w:pPr>
    </w:p>
    <w:p w14:paraId="3ADC9B53" w14:textId="77777777" w:rsidR="00791CC6" w:rsidRPr="00842376" w:rsidRDefault="00791CC6" w:rsidP="00E90D4F">
      <w:pPr>
        <w:overflowPunct w:val="0"/>
        <w:autoSpaceDE w:val="0"/>
        <w:autoSpaceDN w:val="0"/>
        <w:adjustRightInd w:val="0"/>
        <w:spacing w:before="120" w:after="120"/>
        <w:jc w:val="both"/>
        <w:rPr>
          <w:sz w:val="22"/>
          <w:szCs w:val="22"/>
        </w:rPr>
      </w:pPr>
      <w:r w:rsidRPr="00842376">
        <w:rPr>
          <w:sz w:val="22"/>
          <w:szCs w:val="22"/>
        </w:rPr>
        <w:t>(</w:t>
      </w:r>
      <w:r>
        <w:rPr>
          <w:sz w:val="22"/>
          <w:szCs w:val="22"/>
        </w:rPr>
        <w:t xml:space="preserve">a </w:t>
      </w:r>
      <w:r w:rsidRPr="00842376">
        <w:rPr>
          <w:sz w:val="22"/>
          <w:szCs w:val="22"/>
        </w:rPr>
        <w:t xml:space="preserve">továbbiakban együtt: </w:t>
      </w:r>
      <w:r w:rsidRPr="00842376">
        <w:rPr>
          <w:b/>
          <w:sz w:val="22"/>
          <w:szCs w:val="22"/>
        </w:rPr>
        <w:t>Felek</w:t>
      </w:r>
      <w:r w:rsidRPr="00842376">
        <w:rPr>
          <w:sz w:val="22"/>
          <w:szCs w:val="22"/>
        </w:rPr>
        <w:t>) között az alábbiak szerint:</w:t>
      </w:r>
    </w:p>
    <w:p w14:paraId="3C3F86A2" w14:textId="77777777" w:rsidR="00791CC6" w:rsidRPr="00842376" w:rsidRDefault="00791CC6" w:rsidP="00E90D4F">
      <w:pPr>
        <w:overflowPunct w:val="0"/>
        <w:autoSpaceDE w:val="0"/>
        <w:autoSpaceDN w:val="0"/>
        <w:adjustRightInd w:val="0"/>
        <w:spacing w:before="120" w:after="120"/>
        <w:jc w:val="center"/>
        <w:rPr>
          <w:sz w:val="22"/>
          <w:szCs w:val="22"/>
        </w:rPr>
      </w:pPr>
    </w:p>
    <w:p w14:paraId="6C1CD9A1" w14:textId="77777777" w:rsidR="00791CC6" w:rsidRPr="00236D27" w:rsidRDefault="00791CC6" w:rsidP="005B1C5A">
      <w:pPr>
        <w:pStyle w:val="Listaszerbekezds"/>
        <w:numPr>
          <w:ilvl w:val="0"/>
          <w:numId w:val="102"/>
        </w:numPr>
        <w:overflowPunct w:val="0"/>
        <w:autoSpaceDE w:val="0"/>
        <w:autoSpaceDN w:val="0"/>
        <w:adjustRightInd w:val="0"/>
        <w:spacing w:before="120" w:after="120"/>
        <w:ind w:left="284"/>
        <w:contextualSpacing/>
        <w:jc w:val="center"/>
        <w:textAlignment w:val="baseline"/>
        <w:rPr>
          <w:b/>
          <w:sz w:val="22"/>
          <w:szCs w:val="22"/>
        </w:rPr>
      </w:pPr>
      <w:r w:rsidRPr="00236D27">
        <w:rPr>
          <w:b/>
          <w:sz w:val="22"/>
          <w:szCs w:val="22"/>
        </w:rPr>
        <w:t>A KERETSZERZŐDÉS LÉTREJÖTTÉNEK ELŐZMÉNYE</w:t>
      </w:r>
    </w:p>
    <w:p w14:paraId="29D5DB18" w14:textId="77777777" w:rsidR="00791CC6" w:rsidRPr="00842376" w:rsidRDefault="00791CC6" w:rsidP="00E90D4F">
      <w:pPr>
        <w:overflowPunct w:val="0"/>
        <w:autoSpaceDE w:val="0"/>
        <w:autoSpaceDN w:val="0"/>
        <w:adjustRightInd w:val="0"/>
        <w:spacing w:before="120" w:after="120"/>
        <w:ind w:left="-76"/>
        <w:jc w:val="both"/>
        <w:rPr>
          <w:b/>
          <w:sz w:val="22"/>
          <w:szCs w:val="22"/>
        </w:rPr>
      </w:pPr>
      <w:r w:rsidRPr="00842376">
        <w:rPr>
          <w:sz w:val="22"/>
          <w:szCs w:val="22"/>
        </w:rPr>
        <w:t xml:space="preserve">A Felek rögzítik, hogy a Miniszterelnökség által a </w:t>
      </w:r>
      <w:r w:rsidRPr="00842376">
        <w:rPr>
          <w:b/>
          <w:sz w:val="22"/>
          <w:szCs w:val="22"/>
        </w:rPr>
        <w:t>„Keretmegállapodás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proofErr w:type="gramStart"/>
      <w:r w:rsidRPr="00842376">
        <w:rPr>
          <w:b/>
          <w:sz w:val="22"/>
          <w:szCs w:val="22"/>
        </w:rPr>
        <w:t>”</w:t>
      </w:r>
      <w:r w:rsidRPr="00842376">
        <w:rPr>
          <w:sz w:val="22"/>
          <w:szCs w:val="22"/>
        </w:rPr>
        <w:t xml:space="preserve">  tárgyban</w:t>
      </w:r>
      <w:proofErr w:type="gramEnd"/>
      <w:r w:rsidRPr="00842376">
        <w:rPr>
          <w:sz w:val="22"/>
          <w:szCs w:val="22"/>
        </w:rPr>
        <w:t xml:space="preserve"> lefolytatott közbeszerzési eljárás eredményeképpen a Megbízó és a Megbízott között keretmegállapodás jött létre (</w:t>
      </w:r>
      <w:r>
        <w:rPr>
          <w:sz w:val="22"/>
          <w:szCs w:val="22"/>
        </w:rPr>
        <w:t xml:space="preserve">a </w:t>
      </w:r>
      <w:r w:rsidRPr="00842376">
        <w:rPr>
          <w:sz w:val="22"/>
          <w:szCs w:val="22"/>
        </w:rPr>
        <w:t>továbbiakban: KM)</w:t>
      </w:r>
    </w:p>
    <w:p w14:paraId="0C42E6E3" w14:textId="77777777" w:rsidR="00791CC6" w:rsidRPr="00842376" w:rsidRDefault="00791CC6" w:rsidP="00E90D4F">
      <w:pPr>
        <w:spacing w:before="120" w:after="120"/>
        <w:jc w:val="both"/>
        <w:rPr>
          <w:sz w:val="22"/>
          <w:szCs w:val="22"/>
        </w:rPr>
      </w:pPr>
      <w:r w:rsidRPr="00842376">
        <w:rPr>
          <w:sz w:val="22"/>
          <w:szCs w:val="22"/>
        </w:rPr>
        <w:t>KM azonosítószáma</w:t>
      </w:r>
      <w:proofErr w:type="gramStart"/>
      <w:r w:rsidRPr="00842376">
        <w:rPr>
          <w:sz w:val="22"/>
          <w:szCs w:val="22"/>
        </w:rPr>
        <w:t>: …</w:t>
      </w:r>
      <w:proofErr w:type="gramEnd"/>
      <w:r w:rsidRPr="00842376">
        <w:rPr>
          <w:sz w:val="22"/>
          <w:szCs w:val="22"/>
        </w:rPr>
        <w:t>…………………….</w:t>
      </w:r>
    </w:p>
    <w:p w14:paraId="7DA04AA8" w14:textId="77777777" w:rsidR="00791CC6" w:rsidRPr="00842376" w:rsidRDefault="00791CC6" w:rsidP="00E90D4F">
      <w:pPr>
        <w:spacing w:before="120" w:after="120"/>
        <w:jc w:val="both"/>
        <w:rPr>
          <w:sz w:val="22"/>
          <w:szCs w:val="22"/>
        </w:rPr>
      </w:pPr>
      <w:r w:rsidRPr="00842376">
        <w:rPr>
          <w:sz w:val="22"/>
          <w:szCs w:val="22"/>
        </w:rPr>
        <w:t>KM aláírásának dátuma</w:t>
      </w:r>
      <w:proofErr w:type="gramStart"/>
      <w:r w:rsidRPr="00842376">
        <w:rPr>
          <w:sz w:val="22"/>
          <w:szCs w:val="22"/>
        </w:rPr>
        <w:t>: …</w:t>
      </w:r>
      <w:proofErr w:type="gramEnd"/>
      <w:r w:rsidRPr="00842376">
        <w:rPr>
          <w:sz w:val="22"/>
          <w:szCs w:val="22"/>
        </w:rPr>
        <w:t>…………………</w:t>
      </w:r>
    </w:p>
    <w:p w14:paraId="095D1814" w14:textId="77777777" w:rsidR="00791CC6" w:rsidRPr="00842376" w:rsidRDefault="00791CC6" w:rsidP="00E90D4F">
      <w:pPr>
        <w:spacing w:before="120" w:after="120"/>
        <w:jc w:val="both"/>
        <w:rPr>
          <w:sz w:val="22"/>
          <w:szCs w:val="22"/>
        </w:rPr>
      </w:pPr>
      <w:r w:rsidRPr="00842376">
        <w:rPr>
          <w:sz w:val="22"/>
          <w:szCs w:val="22"/>
        </w:rPr>
        <w:t>KM időbeli hatálya</w:t>
      </w:r>
      <w:proofErr w:type="gramStart"/>
      <w:r w:rsidRPr="00842376">
        <w:rPr>
          <w:sz w:val="22"/>
          <w:szCs w:val="22"/>
        </w:rPr>
        <w:t>: …</w:t>
      </w:r>
      <w:proofErr w:type="gramEnd"/>
      <w:r w:rsidRPr="00842376">
        <w:rPr>
          <w:sz w:val="22"/>
          <w:szCs w:val="22"/>
        </w:rPr>
        <w:t>………………………</w:t>
      </w:r>
    </w:p>
    <w:p w14:paraId="53717348" w14:textId="77777777" w:rsidR="00791CC6" w:rsidRPr="00842376" w:rsidRDefault="00791CC6" w:rsidP="00E90D4F">
      <w:pPr>
        <w:spacing w:before="120" w:after="120"/>
        <w:jc w:val="both"/>
        <w:rPr>
          <w:sz w:val="22"/>
          <w:szCs w:val="22"/>
        </w:rPr>
      </w:pPr>
      <w:r w:rsidRPr="00842376">
        <w:rPr>
          <w:sz w:val="22"/>
          <w:szCs w:val="22"/>
        </w:rPr>
        <w:t>KM keretösszege: nettó 4.995.000.000,- Ft</w:t>
      </w:r>
    </w:p>
    <w:p w14:paraId="42607DF4" w14:textId="77777777" w:rsidR="00791CC6" w:rsidRPr="00842376" w:rsidRDefault="00791CC6" w:rsidP="00E90D4F">
      <w:pPr>
        <w:pStyle w:val="Listaszerbekezds"/>
        <w:overflowPunct w:val="0"/>
        <w:autoSpaceDE w:val="0"/>
        <w:autoSpaceDN w:val="0"/>
        <w:adjustRightInd w:val="0"/>
        <w:ind w:left="284"/>
        <w:jc w:val="center"/>
        <w:textAlignment w:val="baseline"/>
        <w:rPr>
          <w:b/>
          <w:szCs w:val="22"/>
        </w:rPr>
      </w:pPr>
    </w:p>
    <w:p w14:paraId="0ACCC998" w14:textId="77777777" w:rsidR="00791CC6" w:rsidRPr="00236D27" w:rsidRDefault="00791CC6" w:rsidP="005B1C5A">
      <w:pPr>
        <w:pStyle w:val="Listaszerbekezds"/>
        <w:numPr>
          <w:ilvl w:val="0"/>
          <w:numId w:val="102"/>
        </w:numPr>
        <w:overflowPunct w:val="0"/>
        <w:autoSpaceDE w:val="0"/>
        <w:autoSpaceDN w:val="0"/>
        <w:adjustRightInd w:val="0"/>
        <w:spacing w:before="120" w:after="120"/>
        <w:ind w:left="284"/>
        <w:contextualSpacing/>
        <w:jc w:val="center"/>
        <w:textAlignment w:val="baseline"/>
        <w:rPr>
          <w:b/>
          <w:sz w:val="22"/>
          <w:szCs w:val="22"/>
        </w:rPr>
      </w:pPr>
      <w:r w:rsidRPr="00236D27">
        <w:rPr>
          <w:b/>
          <w:sz w:val="22"/>
          <w:szCs w:val="22"/>
        </w:rPr>
        <w:t>A KERETSZERZŐDÉST ALKOTÓ DOKUMENTUMOK</w:t>
      </w:r>
    </w:p>
    <w:p w14:paraId="6D5E786D" w14:textId="77777777" w:rsidR="00791CC6" w:rsidRPr="00842376" w:rsidRDefault="00791CC6" w:rsidP="00E90D4F">
      <w:pPr>
        <w:overflowPunct w:val="0"/>
        <w:autoSpaceDE w:val="0"/>
        <w:autoSpaceDN w:val="0"/>
        <w:adjustRightInd w:val="0"/>
        <w:spacing w:before="120" w:after="120"/>
        <w:ind w:left="-76"/>
        <w:jc w:val="both"/>
        <w:rPr>
          <w:b/>
          <w:sz w:val="22"/>
          <w:szCs w:val="22"/>
        </w:rPr>
      </w:pPr>
      <w:r w:rsidRPr="00842376">
        <w:rPr>
          <w:sz w:val="22"/>
          <w:szCs w:val="22"/>
        </w:rPr>
        <w:t xml:space="preserve">Annak okán, hogy jelen keretszerződést a Felek a közbeszerzési szabályok megtartásával kötötték meg egymással, a Felek kijelentik, hogy teljes megállapodásukat nem kizárólag jelen keretszerződés törzsszövege tartalmazza. A </w:t>
      </w:r>
      <w:r>
        <w:rPr>
          <w:sz w:val="22"/>
          <w:szCs w:val="22"/>
        </w:rPr>
        <w:t>közbeszerzési</w:t>
      </w:r>
      <w:r w:rsidRPr="00842376">
        <w:rPr>
          <w:sz w:val="22"/>
          <w:szCs w:val="22"/>
        </w:rPr>
        <w:t xml:space="preserve"> eljárás során keletkezett iratokat úgy kell tekinteni, mint amelyek a jelen keretszerződés elválaszthatatlan részeit képezik, azzal együtt olvasandók és értelmezendők, különös tekintettel az alábbi dokumentumokra:</w:t>
      </w:r>
    </w:p>
    <w:p w14:paraId="5C3ECDE1" w14:textId="77777777" w:rsidR="00791CC6" w:rsidRPr="00842376" w:rsidRDefault="00791CC6" w:rsidP="005B1C5A">
      <w:pPr>
        <w:numPr>
          <w:ilvl w:val="0"/>
          <w:numId w:val="103"/>
        </w:numPr>
        <w:spacing w:before="120" w:after="120"/>
        <w:jc w:val="both"/>
        <w:rPr>
          <w:sz w:val="22"/>
          <w:szCs w:val="22"/>
        </w:rPr>
      </w:pPr>
      <w:r w:rsidRPr="00842376">
        <w:rPr>
          <w:sz w:val="22"/>
          <w:szCs w:val="22"/>
        </w:rPr>
        <w:t>A keretmegállapodásos eljárás eredményeként létrejött KM és annak mellékletei</w:t>
      </w:r>
    </w:p>
    <w:p w14:paraId="706D1A4F" w14:textId="77777777" w:rsidR="00791CC6" w:rsidRPr="00842376" w:rsidRDefault="00791CC6" w:rsidP="00503EFA">
      <w:pPr>
        <w:numPr>
          <w:ilvl w:val="0"/>
          <w:numId w:val="103"/>
        </w:numPr>
        <w:spacing w:before="120" w:after="120"/>
        <w:jc w:val="both"/>
        <w:rPr>
          <w:sz w:val="22"/>
          <w:szCs w:val="22"/>
        </w:rPr>
      </w:pPr>
      <w:r>
        <w:rPr>
          <w:sz w:val="22"/>
          <w:szCs w:val="22"/>
        </w:rPr>
        <w:t>a</w:t>
      </w:r>
      <w:r w:rsidRPr="00842376">
        <w:rPr>
          <w:sz w:val="22"/>
          <w:szCs w:val="22"/>
        </w:rPr>
        <w:t xml:space="preserve"> Konzultációra való felhívás és annak dokumentációja, a kiegészítő tájékoztatásra adott ajánlatkérői válaszok (amennyiben erre sor került), továbbá a konzultáció során keletkezett egyéb dokumentumok </w:t>
      </w:r>
    </w:p>
    <w:p w14:paraId="24974648" w14:textId="77777777" w:rsidR="00791CC6" w:rsidRPr="00842376" w:rsidRDefault="00791CC6" w:rsidP="007C2F60">
      <w:pPr>
        <w:numPr>
          <w:ilvl w:val="0"/>
          <w:numId w:val="103"/>
        </w:numPr>
        <w:spacing w:before="120" w:after="120"/>
        <w:jc w:val="both"/>
        <w:rPr>
          <w:sz w:val="22"/>
          <w:szCs w:val="22"/>
        </w:rPr>
      </w:pPr>
      <w:r w:rsidRPr="00842376">
        <w:rPr>
          <w:sz w:val="22"/>
          <w:szCs w:val="22"/>
        </w:rPr>
        <w:t>Megbízott (végleges) ajánlatának teljes tartalma</w:t>
      </w:r>
    </w:p>
    <w:p w14:paraId="5A6FFC1D" w14:textId="77777777" w:rsidR="00791CC6" w:rsidRPr="00842376" w:rsidRDefault="00791CC6" w:rsidP="00E90D4F">
      <w:pPr>
        <w:spacing w:before="120" w:after="120"/>
        <w:jc w:val="both"/>
        <w:rPr>
          <w:sz w:val="22"/>
          <w:szCs w:val="22"/>
        </w:rPr>
      </w:pPr>
      <w:r w:rsidRPr="00842376">
        <w:rPr>
          <w:sz w:val="22"/>
          <w:szCs w:val="22"/>
        </w:rPr>
        <w:t>A fenti dokumentumok közötti, ugyanazon kérdésre vonatkozó bármely eltérés, ellentmondás, értelmezési nehézség esetén a dokumentumok hierarchiája (említési sorrendben a legmagasabb rendűvel kezdve) a következő:</w:t>
      </w:r>
    </w:p>
    <w:p w14:paraId="1527DB13" w14:textId="77777777" w:rsidR="00791CC6" w:rsidRPr="00842376" w:rsidRDefault="00791CC6" w:rsidP="005B1C5A">
      <w:pPr>
        <w:pStyle w:val="Listaszerbekezds"/>
        <w:numPr>
          <w:ilvl w:val="0"/>
          <w:numId w:val="104"/>
        </w:numPr>
        <w:spacing w:before="120" w:after="120"/>
        <w:contextualSpacing/>
        <w:jc w:val="both"/>
        <w:rPr>
          <w:szCs w:val="22"/>
        </w:rPr>
      </w:pPr>
      <w:r w:rsidRPr="00842376">
        <w:rPr>
          <w:szCs w:val="22"/>
        </w:rPr>
        <w:lastRenderedPageBreak/>
        <w:t>konzultáció során keletkezett - Felek által jóváhagyott - egyéb dokumentumok</w:t>
      </w:r>
    </w:p>
    <w:p w14:paraId="350C2904" w14:textId="77777777" w:rsidR="00791CC6" w:rsidRPr="00842376" w:rsidRDefault="00791CC6" w:rsidP="00503EFA">
      <w:pPr>
        <w:pStyle w:val="Listaszerbekezds"/>
        <w:numPr>
          <w:ilvl w:val="0"/>
          <w:numId w:val="104"/>
        </w:numPr>
        <w:spacing w:before="120" w:after="120"/>
        <w:contextualSpacing/>
        <w:jc w:val="both"/>
        <w:rPr>
          <w:szCs w:val="22"/>
        </w:rPr>
      </w:pPr>
      <w:r w:rsidRPr="00842376">
        <w:rPr>
          <w:szCs w:val="22"/>
        </w:rPr>
        <w:t>kiegészítő tájékoztatásra adott ajánlatkérői válaszok (amennyiben erre sor került)</w:t>
      </w:r>
    </w:p>
    <w:p w14:paraId="2E8E5260" w14:textId="77777777" w:rsidR="00791CC6" w:rsidRPr="00842376" w:rsidRDefault="00791CC6" w:rsidP="007C2F60">
      <w:pPr>
        <w:pStyle w:val="Listaszerbekezds"/>
        <w:numPr>
          <w:ilvl w:val="0"/>
          <w:numId w:val="104"/>
        </w:numPr>
        <w:spacing w:before="120" w:after="120"/>
        <w:contextualSpacing/>
        <w:jc w:val="both"/>
        <w:rPr>
          <w:szCs w:val="22"/>
        </w:rPr>
      </w:pPr>
      <w:r w:rsidRPr="00842376">
        <w:rPr>
          <w:szCs w:val="22"/>
        </w:rPr>
        <w:t>a Konzultációra való felhívás és dokumentáció</w:t>
      </w:r>
    </w:p>
    <w:p w14:paraId="24FAF123" w14:textId="77777777" w:rsidR="00791CC6" w:rsidRPr="00842376" w:rsidRDefault="00791CC6">
      <w:pPr>
        <w:pStyle w:val="Listaszerbekezds"/>
        <w:numPr>
          <w:ilvl w:val="0"/>
          <w:numId w:val="104"/>
        </w:numPr>
        <w:spacing w:before="120" w:after="120"/>
        <w:contextualSpacing/>
        <w:jc w:val="both"/>
        <w:rPr>
          <w:szCs w:val="22"/>
        </w:rPr>
      </w:pPr>
      <w:r w:rsidRPr="00842376">
        <w:rPr>
          <w:szCs w:val="22"/>
        </w:rPr>
        <w:t>a keretmegállapodásos eljárás eredményeként létrejött KM és annak mellékletei</w:t>
      </w:r>
    </w:p>
    <w:p w14:paraId="4A019166" w14:textId="77777777" w:rsidR="00791CC6" w:rsidRPr="00842376" w:rsidRDefault="00791CC6">
      <w:pPr>
        <w:pStyle w:val="Listaszerbekezds"/>
        <w:numPr>
          <w:ilvl w:val="0"/>
          <w:numId w:val="104"/>
        </w:numPr>
        <w:spacing w:before="120" w:after="120"/>
        <w:contextualSpacing/>
        <w:jc w:val="both"/>
        <w:rPr>
          <w:szCs w:val="22"/>
        </w:rPr>
      </w:pPr>
      <w:r w:rsidRPr="00842376">
        <w:rPr>
          <w:szCs w:val="22"/>
        </w:rPr>
        <w:t>Megbízott (végleges) ajánlata</w:t>
      </w:r>
    </w:p>
    <w:p w14:paraId="3933CD0C" w14:textId="77777777" w:rsidR="00791CC6" w:rsidRPr="00842376" w:rsidRDefault="00791CC6" w:rsidP="00E90D4F">
      <w:pPr>
        <w:spacing w:before="120" w:after="120"/>
        <w:jc w:val="both"/>
        <w:rPr>
          <w:sz w:val="22"/>
          <w:szCs w:val="22"/>
        </w:rPr>
      </w:pPr>
      <w:r w:rsidRPr="00842376">
        <w:rPr>
          <w:sz w:val="22"/>
          <w:szCs w:val="22"/>
        </w:rPr>
        <w:t xml:space="preserve">A jelen alpontban említett dokumentumok együttesen: </w:t>
      </w:r>
      <w:r w:rsidRPr="00842376">
        <w:rPr>
          <w:b/>
          <w:sz w:val="22"/>
          <w:szCs w:val="22"/>
        </w:rPr>
        <w:t>„szerződéses okmányok”.</w:t>
      </w:r>
      <w:r w:rsidRPr="00842376">
        <w:rPr>
          <w:sz w:val="22"/>
          <w:szCs w:val="22"/>
        </w:rPr>
        <w:t xml:space="preserve"> </w:t>
      </w:r>
    </w:p>
    <w:p w14:paraId="134E1AC8" w14:textId="77777777" w:rsidR="00791CC6" w:rsidRPr="00842376" w:rsidRDefault="00791CC6" w:rsidP="00E90D4F">
      <w:pPr>
        <w:spacing w:before="120" w:after="120"/>
        <w:jc w:val="both"/>
        <w:rPr>
          <w:sz w:val="22"/>
          <w:szCs w:val="22"/>
        </w:rPr>
      </w:pPr>
      <w:r w:rsidRPr="00842376">
        <w:rPr>
          <w:sz w:val="22"/>
          <w:szCs w:val="22"/>
        </w:rPr>
        <w:t>Felek rögzítik, hogy amennyiben a keretszerződés és a Műszaki Leírás között ellentmondás áll fenn, úgy a Műszaki Leírás rendelkezéseit tekintik a Felek irányadónak.</w:t>
      </w:r>
    </w:p>
    <w:p w14:paraId="366620D5" w14:textId="77777777" w:rsidR="00791CC6" w:rsidRPr="00236D27" w:rsidRDefault="00791CC6" w:rsidP="005B1C5A">
      <w:pPr>
        <w:pStyle w:val="Listaszerbekezds"/>
        <w:numPr>
          <w:ilvl w:val="0"/>
          <w:numId w:val="102"/>
        </w:numPr>
        <w:overflowPunct w:val="0"/>
        <w:autoSpaceDE w:val="0"/>
        <w:autoSpaceDN w:val="0"/>
        <w:adjustRightInd w:val="0"/>
        <w:spacing w:before="120" w:after="120"/>
        <w:ind w:left="284"/>
        <w:contextualSpacing/>
        <w:jc w:val="center"/>
        <w:textAlignment w:val="baseline"/>
        <w:rPr>
          <w:b/>
          <w:sz w:val="22"/>
          <w:szCs w:val="22"/>
        </w:rPr>
      </w:pPr>
      <w:r w:rsidRPr="00236D27">
        <w:rPr>
          <w:b/>
          <w:sz w:val="22"/>
          <w:szCs w:val="22"/>
        </w:rPr>
        <w:t>A SZERZŐDÉS TÁRGYA</w:t>
      </w:r>
    </w:p>
    <w:p w14:paraId="07064B5F" w14:textId="77777777" w:rsidR="00791CC6" w:rsidRDefault="00791CC6" w:rsidP="00E90D4F">
      <w:pPr>
        <w:overflowPunct w:val="0"/>
        <w:autoSpaceDE w:val="0"/>
        <w:autoSpaceDN w:val="0"/>
        <w:adjustRightInd w:val="0"/>
        <w:spacing w:before="120" w:after="120"/>
        <w:ind w:left="-76"/>
        <w:jc w:val="both"/>
        <w:rPr>
          <w:sz w:val="22"/>
          <w:szCs w:val="22"/>
        </w:rPr>
      </w:pPr>
      <w:r w:rsidRPr="00842376">
        <w:rPr>
          <w:sz w:val="22"/>
          <w:szCs w:val="22"/>
        </w:rPr>
        <w:t xml:space="preserve">A jelen keretszerződés alapján Megbízó megbízza, a Megbízott pedig elvállalja </w:t>
      </w:r>
      <w:proofErr w:type="gramStart"/>
      <w:r w:rsidRPr="00842376">
        <w:rPr>
          <w:sz w:val="22"/>
          <w:szCs w:val="22"/>
        </w:rPr>
        <w:t xml:space="preserve">a </w:t>
      </w:r>
      <w:r>
        <w:rPr>
          <w:sz w:val="22"/>
          <w:szCs w:val="22"/>
        </w:rPr>
        <w:t xml:space="preserve"> </w:t>
      </w:r>
      <w:proofErr w:type="spellStart"/>
      <w:r>
        <w:rPr>
          <w:sz w:val="22"/>
          <w:szCs w:val="22"/>
        </w:rPr>
        <w:t>KM-be</w:t>
      </w:r>
      <w:r w:rsidRPr="00842376">
        <w:rPr>
          <w:sz w:val="22"/>
          <w:szCs w:val="22"/>
        </w:rPr>
        <w:t>n</w:t>
      </w:r>
      <w:proofErr w:type="spellEnd"/>
      <w:proofErr w:type="gramEnd"/>
      <w:r w:rsidRPr="00842376">
        <w:rPr>
          <w:sz w:val="22"/>
          <w:szCs w:val="22"/>
        </w:rPr>
        <w:t xml:space="preserve"> nevesített szolgáltatások teljesítését</w:t>
      </w:r>
      <w:r>
        <w:rPr>
          <w:sz w:val="22"/>
          <w:szCs w:val="22"/>
        </w:rPr>
        <w:t xml:space="preserve"> a Megbízó által kiadandó egyedi megrendeléseknek megfelelően</w:t>
      </w:r>
      <w:r w:rsidRPr="00842376">
        <w:rPr>
          <w:sz w:val="22"/>
          <w:szCs w:val="22"/>
        </w:rPr>
        <w:t xml:space="preserve">. </w:t>
      </w:r>
    </w:p>
    <w:p w14:paraId="178633A3" w14:textId="77777777" w:rsidR="00791CC6" w:rsidRPr="00842376" w:rsidRDefault="00791CC6" w:rsidP="00E90D4F">
      <w:pPr>
        <w:overflowPunct w:val="0"/>
        <w:autoSpaceDE w:val="0"/>
        <w:autoSpaceDN w:val="0"/>
        <w:adjustRightInd w:val="0"/>
        <w:spacing w:before="120" w:after="120"/>
        <w:ind w:left="-76"/>
        <w:jc w:val="both"/>
        <w:rPr>
          <w:sz w:val="22"/>
          <w:szCs w:val="22"/>
        </w:rPr>
      </w:pPr>
      <w:r>
        <w:rPr>
          <w:sz w:val="22"/>
          <w:szCs w:val="22"/>
        </w:rPr>
        <w:t>A jelen keretszerződés keretösszege</w:t>
      </w:r>
      <w:proofErr w:type="gramStart"/>
      <w:r>
        <w:rPr>
          <w:sz w:val="22"/>
          <w:szCs w:val="22"/>
        </w:rPr>
        <w:t>: …</w:t>
      </w:r>
      <w:proofErr w:type="gramEnd"/>
      <w:r>
        <w:rPr>
          <w:sz w:val="22"/>
          <w:szCs w:val="22"/>
        </w:rPr>
        <w:t>………….,- Ft + ÁFA.</w:t>
      </w:r>
    </w:p>
    <w:p w14:paraId="1277A991" w14:textId="77777777" w:rsidR="00791CC6" w:rsidRPr="00842376" w:rsidRDefault="00791CC6" w:rsidP="00E90D4F">
      <w:pPr>
        <w:overflowPunct w:val="0"/>
        <w:autoSpaceDE w:val="0"/>
        <w:autoSpaceDN w:val="0"/>
        <w:adjustRightInd w:val="0"/>
        <w:spacing w:before="120" w:after="120"/>
        <w:ind w:left="-76"/>
        <w:jc w:val="both"/>
        <w:rPr>
          <w:sz w:val="22"/>
          <w:szCs w:val="22"/>
        </w:rPr>
      </w:pPr>
      <w:r w:rsidRPr="00842376">
        <w:rPr>
          <w:sz w:val="22"/>
          <w:szCs w:val="22"/>
        </w:rPr>
        <w:t xml:space="preserve">A jelen keretszerződésben meghatározott teljesítést és számlakiállítást a </w:t>
      </w:r>
      <w:r w:rsidRPr="00842376">
        <w:rPr>
          <w:b/>
          <w:sz w:val="22"/>
          <w:szCs w:val="22"/>
          <w:lang w:eastAsia="ar-SA"/>
        </w:rPr>
        <w:t>Megbízott</w:t>
      </w:r>
      <w:r w:rsidRPr="00842376">
        <w:rPr>
          <w:sz w:val="22"/>
          <w:szCs w:val="22"/>
        </w:rPr>
        <w:t xml:space="preserve"> teljesíti.</w:t>
      </w:r>
    </w:p>
    <w:p w14:paraId="13B0DFBE" w14:textId="77777777" w:rsidR="00791CC6" w:rsidRPr="00236D27" w:rsidRDefault="00791CC6" w:rsidP="005B1C5A">
      <w:pPr>
        <w:pStyle w:val="Listaszerbekezds"/>
        <w:numPr>
          <w:ilvl w:val="0"/>
          <w:numId w:val="102"/>
        </w:numPr>
        <w:overflowPunct w:val="0"/>
        <w:autoSpaceDE w:val="0"/>
        <w:autoSpaceDN w:val="0"/>
        <w:adjustRightInd w:val="0"/>
        <w:spacing w:before="120" w:after="120"/>
        <w:contextualSpacing/>
        <w:jc w:val="center"/>
        <w:textAlignment w:val="baseline"/>
        <w:rPr>
          <w:b/>
          <w:sz w:val="22"/>
          <w:szCs w:val="22"/>
        </w:rPr>
      </w:pPr>
      <w:r w:rsidRPr="00236D27">
        <w:rPr>
          <w:b/>
          <w:sz w:val="22"/>
          <w:szCs w:val="22"/>
        </w:rPr>
        <w:t>A SZERZŐDÉS IDŐTARTAMA</w:t>
      </w:r>
    </w:p>
    <w:p w14:paraId="03843B1E" w14:textId="77777777" w:rsidR="00791CC6" w:rsidRPr="00842376" w:rsidRDefault="00791CC6" w:rsidP="00E90D4F">
      <w:pPr>
        <w:autoSpaceDE w:val="0"/>
        <w:autoSpaceDN w:val="0"/>
        <w:adjustRightInd w:val="0"/>
        <w:spacing w:before="120" w:after="120"/>
        <w:jc w:val="both"/>
        <w:rPr>
          <w:b/>
          <w:sz w:val="22"/>
          <w:szCs w:val="22"/>
        </w:rPr>
      </w:pPr>
      <w:r w:rsidRPr="00842376">
        <w:rPr>
          <w:b/>
          <w:sz w:val="22"/>
          <w:szCs w:val="22"/>
        </w:rPr>
        <w:t xml:space="preserve">4.1. Teljesítés </w:t>
      </w:r>
      <w:r>
        <w:rPr>
          <w:b/>
          <w:sz w:val="22"/>
          <w:szCs w:val="22"/>
        </w:rPr>
        <w:t>időtartama</w:t>
      </w:r>
      <w:r w:rsidRPr="00842376">
        <w:rPr>
          <w:b/>
          <w:sz w:val="22"/>
          <w:szCs w:val="22"/>
        </w:rPr>
        <w:t>:</w:t>
      </w:r>
    </w:p>
    <w:p w14:paraId="02DC9F21" w14:textId="77777777" w:rsidR="00791CC6" w:rsidRDefault="00791CC6" w:rsidP="00E90D4F">
      <w:pPr>
        <w:spacing w:before="120" w:after="120"/>
        <w:jc w:val="both"/>
        <w:rPr>
          <w:sz w:val="22"/>
          <w:szCs w:val="22"/>
        </w:rPr>
      </w:pPr>
      <w:r w:rsidRPr="00842376">
        <w:rPr>
          <w:sz w:val="22"/>
          <w:szCs w:val="22"/>
        </w:rPr>
        <w:t xml:space="preserve">Jelen keretszerződés </w:t>
      </w:r>
      <w:r>
        <w:rPr>
          <w:sz w:val="22"/>
          <w:szCs w:val="22"/>
        </w:rPr>
        <w:t xml:space="preserve">a </w:t>
      </w:r>
      <w:r w:rsidRPr="00842376">
        <w:rPr>
          <w:sz w:val="22"/>
          <w:szCs w:val="22"/>
        </w:rPr>
        <w:t xml:space="preserve">hatálybelépésének </w:t>
      </w:r>
      <w:proofErr w:type="gramStart"/>
      <w:r w:rsidRPr="00842376">
        <w:rPr>
          <w:sz w:val="22"/>
          <w:szCs w:val="22"/>
        </w:rPr>
        <w:t>napjától</w:t>
      </w:r>
      <w:r w:rsidRPr="00842376">
        <w:rPr>
          <w:b/>
          <w:sz w:val="22"/>
          <w:szCs w:val="22"/>
        </w:rPr>
        <w:t xml:space="preserve"> …</w:t>
      </w:r>
      <w:proofErr w:type="gramEnd"/>
      <w:r w:rsidRPr="00842376">
        <w:rPr>
          <w:b/>
          <w:sz w:val="22"/>
          <w:szCs w:val="22"/>
        </w:rPr>
        <w:t>…………….…………………</w:t>
      </w:r>
      <w:r w:rsidRPr="00D03323">
        <w:rPr>
          <w:sz w:val="22"/>
          <w:szCs w:val="22"/>
        </w:rPr>
        <w:t>napig</w:t>
      </w:r>
      <w:r w:rsidRPr="00842376">
        <w:rPr>
          <w:sz w:val="22"/>
          <w:szCs w:val="22"/>
        </w:rPr>
        <w:t xml:space="preserve"> tartó </w:t>
      </w:r>
      <w:r>
        <w:rPr>
          <w:sz w:val="22"/>
          <w:szCs w:val="22"/>
        </w:rPr>
        <w:t>határozott időre jön létre</w:t>
      </w:r>
      <w:r w:rsidRPr="00842376">
        <w:rPr>
          <w:sz w:val="22"/>
          <w:szCs w:val="22"/>
        </w:rPr>
        <w:t xml:space="preserve">. </w:t>
      </w:r>
    </w:p>
    <w:p w14:paraId="64D1756D" w14:textId="77777777" w:rsidR="00791CC6" w:rsidRDefault="00791CC6" w:rsidP="00E90D4F">
      <w:pPr>
        <w:spacing w:before="120" w:after="120"/>
        <w:jc w:val="both"/>
        <w:rPr>
          <w:sz w:val="22"/>
          <w:szCs w:val="22"/>
        </w:rPr>
      </w:pPr>
      <w:r>
        <w:rPr>
          <w:sz w:val="22"/>
          <w:szCs w:val="22"/>
        </w:rPr>
        <w:t xml:space="preserve">A keretszerződés </w:t>
      </w:r>
      <w:r w:rsidRPr="00C23FED">
        <w:rPr>
          <w:sz w:val="22"/>
          <w:szCs w:val="22"/>
        </w:rPr>
        <w:t>hatályba lépésének időpontja: Felek képviselői által történő aláírással, az utolsó aláírás napja.</w:t>
      </w:r>
    </w:p>
    <w:p w14:paraId="5292B888" w14:textId="77777777" w:rsidR="00791CC6" w:rsidRPr="00842376" w:rsidRDefault="00791CC6" w:rsidP="00E90D4F">
      <w:pPr>
        <w:spacing w:before="120" w:after="120"/>
        <w:jc w:val="both"/>
        <w:rPr>
          <w:sz w:val="22"/>
          <w:szCs w:val="22"/>
        </w:rPr>
      </w:pPr>
      <w:r w:rsidRPr="00C23FED">
        <w:rPr>
          <w:sz w:val="22"/>
          <w:szCs w:val="22"/>
        </w:rPr>
        <w:t>Jelen keret</w:t>
      </w:r>
      <w:r>
        <w:rPr>
          <w:sz w:val="22"/>
          <w:szCs w:val="22"/>
        </w:rPr>
        <w:t>szerződés</w:t>
      </w:r>
      <w:r w:rsidRPr="00C23FED">
        <w:rPr>
          <w:sz w:val="22"/>
          <w:szCs w:val="22"/>
        </w:rPr>
        <w:t xml:space="preserve"> megszűnik, amennyiben az egyedi megrendelések alapján történt teljesítések összesített értéke eléri a </w:t>
      </w:r>
      <w:r>
        <w:rPr>
          <w:sz w:val="22"/>
          <w:szCs w:val="22"/>
        </w:rPr>
        <w:t>3</w:t>
      </w:r>
      <w:r w:rsidRPr="00C23FED">
        <w:rPr>
          <w:sz w:val="22"/>
          <w:szCs w:val="22"/>
        </w:rPr>
        <w:t xml:space="preserve">. pontban meghatározott keretösszeget, vagy ha eltelt a </w:t>
      </w:r>
      <w:r>
        <w:rPr>
          <w:sz w:val="22"/>
          <w:szCs w:val="22"/>
        </w:rPr>
        <w:t>4</w:t>
      </w:r>
      <w:r w:rsidRPr="00C23FED">
        <w:rPr>
          <w:sz w:val="22"/>
          <w:szCs w:val="22"/>
        </w:rPr>
        <w:t>.1 pontban meghatározott időtartam (amelyik feltétel a keret</w:t>
      </w:r>
      <w:r>
        <w:rPr>
          <w:sz w:val="22"/>
          <w:szCs w:val="22"/>
        </w:rPr>
        <w:t>szerződés</w:t>
      </w:r>
      <w:r w:rsidRPr="00C23FED">
        <w:rPr>
          <w:sz w:val="22"/>
          <w:szCs w:val="22"/>
        </w:rPr>
        <w:t xml:space="preserve"> hatálya alatt hamarabb bekövetkezik).</w:t>
      </w:r>
    </w:p>
    <w:p w14:paraId="61BE1365" w14:textId="77777777" w:rsidR="00791CC6" w:rsidRPr="00842376" w:rsidRDefault="00791CC6" w:rsidP="005B1C5A">
      <w:pPr>
        <w:spacing w:before="120" w:after="120"/>
        <w:jc w:val="center"/>
        <w:rPr>
          <w:sz w:val="22"/>
          <w:szCs w:val="22"/>
        </w:rPr>
      </w:pPr>
      <w:r w:rsidRPr="00842376">
        <w:rPr>
          <w:b/>
          <w:sz w:val="22"/>
          <w:szCs w:val="22"/>
        </w:rPr>
        <w:t xml:space="preserve">5. </w:t>
      </w:r>
      <w:r w:rsidRPr="00236D27">
        <w:rPr>
          <w:b/>
          <w:sz w:val="22"/>
          <w:szCs w:val="22"/>
        </w:rPr>
        <w:t xml:space="preserve">A TELJESÍTÉS HELYE </w:t>
      </w:r>
      <w:proofErr w:type="gramStart"/>
      <w:r w:rsidRPr="00236D27">
        <w:rPr>
          <w:b/>
          <w:sz w:val="22"/>
          <w:szCs w:val="22"/>
        </w:rPr>
        <w:t>ÉS</w:t>
      </w:r>
      <w:proofErr w:type="gramEnd"/>
      <w:r w:rsidRPr="00236D27">
        <w:rPr>
          <w:b/>
          <w:sz w:val="22"/>
          <w:szCs w:val="22"/>
        </w:rPr>
        <w:t xml:space="preserve"> MÓDJA</w:t>
      </w:r>
    </w:p>
    <w:p w14:paraId="53FAE94D" w14:textId="77777777" w:rsidR="00791CC6" w:rsidRPr="00842376" w:rsidRDefault="00791CC6" w:rsidP="00E90D4F">
      <w:pPr>
        <w:autoSpaceDE w:val="0"/>
        <w:autoSpaceDN w:val="0"/>
        <w:adjustRightInd w:val="0"/>
        <w:spacing w:before="120" w:after="120"/>
        <w:jc w:val="both"/>
        <w:rPr>
          <w:b/>
          <w:sz w:val="22"/>
          <w:szCs w:val="22"/>
        </w:rPr>
      </w:pPr>
      <w:r w:rsidRPr="00842376">
        <w:rPr>
          <w:b/>
          <w:sz w:val="22"/>
          <w:szCs w:val="22"/>
        </w:rPr>
        <w:t>5.1. A teljesítés helye:</w:t>
      </w:r>
    </w:p>
    <w:p w14:paraId="5BD5001E" w14:textId="77777777" w:rsidR="00791CC6" w:rsidRPr="00842376" w:rsidRDefault="00791CC6" w:rsidP="00E90D4F">
      <w:pPr>
        <w:spacing w:before="120" w:after="120"/>
        <w:jc w:val="both"/>
        <w:rPr>
          <w:sz w:val="22"/>
          <w:szCs w:val="22"/>
        </w:rPr>
      </w:pPr>
      <w:r w:rsidRPr="00842376">
        <w:rPr>
          <w:sz w:val="22"/>
          <w:szCs w:val="22"/>
        </w:rPr>
        <w:t>Megbízó által megjelölt magyarországi cím</w:t>
      </w:r>
      <w:proofErr w:type="gramStart"/>
      <w:r w:rsidRPr="00842376">
        <w:rPr>
          <w:sz w:val="22"/>
          <w:szCs w:val="22"/>
        </w:rPr>
        <w:t>: …</w:t>
      </w:r>
      <w:proofErr w:type="gramEnd"/>
      <w:r w:rsidRPr="00842376">
        <w:rPr>
          <w:sz w:val="22"/>
          <w:szCs w:val="22"/>
        </w:rPr>
        <w:t>…………………</w:t>
      </w:r>
    </w:p>
    <w:p w14:paraId="1572743D" w14:textId="77777777" w:rsidR="00791CC6" w:rsidRPr="00842376" w:rsidRDefault="00791CC6" w:rsidP="00E90D4F">
      <w:pPr>
        <w:spacing w:before="120" w:after="120"/>
        <w:jc w:val="both"/>
        <w:rPr>
          <w:sz w:val="22"/>
          <w:szCs w:val="22"/>
        </w:rPr>
      </w:pPr>
    </w:p>
    <w:p w14:paraId="62E20CDE" w14:textId="77777777" w:rsidR="00791CC6" w:rsidRPr="00236D27" w:rsidRDefault="00791CC6" w:rsidP="00E90D4F">
      <w:pPr>
        <w:overflowPunct w:val="0"/>
        <w:autoSpaceDE w:val="0"/>
        <w:autoSpaceDN w:val="0"/>
        <w:adjustRightInd w:val="0"/>
        <w:spacing w:before="120" w:after="120"/>
        <w:jc w:val="both"/>
        <w:rPr>
          <w:sz w:val="22"/>
          <w:szCs w:val="22"/>
        </w:rPr>
      </w:pPr>
      <w:r w:rsidRPr="00842376">
        <w:rPr>
          <w:b/>
          <w:bCs/>
          <w:sz w:val="22"/>
          <w:szCs w:val="22"/>
        </w:rPr>
        <w:t>5.2.</w:t>
      </w:r>
      <w:r w:rsidRPr="00842376">
        <w:rPr>
          <w:bCs/>
          <w:sz w:val="22"/>
          <w:szCs w:val="22"/>
        </w:rPr>
        <w:t xml:space="preserve"> </w:t>
      </w:r>
      <w:r w:rsidRPr="00842376">
        <w:rPr>
          <w:sz w:val="22"/>
          <w:szCs w:val="22"/>
        </w:rPr>
        <w:t>Megbízott köteles a keretszerződés teljesítése során a Megbízó által adott utasításokat betartani, és azokat közreműködőivel, alvállalkozóival betartatni.</w:t>
      </w:r>
    </w:p>
    <w:p w14:paraId="15149025" w14:textId="77777777" w:rsidR="00791CC6" w:rsidRPr="00236D27" w:rsidRDefault="00791CC6" w:rsidP="005B1C5A">
      <w:pPr>
        <w:pStyle w:val="Listaszerbekezds"/>
        <w:numPr>
          <w:ilvl w:val="0"/>
          <w:numId w:val="108"/>
        </w:numPr>
        <w:spacing w:before="120" w:after="120"/>
        <w:contextualSpacing/>
        <w:jc w:val="center"/>
        <w:rPr>
          <w:b/>
          <w:sz w:val="22"/>
          <w:szCs w:val="22"/>
        </w:rPr>
      </w:pPr>
      <w:r w:rsidRPr="00236D27">
        <w:rPr>
          <w:b/>
          <w:sz w:val="22"/>
          <w:szCs w:val="22"/>
        </w:rPr>
        <w:t>A FIZETENDŐ ELLENÉRTÉK</w:t>
      </w:r>
    </w:p>
    <w:p w14:paraId="50EA99B5" w14:textId="77777777" w:rsidR="00791CC6" w:rsidRPr="00236D27" w:rsidRDefault="00791CC6" w:rsidP="00E90D4F">
      <w:pPr>
        <w:pStyle w:val="Listaszerbekezds"/>
        <w:jc w:val="both"/>
        <w:rPr>
          <w:b/>
          <w:sz w:val="22"/>
          <w:szCs w:val="22"/>
        </w:rPr>
      </w:pPr>
    </w:p>
    <w:p w14:paraId="53178C6B" w14:textId="77777777" w:rsidR="00791CC6" w:rsidRDefault="00791CC6" w:rsidP="00E90D4F">
      <w:pPr>
        <w:tabs>
          <w:tab w:val="num" w:pos="567"/>
        </w:tabs>
        <w:spacing w:before="120" w:after="120"/>
        <w:jc w:val="both"/>
        <w:rPr>
          <w:sz w:val="22"/>
          <w:szCs w:val="22"/>
        </w:rPr>
      </w:pPr>
      <w:r w:rsidRPr="00842376">
        <w:rPr>
          <w:b/>
          <w:sz w:val="22"/>
          <w:szCs w:val="22"/>
        </w:rPr>
        <w:t>6.1.</w:t>
      </w:r>
      <w:r w:rsidRPr="00842376">
        <w:rPr>
          <w:sz w:val="22"/>
          <w:szCs w:val="22"/>
        </w:rPr>
        <w:t xml:space="preserve"> A Megbízott a jelen keretszerződés alapján teljesítendő szolgáltatásokat az </w:t>
      </w:r>
      <w:r>
        <w:rPr>
          <w:sz w:val="22"/>
          <w:szCs w:val="22"/>
        </w:rPr>
        <w:t>3</w:t>
      </w:r>
      <w:r w:rsidRPr="00842376">
        <w:rPr>
          <w:sz w:val="22"/>
          <w:szCs w:val="22"/>
        </w:rPr>
        <w:t xml:space="preserve">. számú mellékletben meghatározott szerződéses árakon teljesíti. A szerződéses ár (szolgáltatások) nem tartalmazza az általános forgalmi adót. Szerződésszerű teljesítés esetén </w:t>
      </w:r>
      <w:r>
        <w:rPr>
          <w:sz w:val="22"/>
          <w:szCs w:val="22"/>
        </w:rPr>
        <w:t>a szerződéses áron</w:t>
      </w:r>
      <w:r w:rsidRPr="00842376">
        <w:rPr>
          <w:sz w:val="22"/>
          <w:szCs w:val="22"/>
        </w:rPr>
        <w:t xml:space="preserve"> felül semmiféle további költségigénye nem lehet Megbízottnak Megbízó felé, ide nem értve az </w:t>
      </w:r>
      <w:proofErr w:type="spellStart"/>
      <w:r w:rsidRPr="00842376">
        <w:rPr>
          <w:sz w:val="22"/>
          <w:szCs w:val="22"/>
        </w:rPr>
        <w:t>ÁFA-t</w:t>
      </w:r>
      <w:proofErr w:type="spellEnd"/>
      <w:r w:rsidRPr="00842376">
        <w:rPr>
          <w:sz w:val="22"/>
          <w:szCs w:val="22"/>
        </w:rPr>
        <w:t>.</w:t>
      </w:r>
    </w:p>
    <w:p w14:paraId="1CEB9A86" w14:textId="77777777" w:rsidR="005B1C5A" w:rsidRPr="00842376" w:rsidRDefault="005B1C5A" w:rsidP="00791CC6">
      <w:pPr>
        <w:tabs>
          <w:tab w:val="num" w:pos="567"/>
        </w:tabs>
        <w:spacing w:before="120" w:after="120"/>
        <w:rPr>
          <w:sz w:val="22"/>
          <w:szCs w:val="22"/>
        </w:rPr>
      </w:pPr>
    </w:p>
    <w:p w14:paraId="4972D2A4" w14:textId="77777777" w:rsidR="00791CC6" w:rsidRPr="00236D27" w:rsidRDefault="00791CC6" w:rsidP="00791CC6">
      <w:pPr>
        <w:pStyle w:val="Listaszerbekezds"/>
        <w:numPr>
          <w:ilvl w:val="0"/>
          <w:numId w:val="108"/>
        </w:numPr>
        <w:spacing w:before="120" w:after="120"/>
        <w:contextualSpacing/>
        <w:jc w:val="center"/>
        <w:rPr>
          <w:b/>
          <w:sz w:val="22"/>
          <w:szCs w:val="22"/>
        </w:rPr>
      </w:pPr>
      <w:r w:rsidRPr="00236D27">
        <w:rPr>
          <w:b/>
          <w:sz w:val="22"/>
          <w:szCs w:val="22"/>
        </w:rPr>
        <w:t>FIZETÉSI FELTÉTELEK</w:t>
      </w:r>
    </w:p>
    <w:p w14:paraId="5507BB63" w14:textId="77777777" w:rsidR="00791CC6" w:rsidRPr="00842376" w:rsidRDefault="00791CC6" w:rsidP="00791CC6">
      <w:pPr>
        <w:pStyle w:val="Listaszerbekezds"/>
        <w:rPr>
          <w:b/>
          <w:szCs w:val="22"/>
        </w:rPr>
      </w:pPr>
    </w:p>
    <w:p w14:paraId="1593C6F9" w14:textId="06F5E02C" w:rsidR="005B1C5A" w:rsidRDefault="00791CC6" w:rsidP="00791CC6">
      <w:pPr>
        <w:overflowPunct w:val="0"/>
        <w:autoSpaceDE w:val="0"/>
        <w:autoSpaceDN w:val="0"/>
        <w:adjustRightInd w:val="0"/>
        <w:spacing w:before="120" w:after="120"/>
        <w:rPr>
          <w:sz w:val="22"/>
          <w:szCs w:val="22"/>
        </w:rPr>
      </w:pPr>
      <w:r>
        <w:rPr>
          <w:sz w:val="22"/>
          <w:szCs w:val="22"/>
        </w:rPr>
        <w:t xml:space="preserve">Felek a </w:t>
      </w:r>
      <w:proofErr w:type="spellStart"/>
      <w:r>
        <w:rPr>
          <w:sz w:val="22"/>
          <w:szCs w:val="22"/>
        </w:rPr>
        <w:t>KM-ben</w:t>
      </w:r>
      <w:proofErr w:type="spellEnd"/>
      <w:r>
        <w:rPr>
          <w:sz w:val="22"/>
          <w:szCs w:val="22"/>
        </w:rPr>
        <w:t xml:space="preserve"> rögzítettek szerint járnak el.</w:t>
      </w:r>
    </w:p>
    <w:p w14:paraId="781614AF" w14:textId="77777777" w:rsidR="003C7F86" w:rsidRPr="00842376" w:rsidRDefault="003C7F86" w:rsidP="00791CC6">
      <w:pPr>
        <w:overflowPunct w:val="0"/>
        <w:autoSpaceDE w:val="0"/>
        <w:autoSpaceDN w:val="0"/>
        <w:adjustRightInd w:val="0"/>
        <w:spacing w:before="120" w:after="120"/>
        <w:rPr>
          <w:sz w:val="22"/>
          <w:szCs w:val="22"/>
        </w:rPr>
      </w:pPr>
    </w:p>
    <w:p w14:paraId="0FB67B18" w14:textId="77777777" w:rsidR="00791CC6" w:rsidRPr="00D03323" w:rsidRDefault="00791CC6" w:rsidP="00791CC6">
      <w:pPr>
        <w:jc w:val="center"/>
        <w:rPr>
          <w:b/>
          <w:szCs w:val="22"/>
        </w:rPr>
      </w:pPr>
      <w:r>
        <w:rPr>
          <w:b/>
          <w:sz w:val="22"/>
          <w:szCs w:val="22"/>
        </w:rPr>
        <w:lastRenderedPageBreak/>
        <w:t>8</w:t>
      </w:r>
      <w:r w:rsidRPr="00D03323">
        <w:rPr>
          <w:b/>
          <w:sz w:val="22"/>
          <w:szCs w:val="22"/>
        </w:rPr>
        <w:t>. SZERZŐDÉSSZEGÉS</w:t>
      </w:r>
    </w:p>
    <w:p w14:paraId="669D036F" w14:textId="77777777" w:rsidR="00791CC6" w:rsidRPr="00842376" w:rsidRDefault="00791CC6" w:rsidP="00791CC6">
      <w:pPr>
        <w:pStyle w:val="Listaszerbekezds"/>
        <w:rPr>
          <w:b/>
          <w:szCs w:val="22"/>
        </w:rPr>
      </w:pPr>
    </w:p>
    <w:p w14:paraId="1319311C" w14:textId="21A5AE03" w:rsidR="00791CC6" w:rsidRPr="00842376" w:rsidRDefault="00791CC6" w:rsidP="00791CC6">
      <w:pPr>
        <w:spacing w:before="120" w:after="120"/>
        <w:rPr>
          <w:rFonts w:eastAsia="Times"/>
          <w:sz w:val="22"/>
          <w:szCs w:val="22"/>
        </w:rPr>
      </w:pPr>
      <w:r>
        <w:rPr>
          <w:sz w:val="22"/>
          <w:szCs w:val="22"/>
        </w:rPr>
        <w:t xml:space="preserve">Felek a </w:t>
      </w:r>
      <w:proofErr w:type="spellStart"/>
      <w:r>
        <w:rPr>
          <w:sz w:val="22"/>
          <w:szCs w:val="22"/>
        </w:rPr>
        <w:t>KM-ben</w:t>
      </w:r>
      <w:proofErr w:type="spellEnd"/>
      <w:r>
        <w:rPr>
          <w:sz w:val="22"/>
          <w:szCs w:val="22"/>
        </w:rPr>
        <w:t xml:space="preserve"> rögzítettek szerint járnak el.</w:t>
      </w:r>
    </w:p>
    <w:p w14:paraId="487DA9E1" w14:textId="77777777" w:rsidR="00791CC6" w:rsidRPr="00D03323" w:rsidRDefault="00791CC6" w:rsidP="00791CC6">
      <w:pPr>
        <w:jc w:val="center"/>
        <w:rPr>
          <w:b/>
          <w:szCs w:val="22"/>
        </w:rPr>
      </w:pPr>
      <w:r>
        <w:rPr>
          <w:b/>
          <w:sz w:val="22"/>
          <w:szCs w:val="22"/>
        </w:rPr>
        <w:t>9</w:t>
      </w:r>
      <w:r w:rsidRPr="00D03323">
        <w:rPr>
          <w:b/>
          <w:sz w:val="22"/>
          <w:szCs w:val="22"/>
        </w:rPr>
        <w:t>. EGYÜTTMŰKÖDÉS</w:t>
      </w:r>
    </w:p>
    <w:p w14:paraId="17EB0B1C" w14:textId="77777777" w:rsidR="00791CC6" w:rsidRPr="00842376" w:rsidRDefault="00791CC6" w:rsidP="00791CC6">
      <w:pPr>
        <w:autoSpaceDE w:val="0"/>
        <w:autoSpaceDN w:val="0"/>
        <w:adjustRightInd w:val="0"/>
        <w:spacing w:before="120" w:after="120"/>
        <w:rPr>
          <w:b/>
          <w:sz w:val="22"/>
          <w:szCs w:val="22"/>
        </w:rPr>
      </w:pPr>
      <w:r w:rsidRPr="00842376">
        <w:rPr>
          <w:b/>
          <w:sz w:val="22"/>
          <w:szCs w:val="22"/>
        </w:rPr>
        <w:t>9.1. Együttműködés és kapcsolattartás a Megbízóval:</w:t>
      </w:r>
    </w:p>
    <w:p w14:paraId="2F15FA01" w14:textId="77777777" w:rsidR="00791CC6" w:rsidRPr="00842376" w:rsidRDefault="00791CC6" w:rsidP="00791CC6">
      <w:pPr>
        <w:autoSpaceDE w:val="0"/>
        <w:autoSpaceDN w:val="0"/>
        <w:adjustRightInd w:val="0"/>
        <w:spacing w:before="120" w:after="120"/>
        <w:rPr>
          <w:sz w:val="22"/>
          <w:szCs w:val="22"/>
        </w:rPr>
      </w:pPr>
      <w:r w:rsidRPr="00842376">
        <w:rPr>
          <w:sz w:val="22"/>
          <w:szCs w:val="22"/>
        </w:rPr>
        <w:t xml:space="preserve">Amennyiben a teljesítés során a Felek által nem rögzített minőségi, illetve műszaki tartalmat érintő kérdés merül fel, úgy Megbízott köteles Megbízót haladéktalanul írásban tájékoztatni, majd a kapott utasításnak megfelelően eljárni. Megbízó vállalja, hogy a teljesítés során felmerülő írásbeli tájékoztatásokra a lehető legrövidebb időn belül írásbeli választ és utasítást ad a Megbízottnak, illetve szükség esetén biztosítja a személyes konzultáció lehetőségét. </w:t>
      </w:r>
    </w:p>
    <w:p w14:paraId="7924C11E" w14:textId="77777777" w:rsidR="00791CC6" w:rsidRPr="00842376" w:rsidRDefault="00791CC6" w:rsidP="00791CC6">
      <w:pPr>
        <w:autoSpaceDE w:val="0"/>
        <w:autoSpaceDN w:val="0"/>
        <w:adjustRightInd w:val="0"/>
        <w:spacing w:before="120" w:after="120"/>
        <w:rPr>
          <w:sz w:val="22"/>
          <w:szCs w:val="22"/>
        </w:rPr>
      </w:pPr>
      <w:r w:rsidRPr="00842376">
        <w:rPr>
          <w:sz w:val="22"/>
          <w:szCs w:val="22"/>
        </w:rPr>
        <w:t>Megbízó kötelezettséget vállal arra, hogy biztosítja Megbízott részére a szolgáltatás ellátásához szükséges feltételeket, amelyek összefüggésben vannak a szolgáltatás ellátásával illetve, valamint Megbízott rendelkezésére bocsátja az összes olyan információt (pl. dokumentációk), amelyek a szolgáltatás szerződésszerű teljesítéséhez szükségesek és elégségesek.</w:t>
      </w:r>
    </w:p>
    <w:p w14:paraId="1211840D" w14:textId="77777777" w:rsidR="00791CC6" w:rsidRPr="00842376" w:rsidRDefault="00791CC6" w:rsidP="00791CC6">
      <w:pPr>
        <w:autoSpaceDE w:val="0"/>
        <w:autoSpaceDN w:val="0"/>
        <w:adjustRightInd w:val="0"/>
      </w:pPr>
      <w:r>
        <w:rPr>
          <w:sz w:val="22"/>
          <w:szCs w:val="22"/>
        </w:rPr>
        <w:t>9</w:t>
      </w:r>
      <w:r w:rsidRPr="00D03323">
        <w:rPr>
          <w:sz w:val="22"/>
          <w:szCs w:val="22"/>
        </w:rPr>
        <w:t xml:space="preserve">.1.1.A kapcsolattartás – a Megbízó igénye szerint – személyes </w:t>
      </w:r>
      <w:proofErr w:type="gramStart"/>
      <w:r w:rsidRPr="00D03323">
        <w:rPr>
          <w:sz w:val="22"/>
          <w:szCs w:val="22"/>
        </w:rPr>
        <w:t>konzultáció(</w:t>
      </w:r>
      <w:proofErr w:type="gramEnd"/>
      <w:r w:rsidRPr="00D03323">
        <w:rPr>
          <w:sz w:val="22"/>
          <w:szCs w:val="22"/>
        </w:rPr>
        <w:t xml:space="preserve">k), telefonon vagy írásbeli (levél; e-mail) formájában történik. </w:t>
      </w:r>
    </w:p>
    <w:p w14:paraId="4503ACC8" w14:textId="77777777" w:rsidR="00791CC6" w:rsidRPr="00842376" w:rsidRDefault="00791CC6" w:rsidP="00791CC6">
      <w:pPr>
        <w:autoSpaceDE w:val="0"/>
        <w:autoSpaceDN w:val="0"/>
        <w:adjustRightInd w:val="0"/>
      </w:pPr>
      <w:r>
        <w:rPr>
          <w:sz w:val="22"/>
          <w:szCs w:val="22"/>
        </w:rPr>
        <w:t>9</w:t>
      </w:r>
      <w:r w:rsidRPr="00D03323">
        <w:rPr>
          <w:sz w:val="22"/>
          <w:szCs w:val="22"/>
        </w:rPr>
        <w:t xml:space="preserve">.1.2. A gyors és hatékony ügyintézés érdekében a Szerződő Felek megállapodnak abban, hogy az értesítéseket emlékeztető, e-mail formájában is elfogadják egymástól, kivéve azokat az eseteket, amelyet a jelen keretszerződés ettől eltérően szabályoz. </w:t>
      </w:r>
    </w:p>
    <w:p w14:paraId="39084821" w14:textId="77777777" w:rsidR="00791CC6" w:rsidRPr="00842376" w:rsidRDefault="00791CC6" w:rsidP="00791CC6">
      <w:r>
        <w:rPr>
          <w:sz w:val="22"/>
          <w:szCs w:val="22"/>
        </w:rPr>
        <w:t>9</w:t>
      </w:r>
      <w:r w:rsidRPr="00D03323">
        <w:rPr>
          <w:sz w:val="22"/>
          <w:szCs w:val="22"/>
        </w:rPr>
        <w:t xml:space="preserve">.1.3. Szerződő Felek által észlelt, a keretszerződés teljesítését lehetetlenné tevő akadály felmerülése illetve szerződésmódosítás kezdeményezésének szükségessége esetén az értesítést a képviseletre jogosult által aláírt levélben is meg kell erősíteni. </w:t>
      </w:r>
    </w:p>
    <w:p w14:paraId="0DC3DACE" w14:textId="77777777" w:rsidR="00791CC6" w:rsidRPr="00D03323" w:rsidRDefault="00791CC6" w:rsidP="00791CC6">
      <w:pPr>
        <w:rPr>
          <w:szCs w:val="22"/>
        </w:rPr>
      </w:pPr>
      <w:r>
        <w:rPr>
          <w:sz w:val="22"/>
          <w:szCs w:val="22"/>
        </w:rPr>
        <w:t>9</w:t>
      </w:r>
      <w:r w:rsidRPr="00D03323">
        <w:rPr>
          <w:sz w:val="22"/>
          <w:szCs w:val="22"/>
        </w:rPr>
        <w:t>.1.</w:t>
      </w:r>
      <w:r>
        <w:rPr>
          <w:sz w:val="22"/>
          <w:szCs w:val="22"/>
        </w:rPr>
        <w:t>4</w:t>
      </w:r>
      <w:r w:rsidRPr="00D03323">
        <w:rPr>
          <w:sz w:val="22"/>
          <w:szCs w:val="22"/>
        </w:rPr>
        <w:t>. A keretszerződés teljesítése során a Szerződő Felek a kapcsolatot az általuk megnevezett személy közreműködésével tartják.</w:t>
      </w:r>
    </w:p>
    <w:p w14:paraId="2DADC8E2" w14:textId="77777777" w:rsidR="00791CC6" w:rsidRPr="00842376" w:rsidRDefault="00791CC6" w:rsidP="00791CC6">
      <w:pPr>
        <w:spacing w:before="120" w:after="120"/>
        <w:ind w:firstLine="708"/>
        <w:rPr>
          <w:sz w:val="22"/>
          <w:szCs w:val="22"/>
        </w:rPr>
      </w:pPr>
      <w:r w:rsidRPr="00842376">
        <w:rPr>
          <w:sz w:val="22"/>
          <w:szCs w:val="22"/>
        </w:rPr>
        <w:t xml:space="preserve">A </w:t>
      </w:r>
      <w:r w:rsidRPr="00842376">
        <w:rPr>
          <w:sz w:val="22"/>
          <w:szCs w:val="22"/>
          <w:u w:val="single"/>
        </w:rPr>
        <w:t>Megbízó részéről</w:t>
      </w:r>
      <w:r w:rsidRPr="00842376">
        <w:rPr>
          <w:sz w:val="22"/>
          <w:szCs w:val="22"/>
        </w:rPr>
        <w:t xml:space="preserve"> kijelölt szakmai kapcsolattartó személy:</w:t>
      </w:r>
    </w:p>
    <w:p w14:paraId="7F005AD8" w14:textId="77777777" w:rsidR="00791CC6" w:rsidRPr="00842376" w:rsidRDefault="00791CC6" w:rsidP="00791CC6">
      <w:pPr>
        <w:ind w:firstLine="708"/>
        <w:rPr>
          <w:sz w:val="22"/>
          <w:szCs w:val="22"/>
        </w:rPr>
      </w:pPr>
      <w:r w:rsidRPr="00842376">
        <w:rPr>
          <w:sz w:val="22"/>
          <w:szCs w:val="22"/>
        </w:rPr>
        <w:t xml:space="preserve">Név: </w:t>
      </w:r>
    </w:p>
    <w:p w14:paraId="4BA9FB04" w14:textId="77777777" w:rsidR="00791CC6" w:rsidRPr="00842376" w:rsidRDefault="00791CC6" w:rsidP="00791CC6">
      <w:pPr>
        <w:ind w:firstLine="708"/>
        <w:rPr>
          <w:sz w:val="22"/>
          <w:szCs w:val="22"/>
        </w:rPr>
      </w:pPr>
      <w:r w:rsidRPr="00842376">
        <w:rPr>
          <w:sz w:val="22"/>
          <w:szCs w:val="22"/>
        </w:rPr>
        <w:t xml:space="preserve">Cím: </w:t>
      </w:r>
    </w:p>
    <w:p w14:paraId="530FADAE" w14:textId="77777777" w:rsidR="00791CC6" w:rsidRPr="00842376" w:rsidRDefault="00791CC6" w:rsidP="00791CC6">
      <w:pPr>
        <w:ind w:firstLine="708"/>
        <w:rPr>
          <w:sz w:val="22"/>
          <w:szCs w:val="22"/>
        </w:rPr>
      </w:pPr>
      <w:r w:rsidRPr="00842376">
        <w:rPr>
          <w:sz w:val="22"/>
          <w:szCs w:val="22"/>
        </w:rPr>
        <w:t>Tel</w:t>
      </w:r>
      <w:proofErr w:type="gramStart"/>
      <w:r w:rsidRPr="00842376">
        <w:rPr>
          <w:sz w:val="22"/>
          <w:szCs w:val="22"/>
        </w:rPr>
        <w:t>.:</w:t>
      </w:r>
      <w:proofErr w:type="gramEnd"/>
    </w:p>
    <w:p w14:paraId="1B86D543" w14:textId="77777777" w:rsidR="00791CC6" w:rsidRPr="00842376" w:rsidRDefault="00791CC6" w:rsidP="00791CC6">
      <w:pPr>
        <w:ind w:firstLine="708"/>
        <w:rPr>
          <w:sz w:val="22"/>
          <w:szCs w:val="22"/>
        </w:rPr>
      </w:pPr>
      <w:r w:rsidRPr="00842376">
        <w:rPr>
          <w:sz w:val="22"/>
          <w:szCs w:val="22"/>
        </w:rPr>
        <w:t xml:space="preserve">E-mail: </w:t>
      </w:r>
    </w:p>
    <w:p w14:paraId="1EB03825" w14:textId="77777777" w:rsidR="00791CC6" w:rsidRPr="00842376" w:rsidRDefault="00791CC6" w:rsidP="00791CC6">
      <w:pPr>
        <w:spacing w:before="120" w:after="120"/>
        <w:ind w:firstLine="708"/>
        <w:rPr>
          <w:sz w:val="22"/>
          <w:szCs w:val="22"/>
        </w:rPr>
      </w:pPr>
      <w:r w:rsidRPr="00842376">
        <w:rPr>
          <w:sz w:val="22"/>
          <w:szCs w:val="22"/>
        </w:rPr>
        <w:t>A Megbízó részéről kijelölt pénzügyi kapcsolattartó személy:</w:t>
      </w:r>
    </w:p>
    <w:p w14:paraId="69669DE2" w14:textId="77777777" w:rsidR="00791CC6" w:rsidRPr="00842376" w:rsidRDefault="00791CC6" w:rsidP="00791CC6">
      <w:pPr>
        <w:ind w:firstLine="708"/>
        <w:rPr>
          <w:sz w:val="22"/>
          <w:szCs w:val="22"/>
        </w:rPr>
      </w:pPr>
      <w:r w:rsidRPr="00842376">
        <w:rPr>
          <w:sz w:val="22"/>
          <w:szCs w:val="22"/>
        </w:rPr>
        <w:t xml:space="preserve">Név: </w:t>
      </w:r>
    </w:p>
    <w:p w14:paraId="20C3DB05" w14:textId="77777777" w:rsidR="00791CC6" w:rsidRPr="00842376" w:rsidRDefault="00791CC6" w:rsidP="00791CC6">
      <w:pPr>
        <w:ind w:firstLine="708"/>
        <w:rPr>
          <w:sz w:val="22"/>
          <w:szCs w:val="22"/>
        </w:rPr>
      </w:pPr>
      <w:r w:rsidRPr="00842376">
        <w:rPr>
          <w:sz w:val="22"/>
          <w:szCs w:val="22"/>
        </w:rPr>
        <w:t xml:space="preserve">Cím: </w:t>
      </w:r>
    </w:p>
    <w:p w14:paraId="14B60238" w14:textId="77777777" w:rsidR="00791CC6" w:rsidRPr="00842376" w:rsidRDefault="00791CC6" w:rsidP="00791CC6">
      <w:pPr>
        <w:ind w:firstLine="708"/>
        <w:rPr>
          <w:sz w:val="22"/>
          <w:szCs w:val="22"/>
        </w:rPr>
      </w:pPr>
      <w:r w:rsidRPr="00842376">
        <w:rPr>
          <w:sz w:val="22"/>
          <w:szCs w:val="22"/>
        </w:rPr>
        <w:t>Tel</w:t>
      </w:r>
      <w:proofErr w:type="gramStart"/>
      <w:r w:rsidRPr="00842376">
        <w:rPr>
          <w:sz w:val="22"/>
          <w:szCs w:val="22"/>
        </w:rPr>
        <w:t>.:</w:t>
      </w:r>
      <w:proofErr w:type="gramEnd"/>
    </w:p>
    <w:p w14:paraId="257FE90D" w14:textId="77777777" w:rsidR="00791CC6" w:rsidRPr="00842376" w:rsidRDefault="00791CC6" w:rsidP="00791CC6">
      <w:pPr>
        <w:ind w:firstLine="708"/>
        <w:rPr>
          <w:sz w:val="22"/>
          <w:szCs w:val="22"/>
        </w:rPr>
      </w:pPr>
      <w:r w:rsidRPr="00842376">
        <w:rPr>
          <w:sz w:val="22"/>
          <w:szCs w:val="22"/>
        </w:rPr>
        <w:t xml:space="preserve">E-mail: </w:t>
      </w:r>
    </w:p>
    <w:p w14:paraId="371C4EDF" w14:textId="77777777" w:rsidR="00791CC6" w:rsidRPr="00842376" w:rsidRDefault="00791CC6" w:rsidP="00791CC6">
      <w:pPr>
        <w:spacing w:before="120" w:after="120"/>
        <w:ind w:firstLine="708"/>
        <w:rPr>
          <w:sz w:val="22"/>
          <w:szCs w:val="22"/>
        </w:rPr>
      </w:pPr>
      <w:r w:rsidRPr="00842376">
        <w:rPr>
          <w:sz w:val="22"/>
          <w:szCs w:val="22"/>
        </w:rPr>
        <w:t xml:space="preserve">A </w:t>
      </w:r>
      <w:r w:rsidRPr="00842376">
        <w:rPr>
          <w:sz w:val="22"/>
          <w:szCs w:val="22"/>
          <w:u w:val="single"/>
        </w:rPr>
        <w:t>Megbízott</w:t>
      </w:r>
      <w:r w:rsidRPr="00842376">
        <w:rPr>
          <w:sz w:val="22"/>
          <w:szCs w:val="22"/>
        </w:rPr>
        <w:t xml:space="preserve"> által kapcsolattartásra kijelölt személy:</w:t>
      </w:r>
    </w:p>
    <w:p w14:paraId="540A8EDC" w14:textId="77777777" w:rsidR="00791CC6" w:rsidRPr="00842376" w:rsidRDefault="00791CC6" w:rsidP="00791CC6">
      <w:pPr>
        <w:ind w:firstLine="708"/>
        <w:outlineLvl w:val="0"/>
        <w:rPr>
          <w:sz w:val="22"/>
          <w:szCs w:val="22"/>
        </w:rPr>
      </w:pPr>
      <w:r w:rsidRPr="00842376">
        <w:rPr>
          <w:sz w:val="22"/>
          <w:szCs w:val="22"/>
        </w:rPr>
        <w:t>Név</w:t>
      </w:r>
      <w:proofErr w:type="gramStart"/>
      <w:r w:rsidRPr="00842376">
        <w:rPr>
          <w:sz w:val="22"/>
          <w:szCs w:val="22"/>
        </w:rPr>
        <w:t>: …</w:t>
      </w:r>
      <w:proofErr w:type="gramEnd"/>
      <w:r w:rsidRPr="00842376">
        <w:rPr>
          <w:sz w:val="22"/>
          <w:szCs w:val="22"/>
        </w:rPr>
        <w:t>………………………………</w:t>
      </w:r>
    </w:p>
    <w:p w14:paraId="3417838F" w14:textId="77777777" w:rsidR="00791CC6" w:rsidRPr="00842376" w:rsidRDefault="00791CC6" w:rsidP="00791CC6">
      <w:pPr>
        <w:ind w:firstLine="708"/>
        <w:rPr>
          <w:sz w:val="22"/>
          <w:szCs w:val="22"/>
        </w:rPr>
      </w:pPr>
      <w:r w:rsidRPr="00842376">
        <w:rPr>
          <w:sz w:val="22"/>
          <w:szCs w:val="22"/>
        </w:rPr>
        <w:t>Cím</w:t>
      </w:r>
      <w:proofErr w:type="gramStart"/>
      <w:r w:rsidRPr="00842376">
        <w:rPr>
          <w:sz w:val="22"/>
          <w:szCs w:val="22"/>
        </w:rPr>
        <w:t>: …</w:t>
      </w:r>
      <w:proofErr w:type="gramEnd"/>
      <w:r w:rsidRPr="00842376">
        <w:rPr>
          <w:sz w:val="22"/>
          <w:szCs w:val="22"/>
        </w:rPr>
        <w:t>………………………………</w:t>
      </w:r>
    </w:p>
    <w:p w14:paraId="051EE589" w14:textId="77777777" w:rsidR="00791CC6" w:rsidRPr="00842376" w:rsidRDefault="00791CC6" w:rsidP="00791CC6">
      <w:pPr>
        <w:ind w:firstLine="708"/>
        <w:rPr>
          <w:sz w:val="22"/>
          <w:szCs w:val="22"/>
        </w:rPr>
      </w:pPr>
      <w:r w:rsidRPr="00842376">
        <w:rPr>
          <w:sz w:val="22"/>
          <w:szCs w:val="22"/>
        </w:rPr>
        <w:t>Tel</w:t>
      </w:r>
      <w:proofErr w:type="gramStart"/>
      <w:r w:rsidRPr="00842376">
        <w:rPr>
          <w:sz w:val="22"/>
          <w:szCs w:val="22"/>
        </w:rPr>
        <w:t>.:</w:t>
      </w:r>
      <w:proofErr w:type="gramEnd"/>
      <w:r w:rsidRPr="00842376">
        <w:rPr>
          <w:sz w:val="22"/>
          <w:szCs w:val="22"/>
        </w:rPr>
        <w:t xml:space="preserve"> …………….</w:t>
      </w:r>
    </w:p>
    <w:p w14:paraId="0D58716B" w14:textId="77777777" w:rsidR="00791CC6" w:rsidRPr="00842376" w:rsidRDefault="00791CC6" w:rsidP="00791CC6">
      <w:pPr>
        <w:ind w:firstLine="708"/>
        <w:rPr>
          <w:sz w:val="22"/>
          <w:szCs w:val="22"/>
        </w:rPr>
      </w:pPr>
      <w:r w:rsidRPr="00842376">
        <w:rPr>
          <w:sz w:val="22"/>
          <w:szCs w:val="22"/>
        </w:rPr>
        <w:t>Fax</w:t>
      </w:r>
      <w:proofErr w:type="gramStart"/>
      <w:r w:rsidRPr="00842376">
        <w:rPr>
          <w:sz w:val="22"/>
          <w:szCs w:val="22"/>
        </w:rPr>
        <w:t>: …</w:t>
      </w:r>
      <w:proofErr w:type="gramEnd"/>
      <w:r w:rsidRPr="00842376">
        <w:rPr>
          <w:sz w:val="22"/>
          <w:szCs w:val="22"/>
        </w:rPr>
        <w:t>…………..</w:t>
      </w:r>
    </w:p>
    <w:p w14:paraId="1503D5A3" w14:textId="77777777" w:rsidR="00791CC6" w:rsidRPr="00842376" w:rsidRDefault="00791CC6" w:rsidP="00791CC6">
      <w:pPr>
        <w:ind w:firstLine="708"/>
        <w:outlineLvl w:val="0"/>
        <w:rPr>
          <w:sz w:val="22"/>
          <w:szCs w:val="22"/>
          <w:u w:val="single"/>
        </w:rPr>
      </w:pPr>
      <w:r w:rsidRPr="00842376">
        <w:rPr>
          <w:sz w:val="22"/>
          <w:szCs w:val="22"/>
        </w:rPr>
        <w:t>E-mail</w:t>
      </w:r>
      <w:r w:rsidRPr="00842376">
        <w:rPr>
          <w:sz w:val="22"/>
          <w:szCs w:val="22"/>
          <w:u w:val="single"/>
        </w:rPr>
        <w:t>:</w:t>
      </w:r>
      <w:hyperlink r:id="rId61" w:history="1">
        <w:proofErr w:type="gramStart"/>
        <w:r w:rsidRPr="00842376">
          <w:rPr>
            <w:rStyle w:val="Hiperhivatkozs"/>
            <w:sz w:val="22"/>
            <w:szCs w:val="22"/>
          </w:rPr>
          <w:t>………………………………..</w:t>
        </w:r>
        <w:proofErr w:type="gramEnd"/>
      </w:hyperlink>
    </w:p>
    <w:p w14:paraId="4F2797CB" w14:textId="77777777" w:rsidR="00791CC6" w:rsidRPr="00842376" w:rsidRDefault="00791CC6" w:rsidP="00791CC6">
      <w:pPr>
        <w:spacing w:before="120" w:after="120"/>
        <w:rPr>
          <w:sz w:val="22"/>
          <w:szCs w:val="22"/>
        </w:rPr>
      </w:pPr>
    </w:p>
    <w:p w14:paraId="3CF72ED2" w14:textId="77777777" w:rsidR="00791CC6" w:rsidRPr="00D03323" w:rsidRDefault="00791CC6" w:rsidP="00791CC6">
      <w:pPr>
        <w:rPr>
          <w:szCs w:val="22"/>
        </w:rPr>
      </w:pPr>
      <w:r>
        <w:rPr>
          <w:sz w:val="22"/>
          <w:szCs w:val="22"/>
        </w:rPr>
        <w:t>9</w:t>
      </w:r>
      <w:r w:rsidRPr="00D03323">
        <w:rPr>
          <w:sz w:val="22"/>
          <w:szCs w:val="22"/>
        </w:rPr>
        <w:t>.1.</w:t>
      </w:r>
      <w:r>
        <w:rPr>
          <w:sz w:val="22"/>
          <w:szCs w:val="22"/>
        </w:rPr>
        <w:t>5</w:t>
      </w:r>
      <w:r w:rsidRPr="00D03323">
        <w:rPr>
          <w:sz w:val="22"/>
          <w:szCs w:val="22"/>
        </w:rPr>
        <w:t xml:space="preserve">.A kapcsolattartó személyében bekövetkezett változásról a Szerződő Felek haladéktalanul tájékoztatják egymást. </w:t>
      </w:r>
      <w:r w:rsidRPr="00EB79E6">
        <w:rPr>
          <w:sz w:val="22"/>
          <w:szCs w:val="22"/>
        </w:rPr>
        <w:t>A kapcsolattartók személyében vagy fenti adataiban bekövetkező változás nem minősül szerződésmódosításra okot adó módosításnak.</w:t>
      </w:r>
    </w:p>
    <w:p w14:paraId="71CC1397" w14:textId="77777777" w:rsidR="00791CC6" w:rsidRPr="00842376" w:rsidRDefault="00791CC6" w:rsidP="00791CC6">
      <w:pPr>
        <w:spacing w:before="120" w:after="120"/>
        <w:rPr>
          <w:sz w:val="22"/>
          <w:szCs w:val="22"/>
        </w:rPr>
      </w:pPr>
      <w:r w:rsidRPr="00842376">
        <w:rPr>
          <w:sz w:val="22"/>
          <w:szCs w:val="22"/>
        </w:rPr>
        <w:lastRenderedPageBreak/>
        <w:t>A Szerződő Felek kapcsolattartója részéről megküldött minden értesítést és tájékoztatást mindaddig az adott szerződő féltől származónak kell tekinteni, ameddig az adott szerződő fél írásban be nem jelenti a másik félnek a kapcsolattartó személyében bekövetkezett változásokat.</w:t>
      </w:r>
    </w:p>
    <w:p w14:paraId="3D1877E0" w14:textId="77777777" w:rsidR="00791CC6" w:rsidRPr="00842376" w:rsidRDefault="00791CC6" w:rsidP="00791CC6">
      <w:pPr>
        <w:autoSpaceDE w:val="0"/>
        <w:autoSpaceDN w:val="0"/>
        <w:adjustRightInd w:val="0"/>
        <w:spacing w:before="120" w:after="120"/>
        <w:rPr>
          <w:b/>
          <w:sz w:val="22"/>
          <w:szCs w:val="22"/>
        </w:rPr>
      </w:pPr>
      <w:r>
        <w:rPr>
          <w:b/>
          <w:sz w:val="22"/>
          <w:szCs w:val="22"/>
        </w:rPr>
        <w:t>9</w:t>
      </w:r>
      <w:r w:rsidRPr="00842376">
        <w:rPr>
          <w:b/>
          <w:sz w:val="22"/>
          <w:szCs w:val="22"/>
        </w:rPr>
        <w:t>.2. Többletigények:</w:t>
      </w:r>
    </w:p>
    <w:p w14:paraId="6EBB9521" w14:textId="77777777" w:rsidR="00791CC6" w:rsidRPr="00842376" w:rsidRDefault="00791CC6" w:rsidP="00791CC6">
      <w:pPr>
        <w:autoSpaceDE w:val="0"/>
        <w:autoSpaceDN w:val="0"/>
        <w:adjustRightInd w:val="0"/>
        <w:spacing w:before="120" w:after="120"/>
        <w:rPr>
          <w:sz w:val="22"/>
          <w:szCs w:val="22"/>
        </w:rPr>
      </w:pPr>
      <w:r w:rsidRPr="00842376">
        <w:rPr>
          <w:sz w:val="22"/>
          <w:szCs w:val="22"/>
        </w:rPr>
        <w:t>Amennyiben Megbízott úgy ítéli meg, hogy a keretszerződésben vállalt kötelezettségeihez képest többlet Megbízói igény merül fel, úgy köteles ezt a konkrét igény teljesítését megelőzően jelezni Megbízó számára. Felek írásban egyeztetik azt is, hogy a kért igény „többletigénynek” minősül-e, vagy az beletartozik a keretszerződés tárgyába. Vita esetén Felek szóbeli egyeztetést tartanak, melyről jegyzőkönyvet vesznek fel. A többletigények kapcsán a Felek a Kbt. alkalmazásával kötelesek eljárni, az adott műszaki kérdést a keretszerződés teljesítésétől elválasztva kötelesek kezelni. Amennyiben Megbízott álláspontja az, hogy az adott kérdés a teljesítést (határidőben vagy ellenértékben) érinti, úgy köteles ésszerű időben írásban megindokolni azt, hogy (i) az adott kérdés miért nem tartozik a jelen keretszerződésben foglaltak alá, valamint (</w:t>
      </w:r>
      <w:proofErr w:type="spellStart"/>
      <w:r w:rsidRPr="00842376">
        <w:rPr>
          <w:sz w:val="22"/>
          <w:szCs w:val="22"/>
        </w:rPr>
        <w:t>ii</w:t>
      </w:r>
      <w:proofErr w:type="spellEnd"/>
      <w:r w:rsidRPr="00842376">
        <w:rPr>
          <w:sz w:val="22"/>
          <w:szCs w:val="22"/>
        </w:rPr>
        <w:t>) az adott kérdés eldöntése előkérdése-e a további teljesítésének. Megbízó ésszerű határidőben köteles saját álláspontját közölni Megbízottal.</w:t>
      </w:r>
    </w:p>
    <w:p w14:paraId="30335A23" w14:textId="6C115B24" w:rsidR="00791CC6" w:rsidRPr="00842376" w:rsidRDefault="00791CC6" w:rsidP="00791CC6">
      <w:pPr>
        <w:autoSpaceDE w:val="0"/>
        <w:autoSpaceDN w:val="0"/>
        <w:adjustRightInd w:val="0"/>
        <w:spacing w:before="120" w:after="120"/>
        <w:rPr>
          <w:sz w:val="22"/>
          <w:szCs w:val="22"/>
        </w:rPr>
      </w:pPr>
      <w:r w:rsidRPr="00842376">
        <w:rPr>
          <w:sz w:val="22"/>
          <w:szCs w:val="22"/>
        </w:rPr>
        <w:t>Megbízott vállalja, hogy betartja a munkavégzés helyén érvényes különleges, Megbízó által megfelelő időben vele közölt biztonsági szabályokat és korlátozásokat.</w:t>
      </w:r>
    </w:p>
    <w:p w14:paraId="3D15C42F" w14:textId="77777777" w:rsidR="00791CC6" w:rsidRPr="00236D27" w:rsidRDefault="00791CC6" w:rsidP="00791CC6">
      <w:pPr>
        <w:pStyle w:val="Listaszerbekezds"/>
        <w:autoSpaceDE w:val="0"/>
        <w:autoSpaceDN w:val="0"/>
        <w:adjustRightInd w:val="0"/>
        <w:ind w:left="360"/>
        <w:jc w:val="center"/>
        <w:rPr>
          <w:b/>
          <w:sz w:val="22"/>
          <w:szCs w:val="22"/>
        </w:rPr>
      </w:pPr>
      <w:r w:rsidRPr="00236D27">
        <w:rPr>
          <w:b/>
          <w:sz w:val="22"/>
          <w:szCs w:val="22"/>
        </w:rPr>
        <w:t>10. TITOKTARTÁS, ADATKEZELÉS</w:t>
      </w:r>
    </w:p>
    <w:p w14:paraId="07142641" w14:textId="77777777" w:rsidR="00791CC6" w:rsidRPr="00842376" w:rsidRDefault="00791CC6" w:rsidP="00791CC6">
      <w:pPr>
        <w:spacing w:before="120" w:after="120"/>
        <w:rPr>
          <w:sz w:val="22"/>
          <w:szCs w:val="22"/>
        </w:rPr>
      </w:pPr>
      <w:r w:rsidRPr="00842376">
        <w:rPr>
          <w:sz w:val="22"/>
          <w:szCs w:val="22"/>
        </w:rPr>
        <w:t>A felek a keretszerződéssel és annak során teljesített szolgáltatásokkal kapcsolatos minden információt és adatot üzleti titoknak minősítenek, amelyet a másik fél előzetes írásbeli hozzájárulása hiányában egyik fél sem hozhat a nyilvánosság vagy harmadik személyek tudomására.</w:t>
      </w:r>
    </w:p>
    <w:p w14:paraId="2B0C43A9" w14:textId="77777777" w:rsidR="00791CC6" w:rsidRPr="00842376" w:rsidRDefault="00791CC6" w:rsidP="00791CC6">
      <w:pPr>
        <w:spacing w:before="120" w:after="120"/>
        <w:rPr>
          <w:sz w:val="22"/>
          <w:szCs w:val="22"/>
        </w:rPr>
      </w:pPr>
      <w:r w:rsidRPr="00842376">
        <w:rPr>
          <w:sz w:val="22"/>
          <w:szCs w:val="22"/>
        </w:rPr>
        <w:t xml:space="preserve">A titoktartás során a felek külön-külön kijelentik, hogy tudomással bírnak arról, hogy a Megbízó az adatvédelmi jogszabályok alá eső adatokat kezel és vállalják, hogy ezek szerint járnak el. </w:t>
      </w:r>
    </w:p>
    <w:p w14:paraId="78F64C42" w14:textId="70E25ACD" w:rsidR="00791CC6" w:rsidRPr="00842376" w:rsidRDefault="00791CC6" w:rsidP="00791CC6">
      <w:pPr>
        <w:spacing w:before="120" w:after="120"/>
        <w:rPr>
          <w:sz w:val="22"/>
          <w:szCs w:val="22"/>
        </w:rPr>
      </w:pPr>
      <w:r w:rsidRPr="00842376">
        <w:rPr>
          <w:sz w:val="22"/>
          <w:szCs w:val="22"/>
        </w:rPr>
        <w:t xml:space="preserve">Jelen keretszerződés teljesítése során, annak eredményeként és azzal összefüggésben létrejött adatok felett kizárólag a Megbízó rendelkezik. A Megbízott ezen adatokat kizárólag a Megbízóval történt előzetes egyeztetést és a Megbízó írásos jóváhagyását követően használhatja fel.  </w:t>
      </w:r>
    </w:p>
    <w:p w14:paraId="1BD88B6C" w14:textId="77777777" w:rsidR="00791CC6" w:rsidRPr="00236D27" w:rsidRDefault="00791CC6" w:rsidP="00791CC6">
      <w:pPr>
        <w:pStyle w:val="Listaszerbekezds"/>
        <w:autoSpaceDE w:val="0"/>
        <w:autoSpaceDN w:val="0"/>
        <w:adjustRightInd w:val="0"/>
        <w:ind w:left="360"/>
        <w:jc w:val="center"/>
        <w:rPr>
          <w:b/>
          <w:sz w:val="22"/>
          <w:szCs w:val="22"/>
        </w:rPr>
      </w:pPr>
      <w:r w:rsidRPr="00236D27">
        <w:rPr>
          <w:b/>
          <w:sz w:val="22"/>
          <w:szCs w:val="22"/>
        </w:rPr>
        <w:t>11.VEGYES RENDELKEZÉSEK</w:t>
      </w:r>
    </w:p>
    <w:p w14:paraId="5D69630F" w14:textId="77777777" w:rsidR="00791CC6" w:rsidRPr="00842376" w:rsidRDefault="00791CC6" w:rsidP="00791CC6">
      <w:pPr>
        <w:autoSpaceDE w:val="0"/>
        <w:autoSpaceDN w:val="0"/>
        <w:adjustRightInd w:val="0"/>
        <w:spacing w:before="120" w:after="120"/>
        <w:rPr>
          <w:b/>
          <w:sz w:val="22"/>
          <w:szCs w:val="22"/>
        </w:rPr>
      </w:pPr>
      <w:r w:rsidRPr="00842376">
        <w:rPr>
          <w:b/>
          <w:sz w:val="22"/>
          <w:szCs w:val="22"/>
        </w:rPr>
        <w:t>11.1. Felek szerződést érintő nyilatkozatai:</w:t>
      </w:r>
    </w:p>
    <w:p w14:paraId="2F0A1276" w14:textId="77777777" w:rsidR="00791CC6" w:rsidRPr="00842376" w:rsidRDefault="00791CC6" w:rsidP="00791CC6">
      <w:pPr>
        <w:autoSpaceDE w:val="0"/>
        <w:autoSpaceDN w:val="0"/>
        <w:adjustRightInd w:val="0"/>
        <w:spacing w:before="120" w:after="120"/>
        <w:rPr>
          <w:sz w:val="22"/>
          <w:szCs w:val="22"/>
        </w:rPr>
      </w:pPr>
      <w:r w:rsidRPr="00842376">
        <w:rPr>
          <w:sz w:val="22"/>
          <w:szCs w:val="22"/>
        </w:rPr>
        <w:t>Mindkét Fél kijelenti, hogy kellő felhatalmazással és jogkörrel rendelkezik a jelen keretszerződés aláírására és teljesítésére;</w:t>
      </w:r>
    </w:p>
    <w:p w14:paraId="307314CE" w14:textId="77777777" w:rsidR="00791CC6" w:rsidRPr="00842376" w:rsidRDefault="00791CC6" w:rsidP="00791CC6">
      <w:pPr>
        <w:pStyle w:val="Listaszerbekezds"/>
        <w:numPr>
          <w:ilvl w:val="0"/>
          <w:numId w:val="106"/>
        </w:numPr>
        <w:autoSpaceDE w:val="0"/>
        <w:autoSpaceDN w:val="0"/>
        <w:adjustRightInd w:val="0"/>
        <w:spacing w:before="120" w:after="120"/>
        <w:contextualSpacing/>
        <w:jc w:val="both"/>
        <w:rPr>
          <w:szCs w:val="22"/>
        </w:rPr>
      </w:pPr>
      <w:r w:rsidRPr="00842376">
        <w:rPr>
          <w:szCs w:val="22"/>
        </w:rPr>
        <w:t xml:space="preserve">Megbízott kijelenti, hogy: kész és képes Megbízó szerződéses céljának megfelelő teljes körű, gondos és magas színvonalú teljesítésre. </w:t>
      </w:r>
    </w:p>
    <w:p w14:paraId="49F1F7CE" w14:textId="77777777" w:rsidR="00791CC6" w:rsidRPr="00842376" w:rsidRDefault="00791CC6" w:rsidP="00791CC6">
      <w:pPr>
        <w:pStyle w:val="Listaszerbekezds"/>
        <w:numPr>
          <w:ilvl w:val="0"/>
          <w:numId w:val="106"/>
        </w:numPr>
        <w:autoSpaceDE w:val="0"/>
        <w:autoSpaceDN w:val="0"/>
        <w:adjustRightInd w:val="0"/>
        <w:spacing w:before="120" w:after="120"/>
        <w:contextualSpacing/>
        <w:jc w:val="both"/>
        <w:rPr>
          <w:szCs w:val="22"/>
        </w:rPr>
      </w:pPr>
      <w:r w:rsidRPr="00842376">
        <w:rPr>
          <w:szCs w:val="22"/>
        </w:rPr>
        <w:t>Megbízó által rendelkezésére bocsátott információk alapján a díj kialakításához szükséges lényeges információk rendelkezésére állnak.</w:t>
      </w:r>
    </w:p>
    <w:p w14:paraId="62BC72ED" w14:textId="77777777" w:rsidR="00791CC6" w:rsidRPr="00842376" w:rsidRDefault="00791CC6" w:rsidP="00791CC6">
      <w:pPr>
        <w:pStyle w:val="Listaszerbekezds"/>
        <w:numPr>
          <w:ilvl w:val="0"/>
          <w:numId w:val="106"/>
        </w:numPr>
        <w:autoSpaceDE w:val="0"/>
        <w:autoSpaceDN w:val="0"/>
        <w:adjustRightInd w:val="0"/>
        <w:spacing w:before="120" w:after="120"/>
        <w:contextualSpacing/>
        <w:jc w:val="both"/>
        <w:rPr>
          <w:szCs w:val="22"/>
        </w:rPr>
      </w:pPr>
      <w:r w:rsidRPr="00842376">
        <w:rPr>
          <w:szCs w:val="22"/>
        </w:rPr>
        <w:t>Megbízott a keretszerződés szerinti feladatok teljesítése során megismert adatok kezelésére, illetve felhasználására a jelen keretszerződés célját meghaladóan nem jogosult.</w:t>
      </w:r>
    </w:p>
    <w:p w14:paraId="7291C6CF" w14:textId="77777777" w:rsidR="00791CC6" w:rsidRPr="00842376" w:rsidRDefault="00791CC6" w:rsidP="00791CC6">
      <w:pPr>
        <w:pStyle w:val="Listaszerbekezds"/>
        <w:numPr>
          <w:ilvl w:val="0"/>
          <w:numId w:val="106"/>
        </w:numPr>
        <w:autoSpaceDE w:val="0"/>
        <w:autoSpaceDN w:val="0"/>
        <w:adjustRightInd w:val="0"/>
        <w:spacing w:before="120" w:after="120"/>
        <w:contextualSpacing/>
        <w:jc w:val="both"/>
        <w:rPr>
          <w:szCs w:val="22"/>
        </w:rPr>
      </w:pPr>
      <w:r w:rsidRPr="00842376">
        <w:rPr>
          <w:szCs w:val="22"/>
        </w:rPr>
        <w:t>Megbízott ajánlatának szakmai kialakítása során figyelembe vette Megbízó által rendelkezésére bocsátott információkat. Megbízott Megbízó által elvárt feladatokat teljesíthetőnek minősíti a keretszerződésben rögzített mennyiségeken belül.</w:t>
      </w:r>
    </w:p>
    <w:p w14:paraId="5D84F5CC" w14:textId="77777777" w:rsidR="00791CC6" w:rsidRPr="00842376" w:rsidRDefault="00791CC6" w:rsidP="00791CC6">
      <w:pPr>
        <w:pStyle w:val="Listaszerbekezds"/>
        <w:numPr>
          <w:ilvl w:val="0"/>
          <w:numId w:val="106"/>
        </w:numPr>
        <w:autoSpaceDE w:val="0"/>
        <w:autoSpaceDN w:val="0"/>
        <w:adjustRightInd w:val="0"/>
        <w:spacing w:before="120" w:after="120"/>
        <w:contextualSpacing/>
        <w:jc w:val="both"/>
        <w:rPr>
          <w:szCs w:val="22"/>
        </w:rPr>
      </w:pPr>
      <w:r w:rsidRPr="00842376">
        <w:rPr>
          <w:szCs w:val="22"/>
        </w:rPr>
        <w:t>Megbízó céljának teljes körű kielégítéséhez szükséges szakmai tapasztalattal, erőforrásokkal</w:t>
      </w:r>
      <w:r w:rsidRPr="00842376" w:rsidDel="006C718B">
        <w:rPr>
          <w:szCs w:val="22"/>
        </w:rPr>
        <w:t xml:space="preserve"> </w:t>
      </w:r>
      <w:r w:rsidRPr="00842376">
        <w:rPr>
          <w:szCs w:val="22"/>
        </w:rPr>
        <w:t>és kapacitásokkal rendelkezik jelen keretszerződés teljes időtartama alatt.</w:t>
      </w:r>
    </w:p>
    <w:p w14:paraId="50D68407" w14:textId="77777777" w:rsidR="00791CC6" w:rsidRPr="00842376" w:rsidRDefault="00791CC6" w:rsidP="00791CC6">
      <w:pPr>
        <w:pStyle w:val="Listaszerbekezds"/>
        <w:numPr>
          <w:ilvl w:val="0"/>
          <w:numId w:val="106"/>
        </w:numPr>
        <w:autoSpaceDE w:val="0"/>
        <w:autoSpaceDN w:val="0"/>
        <w:adjustRightInd w:val="0"/>
        <w:spacing w:before="120" w:after="120"/>
        <w:contextualSpacing/>
        <w:jc w:val="both"/>
        <w:rPr>
          <w:szCs w:val="22"/>
        </w:rPr>
      </w:pPr>
      <w:r w:rsidRPr="00842376">
        <w:rPr>
          <w:szCs w:val="22"/>
        </w:rPr>
        <w:lastRenderedPageBreak/>
        <w:t xml:space="preserve">A feladat teljesítéséhez szükséges szakmai, szellemi, személyi és anyagi erőforrásokkal rendelkezik, és azokkal a keretszerződés teljes időtartama alatt rendelkezni fog. </w:t>
      </w:r>
    </w:p>
    <w:p w14:paraId="5093D01E" w14:textId="77777777" w:rsidR="00791CC6" w:rsidRPr="00842376" w:rsidRDefault="00791CC6" w:rsidP="00791CC6">
      <w:pPr>
        <w:pStyle w:val="Listaszerbekezds"/>
        <w:numPr>
          <w:ilvl w:val="0"/>
          <w:numId w:val="106"/>
        </w:numPr>
        <w:autoSpaceDE w:val="0"/>
        <w:autoSpaceDN w:val="0"/>
        <w:adjustRightInd w:val="0"/>
        <w:spacing w:before="120" w:after="120"/>
        <w:contextualSpacing/>
        <w:jc w:val="both"/>
        <w:rPr>
          <w:szCs w:val="22"/>
        </w:rPr>
      </w:pPr>
      <w:r w:rsidRPr="00842376">
        <w:rPr>
          <w:szCs w:val="22"/>
        </w:rPr>
        <w:t xml:space="preserve">Rendelkezik a tevékenysége folytatásához szükséges összes hatósági és egyéb engedéllyel, továbbá mindazon szakmai tapasztalattal, amely a tevékenység megfelelő szintű ellátásához szükséges. </w:t>
      </w:r>
    </w:p>
    <w:p w14:paraId="51A3E4FE" w14:textId="77777777" w:rsidR="00791CC6" w:rsidRPr="00842376" w:rsidRDefault="00791CC6" w:rsidP="00791CC6">
      <w:pPr>
        <w:pStyle w:val="Listaszerbekezds"/>
        <w:numPr>
          <w:ilvl w:val="0"/>
          <w:numId w:val="106"/>
        </w:numPr>
        <w:autoSpaceDE w:val="0"/>
        <w:autoSpaceDN w:val="0"/>
        <w:adjustRightInd w:val="0"/>
        <w:spacing w:before="120" w:after="120"/>
        <w:contextualSpacing/>
        <w:jc w:val="both"/>
        <w:rPr>
          <w:szCs w:val="22"/>
        </w:rPr>
      </w:pPr>
      <w:r w:rsidRPr="00842376">
        <w:rPr>
          <w:szCs w:val="22"/>
        </w:rPr>
        <w:t>Nincs olyan függőben levő kötelezettsége vagy érdekkörében lévő más körülmény, amely kedvezőtlenül hathat a jelen keretszerződésben, illetőleg az egyedi megállapodásokban foglaltak érvényességére, teljesítésére vagy saját teljesítési készségére, illetve képességére.</w:t>
      </w:r>
    </w:p>
    <w:p w14:paraId="1794B2CD" w14:textId="77777777" w:rsidR="00791CC6" w:rsidRPr="00842376" w:rsidRDefault="00791CC6" w:rsidP="00791CC6">
      <w:pPr>
        <w:autoSpaceDE w:val="0"/>
        <w:autoSpaceDN w:val="0"/>
        <w:adjustRightInd w:val="0"/>
        <w:spacing w:before="120" w:after="120"/>
        <w:rPr>
          <w:sz w:val="22"/>
          <w:szCs w:val="22"/>
        </w:rPr>
      </w:pPr>
      <w:r w:rsidRPr="00842376">
        <w:rPr>
          <w:sz w:val="22"/>
          <w:szCs w:val="22"/>
        </w:rPr>
        <w:t xml:space="preserve">Megbízó kijelenti, hogy jelen keretszerződés hibátlan, hiánytalan teljesítéséhez, az eredmény létrejöttéhez kiemelt jogi érdeke fűződik.  </w:t>
      </w:r>
    </w:p>
    <w:p w14:paraId="3E9C23BC" w14:textId="77777777" w:rsidR="00791CC6" w:rsidRPr="00842376" w:rsidRDefault="00791CC6" w:rsidP="00791CC6">
      <w:pPr>
        <w:numPr>
          <w:ilvl w:val="0"/>
          <w:numId w:val="105"/>
        </w:numPr>
        <w:autoSpaceDE w:val="0"/>
        <w:autoSpaceDN w:val="0"/>
        <w:adjustRightInd w:val="0"/>
        <w:spacing w:before="120" w:after="120"/>
        <w:contextualSpacing/>
        <w:jc w:val="both"/>
        <w:rPr>
          <w:sz w:val="22"/>
          <w:szCs w:val="22"/>
        </w:rPr>
      </w:pPr>
      <w:r w:rsidRPr="00842376">
        <w:rPr>
          <w:sz w:val="22"/>
          <w:szCs w:val="22"/>
        </w:rPr>
        <w:t xml:space="preserve">Felek kijelentik, hogy a jelen szerződés megkötésére vonatkozó közbeszerzési és egyéb jogszabályokat betartották, a rájuk vonatkozó belső előírásoknak megfelelően jártak el, a keretszerződés érvényességéhez további hozzájárulásra vagy nyilatkozatra nincs szükség. </w:t>
      </w:r>
    </w:p>
    <w:p w14:paraId="0713C528" w14:textId="77777777" w:rsidR="00791CC6" w:rsidRPr="00842376" w:rsidRDefault="00791CC6" w:rsidP="00791CC6">
      <w:pPr>
        <w:numPr>
          <w:ilvl w:val="0"/>
          <w:numId w:val="105"/>
        </w:numPr>
        <w:autoSpaceDE w:val="0"/>
        <w:autoSpaceDN w:val="0"/>
        <w:adjustRightInd w:val="0"/>
        <w:spacing w:before="120" w:after="120"/>
        <w:contextualSpacing/>
        <w:jc w:val="both"/>
        <w:rPr>
          <w:sz w:val="22"/>
          <w:szCs w:val="22"/>
        </w:rPr>
      </w:pPr>
      <w:r w:rsidRPr="00842376">
        <w:rPr>
          <w:sz w:val="22"/>
          <w:szCs w:val="22"/>
        </w:rPr>
        <w:t xml:space="preserve">Szerződő Felek a jelen keretszerződésből fakadó kötelezettségeiket együttesen értelmezték. Felek megállapodnak abban, hogy amennyiben valamely körülmény, vagy rendelkezés bármely fél számára nem egyértelmű, úgy azt elsősorban egymás között rendezik, erre törekednek. </w:t>
      </w:r>
    </w:p>
    <w:p w14:paraId="1C7F4B8D" w14:textId="77777777" w:rsidR="00791CC6" w:rsidRPr="00842376" w:rsidRDefault="00791CC6" w:rsidP="00791CC6">
      <w:pPr>
        <w:tabs>
          <w:tab w:val="num" w:pos="180"/>
        </w:tabs>
        <w:overflowPunct w:val="0"/>
        <w:autoSpaceDE w:val="0"/>
        <w:autoSpaceDN w:val="0"/>
        <w:adjustRightInd w:val="0"/>
        <w:spacing w:before="120" w:after="120"/>
        <w:rPr>
          <w:sz w:val="22"/>
          <w:szCs w:val="22"/>
        </w:rPr>
      </w:pPr>
      <w:r w:rsidRPr="00842376">
        <w:rPr>
          <w:b/>
          <w:sz w:val="22"/>
          <w:szCs w:val="22"/>
        </w:rPr>
        <w:t>1</w:t>
      </w:r>
      <w:r>
        <w:rPr>
          <w:b/>
          <w:sz w:val="22"/>
          <w:szCs w:val="22"/>
        </w:rPr>
        <w:t>1</w:t>
      </w:r>
      <w:r w:rsidRPr="00842376">
        <w:rPr>
          <w:b/>
          <w:sz w:val="22"/>
          <w:szCs w:val="22"/>
        </w:rPr>
        <w:t>.2.</w:t>
      </w:r>
      <w:r w:rsidRPr="00842376">
        <w:rPr>
          <w:sz w:val="22"/>
          <w:szCs w:val="22"/>
        </w:rPr>
        <w:t xml:space="preserve"> Megbízott jelen keretszerződés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Áht.) 41. § (6) bekezdésére tekintettel – tudomásul veszi, hogy átláthatóságának ellenőrzése céljából Megbízó a jelen keretszerződésből eredő követelései elévüléséig az Áht. 55. §</w:t>
      </w:r>
      <w:proofErr w:type="spellStart"/>
      <w:r w:rsidRPr="00842376">
        <w:rPr>
          <w:sz w:val="22"/>
          <w:szCs w:val="22"/>
        </w:rPr>
        <w:t>-a</w:t>
      </w:r>
      <w:proofErr w:type="spellEnd"/>
      <w:r w:rsidRPr="00842376">
        <w:rPr>
          <w:sz w:val="22"/>
          <w:szCs w:val="22"/>
        </w:rPr>
        <w:t xml:space="preserve"> szerint jogosult Megbízott átláthatóságával összefüggő, az Áht. 55. §</w:t>
      </w:r>
      <w:proofErr w:type="spellStart"/>
      <w:r w:rsidRPr="00842376">
        <w:rPr>
          <w:sz w:val="22"/>
          <w:szCs w:val="22"/>
        </w:rPr>
        <w:t>-ában</w:t>
      </w:r>
      <w:proofErr w:type="spellEnd"/>
      <w:r w:rsidRPr="00842376">
        <w:rPr>
          <w:sz w:val="22"/>
          <w:szCs w:val="22"/>
        </w:rPr>
        <w:t xml:space="preserve"> meghatározott adatokat kezelni.</w:t>
      </w:r>
    </w:p>
    <w:p w14:paraId="5A8226A7" w14:textId="77777777" w:rsidR="00791CC6" w:rsidRPr="00842376" w:rsidRDefault="00791CC6" w:rsidP="00791CC6">
      <w:pPr>
        <w:tabs>
          <w:tab w:val="num" w:pos="180"/>
        </w:tabs>
        <w:overflowPunct w:val="0"/>
        <w:autoSpaceDE w:val="0"/>
        <w:autoSpaceDN w:val="0"/>
        <w:adjustRightInd w:val="0"/>
        <w:spacing w:before="120" w:after="120"/>
        <w:rPr>
          <w:sz w:val="22"/>
          <w:szCs w:val="22"/>
        </w:rPr>
      </w:pPr>
      <w:r w:rsidRPr="00842376">
        <w:rPr>
          <w:b/>
          <w:sz w:val="22"/>
          <w:szCs w:val="22"/>
        </w:rPr>
        <w:t>1</w:t>
      </w:r>
      <w:r>
        <w:rPr>
          <w:b/>
          <w:sz w:val="22"/>
          <w:szCs w:val="22"/>
        </w:rPr>
        <w:t>1.</w:t>
      </w:r>
      <w:r w:rsidRPr="00842376">
        <w:rPr>
          <w:b/>
          <w:sz w:val="22"/>
          <w:szCs w:val="22"/>
        </w:rPr>
        <w:t>3.</w:t>
      </w:r>
      <w:r w:rsidRPr="00842376">
        <w:rPr>
          <w:sz w:val="22"/>
          <w:szCs w:val="22"/>
        </w:rPr>
        <w:t xml:space="preserve"> Megbízott tudomásul veszi – az államháztartásról szóló törvény végrehajtásáról szóló 368/2011. (XII.31.) Korm. rendelet (</w:t>
      </w:r>
      <w:proofErr w:type="spellStart"/>
      <w:r w:rsidRPr="00842376">
        <w:rPr>
          <w:sz w:val="22"/>
          <w:szCs w:val="22"/>
        </w:rPr>
        <w:t>Ávr</w:t>
      </w:r>
      <w:proofErr w:type="spellEnd"/>
      <w:r w:rsidRPr="00842376">
        <w:rPr>
          <w:sz w:val="22"/>
          <w:szCs w:val="22"/>
        </w:rPr>
        <w:t>.) 50. § (1a) bekezdésére tekintettel –, hogy a 11.2 pont szerinti nyilatkozatában foglaltak változása esetén arról haladéktalanul köteles a Megbízót tájékoztatni, továbbá azt, hogy amennyiben a jelen keretszerződés Megbízott valótlan tartalmú nyilatkozatán alapul, jelen keretszerződést Megbízó azonnali hatállyal felmondja vagy – ha a keretszerződés teljesítésére még nem került sor – a keretszerződéstől eláll.</w:t>
      </w:r>
    </w:p>
    <w:p w14:paraId="4E11CAFB" w14:textId="77777777" w:rsidR="00791CC6" w:rsidRPr="00842376" w:rsidRDefault="00791CC6" w:rsidP="00791CC6">
      <w:pPr>
        <w:tabs>
          <w:tab w:val="num" w:pos="0"/>
        </w:tabs>
        <w:overflowPunct w:val="0"/>
        <w:autoSpaceDE w:val="0"/>
        <w:autoSpaceDN w:val="0"/>
        <w:adjustRightInd w:val="0"/>
        <w:spacing w:before="120" w:after="120"/>
        <w:rPr>
          <w:sz w:val="22"/>
          <w:szCs w:val="22"/>
        </w:rPr>
      </w:pPr>
      <w:r w:rsidRPr="00842376">
        <w:rPr>
          <w:b/>
          <w:sz w:val="22"/>
          <w:szCs w:val="22"/>
        </w:rPr>
        <w:t>1</w:t>
      </w:r>
      <w:r>
        <w:rPr>
          <w:b/>
          <w:sz w:val="22"/>
          <w:szCs w:val="22"/>
        </w:rPr>
        <w:t>1</w:t>
      </w:r>
      <w:r w:rsidRPr="00842376">
        <w:rPr>
          <w:b/>
          <w:sz w:val="22"/>
          <w:szCs w:val="22"/>
        </w:rPr>
        <w:t>.4.</w:t>
      </w:r>
      <w:r w:rsidRPr="00842376">
        <w:rPr>
          <w:sz w:val="22"/>
          <w:szCs w:val="22"/>
        </w:rPr>
        <w:t xml:space="preserve"> A jelen keretszerződésben nem szabályozott kérdésekben, valamint bármely, a teljesítéssel kapcsolatos ellentmondás esetén a hivatkozott </w:t>
      </w:r>
      <w:r>
        <w:rPr>
          <w:sz w:val="22"/>
          <w:szCs w:val="22"/>
        </w:rPr>
        <w:t>KM</w:t>
      </w:r>
      <w:r w:rsidRPr="00842376">
        <w:rPr>
          <w:sz w:val="22"/>
          <w:szCs w:val="22"/>
        </w:rPr>
        <w:t xml:space="preserve">, illetve annak mellékletei, vonatkozó rendelkezései, továbbá Magyarország mindenkor hatályos jogszabályai irányadók. Amennyiben jelen szerződés a </w:t>
      </w:r>
      <w:r>
        <w:rPr>
          <w:sz w:val="22"/>
          <w:szCs w:val="22"/>
        </w:rPr>
        <w:t xml:space="preserve">KM </w:t>
      </w:r>
      <w:r w:rsidRPr="00842376">
        <w:rPr>
          <w:sz w:val="22"/>
          <w:szCs w:val="22"/>
        </w:rPr>
        <w:t xml:space="preserve">nem módosítható tartalmával ellentétes rendelkezést tartalmazna, akkor minden további jogcselekmény nélkül a jelen keretszerződésben szereplő jogsértő rendelkezés helyett a megsértett </w:t>
      </w:r>
      <w:r>
        <w:rPr>
          <w:sz w:val="22"/>
          <w:szCs w:val="22"/>
        </w:rPr>
        <w:t xml:space="preserve">KM </w:t>
      </w:r>
      <w:r w:rsidRPr="00842376">
        <w:rPr>
          <w:sz w:val="22"/>
          <w:szCs w:val="22"/>
        </w:rPr>
        <w:t>rendelkezést kell alkalmazni.</w:t>
      </w:r>
    </w:p>
    <w:p w14:paraId="1BA4D1C2" w14:textId="77777777" w:rsidR="00791CC6" w:rsidRPr="00D03323" w:rsidRDefault="00791CC6" w:rsidP="00791CC6">
      <w:pPr>
        <w:tabs>
          <w:tab w:val="num" w:pos="0"/>
        </w:tabs>
        <w:overflowPunct w:val="0"/>
        <w:autoSpaceDE w:val="0"/>
        <w:autoSpaceDN w:val="0"/>
        <w:adjustRightInd w:val="0"/>
        <w:spacing w:before="120" w:after="120"/>
        <w:rPr>
          <w:szCs w:val="22"/>
        </w:rPr>
      </w:pPr>
      <w:r w:rsidRPr="00D03323">
        <w:rPr>
          <w:sz w:val="22"/>
          <w:szCs w:val="22"/>
        </w:rPr>
        <w:t>1</w:t>
      </w:r>
      <w:r>
        <w:rPr>
          <w:sz w:val="22"/>
          <w:szCs w:val="22"/>
        </w:rPr>
        <w:t>1</w:t>
      </w:r>
      <w:r w:rsidRPr="00D03323">
        <w:rPr>
          <w:sz w:val="22"/>
          <w:szCs w:val="22"/>
        </w:rPr>
        <w:t>.5. A Kbt. 136.</w:t>
      </w:r>
      <w:r>
        <w:rPr>
          <w:sz w:val="22"/>
          <w:szCs w:val="22"/>
        </w:rPr>
        <w:t xml:space="preserve"> </w:t>
      </w:r>
      <w:r w:rsidRPr="00D03323">
        <w:rPr>
          <w:sz w:val="22"/>
          <w:szCs w:val="22"/>
        </w:rPr>
        <w:t xml:space="preserve">§ (1) bekezdése alapján Megbízott </w:t>
      </w:r>
    </w:p>
    <w:p w14:paraId="1D0FB966" w14:textId="77777777" w:rsidR="00791CC6" w:rsidRPr="00842376" w:rsidRDefault="00791CC6" w:rsidP="00791CC6">
      <w:pPr>
        <w:spacing w:before="120" w:after="120"/>
        <w:ind w:left="708"/>
        <w:rPr>
          <w:sz w:val="22"/>
          <w:szCs w:val="22"/>
        </w:rPr>
      </w:pPr>
      <w:proofErr w:type="gramStart"/>
      <w:r w:rsidRPr="00842376">
        <w:rPr>
          <w:sz w:val="22"/>
          <w:szCs w:val="22"/>
        </w:rPr>
        <w:t>a</w:t>
      </w:r>
      <w:proofErr w:type="gramEnd"/>
      <w:r w:rsidRPr="00842376">
        <w:rPr>
          <w:sz w:val="22"/>
          <w:szCs w:val="22"/>
        </w:rPr>
        <w:t xml:space="preserve">) nem fizethet, illetve számolhat el a keretszerződés teljesítésével összefüggésben olyan költségeket, amelyek a 62. § (1) bekezdés k) pont </w:t>
      </w:r>
      <w:proofErr w:type="spellStart"/>
      <w:r w:rsidRPr="00842376">
        <w:rPr>
          <w:sz w:val="22"/>
          <w:szCs w:val="22"/>
        </w:rPr>
        <w:t>ka</w:t>
      </w:r>
      <w:proofErr w:type="spellEnd"/>
      <w:r w:rsidRPr="00842376">
        <w:rPr>
          <w:sz w:val="22"/>
          <w:szCs w:val="22"/>
        </w:rPr>
        <w:t>)</w:t>
      </w:r>
      <w:proofErr w:type="spellStart"/>
      <w:r w:rsidRPr="00842376">
        <w:rPr>
          <w:sz w:val="22"/>
          <w:szCs w:val="22"/>
        </w:rPr>
        <w:t>-kb</w:t>
      </w:r>
      <w:proofErr w:type="spellEnd"/>
      <w:r w:rsidRPr="00842376">
        <w:rPr>
          <w:sz w:val="22"/>
          <w:szCs w:val="22"/>
        </w:rPr>
        <w:t>) alpontja szerinti feltételeknek nem megfelelő társaság tekintetében merülnek fel, és amelyek a nyertes ajánlattevő adóköteles jövedelmének csökkentésére alkalmasak;</w:t>
      </w:r>
    </w:p>
    <w:p w14:paraId="7F484130" w14:textId="77777777" w:rsidR="00791CC6" w:rsidRPr="00842376" w:rsidRDefault="00791CC6" w:rsidP="00791CC6">
      <w:pPr>
        <w:spacing w:before="120" w:after="120"/>
        <w:ind w:left="708"/>
        <w:rPr>
          <w:sz w:val="22"/>
          <w:szCs w:val="22"/>
        </w:rPr>
      </w:pPr>
      <w:r w:rsidRPr="00842376">
        <w:rPr>
          <w:sz w:val="22"/>
          <w:szCs w:val="22"/>
        </w:rPr>
        <w:t>b) a keretszerződés teljesítésének teljes időtartama alatt tulajdonosi szerkezetét az ajánlatkérő számára megismerhetővé teszi és a 143. § (3) bekezdése szerinti ügyletekről az ajánlatkérőt haladéktalanul értesíti.</w:t>
      </w:r>
    </w:p>
    <w:p w14:paraId="11F9C50D" w14:textId="77777777" w:rsidR="00791CC6" w:rsidRPr="00842376" w:rsidRDefault="00791CC6" w:rsidP="00791CC6">
      <w:pPr>
        <w:pStyle w:val="Listaszerbekezds"/>
        <w:suppressAutoHyphens/>
        <w:ind w:left="0"/>
        <w:textAlignment w:val="baseline"/>
        <w:rPr>
          <w:color w:val="000000"/>
          <w:szCs w:val="22"/>
          <w:lang w:val="x-none"/>
        </w:rPr>
      </w:pPr>
      <w:r w:rsidRPr="00842376">
        <w:rPr>
          <w:color w:val="000000"/>
          <w:szCs w:val="22"/>
        </w:rPr>
        <w:lastRenderedPageBreak/>
        <w:t>1</w:t>
      </w:r>
      <w:r>
        <w:rPr>
          <w:color w:val="000000"/>
          <w:szCs w:val="22"/>
        </w:rPr>
        <w:t>1</w:t>
      </w:r>
      <w:r w:rsidRPr="00842376">
        <w:rPr>
          <w:color w:val="000000"/>
          <w:szCs w:val="22"/>
        </w:rPr>
        <w:t xml:space="preserve">.6. A Kbt. 143. § (3) bekezdése alapján </w:t>
      </w:r>
      <w:r w:rsidRPr="00842376">
        <w:rPr>
          <w:color w:val="000000"/>
          <w:szCs w:val="22"/>
          <w:lang w:val="x-none"/>
        </w:rPr>
        <w:t>Meg</w:t>
      </w:r>
      <w:r w:rsidRPr="00842376">
        <w:rPr>
          <w:color w:val="000000"/>
          <w:szCs w:val="22"/>
        </w:rPr>
        <w:t>bízó</w:t>
      </w:r>
      <w:r w:rsidRPr="00842376">
        <w:rPr>
          <w:color w:val="000000"/>
          <w:szCs w:val="22"/>
          <w:lang w:val="x-none"/>
        </w:rPr>
        <w:t xml:space="preserve"> jogosult és egyben köteles a </w:t>
      </w:r>
      <w:r w:rsidRPr="00842376">
        <w:rPr>
          <w:color w:val="000000"/>
          <w:szCs w:val="22"/>
        </w:rPr>
        <w:t>keret</w:t>
      </w:r>
      <w:r w:rsidRPr="00842376">
        <w:rPr>
          <w:color w:val="000000"/>
          <w:szCs w:val="22"/>
          <w:lang w:val="x-none"/>
        </w:rPr>
        <w:t>szerződést felmondani – ha szükséges olyan határidővel, amely lehetővé teszi, hogy a szerződéssel érintett beszerzés ellátásáról gondoskodni tudjon – ha</w:t>
      </w:r>
    </w:p>
    <w:p w14:paraId="36094BE1" w14:textId="77777777" w:rsidR="00791CC6" w:rsidRPr="00842376" w:rsidRDefault="00791CC6" w:rsidP="00791CC6">
      <w:pPr>
        <w:pStyle w:val="Listaszerbekezds"/>
        <w:numPr>
          <w:ilvl w:val="0"/>
          <w:numId w:val="109"/>
        </w:numPr>
        <w:tabs>
          <w:tab w:val="left" w:pos="993"/>
        </w:tabs>
        <w:spacing w:before="120" w:after="120"/>
        <w:contextualSpacing/>
        <w:jc w:val="both"/>
        <w:rPr>
          <w:szCs w:val="22"/>
        </w:rPr>
      </w:pPr>
      <w:r w:rsidRPr="00842376">
        <w:rPr>
          <w:szCs w:val="22"/>
        </w:rPr>
        <w:t xml:space="preserve">a Megbízottban közvetetten vagy közvetlenül 25%-ot meghaladó tulajdoni részesedést szerez valamely olyan jogi személy vagy személyes joga szerint jogképes szervezet, amely tekintetében fennáll az Kbt. 62. § (1) bekezdés k) pont </w:t>
      </w:r>
      <w:proofErr w:type="spellStart"/>
      <w:r w:rsidRPr="00842376">
        <w:rPr>
          <w:szCs w:val="22"/>
        </w:rPr>
        <w:t>kb</w:t>
      </w:r>
      <w:proofErr w:type="spellEnd"/>
      <w:r w:rsidRPr="00842376">
        <w:rPr>
          <w:szCs w:val="22"/>
        </w:rPr>
        <w:t xml:space="preserve">) alpontjában meghatározott feltétel; </w:t>
      </w:r>
    </w:p>
    <w:p w14:paraId="1DB0CD82" w14:textId="77777777" w:rsidR="00791CC6" w:rsidRPr="00842376" w:rsidRDefault="00791CC6" w:rsidP="00791CC6">
      <w:pPr>
        <w:pStyle w:val="Listaszerbekezds"/>
        <w:numPr>
          <w:ilvl w:val="0"/>
          <w:numId w:val="109"/>
        </w:numPr>
        <w:tabs>
          <w:tab w:val="left" w:pos="993"/>
        </w:tabs>
        <w:spacing w:before="120" w:after="120"/>
        <w:contextualSpacing/>
        <w:jc w:val="both"/>
        <w:rPr>
          <w:szCs w:val="22"/>
        </w:rPr>
      </w:pPr>
      <w:bookmarkStart w:id="244" w:name="pr997"/>
      <w:bookmarkEnd w:id="244"/>
      <w:r w:rsidRPr="00842376">
        <w:rPr>
          <w:szCs w:val="22"/>
        </w:rPr>
        <w:t xml:space="preserve">Megbízott közvetetten vagy közvetlenül 25%-ot meghaladó tulajdoni részesedést szerez valamely olyan jogi személyben vagy személyes joga szerint jogképes szervezetben, amely tekintetében fennáll a Kbt. 62. § (1) bekezdés k) pont </w:t>
      </w:r>
      <w:proofErr w:type="spellStart"/>
      <w:r w:rsidRPr="00842376">
        <w:rPr>
          <w:szCs w:val="22"/>
        </w:rPr>
        <w:t>kb</w:t>
      </w:r>
      <w:proofErr w:type="spellEnd"/>
      <w:r w:rsidRPr="00842376">
        <w:rPr>
          <w:szCs w:val="22"/>
        </w:rPr>
        <w:t xml:space="preserve">) alpontjában meghatározott feltétel. </w:t>
      </w:r>
    </w:p>
    <w:p w14:paraId="22C8B4BE" w14:textId="77777777" w:rsidR="00791CC6" w:rsidRPr="00842376" w:rsidRDefault="00791CC6" w:rsidP="00791CC6">
      <w:pPr>
        <w:spacing w:before="120" w:after="120"/>
        <w:contextualSpacing/>
        <w:rPr>
          <w:sz w:val="22"/>
          <w:szCs w:val="22"/>
          <w:lang w:val="x-none"/>
        </w:rPr>
      </w:pPr>
    </w:p>
    <w:p w14:paraId="08CA9F90" w14:textId="77777777" w:rsidR="00791CC6" w:rsidRPr="00842376" w:rsidRDefault="00791CC6" w:rsidP="00791CC6">
      <w:pPr>
        <w:spacing w:before="120" w:after="120"/>
        <w:contextualSpacing/>
        <w:rPr>
          <w:sz w:val="22"/>
          <w:szCs w:val="22"/>
          <w:lang w:val="x-none"/>
        </w:rPr>
      </w:pPr>
      <w:r w:rsidRPr="00842376">
        <w:rPr>
          <w:sz w:val="22"/>
          <w:szCs w:val="22"/>
        </w:rPr>
        <w:t>1</w:t>
      </w:r>
      <w:r>
        <w:rPr>
          <w:sz w:val="22"/>
          <w:szCs w:val="22"/>
        </w:rPr>
        <w:t>1</w:t>
      </w:r>
      <w:r w:rsidRPr="00842376">
        <w:rPr>
          <w:sz w:val="22"/>
          <w:szCs w:val="22"/>
        </w:rPr>
        <w:t xml:space="preserve">.7. </w:t>
      </w:r>
      <w:r>
        <w:rPr>
          <w:sz w:val="22"/>
          <w:szCs w:val="22"/>
        </w:rPr>
        <w:t>F</w:t>
      </w:r>
      <w:r w:rsidRPr="00842376">
        <w:rPr>
          <w:sz w:val="22"/>
          <w:szCs w:val="22"/>
          <w:lang w:val="x-none"/>
        </w:rPr>
        <w:t>elmondás esetén a</w:t>
      </w:r>
      <w:r w:rsidRPr="00842376">
        <w:rPr>
          <w:sz w:val="22"/>
          <w:szCs w:val="22"/>
        </w:rPr>
        <w:t xml:space="preserve"> Megbízott</w:t>
      </w:r>
      <w:r w:rsidRPr="00842376">
        <w:rPr>
          <w:sz w:val="22"/>
          <w:szCs w:val="22"/>
          <w:lang w:val="x-none"/>
        </w:rPr>
        <w:t xml:space="preserve"> a </w:t>
      </w:r>
      <w:r w:rsidRPr="00842376">
        <w:rPr>
          <w:sz w:val="22"/>
          <w:szCs w:val="22"/>
        </w:rPr>
        <w:t>keret</w:t>
      </w:r>
      <w:r w:rsidRPr="00842376">
        <w:rPr>
          <w:sz w:val="22"/>
          <w:szCs w:val="22"/>
          <w:lang w:val="x-none"/>
        </w:rPr>
        <w:t>szerződés megszűnése előtt már teljesített szolgáltatás szerződésszerű pénzbeli ellenértékére jogosult.</w:t>
      </w:r>
    </w:p>
    <w:p w14:paraId="6058162D" w14:textId="77777777" w:rsidR="00791CC6" w:rsidRPr="00842376" w:rsidRDefault="00791CC6" w:rsidP="00791CC6">
      <w:pPr>
        <w:spacing w:before="120" w:after="120"/>
        <w:contextualSpacing/>
        <w:rPr>
          <w:sz w:val="22"/>
          <w:szCs w:val="22"/>
          <w:lang w:val="x-none"/>
        </w:rPr>
      </w:pPr>
    </w:p>
    <w:p w14:paraId="2E57A566" w14:textId="77777777" w:rsidR="00791CC6" w:rsidRPr="00842376" w:rsidRDefault="00791CC6" w:rsidP="00791CC6">
      <w:pPr>
        <w:autoSpaceDE w:val="0"/>
        <w:autoSpaceDN w:val="0"/>
        <w:adjustRightInd w:val="0"/>
        <w:spacing w:before="120" w:after="120"/>
        <w:rPr>
          <w:sz w:val="22"/>
          <w:szCs w:val="22"/>
        </w:rPr>
      </w:pPr>
      <w:r w:rsidRPr="00842376">
        <w:rPr>
          <w:sz w:val="22"/>
          <w:szCs w:val="22"/>
        </w:rPr>
        <w:t>1</w:t>
      </w:r>
      <w:r>
        <w:rPr>
          <w:sz w:val="22"/>
          <w:szCs w:val="22"/>
        </w:rPr>
        <w:t>1</w:t>
      </w:r>
      <w:r w:rsidRPr="00842376">
        <w:rPr>
          <w:sz w:val="22"/>
          <w:szCs w:val="22"/>
        </w:rPr>
        <w:t>.8. A keretszerződés által nem érintett egyéb kérdésben a mindenkor hatályos jogszabályi rendelkezések, különösen a Polgári Törvénykönyv előírásai az irányadók.</w:t>
      </w:r>
    </w:p>
    <w:p w14:paraId="737106DA" w14:textId="77777777" w:rsidR="00791CC6" w:rsidRPr="00842376" w:rsidRDefault="00791CC6" w:rsidP="00791CC6">
      <w:pPr>
        <w:spacing w:before="120" w:after="120"/>
        <w:rPr>
          <w:sz w:val="22"/>
          <w:szCs w:val="22"/>
        </w:rPr>
      </w:pPr>
      <w:r w:rsidRPr="00842376">
        <w:rPr>
          <w:sz w:val="22"/>
          <w:szCs w:val="22"/>
        </w:rPr>
        <w:t xml:space="preserve">Jelen keretszerződés elválaszthatatlan részét képezi a fent hivatkozott </w:t>
      </w:r>
      <w:r>
        <w:rPr>
          <w:sz w:val="22"/>
          <w:szCs w:val="22"/>
        </w:rPr>
        <w:t>KM</w:t>
      </w:r>
      <w:r w:rsidRPr="00842376">
        <w:rPr>
          <w:sz w:val="22"/>
          <w:szCs w:val="22"/>
        </w:rPr>
        <w:t xml:space="preserve">, és az alábbi mellékletek: </w:t>
      </w:r>
    </w:p>
    <w:p w14:paraId="5220E05D" w14:textId="77777777" w:rsidR="00791CC6" w:rsidRPr="00842376" w:rsidRDefault="00791CC6" w:rsidP="00791CC6">
      <w:pPr>
        <w:widowControl w:val="0"/>
        <w:numPr>
          <w:ilvl w:val="0"/>
          <w:numId w:val="107"/>
        </w:numPr>
        <w:spacing w:before="120" w:after="120"/>
        <w:ind w:right="22"/>
        <w:jc w:val="both"/>
        <w:rPr>
          <w:i/>
          <w:sz w:val="22"/>
          <w:szCs w:val="22"/>
        </w:rPr>
      </w:pPr>
      <w:r w:rsidRPr="00842376">
        <w:rPr>
          <w:i/>
          <w:sz w:val="22"/>
          <w:szCs w:val="22"/>
        </w:rPr>
        <w:t>1. számú melléklet: Műszaki leírás</w:t>
      </w:r>
    </w:p>
    <w:p w14:paraId="524C43B3" w14:textId="77777777" w:rsidR="00791CC6" w:rsidRDefault="00791CC6" w:rsidP="00791CC6">
      <w:pPr>
        <w:widowControl w:val="0"/>
        <w:numPr>
          <w:ilvl w:val="0"/>
          <w:numId w:val="107"/>
        </w:numPr>
        <w:spacing w:before="120" w:after="120"/>
        <w:ind w:right="22"/>
        <w:jc w:val="both"/>
        <w:rPr>
          <w:i/>
          <w:sz w:val="22"/>
          <w:szCs w:val="22"/>
        </w:rPr>
      </w:pPr>
      <w:r w:rsidRPr="00842376">
        <w:rPr>
          <w:i/>
          <w:sz w:val="22"/>
          <w:szCs w:val="22"/>
        </w:rPr>
        <w:t>2. számú melléklet: Megrendelési formanyomtatvány</w:t>
      </w:r>
    </w:p>
    <w:p w14:paraId="52CE03CA" w14:textId="77777777" w:rsidR="00791CC6" w:rsidRPr="00842376" w:rsidRDefault="00791CC6" w:rsidP="00791CC6">
      <w:pPr>
        <w:widowControl w:val="0"/>
        <w:numPr>
          <w:ilvl w:val="0"/>
          <w:numId w:val="107"/>
        </w:numPr>
        <w:spacing w:before="120" w:after="120"/>
        <w:ind w:right="22"/>
        <w:jc w:val="both"/>
        <w:rPr>
          <w:i/>
          <w:sz w:val="22"/>
          <w:szCs w:val="22"/>
        </w:rPr>
      </w:pPr>
      <w:r>
        <w:rPr>
          <w:i/>
          <w:sz w:val="22"/>
          <w:szCs w:val="22"/>
        </w:rPr>
        <w:t>3. melléklet: Jelen keretszerződés teljesítése során alkalmazandó szerződéses árak</w:t>
      </w:r>
    </w:p>
    <w:p w14:paraId="44744D73" w14:textId="77777777" w:rsidR="00791CC6" w:rsidRPr="00842376" w:rsidRDefault="00791CC6" w:rsidP="00791CC6">
      <w:pPr>
        <w:tabs>
          <w:tab w:val="num" w:pos="180"/>
          <w:tab w:val="num" w:pos="567"/>
        </w:tabs>
        <w:spacing w:before="120" w:after="120"/>
        <w:rPr>
          <w:sz w:val="22"/>
          <w:szCs w:val="22"/>
        </w:rPr>
      </w:pPr>
      <w:r w:rsidRPr="00842376">
        <w:rPr>
          <w:sz w:val="22"/>
          <w:szCs w:val="22"/>
        </w:rPr>
        <w:t>A keretszerződést a felek áttanulmányozás után, mint szándékukkal és ügyleti akaratukkal mindenben megegyezőt „</w:t>
      </w:r>
      <w:r w:rsidRPr="00842376">
        <w:rPr>
          <w:sz w:val="22"/>
          <w:szCs w:val="22"/>
          <w:highlight w:val="yellow"/>
        </w:rPr>
        <w:t>*</w:t>
      </w:r>
      <w:r w:rsidRPr="00842376">
        <w:rPr>
          <w:sz w:val="22"/>
          <w:szCs w:val="22"/>
        </w:rPr>
        <w:t xml:space="preserve">” eredeti példányban jóváhagyólag írják alá, melyből </w:t>
      </w:r>
      <w:r w:rsidRPr="00842376">
        <w:rPr>
          <w:sz w:val="22"/>
          <w:szCs w:val="22"/>
          <w:highlight w:val="yellow"/>
        </w:rPr>
        <w:t>*</w:t>
      </w:r>
      <w:r w:rsidRPr="00842376">
        <w:rPr>
          <w:sz w:val="22"/>
          <w:szCs w:val="22"/>
        </w:rPr>
        <w:t xml:space="preserve"> Megbízót, </w:t>
      </w:r>
      <w:r w:rsidRPr="00842376">
        <w:rPr>
          <w:sz w:val="22"/>
          <w:szCs w:val="22"/>
          <w:highlight w:val="yellow"/>
        </w:rPr>
        <w:t>*</w:t>
      </w:r>
      <w:r w:rsidRPr="00842376">
        <w:rPr>
          <w:sz w:val="22"/>
          <w:szCs w:val="22"/>
        </w:rPr>
        <w:t xml:space="preserve"> pedig Megbízottat illet.</w:t>
      </w:r>
    </w:p>
    <w:p w14:paraId="3CCC124A" w14:textId="77777777" w:rsidR="00791CC6" w:rsidRPr="00842376" w:rsidRDefault="00791CC6" w:rsidP="00791CC6">
      <w:pPr>
        <w:spacing w:before="120" w:after="120"/>
        <w:rPr>
          <w:bCs/>
          <w:sz w:val="22"/>
          <w:szCs w:val="22"/>
        </w:rPr>
      </w:pPr>
    </w:p>
    <w:bookmarkEnd w:id="240"/>
    <w:bookmarkEnd w:id="241"/>
    <w:bookmarkEnd w:id="242"/>
    <w:bookmarkEnd w:id="243"/>
    <w:p w14:paraId="7BE66EBB" w14:textId="77777777" w:rsidR="00791CC6" w:rsidRPr="00842376" w:rsidRDefault="00791CC6" w:rsidP="00791CC6">
      <w:pPr>
        <w:ind w:left="-180"/>
        <w:rPr>
          <w:sz w:val="22"/>
          <w:szCs w:val="22"/>
        </w:rPr>
      </w:pPr>
      <w:r w:rsidRPr="00842376">
        <w:rPr>
          <w:sz w:val="22"/>
          <w:szCs w:val="22"/>
        </w:rPr>
        <w:t>Budapest, 2016. ……………………….</w:t>
      </w:r>
      <w:r w:rsidRPr="00842376">
        <w:rPr>
          <w:sz w:val="22"/>
          <w:szCs w:val="22"/>
        </w:rPr>
        <w:tab/>
      </w:r>
      <w:r w:rsidRPr="00842376">
        <w:rPr>
          <w:sz w:val="22"/>
          <w:szCs w:val="22"/>
        </w:rPr>
        <w:tab/>
        <w:t>Budapest, 2016. ……………………….</w:t>
      </w:r>
    </w:p>
    <w:tbl>
      <w:tblPr>
        <w:tblW w:w="0" w:type="auto"/>
        <w:tblLook w:val="01E0" w:firstRow="1" w:lastRow="1" w:firstColumn="1" w:lastColumn="1" w:noHBand="0" w:noVBand="0"/>
      </w:tblPr>
      <w:tblGrid>
        <w:gridCol w:w="4431"/>
        <w:gridCol w:w="4431"/>
      </w:tblGrid>
      <w:tr w:rsidR="00791CC6" w:rsidRPr="00842376" w14:paraId="145CC884" w14:textId="77777777" w:rsidTr="00791CC6">
        <w:trPr>
          <w:trHeight w:val="789"/>
        </w:trPr>
        <w:tc>
          <w:tcPr>
            <w:tcW w:w="4431" w:type="dxa"/>
          </w:tcPr>
          <w:p w14:paraId="5232F192" w14:textId="24106F91" w:rsidR="00791CC6" w:rsidRPr="00842376" w:rsidRDefault="00791CC6" w:rsidP="00791CC6">
            <w:pPr>
              <w:pStyle w:val="NormlWeb"/>
              <w:spacing w:before="0" w:after="0"/>
              <w:rPr>
                <w:bCs/>
                <w:sz w:val="22"/>
                <w:szCs w:val="22"/>
              </w:rPr>
            </w:pPr>
          </w:p>
        </w:tc>
        <w:tc>
          <w:tcPr>
            <w:tcW w:w="4431" w:type="dxa"/>
          </w:tcPr>
          <w:p w14:paraId="076A4EC6" w14:textId="77777777" w:rsidR="00791CC6" w:rsidRPr="00842376" w:rsidRDefault="00791CC6" w:rsidP="00791CC6">
            <w:pPr>
              <w:pStyle w:val="NormlWeb"/>
              <w:spacing w:before="0" w:after="0"/>
              <w:rPr>
                <w:bCs/>
                <w:sz w:val="22"/>
                <w:szCs w:val="22"/>
              </w:rPr>
            </w:pPr>
          </w:p>
        </w:tc>
      </w:tr>
      <w:tr w:rsidR="00791CC6" w:rsidRPr="00842376" w14:paraId="1EF7CB4D" w14:textId="77777777" w:rsidTr="00791CC6">
        <w:tc>
          <w:tcPr>
            <w:tcW w:w="4431" w:type="dxa"/>
          </w:tcPr>
          <w:p w14:paraId="7D483DA5" w14:textId="2594E079" w:rsidR="00791CC6" w:rsidRPr="00842376" w:rsidRDefault="00791CC6" w:rsidP="00791CC6">
            <w:pPr>
              <w:pStyle w:val="NormlWeb"/>
              <w:spacing w:before="0" w:after="0"/>
              <w:rPr>
                <w:bCs/>
                <w:sz w:val="22"/>
                <w:szCs w:val="22"/>
              </w:rPr>
            </w:pPr>
            <w:r w:rsidRPr="00842376">
              <w:rPr>
                <w:bCs/>
                <w:sz w:val="22"/>
                <w:szCs w:val="22"/>
              </w:rPr>
              <w:t>---------------------------------------------------</w:t>
            </w:r>
          </w:p>
        </w:tc>
        <w:tc>
          <w:tcPr>
            <w:tcW w:w="4431" w:type="dxa"/>
          </w:tcPr>
          <w:p w14:paraId="4837C7C6" w14:textId="77777777" w:rsidR="00791CC6" w:rsidRPr="00842376" w:rsidRDefault="00791CC6" w:rsidP="00791CC6">
            <w:pPr>
              <w:pStyle w:val="NormlWeb"/>
              <w:spacing w:before="0" w:after="0"/>
              <w:rPr>
                <w:bCs/>
                <w:sz w:val="22"/>
                <w:szCs w:val="22"/>
              </w:rPr>
            </w:pPr>
            <w:r w:rsidRPr="00842376">
              <w:rPr>
                <w:bCs/>
                <w:sz w:val="22"/>
                <w:szCs w:val="22"/>
              </w:rPr>
              <w:t>----------------------------------------------------</w:t>
            </w:r>
          </w:p>
        </w:tc>
      </w:tr>
      <w:tr w:rsidR="00791CC6" w:rsidRPr="00842376" w14:paraId="65B8C92D" w14:textId="77777777" w:rsidTr="00791CC6">
        <w:tc>
          <w:tcPr>
            <w:tcW w:w="4431" w:type="dxa"/>
          </w:tcPr>
          <w:p w14:paraId="456FB688" w14:textId="32BB6E1F" w:rsidR="00791CC6" w:rsidRPr="00842376" w:rsidRDefault="00791CC6" w:rsidP="009F7BB0">
            <w:pPr>
              <w:pStyle w:val="NormlWeb"/>
              <w:spacing w:before="0" w:after="0"/>
              <w:ind w:firstLine="708"/>
              <w:rPr>
                <w:rFonts w:ascii="Garamond" w:hAnsi="Garamond"/>
                <w:spacing w:val="-5"/>
                <w:sz w:val="22"/>
                <w:szCs w:val="22"/>
                <w:lang w:eastAsia="en-US"/>
              </w:rPr>
            </w:pPr>
            <w:r w:rsidRPr="00842376">
              <w:rPr>
                <w:sz w:val="22"/>
                <w:szCs w:val="22"/>
              </w:rPr>
              <w:t>Megbízott képviseletében</w:t>
            </w:r>
          </w:p>
        </w:tc>
        <w:tc>
          <w:tcPr>
            <w:tcW w:w="4431" w:type="dxa"/>
            <w:vAlign w:val="center"/>
          </w:tcPr>
          <w:p w14:paraId="4BD5D337" w14:textId="196E559F" w:rsidR="00791CC6" w:rsidRPr="00842376" w:rsidRDefault="00791CC6" w:rsidP="00791CC6">
            <w:pPr>
              <w:pStyle w:val="NormlWeb"/>
              <w:spacing w:before="0" w:after="0"/>
              <w:ind w:left="708"/>
              <w:rPr>
                <w:sz w:val="22"/>
                <w:szCs w:val="22"/>
              </w:rPr>
            </w:pPr>
            <w:r w:rsidRPr="00842376">
              <w:rPr>
                <w:sz w:val="22"/>
                <w:szCs w:val="22"/>
              </w:rPr>
              <w:t xml:space="preserve"> Megbízó képviseletében</w:t>
            </w:r>
          </w:p>
          <w:p w14:paraId="6514B035" w14:textId="77777777" w:rsidR="00791CC6" w:rsidRPr="00842376" w:rsidRDefault="00791CC6" w:rsidP="00791CC6">
            <w:pPr>
              <w:pStyle w:val="NormlWeb"/>
              <w:spacing w:before="0" w:after="0"/>
              <w:rPr>
                <w:bCs/>
                <w:sz w:val="22"/>
                <w:szCs w:val="22"/>
              </w:rPr>
            </w:pPr>
          </w:p>
        </w:tc>
      </w:tr>
      <w:tr w:rsidR="00791CC6" w:rsidRPr="00842376" w14:paraId="0E765687" w14:textId="77777777" w:rsidTr="00791CC6">
        <w:tc>
          <w:tcPr>
            <w:tcW w:w="4431" w:type="dxa"/>
          </w:tcPr>
          <w:p w14:paraId="209DEE2A" w14:textId="77777777" w:rsidR="00791CC6" w:rsidRPr="00842376" w:rsidRDefault="00791CC6" w:rsidP="00791CC6">
            <w:pPr>
              <w:pStyle w:val="NormlWeb"/>
              <w:spacing w:before="0" w:after="0"/>
              <w:rPr>
                <w:bCs/>
                <w:sz w:val="22"/>
                <w:szCs w:val="22"/>
              </w:rPr>
            </w:pPr>
            <w:r w:rsidRPr="00842376">
              <w:rPr>
                <w:sz w:val="22"/>
                <w:szCs w:val="22"/>
              </w:rPr>
              <w:t xml:space="preserve">Ellenjegyzem: </w:t>
            </w:r>
          </w:p>
        </w:tc>
        <w:tc>
          <w:tcPr>
            <w:tcW w:w="4431" w:type="dxa"/>
          </w:tcPr>
          <w:p w14:paraId="0C8CBE89" w14:textId="77777777" w:rsidR="00791CC6" w:rsidRPr="00842376" w:rsidRDefault="00791CC6" w:rsidP="00791CC6">
            <w:pPr>
              <w:pStyle w:val="NormlWeb"/>
              <w:spacing w:before="0" w:after="0"/>
              <w:rPr>
                <w:bCs/>
                <w:sz w:val="22"/>
                <w:szCs w:val="22"/>
              </w:rPr>
            </w:pPr>
            <w:r w:rsidRPr="00842376">
              <w:rPr>
                <w:sz w:val="22"/>
                <w:szCs w:val="22"/>
              </w:rPr>
              <w:t>Ellenjegyzem:</w:t>
            </w:r>
          </w:p>
        </w:tc>
      </w:tr>
      <w:tr w:rsidR="00791CC6" w:rsidRPr="00842376" w14:paraId="650BB37D" w14:textId="77777777" w:rsidTr="00791CC6">
        <w:tc>
          <w:tcPr>
            <w:tcW w:w="4431" w:type="dxa"/>
          </w:tcPr>
          <w:p w14:paraId="6CE23AD4" w14:textId="77777777" w:rsidR="00791CC6" w:rsidRPr="00842376" w:rsidRDefault="00791CC6" w:rsidP="00791CC6">
            <w:pPr>
              <w:pStyle w:val="NormlWeb"/>
              <w:tabs>
                <w:tab w:val="left" w:pos="2708"/>
              </w:tabs>
              <w:spacing w:before="0" w:after="0"/>
              <w:rPr>
                <w:bCs/>
                <w:sz w:val="22"/>
                <w:szCs w:val="22"/>
              </w:rPr>
            </w:pPr>
            <w:r w:rsidRPr="00842376">
              <w:rPr>
                <w:sz w:val="22"/>
                <w:szCs w:val="22"/>
              </w:rPr>
              <w:t xml:space="preserve">Budapest, 2016. </w:t>
            </w:r>
            <w:r w:rsidRPr="00842376">
              <w:rPr>
                <w:sz w:val="22"/>
                <w:szCs w:val="22"/>
              </w:rPr>
              <w:tab/>
            </w:r>
          </w:p>
        </w:tc>
        <w:tc>
          <w:tcPr>
            <w:tcW w:w="4431" w:type="dxa"/>
          </w:tcPr>
          <w:p w14:paraId="3DF7C34A" w14:textId="77777777" w:rsidR="00791CC6" w:rsidRPr="00842376" w:rsidRDefault="00791CC6" w:rsidP="00791CC6">
            <w:pPr>
              <w:pStyle w:val="NormlWeb"/>
              <w:spacing w:before="0" w:after="0"/>
              <w:rPr>
                <w:bCs/>
                <w:sz w:val="22"/>
                <w:szCs w:val="22"/>
              </w:rPr>
            </w:pPr>
            <w:r w:rsidRPr="00842376">
              <w:rPr>
                <w:bCs/>
                <w:sz w:val="22"/>
                <w:szCs w:val="22"/>
              </w:rPr>
              <w:t>Budapest, 2016.</w:t>
            </w:r>
          </w:p>
        </w:tc>
      </w:tr>
      <w:tr w:rsidR="00791CC6" w:rsidRPr="00842376" w14:paraId="6CD32688" w14:textId="77777777" w:rsidTr="00791CC6">
        <w:tc>
          <w:tcPr>
            <w:tcW w:w="4431" w:type="dxa"/>
          </w:tcPr>
          <w:p w14:paraId="304B43A6" w14:textId="77777777" w:rsidR="00791CC6" w:rsidRPr="00842376" w:rsidRDefault="00791CC6" w:rsidP="00791CC6">
            <w:pPr>
              <w:pStyle w:val="NormlWeb"/>
              <w:spacing w:before="0" w:after="0"/>
              <w:rPr>
                <w:bCs/>
                <w:sz w:val="22"/>
                <w:szCs w:val="22"/>
              </w:rPr>
            </w:pPr>
            <w:r w:rsidRPr="00842376">
              <w:rPr>
                <w:bCs/>
                <w:sz w:val="22"/>
                <w:szCs w:val="22"/>
              </w:rPr>
              <w:t>---------------------------------------------------</w:t>
            </w:r>
          </w:p>
        </w:tc>
        <w:tc>
          <w:tcPr>
            <w:tcW w:w="4431" w:type="dxa"/>
          </w:tcPr>
          <w:p w14:paraId="0A4AA61C" w14:textId="77777777" w:rsidR="00791CC6" w:rsidRPr="00842376" w:rsidRDefault="00791CC6" w:rsidP="00791CC6">
            <w:pPr>
              <w:pStyle w:val="NormlWeb"/>
              <w:spacing w:before="0" w:after="0"/>
              <w:rPr>
                <w:bCs/>
                <w:sz w:val="22"/>
                <w:szCs w:val="22"/>
              </w:rPr>
            </w:pPr>
            <w:r w:rsidRPr="00842376">
              <w:rPr>
                <w:bCs/>
                <w:sz w:val="22"/>
                <w:szCs w:val="22"/>
              </w:rPr>
              <w:t>----------------------------------------------------</w:t>
            </w:r>
          </w:p>
        </w:tc>
      </w:tr>
    </w:tbl>
    <w:p w14:paraId="7B7A2F9B" w14:textId="77777777" w:rsidR="00791CC6" w:rsidRPr="00D03323" w:rsidRDefault="00791CC6" w:rsidP="00791CC6">
      <w:pPr>
        <w:spacing w:after="200" w:line="276" w:lineRule="auto"/>
        <w:rPr>
          <w:sz w:val="22"/>
          <w:szCs w:val="22"/>
        </w:rPr>
      </w:pPr>
    </w:p>
    <w:p w14:paraId="1981456C" w14:textId="2E70B10E" w:rsidR="005B1C5A" w:rsidRDefault="005B1C5A">
      <w:pPr>
        <w:rPr>
          <w:b/>
          <w:sz w:val="22"/>
          <w:szCs w:val="22"/>
          <w:u w:val="single"/>
        </w:rPr>
      </w:pPr>
      <w:r>
        <w:rPr>
          <w:b/>
          <w:sz w:val="22"/>
          <w:szCs w:val="22"/>
          <w:u w:val="single"/>
        </w:rPr>
        <w:br w:type="page"/>
      </w:r>
    </w:p>
    <w:p w14:paraId="0F50FA4F" w14:textId="77777777" w:rsidR="00791CC6" w:rsidRPr="00D03323" w:rsidRDefault="00791CC6" w:rsidP="00791CC6">
      <w:pPr>
        <w:jc w:val="center"/>
        <w:rPr>
          <w:b/>
          <w:sz w:val="22"/>
          <w:szCs w:val="22"/>
          <w:u w:val="single"/>
        </w:rPr>
      </w:pPr>
      <w:r w:rsidRPr="00236D27">
        <w:rPr>
          <w:b/>
          <w:sz w:val="22"/>
          <w:szCs w:val="22"/>
          <w:u w:val="single"/>
        </w:rPr>
        <w:lastRenderedPageBreak/>
        <w:t>Megrendelési formanyomtatvány</w:t>
      </w:r>
      <w:r w:rsidRPr="00236D27">
        <w:rPr>
          <w:rStyle w:val="Lbjegyzet-hivatkozs"/>
          <w:sz w:val="22"/>
          <w:szCs w:val="22"/>
          <w:u w:val="single"/>
        </w:rPr>
        <w:footnoteReference w:id="68"/>
      </w:r>
    </w:p>
    <w:p w14:paraId="309F5369" w14:textId="77777777" w:rsidR="00791CC6" w:rsidRPr="00D03323" w:rsidRDefault="00791CC6" w:rsidP="00791CC6">
      <w:pPr>
        <w:jc w:val="center"/>
        <w:rPr>
          <w:b/>
          <w:sz w:val="22"/>
          <w:szCs w:val="22"/>
          <w:u w:val="single"/>
        </w:rPr>
      </w:pPr>
    </w:p>
    <w:p w14:paraId="6B4FAB26" w14:textId="77777777" w:rsidR="00791CC6" w:rsidRPr="0004760F" w:rsidRDefault="00791CC6" w:rsidP="00791CC6">
      <w:pPr>
        <w:rPr>
          <w:sz w:val="22"/>
          <w:szCs w:val="22"/>
        </w:rPr>
      </w:pPr>
      <w:r w:rsidRPr="0004760F">
        <w:rPr>
          <w:sz w:val="22"/>
          <w:szCs w:val="22"/>
        </w:rPr>
        <w:t>1. A Megbízási keret</w:t>
      </w:r>
      <w:r>
        <w:rPr>
          <w:sz w:val="22"/>
          <w:szCs w:val="22"/>
        </w:rPr>
        <w:t>megállapodás</w:t>
      </w:r>
      <w:r w:rsidRPr="0004760F">
        <w:rPr>
          <w:sz w:val="22"/>
          <w:szCs w:val="22"/>
        </w:rPr>
        <w:t xml:space="preserve"> száma, tárgya, a szerződő felek:</w:t>
      </w:r>
    </w:p>
    <w:p w14:paraId="6A65BFFF" w14:textId="77777777" w:rsidR="00791CC6" w:rsidRPr="00D03323" w:rsidRDefault="00791CC6" w:rsidP="00791CC6">
      <w:pPr>
        <w:jc w:val="center"/>
        <w:rPr>
          <w:b/>
          <w:sz w:val="22"/>
          <w:szCs w:val="22"/>
          <w:u w:val="single"/>
        </w:rPr>
      </w:pPr>
    </w:p>
    <w:p w14:paraId="5C8388C1" w14:textId="77777777" w:rsidR="00791CC6" w:rsidRPr="00D03323" w:rsidRDefault="00791CC6" w:rsidP="00791CC6">
      <w:pPr>
        <w:rPr>
          <w:sz w:val="22"/>
          <w:szCs w:val="22"/>
        </w:rPr>
      </w:pPr>
      <w:r>
        <w:rPr>
          <w:sz w:val="22"/>
          <w:szCs w:val="22"/>
        </w:rPr>
        <w:t>2</w:t>
      </w:r>
      <w:r w:rsidRPr="00D03323">
        <w:rPr>
          <w:sz w:val="22"/>
          <w:szCs w:val="22"/>
        </w:rPr>
        <w:t>. A Megbízási keret</w:t>
      </w:r>
      <w:r>
        <w:rPr>
          <w:sz w:val="22"/>
          <w:szCs w:val="22"/>
        </w:rPr>
        <w:t>szerződés</w:t>
      </w:r>
      <w:r w:rsidRPr="00D03323">
        <w:rPr>
          <w:sz w:val="22"/>
          <w:szCs w:val="22"/>
        </w:rPr>
        <w:t xml:space="preserve"> száma, tárgya, a szerz</w:t>
      </w:r>
      <w:r w:rsidRPr="00D03323">
        <w:rPr>
          <w:rFonts w:hint="eastAsia"/>
          <w:sz w:val="22"/>
          <w:szCs w:val="22"/>
        </w:rPr>
        <w:t>ő</w:t>
      </w:r>
      <w:r w:rsidRPr="00D03323">
        <w:rPr>
          <w:sz w:val="22"/>
          <w:szCs w:val="22"/>
        </w:rPr>
        <w:t>d</w:t>
      </w:r>
      <w:r w:rsidRPr="00D03323">
        <w:rPr>
          <w:rFonts w:hint="eastAsia"/>
          <w:sz w:val="22"/>
          <w:szCs w:val="22"/>
        </w:rPr>
        <w:t>ő</w:t>
      </w:r>
      <w:r w:rsidRPr="00D03323">
        <w:rPr>
          <w:sz w:val="22"/>
          <w:szCs w:val="22"/>
        </w:rPr>
        <w:t xml:space="preserve"> felek:</w:t>
      </w:r>
    </w:p>
    <w:p w14:paraId="3D223C44" w14:textId="77777777" w:rsidR="00791CC6" w:rsidRPr="00D03323" w:rsidRDefault="00791CC6" w:rsidP="00791CC6">
      <w:pPr>
        <w:rPr>
          <w:sz w:val="22"/>
          <w:szCs w:val="22"/>
        </w:rPr>
      </w:pPr>
    </w:p>
    <w:p w14:paraId="656EC29C" w14:textId="77777777" w:rsidR="00791CC6" w:rsidRPr="00D03323" w:rsidRDefault="00791CC6" w:rsidP="00791CC6">
      <w:pPr>
        <w:rPr>
          <w:sz w:val="22"/>
          <w:szCs w:val="22"/>
        </w:rPr>
      </w:pPr>
      <w:r>
        <w:rPr>
          <w:sz w:val="22"/>
          <w:szCs w:val="22"/>
        </w:rPr>
        <w:t>3</w:t>
      </w:r>
      <w:r w:rsidRPr="00D03323">
        <w:rPr>
          <w:sz w:val="22"/>
          <w:szCs w:val="22"/>
        </w:rPr>
        <w:t xml:space="preserve">. A feladat leírása (hivatkozás a keretmegállapodás vonatkozó pontjára): </w:t>
      </w:r>
    </w:p>
    <w:p w14:paraId="652CC691" w14:textId="77777777" w:rsidR="00791CC6" w:rsidRPr="00D03323" w:rsidRDefault="00791CC6" w:rsidP="00791CC6">
      <w:pPr>
        <w:rPr>
          <w:sz w:val="22"/>
          <w:szCs w:val="22"/>
        </w:rPr>
      </w:pPr>
    </w:p>
    <w:p w14:paraId="01CA9819" w14:textId="77777777" w:rsidR="00791CC6" w:rsidRPr="00D03323" w:rsidRDefault="00791CC6" w:rsidP="00791CC6">
      <w:pPr>
        <w:rPr>
          <w:sz w:val="22"/>
          <w:szCs w:val="22"/>
        </w:rPr>
      </w:pPr>
      <w:r w:rsidRPr="00D03323">
        <w:rPr>
          <w:sz w:val="22"/>
          <w:szCs w:val="22"/>
        </w:rPr>
        <w:t>3. A feladattal kapcsolatban Megbízó által Megbízott rendelkezésére bocsátott iratok, dokumentumok:</w:t>
      </w:r>
    </w:p>
    <w:p w14:paraId="5439AE61" w14:textId="77777777" w:rsidR="00791CC6" w:rsidRPr="00D03323" w:rsidRDefault="00791CC6" w:rsidP="00791CC6">
      <w:pPr>
        <w:rPr>
          <w:sz w:val="22"/>
          <w:szCs w:val="22"/>
        </w:rPr>
      </w:pPr>
    </w:p>
    <w:p w14:paraId="43E39B07" w14:textId="77777777" w:rsidR="00791CC6" w:rsidRPr="00D03323" w:rsidRDefault="00791CC6" w:rsidP="00791CC6">
      <w:pPr>
        <w:rPr>
          <w:sz w:val="22"/>
          <w:szCs w:val="22"/>
        </w:rPr>
      </w:pPr>
      <w:r w:rsidRPr="00D03323">
        <w:rPr>
          <w:sz w:val="22"/>
          <w:szCs w:val="22"/>
        </w:rPr>
        <w:t>4. A feladat teljesítésére nyitva álló határid</w:t>
      </w:r>
      <w:r w:rsidRPr="00D03323">
        <w:rPr>
          <w:rFonts w:hint="eastAsia"/>
          <w:sz w:val="22"/>
          <w:szCs w:val="22"/>
        </w:rPr>
        <w:t>ő</w:t>
      </w:r>
      <w:r w:rsidRPr="00D03323">
        <w:rPr>
          <w:sz w:val="22"/>
          <w:szCs w:val="22"/>
        </w:rPr>
        <w:t>:</w:t>
      </w:r>
    </w:p>
    <w:p w14:paraId="0DBF3995" w14:textId="77777777" w:rsidR="00791CC6" w:rsidRPr="00D03323" w:rsidRDefault="00791CC6" w:rsidP="00791CC6">
      <w:pPr>
        <w:rPr>
          <w:sz w:val="22"/>
          <w:szCs w:val="22"/>
        </w:rPr>
      </w:pPr>
    </w:p>
    <w:p w14:paraId="7C10BB07" w14:textId="68873A74" w:rsidR="00791CC6" w:rsidRPr="00D03323" w:rsidRDefault="00791CC6" w:rsidP="00791CC6">
      <w:pPr>
        <w:rPr>
          <w:sz w:val="22"/>
          <w:szCs w:val="22"/>
        </w:rPr>
      </w:pPr>
      <w:r w:rsidRPr="00D03323">
        <w:rPr>
          <w:sz w:val="22"/>
          <w:szCs w:val="22"/>
        </w:rPr>
        <w:t>5. A teljesítéssel kapcsolatban elszámolható id</w:t>
      </w:r>
      <w:r w:rsidRPr="00D03323">
        <w:rPr>
          <w:rFonts w:hint="eastAsia"/>
          <w:sz w:val="22"/>
          <w:szCs w:val="22"/>
        </w:rPr>
        <w:t>ő</w:t>
      </w:r>
      <w:r w:rsidRPr="00D03323">
        <w:rPr>
          <w:sz w:val="22"/>
          <w:szCs w:val="22"/>
        </w:rPr>
        <w:t xml:space="preserve">ráfordítás </w:t>
      </w:r>
      <w:r w:rsidR="005B1C5A" w:rsidRPr="00D03323">
        <w:rPr>
          <w:sz w:val="22"/>
          <w:szCs w:val="22"/>
        </w:rPr>
        <w:t>m</w:t>
      </w:r>
      <w:r w:rsidR="005B1C5A">
        <w:rPr>
          <w:sz w:val="22"/>
          <w:szCs w:val="22"/>
        </w:rPr>
        <w:t>ennyiség</w:t>
      </w:r>
      <w:r w:rsidR="005B1C5A" w:rsidRPr="00D03323">
        <w:rPr>
          <w:sz w:val="22"/>
          <w:szCs w:val="22"/>
        </w:rPr>
        <w:t>e</w:t>
      </w:r>
      <w:proofErr w:type="gramStart"/>
      <w:r w:rsidRPr="00D03323">
        <w:rPr>
          <w:sz w:val="22"/>
          <w:szCs w:val="22"/>
        </w:rPr>
        <w:t>: …</w:t>
      </w:r>
      <w:proofErr w:type="gramEnd"/>
      <w:r w:rsidRPr="00D03323">
        <w:rPr>
          <w:sz w:val="22"/>
          <w:szCs w:val="22"/>
        </w:rPr>
        <w:t>….</w:t>
      </w:r>
      <w:r w:rsidR="005B1C5A">
        <w:rPr>
          <w:sz w:val="22"/>
          <w:szCs w:val="22"/>
        </w:rPr>
        <w:t xml:space="preserve"> </w:t>
      </w:r>
      <w:r w:rsidRPr="00D03323">
        <w:rPr>
          <w:sz w:val="22"/>
          <w:szCs w:val="22"/>
        </w:rPr>
        <w:t>óra</w:t>
      </w:r>
    </w:p>
    <w:p w14:paraId="28E3FAB3" w14:textId="77777777" w:rsidR="00791CC6" w:rsidRPr="00D03323" w:rsidRDefault="00791CC6" w:rsidP="00791CC6">
      <w:pPr>
        <w:rPr>
          <w:sz w:val="22"/>
          <w:szCs w:val="22"/>
        </w:rPr>
      </w:pPr>
    </w:p>
    <w:p w14:paraId="4D1561F2" w14:textId="77777777" w:rsidR="00791CC6" w:rsidRPr="00D03323" w:rsidRDefault="00791CC6" w:rsidP="00791CC6">
      <w:pPr>
        <w:rPr>
          <w:sz w:val="22"/>
          <w:szCs w:val="22"/>
        </w:rPr>
      </w:pPr>
      <w:r w:rsidRPr="00D03323">
        <w:rPr>
          <w:sz w:val="22"/>
          <w:szCs w:val="22"/>
        </w:rPr>
        <w:t xml:space="preserve">6. Megbízó által szükségesnek ítélt további információk: </w:t>
      </w:r>
    </w:p>
    <w:p w14:paraId="71D56561" w14:textId="77777777" w:rsidR="00791CC6" w:rsidRPr="00D03323" w:rsidRDefault="00791CC6" w:rsidP="00791CC6">
      <w:pPr>
        <w:rPr>
          <w:sz w:val="22"/>
          <w:szCs w:val="22"/>
        </w:rPr>
      </w:pPr>
    </w:p>
    <w:p w14:paraId="229F37AC" w14:textId="77777777" w:rsidR="00791CC6" w:rsidRPr="00D03323" w:rsidRDefault="00791CC6" w:rsidP="00791CC6">
      <w:pPr>
        <w:rPr>
          <w:sz w:val="22"/>
          <w:szCs w:val="22"/>
        </w:rPr>
      </w:pPr>
      <w:r w:rsidRPr="00D03323">
        <w:rPr>
          <w:sz w:val="22"/>
          <w:szCs w:val="22"/>
        </w:rPr>
        <w:t>Budapest</w:t>
      </w:r>
      <w:proofErr w:type="gramStart"/>
      <w:r w:rsidRPr="00D03323">
        <w:rPr>
          <w:sz w:val="22"/>
          <w:szCs w:val="22"/>
        </w:rPr>
        <w:t>, …</w:t>
      </w:r>
      <w:proofErr w:type="gramEnd"/>
      <w:r w:rsidRPr="00D03323">
        <w:rPr>
          <w:sz w:val="22"/>
          <w:szCs w:val="22"/>
        </w:rPr>
        <w:t>…………………</w:t>
      </w:r>
    </w:p>
    <w:tbl>
      <w:tblPr>
        <w:tblpPr w:leftFromText="141" w:rightFromText="141" w:vertAnchor="text" w:tblpY="1"/>
        <w:tblOverlap w:val="never"/>
        <w:tblW w:w="0" w:type="auto"/>
        <w:tblLook w:val="01E0" w:firstRow="1" w:lastRow="1" w:firstColumn="1" w:lastColumn="1" w:noHBand="0" w:noVBand="0"/>
      </w:tblPr>
      <w:tblGrid>
        <w:gridCol w:w="4248"/>
      </w:tblGrid>
      <w:tr w:rsidR="00791CC6" w:rsidRPr="00842376" w14:paraId="72264E61" w14:textId="77777777" w:rsidTr="00791CC6">
        <w:tc>
          <w:tcPr>
            <w:tcW w:w="4248" w:type="dxa"/>
          </w:tcPr>
          <w:p w14:paraId="512777A8" w14:textId="77777777" w:rsidR="00791CC6" w:rsidRPr="00D03323" w:rsidRDefault="00791CC6" w:rsidP="00791CC6">
            <w:pPr>
              <w:rPr>
                <w:sz w:val="22"/>
                <w:szCs w:val="22"/>
              </w:rPr>
            </w:pPr>
            <w:r w:rsidRPr="00D03323">
              <w:rPr>
                <w:sz w:val="22"/>
                <w:szCs w:val="22"/>
              </w:rPr>
              <w:t>……………………………….</w:t>
            </w:r>
          </w:p>
        </w:tc>
      </w:tr>
      <w:tr w:rsidR="00791CC6" w:rsidRPr="00842376" w14:paraId="59FAEEB0" w14:textId="77777777" w:rsidTr="00791CC6">
        <w:tc>
          <w:tcPr>
            <w:tcW w:w="4248" w:type="dxa"/>
          </w:tcPr>
          <w:p w14:paraId="4299E416" w14:textId="77777777" w:rsidR="00791CC6" w:rsidRPr="00D03323" w:rsidRDefault="00791CC6" w:rsidP="00791CC6">
            <w:pPr>
              <w:rPr>
                <w:sz w:val="22"/>
                <w:szCs w:val="22"/>
              </w:rPr>
            </w:pPr>
            <w:r w:rsidRPr="00D03323">
              <w:rPr>
                <w:sz w:val="22"/>
                <w:szCs w:val="22"/>
              </w:rPr>
              <w:t xml:space="preserve">      </w:t>
            </w:r>
          </w:p>
          <w:p w14:paraId="24CFFBC8" w14:textId="77777777" w:rsidR="00791CC6" w:rsidRPr="00D03323" w:rsidRDefault="00791CC6" w:rsidP="00791CC6">
            <w:pPr>
              <w:rPr>
                <w:sz w:val="22"/>
                <w:szCs w:val="22"/>
              </w:rPr>
            </w:pPr>
            <w:r w:rsidRPr="00D03323">
              <w:rPr>
                <w:sz w:val="22"/>
                <w:szCs w:val="22"/>
              </w:rPr>
              <w:t xml:space="preserve">    Megbízó képviseletében</w:t>
            </w:r>
          </w:p>
        </w:tc>
      </w:tr>
    </w:tbl>
    <w:p w14:paraId="0AA3B746" w14:textId="77777777" w:rsidR="00791CC6" w:rsidRPr="00D03323" w:rsidDel="00286EB1" w:rsidRDefault="00791CC6" w:rsidP="00791CC6">
      <w:pPr>
        <w:rPr>
          <w:sz w:val="22"/>
          <w:szCs w:val="22"/>
        </w:rPr>
      </w:pPr>
      <w:r w:rsidRPr="00D03323">
        <w:rPr>
          <w:sz w:val="22"/>
          <w:szCs w:val="22"/>
        </w:rPr>
        <w:br/>
      </w:r>
    </w:p>
    <w:p w14:paraId="45BAAA08" w14:textId="77777777" w:rsidR="00791CC6" w:rsidRPr="00D03323" w:rsidRDefault="00791CC6" w:rsidP="00791CC6">
      <w:pPr>
        <w:rPr>
          <w:sz w:val="22"/>
          <w:szCs w:val="22"/>
        </w:rPr>
      </w:pPr>
    </w:p>
    <w:p w14:paraId="2519D830" w14:textId="77777777" w:rsidR="00791CC6" w:rsidRPr="00D03323" w:rsidRDefault="00791CC6" w:rsidP="00791CC6">
      <w:pPr>
        <w:rPr>
          <w:sz w:val="22"/>
          <w:szCs w:val="22"/>
        </w:rPr>
      </w:pPr>
    </w:p>
    <w:tbl>
      <w:tblPr>
        <w:tblW w:w="0" w:type="auto"/>
        <w:tblLook w:val="01E0" w:firstRow="1" w:lastRow="1" w:firstColumn="1" w:lastColumn="1" w:noHBand="0" w:noVBand="0"/>
      </w:tblPr>
      <w:tblGrid>
        <w:gridCol w:w="4431"/>
      </w:tblGrid>
      <w:tr w:rsidR="00791CC6" w:rsidRPr="00842376" w14:paraId="46E40210" w14:textId="77777777" w:rsidTr="00791CC6">
        <w:tc>
          <w:tcPr>
            <w:tcW w:w="4431" w:type="dxa"/>
          </w:tcPr>
          <w:p w14:paraId="6B8776C3" w14:textId="77777777" w:rsidR="00791CC6" w:rsidRPr="00842376" w:rsidRDefault="00791CC6" w:rsidP="00791CC6">
            <w:pPr>
              <w:pStyle w:val="NormlWeb"/>
              <w:spacing w:before="0" w:after="0"/>
              <w:rPr>
                <w:bCs/>
                <w:sz w:val="22"/>
                <w:szCs w:val="22"/>
              </w:rPr>
            </w:pPr>
            <w:r w:rsidRPr="00842376">
              <w:rPr>
                <w:sz w:val="22"/>
                <w:szCs w:val="22"/>
              </w:rPr>
              <w:t>Ellenjegyzem:</w:t>
            </w:r>
            <w:r w:rsidRPr="00842376">
              <w:rPr>
                <w:rStyle w:val="Lbjegyzet-hivatkozs"/>
                <w:sz w:val="22"/>
                <w:szCs w:val="22"/>
              </w:rPr>
              <w:footnoteReference w:id="69"/>
            </w:r>
            <w:r w:rsidRPr="00842376">
              <w:rPr>
                <w:sz w:val="22"/>
                <w:szCs w:val="22"/>
              </w:rPr>
              <w:t xml:space="preserve"> </w:t>
            </w:r>
            <w:r w:rsidRPr="00842376">
              <w:rPr>
                <w:sz w:val="22"/>
                <w:szCs w:val="22"/>
              </w:rPr>
              <w:br/>
            </w:r>
          </w:p>
        </w:tc>
      </w:tr>
      <w:tr w:rsidR="00791CC6" w:rsidRPr="00842376" w14:paraId="2F21D1FF" w14:textId="77777777" w:rsidTr="00791CC6">
        <w:tc>
          <w:tcPr>
            <w:tcW w:w="4431" w:type="dxa"/>
          </w:tcPr>
          <w:p w14:paraId="342FF6F5" w14:textId="77777777" w:rsidR="00791CC6" w:rsidRPr="00842376" w:rsidRDefault="00791CC6" w:rsidP="00791CC6">
            <w:pPr>
              <w:pStyle w:val="NormlWeb"/>
              <w:spacing w:before="0" w:after="0"/>
              <w:rPr>
                <w:bCs/>
                <w:sz w:val="22"/>
                <w:szCs w:val="22"/>
              </w:rPr>
            </w:pPr>
            <w:r w:rsidRPr="00842376">
              <w:rPr>
                <w:sz w:val="22"/>
                <w:szCs w:val="22"/>
              </w:rPr>
              <w:t>Budapest</w:t>
            </w:r>
            <w:proofErr w:type="gramStart"/>
            <w:r w:rsidRPr="00842376">
              <w:rPr>
                <w:sz w:val="22"/>
                <w:szCs w:val="22"/>
              </w:rPr>
              <w:t>, …</w:t>
            </w:r>
            <w:proofErr w:type="gramEnd"/>
            <w:r w:rsidRPr="00842376">
              <w:rPr>
                <w:sz w:val="22"/>
                <w:szCs w:val="22"/>
              </w:rPr>
              <w:t>………………..</w:t>
            </w:r>
          </w:p>
        </w:tc>
      </w:tr>
      <w:tr w:rsidR="00791CC6" w:rsidRPr="00842376" w14:paraId="4AB307C1" w14:textId="77777777" w:rsidTr="00791CC6">
        <w:tc>
          <w:tcPr>
            <w:tcW w:w="4431" w:type="dxa"/>
          </w:tcPr>
          <w:p w14:paraId="3F81F7EE" w14:textId="77777777" w:rsidR="00791CC6" w:rsidRPr="00842376" w:rsidRDefault="00791CC6" w:rsidP="00791CC6">
            <w:pPr>
              <w:pStyle w:val="NormlWeb"/>
              <w:spacing w:before="0" w:after="0"/>
              <w:rPr>
                <w:bCs/>
                <w:sz w:val="22"/>
                <w:szCs w:val="22"/>
              </w:rPr>
            </w:pPr>
          </w:p>
          <w:p w14:paraId="78114C8F" w14:textId="77777777" w:rsidR="00791CC6" w:rsidRPr="00842376" w:rsidRDefault="00791CC6" w:rsidP="00791CC6">
            <w:pPr>
              <w:pStyle w:val="NormlWeb"/>
              <w:spacing w:before="0" w:after="0"/>
              <w:rPr>
                <w:bCs/>
                <w:sz w:val="22"/>
                <w:szCs w:val="22"/>
              </w:rPr>
            </w:pPr>
            <w:r w:rsidRPr="00842376">
              <w:rPr>
                <w:bCs/>
                <w:sz w:val="22"/>
                <w:szCs w:val="22"/>
              </w:rPr>
              <w:t>---------------------------------------------------</w:t>
            </w:r>
          </w:p>
        </w:tc>
      </w:tr>
    </w:tbl>
    <w:p w14:paraId="513D500D" w14:textId="77777777" w:rsidR="00791CC6" w:rsidRPr="00D03323" w:rsidRDefault="00791CC6" w:rsidP="00791CC6">
      <w:pPr>
        <w:rPr>
          <w:sz w:val="22"/>
          <w:szCs w:val="22"/>
        </w:rPr>
      </w:pPr>
    </w:p>
    <w:p w14:paraId="3834F3DD" w14:textId="77777777" w:rsidR="00791CC6" w:rsidRPr="00D03323" w:rsidRDefault="00791CC6" w:rsidP="00791CC6">
      <w:pPr>
        <w:rPr>
          <w:sz w:val="22"/>
          <w:szCs w:val="22"/>
        </w:rPr>
      </w:pPr>
      <w:r w:rsidRPr="00D03323">
        <w:rPr>
          <w:sz w:val="22"/>
          <w:szCs w:val="22"/>
        </w:rPr>
        <w:t xml:space="preserve">A) </w:t>
      </w:r>
      <w:proofErr w:type="spellStart"/>
      <w:proofErr w:type="gramStart"/>
      <w:r w:rsidRPr="00D03323">
        <w:rPr>
          <w:sz w:val="22"/>
          <w:szCs w:val="22"/>
        </w:rPr>
        <w:t>A</w:t>
      </w:r>
      <w:proofErr w:type="spellEnd"/>
      <w:proofErr w:type="gramEnd"/>
      <w:r w:rsidRPr="00D03323">
        <w:rPr>
          <w:sz w:val="22"/>
          <w:szCs w:val="22"/>
        </w:rPr>
        <w:t xml:space="preserve"> Megrendelést annak tartalma szerint elfogadom: </w:t>
      </w:r>
    </w:p>
    <w:p w14:paraId="627C49C3" w14:textId="77777777" w:rsidR="00791CC6" w:rsidRPr="00D03323" w:rsidRDefault="00791CC6" w:rsidP="00791CC6">
      <w:pPr>
        <w:rPr>
          <w:sz w:val="22"/>
          <w:szCs w:val="22"/>
        </w:rPr>
      </w:pPr>
    </w:p>
    <w:p w14:paraId="5526ADEE" w14:textId="77777777" w:rsidR="00791CC6" w:rsidRPr="00D03323" w:rsidRDefault="00791CC6" w:rsidP="00791CC6">
      <w:pPr>
        <w:rPr>
          <w:sz w:val="22"/>
          <w:szCs w:val="22"/>
        </w:rPr>
      </w:pPr>
    </w:p>
    <w:p w14:paraId="47EB7979" w14:textId="77777777" w:rsidR="00791CC6" w:rsidRPr="00D03323" w:rsidRDefault="00791CC6" w:rsidP="00791CC6">
      <w:pPr>
        <w:rPr>
          <w:sz w:val="22"/>
          <w:szCs w:val="22"/>
        </w:rPr>
      </w:pPr>
      <w:r w:rsidRPr="00D03323">
        <w:rPr>
          <w:sz w:val="22"/>
          <w:szCs w:val="22"/>
        </w:rPr>
        <w:t xml:space="preserve">B) </w:t>
      </w:r>
      <w:proofErr w:type="gramStart"/>
      <w:r w:rsidRPr="00D03323">
        <w:rPr>
          <w:sz w:val="22"/>
          <w:szCs w:val="22"/>
        </w:rPr>
        <w:t>A</w:t>
      </w:r>
      <w:proofErr w:type="gramEnd"/>
      <w:r w:rsidRPr="00D03323">
        <w:rPr>
          <w:sz w:val="22"/>
          <w:szCs w:val="22"/>
        </w:rPr>
        <w:t xml:space="preserve"> Megrendeléssel kapcsolatban az alábbi módosításokat javasolom:  </w:t>
      </w:r>
    </w:p>
    <w:p w14:paraId="2F9FF405" w14:textId="77777777" w:rsidR="00791CC6" w:rsidRPr="00D03323" w:rsidRDefault="00791CC6" w:rsidP="00791CC6">
      <w:pPr>
        <w:rPr>
          <w:sz w:val="22"/>
          <w:szCs w:val="22"/>
        </w:rPr>
      </w:pPr>
    </w:p>
    <w:p w14:paraId="26612E39" w14:textId="77777777" w:rsidR="00791CC6" w:rsidRPr="00D03323" w:rsidRDefault="00791CC6" w:rsidP="00791CC6">
      <w:pPr>
        <w:rPr>
          <w:sz w:val="22"/>
          <w:szCs w:val="22"/>
        </w:rPr>
      </w:pPr>
    </w:p>
    <w:p w14:paraId="79370257" w14:textId="77777777" w:rsidR="00791CC6" w:rsidRPr="00D03323" w:rsidRDefault="00791CC6" w:rsidP="00791CC6">
      <w:pPr>
        <w:rPr>
          <w:sz w:val="22"/>
          <w:szCs w:val="22"/>
        </w:rPr>
      </w:pPr>
      <w:r w:rsidRPr="00D03323">
        <w:rPr>
          <w:sz w:val="22"/>
          <w:szCs w:val="22"/>
        </w:rPr>
        <w:t xml:space="preserve">     Megrendelés elfogadása:</w:t>
      </w:r>
    </w:p>
    <w:p w14:paraId="184E2630" w14:textId="77777777" w:rsidR="00791CC6" w:rsidRPr="00D03323" w:rsidRDefault="00791CC6" w:rsidP="00791CC6">
      <w:pPr>
        <w:rPr>
          <w:sz w:val="22"/>
          <w:szCs w:val="22"/>
        </w:rPr>
      </w:pPr>
    </w:p>
    <w:tbl>
      <w:tblPr>
        <w:tblW w:w="0" w:type="auto"/>
        <w:tblLook w:val="01E0" w:firstRow="1" w:lastRow="1" w:firstColumn="1" w:lastColumn="1" w:noHBand="0" w:noVBand="0"/>
      </w:tblPr>
      <w:tblGrid>
        <w:gridCol w:w="4248"/>
      </w:tblGrid>
      <w:tr w:rsidR="00791CC6" w:rsidRPr="00842376" w14:paraId="0AD5FCB4" w14:textId="77777777" w:rsidTr="00791CC6">
        <w:tc>
          <w:tcPr>
            <w:tcW w:w="4248" w:type="dxa"/>
          </w:tcPr>
          <w:p w14:paraId="091BCEB7" w14:textId="77777777" w:rsidR="00791CC6" w:rsidRPr="00D03323" w:rsidRDefault="00791CC6" w:rsidP="00791CC6">
            <w:pPr>
              <w:rPr>
                <w:sz w:val="22"/>
                <w:szCs w:val="22"/>
              </w:rPr>
            </w:pPr>
            <w:r w:rsidRPr="00D03323">
              <w:rPr>
                <w:sz w:val="22"/>
                <w:szCs w:val="22"/>
              </w:rPr>
              <w:t>……………………………….</w:t>
            </w:r>
          </w:p>
        </w:tc>
      </w:tr>
      <w:tr w:rsidR="00791CC6" w:rsidRPr="00842376" w14:paraId="14A365EE" w14:textId="77777777" w:rsidTr="00791CC6">
        <w:tc>
          <w:tcPr>
            <w:tcW w:w="4248" w:type="dxa"/>
          </w:tcPr>
          <w:p w14:paraId="5DF4C565" w14:textId="4040AB71" w:rsidR="00791CC6" w:rsidRPr="00D03323" w:rsidRDefault="00791CC6" w:rsidP="00791CC6">
            <w:pPr>
              <w:rPr>
                <w:sz w:val="22"/>
                <w:szCs w:val="22"/>
              </w:rPr>
            </w:pPr>
            <w:r w:rsidRPr="00D03323">
              <w:rPr>
                <w:sz w:val="22"/>
                <w:szCs w:val="22"/>
              </w:rPr>
              <w:t xml:space="preserve">                 </w:t>
            </w:r>
          </w:p>
          <w:p w14:paraId="1245A3A3" w14:textId="77777777" w:rsidR="00791CC6" w:rsidRPr="00D03323" w:rsidRDefault="00791CC6" w:rsidP="00791CC6">
            <w:pPr>
              <w:rPr>
                <w:sz w:val="22"/>
                <w:szCs w:val="22"/>
              </w:rPr>
            </w:pPr>
            <w:r w:rsidRPr="00D03323">
              <w:rPr>
                <w:sz w:val="22"/>
                <w:szCs w:val="22"/>
              </w:rPr>
              <w:t xml:space="preserve">               Megbízott</w:t>
            </w:r>
          </w:p>
        </w:tc>
      </w:tr>
    </w:tbl>
    <w:p w14:paraId="5B8A1A66" w14:textId="77777777" w:rsidR="00791CC6" w:rsidRPr="00D03323" w:rsidRDefault="00791CC6" w:rsidP="00791CC6">
      <w:pPr>
        <w:rPr>
          <w:sz w:val="22"/>
          <w:szCs w:val="22"/>
        </w:rPr>
      </w:pPr>
    </w:p>
    <w:p w14:paraId="5C23AB12" w14:textId="77777777" w:rsidR="00791CC6" w:rsidRPr="00D03323" w:rsidRDefault="00791CC6" w:rsidP="00791CC6">
      <w:pPr>
        <w:rPr>
          <w:sz w:val="22"/>
          <w:szCs w:val="22"/>
        </w:rPr>
      </w:pPr>
      <w:r w:rsidRPr="00D03323">
        <w:rPr>
          <w:sz w:val="22"/>
          <w:szCs w:val="22"/>
        </w:rPr>
        <w:t>Budapest</w:t>
      </w:r>
      <w:proofErr w:type="gramStart"/>
      <w:r w:rsidRPr="00D03323">
        <w:rPr>
          <w:sz w:val="22"/>
          <w:szCs w:val="22"/>
        </w:rPr>
        <w:t>, .</w:t>
      </w:r>
      <w:proofErr w:type="gramEnd"/>
      <w:r w:rsidRPr="00D03323">
        <w:rPr>
          <w:sz w:val="22"/>
          <w:szCs w:val="22"/>
        </w:rPr>
        <w:t xml:space="preserve">.............................  </w:t>
      </w:r>
    </w:p>
    <w:p w14:paraId="5F66C095" w14:textId="77777777" w:rsidR="00791CC6" w:rsidRPr="00D03323" w:rsidRDefault="00791CC6" w:rsidP="00791CC6">
      <w:pPr>
        <w:rPr>
          <w:sz w:val="22"/>
          <w:szCs w:val="22"/>
        </w:rPr>
      </w:pPr>
    </w:p>
    <w:p w14:paraId="03F6F551" w14:textId="77777777" w:rsidR="00791CC6" w:rsidRPr="00D03323" w:rsidRDefault="00791CC6" w:rsidP="00791CC6">
      <w:pPr>
        <w:rPr>
          <w:sz w:val="22"/>
          <w:szCs w:val="22"/>
        </w:rPr>
      </w:pPr>
    </w:p>
    <w:p w14:paraId="342DC818" w14:textId="77777777" w:rsidR="00791CC6" w:rsidRPr="00D03323" w:rsidRDefault="00791CC6" w:rsidP="00791CC6">
      <w:pPr>
        <w:rPr>
          <w:sz w:val="22"/>
          <w:szCs w:val="22"/>
        </w:rPr>
      </w:pPr>
    </w:p>
    <w:p w14:paraId="161A5C34" w14:textId="4A36C149" w:rsidR="001D043B" w:rsidRPr="000267CD" w:rsidRDefault="00791CC6" w:rsidP="001D043B">
      <w:pPr>
        <w:jc w:val="both"/>
        <w:rPr>
          <w:sz w:val="22"/>
          <w:szCs w:val="22"/>
        </w:rPr>
      </w:pPr>
      <w:r w:rsidRPr="00D03323" w:rsidDel="00752A01">
        <w:rPr>
          <w:sz w:val="22"/>
          <w:szCs w:val="22"/>
        </w:rPr>
        <w:t xml:space="preserve"> </w:t>
      </w:r>
    </w:p>
    <w:sectPr w:rsidR="001D043B" w:rsidRPr="000267CD" w:rsidSect="008615FD">
      <w:headerReference w:type="even" r:id="rId62"/>
      <w:headerReference w:type="default" r:id="rId63"/>
      <w:footerReference w:type="default" r:id="rId64"/>
      <w:headerReference w:type="first" r:id="rId65"/>
      <w:pgSz w:w="11906" w:h="16838" w:code="9"/>
      <w:pgMar w:top="1418" w:right="1700"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6EE074" w14:textId="77777777" w:rsidR="00155BF3" w:rsidRDefault="00155BF3">
      <w:r>
        <w:separator/>
      </w:r>
    </w:p>
  </w:endnote>
  <w:endnote w:type="continuationSeparator" w:id="0">
    <w:p w14:paraId="3A155E8F" w14:textId="77777777" w:rsidR="00155BF3" w:rsidRDefault="00155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MyriadPro-Light">
    <w:altName w:val="MS Gothic"/>
    <w:panose1 w:val="00000000000000000000"/>
    <w:charset w:val="80"/>
    <w:family w:val="swiss"/>
    <w:notTrueType/>
    <w:pitch w:val="default"/>
    <w:sig w:usb0="00000001" w:usb1="08070000" w:usb2="00000010" w:usb3="00000000" w:csb0="00020000" w:csb1="00000000"/>
  </w:font>
  <w:font w:name="Frutiger Linotype">
    <w:altName w:val="Tahoma"/>
    <w:charset w:val="EE"/>
    <w:family w:val="swiss"/>
    <w:pitch w:val="variable"/>
    <w:sig w:usb0="00000087" w:usb1="00000000" w:usb2="00000000" w:usb3="00000000" w:csb0="0000009B" w:csb1="00000000"/>
  </w:font>
  <w:font w:name="Palatino Linotype">
    <w:panose1 w:val="02040502050505030304"/>
    <w:charset w:val="EE"/>
    <w:family w:val="roman"/>
    <w:pitch w:val="variable"/>
    <w:sig w:usb0="E0000287" w:usb1="40000013"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Normal">
    <w:altName w:val="Times New Roman"/>
    <w:panose1 w:val="00000000000000000000"/>
    <w:charset w:val="00"/>
    <w:family w:val="roman"/>
    <w:notTrueType/>
    <w:pitch w:val="default"/>
    <w:sig w:usb0="06079CD3" w:usb1="00009716" w:usb2="00000000" w:usb3="00000000" w:csb0="00000001" w:csb1="009E370C"/>
  </w:font>
  <w:font w:name="Arial Narrow">
    <w:panose1 w:val="020B0606020202030204"/>
    <w:charset w:val="EE"/>
    <w:family w:val="swiss"/>
    <w:pitch w:val="variable"/>
    <w:sig w:usb0="00000287" w:usb1="00000800" w:usb2="00000000" w:usb3="00000000" w:csb0="0000009F" w:csb1="00000000"/>
  </w:font>
  <w:font w:name="Myriad_PFL">
    <w:altName w:val="Times New Roman"/>
    <w:charset w:val="00"/>
    <w:family w:val="roman"/>
    <w:pitch w:val="default"/>
  </w:font>
  <w:font w:name="Liberation Sans">
    <w:altName w:val="Arial"/>
    <w:panose1 w:val="020B0604020202020204"/>
    <w:charset w:val="EE"/>
    <w:family w:val="swiss"/>
    <w:pitch w:val="variable"/>
    <w:sig w:usb0="E0000AFF" w:usb1="500078FF" w:usb2="00000021" w:usb3="00000000" w:csb0="000001BF" w:csb1="00000000"/>
  </w:font>
  <w:font w:name="&amp;#3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Goudy Old Style ATT">
    <w:altName w:val="Times New Roman"/>
    <w:panose1 w:val="00000000000000000000"/>
    <w:charset w:val="EE"/>
    <w:family w:val="roman"/>
    <w:notTrueType/>
    <w:pitch w:val="variable"/>
    <w:sig w:usb0="00000005" w:usb1="00000000" w:usb2="00000000" w:usb3="00000000" w:csb0="00000002" w:csb1="00000000"/>
  </w:font>
  <w:font w:name="Courier">
    <w:panose1 w:val="02070409020205020404"/>
    <w:charset w:val="00"/>
    <w:family w:val="modern"/>
    <w:notTrueType/>
    <w:pitch w:val="fixed"/>
    <w:sig w:usb0="00000003" w:usb1="00000000" w:usb2="00000000" w:usb3="00000000" w:csb0="00000001"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Tms Rmn">
    <w:panose1 w:val="02020603040505020304"/>
    <w:charset w:val="00"/>
    <w:family w:val="roman"/>
    <w:notTrueType/>
    <w:pitch w:val="variable"/>
    <w:sig w:usb0="00000003" w:usb1="00000000" w:usb2="00000000" w:usb3="00000000" w:csb0="00000001" w:csb1="00000000"/>
  </w:font>
  <w:font w:name="HTimes">
    <w:altName w:val="Times New Roman"/>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Roman PS">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Optima">
    <w:charset w:val="00"/>
    <w:family w:val="swiss"/>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ヒラギノ角ゴ Pro W3">
    <w:panose1 w:val="00000000000000000000"/>
    <w:charset w:val="80"/>
    <w:family w:val="roman"/>
    <w:notTrueType/>
    <w:pitch w:val="default"/>
  </w:font>
  <w:font w:name="Segoe UI">
    <w:panose1 w:val="020B0502040204020203"/>
    <w:charset w:val="EE"/>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BatangChe">
    <w:altName w:val="Arial Unicode MS"/>
    <w:panose1 w:val="02030609000101010101"/>
    <w:charset w:val="81"/>
    <w:family w:val="modern"/>
    <w:pitch w:val="fixed"/>
    <w:sig w:usb0="B00002AF" w:usb1="69D77CFB" w:usb2="00000030" w:usb3="00000000" w:csb0="0008009F" w:csb1="00000000"/>
  </w:font>
  <w:font w:name="SimHei">
    <w:altName w:val="黑体"/>
    <w:panose1 w:val="02010609060101010101"/>
    <w:charset w:val="86"/>
    <w:family w:val="modern"/>
    <w:pitch w:val="fixed"/>
    <w:sig w:usb0="800002BF" w:usb1="38CF7CFA" w:usb2="00000016" w:usb3="00000000" w:csb0="00040001" w:csb1="00000000"/>
  </w:font>
  <w:font w:name="MyriadPro-Semibold">
    <w:altName w:val="MS Gothic"/>
    <w:panose1 w:val="00000000000000000000"/>
    <w:charset w:val="80"/>
    <w:family w:val="swiss"/>
    <w:notTrueType/>
    <w:pitch w:val="default"/>
    <w:sig w:usb0="00000203" w:usb1="08070000" w:usb2="00000010" w:usb3="00000000" w:csb0="00020005" w:csb1="00000000"/>
  </w:font>
  <w:font w:name="MyriadPro-LightIt">
    <w:altName w:val="MS Gothic"/>
    <w:panose1 w:val="00000000000000000000"/>
    <w:charset w:val="80"/>
    <w:family w:val="swiss"/>
    <w:notTrueType/>
    <w:pitch w:val="default"/>
    <w:sig w:usb0="00000003" w:usb1="08070000" w:usb2="00000010" w:usb3="00000000" w:csb0="00020001" w:csb1="00000000"/>
  </w:font>
  <w:font w:name="HiraKakuPro-W3">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0288142"/>
      <w:docPartObj>
        <w:docPartGallery w:val="Page Numbers (Bottom of Page)"/>
        <w:docPartUnique/>
      </w:docPartObj>
    </w:sdtPr>
    <w:sdtEndPr/>
    <w:sdtContent>
      <w:p w14:paraId="5D88D188" w14:textId="47D75CB8" w:rsidR="00155BF3" w:rsidRDefault="00155BF3">
        <w:pPr>
          <w:pStyle w:val="llb"/>
          <w:jc w:val="center"/>
        </w:pPr>
        <w:r>
          <w:fldChar w:fldCharType="begin"/>
        </w:r>
        <w:r>
          <w:instrText>PAGE   \* MERGEFORMAT</w:instrText>
        </w:r>
        <w:r>
          <w:fldChar w:fldCharType="separate"/>
        </w:r>
        <w:r w:rsidR="002F3E46">
          <w:rPr>
            <w:noProof/>
          </w:rPr>
          <w:t>4</w:t>
        </w:r>
        <w:r>
          <w:fldChar w:fldCharType="end"/>
        </w:r>
      </w:p>
    </w:sdtContent>
  </w:sdt>
  <w:p w14:paraId="700E3C88" w14:textId="77777777" w:rsidR="00155BF3" w:rsidRDefault="00155BF3">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4C005" w14:textId="4EABE8B9" w:rsidR="00155BF3" w:rsidRDefault="00155BF3" w:rsidP="00155BF3">
    <w:pPr>
      <w:pStyle w:val="llb"/>
      <w:jc w:val="both"/>
    </w:pPr>
    <w:r w:rsidRPr="00155BF3">
      <w:rPr>
        <w:highlight w:val="yellow"/>
      </w:rPr>
      <w:t>A 2016. november 15-ei módosításokkal egységes szerkezetbe foglalt közbeszerzési dokumentumok, melyben a módosítással érintett részek sárga kiemeléssel kerültek megjelölésre.</w:t>
    </w:r>
    <w:r>
      <w:t xml:space="preserve"> </w:t>
    </w:r>
  </w:p>
  <w:p w14:paraId="45C45DF1" w14:textId="77777777" w:rsidR="00155BF3" w:rsidRDefault="00155BF3">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CE18E2" w14:textId="77777777" w:rsidR="00155BF3" w:rsidRDefault="00155BF3" w:rsidP="00CA07CA">
    <w:pPr>
      <w:pStyle w:val="llb"/>
      <w:tabs>
        <w:tab w:val="clear" w:pos="9072"/>
        <w:tab w:val="right" w:pos="8647"/>
      </w:tabs>
      <w:ind w:right="129"/>
      <w:jc w:val="center"/>
      <w:rPr>
        <w:sz w:val="16"/>
        <w:szCs w:val="16"/>
        <w:lang w:eastAsia="en-US"/>
      </w:rPr>
    </w:pPr>
  </w:p>
  <w:p w14:paraId="23692786" w14:textId="655D6359" w:rsidR="00155BF3" w:rsidRPr="00CA07CA" w:rsidRDefault="00155BF3" w:rsidP="00CA07CA">
    <w:pPr>
      <w:pStyle w:val="llb"/>
      <w:tabs>
        <w:tab w:val="clear" w:pos="9072"/>
        <w:tab w:val="right" w:pos="8647"/>
      </w:tabs>
      <w:ind w:right="129"/>
      <w:jc w:val="center"/>
      <w:rPr>
        <w:rFonts w:ascii="Verdana" w:hAnsi="Verdana"/>
        <w:sz w:val="14"/>
        <w:szCs w:val="14"/>
      </w:rPr>
    </w:pPr>
    <w:r>
      <w:rPr>
        <w:sz w:val="16"/>
        <w:szCs w:val="16"/>
        <w:lang w:eastAsia="en-US"/>
      </w:rPr>
      <w:t>„Keretmegállapodás</w:t>
    </w:r>
    <w:r w:rsidRPr="00B4400D">
      <w:rPr>
        <w:sz w:val="16"/>
        <w:szCs w:val="16"/>
        <w:lang w:eastAsia="en-US"/>
      </w:rPr>
      <w:t xml:space="preserve"> keretében a Miniszterelnökség</w:t>
    </w:r>
    <w:r>
      <w:rPr>
        <w:sz w:val="16"/>
        <w:szCs w:val="16"/>
        <w:lang w:eastAsia="en-US"/>
      </w:rPr>
      <w:t>,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Pr>
        <w:rFonts w:ascii="Verdana" w:hAnsi="Verdana"/>
        <w:noProof/>
        <w:sz w:val="14"/>
        <w:szCs w:val="14"/>
      </w:rPr>
      <mc:AlternateContent>
        <mc:Choice Requires="wpg">
          <w:drawing>
            <wp:anchor distT="0" distB="0" distL="114300" distR="114300" simplePos="0" relativeHeight="251657216" behindDoc="0" locked="0" layoutInCell="1" allowOverlap="1" wp14:anchorId="4D019ECF" wp14:editId="6A9797E5">
              <wp:simplePos x="0" y="0"/>
              <wp:positionH relativeFrom="page">
                <wp:posOffset>0</wp:posOffset>
              </wp:positionH>
              <wp:positionV relativeFrom="page">
                <wp:posOffset>10146665</wp:posOffset>
              </wp:positionV>
              <wp:extent cx="7538720" cy="190500"/>
              <wp:effectExtent l="0" t="0" r="2159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8720" cy="190500"/>
                        <a:chOff x="0" y="14970"/>
                        <a:chExt cx="12255" cy="300"/>
                      </a:xfrm>
                    </wpg:grpSpPr>
                    <wps:wsp>
                      <wps:cNvPr id="3" name="Text Box 2"/>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5E6BC" w14:textId="77777777" w:rsidR="00155BF3" w:rsidRPr="007F4FA4" w:rsidRDefault="00155BF3">
                            <w:pPr>
                              <w:jc w:val="center"/>
                              <w:rPr>
                                <w:rFonts w:ascii="Arial Narrow" w:hAnsi="Arial Narrow"/>
                              </w:rPr>
                            </w:pPr>
                            <w:r w:rsidRPr="007F4FA4">
                              <w:rPr>
                                <w:rFonts w:ascii="Arial Narrow" w:hAnsi="Arial Narrow"/>
                              </w:rPr>
                              <w:fldChar w:fldCharType="begin"/>
                            </w:r>
                            <w:r w:rsidRPr="007F4FA4">
                              <w:rPr>
                                <w:rFonts w:ascii="Arial Narrow" w:hAnsi="Arial Narrow"/>
                              </w:rPr>
                              <w:instrText xml:space="preserve"> PAGE    \* MERGEFORMAT </w:instrText>
                            </w:r>
                            <w:r w:rsidRPr="007F4FA4">
                              <w:rPr>
                                <w:rFonts w:ascii="Arial Narrow" w:hAnsi="Arial Narrow"/>
                              </w:rPr>
                              <w:fldChar w:fldCharType="separate"/>
                            </w:r>
                            <w:r w:rsidR="002F3E46" w:rsidRPr="002F3E46">
                              <w:rPr>
                                <w:rFonts w:ascii="Arial Narrow" w:hAnsi="Arial Narrow"/>
                                <w:noProof/>
                                <w:color w:val="8C8C8C"/>
                              </w:rPr>
                              <w:t>52</w:t>
                            </w:r>
                            <w:r w:rsidRPr="007F4FA4">
                              <w:rPr>
                                <w:rFonts w:ascii="Arial Narrow" w:hAnsi="Arial Narrow"/>
                              </w:rPr>
                              <w:fldChar w:fldCharType="end"/>
                            </w:r>
                          </w:p>
                        </w:txbxContent>
                      </wps:txbx>
                      <wps:bodyPr rot="0" vert="horz" wrap="square" lIns="0" tIns="0" rIns="0" bIns="0" anchor="t" anchorCtr="0" upright="1">
                        <a:noAutofit/>
                      </wps:bodyPr>
                    </wps:wsp>
                    <wpg:grpSp>
                      <wpg:cNvPr id="4" name="Group 3"/>
                      <wpg:cNvGrpSpPr>
                        <a:grpSpLocks/>
                      </wpg:cNvGrpSpPr>
                      <wpg:grpSpPr bwMode="auto">
                        <a:xfrm flipH="1">
                          <a:off x="0" y="14970"/>
                          <a:ext cx="12255" cy="230"/>
                          <a:chOff x="-8" y="14978"/>
                          <a:chExt cx="12255" cy="230"/>
                        </a:xfrm>
                      </wpg:grpSpPr>
                      <wps:wsp>
                        <wps:cNvPr id="5" name="AutoShape 4"/>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9" name="AutoShape 5"/>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1" o:spid="_x0000_s1026" style="position:absolute;left:0;text-align:left;margin-left:0;margin-top:798.95pt;width:593.6pt;height:15pt;z-index:251657216;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qUyOAQAAAUOAAAOAAAAZHJzL2Uyb0RvYy54bWzsV9tu4zYQfS/QfyD07uhiyZaEKIvEl7RA&#10;urvApn2nJerSSqRKyrGzRf+9M6Qk3xp0sZugfagNCBQ5HM6cmTlDXb/bNzV5YlJVgieWe+VYhPFU&#10;ZBUvEuvnx/UktIjqKM9oLThLrGemrHc33393vWtj5olS1BmTBJRwFe/axCq7ro1tW6Ula6i6Ei3j&#10;sJgL2dAOXmVhZ5LuQHtT257jzOydkFkrRcqUgtmlWbRutP48Z2n3Ic8V60idWGBbp59SPzf4tG+u&#10;aVxI2pZV2ptBv8KKhlYcDh1VLWlHyVZWF6qaKpVCiby7SkVjizyvUqZ9AG9c58ybeym2rfaliHdF&#10;O8IE0J7h9NVq0/dPHyWpMoidRThtIET6VOIiNLu2iEHiXraf2o/S+AfDB5H+pmDZPl/H98IIk83u&#10;J5GBOrrthIZmn8sGVYDTZK8j8DxGgO07ksLkPJiGcw8ClcKaGzmB04coLSGOh22uH83HlVW/2fW8&#10;IDBbp2afTWNzqra0twzdgmRTBzzVt+H5qaQt02FSiFaP53TA8xGduxN74hlItRDiSbo9TCPyCIsy&#10;sBIuFiXlBbuVUuxKRjOwTgcDfBi3Gh8UKvknnF0ndMAWxNOPQm0DjQe8Z0FkAPPCEK0bAaNxK1V3&#10;z0RDcJBYEkpJ20mfHlRnRAcRNJ+LdVXXME/jmp9MgE4zA4fCVlzD43V1/BE50Spchf7E92arie8s&#10;l5Pb9cKfzNbuPFhOl4vF0v0Tz3X9uKyyjHE8ZqhU1/+yyPWcYWpsrFUl6ipDdWiSksVmUUvyRIEp&#10;1vrXA3IkZp+aofECX85ccj3fufOiyXoWzif+2g8mkKzhxHGju2jm+JG/XJ+69FBx9u0ukV1iRYEX&#10;mGx60TdH/y59o3FTdcDFddUkVjgK0RhzcMUzHdqOVrUZH0GB5h+ggHAPgdYZi0lq0rXbb/agBdN4&#10;I7JnyF0pILOg2qGBwKAU8rNFdkDGiaV+31LJLFL/yCH/kbmHgRwGm2FAeQpbE6uziBkuOsPw21ZW&#10;RQmaTYVxcQtclFc6ew9WaB7ThIC29QRmhodq9odqNuw4NaX8yuxI8rpqfxjMPeHJI8LD4kGuPKI7&#10;bzqSYU+T2HdNyc91YdM4LVcvbhzL/l/gSWBs03cwOJpKiW/Q1Wy34KbxpHveN56RIbXw43MLTeaE&#10;IM0WDPDLBKmh/uUM6kvQDljP+qbUQz0idkGUG8a7heAc+FLI6YEykSSKrPeVZr9Cv82bGi4bwDgE&#10;+tzYsTTB6np6kV+/sNRvA/y/Qqn/Rwl87DlHZGT43JDQQEq665yRkWEg7GOYKHAbMMT05teCGTTc&#10;83zXIUIzgG/eKt811eJdQGcaJmPPL64XeOdcMaa9E0X9jept8j6azQ0/QcD+z/vLL4O/v7i8ct4f&#10;SF9Xg/7W0KXTfxfhx8zxu5Y6fL3d/AUAAP//AwBQSwMEFAAGAAgAAAAhANbgmLrgAAAACwEAAA8A&#10;AABkcnMvZG93bnJldi54bWxMj0FPwzAMhe9I/IfISNxYugrWrTSdAMENhBgdcMwa01Y0Tkmyrvx7&#10;vBPc7Pes5+8V68n2YkQfOkcK5rMEBFLtTEeNgur14WIJIkRNRveOUMEPBliXpyeFzo070AuOm9gI&#10;DqGQawVtjEMuZahbtDrM3IDE3qfzVkdefSON1wcOt71Mk2Qhre6IP7R6wLsW66/N3ipIs+1luP8Y&#10;nm+ftt9v4+N71fqmUur8bLq5BhFxin/HcMRndCiZaef2ZILoFXCRyOrVKluBOPrzZZaC2PG0SFmT&#10;ZSH/dyh/AQAA//8DAFBLAQItABQABgAIAAAAIQC2gziS/gAAAOEBAAATAAAAAAAAAAAAAAAAAAAA&#10;AABbQ29udGVudF9UeXBlc10ueG1sUEsBAi0AFAAGAAgAAAAhADj9If/WAAAAlAEAAAsAAAAAAAAA&#10;AAAAAAAALwEAAF9yZWxzLy5yZWxzUEsBAi0AFAAGAAgAAAAhABfGpTI4BAAABQ4AAA4AAAAAAAAA&#10;AAAAAAAALgIAAGRycy9lMm9Eb2MueG1sUEsBAi0AFAAGAAgAAAAhANbgmLrgAAAACwEAAA8AAAAA&#10;AAAAAAAAAAAAkgYAAGRycy9kb3ducmV2LnhtbFBLBQYAAAAABAAEAPMAAACfBwAAAAA=&#10;">
              <v:shapetype id="_x0000_t202" coordsize="21600,21600" o:spt="202" path="m,l,21600r21600,l21600,xe">
                <v:stroke joinstyle="miter"/>
                <v:path gradientshapeok="t" o:connecttype="rect"/>
              </v:shapetype>
              <v:shape id="Text Box 2"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255E6BC" w14:textId="77777777" w:rsidR="00155BF3" w:rsidRPr="007F4FA4" w:rsidRDefault="00155BF3">
                      <w:pPr>
                        <w:jc w:val="center"/>
                        <w:rPr>
                          <w:rFonts w:ascii="Arial Narrow" w:hAnsi="Arial Narrow"/>
                        </w:rPr>
                      </w:pPr>
                      <w:r w:rsidRPr="007F4FA4">
                        <w:rPr>
                          <w:rFonts w:ascii="Arial Narrow" w:hAnsi="Arial Narrow"/>
                        </w:rPr>
                        <w:fldChar w:fldCharType="begin"/>
                      </w:r>
                      <w:r w:rsidRPr="007F4FA4">
                        <w:rPr>
                          <w:rFonts w:ascii="Arial Narrow" w:hAnsi="Arial Narrow"/>
                        </w:rPr>
                        <w:instrText xml:space="preserve"> PAGE    \* MERGEFORMAT </w:instrText>
                      </w:r>
                      <w:r w:rsidRPr="007F4FA4">
                        <w:rPr>
                          <w:rFonts w:ascii="Arial Narrow" w:hAnsi="Arial Narrow"/>
                        </w:rPr>
                        <w:fldChar w:fldCharType="separate"/>
                      </w:r>
                      <w:r w:rsidR="002F3E46" w:rsidRPr="002F3E46">
                        <w:rPr>
                          <w:rFonts w:ascii="Arial Narrow" w:hAnsi="Arial Narrow"/>
                          <w:noProof/>
                          <w:color w:val="8C8C8C"/>
                        </w:rPr>
                        <w:t>52</w:t>
                      </w:r>
                      <w:r w:rsidRPr="007F4FA4">
                        <w:rPr>
                          <w:rFonts w:ascii="Arial Narrow" w:hAnsi="Arial Narrow"/>
                        </w:rPr>
                        <w:fldChar w:fldCharType="end"/>
                      </w:r>
                    </w:p>
                  </w:txbxContent>
                </v:textbox>
              </v:shape>
              <v:group id="Group 3"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aPauMAAAADaAAAADwAAAGRycy9kb3ducmV2LnhtbESPQYvCMBSE78L+h/AW&#10;9mZTpYh0jSKCIsterLp4fDTPNti8lCZq998bQfA4zMw3zGzR20bcqPPGsYJRkoIgLp02XCk47NfD&#10;KQgfkDU2jknBP3lYzD8GM8y1u/OObkWoRISwz1FBHUKbS+nLmiz6xLXE0Tu7zmKIsquk7vAe4baR&#10;4zSdSIuG40KNLa1qKi/F1So4Lk1G2d/p5zctibZanjaFyZT6+uyX3yAC9eEdfrW3WkEGzyvxBsj5&#10;Aw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Cpo9q4wAAAANoAAAAPAAAA&#10;AAAAAAAAAAAAAKoCAABkcnMvZG93bnJldi54bWxQSwUGAAAAAAQABAD6AAAAlw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j9U8IAAADaAAAADwAAAGRycy9kb3ducmV2LnhtbESPT4vCMBTE7wt+h/AEL6KpgotUo4gg&#10;9bKH9Q94fDbPpti8lCZq3U+/EQSPw8z8hpkvW1uJOzW+dKxgNExAEOdOl1woOOw3gykIH5A1Vo5J&#10;wZM8LBedrzmm2j34l+67UIgIYZ+iAhNCnUrpc0MW/dDVxNG7uMZiiLIppG7wEeG2kuMk+ZYWS44L&#10;BmtaG8qvu5tV0PeJPOaTk8n62c/5Tx/5sLKZUr1uu5qBCNSGT/jd3moFE3hdiTdAL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uj9U8IAAADaAAAADwAAAAAAAAAAAAAA&#10;AAChAgAAZHJzL2Rvd25yZXYueG1sUEsFBgAAAAAEAAQA+QAAAJADAAAAAA==&#10;" strokecolor="#a5a5a5"/>
                <v:shape id="AutoShape 5"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Scu8UAAADbAAAADwAAAGRycy9kb3ducmV2LnhtbESPQWvCQBSE74X+h+UVvJS60YPU6CrB&#10;0CIUoVov3h7ZZxKTfRuya5L+e1cQPA4z8w2zXA+mFh21rrSsYDKOQBBnVpecKzj+fX18gnAeWWNt&#10;mRT8k4P16vVlibG2Pe+pO/hcBAi7GBUU3jexlC4ryKAb24Y4eGfbGvRBtrnULfYBbmo5jaKZNFhy&#10;WCiwoU1BWXW4GgW7/fexOslrOh3K5P2CP+np8psqNXobkgUIT4N/hh/trVYwm8P9S/gBc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dScu8UAAADbAAAADwAAAAAAAAAA&#10;AAAAAAChAgAAZHJzL2Rvd25yZXYueG1sUEsFBgAAAAAEAAQA+QAAAJMDAAAAAA==&#10;" adj="20904" strokecolor="#a5a5a5"/>
              </v:group>
              <w10:wrap anchorx="page" anchory="page"/>
            </v:group>
          </w:pict>
        </mc:Fallback>
      </mc:AlternateContent>
    </w:r>
    <w:r>
      <w:rPr>
        <w:sz w:val="16"/>
        <w:szCs w:val="16"/>
        <w:lang w:eastAsia="en-U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CF3B28" w14:textId="77777777" w:rsidR="00155BF3" w:rsidRDefault="00155BF3">
      <w:r>
        <w:separator/>
      </w:r>
    </w:p>
  </w:footnote>
  <w:footnote w:type="continuationSeparator" w:id="0">
    <w:p w14:paraId="46685150" w14:textId="77777777" w:rsidR="00155BF3" w:rsidRDefault="00155BF3">
      <w:r>
        <w:continuationSeparator/>
      </w:r>
    </w:p>
  </w:footnote>
  <w:footnote w:id="1">
    <w:p w14:paraId="5236415E" w14:textId="77777777" w:rsidR="00155BF3" w:rsidRPr="007B08F2" w:rsidRDefault="00155BF3" w:rsidP="00941797">
      <w:pPr>
        <w:pStyle w:val="Lbjegyzetszveg"/>
        <w:jc w:val="both"/>
        <w:rPr>
          <w:rFonts w:ascii="Verdana" w:hAnsi="Verdana"/>
          <w:sz w:val="16"/>
          <w:szCs w:val="16"/>
        </w:rPr>
      </w:pPr>
      <w:r>
        <w:rPr>
          <w:rStyle w:val="Lbjegyzet-hivatkozs"/>
        </w:rPr>
        <w:footnoteRef/>
      </w:r>
      <w:r>
        <w:t xml:space="preserve"> </w:t>
      </w:r>
      <w:r w:rsidRPr="007B08F2">
        <w:rPr>
          <w:rFonts w:ascii="Verdana" w:hAnsi="Verdana"/>
          <w:sz w:val="16"/>
          <w:szCs w:val="16"/>
        </w:rPr>
        <w:t>Ajánlatkérő felhívja a figyelmet arra, hogy a „Minta” oszlopban található kihúzások nem azt jelentik, hogy a vonatkozó nyilatkozatokat/igazolásokat nem kell az ajánlathoz csatolni, a kihúzások csupán arra utalnak, hogy a dokumentáció ezekre az esetekre nem tartalmaz felhasználható mintát.</w:t>
      </w:r>
    </w:p>
  </w:footnote>
  <w:footnote w:id="2">
    <w:p w14:paraId="067688A5" w14:textId="77777777" w:rsidR="00155BF3" w:rsidRPr="005A67C9" w:rsidRDefault="00155BF3" w:rsidP="00521C9B">
      <w:pPr>
        <w:pStyle w:val="Lbjegyzetszveg"/>
        <w:jc w:val="both"/>
        <w:rPr>
          <w:color w:val="000000"/>
        </w:rPr>
      </w:pPr>
      <w:r w:rsidRPr="005A67C9">
        <w:rPr>
          <w:rStyle w:val="Lbjegyzet-hivatkozs"/>
          <w:color w:val="000000"/>
        </w:rPr>
        <w:footnoteRef/>
      </w:r>
      <w:r w:rsidRPr="005A67C9">
        <w:rPr>
          <w:color w:val="000000"/>
        </w:rPr>
        <w:t xml:space="preserve"> Közös ajánlattétel esetén a táblázatot valamennyi közös ajánlattevőnek ki kell töltenie, a táblázat szabadon bővíthető.</w:t>
      </w:r>
    </w:p>
  </w:footnote>
  <w:footnote w:id="3">
    <w:p w14:paraId="14CF0ADD" w14:textId="77777777" w:rsidR="00155BF3" w:rsidRPr="005A67C9" w:rsidRDefault="00155BF3" w:rsidP="00521C9B">
      <w:pPr>
        <w:pStyle w:val="Lbjegyzetszveg"/>
        <w:jc w:val="both"/>
        <w:rPr>
          <w:color w:val="000000"/>
        </w:rPr>
      </w:pPr>
      <w:r w:rsidRPr="005A67C9">
        <w:rPr>
          <w:rStyle w:val="Lbjegyzet-hivatkozs"/>
          <w:color w:val="000000"/>
        </w:rPr>
        <w:footnoteRef/>
      </w:r>
      <w:r w:rsidRPr="005A67C9">
        <w:rPr>
          <w:color w:val="000000"/>
        </w:rPr>
        <w:t xml:space="preserve"> </w:t>
      </w:r>
      <w:r>
        <w:rPr>
          <w:color w:val="000000"/>
        </w:rPr>
        <w:t>Lehetőség szerint s</w:t>
      </w:r>
      <w:r w:rsidRPr="005A67C9">
        <w:rPr>
          <w:color w:val="000000"/>
        </w:rPr>
        <w:t xml:space="preserve">oronként egyetlen elérhetőségi adatot </w:t>
      </w:r>
      <w:r>
        <w:rPr>
          <w:color w:val="000000"/>
        </w:rPr>
        <w:t>adjanak meg!</w:t>
      </w:r>
      <w:r w:rsidRPr="005A67C9">
        <w:rPr>
          <w:color w:val="000000"/>
        </w:rPr>
        <w:t xml:space="preserve"> Az ajánlattevő felelőssége olyan kapcsolattartási adatokat megadni, amelyen fogadni tudja az ajánlatkérő által megküldött információkat.</w:t>
      </w:r>
    </w:p>
  </w:footnote>
  <w:footnote w:id="4">
    <w:p w14:paraId="61D38B85" w14:textId="01741237" w:rsidR="00155BF3" w:rsidRDefault="00155BF3">
      <w:pPr>
        <w:pStyle w:val="Lbjegyzetszveg"/>
      </w:pPr>
      <w:r>
        <w:rPr>
          <w:rStyle w:val="Lbjegyzet-hivatkozs"/>
        </w:rPr>
        <w:footnoteRef/>
      </w:r>
      <w:r>
        <w:t xml:space="preserve"> Valamennyi nyilatkozat minta tekintetében követendő előírás: kizárólag azon rész számát szükséges szerepeltetni </w:t>
      </w:r>
      <w:r w:rsidRPr="00AD3531">
        <w:t>a nyilatkozatban</w:t>
      </w:r>
      <w:r>
        <w:t>, amelyben ajánlattevő benyújtja ajánlatát.</w:t>
      </w:r>
    </w:p>
  </w:footnote>
  <w:footnote w:id="5">
    <w:p w14:paraId="65E078C7" w14:textId="77777777" w:rsidR="00155BF3" w:rsidRDefault="00155BF3" w:rsidP="00941797">
      <w:pPr>
        <w:pStyle w:val="Lbjegyzetszveg"/>
      </w:pPr>
      <w:r>
        <w:rPr>
          <w:rStyle w:val="Lbjegyzet-hivatkozs"/>
        </w:rPr>
        <w:footnoteRef/>
      </w:r>
      <w:r>
        <w:t xml:space="preserve"> Amennyiben nem kíván igénybe venni, úgy írja be, hogy „Nem kíván igénybe venni” </w:t>
      </w:r>
    </w:p>
  </w:footnote>
  <w:footnote w:id="6">
    <w:p w14:paraId="6F8668D8" w14:textId="77777777" w:rsidR="00155BF3" w:rsidRDefault="00155BF3" w:rsidP="00941797">
      <w:pPr>
        <w:pStyle w:val="Lbjegyzetszveg"/>
      </w:pPr>
      <w:r>
        <w:rPr>
          <w:rStyle w:val="Lbjegyzet-hivatkozs"/>
        </w:rPr>
        <w:footnoteRef/>
      </w:r>
      <w:r>
        <w:t xml:space="preserve"> Amennyiben nem kíván igénybe venni, úgy írja be, hogy „Nem kíván igénybe venni” </w:t>
      </w:r>
    </w:p>
  </w:footnote>
  <w:footnote w:id="7">
    <w:p w14:paraId="18B1D3FF" w14:textId="77777777" w:rsidR="00155BF3" w:rsidRDefault="00155BF3" w:rsidP="00941797">
      <w:pPr>
        <w:pStyle w:val="Lbjegyzetszveg"/>
      </w:pPr>
      <w:r>
        <w:rPr>
          <w:rStyle w:val="Lbjegyzet-hivatkozs"/>
        </w:rPr>
        <w:footnoteRef/>
      </w:r>
      <w:r>
        <w:t xml:space="preserve"> Amennyiben nem kíván igénybe venni, úgy írja be, hogy „Nem kíván igénybe venni” </w:t>
      </w:r>
    </w:p>
  </w:footnote>
  <w:footnote w:id="8">
    <w:p w14:paraId="791EA39E" w14:textId="77777777" w:rsidR="00155BF3" w:rsidRPr="006527CA" w:rsidRDefault="00155BF3" w:rsidP="00941797">
      <w:pPr>
        <w:pStyle w:val="Lbjegyzetszveg"/>
        <w:jc w:val="both"/>
      </w:pPr>
      <w:r w:rsidRPr="006527CA">
        <w:rPr>
          <w:rStyle w:val="Lbjegyzet-hivatkozs"/>
        </w:rPr>
        <w:footnoteRef/>
      </w:r>
      <w:r w:rsidRPr="006527CA">
        <w:t xml:space="preserve"> </w:t>
      </w:r>
      <w:proofErr w:type="gramStart"/>
      <w:r w:rsidRPr="006527CA">
        <w:t>mikro-</w:t>
      </w:r>
      <w:proofErr w:type="gramEnd"/>
      <w:r w:rsidRPr="006527CA">
        <w:t>, kis- vagy középvállalkozás a 2004. évi XXXIV. törvény meghatározásai szerint – a megfelelő választ a jogszabály rendelkezéseinek tanulmányozását követően kérjük megadni.</w:t>
      </w:r>
    </w:p>
  </w:footnote>
  <w:footnote w:id="9">
    <w:p w14:paraId="2777D744" w14:textId="77777777" w:rsidR="00155BF3" w:rsidRPr="003875D5" w:rsidRDefault="00155BF3" w:rsidP="00941797">
      <w:pPr>
        <w:pStyle w:val="Lbjegyzetszveg"/>
        <w:rPr>
          <w:rFonts w:ascii="Verdana" w:hAnsi="Verdana"/>
          <w:sz w:val="16"/>
          <w:szCs w:val="16"/>
        </w:rPr>
      </w:pPr>
      <w:r w:rsidRPr="006527CA">
        <w:rPr>
          <w:rStyle w:val="Lbjegyzet-hivatkozs"/>
        </w:rPr>
        <w:footnoteRef/>
      </w:r>
      <w:r w:rsidRPr="006527CA">
        <w:t xml:space="preserve"> A nem alkalmazandó szövegrészt kérjük törölni.</w:t>
      </w:r>
    </w:p>
  </w:footnote>
  <w:footnote w:id="10">
    <w:p w14:paraId="6C5E7A5F"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 Bizottság szervezeti egységei az elektronikus </w:t>
      </w:r>
      <w:proofErr w:type="spellStart"/>
      <w:r w:rsidRPr="00B67E49">
        <w:rPr>
          <w:rFonts w:ascii="Tahoma" w:hAnsi="Tahoma" w:cs="Tahoma"/>
          <w:sz w:val="16"/>
          <w:szCs w:val="16"/>
        </w:rPr>
        <w:t>ESPD-szolgáltatást</w:t>
      </w:r>
      <w:proofErr w:type="spellEnd"/>
      <w:r w:rsidRPr="00B67E49">
        <w:rPr>
          <w:rFonts w:ascii="Tahoma" w:hAnsi="Tahoma" w:cs="Tahoma"/>
          <w:sz w:val="16"/>
          <w:szCs w:val="16"/>
        </w:rPr>
        <w:t xml:space="preserve"> díjmentesen bocsátják az ajánlatkérő szervek, a közszolgáltató ajánlatkérők, a gazdasági szereplők, az elektronikus szolgáltatók és más érdekelt felek rendelkezésére.</w:t>
      </w:r>
    </w:p>
  </w:footnote>
  <w:footnote w:id="11">
    <w:p w14:paraId="7F898A24"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sz w:val="16"/>
          <w:szCs w:val="16"/>
        </w:rPr>
        <w:t>Ajánlatkérő szervek</w:t>
      </w:r>
      <w:r w:rsidRPr="00B67E49">
        <w:rPr>
          <w:rFonts w:ascii="Tahoma" w:hAnsi="Tahoma" w:cs="Tahoma"/>
          <w:sz w:val="16"/>
          <w:szCs w:val="16"/>
        </w:rPr>
        <w:t xml:space="preserve"> részére: vagy az eljárást megindító felhívásként alkalmazott </w:t>
      </w:r>
      <w:r w:rsidRPr="00B67E49">
        <w:rPr>
          <w:rFonts w:ascii="Tahoma" w:hAnsi="Tahoma" w:cs="Tahoma"/>
          <w:b/>
          <w:sz w:val="16"/>
          <w:szCs w:val="16"/>
        </w:rPr>
        <w:t>Előzetes tájékoztató</w:t>
      </w:r>
      <w:r w:rsidRPr="00B67E49">
        <w:rPr>
          <w:rFonts w:ascii="Tahoma" w:hAnsi="Tahoma" w:cs="Tahoma"/>
          <w:sz w:val="16"/>
          <w:szCs w:val="16"/>
        </w:rPr>
        <w:t xml:space="preserve">, vagy </w:t>
      </w:r>
      <w:r w:rsidRPr="00B67E49">
        <w:rPr>
          <w:rFonts w:ascii="Tahoma" w:hAnsi="Tahoma" w:cs="Tahoma"/>
          <w:b/>
          <w:sz w:val="16"/>
          <w:szCs w:val="16"/>
        </w:rPr>
        <w:t>Szerződésről szóló hirdetmény</w:t>
      </w:r>
      <w:r w:rsidRPr="00B67E49">
        <w:rPr>
          <w:rFonts w:ascii="Tahoma" w:hAnsi="Tahoma" w:cs="Tahoma"/>
          <w:sz w:val="16"/>
          <w:szCs w:val="16"/>
        </w:rPr>
        <w:t>.</w:t>
      </w:r>
    </w:p>
    <w:p w14:paraId="5A857C31"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Fonts w:ascii="Tahoma" w:hAnsi="Tahoma" w:cs="Tahoma"/>
          <w:b/>
          <w:sz w:val="16"/>
          <w:szCs w:val="16"/>
        </w:rPr>
        <w:t>Közszolgáltató ajánlatkérők</w:t>
      </w:r>
      <w:r w:rsidRPr="00B67E49">
        <w:rPr>
          <w:rFonts w:ascii="Tahoma" w:hAnsi="Tahoma" w:cs="Tahoma"/>
          <w:sz w:val="16"/>
          <w:szCs w:val="16"/>
        </w:rPr>
        <w:t xml:space="preserve"> részére: az eljárást megindító felhívásként alkalmazott </w:t>
      </w:r>
      <w:r w:rsidRPr="00B67E49">
        <w:rPr>
          <w:rFonts w:ascii="Tahoma" w:hAnsi="Tahoma" w:cs="Tahoma"/>
          <w:b/>
          <w:sz w:val="16"/>
          <w:szCs w:val="16"/>
        </w:rPr>
        <w:t>Időszakos előzetes tájékoztató</w:t>
      </w:r>
      <w:r w:rsidRPr="00B67E49">
        <w:rPr>
          <w:rFonts w:ascii="Tahoma" w:hAnsi="Tahoma" w:cs="Tahoma"/>
          <w:sz w:val="16"/>
          <w:szCs w:val="16"/>
        </w:rPr>
        <w:t xml:space="preserve">, Szerződésről szóló hirdetmény, vagy a </w:t>
      </w:r>
      <w:r w:rsidRPr="00B67E49">
        <w:rPr>
          <w:rFonts w:ascii="Tahoma" w:hAnsi="Tahoma" w:cs="Tahoma"/>
          <w:b/>
          <w:sz w:val="16"/>
          <w:szCs w:val="16"/>
        </w:rPr>
        <w:t>Minősítési rendszer meglétéről szóló hirdetmény</w:t>
      </w:r>
    </w:p>
  </w:footnote>
  <w:footnote w:id="12">
    <w:p w14:paraId="4DFA3A0B"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i/>
          <w:sz w:val="16"/>
          <w:szCs w:val="16"/>
        </w:rPr>
        <w:t>A vonatkozó hirdetmény I. szakaszának I.1 pontjából átmásolandó információ.</w:t>
      </w:r>
      <w:r w:rsidRPr="00B67E49">
        <w:rPr>
          <w:rFonts w:ascii="Tahoma" w:hAnsi="Tahoma" w:cs="Tahoma"/>
          <w:sz w:val="16"/>
          <w:szCs w:val="16"/>
        </w:rPr>
        <w:t xml:space="preserve"> Közös közbeszerzés esetén kérjük feltüntetni minden résztvevő beszerző nevét.</w:t>
      </w:r>
    </w:p>
  </w:footnote>
  <w:footnote w:id="13">
    <w:p w14:paraId="13919476"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i/>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i/>
          <w:sz w:val="16"/>
          <w:szCs w:val="16"/>
        </w:rPr>
        <w:t>Lásd a vonatkozó hirdetmény II.1.1 és II.1.3 pontját.</w:t>
      </w:r>
    </w:p>
  </w:footnote>
  <w:footnote w:id="14">
    <w:p w14:paraId="52F92BE3"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i/>
          <w:sz w:val="16"/>
          <w:szCs w:val="16"/>
        </w:rPr>
      </w:pPr>
      <w:r w:rsidRPr="00B67E49">
        <w:rPr>
          <w:rStyle w:val="Lbjegyzet-hivatkozs"/>
          <w:rFonts w:ascii="Tahoma" w:hAnsi="Tahoma" w:cs="Tahoma"/>
          <w:sz w:val="16"/>
          <w:szCs w:val="16"/>
        </w:rPr>
        <w:footnoteRef/>
      </w:r>
      <w:r w:rsidRPr="00B67E49">
        <w:rPr>
          <w:rFonts w:ascii="Tahoma" w:hAnsi="Tahoma" w:cs="Tahoma"/>
          <w:i/>
          <w:sz w:val="16"/>
          <w:szCs w:val="16"/>
        </w:rPr>
        <w:tab/>
        <w:t>Lásd a vonatkozó hirdetmény II.1.1 pontját.</w:t>
      </w:r>
    </w:p>
  </w:footnote>
  <w:footnote w:id="15">
    <w:p w14:paraId="3C158612"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ismételje meg a kapcsolattartó személyekre vonatkozó információt, ahányszor szükséges.</w:t>
      </w:r>
    </w:p>
  </w:footnote>
  <w:footnote w:id="16">
    <w:p w14:paraId="20C53BE1"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Style w:val="DeltaViewInsertion"/>
          <w:rFonts w:ascii="Tahoma" w:hAnsi="Tahoma" w:cs="Tahoma"/>
          <w:b w:val="0"/>
          <w:i w:val="0"/>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Lásd </w:t>
      </w:r>
      <w:r w:rsidRPr="00B67E49">
        <w:rPr>
          <w:rStyle w:val="DeltaViewInsertion"/>
          <w:rFonts w:ascii="Tahoma" w:hAnsi="Tahoma" w:cs="Tahoma"/>
          <w:sz w:val="16"/>
          <w:szCs w:val="16"/>
        </w:rPr>
        <w:t>a Bizottság 2003. május 6-i ajánlását a mikro-, kis és középvállalkozások meghatározásáról (HL L 124., 2003.5.20</w:t>
      </w:r>
      <w:proofErr w:type="gramStart"/>
      <w:r w:rsidRPr="00B67E49">
        <w:rPr>
          <w:rStyle w:val="DeltaViewInsertion"/>
          <w:rFonts w:ascii="Tahoma" w:hAnsi="Tahoma" w:cs="Tahoma"/>
          <w:sz w:val="16"/>
          <w:szCs w:val="16"/>
        </w:rPr>
        <w:t>.,</w:t>
      </w:r>
      <w:proofErr w:type="gramEnd"/>
      <w:r w:rsidRPr="00B67E49">
        <w:rPr>
          <w:rStyle w:val="DeltaViewInsertion"/>
          <w:rFonts w:ascii="Tahoma" w:hAnsi="Tahoma" w:cs="Tahoma"/>
          <w:sz w:val="16"/>
          <w:szCs w:val="16"/>
        </w:rPr>
        <w:t xml:space="preserve"> 36. o.). Ez az információ csak statisztikai célból szükséges.</w:t>
      </w:r>
    </w:p>
    <w:p w14:paraId="4996EA53"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Style w:val="DeltaViewInsertion"/>
          <w:rFonts w:ascii="Tahoma" w:hAnsi="Tahoma" w:cs="Tahoma"/>
          <w:b w:val="0"/>
          <w:i w:val="0"/>
          <w:sz w:val="16"/>
          <w:szCs w:val="16"/>
        </w:rPr>
      </w:pPr>
      <w:proofErr w:type="spellStart"/>
      <w:r w:rsidRPr="00B67E49">
        <w:rPr>
          <w:rStyle w:val="DeltaViewInsertion"/>
          <w:rFonts w:ascii="Tahoma" w:hAnsi="Tahoma" w:cs="Tahoma"/>
          <w:sz w:val="16"/>
          <w:szCs w:val="16"/>
        </w:rPr>
        <w:t>Mikrovállalkozás</w:t>
      </w:r>
      <w:proofErr w:type="spellEnd"/>
      <w:r w:rsidRPr="00B67E49">
        <w:rPr>
          <w:rStyle w:val="DeltaViewInsertion"/>
          <w:rFonts w:ascii="Tahoma" w:hAnsi="Tahoma" w:cs="Tahoma"/>
          <w:sz w:val="16"/>
          <w:szCs w:val="16"/>
        </w:rPr>
        <w:t>: olyan vállalkozás, amely 10-nél kevesebb főt foglalkoztat, és amelynek éves forgalma és/vagy éves mérlegfőösszege nem haladja meg a 2 millió eurót.</w:t>
      </w:r>
    </w:p>
    <w:p w14:paraId="3DA845D9"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Style w:val="DeltaViewInsertion"/>
          <w:rFonts w:ascii="Tahoma" w:hAnsi="Tahoma" w:cs="Tahoma"/>
          <w:b w:val="0"/>
          <w:i w:val="0"/>
          <w:sz w:val="16"/>
          <w:szCs w:val="16"/>
        </w:rPr>
      </w:pPr>
      <w:r w:rsidRPr="00B67E49">
        <w:rPr>
          <w:rStyle w:val="DeltaViewInsertion"/>
          <w:rFonts w:ascii="Tahoma" w:hAnsi="Tahoma" w:cs="Tahoma"/>
          <w:sz w:val="16"/>
          <w:szCs w:val="16"/>
        </w:rPr>
        <w:t>Kisvállalkozás: olyan vállalkozás, amely 50-nél kevesebb főt foglalkoztat, és amelynek éves forgalma és/vagy éves mérlegfőösszege nem haladja meg a 10 millió eurót;</w:t>
      </w:r>
    </w:p>
    <w:p w14:paraId="7B8C6B8C"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DeltaViewInsertion"/>
          <w:rFonts w:ascii="Tahoma" w:hAnsi="Tahoma" w:cs="Tahoma"/>
          <w:sz w:val="16"/>
          <w:szCs w:val="16"/>
        </w:rPr>
        <w:t xml:space="preserve">Középvállalkozás: olyan vállalkozás, amely nem mikro- és nem kisvállalkozás, és </w:t>
      </w:r>
      <w:r w:rsidRPr="00B67E49">
        <w:rPr>
          <w:rFonts w:ascii="Tahoma" w:hAnsi="Tahoma" w:cs="Tahoma"/>
          <w:sz w:val="16"/>
          <w:szCs w:val="16"/>
        </w:rPr>
        <w:t xml:space="preserve">amely </w:t>
      </w:r>
      <w:r w:rsidRPr="00B67E49">
        <w:rPr>
          <w:rFonts w:ascii="Tahoma" w:hAnsi="Tahoma" w:cs="Tahoma"/>
          <w:b/>
          <w:sz w:val="16"/>
          <w:szCs w:val="16"/>
        </w:rPr>
        <w:t>250-nél kevesebb főt foglalkoztat,</w:t>
      </w:r>
      <w:r w:rsidRPr="00B67E49">
        <w:rPr>
          <w:rFonts w:ascii="Tahoma" w:hAnsi="Tahoma" w:cs="Tahoma"/>
          <w:sz w:val="16"/>
          <w:szCs w:val="16"/>
        </w:rPr>
        <w:t xml:space="preserve"> és amelynek </w:t>
      </w:r>
      <w:r w:rsidRPr="00B67E49">
        <w:rPr>
          <w:rFonts w:ascii="Tahoma" w:hAnsi="Tahoma" w:cs="Tahoma"/>
          <w:b/>
          <w:sz w:val="16"/>
          <w:szCs w:val="16"/>
        </w:rPr>
        <w:t>éves forgalma nem haladja meg az 50 millió eurót</w:t>
      </w:r>
      <w:r w:rsidRPr="00B67E49">
        <w:rPr>
          <w:rFonts w:ascii="Tahoma" w:hAnsi="Tahoma" w:cs="Tahoma"/>
          <w:sz w:val="16"/>
          <w:szCs w:val="16"/>
        </w:rPr>
        <w:t xml:space="preserve">, </w:t>
      </w:r>
      <w:r w:rsidRPr="00B67E49">
        <w:rPr>
          <w:rFonts w:ascii="Tahoma" w:hAnsi="Tahoma" w:cs="Tahoma"/>
          <w:b/>
          <w:i/>
          <w:sz w:val="16"/>
          <w:szCs w:val="16"/>
        </w:rPr>
        <w:t>és/vagy</w:t>
      </w:r>
      <w:r w:rsidRPr="00B67E49">
        <w:rPr>
          <w:rFonts w:ascii="Tahoma" w:hAnsi="Tahoma" w:cs="Tahoma"/>
          <w:sz w:val="16"/>
          <w:szCs w:val="16"/>
        </w:rPr>
        <w:t xml:space="preserve"> </w:t>
      </w:r>
      <w:r w:rsidRPr="00B67E49">
        <w:rPr>
          <w:rFonts w:ascii="Tahoma" w:hAnsi="Tahoma" w:cs="Tahoma"/>
          <w:b/>
          <w:sz w:val="16"/>
          <w:szCs w:val="16"/>
        </w:rPr>
        <w:t>éves mérlegfőösszege nem haladja meg a 43 millió eurót</w:t>
      </w:r>
      <w:r w:rsidRPr="00B67E49">
        <w:rPr>
          <w:rFonts w:ascii="Tahoma" w:hAnsi="Tahoma" w:cs="Tahoma"/>
          <w:sz w:val="16"/>
          <w:szCs w:val="16"/>
        </w:rPr>
        <w:t>.</w:t>
      </w:r>
    </w:p>
  </w:footnote>
  <w:footnote w:id="17">
    <w:p w14:paraId="5506D245"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Lásd a szerződésről szóló hirdetmény</w:t>
      </w:r>
      <w:r w:rsidRPr="00B67E49" w:rsidDel="000E1BC5">
        <w:rPr>
          <w:rFonts w:ascii="Tahoma" w:hAnsi="Tahoma" w:cs="Tahoma"/>
          <w:sz w:val="16"/>
          <w:szCs w:val="16"/>
        </w:rPr>
        <w:t xml:space="preserve"> </w:t>
      </w:r>
      <w:r w:rsidRPr="00B67E49">
        <w:rPr>
          <w:rFonts w:ascii="Tahoma" w:hAnsi="Tahoma" w:cs="Tahoma"/>
          <w:sz w:val="16"/>
          <w:szCs w:val="16"/>
        </w:rPr>
        <w:t xml:space="preserve">III.1.5. </w:t>
      </w:r>
      <w:proofErr w:type="gramStart"/>
      <w:r w:rsidRPr="00B67E49">
        <w:rPr>
          <w:rFonts w:ascii="Tahoma" w:hAnsi="Tahoma" w:cs="Tahoma"/>
          <w:sz w:val="16"/>
          <w:szCs w:val="16"/>
        </w:rPr>
        <w:t>pontját</w:t>
      </w:r>
      <w:proofErr w:type="gramEnd"/>
      <w:r w:rsidRPr="00B67E49">
        <w:rPr>
          <w:rFonts w:ascii="Tahoma" w:hAnsi="Tahoma" w:cs="Tahoma"/>
          <w:sz w:val="16"/>
          <w:szCs w:val="16"/>
        </w:rPr>
        <w:t>.</w:t>
      </w:r>
    </w:p>
  </w:footnote>
  <w:footnote w:id="18">
    <w:p w14:paraId="01BD7703"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Azaz fő célja a fogyatékossággal élő vagy hátrányos helyzetű személyek szociális és szakmai </w:t>
      </w:r>
      <w:bookmarkStart w:id="209" w:name="_DV_C939"/>
      <w:r w:rsidRPr="00B67E49">
        <w:rPr>
          <w:rFonts w:ascii="Tahoma" w:hAnsi="Tahoma" w:cs="Tahoma"/>
          <w:sz w:val="16"/>
          <w:szCs w:val="16"/>
        </w:rPr>
        <w:t>beilleszkedése</w:t>
      </w:r>
      <w:bookmarkEnd w:id="209"/>
      <w:r w:rsidRPr="00B67E49">
        <w:rPr>
          <w:rFonts w:ascii="Tahoma" w:hAnsi="Tahoma" w:cs="Tahoma"/>
          <w:sz w:val="16"/>
          <w:szCs w:val="16"/>
        </w:rPr>
        <w:t>.</w:t>
      </w:r>
    </w:p>
  </w:footnote>
  <w:footnote w:id="19">
    <w:p w14:paraId="5C8B6EAD"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hivatkozások és a minősítés, ha van ilyen, a tanúsításon szerepelnek.</w:t>
      </w:r>
    </w:p>
  </w:footnote>
  <w:footnote w:id="20">
    <w:p w14:paraId="6C21D2B7"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Nevezetesen egy csoport, konzorcium, közös vállalkozás vagy hasonló részeként.</w:t>
      </w:r>
    </w:p>
  </w:footnote>
  <w:footnote w:id="21">
    <w:p w14:paraId="689DAE97"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Pl. a minőség-ellenőrzésben részt vevő műszaki szervezetek esetében: IV. rész C. szakasz, 3. pont.</w:t>
      </w:r>
    </w:p>
  </w:footnote>
  <w:footnote w:id="22">
    <w:p w14:paraId="043FB74B"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szervezett bűnözés elleni küzdelemről szóló, 2008. október 24-i 2008/841/IB tanácsi kerethatározat (HL L 300., 2008.11.11</w:t>
      </w:r>
      <w:proofErr w:type="gramStart"/>
      <w:r w:rsidRPr="00B67E49">
        <w:rPr>
          <w:rFonts w:ascii="Tahoma" w:hAnsi="Tahoma" w:cs="Tahoma"/>
          <w:sz w:val="16"/>
          <w:szCs w:val="16"/>
        </w:rPr>
        <w:t>.,</w:t>
      </w:r>
      <w:proofErr w:type="gramEnd"/>
      <w:r w:rsidRPr="00B67E49">
        <w:rPr>
          <w:rFonts w:ascii="Tahoma" w:hAnsi="Tahoma" w:cs="Tahoma"/>
          <w:sz w:val="16"/>
          <w:szCs w:val="16"/>
        </w:rPr>
        <w:t xml:space="preserve"> 42. o.) 2. cikkében meghatározottak szerint.</w:t>
      </w:r>
    </w:p>
  </w:footnote>
  <w:footnote w:id="23">
    <w:p w14:paraId="1B6762F5"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 Európai Közösségek tisztviselőit és az Európai Unió tagállamainak tisztviselőit érintő korrupció elleni küzdelemről szóló egyezmény (HL C 195., 1997.6.25</w:t>
      </w:r>
      <w:proofErr w:type="gramStart"/>
      <w:r w:rsidRPr="00B67E49">
        <w:rPr>
          <w:rFonts w:ascii="Tahoma" w:hAnsi="Tahoma" w:cs="Tahoma"/>
          <w:sz w:val="16"/>
          <w:szCs w:val="16"/>
        </w:rPr>
        <w:t>.,</w:t>
      </w:r>
      <w:proofErr w:type="gramEnd"/>
      <w:r w:rsidRPr="00B67E49">
        <w:rPr>
          <w:rFonts w:ascii="Tahoma" w:hAnsi="Tahoma" w:cs="Tahoma"/>
          <w:sz w:val="16"/>
          <w:szCs w:val="16"/>
        </w:rPr>
        <w:t xml:space="preserve"> 1. o.) 3. cikkében és a Tanács 2003. július 22-i, a magánszektorban tapasztalható korrupció elleni küzdelemről szóló 2003/568/IB kerethatározatának (HL L 192., 2003.7.31</w:t>
      </w:r>
      <w:proofErr w:type="gramStart"/>
      <w:r w:rsidRPr="00B67E49">
        <w:rPr>
          <w:rFonts w:ascii="Tahoma" w:hAnsi="Tahoma" w:cs="Tahoma"/>
          <w:sz w:val="16"/>
          <w:szCs w:val="16"/>
        </w:rPr>
        <w:t>.,</w:t>
      </w:r>
      <w:proofErr w:type="gramEnd"/>
      <w:r w:rsidRPr="00B67E49">
        <w:rPr>
          <w:rFonts w:ascii="Tahoma" w:hAnsi="Tahoma" w:cs="Tahoma"/>
          <w:sz w:val="16"/>
          <w:szCs w:val="16"/>
        </w:rPr>
        <w:t xml:space="preserve"> 54. o.) 2. cikke (1) bekezdésében meghatározottak szerint. Ez a kizárási ok magában foglalja az ajánlatkérő szerv (közszolgáltató ajánlatkérő) vagy a gazdasági szereplő nemzeti jogában meghatározott korrupciót is.</w:t>
      </w:r>
    </w:p>
  </w:footnote>
  <w:footnote w:id="24">
    <w:p w14:paraId="684C1902"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 Európai Közösségek pénzügyi érdekeinek védelméről szóló egyezmény 1. cikke értelmében (HL C 316., 1995.11.27</w:t>
      </w:r>
      <w:proofErr w:type="gramStart"/>
      <w:r w:rsidRPr="00B67E49">
        <w:rPr>
          <w:rFonts w:ascii="Tahoma" w:hAnsi="Tahoma" w:cs="Tahoma"/>
          <w:sz w:val="16"/>
          <w:szCs w:val="16"/>
        </w:rPr>
        <w:t>.,</w:t>
      </w:r>
      <w:proofErr w:type="gramEnd"/>
      <w:r w:rsidRPr="00B67E49">
        <w:rPr>
          <w:rFonts w:ascii="Tahoma" w:hAnsi="Tahoma" w:cs="Tahoma"/>
          <w:sz w:val="16"/>
          <w:szCs w:val="16"/>
        </w:rPr>
        <w:t xml:space="preserve"> 48. o.)</w:t>
      </w:r>
    </w:p>
  </w:footnote>
  <w:footnote w:id="25">
    <w:p w14:paraId="4A6850EB"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terrorizmus elleni küzdelemről szóló, 2002. június 13-i 2002/475/IB tanácsi kerethatározat (HL L 164., 2002.6.22</w:t>
      </w:r>
      <w:proofErr w:type="gramStart"/>
      <w:r w:rsidRPr="00B67E49">
        <w:rPr>
          <w:rFonts w:ascii="Tahoma" w:hAnsi="Tahoma" w:cs="Tahoma"/>
          <w:sz w:val="16"/>
          <w:szCs w:val="16"/>
        </w:rPr>
        <w:t>.,</w:t>
      </w:r>
      <w:proofErr w:type="gramEnd"/>
      <w:r w:rsidRPr="00B67E49">
        <w:rPr>
          <w:rFonts w:ascii="Tahoma" w:hAnsi="Tahoma" w:cs="Tahoma"/>
          <w:sz w:val="16"/>
          <w:szCs w:val="16"/>
        </w:rPr>
        <w:t xml:space="preserve"> 3. o.) 1. és 3. cikkében meghatározottak szerint. Ez a kizárási ok magában foglalja az említett kerethatározat 4. cikke szerinti, bűncselekményre való felbujtást, bűnsegélyt vagy kísérletet.</w:t>
      </w:r>
    </w:p>
  </w:footnote>
  <w:footnote w:id="26">
    <w:p w14:paraId="1EF5367E"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B67E49">
        <w:rPr>
          <w:rStyle w:val="DeltaViewInsertion"/>
          <w:rFonts w:ascii="Tahoma" w:hAnsi="Tahoma" w:cs="Tahoma"/>
          <w:sz w:val="16"/>
          <w:szCs w:val="16"/>
        </w:rPr>
        <w:t xml:space="preserve"> (HL L 309., 2005.11.25</w:t>
      </w:r>
      <w:proofErr w:type="gramStart"/>
      <w:r w:rsidRPr="00B67E49">
        <w:rPr>
          <w:rStyle w:val="DeltaViewInsertion"/>
          <w:rFonts w:ascii="Tahoma" w:hAnsi="Tahoma" w:cs="Tahoma"/>
          <w:sz w:val="16"/>
          <w:szCs w:val="16"/>
        </w:rPr>
        <w:t>.,</w:t>
      </w:r>
      <w:proofErr w:type="gramEnd"/>
      <w:r w:rsidRPr="00B67E49">
        <w:rPr>
          <w:rStyle w:val="DeltaViewInsertion"/>
          <w:rFonts w:ascii="Tahoma" w:hAnsi="Tahoma" w:cs="Tahoma"/>
          <w:sz w:val="16"/>
          <w:szCs w:val="16"/>
        </w:rPr>
        <w:t xml:space="preserve"> 15. o.) 1. cikkében meghatározottak szerint.</w:t>
      </w:r>
    </w:p>
  </w:footnote>
  <w:footnote w:id="27">
    <w:p w14:paraId="40384190"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b/>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Style w:val="DeltaViewInsertion"/>
          <w:rFonts w:ascii="Tahoma" w:hAnsi="Tahoma" w:cs="Tahoma"/>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w:t>
      </w:r>
      <w:proofErr w:type="gramStart"/>
      <w:r w:rsidRPr="00B67E49">
        <w:rPr>
          <w:rStyle w:val="DeltaViewInsertion"/>
          <w:rFonts w:ascii="Tahoma" w:hAnsi="Tahoma" w:cs="Tahoma"/>
          <w:sz w:val="16"/>
          <w:szCs w:val="16"/>
        </w:rPr>
        <w:t>.,</w:t>
      </w:r>
      <w:proofErr w:type="gramEnd"/>
      <w:r w:rsidRPr="00B67E49">
        <w:rPr>
          <w:rStyle w:val="DeltaViewInsertion"/>
          <w:rFonts w:ascii="Tahoma" w:hAnsi="Tahoma" w:cs="Tahoma"/>
          <w:sz w:val="16"/>
          <w:szCs w:val="16"/>
        </w:rPr>
        <w:t xml:space="preserve"> 1. o.) 2. cikkében meghatározottak szerint.</w:t>
      </w:r>
    </w:p>
  </w:footnote>
  <w:footnote w:id="28">
    <w:p w14:paraId="4937F738"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29">
    <w:p w14:paraId="03140B3F"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30">
    <w:p w14:paraId="33001294"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31">
    <w:p w14:paraId="24D5956E"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2014/24/EU irányelv 57. cikke (6) bekezdését végrehajtó nemzeti rendelkezésekkel összhangban.</w:t>
      </w:r>
    </w:p>
  </w:footnote>
  <w:footnote w:id="32">
    <w:p w14:paraId="30D26964"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33">
    <w:p w14:paraId="1321DF4C"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34">
    <w:p w14:paraId="15802268"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Lásd a 2014/24/EU irányelv 57. cikkének (4) bekezdését.</w:t>
      </w:r>
    </w:p>
  </w:footnote>
  <w:footnote w:id="35">
    <w:p w14:paraId="6FB4A14E"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E közbeszerzés alkalmazásában a nemzeti jogban, a vonatkozó hirdetményben vagy a közbeszerzési dokumentumokban vagy a 2014/24/EU irányelv 18. cikke (2) bekezdésében hivatkozottak szerint</w:t>
      </w:r>
    </w:p>
  </w:footnote>
  <w:footnote w:id="36">
    <w:p w14:paraId="7F9D3002"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Lásd a nemzeti jogot, a vonatkozó hirdetményt vagy a közbeszerzési dokumentumokat.</w:t>
      </w:r>
    </w:p>
  </w:footnote>
  <w:footnote w:id="37">
    <w:p w14:paraId="4C47B489"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Ezt az információt </w:t>
      </w:r>
      <w:r w:rsidRPr="00B67E49">
        <w:rPr>
          <w:rFonts w:ascii="Tahoma" w:hAnsi="Tahoma" w:cs="Tahoma"/>
          <w:b/>
          <w:sz w:val="16"/>
          <w:szCs w:val="16"/>
        </w:rPr>
        <w:t>nem</w:t>
      </w:r>
      <w:r w:rsidRPr="00B67E49">
        <w:rPr>
          <w:rFonts w:ascii="Tahoma" w:hAnsi="Tahoma" w:cs="Tahoma"/>
          <w:sz w:val="16"/>
          <w:szCs w:val="16"/>
        </w:rPr>
        <w:t xml:space="preserve"> kell megadni abban az esetben, ha az </w:t>
      </w:r>
      <w:r w:rsidRPr="00B67E49">
        <w:rPr>
          <w:rFonts w:ascii="Tahoma" w:hAnsi="Tahoma" w:cs="Tahoma"/>
          <w:i/>
          <w:sz w:val="16"/>
          <w:szCs w:val="16"/>
        </w:rPr>
        <w:t>a)–f)</w:t>
      </w:r>
      <w:r w:rsidRPr="00B67E49">
        <w:rPr>
          <w:rFonts w:ascii="Tahoma" w:hAnsi="Tahoma" w:cs="Tahoma"/>
          <w:sz w:val="16"/>
          <w:szCs w:val="16"/>
        </w:rPr>
        <w:t xml:space="preserve"> pontokban fölsorolt esetek valamelyikében a gazdasági szereplők kizárását a nemzeti jog </w:t>
      </w:r>
      <w:r w:rsidRPr="00B67E49">
        <w:rPr>
          <w:rFonts w:ascii="Tahoma" w:hAnsi="Tahoma" w:cs="Tahoma"/>
          <w:b/>
          <w:sz w:val="16"/>
          <w:szCs w:val="16"/>
          <w:u w:val="single"/>
        </w:rPr>
        <w:t>kötelezővé</w:t>
      </w:r>
      <w:r w:rsidRPr="00B67E49">
        <w:rPr>
          <w:rFonts w:ascii="Tahoma" w:hAnsi="Tahoma" w:cs="Tahoma"/>
          <w:sz w:val="16"/>
          <w:szCs w:val="16"/>
        </w:rPr>
        <w:t xml:space="preserve"> tette </w:t>
      </w:r>
      <w:r w:rsidRPr="00B67E49">
        <w:rPr>
          <w:rFonts w:ascii="Tahoma" w:hAnsi="Tahoma" w:cs="Tahoma"/>
          <w:b/>
          <w:sz w:val="16"/>
          <w:szCs w:val="16"/>
        </w:rPr>
        <w:t>az eltérés lehetősége nélkül</w:t>
      </w:r>
      <w:r w:rsidRPr="00B67E49">
        <w:rPr>
          <w:rFonts w:ascii="Tahoma" w:hAnsi="Tahoma" w:cs="Tahoma"/>
          <w:sz w:val="16"/>
          <w:szCs w:val="16"/>
        </w:rPr>
        <w:t xml:space="preserve"> abban az esetben, ha a gazdasági szereplő mindazonáltal képes a szerződés teljesítésére.</w:t>
      </w:r>
    </w:p>
  </w:footnote>
  <w:footnote w:id="38">
    <w:p w14:paraId="75E5D6B0"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Adott esetben lásd a nemzeti jog, a vonatkozó hirdetmény vagy a közbeszerzési dokumentumok meghatározásait.</w:t>
      </w:r>
    </w:p>
  </w:footnote>
  <w:footnote w:id="39">
    <w:p w14:paraId="0D6A25DC"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A nemzeti jogban, a vonatkozó hirdetményben vagy a közbeszerzési dokumentumokban jelzettek szerint.</w:t>
      </w:r>
    </w:p>
  </w:footnote>
  <w:footnote w:id="40">
    <w:p w14:paraId="3C3B2F94"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41">
    <w:p w14:paraId="459D259E"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 2014/24/EU irányelv XI. mellékletében leírtak szerint </w:t>
      </w:r>
      <w:r w:rsidRPr="00B67E49">
        <w:rPr>
          <w:rFonts w:ascii="Tahoma" w:hAnsi="Tahoma" w:cs="Tahoma"/>
          <w:b/>
          <w:i/>
          <w:sz w:val="16"/>
          <w:szCs w:val="16"/>
        </w:rPr>
        <w:t>egyes tagállamok gazdasági szereplőinek egyes esetekben az adott mellékletben meghatározott egyéb követelményeknek is meg kell felelniük</w:t>
      </w:r>
      <w:r w:rsidRPr="00B67E49">
        <w:rPr>
          <w:rFonts w:ascii="Tahoma" w:hAnsi="Tahoma" w:cs="Tahoma"/>
          <w:sz w:val="16"/>
          <w:szCs w:val="16"/>
        </w:rPr>
        <w:t>.</w:t>
      </w:r>
    </w:p>
  </w:footnote>
  <w:footnote w:id="42">
    <w:p w14:paraId="38B90AF8"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Csak amennyiben a vonatkozó hirdetmény vagy a közbeszerzési dokumentumok lehetővé teszik.</w:t>
      </w:r>
    </w:p>
  </w:footnote>
  <w:footnote w:id="43">
    <w:p w14:paraId="2DE6AD81"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Csak amennyiben a vonatkozó hirdetmény vagy a közbeszerzési dokumentumok lehetővé teszik.</w:t>
      </w:r>
    </w:p>
  </w:footnote>
  <w:footnote w:id="44">
    <w:p w14:paraId="059AE670"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Pl. az eszközök és a források aránya.</w:t>
      </w:r>
    </w:p>
  </w:footnote>
  <w:footnote w:id="45">
    <w:p w14:paraId="22870F7C"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Pl. az eszközök és a források aránya.</w:t>
      </w:r>
    </w:p>
  </w:footnote>
  <w:footnote w:id="46">
    <w:p w14:paraId="3269D5C0"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47">
    <w:p w14:paraId="2139E817"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Az ajánlatkérő szervek nem </w:t>
      </w:r>
      <w:proofErr w:type="gramStart"/>
      <w:r w:rsidRPr="00B67E49">
        <w:rPr>
          <w:rFonts w:ascii="Tahoma" w:hAnsi="Tahoma" w:cs="Tahoma"/>
          <w:sz w:val="16"/>
          <w:szCs w:val="16"/>
        </w:rPr>
        <w:t>több, mint</w:t>
      </w:r>
      <w:proofErr w:type="gramEnd"/>
      <w:r w:rsidRPr="00B67E49">
        <w:rPr>
          <w:rFonts w:ascii="Tahoma" w:hAnsi="Tahoma" w:cs="Tahoma"/>
          <w:sz w:val="16"/>
          <w:szCs w:val="16"/>
        </w:rPr>
        <w:t xml:space="preserve"> öt évet </w:t>
      </w:r>
      <w:r w:rsidRPr="00B67E49">
        <w:rPr>
          <w:rFonts w:ascii="Tahoma" w:hAnsi="Tahoma" w:cs="Tahoma"/>
          <w:b/>
          <w:sz w:val="16"/>
          <w:szCs w:val="16"/>
        </w:rPr>
        <w:t>írhatnak elő</w:t>
      </w:r>
      <w:r w:rsidRPr="00B67E49">
        <w:rPr>
          <w:rFonts w:ascii="Tahoma" w:hAnsi="Tahoma" w:cs="Tahoma"/>
          <w:sz w:val="16"/>
          <w:szCs w:val="16"/>
        </w:rPr>
        <w:t xml:space="preserve">, és </w:t>
      </w:r>
      <w:r w:rsidRPr="00B67E49">
        <w:rPr>
          <w:rFonts w:ascii="Tahoma" w:hAnsi="Tahoma" w:cs="Tahoma"/>
          <w:b/>
          <w:sz w:val="16"/>
          <w:szCs w:val="16"/>
        </w:rPr>
        <w:t>elfogadhatnak</w:t>
      </w:r>
      <w:r w:rsidRPr="00B67E49">
        <w:rPr>
          <w:rFonts w:ascii="Tahoma" w:hAnsi="Tahoma" w:cs="Tahoma"/>
          <w:sz w:val="16"/>
          <w:szCs w:val="16"/>
        </w:rPr>
        <w:t xml:space="preserve"> öt évnél </w:t>
      </w:r>
      <w:r w:rsidRPr="00B67E49">
        <w:rPr>
          <w:rFonts w:ascii="Tahoma" w:hAnsi="Tahoma" w:cs="Tahoma"/>
          <w:b/>
          <w:sz w:val="16"/>
          <w:szCs w:val="16"/>
        </w:rPr>
        <w:t>régebbi</w:t>
      </w:r>
      <w:r w:rsidRPr="00B67E49">
        <w:rPr>
          <w:rFonts w:ascii="Tahoma" w:hAnsi="Tahoma" w:cs="Tahoma"/>
          <w:sz w:val="16"/>
          <w:szCs w:val="16"/>
        </w:rPr>
        <w:t xml:space="preserve"> tapasztalatot.</w:t>
      </w:r>
    </w:p>
  </w:footnote>
  <w:footnote w:id="48">
    <w:p w14:paraId="45897CD1"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Az ajánlatkérő szervek nem </w:t>
      </w:r>
      <w:proofErr w:type="gramStart"/>
      <w:r w:rsidRPr="00B67E49">
        <w:rPr>
          <w:rFonts w:ascii="Tahoma" w:hAnsi="Tahoma" w:cs="Tahoma"/>
          <w:sz w:val="16"/>
          <w:szCs w:val="16"/>
        </w:rPr>
        <w:t>több, mint</w:t>
      </w:r>
      <w:proofErr w:type="gramEnd"/>
      <w:r w:rsidRPr="00B67E49">
        <w:rPr>
          <w:rFonts w:ascii="Tahoma" w:hAnsi="Tahoma" w:cs="Tahoma"/>
          <w:sz w:val="16"/>
          <w:szCs w:val="16"/>
        </w:rPr>
        <w:t xml:space="preserve"> három évet </w:t>
      </w:r>
      <w:r w:rsidRPr="00B67E49">
        <w:rPr>
          <w:rFonts w:ascii="Tahoma" w:hAnsi="Tahoma" w:cs="Tahoma"/>
          <w:b/>
          <w:sz w:val="16"/>
          <w:szCs w:val="16"/>
        </w:rPr>
        <w:t>írhatnak elő</w:t>
      </w:r>
      <w:r w:rsidRPr="00B67E49">
        <w:rPr>
          <w:rFonts w:ascii="Tahoma" w:hAnsi="Tahoma" w:cs="Tahoma"/>
          <w:sz w:val="16"/>
          <w:szCs w:val="16"/>
        </w:rPr>
        <w:t xml:space="preserve">, és </w:t>
      </w:r>
      <w:r w:rsidRPr="00B67E49">
        <w:rPr>
          <w:rFonts w:ascii="Tahoma" w:hAnsi="Tahoma" w:cs="Tahoma"/>
          <w:b/>
          <w:sz w:val="16"/>
          <w:szCs w:val="16"/>
        </w:rPr>
        <w:t>elfogadhatnak</w:t>
      </w:r>
      <w:r w:rsidRPr="00B67E49">
        <w:rPr>
          <w:rFonts w:ascii="Tahoma" w:hAnsi="Tahoma" w:cs="Tahoma"/>
          <w:sz w:val="16"/>
          <w:szCs w:val="16"/>
        </w:rPr>
        <w:t xml:space="preserve"> három évnél </w:t>
      </w:r>
      <w:r w:rsidRPr="00B67E49">
        <w:rPr>
          <w:rFonts w:ascii="Tahoma" w:hAnsi="Tahoma" w:cs="Tahoma"/>
          <w:b/>
          <w:sz w:val="16"/>
          <w:szCs w:val="16"/>
        </w:rPr>
        <w:t>régebbi</w:t>
      </w:r>
      <w:r w:rsidRPr="00B67E49">
        <w:rPr>
          <w:rFonts w:ascii="Tahoma" w:hAnsi="Tahoma" w:cs="Tahoma"/>
          <w:sz w:val="16"/>
          <w:szCs w:val="16"/>
        </w:rPr>
        <w:t xml:space="preserve"> tapasztalatot.</w:t>
      </w:r>
    </w:p>
  </w:footnote>
  <w:footnote w:id="49">
    <w:p w14:paraId="46863C2F"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Vagyis </w:t>
      </w:r>
      <w:r w:rsidRPr="00B67E49">
        <w:rPr>
          <w:rFonts w:ascii="Tahoma" w:hAnsi="Tahoma" w:cs="Tahoma"/>
          <w:b/>
          <w:sz w:val="16"/>
          <w:szCs w:val="16"/>
          <w:u w:val="single"/>
        </w:rPr>
        <w:t>minden</w:t>
      </w:r>
      <w:r w:rsidRPr="00B67E49">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50">
    <w:p w14:paraId="26BFC43F"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1">
    <w:p w14:paraId="25D87151"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52">
    <w:p w14:paraId="7B7FEE63"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Felhívjuk a figyelmet, hogy amennyiben a gazdasági szereplő úgy </w:t>
      </w:r>
      <w:r w:rsidRPr="00B67E49">
        <w:rPr>
          <w:rFonts w:ascii="Tahoma" w:hAnsi="Tahoma" w:cs="Tahoma"/>
          <w:b/>
          <w:sz w:val="16"/>
          <w:szCs w:val="16"/>
        </w:rPr>
        <w:t>határozott</w:t>
      </w:r>
      <w:r w:rsidRPr="00B67E49">
        <w:rPr>
          <w:rFonts w:ascii="Tahoma" w:hAnsi="Tahoma" w:cs="Tahoma"/>
          <w:sz w:val="16"/>
          <w:szCs w:val="16"/>
        </w:rPr>
        <w:t xml:space="preserve">, hogy a szerződés egy részére alvállalkozói szerződést köt, </w:t>
      </w:r>
      <w:r w:rsidRPr="00B67E49">
        <w:rPr>
          <w:rFonts w:ascii="Tahoma" w:hAnsi="Tahoma" w:cs="Tahoma"/>
          <w:b/>
          <w:sz w:val="16"/>
          <w:szCs w:val="16"/>
        </w:rPr>
        <w:t>és</w:t>
      </w:r>
      <w:r w:rsidRPr="00B67E49">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3">
    <w:p w14:paraId="75E9547B"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egyértelműen adja meg, melyik elemre vonatkozik a válasz.</w:t>
      </w:r>
    </w:p>
  </w:footnote>
  <w:footnote w:id="54">
    <w:p w14:paraId="135AF117"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55">
    <w:p w14:paraId="22DFC351"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56">
    <w:p w14:paraId="7D54CA98"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Feltéve, hogy a gazdasági szereplő megadta a szükséges információt </w:t>
      </w:r>
      <w:r w:rsidRPr="00B67E49">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B67E49">
        <w:rPr>
          <w:rFonts w:ascii="Tahoma" w:hAnsi="Tahoma" w:cs="Tahoma"/>
          <w:sz w:val="16"/>
          <w:szCs w:val="16"/>
        </w:rPr>
        <w:t xml:space="preserve"> </w:t>
      </w:r>
    </w:p>
  </w:footnote>
  <w:footnote w:id="57">
    <w:p w14:paraId="38ED370F" w14:textId="77777777" w:rsidR="00155BF3" w:rsidRPr="00B67E49" w:rsidRDefault="00155BF3"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 2014/24/EU irányelv 59. cikke (5) bekezdése második </w:t>
      </w:r>
      <w:proofErr w:type="spellStart"/>
      <w:r w:rsidRPr="00B67E49">
        <w:rPr>
          <w:rFonts w:ascii="Tahoma" w:hAnsi="Tahoma" w:cs="Tahoma"/>
          <w:sz w:val="16"/>
          <w:szCs w:val="16"/>
        </w:rPr>
        <w:t>albekezdésének</w:t>
      </w:r>
      <w:proofErr w:type="spellEnd"/>
      <w:r w:rsidRPr="00B67E49">
        <w:rPr>
          <w:rFonts w:ascii="Tahoma" w:hAnsi="Tahoma" w:cs="Tahoma"/>
          <w:sz w:val="16"/>
          <w:szCs w:val="16"/>
        </w:rPr>
        <w:t xml:space="preserve"> nemzeti végrehajtásától függően.</w:t>
      </w:r>
    </w:p>
  </w:footnote>
  <w:footnote w:id="58">
    <w:p w14:paraId="4DE676F2" w14:textId="3AC2D816" w:rsidR="00155BF3" w:rsidRPr="00AD29CE" w:rsidRDefault="00155BF3" w:rsidP="00941797">
      <w:pPr>
        <w:pStyle w:val="Lbjegyzetszveg"/>
        <w:jc w:val="both"/>
        <w:rPr>
          <w:rFonts w:ascii="Times" w:hAnsi="Times" w:cs="Times"/>
          <w:sz w:val="16"/>
          <w:szCs w:val="16"/>
        </w:rPr>
      </w:pPr>
      <w:r w:rsidRPr="00AD29CE">
        <w:rPr>
          <w:rStyle w:val="Lbjegyzet-hivatkozs"/>
          <w:rFonts w:ascii="Times" w:hAnsi="Times" w:cs="Times"/>
          <w:sz w:val="16"/>
          <w:szCs w:val="16"/>
        </w:rPr>
        <w:footnoteRef/>
      </w:r>
      <w:r w:rsidRPr="00AD29CE">
        <w:rPr>
          <w:rFonts w:ascii="Times" w:hAnsi="Times" w:cs="Times"/>
          <w:sz w:val="16"/>
          <w:szCs w:val="16"/>
        </w:rPr>
        <w:t xml:space="preserve"> </w:t>
      </w:r>
      <w:r w:rsidRPr="00AD29CE">
        <w:rPr>
          <w:rFonts w:ascii="Times" w:hAnsi="Times" w:cs="Times"/>
          <w:b/>
          <w:sz w:val="16"/>
          <w:szCs w:val="16"/>
        </w:rPr>
        <w:t>Nem Magyarországon</w:t>
      </w:r>
      <w:r w:rsidRPr="00AD29CE">
        <w:rPr>
          <w:rFonts w:ascii="Times" w:hAnsi="Times" w:cs="Times"/>
          <w:sz w:val="16"/>
          <w:szCs w:val="16"/>
        </w:rPr>
        <w:t xml:space="preserve"> letelepedett ajánlattevőnek a kizáró okok fenn nem állását a 321/2015. (X.30) Kormányrendelet rendelkezéseinek megfelelően kell igazolnia. </w:t>
      </w:r>
    </w:p>
  </w:footnote>
  <w:footnote w:id="59">
    <w:p w14:paraId="1D6E019A" w14:textId="15EE301B" w:rsidR="00155BF3" w:rsidRPr="007F1468" w:rsidRDefault="00155BF3" w:rsidP="00D14AB7">
      <w:pPr>
        <w:pStyle w:val="Lbjegyzetszveg"/>
        <w:jc w:val="both"/>
        <w:rPr>
          <w:sz w:val="16"/>
          <w:szCs w:val="16"/>
        </w:rPr>
      </w:pPr>
      <w:r w:rsidRPr="007F1468">
        <w:rPr>
          <w:rStyle w:val="Lbjegyzet-hivatkozs"/>
          <w:sz w:val="16"/>
          <w:szCs w:val="16"/>
        </w:rPr>
        <w:footnoteRef/>
      </w:r>
      <w:r w:rsidRPr="007F1468">
        <w:rPr>
          <w:sz w:val="16"/>
          <w:szCs w:val="16"/>
        </w:rPr>
        <w:t xml:space="preserve"> </w:t>
      </w:r>
      <w:r w:rsidRPr="007F1468">
        <w:rPr>
          <w:b/>
          <w:sz w:val="16"/>
          <w:szCs w:val="16"/>
        </w:rPr>
        <w:t>Nem Magyarországon</w:t>
      </w:r>
      <w:r w:rsidRPr="007F1468">
        <w:rPr>
          <w:sz w:val="16"/>
          <w:szCs w:val="16"/>
        </w:rPr>
        <w:t xml:space="preserve"> letelepedett ajánlattevőnek a kizáró okok fenn</w:t>
      </w:r>
      <w:r>
        <w:rPr>
          <w:sz w:val="16"/>
          <w:szCs w:val="16"/>
        </w:rPr>
        <w:t xml:space="preserve"> nem állását a 321/2015. (X.30</w:t>
      </w:r>
      <w:r w:rsidRPr="007F1468">
        <w:rPr>
          <w:sz w:val="16"/>
          <w:szCs w:val="16"/>
        </w:rPr>
        <w:t>) Kormányrendelet rendelkezéseinek megfelelően kell igazolnia;</w:t>
      </w:r>
    </w:p>
  </w:footnote>
  <w:footnote w:id="60">
    <w:p w14:paraId="204022B3" w14:textId="77777777" w:rsidR="00155BF3" w:rsidRPr="007F1468" w:rsidRDefault="00155BF3" w:rsidP="00D14AB7">
      <w:pPr>
        <w:pStyle w:val="Lbjegyzetszveg"/>
        <w:rPr>
          <w:sz w:val="16"/>
          <w:szCs w:val="16"/>
        </w:rPr>
      </w:pPr>
      <w:r w:rsidRPr="007F1468">
        <w:rPr>
          <w:rStyle w:val="Lbjegyzet-hivatkozs"/>
          <w:sz w:val="16"/>
          <w:szCs w:val="16"/>
        </w:rPr>
        <w:footnoteRef/>
      </w:r>
      <w:r w:rsidRPr="007F1468">
        <w:rPr>
          <w:sz w:val="16"/>
          <w:szCs w:val="16"/>
        </w:rPr>
        <w:t xml:space="preserve"> Kérjük a megfelelő részt aláhúzni!</w:t>
      </w:r>
    </w:p>
  </w:footnote>
  <w:footnote w:id="61">
    <w:p w14:paraId="761A4A15" w14:textId="6998F133" w:rsidR="00155BF3" w:rsidRPr="00022D5E" w:rsidRDefault="00155BF3" w:rsidP="00D14AB7">
      <w:pPr>
        <w:pStyle w:val="Lbjegyzetszveg"/>
        <w:rPr>
          <w:sz w:val="16"/>
          <w:szCs w:val="16"/>
        </w:rPr>
      </w:pPr>
      <w:r w:rsidRPr="007F1468">
        <w:rPr>
          <w:rStyle w:val="Lbjegyzet-hivatkozs"/>
          <w:sz w:val="16"/>
          <w:szCs w:val="16"/>
        </w:rPr>
        <w:footnoteRef/>
      </w:r>
      <w:r w:rsidRPr="007F1468">
        <w:rPr>
          <w:sz w:val="16"/>
          <w:szCs w:val="16"/>
        </w:rPr>
        <w:t xml:space="preserve"> Kérjük a megfelelő részt aláhúzni!</w:t>
      </w:r>
    </w:p>
  </w:footnote>
  <w:footnote w:id="62">
    <w:p w14:paraId="69A5B3F1" w14:textId="77777777" w:rsidR="00155BF3" w:rsidRPr="00EC5BFC" w:rsidRDefault="00155BF3" w:rsidP="00EC5BFC">
      <w:pPr>
        <w:pStyle w:val="NormlWeb"/>
        <w:spacing w:before="0" w:beforeAutospacing="0" w:after="0" w:afterAutospacing="0"/>
        <w:ind w:right="150"/>
        <w:jc w:val="both"/>
        <w:rPr>
          <w:sz w:val="16"/>
          <w:szCs w:val="16"/>
        </w:rPr>
      </w:pPr>
      <w:r w:rsidRPr="00EC5BFC">
        <w:rPr>
          <w:rStyle w:val="Lbjegyzet-hivatkozs"/>
          <w:sz w:val="16"/>
          <w:szCs w:val="16"/>
        </w:rPr>
        <w:footnoteRef/>
      </w:r>
      <w:r w:rsidRPr="00EC5BFC">
        <w:rPr>
          <w:sz w:val="16"/>
          <w:szCs w:val="16"/>
        </w:rPr>
        <w:t xml:space="preserve">.A Magyarországon letelepedett ajánlattevő, közös ajánlattétel esetén a közös ajánlattevők külön-külön teszik meg </w:t>
      </w:r>
      <w:r w:rsidRPr="00EC5BFC">
        <w:rPr>
          <w:b/>
          <w:sz w:val="16"/>
          <w:szCs w:val="16"/>
        </w:rPr>
        <w:t>közjegyző vagy gazdasági, illetve szakmai kamara által hitelesített nyilatkozat</w:t>
      </w:r>
      <w:r w:rsidRPr="00EC5BFC">
        <w:rPr>
          <w:sz w:val="16"/>
          <w:szCs w:val="16"/>
        </w:rPr>
        <w:t xml:space="preserve"> formájában.</w:t>
      </w:r>
    </w:p>
  </w:footnote>
  <w:footnote w:id="63">
    <w:p w14:paraId="0E662563" w14:textId="77777777" w:rsidR="00155BF3" w:rsidRPr="003A167C" w:rsidRDefault="00155BF3" w:rsidP="00941797">
      <w:pPr>
        <w:pStyle w:val="Lbjegyzetszveg"/>
        <w:jc w:val="both"/>
        <w:rPr>
          <w:rFonts w:ascii="Verdana" w:hAnsi="Verdana"/>
          <w:sz w:val="16"/>
          <w:szCs w:val="16"/>
        </w:rPr>
      </w:pPr>
      <w:r w:rsidRPr="003A167C">
        <w:rPr>
          <w:rStyle w:val="Lbjegyzet-hivatkozs"/>
          <w:rFonts w:ascii="Verdana" w:hAnsi="Verdana"/>
          <w:sz w:val="16"/>
          <w:szCs w:val="16"/>
        </w:rPr>
        <w:footnoteRef/>
      </w:r>
      <w:r w:rsidRPr="003A167C">
        <w:rPr>
          <w:rFonts w:ascii="Verdana" w:hAnsi="Verdana"/>
          <w:sz w:val="16"/>
          <w:szCs w:val="16"/>
        </w:rPr>
        <w:t xml:space="preserve"> Ezt a nyilatkozatot azon ajánlattevőnek, kapacitást rendelékezésre bocsátó szervezetnek kell külön-külön benyújtania, amely az alkalmassági feltétel teljesítését igazolja.</w:t>
      </w:r>
    </w:p>
  </w:footnote>
  <w:footnote w:id="64">
    <w:p w14:paraId="7FB4FA23" w14:textId="77777777" w:rsidR="00155BF3" w:rsidRPr="00AA3D98" w:rsidRDefault="00155BF3" w:rsidP="00941797">
      <w:pPr>
        <w:pStyle w:val="Lbjegyzetszveg"/>
        <w:rPr>
          <w:sz w:val="18"/>
          <w:szCs w:val="18"/>
        </w:rPr>
      </w:pPr>
      <w:r w:rsidRPr="00AA3D98">
        <w:rPr>
          <w:rStyle w:val="Lbjegyzet-hivatkozs"/>
          <w:sz w:val="18"/>
          <w:szCs w:val="18"/>
        </w:rPr>
        <w:footnoteRef/>
      </w:r>
      <w:r w:rsidRPr="00AA3D98">
        <w:rPr>
          <w:sz w:val="18"/>
          <w:szCs w:val="18"/>
        </w:rPr>
        <w:t xml:space="preserve"> Olyan telefax elérhetőség, amely a megküldendő dokumentumok fogadására a nap 24 órájában alkalmas.</w:t>
      </w:r>
    </w:p>
  </w:footnote>
  <w:footnote w:id="65">
    <w:p w14:paraId="5CED133D" w14:textId="77777777" w:rsidR="00155BF3" w:rsidRPr="00AA3D98" w:rsidRDefault="00155BF3" w:rsidP="00941797">
      <w:pPr>
        <w:pStyle w:val="Lbjegyzetszveg"/>
        <w:rPr>
          <w:sz w:val="18"/>
          <w:szCs w:val="18"/>
        </w:rPr>
      </w:pPr>
      <w:r w:rsidRPr="00AA3D98">
        <w:rPr>
          <w:rStyle w:val="Lbjegyzet-hivatkozs"/>
          <w:sz w:val="18"/>
          <w:szCs w:val="18"/>
        </w:rPr>
        <w:footnoteRef/>
      </w:r>
      <w:r w:rsidRPr="00AA3D98">
        <w:rPr>
          <w:sz w:val="18"/>
          <w:szCs w:val="18"/>
        </w:rPr>
        <w:t xml:space="preserve"> Kérjük a kiegészítő </w:t>
      </w:r>
      <w:proofErr w:type="gramStart"/>
      <w:r w:rsidRPr="00AA3D98">
        <w:rPr>
          <w:sz w:val="18"/>
          <w:szCs w:val="18"/>
        </w:rPr>
        <w:t>tájékoztatás(</w:t>
      </w:r>
      <w:proofErr w:type="gramEnd"/>
      <w:r w:rsidRPr="00AA3D98">
        <w:rPr>
          <w:sz w:val="18"/>
          <w:szCs w:val="18"/>
        </w:rPr>
        <w:t>ok) iktatószámát feltüntetni szíveskedjen.</w:t>
      </w:r>
    </w:p>
  </w:footnote>
  <w:footnote w:id="66">
    <w:p w14:paraId="4D6E006E" w14:textId="77777777" w:rsidR="00155BF3" w:rsidRPr="009C6A8E" w:rsidRDefault="00155BF3" w:rsidP="00791CC6">
      <w:pPr>
        <w:pStyle w:val="Lbjegyzetszveg"/>
        <w:rPr>
          <w:sz w:val="18"/>
          <w:szCs w:val="18"/>
        </w:rPr>
      </w:pPr>
      <w:r w:rsidRPr="009C6A8E">
        <w:rPr>
          <w:rStyle w:val="Lbjegyzet-hivatkozs"/>
          <w:sz w:val="18"/>
          <w:szCs w:val="18"/>
        </w:rPr>
        <w:footnoteRef/>
      </w:r>
      <w:r w:rsidRPr="009C6A8E">
        <w:rPr>
          <w:sz w:val="18"/>
          <w:szCs w:val="18"/>
        </w:rPr>
        <w:t xml:space="preserve"> Az aláírást megelőzően az ellenjegyzők számának megfelelő sorral bővítendő.</w:t>
      </w:r>
    </w:p>
  </w:footnote>
  <w:footnote w:id="67">
    <w:p w14:paraId="1013549B" w14:textId="77777777" w:rsidR="00155BF3" w:rsidRDefault="00155BF3" w:rsidP="00791CC6">
      <w:pPr>
        <w:pStyle w:val="Lbjegyzetszveg"/>
      </w:pPr>
      <w:r w:rsidRPr="009C6A8E">
        <w:rPr>
          <w:rStyle w:val="Lbjegyzet-hivatkozs"/>
          <w:sz w:val="18"/>
          <w:szCs w:val="18"/>
        </w:rPr>
        <w:footnoteRef/>
      </w:r>
      <w:r w:rsidRPr="009C6A8E">
        <w:rPr>
          <w:sz w:val="18"/>
          <w:szCs w:val="18"/>
        </w:rPr>
        <w:t xml:space="preserve"> Az aláírást megelőzően az ellenjegyzők számának megfelelő sorral bővítendő.</w:t>
      </w:r>
    </w:p>
  </w:footnote>
  <w:footnote w:id="68">
    <w:p w14:paraId="50A16D37" w14:textId="77777777" w:rsidR="00155BF3" w:rsidRDefault="00155BF3" w:rsidP="00791CC6">
      <w:pPr>
        <w:pStyle w:val="Lbjegyzetszveg"/>
      </w:pPr>
    </w:p>
  </w:footnote>
  <w:footnote w:id="69">
    <w:p w14:paraId="5BE7A594" w14:textId="77777777" w:rsidR="00155BF3" w:rsidRPr="00D03323" w:rsidRDefault="00155BF3" w:rsidP="00791CC6">
      <w:pPr>
        <w:pStyle w:val="Lbjegyzetszveg"/>
      </w:pPr>
      <w:r w:rsidRPr="00D03323">
        <w:rPr>
          <w:rStyle w:val="Lbjegyzet-hivatkozs"/>
        </w:rPr>
        <w:footnoteRef/>
      </w:r>
      <w:r w:rsidRPr="00D03323">
        <w:t xml:space="preserve"> Az aláírást megel</w:t>
      </w:r>
      <w:r w:rsidRPr="00D03323">
        <w:rPr>
          <w:rFonts w:hint="eastAsia"/>
        </w:rPr>
        <w:t>ő</w:t>
      </w:r>
      <w:r w:rsidRPr="00D03323">
        <w:t>z</w:t>
      </w:r>
      <w:r w:rsidRPr="00D03323">
        <w:rPr>
          <w:rFonts w:hint="eastAsia"/>
        </w:rPr>
        <w:t>ő</w:t>
      </w:r>
      <w:r w:rsidRPr="00D03323">
        <w:t>en az ellenjegyz</w:t>
      </w:r>
      <w:r w:rsidRPr="00D03323">
        <w:rPr>
          <w:rFonts w:hint="eastAsia"/>
        </w:rPr>
        <w:t>ő</w:t>
      </w:r>
      <w:r w:rsidRPr="00D03323">
        <w:t>k számának megfelel</w:t>
      </w:r>
      <w:r w:rsidRPr="00D03323">
        <w:rPr>
          <w:rFonts w:hint="eastAsia"/>
        </w:rPr>
        <w:t>ő</w:t>
      </w:r>
      <w:r w:rsidRPr="00D03323">
        <w:t xml:space="preserve"> sorral b</w:t>
      </w:r>
      <w:r w:rsidRPr="00D03323">
        <w:rPr>
          <w:rFonts w:hint="eastAsia"/>
        </w:rPr>
        <w:t>ő</w:t>
      </w:r>
      <w:r w:rsidRPr="00D03323">
        <w:t>vítend</w:t>
      </w:r>
      <w:r w:rsidRPr="00D03323">
        <w:rPr>
          <w:rFonts w:hint="eastAsia"/>
        </w:rPr>
        <w:t>ő</w:t>
      </w:r>
      <w:r w:rsidRPr="00D03323">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41B43" w14:textId="5C9E7A7D" w:rsidR="00155BF3" w:rsidRDefault="00155BF3">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4C06AFBB" w14:textId="77777777" w:rsidR="00155BF3" w:rsidRDefault="00155BF3">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B2B05" w14:textId="46CDEF7E" w:rsidR="00155BF3" w:rsidRPr="00F62333" w:rsidRDefault="00155BF3" w:rsidP="005E7F66">
    <w:pPr>
      <w:pStyle w:val="lfej"/>
      <w:framePr w:wrap="around" w:vAnchor="text" w:hAnchor="margin" w:xAlign="center" w:y="1"/>
      <w:jc w:val="right"/>
      <w:rPr>
        <w:rStyle w:val="Oldalszm"/>
        <w:rFonts w:ascii="Verdana" w:hAnsi="Verdana"/>
        <w:sz w:val="18"/>
        <w:szCs w:val="18"/>
      </w:rPr>
    </w:pPr>
  </w:p>
  <w:p w14:paraId="4D7E422C" w14:textId="77777777" w:rsidR="00155BF3" w:rsidRDefault="00155BF3">
    <w:pPr>
      <w:pStyle w:val="lfej"/>
      <w:framePr w:wrap="around" w:vAnchor="text" w:hAnchor="margin" w:xAlign="center" w:y="1"/>
      <w:rPr>
        <w:rStyle w:val="Oldalszm"/>
      </w:rPr>
    </w:pPr>
  </w:p>
  <w:p w14:paraId="7FBD6646" w14:textId="77777777" w:rsidR="00155BF3" w:rsidRDefault="00155BF3" w:rsidP="009A23D4">
    <w:pPr>
      <w:pStyle w:val="lfej"/>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E08C1" w14:textId="77777777" w:rsidR="00155BF3" w:rsidRDefault="00155BF3">
    <w:r>
      <w:c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B60A2" w14:textId="19673628" w:rsidR="00155BF3" w:rsidRDefault="00155BF3" w:rsidP="007F4FA4">
    <w:pPr>
      <w:pStyle w:val="NormlWeb"/>
      <w:spacing w:before="0" w:beforeAutospacing="0" w:after="0" w:afterAutospacing="0"/>
      <w:ind w:right="150"/>
      <w:jc w:val="center"/>
    </w:pPr>
  </w:p>
  <w:p w14:paraId="1FF6FFB8" w14:textId="77777777" w:rsidR="00155BF3" w:rsidRDefault="00155BF3" w:rsidP="007F4FA4">
    <w:pPr>
      <w:pStyle w:val="NormlWeb"/>
      <w:spacing w:before="0" w:beforeAutospacing="0" w:after="0" w:afterAutospacing="0"/>
      <w:ind w:right="150"/>
      <w:jc w:val="center"/>
    </w:pPr>
  </w:p>
  <w:p w14:paraId="61BCF9A7" w14:textId="77777777" w:rsidR="00155BF3" w:rsidRDefault="00155BF3" w:rsidP="007F4FA4">
    <w:pPr>
      <w:pStyle w:val="NormlWeb"/>
      <w:spacing w:before="0" w:beforeAutospacing="0" w:after="0" w:afterAutospacing="0"/>
      <w:ind w:right="150"/>
      <w:jc w:val="center"/>
    </w:pPr>
  </w:p>
  <w:p w14:paraId="29C26445" w14:textId="77777777" w:rsidR="00155BF3" w:rsidRDefault="00155BF3" w:rsidP="007F4FA4">
    <w:pPr>
      <w:pStyle w:val="NormlWeb"/>
      <w:spacing w:before="0" w:beforeAutospacing="0" w:after="0" w:afterAutospacing="0"/>
      <w:ind w:right="150"/>
      <w:jc w:val="center"/>
    </w:pPr>
  </w:p>
  <w:p w14:paraId="218D746C" w14:textId="77777777" w:rsidR="00155BF3" w:rsidRPr="007F4FA4" w:rsidRDefault="00155BF3" w:rsidP="007F4FA4">
    <w:pPr>
      <w:pStyle w:val="lfej"/>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B4DE8" w14:textId="77777777" w:rsidR="00155BF3" w:rsidRDefault="00155BF3">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CE201944"/>
    <w:name w:val="WW8Num1"/>
    <w:lvl w:ilvl="0">
      <w:start w:val="4"/>
      <w:numFmt w:val="lowerLetter"/>
      <w:lvlText w:val="%1)"/>
      <w:lvlJc w:val="left"/>
      <w:pPr>
        <w:tabs>
          <w:tab w:val="num" w:pos="720"/>
        </w:tabs>
        <w:ind w:left="720" w:hanging="360"/>
      </w:pPr>
      <w:rPr>
        <w:rFonts w:cs="Times New Roman" w:hint="default"/>
      </w:rPr>
    </w:lvl>
  </w:abstractNum>
  <w:abstractNum w:abstractNumId="1">
    <w:nsid w:val="00000002"/>
    <w:multiLevelType w:val="multilevel"/>
    <w:tmpl w:val="00000002"/>
    <w:name w:val="WW8Num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7"/>
    <w:multiLevelType w:val="multilevel"/>
    <w:tmpl w:val="8092D5F2"/>
    <w:name w:val="WW8Num7"/>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8"/>
    <w:multiLevelType w:val="multilevel"/>
    <w:tmpl w:val="10B8A09E"/>
    <w:name w:val="WW8Num8"/>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F"/>
    <w:multiLevelType w:val="multilevel"/>
    <w:tmpl w:val="0000000F"/>
    <w:name w:val="WW8Num14"/>
    <w:lvl w:ilvl="0">
      <w:start w:val="1"/>
      <w:numFmt w:val="decimal"/>
      <w:lvlText w:val="%1."/>
      <w:lvlJc w:val="left"/>
      <w:pPr>
        <w:tabs>
          <w:tab w:val="num" w:pos="705"/>
        </w:tabs>
        <w:ind w:left="705" w:hanging="705"/>
      </w:pPr>
      <w:rPr>
        <w:rFonts w:ascii="Symbol" w:hAnsi="Symbol" w:cs="Symbol"/>
      </w:rPr>
    </w:lvl>
    <w:lvl w:ilvl="1">
      <w:start w:val="1"/>
      <w:numFmt w:val="decimal"/>
      <w:lvlText w:val="%1.%2."/>
      <w:lvlJc w:val="left"/>
      <w:pPr>
        <w:tabs>
          <w:tab w:val="num" w:pos="705"/>
        </w:tabs>
        <w:ind w:left="705" w:hanging="705"/>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nsid w:val="010A0981"/>
    <w:multiLevelType w:val="hybridMultilevel"/>
    <w:tmpl w:val="13668284"/>
    <w:lvl w:ilvl="0" w:tplc="CA62A4A6">
      <w:numFmt w:val="bullet"/>
      <w:lvlText w:val="-"/>
      <w:lvlJc w:val="left"/>
      <w:pPr>
        <w:ind w:left="720" w:hanging="360"/>
      </w:pPr>
      <w:rPr>
        <w:rFonts w:ascii="Arial" w:eastAsia="SimSun" w:hAnsi="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028C674B"/>
    <w:multiLevelType w:val="hybridMultilevel"/>
    <w:tmpl w:val="7200DFD8"/>
    <w:lvl w:ilvl="0" w:tplc="030401D4">
      <w:start w:val="1"/>
      <w:numFmt w:val="decimal"/>
      <w:lvlText w:val="11.%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0721218B"/>
    <w:multiLevelType w:val="hybridMultilevel"/>
    <w:tmpl w:val="0C8488CE"/>
    <w:lvl w:ilvl="0" w:tplc="85EC3DD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07266DDF"/>
    <w:multiLevelType w:val="hybridMultilevel"/>
    <w:tmpl w:val="A13884B0"/>
    <w:lvl w:ilvl="0" w:tplc="040E001B">
      <w:start w:val="1"/>
      <w:numFmt w:val="low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07A869B9"/>
    <w:multiLevelType w:val="hybridMultilevel"/>
    <w:tmpl w:val="E38020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08420662"/>
    <w:multiLevelType w:val="multilevel"/>
    <w:tmpl w:val="9DB46842"/>
    <w:styleLink w:val="Stlus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1.3.%1."/>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091E0080"/>
    <w:multiLevelType w:val="hybridMultilevel"/>
    <w:tmpl w:val="88E411B4"/>
    <w:lvl w:ilvl="0" w:tplc="E482038C">
      <w:start w:val="42"/>
      <w:numFmt w:val="bullet"/>
      <w:pStyle w:val="StlusOkeFelsorolas10ptAutomatikus"/>
      <w:lvlText w:val="-"/>
      <w:lvlJc w:val="left"/>
      <w:pPr>
        <w:tabs>
          <w:tab w:val="num" w:pos="720"/>
        </w:tabs>
        <w:ind w:left="720" w:hanging="360"/>
      </w:pPr>
      <w:rPr>
        <w:rFonts w:ascii="Times New Roman" w:eastAsia="Times New Roman" w:hAnsi="Times New Roman" w:cs="Times New Roman" w:hint="default"/>
      </w:rPr>
    </w:lvl>
    <w:lvl w:ilvl="1" w:tplc="040E0019" w:tentative="1">
      <w:start w:val="1"/>
      <w:numFmt w:val="bullet"/>
      <w:lvlText w:val="o"/>
      <w:lvlJc w:val="left"/>
      <w:pPr>
        <w:tabs>
          <w:tab w:val="num" w:pos="1440"/>
        </w:tabs>
        <w:ind w:left="1440" w:hanging="360"/>
      </w:pPr>
      <w:rPr>
        <w:rFonts w:ascii="Courier New" w:hAnsi="Courier New"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13">
    <w:nsid w:val="095C381B"/>
    <w:multiLevelType w:val="hybridMultilevel"/>
    <w:tmpl w:val="857EB8EE"/>
    <w:lvl w:ilvl="0" w:tplc="04F8064C">
      <w:start w:val="1"/>
      <w:numFmt w:val="bullet"/>
      <w:pStyle w:val="Felsorols2"/>
      <w:lvlText w:val=""/>
      <w:lvlJc w:val="left"/>
      <w:pPr>
        <w:tabs>
          <w:tab w:val="num" w:pos="10"/>
        </w:tabs>
        <w:ind w:left="180" w:firstLine="0"/>
      </w:pPr>
      <w:rPr>
        <w:rFonts w:ascii="Symbol" w:hAnsi="Symbol" w:hint="default"/>
        <w:color w:val="auto"/>
      </w:rPr>
    </w:lvl>
    <w:lvl w:ilvl="1" w:tplc="040E0019">
      <w:start w:val="1"/>
      <w:numFmt w:val="bullet"/>
      <w:lvlText w:val=""/>
      <w:lvlJc w:val="left"/>
      <w:pPr>
        <w:tabs>
          <w:tab w:val="num" w:pos="1440"/>
        </w:tabs>
        <w:ind w:left="1440" w:hanging="360"/>
      </w:pPr>
      <w:rPr>
        <w:rFonts w:ascii="Wingdings" w:hAnsi="Wingdings" w:hint="default"/>
        <w:color w:val="auto"/>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14">
    <w:nsid w:val="0A785B50"/>
    <w:multiLevelType w:val="hybridMultilevel"/>
    <w:tmpl w:val="6B343BDE"/>
    <w:lvl w:ilvl="0" w:tplc="48320B22">
      <w:start w:val="1"/>
      <w:numFmt w:val="decimal"/>
      <w:lvlText w:val="14.%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0C2B72B0"/>
    <w:multiLevelType w:val="multilevel"/>
    <w:tmpl w:val="E034B6FE"/>
    <w:styleLink w:val="Stlus8"/>
    <w:lvl w:ilvl="0">
      <w:start w:val="1"/>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792"/>
        </w:tabs>
        <w:ind w:left="792" w:hanging="432"/>
      </w:pPr>
      <w:rPr>
        <w:rFonts w:hint="default"/>
      </w:rPr>
    </w:lvl>
    <w:lvl w:ilvl="2">
      <w:start w:val="1"/>
      <w:numFmt w:val="decimal"/>
      <w:lvlText w:val="%3.4.1"/>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0CBE7551"/>
    <w:multiLevelType w:val="hybridMultilevel"/>
    <w:tmpl w:val="E200C9D6"/>
    <w:lvl w:ilvl="0" w:tplc="AA062968">
      <w:start w:val="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0DE675E8"/>
    <w:multiLevelType w:val="hybridMultilevel"/>
    <w:tmpl w:val="AD9230D0"/>
    <w:lvl w:ilvl="0" w:tplc="9A02DAF0">
      <w:start w:val="1"/>
      <w:numFmt w:val="decimal"/>
      <w:lvlText w:val="13.%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0F7233F2"/>
    <w:multiLevelType w:val="hybridMultilevel"/>
    <w:tmpl w:val="00A64C4E"/>
    <w:lvl w:ilvl="0" w:tplc="E4FC4530">
      <w:start w:val="2"/>
      <w:numFmt w:val="bullet"/>
      <w:lvlText w:val="-"/>
      <w:lvlJc w:val="left"/>
      <w:pPr>
        <w:tabs>
          <w:tab w:val="num" w:pos="1731"/>
        </w:tabs>
        <w:ind w:left="1731" w:hanging="471"/>
      </w:pPr>
      <w:rPr>
        <w:rFonts w:ascii="Calibri" w:eastAsia="Calibri" w:hAnsi="Calibri"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9">
    <w:nsid w:val="101A616F"/>
    <w:multiLevelType w:val="multilevel"/>
    <w:tmpl w:val="49F6B78E"/>
    <w:lvl w:ilvl="0">
      <w:start w:val="20"/>
      <w:numFmt w:val="decimal"/>
      <w:lvlText w:val="%1"/>
      <w:lvlJc w:val="left"/>
      <w:rPr>
        <w:rFonts w:ascii="Lucida Sans Unicode" w:eastAsia="Lucida Sans Unicode" w:hAnsi="Lucida Sans Unicode" w:cs="Lucida Sans Unicode"/>
        <w:b/>
        <w:bCs/>
        <w:i w:val="0"/>
        <w:iCs w:val="0"/>
        <w:smallCaps w:val="0"/>
        <w:strike w:val="0"/>
        <w:color w:val="000000"/>
        <w:spacing w:val="0"/>
        <w:w w:val="100"/>
        <w:position w:val="0"/>
        <w:sz w:val="14"/>
        <w:szCs w:val="14"/>
        <w:u w:val="none"/>
        <w:vertAlign w:val="superscript"/>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04B3BED"/>
    <w:multiLevelType w:val="multilevel"/>
    <w:tmpl w:val="9B966D40"/>
    <w:lvl w:ilvl="0">
      <w:start w:val="6"/>
      <w:numFmt w:val="decimal"/>
      <w:lvlText w:val="%1."/>
      <w:lvlJc w:val="left"/>
      <w:pPr>
        <w:ind w:left="720" w:hanging="360"/>
      </w:pPr>
      <w:rPr>
        <w:rFonts w:hint="default"/>
      </w:rPr>
    </w:lvl>
    <w:lvl w:ilvl="1">
      <w:start w:val="3"/>
      <w:numFmt w:val="decimal"/>
      <w:isLgl/>
      <w:lvlText w:val="%1.%2."/>
      <w:lvlJc w:val="left"/>
      <w:pPr>
        <w:ind w:left="360" w:hanging="36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10AC4AF7"/>
    <w:multiLevelType w:val="hybridMultilevel"/>
    <w:tmpl w:val="5B60F000"/>
    <w:lvl w:ilvl="0" w:tplc="FFFFFFFF">
      <w:start w:val="1"/>
      <w:numFmt w:val="bullet"/>
      <w:pStyle w:val="Hivatkozsjegyzk-fej"/>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2">
    <w:nsid w:val="119F2ACC"/>
    <w:multiLevelType w:val="multilevel"/>
    <w:tmpl w:val="5FACA87C"/>
    <w:lvl w:ilvl="0">
      <w:start w:val="1"/>
      <w:numFmt w:val="upperRoman"/>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124C30A8"/>
    <w:multiLevelType w:val="hybridMultilevel"/>
    <w:tmpl w:val="D110CE0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12DB0DAC"/>
    <w:multiLevelType w:val="hybridMultilevel"/>
    <w:tmpl w:val="188C205C"/>
    <w:lvl w:ilvl="0" w:tplc="AAF61496">
      <w:start w:val="2"/>
      <w:numFmt w:val="decimal"/>
      <w:pStyle w:val="NormlVerdana11sorkizrt"/>
      <w:lvlText w:val="%1."/>
      <w:lvlJc w:val="left"/>
      <w:pPr>
        <w:tabs>
          <w:tab w:val="num" w:pos="717"/>
        </w:tabs>
        <w:ind w:left="717"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5">
    <w:nsid w:val="16F57626"/>
    <w:multiLevelType w:val="multilevel"/>
    <w:tmpl w:val="B4A6F2E8"/>
    <w:styleLink w:val="LFO17"/>
    <w:lvl w:ilvl="0">
      <w:start w:val="1"/>
      <w:numFmt w:val="decimal"/>
      <w:pStyle w:val="okeanujfuggelek"/>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nsid w:val="18AF26F8"/>
    <w:multiLevelType w:val="hybridMultilevel"/>
    <w:tmpl w:val="EC7CE41E"/>
    <w:lvl w:ilvl="0" w:tplc="5C76B84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1A1A1359"/>
    <w:multiLevelType w:val="hybridMultilevel"/>
    <w:tmpl w:val="FFECBE0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1AA862B0"/>
    <w:multiLevelType w:val="multilevel"/>
    <w:tmpl w:val="A052D7D6"/>
    <w:styleLink w:val="LFO20"/>
    <w:lvl w:ilvl="0">
      <w:start w:val="1"/>
      <w:numFmt w:val="decimal"/>
      <w:pStyle w:val="Szmozottlista4"/>
      <w:lvlText w:val="%1."/>
      <w:lvlJc w:val="left"/>
      <w:pPr>
        <w:ind w:left="1209" w:hanging="360"/>
      </w:pPr>
      <w:rPr>
        <w:rFonts w:cs="Times New Roman"/>
      </w:rPr>
    </w:lvl>
    <w:lvl w:ilvl="1">
      <w:start w:val="1"/>
      <w:numFmt w:val="none"/>
      <w:lvlText w:val=""/>
      <w:lvlJc w:val="left"/>
      <w:rPr>
        <w:rFonts w:cs="Times New Roman"/>
      </w:rPr>
    </w:lvl>
    <w:lvl w:ilvl="2">
      <w:start w:val="1"/>
      <w:numFmt w:val="none"/>
      <w:lvlText w:val=""/>
      <w:lvlJc w:val="left"/>
      <w:rPr>
        <w:rFonts w:cs="Times New Roman"/>
      </w:rPr>
    </w:lvl>
    <w:lvl w:ilvl="3">
      <w:start w:val="1"/>
      <w:numFmt w:val="none"/>
      <w:lvlText w:val=""/>
      <w:lvlJc w:val="left"/>
      <w:rPr>
        <w:rFonts w:cs="Times New Roman"/>
      </w:rPr>
    </w:lvl>
    <w:lvl w:ilvl="4">
      <w:start w:val="1"/>
      <w:numFmt w:val="none"/>
      <w:lvlText w:val=""/>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29">
    <w:nsid w:val="1ACB0B51"/>
    <w:multiLevelType w:val="hybridMultilevel"/>
    <w:tmpl w:val="10D645E8"/>
    <w:lvl w:ilvl="0" w:tplc="DFE04478">
      <w:start w:val="1"/>
      <w:numFmt w:val="lowerLetter"/>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30">
    <w:nsid w:val="1B22138C"/>
    <w:multiLevelType w:val="hybridMultilevel"/>
    <w:tmpl w:val="20EA389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1CD70BC1"/>
    <w:multiLevelType w:val="hybridMultilevel"/>
    <w:tmpl w:val="64BAD454"/>
    <w:lvl w:ilvl="0" w:tplc="F5289ABA">
      <w:start w:val="1"/>
      <w:numFmt w:val="decimal"/>
      <w:lvlText w:val="5.%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1F177AA5"/>
    <w:multiLevelType w:val="hybridMultilevel"/>
    <w:tmpl w:val="B9C65A36"/>
    <w:lvl w:ilvl="0" w:tplc="040E000F">
      <w:start w:val="1"/>
      <w:numFmt w:val="decimal"/>
      <w:lvlText w:val="%1."/>
      <w:lvlJc w:val="left"/>
      <w:pPr>
        <w:ind w:left="1290" w:hanging="360"/>
      </w:pPr>
    </w:lvl>
    <w:lvl w:ilvl="1" w:tplc="040E0019" w:tentative="1">
      <w:start w:val="1"/>
      <w:numFmt w:val="lowerLetter"/>
      <w:lvlText w:val="%2."/>
      <w:lvlJc w:val="left"/>
      <w:pPr>
        <w:ind w:left="2010" w:hanging="360"/>
      </w:pPr>
    </w:lvl>
    <w:lvl w:ilvl="2" w:tplc="040E001B" w:tentative="1">
      <w:start w:val="1"/>
      <w:numFmt w:val="lowerRoman"/>
      <w:lvlText w:val="%3."/>
      <w:lvlJc w:val="right"/>
      <w:pPr>
        <w:ind w:left="2730" w:hanging="180"/>
      </w:pPr>
    </w:lvl>
    <w:lvl w:ilvl="3" w:tplc="040E000F" w:tentative="1">
      <w:start w:val="1"/>
      <w:numFmt w:val="decimal"/>
      <w:lvlText w:val="%4."/>
      <w:lvlJc w:val="left"/>
      <w:pPr>
        <w:ind w:left="3450" w:hanging="360"/>
      </w:pPr>
    </w:lvl>
    <w:lvl w:ilvl="4" w:tplc="040E0019" w:tentative="1">
      <w:start w:val="1"/>
      <w:numFmt w:val="lowerLetter"/>
      <w:lvlText w:val="%5."/>
      <w:lvlJc w:val="left"/>
      <w:pPr>
        <w:ind w:left="4170" w:hanging="360"/>
      </w:pPr>
    </w:lvl>
    <w:lvl w:ilvl="5" w:tplc="040E001B" w:tentative="1">
      <w:start w:val="1"/>
      <w:numFmt w:val="lowerRoman"/>
      <w:lvlText w:val="%6."/>
      <w:lvlJc w:val="right"/>
      <w:pPr>
        <w:ind w:left="4890" w:hanging="180"/>
      </w:pPr>
    </w:lvl>
    <w:lvl w:ilvl="6" w:tplc="040E000F" w:tentative="1">
      <w:start w:val="1"/>
      <w:numFmt w:val="decimal"/>
      <w:lvlText w:val="%7."/>
      <w:lvlJc w:val="left"/>
      <w:pPr>
        <w:ind w:left="5610" w:hanging="360"/>
      </w:pPr>
    </w:lvl>
    <w:lvl w:ilvl="7" w:tplc="040E0019" w:tentative="1">
      <w:start w:val="1"/>
      <w:numFmt w:val="lowerLetter"/>
      <w:lvlText w:val="%8."/>
      <w:lvlJc w:val="left"/>
      <w:pPr>
        <w:ind w:left="6330" w:hanging="360"/>
      </w:pPr>
    </w:lvl>
    <w:lvl w:ilvl="8" w:tplc="040E001B" w:tentative="1">
      <w:start w:val="1"/>
      <w:numFmt w:val="lowerRoman"/>
      <w:lvlText w:val="%9."/>
      <w:lvlJc w:val="right"/>
      <w:pPr>
        <w:ind w:left="7050" w:hanging="180"/>
      </w:pPr>
    </w:lvl>
  </w:abstractNum>
  <w:abstractNum w:abstractNumId="33">
    <w:nsid w:val="211C71F8"/>
    <w:multiLevelType w:val="hybridMultilevel"/>
    <w:tmpl w:val="7C228A70"/>
    <w:lvl w:ilvl="0" w:tplc="CAFA7AC6">
      <w:start w:val="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217842FA"/>
    <w:multiLevelType w:val="multilevel"/>
    <w:tmpl w:val="5BD465DC"/>
    <w:styleLink w:val="LFO19"/>
    <w:lvl w:ilvl="0">
      <w:numFmt w:val="bullet"/>
      <w:pStyle w:val="Okeanfelsorolas"/>
      <w:lvlText w:val=""/>
      <w:lvlJc w:val="left"/>
      <w:pPr>
        <w:ind w:left="1271" w:hanging="397"/>
      </w:pPr>
      <w:rPr>
        <w:rFonts w:ascii="Wingdings" w:hAnsi="Wingdings"/>
      </w:rPr>
    </w:lvl>
    <w:lvl w:ilvl="1">
      <w:numFmt w:val="bullet"/>
      <w:lvlText w:val="o"/>
      <w:lvlJc w:val="left"/>
      <w:pPr>
        <w:ind w:left="1724" w:hanging="360"/>
      </w:pPr>
      <w:rPr>
        <w:rFonts w:ascii="Courier New" w:hAnsi="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rPr>
    </w:lvl>
    <w:lvl w:ilvl="8">
      <w:numFmt w:val="bullet"/>
      <w:lvlText w:val=""/>
      <w:lvlJc w:val="left"/>
      <w:pPr>
        <w:ind w:left="6764" w:hanging="360"/>
      </w:pPr>
      <w:rPr>
        <w:rFonts w:ascii="Wingdings" w:hAnsi="Wingdings"/>
      </w:rPr>
    </w:lvl>
  </w:abstractNum>
  <w:abstractNum w:abstractNumId="35">
    <w:nsid w:val="21BF4EF7"/>
    <w:multiLevelType w:val="hybridMultilevel"/>
    <w:tmpl w:val="C06EF5D8"/>
    <w:lvl w:ilvl="0" w:tplc="AF62E85C">
      <w:start w:val="1"/>
      <w:numFmt w:val="bullet"/>
      <w:lvlText w:val="-"/>
      <w:lvlJc w:val="left"/>
      <w:pPr>
        <w:ind w:left="405" w:hanging="360"/>
      </w:pPr>
      <w:rPr>
        <w:rFonts w:ascii="Times New Roman" w:eastAsia="MyriadPro-Light" w:hAnsi="Times New Roman" w:cs="Times New Roman" w:hint="default"/>
      </w:rPr>
    </w:lvl>
    <w:lvl w:ilvl="1" w:tplc="040E0003" w:tentative="1">
      <w:start w:val="1"/>
      <w:numFmt w:val="bullet"/>
      <w:lvlText w:val="o"/>
      <w:lvlJc w:val="left"/>
      <w:pPr>
        <w:ind w:left="1125" w:hanging="360"/>
      </w:pPr>
      <w:rPr>
        <w:rFonts w:ascii="Courier New" w:hAnsi="Courier New" w:cs="Courier New" w:hint="default"/>
      </w:rPr>
    </w:lvl>
    <w:lvl w:ilvl="2" w:tplc="040E0005" w:tentative="1">
      <w:start w:val="1"/>
      <w:numFmt w:val="bullet"/>
      <w:lvlText w:val=""/>
      <w:lvlJc w:val="left"/>
      <w:pPr>
        <w:ind w:left="1845" w:hanging="360"/>
      </w:pPr>
      <w:rPr>
        <w:rFonts w:ascii="Wingdings" w:hAnsi="Wingdings" w:hint="default"/>
      </w:rPr>
    </w:lvl>
    <w:lvl w:ilvl="3" w:tplc="040E0001" w:tentative="1">
      <w:start w:val="1"/>
      <w:numFmt w:val="bullet"/>
      <w:lvlText w:val=""/>
      <w:lvlJc w:val="left"/>
      <w:pPr>
        <w:ind w:left="2565" w:hanging="360"/>
      </w:pPr>
      <w:rPr>
        <w:rFonts w:ascii="Symbol" w:hAnsi="Symbol" w:hint="default"/>
      </w:rPr>
    </w:lvl>
    <w:lvl w:ilvl="4" w:tplc="040E0003" w:tentative="1">
      <w:start w:val="1"/>
      <w:numFmt w:val="bullet"/>
      <w:lvlText w:val="o"/>
      <w:lvlJc w:val="left"/>
      <w:pPr>
        <w:ind w:left="3285" w:hanging="360"/>
      </w:pPr>
      <w:rPr>
        <w:rFonts w:ascii="Courier New" w:hAnsi="Courier New" w:cs="Courier New" w:hint="default"/>
      </w:rPr>
    </w:lvl>
    <w:lvl w:ilvl="5" w:tplc="040E0005" w:tentative="1">
      <w:start w:val="1"/>
      <w:numFmt w:val="bullet"/>
      <w:lvlText w:val=""/>
      <w:lvlJc w:val="left"/>
      <w:pPr>
        <w:ind w:left="4005" w:hanging="360"/>
      </w:pPr>
      <w:rPr>
        <w:rFonts w:ascii="Wingdings" w:hAnsi="Wingdings" w:hint="default"/>
      </w:rPr>
    </w:lvl>
    <w:lvl w:ilvl="6" w:tplc="040E0001" w:tentative="1">
      <w:start w:val="1"/>
      <w:numFmt w:val="bullet"/>
      <w:lvlText w:val=""/>
      <w:lvlJc w:val="left"/>
      <w:pPr>
        <w:ind w:left="4725" w:hanging="360"/>
      </w:pPr>
      <w:rPr>
        <w:rFonts w:ascii="Symbol" w:hAnsi="Symbol" w:hint="default"/>
      </w:rPr>
    </w:lvl>
    <w:lvl w:ilvl="7" w:tplc="040E0003" w:tentative="1">
      <w:start w:val="1"/>
      <w:numFmt w:val="bullet"/>
      <w:lvlText w:val="o"/>
      <w:lvlJc w:val="left"/>
      <w:pPr>
        <w:ind w:left="5445" w:hanging="360"/>
      </w:pPr>
      <w:rPr>
        <w:rFonts w:ascii="Courier New" w:hAnsi="Courier New" w:cs="Courier New" w:hint="default"/>
      </w:rPr>
    </w:lvl>
    <w:lvl w:ilvl="8" w:tplc="040E0005" w:tentative="1">
      <w:start w:val="1"/>
      <w:numFmt w:val="bullet"/>
      <w:lvlText w:val=""/>
      <w:lvlJc w:val="left"/>
      <w:pPr>
        <w:ind w:left="6165" w:hanging="360"/>
      </w:pPr>
      <w:rPr>
        <w:rFonts w:ascii="Wingdings" w:hAnsi="Wingdings" w:hint="default"/>
      </w:rPr>
    </w:lvl>
  </w:abstractNum>
  <w:abstractNum w:abstractNumId="36">
    <w:nsid w:val="21E17289"/>
    <w:multiLevelType w:val="hybridMultilevel"/>
    <w:tmpl w:val="96141036"/>
    <w:lvl w:ilvl="0" w:tplc="040E0017">
      <w:start w:val="1"/>
      <w:numFmt w:val="lowerLetter"/>
      <w:lvlText w:val="%1)"/>
      <w:lvlJc w:val="left"/>
      <w:pPr>
        <w:ind w:left="1287" w:hanging="360"/>
      </w:pPr>
    </w:lvl>
    <w:lvl w:ilvl="1" w:tplc="040E0017">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7">
    <w:nsid w:val="225C5C38"/>
    <w:multiLevelType w:val="hybridMultilevel"/>
    <w:tmpl w:val="F2E62AB0"/>
    <w:lvl w:ilvl="0" w:tplc="BFC0C944">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9">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24DE0B89"/>
    <w:multiLevelType w:val="multilevel"/>
    <w:tmpl w:val="1FC42802"/>
    <w:lvl w:ilvl="0">
      <w:start w:val="1"/>
      <w:numFmt w:val="decimal"/>
      <w:lvlText w:val="%1."/>
      <w:lvlJc w:val="left"/>
      <w:pPr>
        <w:ind w:left="720" w:hanging="360"/>
      </w:pPr>
    </w:lvl>
    <w:lvl w:ilvl="1">
      <w:start w:val="9"/>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259D24A8"/>
    <w:multiLevelType w:val="hybridMultilevel"/>
    <w:tmpl w:val="09BCC702"/>
    <w:lvl w:ilvl="0" w:tplc="040E0017">
      <w:start w:val="1"/>
      <w:numFmt w:val="decimal"/>
      <w:pStyle w:val="bra"/>
      <w:lvlText w:val="4.%1."/>
      <w:lvlJc w:val="left"/>
      <w:pPr>
        <w:tabs>
          <w:tab w:val="num" w:pos="720"/>
        </w:tabs>
        <w:ind w:left="360" w:hanging="360"/>
      </w:pPr>
      <w:rPr>
        <w:rFonts w:hint="default"/>
        <w:b w:val="0"/>
        <w:i w:val="0"/>
      </w:rPr>
    </w:lvl>
    <w:lvl w:ilvl="1" w:tplc="040E0019">
      <w:start w:val="1"/>
      <w:numFmt w:val="bullet"/>
      <w:lvlText w:val=""/>
      <w:lvlJc w:val="left"/>
      <w:pPr>
        <w:tabs>
          <w:tab w:val="num" w:pos="1440"/>
        </w:tabs>
        <w:ind w:left="1440" w:hanging="360"/>
      </w:pPr>
      <w:rPr>
        <w:rFonts w:ascii="Symbol" w:hAnsi="Symbol" w:hint="default"/>
        <w:b w:val="0"/>
        <w:i w:val="0"/>
        <w:color w:val="auto"/>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2">
    <w:nsid w:val="298B6F2B"/>
    <w:multiLevelType w:val="multilevel"/>
    <w:tmpl w:val="B4F6F9C2"/>
    <w:styleLink w:val="Aktulislista1"/>
    <w:lvl w:ilvl="0">
      <w:start w:val="1"/>
      <w:numFmt w:val="decimal"/>
      <w:lvlText w:val="%1."/>
      <w:lvlJc w:val="left"/>
      <w:pPr>
        <w:tabs>
          <w:tab w:val="num" w:pos="1080"/>
        </w:tabs>
        <w:ind w:left="1080" w:hanging="360"/>
      </w:pPr>
      <w:rPr>
        <w:rFonts w:hint="default"/>
      </w:rPr>
    </w:lvl>
    <w:lvl w:ilvl="1">
      <w:start w:val="3"/>
      <w:numFmt w:val="decimal"/>
      <w:lvlText w:val="%1.%2."/>
      <w:lvlJc w:val="left"/>
      <w:pPr>
        <w:tabs>
          <w:tab w:val="num" w:pos="1512"/>
        </w:tabs>
        <w:ind w:left="1512" w:hanging="432"/>
      </w:pPr>
      <w:rPr>
        <w:rFonts w:hint="default"/>
      </w:rPr>
    </w:lvl>
    <w:lvl w:ilvl="2">
      <w:start w:val="1"/>
      <w:numFmt w:val="decimal"/>
      <w:lvlText w:val="%3.%2.1"/>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43">
    <w:nsid w:val="2A495A3F"/>
    <w:multiLevelType w:val="hybridMultilevel"/>
    <w:tmpl w:val="1E38A30A"/>
    <w:lvl w:ilvl="0" w:tplc="1C92733E">
      <w:start w:val="1"/>
      <w:numFmt w:val="decimal"/>
      <w:pStyle w:val="bek"/>
      <w:lvlText w:val="%1."/>
      <w:lvlJc w:val="left"/>
      <w:pPr>
        <w:ind w:left="927" w:hanging="360"/>
      </w:pPr>
      <w:rPr>
        <w:rFonts w:hint="default"/>
      </w:rPr>
    </w:lvl>
    <w:lvl w:ilvl="1" w:tplc="A4BA21C0" w:tentative="1">
      <w:start w:val="1"/>
      <w:numFmt w:val="lowerLetter"/>
      <w:lvlText w:val="%2."/>
      <w:lvlJc w:val="left"/>
      <w:pPr>
        <w:ind w:left="1647" w:hanging="360"/>
      </w:pPr>
    </w:lvl>
    <w:lvl w:ilvl="2" w:tplc="3A18FB72">
      <w:start w:val="1"/>
      <w:numFmt w:val="lowerRoman"/>
      <w:pStyle w:val="Felsorolasabc"/>
      <w:lvlText w:val="%3."/>
      <w:lvlJc w:val="right"/>
      <w:pPr>
        <w:ind w:left="2367" w:hanging="180"/>
      </w:pPr>
    </w:lvl>
    <w:lvl w:ilvl="3" w:tplc="F5682596" w:tentative="1">
      <w:start w:val="1"/>
      <w:numFmt w:val="decimal"/>
      <w:lvlText w:val="%4."/>
      <w:lvlJc w:val="left"/>
      <w:pPr>
        <w:ind w:left="3087" w:hanging="360"/>
      </w:pPr>
    </w:lvl>
    <w:lvl w:ilvl="4" w:tplc="61C67C82" w:tentative="1">
      <w:start w:val="1"/>
      <w:numFmt w:val="lowerLetter"/>
      <w:lvlText w:val="%5."/>
      <w:lvlJc w:val="left"/>
      <w:pPr>
        <w:ind w:left="3807" w:hanging="360"/>
      </w:pPr>
    </w:lvl>
    <w:lvl w:ilvl="5" w:tplc="06DC8632" w:tentative="1">
      <w:start w:val="1"/>
      <w:numFmt w:val="lowerRoman"/>
      <w:lvlText w:val="%6."/>
      <w:lvlJc w:val="right"/>
      <w:pPr>
        <w:ind w:left="4527" w:hanging="180"/>
      </w:pPr>
    </w:lvl>
    <w:lvl w:ilvl="6" w:tplc="A32EA690" w:tentative="1">
      <w:start w:val="1"/>
      <w:numFmt w:val="decimal"/>
      <w:lvlText w:val="%7."/>
      <w:lvlJc w:val="left"/>
      <w:pPr>
        <w:ind w:left="5247" w:hanging="360"/>
      </w:pPr>
    </w:lvl>
    <w:lvl w:ilvl="7" w:tplc="84AC4D0C" w:tentative="1">
      <w:start w:val="1"/>
      <w:numFmt w:val="lowerLetter"/>
      <w:lvlText w:val="%8."/>
      <w:lvlJc w:val="left"/>
      <w:pPr>
        <w:ind w:left="5967" w:hanging="360"/>
      </w:pPr>
    </w:lvl>
    <w:lvl w:ilvl="8" w:tplc="54E423F4" w:tentative="1">
      <w:start w:val="1"/>
      <w:numFmt w:val="lowerRoman"/>
      <w:lvlText w:val="%9."/>
      <w:lvlJc w:val="right"/>
      <w:pPr>
        <w:ind w:left="6687" w:hanging="180"/>
      </w:pPr>
    </w:lvl>
  </w:abstractNum>
  <w:abstractNum w:abstractNumId="44">
    <w:nsid w:val="2BA7640F"/>
    <w:multiLevelType w:val="hybridMultilevel"/>
    <w:tmpl w:val="6E10CDAE"/>
    <w:lvl w:ilvl="0" w:tplc="F496C24C">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2C40464A"/>
    <w:multiLevelType w:val="hybridMultilevel"/>
    <w:tmpl w:val="96188CF0"/>
    <w:lvl w:ilvl="0" w:tplc="040E0017">
      <w:start w:val="1"/>
      <w:numFmt w:val="lowerLetter"/>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46">
    <w:nsid w:val="2E1A4F75"/>
    <w:multiLevelType w:val="multilevel"/>
    <w:tmpl w:val="DD3603B4"/>
    <w:styleLink w:val="LFO1"/>
    <w:lvl w:ilvl="0">
      <w:start w:val="1"/>
      <w:numFmt w:val="decimal"/>
      <w:pStyle w:val="Szmozottlista3"/>
      <w:lvlText w:val="%1."/>
      <w:lvlJc w:val="left"/>
      <w:pPr>
        <w:ind w:left="926" w:hanging="360"/>
      </w:pPr>
      <w:rPr>
        <w:rFonts w:cs="Times New Roman"/>
      </w:rPr>
    </w:lvl>
    <w:lvl w:ilvl="1">
      <w:start w:val="1"/>
      <w:numFmt w:val="none"/>
      <w:lvlText w:val=""/>
      <w:lvlJc w:val="left"/>
      <w:rPr>
        <w:rFonts w:cs="Times New Roman"/>
      </w:rPr>
    </w:lvl>
    <w:lvl w:ilvl="2">
      <w:start w:val="1"/>
      <w:numFmt w:val="none"/>
      <w:lvlText w:val=""/>
      <w:lvlJc w:val="left"/>
      <w:rPr>
        <w:rFonts w:cs="Times New Roman"/>
      </w:rPr>
    </w:lvl>
    <w:lvl w:ilvl="3">
      <w:start w:val="1"/>
      <w:numFmt w:val="none"/>
      <w:lvlText w:val=""/>
      <w:lvlJc w:val="left"/>
      <w:rPr>
        <w:rFonts w:cs="Times New Roman"/>
      </w:rPr>
    </w:lvl>
    <w:lvl w:ilvl="4">
      <w:start w:val="1"/>
      <w:numFmt w:val="none"/>
      <w:lvlText w:val=""/>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47">
    <w:nsid w:val="2EC756BE"/>
    <w:multiLevelType w:val="multilevel"/>
    <w:tmpl w:val="156666A4"/>
    <w:styleLink w:val="LFO15"/>
    <w:lvl w:ilvl="0">
      <w:start w:val="24"/>
      <w:numFmt w:val="decimal"/>
      <w:pStyle w:val="Kpalrs"/>
      <w:lvlText w:val="%1"/>
      <w:lvlJc w:val="left"/>
      <w:pPr>
        <w:ind w:left="705" w:hanging="705"/>
      </w:pPr>
      <w:rPr>
        <w:rFonts w:cs="Times New Roman"/>
      </w:rPr>
    </w:lvl>
    <w:lvl w:ilvl="1">
      <w:start w:val="1"/>
      <w:numFmt w:val="decimal"/>
      <w:lvlText w:val="%1.%2"/>
      <w:lvlJc w:val="left"/>
      <w:pPr>
        <w:ind w:left="705" w:hanging="705"/>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48">
    <w:nsid w:val="30F72600"/>
    <w:multiLevelType w:val="hybridMultilevel"/>
    <w:tmpl w:val="D5F0D3F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nsid w:val="329B2DCA"/>
    <w:multiLevelType w:val="hybridMultilevel"/>
    <w:tmpl w:val="B9DEF96A"/>
    <w:lvl w:ilvl="0" w:tplc="FFFFFFFF">
      <w:start w:val="1"/>
      <w:numFmt w:val="bullet"/>
      <w:pStyle w:val="41"/>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32EA08F4"/>
    <w:multiLevelType w:val="hybridMultilevel"/>
    <w:tmpl w:val="9B0E12C6"/>
    <w:lvl w:ilvl="0" w:tplc="C706BD5C">
      <w:start w:val="1"/>
      <w:numFmt w:val="bullet"/>
      <w:pStyle w:val="OkeanmagyarazatbekezdesCharChar1"/>
      <w:lvlText w:val=""/>
      <w:lvlJc w:val="left"/>
      <w:pPr>
        <w:tabs>
          <w:tab w:val="num" w:pos="1271"/>
        </w:tabs>
        <w:ind w:left="1271" w:hanging="397"/>
      </w:pPr>
      <w:rPr>
        <w:rFonts w:ascii="Wingdings" w:hAnsi="Wingdings" w:hint="default"/>
      </w:rPr>
    </w:lvl>
    <w:lvl w:ilvl="1" w:tplc="8C82E270">
      <w:start w:val="1"/>
      <w:numFmt w:val="bullet"/>
      <w:lvlText w:val=""/>
      <w:lvlJc w:val="left"/>
      <w:pPr>
        <w:tabs>
          <w:tab w:val="num" w:pos="1724"/>
        </w:tabs>
        <w:ind w:left="1724" w:hanging="360"/>
      </w:pPr>
      <w:rPr>
        <w:rFonts w:ascii="Symbol" w:hAnsi="Symbol" w:hint="default"/>
        <w:color w:val="auto"/>
      </w:rPr>
    </w:lvl>
    <w:lvl w:ilvl="2" w:tplc="040E0005">
      <w:start w:val="1"/>
      <w:numFmt w:val="bullet"/>
      <w:lvlText w:val=""/>
      <w:lvlJc w:val="left"/>
      <w:pPr>
        <w:tabs>
          <w:tab w:val="num" w:pos="2444"/>
        </w:tabs>
        <w:ind w:left="2444" w:hanging="360"/>
      </w:pPr>
      <w:rPr>
        <w:rFonts w:ascii="Wingdings" w:hAnsi="Wingdings" w:hint="default"/>
      </w:rPr>
    </w:lvl>
    <w:lvl w:ilvl="3" w:tplc="040E0001" w:tentative="1">
      <w:start w:val="1"/>
      <w:numFmt w:val="bullet"/>
      <w:lvlText w:val=""/>
      <w:lvlJc w:val="left"/>
      <w:pPr>
        <w:tabs>
          <w:tab w:val="num" w:pos="3164"/>
        </w:tabs>
        <w:ind w:left="3164" w:hanging="360"/>
      </w:pPr>
      <w:rPr>
        <w:rFonts w:ascii="Symbol" w:hAnsi="Symbol" w:hint="default"/>
      </w:rPr>
    </w:lvl>
    <w:lvl w:ilvl="4" w:tplc="040E0003" w:tentative="1">
      <w:start w:val="1"/>
      <w:numFmt w:val="bullet"/>
      <w:lvlText w:val="o"/>
      <w:lvlJc w:val="left"/>
      <w:pPr>
        <w:tabs>
          <w:tab w:val="num" w:pos="3884"/>
        </w:tabs>
        <w:ind w:left="3884" w:hanging="360"/>
      </w:pPr>
      <w:rPr>
        <w:rFonts w:ascii="Courier New" w:hAnsi="Courier New" w:hint="default"/>
      </w:rPr>
    </w:lvl>
    <w:lvl w:ilvl="5" w:tplc="040E0005" w:tentative="1">
      <w:start w:val="1"/>
      <w:numFmt w:val="bullet"/>
      <w:lvlText w:val=""/>
      <w:lvlJc w:val="left"/>
      <w:pPr>
        <w:tabs>
          <w:tab w:val="num" w:pos="4604"/>
        </w:tabs>
        <w:ind w:left="4604" w:hanging="360"/>
      </w:pPr>
      <w:rPr>
        <w:rFonts w:ascii="Wingdings" w:hAnsi="Wingdings" w:hint="default"/>
      </w:rPr>
    </w:lvl>
    <w:lvl w:ilvl="6" w:tplc="040E0001" w:tentative="1">
      <w:start w:val="1"/>
      <w:numFmt w:val="bullet"/>
      <w:lvlText w:val=""/>
      <w:lvlJc w:val="left"/>
      <w:pPr>
        <w:tabs>
          <w:tab w:val="num" w:pos="5324"/>
        </w:tabs>
        <w:ind w:left="5324" w:hanging="360"/>
      </w:pPr>
      <w:rPr>
        <w:rFonts w:ascii="Symbol" w:hAnsi="Symbol" w:hint="default"/>
      </w:rPr>
    </w:lvl>
    <w:lvl w:ilvl="7" w:tplc="040E0003" w:tentative="1">
      <w:start w:val="1"/>
      <w:numFmt w:val="bullet"/>
      <w:lvlText w:val="o"/>
      <w:lvlJc w:val="left"/>
      <w:pPr>
        <w:tabs>
          <w:tab w:val="num" w:pos="6044"/>
        </w:tabs>
        <w:ind w:left="6044" w:hanging="360"/>
      </w:pPr>
      <w:rPr>
        <w:rFonts w:ascii="Courier New" w:hAnsi="Courier New" w:hint="default"/>
      </w:rPr>
    </w:lvl>
    <w:lvl w:ilvl="8" w:tplc="040E0005" w:tentative="1">
      <w:start w:val="1"/>
      <w:numFmt w:val="bullet"/>
      <w:lvlText w:val=""/>
      <w:lvlJc w:val="left"/>
      <w:pPr>
        <w:tabs>
          <w:tab w:val="num" w:pos="6764"/>
        </w:tabs>
        <w:ind w:left="6764" w:hanging="360"/>
      </w:pPr>
      <w:rPr>
        <w:rFonts w:ascii="Wingdings" w:hAnsi="Wingdings" w:hint="default"/>
      </w:rPr>
    </w:lvl>
  </w:abstractNum>
  <w:abstractNum w:abstractNumId="51">
    <w:nsid w:val="32F52FC1"/>
    <w:multiLevelType w:val="multilevel"/>
    <w:tmpl w:val="0F4AD802"/>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2">
    <w:nsid w:val="36AB6F77"/>
    <w:multiLevelType w:val="hybridMultilevel"/>
    <w:tmpl w:val="DCFA055E"/>
    <w:lvl w:ilvl="0" w:tplc="040E0001">
      <w:start w:val="1"/>
      <w:numFmt w:val="bullet"/>
      <w:lvlText w:val=""/>
      <w:lvlJc w:val="left"/>
      <w:pPr>
        <w:ind w:left="2138" w:hanging="360"/>
      </w:pPr>
      <w:rPr>
        <w:rFonts w:ascii="Symbol" w:hAnsi="Symbol"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53">
    <w:nsid w:val="3CDC0875"/>
    <w:multiLevelType w:val="hybridMultilevel"/>
    <w:tmpl w:val="4C9EA576"/>
    <w:lvl w:ilvl="0" w:tplc="CA62A4A6">
      <w:numFmt w:val="bullet"/>
      <w:lvlText w:val="-"/>
      <w:lvlJc w:val="left"/>
      <w:pPr>
        <w:ind w:left="720" w:hanging="360"/>
      </w:pPr>
      <w:rPr>
        <w:rFonts w:ascii="Arial" w:eastAsia="SimSun" w:hAnsi="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nsid w:val="3EA80358"/>
    <w:multiLevelType w:val="hybridMultilevel"/>
    <w:tmpl w:val="90B030B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nsid w:val="3EAE60DE"/>
    <w:multiLevelType w:val="hybridMultilevel"/>
    <w:tmpl w:val="70BA0244"/>
    <w:lvl w:ilvl="0" w:tplc="040E0001">
      <w:numFmt w:val="bullet"/>
      <w:pStyle w:val="felsorols1"/>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6">
    <w:nsid w:val="3F863619"/>
    <w:multiLevelType w:val="hybridMultilevel"/>
    <w:tmpl w:val="348AEB9C"/>
    <w:lvl w:ilvl="0" w:tplc="FFFFFFFF">
      <w:start w:val="1"/>
      <w:numFmt w:val="lowerLetter"/>
      <w:lvlText w:val="%1)"/>
      <w:lvlJc w:val="left"/>
      <w:pPr>
        <w:tabs>
          <w:tab w:val="num" w:pos="900"/>
        </w:tabs>
        <w:ind w:left="90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2"/>
      <w:numFmt w:val="bullet"/>
      <w:lvlText w:val="–"/>
      <w:lvlJc w:val="left"/>
      <w:pPr>
        <w:tabs>
          <w:tab w:val="num" w:pos="2340"/>
        </w:tabs>
        <w:ind w:left="2340" w:hanging="360"/>
      </w:pPr>
      <w:rPr>
        <w:rFonts w:ascii="Frutiger Linotype" w:eastAsia="Times New Roman" w:hAnsi="Frutiger Linotype"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7">
    <w:nsid w:val="4060591A"/>
    <w:multiLevelType w:val="hybridMultilevel"/>
    <w:tmpl w:val="1D0CBCD8"/>
    <w:lvl w:ilvl="0" w:tplc="2FCAAB46">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58">
    <w:nsid w:val="41E06AEA"/>
    <w:multiLevelType w:val="hybridMultilevel"/>
    <w:tmpl w:val="8C10E672"/>
    <w:lvl w:ilvl="0" w:tplc="B22A63BC">
      <w:start w:val="1"/>
      <w:numFmt w:val="decimal"/>
      <w:lvlText w:val="9.%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60">
    <w:nsid w:val="433221BC"/>
    <w:multiLevelType w:val="multilevel"/>
    <w:tmpl w:val="BFDE2254"/>
    <w:styleLink w:val="LFO12"/>
    <w:lvl w:ilvl="0">
      <w:numFmt w:val="bullet"/>
      <w:lvlText w:val=""/>
      <w:lvlJc w:val="left"/>
      <w:pPr>
        <w:ind w:left="567" w:hanging="397"/>
      </w:pPr>
      <w:rPr>
        <w:rFonts w:ascii="Wingdings" w:hAnsi="Wingdings"/>
      </w:rPr>
    </w:lvl>
    <w:lvl w:ilvl="1">
      <w:numFmt w:val="bullet"/>
      <w:lvlText w:val=""/>
      <w:lvlJc w:val="left"/>
      <w:pPr>
        <w:ind w:left="1440" w:hanging="360"/>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1">
    <w:nsid w:val="44A66239"/>
    <w:multiLevelType w:val="hybridMultilevel"/>
    <w:tmpl w:val="0ACEF4C4"/>
    <w:lvl w:ilvl="0" w:tplc="272AFBFE">
      <w:start w:val="1"/>
      <w:numFmt w:val="decimal"/>
      <w:lvlText w:val="12.%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nsid w:val="4575655F"/>
    <w:multiLevelType w:val="hybridMultilevel"/>
    <w:tmpl w:val="6FCEB4FC"/>
    <w:lvl w:ilvl="0" w:tplc="11CC1080">
      <w:start w:val="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nsid w:val="487E599A"/>
    <w:multiLevelType w:val="hybridMultilevel"/>
    <w:tmpl w:val="14D81B0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nsid w:val="49104010"/>
    <w:multiLevelType w:val="hybridMultilevel"/>
    <w:tmpl w:val="468E3D2A"/>
    <w:lvl w:ilvl="0" w:tplc="8D0A2CFC">
      <w:start w:val="1"/>
      <w:numFmt w:val="decimal"/>
      <w:lvlText w:val="10.%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nsid w:val="4A64249A"/>
    <w:multiLevelType w:val="multilevel"/>
    <w:tmpl w:val="B5F882A6"/>
    <w:styleLink w:val="LFO22"/>
    <w:lvl w:ilvl="0">
      <w:start w:val="1"/>
      <w:numFmt w:val="decimal"/>
      <w:pStyle w:val="Szmozottlista"/>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6">
    <w:nsid w:val="4A8B7146"/>
    <w:multiLevelType w:val="hybridMultilevel"/>
    <w:tmpl w:val="2B3CF46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7">
    <w:nsid w:val="4BD7403B"/>
    <w:multiLevelType w:val="multilevel"/>
    <w:tmpl w:val="B576E448"/>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4C3B310E"/>
    <w:multiLevelType w:val="hybridMultilevel"/>
    <w:tmpl w:val="46D24D48"/>
    <w:lvl w:ilvl="0" w:tplc="040E000F">
      <w:start w:val="1"/>
      <w:numFmt w:val="decimal"/>
      <w:lvlText w:val="%1."/>
      <w:lvlJc w:val="left"/>
      <w:pPr>
        <w:ind w:left="1065" w:hanging="705"/>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nsid w:val="4C9062D2"/>
    <w:multiLevelType w:val="hybridMultilevel"/>
    <w:tmpl w:val="7E64296E"/>
    <w:lvl w:ilvl="0" w:tplc="0374DFC6">
      <w:start w:val="1"/>
      <w:numFmt w:val="upperRoman"/>
      <w:pStyle w:val="Cmsor9"/>
      <w:lvlText w:val="%1."/>
      <w:lvlJc w:val="left"/>
      <w:pPr>
        <w:tabs>
          <w:tab w:val="num" w:pos="1080"/>
        </w:tabs>
        <w:ind w:left="1080" w:hanging="720"/>
      </w:pPr>
      <w:rPr>
        <w:rFonts w:hint="default"/>
      </w:rPr>
    </w:lvl>
    <w:lvl w:ilvl="1" w:tplc="040E0019">
      <w:start w:val="1"/>
      <w:numFmt w:val="lowerLetter"/>
      <w:lvlText w:val="%2."/>
      <w:lvlJc w:val="left"/>
      <w:pPr>
        <w:tabs>
          <w:tab w:val="num" w:pos="1440"/>
        </w:tabs>
        <w:ind w:left="1440" w:hanging="360"/>
      </w:pPr>
    </w:lvl>
    <w:lvl w:ilvl="2" w:tplc="040E001B">
      <w:start w:val="1"/>
      <w:numFmt w:val="decimal"/>
      <w:lvlText w:val="%3."/>
      <w:lvlJc w:val="left"/>
      <w:pPr>
        <w:tabs>
          <w:tab w:val="num" w:pos="2340"/>
        </w:tabs>
        <w:ind w:left="2340" w:hanging="360"/>
      </w:pPr>
      <w:rPr>
        <w:rFonts w:hint="default"/>
      </w:rPr>
    </w:lvl>
    <w:lvl w:ilvl="3" w:tplc="040E000F">
      <w:start w:val="1"/>
      <w:numFmt w:val="bullet"/>
      <w:lvlText w:val="-"/>
      <w:lvlJc w:val="left"/>
      <w:pPr>
        <w:tabs>
          <w:tab w:val="num" w:pos="2880"/>
        </w:tabs>
        <w:ind w:left="2880" w:hanging="360"/>
      </w:pPr>
      <w:rPr>
        <w:rFonts w:ascii="Times New Roman" w:eastAsia="Times New Roman" w:hAnsi="Times New Roman" w:cs="Times New Roman" w:hint="default"/>
      </w:rPr>
    </w:lvl>
    <w:lvl w:ilvl="4" w:tplc="040E0019">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0">
    <w:nsid w:val="4CC6148C"/>
    <w:multiLevelType w:val="hybridMultilevel"/>
    <w:tmpl w:val="05167042"/>
    <w:lvl w:ilvl="0" w:tplc="3A7AAE30">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1">
    <w:nsid w:val="4D824055"/>
    <w:multiLevelType w:val="hybridMultilevel"/>
    <w:tmpl w:val="5CA0D9EA"/>
    <w:lvl w:ilvl="0" w:tplc="F9CC9466">
      <w:start w:val="1"/>
      <w:numFmt w:val="decimal"/>
      <w:lvlText w:val="%1."/>
      <w:lvlJc w:val="left"/>
      <w:pPr>
        <w:tabs>
          <w:tab w:val="num" w:pos="820"/>
        </w:tabs>
        <w:ind w:left="820" w:hanging="360"/>
      </w:pPr>
      <w:rPr>
        <w:rFonts w:cs="Times New Roman" w:hint="default"/>
      </w:rPr>
    </w:lvl>
    <w:lvl w:ilvl="1" w:tplc="7430BF1E">
      <w:start w:val="1"/>
      <w:numFmt w:val="bullet"/>
      <w:lvlText w:val="-"/>
      <w:lvlJc w:val="left"/>
      <w:pPr>
        <w:tabs>
          <w:tab w:val="num" w:pos="1635"/>
        </w:tabs>
        <w:ind w:left="1635" w:hanging="555"/>
      </w:pPr>
      <w:rPr>
        <w:rFonts w:ascii="Times New Roman" w:eastAsia="Times New Roman" w:hAnsi="Times New Roman" w:hint="default"/>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2">
    <w:nsid w:val="4F2742F5"/>
    <w:multiLevelType w:val="multilevel"/>
    <w:tmpl w:val="AB649E46"/>
    <w:name w:val="WW8Num192"/>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val="0"/>
      </w:rPr>
    </w:lvl>
    <w:lvl w:ilvl="2">
      <w:start w:val="1"/>
      <w:numFmt w:val="decimal"/>
      <w:pStyle w:val="BItrzs"/>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4F5238E0"/>
    <w:multiLevelType w:val="hybridMultilevel"/>
    <w:tmpl w:val="766C9BFC"/>
    <w:lvl w:ilvl="0" w:tplc="040E0019">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nsid w:val="50017434"/>
    <w:multiLevelType w:val="hybridMultilevel"/>
    <w:tmpl w:val="2DEC40A0"/>
    <w:lvl w:ilvl="0" w:tplc="4FA4C9B2">
      <w:start w:val="1"/>
      <w:numFmt w:val="bullet"/>
      <w:pStyle w:val="31"/>
      <w:lvlText w:val="-"/>
      <w:lvlJc w:val="left"/>
      <w:pPr>
        <w:tabs>
          <w:tab w:val="num" w:pos="720"/>
        </w:tabs>
        <w:ind w:left="720" w:hanging="360"/>
      </w:pPr>
      <w:rPr>
        <w:rFonts w:ascii="Times New Roman" w:eastAsia="Times New Roman" w:hAnsi="Times New Roman" w:cs="Times New Roman" w:hint="default"/>
      </w:rPr>
    </w:lvl>
    <w:lvl w:ilvl="1" w:tplc="27203C20" w:tentative="1">
      <w:start w:val="1"/>
      <w:numFmt w:val="bullet"/>
      <w:lvlText w:val="o"/>
      <w:lvlJc w:val="left"/>
      <w:pPr>
        <w:tabs>
          <w:tab w:val="num" w:pos="1440"/>
        </w:tabs>
        <w:ind w:left="1440" w:hanging="360"/>
      </w:pPr>
      <w:rPr>
        <w:rFonts w:ascii="Courier New" w:hAnsi="Courier New" w:cs="Courier New" w:hint="default"/>
      </w:rPr>
    </w:lvl>
    <w:lvl w:ilvl="2" w:tplc="EFD0AA5C" w:tentative="1">
      <w:start w:val="1"/>
      <w:numFmt w:val="bullet"/>
      <w:lvlText w:val=""/>
      <w:lvlJc w:val="left"/>
      <w:pPr>
        <w:tabs>
          <w:tab w:val="num" w:pos="2160"/>
        </w:tabs>
        <w:ind w:left="2160" w:hanging="360"/>
      </w:pPr>
      <w:rPr>
        <w:rFonts w:ascii="Wingdings" w:hAnsi="Wingdings" w:hint="default"/>
      </w:rPr>
    </w:lvl>
    <w:lvl w:ilvl="3" w:tplc="1D6645A6" w:tentative="1">
      <w:start w:val="1"/>
      <w:numFmt w:val="bullet"/>
      <w:lvlText w:val=""/>
      <w:lvlJc w:val="left"/>
      <w:pPr>
        <w:tabs>
          <w:tab w:val="num" w:pos="2880"/>
        </w:tabs>
        <w:ind w:left="2880" w:hanging="360"/>
      </w:pPr>
      <w:rPr>
        <w:rFonts w:ascii="Symbol" w:hAnsi="Symbol" w:hint="default"/>
      </w:rPr>
    </w:lvl>
    <w:lvl w:ilvl="4" w:tplc="7602937E" w:tentative="1">
      <w:start w:val="1"/>
      <w:numFmt w:val="bullet"/>
      <w:lvlText w:val="o"/>
      <w:lvlJc w:val="left"/>
      <w:pPr>
        <w:tabs>
          <w:tab w:val="num" w:pos="3600"/>
        </w:tabs>
        <w:ind w:left="3600" w:hanging="360"/>
      </w:pPr>
      <w:rPr>
        <w:rFonts w:ascii="Courier New" w:hAnsi="Courier New" w:cs="Courier New" w:hint="default"/>
      </w:rPr>
    </w:lvl>
    <w:lvl w:ilvl="5" w:tplc="F0BAD35C" w:tentative="1">
      <w:start w:val="1"/>
      <w:numFmt w:val="bullet"/>
      <w:lvlText w:val=""/>
      <w:lvlJc w:val="left"/>
      <w:pPr>
        <w:tabs>
          <w:tab w:val="num" w:pos="4320"/>
        </w:tabs>
        <w:ind w:left="4320" w:hanging="360"/>
      </w:pPr>
      <w:rPr>
        <w:rFonts w:ascii="Wingdings" w:hAnsi="Wingdings" w:hint="default"/>
      </w:rPr>
    </w:lvl>
    <w:lvl w:ilvl="6" w:tplc="1944C8FC" w:tentative="1">
      <w:start w:val="1"/>
      <w:numFmt w:val="bullet"/>
      <w:lvlText w:val=""/>
      <w:lvlJc w:val="left"/>
      <w:pPr>
        <w:tabs>
          <w:tab w:val="num" w:pos="5040"/>
        </w:tabs>
        <w:ind w:left="5040" w:hanging="360"/>
      </w:pPr>
      <w:rPr>
        <w:rFonts w:ascii="Symbol" w:hAnsi="Symbol" w:hint="default"/>
      </w:rPr>
    </w:lvl>
    <w:lvl w:ilvl="7" w:tplc="22CA0D1A" w:tentative="1">
      <w:start w:val="1"/>
      <w:numFmt w:val="bullet"/>
      <w:lvlText w:val="o"/>
      <w:lvlJc w:val="left"/>
      <w:pPr>
        <w:tabs>
          <w:tab w:val="num" w:pos="5760"/>
        </w:tabs>
        <w:ind w:left="5760" w:hanging="360"/>
      </w:pPr>
      <w:rPr>
        <w:rFonts w:ascii="Courier New" w:hAnsi="Courier New" w:cs="Courier New" w:hint="default"/>
      </w:rPr>
    </w:lvl>
    <w:lvl w:ilvl="8" w:tplc="1A4AE9CE" w:tentative="1">
      <w:start w:val="1"/>
      <w:numFmt w:val="bullet"/>
      <w:lvlText w:val=""/>
      <w:lvlJc w:val="left"/>
      <w:pPr>
        <w:tabs>
          <w:tab w:val="num" w:pos="6480"/>
        </w:tabs>
        <w:ind w:left="6480" w:hanging="360"/>
      </w:pPr>
      <w:rPr>
        <w:rFonts w:ascii="Wingdings" w:hAnsi="Wingdings" w:hint="default"/>
      </w:rPr>
    </w:lvl>
  </w:abstractNum>
  <w:abstractNum w:abstractNumId="75">
    <w:nsid w:val="50D673C1"/>
    <w:multiLevelType w:val="hybridMultilevel"/>
    <w:tmpl w:val="DEA86B88"/>
    <w:lvl w:ilvl="0" w:tplc="A8600068">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nsid w:val="512952DB"/>
    <w:multiLevelType w:val="hybridMultilevel"/>
    <w:tmpl w:val="AED6B836"/>
    <w:lvl w:ilvl="0" w:tplc="D8E67E16">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nsid w:val="51340D8B"/>
    <w:multiLevelType w:val="hybridMultilevel"/>
    <w:tmpl w:val="99000D58"/>
    <w:lvl w:ilvl="0" w:tplc="FFFFFFFF">
      <w:start w:val="2"/>
      <w:numFmt w:val="bullet"/>
      <w:lvlText w:val="–"/>
      <w:lvlJc w:val="left"/>
      <w:pPr>
        <w:ind w:left="1512" w:hanging="360"/>
      </w:pPr>
      <w:rPr>
        <w:rFonts w:ascii="Frutiger Linotype" w:eastAsia="Times New Roman" w:hAnsi="Frutiger Linotype" w:hint="default"/>
      </w:rPr>
    </w:lvl>
    <w:lvl w:ilvl="1" w:tplc="040E0003" w:tentative="1">
      <w:start w:val="1"/>
      <w:numFmt w:val="bullet"/>
      <w:lvlText w:val="o"/>
      <w:lvlJc w:val="left"/>
      <w:pPr>
        <w:ind w:left="2232" w:hanging="360"/>
      </w:pPr>
      <w:rPr>
        <w:rFonts w:ascii="Courier New" w:hAnsi="Courier New" w:cs="Courier New" w:hint="default"/>
      </w:rPr>
    </w:lvl>
    <w:lvl w:ilvl="2" w:tplc="040E0005" w:tentative="1">
      <w:start w:val="1"/>
      <w:numFmt w:val="bullet"/>
      <w:lvlText w:val=""/>
      <w:lvlJc w:val="left"/>
      <w:pPr>
        <w:ind w:left="2952" w:hanging="360"/>
      </w:pPr>
      <w:rPr>
        <w:rFonts w:ascii="Wingdings" w:hAnsi="Wingdings" w:hint="default"/>
      </w:rPr>
    </w:lvl>
    <w:lvl w:ilvl="3" w:tplc="040E0001" w:tentative="1">
      <w:start w:val="1"/>
      <w:numFmt w:val="bullet"/>
      <w:lvlText w:val=""/>
      <w:lvlJc w:val="left"/>
      <w:pPr>
        <w:ind w:left="3672" w:hanging="360"/>
      </w:pPr>
      <w:rPr>
        <w:rFonts w:ascii="Symbol" w:hAnsi="Symbol" w:hint="default"/>
      </w:rPr>
    </w:lvl>
    <w:lvl w:ilvl="4" w:tplc="040E0003" w:tentative="1">
      <w:start w:val="1"/>
      <w:numFmt w:val="bullet"/>
      <w:lvlText w:val="o"/>
      <w:lvlJc w:val="left"/>
      <w:pPr>
        <w:ind w:left="4392" w:hanging="360"/>
      </w:pPr>
      <w:rPr>
        <w:rFonts w:ascii="Courier New" w:hAnsi="Courier New" w:cs="Courier New" w:hint="default"/>
      </w:rPr>
    </w:lvl>
    <w:lvl w:ilvl="5" w:tplc="040E0005" w:tentative="1">
      <w:start w:val="1"/>
      <w:numFmt w:val="bullet"/>
      <w:lvlText w:val=""/>
      <w:lvlJc w:val="left"/>
      <w:pPr>
        <w:ind w:left="5112" w:hanging="360"/>
      </w:pPr>
      <w:rPr>
        <w:rFonts w:ascii="Wingdings" w:hAnsi="Wingdings" w:hint="default"/>
      </w:rPr>
    </w:lvl>
    <w:lvl w:ilvl="6" w:tplc="040E0001" w:tentative="1">
      <w:start w:val="1"/>
      <w:numFmt w:val="bullet"/>
      <w:lvlText w:val=""/>
      <w:lvlJc w:val="left"/>
      <w:pPr>
        <w:ind w:left="5832" w:hanging="360"/>
      </w:pPr>
      <w:rPr>
        <w:rFonts w:ascii="Symbol" w:hAnsi="Symbol" w:hint="default"/>
      </w:rPr>
    </w:lvl>
    <w:lvl w:ilvl="7" w:tplc="040E0003" w:tentative="1">
      <w:start w:val="1"/>
      <w:numFmt w:val="bullet"/>
      <w:lvlText w:val="o"/>
      <w:lvlJc w:val="left"/>
      <w:pPr>
        <w:ind w:left="6552" w:hanging="360"/>
      </w:pPr>
      <w:rPr>
        <w:rFonts w:ascii="Courier New" w:hAnsi="Courier New" w:cs="Courier New" w:hint="default"/>
      </w:rPr>
    </w:lvl>
    <w:lvl w:ilvl="8" w:tplc="040E0005" w:tentative="1">
      <w:start w:val="1"/>
      <w:numFmt w:val="bullet"/>
      <w:lvlText w:val=""/>
      <w:lvlJc w:val="left"/>
      <w:pPr>
        <w:ind w:left="7272" w:hanging="360"/>
      </w:pPr>
      <w:rPr>
        <w:rFonts w:ascii="Wingdings" w:hAnsi="Wingdings" w:hint="default"/>
      </w:rPr>
    </w:lvl>
  </w:abstractNum>
  <w:abstractNum w:abstractNumId="78">
    <w:nsid w:val="53B9157A"/>
    <w:multiLevelType w:val="hybridMultilevel"/>
    <w:tmpl w:val="421EE40C"/>
    <w:lvl w:ilvl="0" w:tplc="FFFFFFFF">
      <w:start w:val="1"/>
      <w:numFmt w:val="decimal"/>
      <w:lvlText w:val="%1."/>
      <w:lvlJc w:val="left"/>
      <w:pPr>
        <w:tabs>
          <w:tab w:val="num" w:pos="927"/>
        </w:tabs>
        <w:ind w:left="927" w:hanging="360"/>
      </w:pPr>
      <w:rPr>
        <w:rFonts w:hint="default"/>
      </w:rPr>
    </w:lvl>
    <w:lvl w:ilvl="1" w:tplc="FFFFFFFF" w:tentative="1">
      <w:start w:val="1"/>
      <w:numFmt w:val="bullet"/>
      <w:lvlText w:val="o"/>
      <w:lvlJc w:val="left"/>
      <w:pPr>
        <w:tabs>
          <w:tab w:val="num" w:pos="903"/>
        </w:tabs>
        <w:ind w:left="903" w:hanging="360"/>
      </w:pPr>
      <w:rPr>
        <w:rFonts w:ascii="Courier New" w:hAnsi="Courier New" w:cs="Courier New" w:hint="default"/>
      </w:rPr>
    </w:lvl>
    <w:lvl w:ilvl="2" w:tplc="FFFFFFFF" w:tentative="1">
      <w:start w:val="1"/>
      <w:numFmt w:val="bullet"/>
      <w:lvlText w:val=""/>
      <w:lvlJc w:val="left"/>
      <w:pPr>
        <w:tabs>
          <w:tab w:val="num" w:pos="1623"/>
        </w:tabs>
        <w:ind w:left="1623" w:hanging="360"/>
      </w:pPr>
      <w:rPr>
        <w:rFonts w:ascii="Wingdings" w:hAnsi="Wingdings" w:hint="default"/>
      </w:rPr>
    </w:lvl>
    <w:lvl w:ilvl="3" w:tplc="FFFFFFFF" w:tentative="1">
      <w:start w:val="1"/>
      <w:numFmt w:val="bullet"/>
      <w:lvlText w:val=""/>
      <w:lvlJc w:val="left"/>
      <w:pPr>
        <w:tabs>
          <w:tab w:val="num" w:pos="2343"/>
        </w:tabs>
        <w:ind w:left="2343" w:hanging="360"/>
      </w:pPr>
      <w:rPr>
        <w:rFonts w:ascii="Symbol" w:hAnsi="Symbol" w:hint="default"/>
      </w:rPr>
    </w:lvl>
    <w:lvl w:ilvl="4" w:tplc="FFFFFFFF" w:tentative="1">
      <w:start w:val="1"/>
      <w:numFmt w:val="bullet"/>
      <w:lvlText w:val="o"/>
      <w:lvlJc w:val="left"/>
      <w:pPr>
        <w:tabs>
          <w:tab w:val="num" w:pos="3063"/>
        </w:tabs>
        <w:ind w:left="3063" w:hanging="360"/>
      </w:pPr>
      <w:rPr>
        <w:rFonts w:ascii="Courier New" w:hAnsi="Courier New" w:cs="Courier New" w:hint="default"/>
      </w:rPr>
    </w:lvl>
    <w:lvl w:ilvl="5" w:tplc="FFFFFFFF" w:tentative="1">
      <w:start w:val="1"/>
      <w:numFmt w:val="bullet"/>
      <w:lvlText w:val=""/>
      <w:lvlJc w:val="left"/>
      <w:pPr>
        <w:tabs>
          <w:tab w:val="num" w:pos="3783"/>
        </w:tabs>
        <w:ind w:left="3783" w:hanging="360"/>
      </w:pPr>
      <w:rPr>
        <w:rFonts w:ascii="Wingdings" w:hAnsi="Wingdings" w:hint="default"/>
      </w:rPr>
    </w:lvl>
    <w:lvl w:ilvl="6" w:tplc="FFFFFFFF" w:tentative="1">
      <w:start w:val="1"/>
      <w:numFmt w:val="bullet"/>
      <w:lvlText w:val=""/>
      <w:lvlJc w:val="left"/>
      <w:pPr>
        <w:tabs>
          <w:tab w:val="num" w:pos="4503"/>
        </w:tabs>
        <w:ind w:left="4503" w:hanging="360"/>
      </w:pPr>
      <w:rPr>
        <w:rFonts w:ascii="Symbol" w:hAnsi="Symbol" w:hint="default"/>
      </w:rPr>
    </w:lvl>
    <w:lvl w:ilvl="7" w:tplc="FFFFFFFF" w:tentative="1">
      <w:start w:val="1"/>
      <w:numFmt w:val="bullet"/>
      <w:lvlText w:val="o"/>
      <w:lvlJc w:val="left"/>
      <w:pPr>
        <w:tabs>
          <w:tab w:val="num" w:pos="5223"/>
        </w:tabs>
        <w:ind w:left="5223" w:hanging="360"/>
      </w:pPr>
      <w:rPr>
        <w:rFonts w:ascii="Courier New" w:hAnsi="Courier New" w:cs="Courier New" w:hint="default"/>
      </w:rPr>
    </w:lvl>
    <w:lvl w:ilvl="8" w:tplc="FFFFFFFF" w:tentative="1">
      <w:start w:val="1"/>
      <w:numFmt w:val="bullet"/>
      <w:lvlText w:val=""/>
      <w:lvlJc w:val="left"/>
      <w:pPr>
        <w:tabs>
          <w:tab w:val="num" w:pos="5943"/>
        </w:tabs>
        <w:ind w:left="5943" w:hanging="360"/>
      </w:pPr>
      <w:rPr>
        <w:rFonts w:ascii="Wingdings" w:hAnsi="Wingdings" w:hint="default"/>
      </w:rPr>
    </w:lvl>
  </w:abstractNum>
  <w:abstractNum w:abstractNumId="79">
    <w:nsid w:val="55197869"/>
    <w:multiLevelType w:val="hybridMultilevel"/>
    <w:tmpl w:val="90B030B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nsid w:val="589F0C9E"/>
    <w:multiLevelType w:val="multilevel"/>
    <w:tmpl w:val="040E001F"/>
    <w:styleLink w:val="111111"/>
    <w:lvl w:ilvl="0">
      <w:start w:val="1"/>
      <w:numFmt w:val="upperRoman"/>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1">
    <w:nsid w:val="5BB32796"/>
    <w:multiLevelType w:val="multilevel"/>
    <w:tmpl w:val="D79E68C4"/>
    <w:styleLink w:val="LFO21"/>
    <w:lvl w:ilvl="0">
      <w:numFmt w:val="bullet"/>
      <w:pStyle w:val="Szmozottlista2"/>
      <w:lvlText w:val=""/>
      <w:lvlJc w:val="left"/>
      <w:pPr>
        <w:ind w:left="1064" w:hanging="283"/>
      </w:pPr>
      <w:rPr>
        <w:rFonts w:ascii="Symbol" w:hAnsi="Symbol"/>
      </w:rPr>
    </w:lvl>
    <w:lvl w:ilvl="1">
      <w:start w:val="1"/>
      <w:numFmt w:val="none"/>
      <w:lvlText w:val=""/>
      <w:lvlJc w:val="left"/>
      <w:rPr>
        <w:rFonts w:cs="Times New Roman"/>
      </w:rPr>
    </w:lvl>
    <w:lvl w:ilvl="2">
      <w:start w:val="1"/>
      <w:numFmt w:val="none"/>
      <w:lvlText w:val=""/>
      <w:lvlJc w:val="left"/>
      <w:rPr>
        <w:rFonts w:cs="Times New Roman"/>
      </w:rPr>
    </w:lvl>
    <w:lvl w:ilvl="3">
      <w:start w:val="1"/>
      <w:numFmt w:val="none"/>
      <w:lvlText w:val=""/>
      <w:lvlJc w:val="left"/>
      <w:rPr>
        <w:rFonts w:cs="Times New Roman"/>
      </w:rPr>
    </w:lvl>
    <w:lvl w:ilvl="4">
      <w:start w:val="1"/>
      <w:numFmt w:val="none"/>
      <w:lvlText w:val=""/>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82">
    <w:nsid w:val="5C557DC1"/>
    <w:multiLevelType w:val="hybridMultilevel"/>
    <w:tmpl w:val="569894F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3">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84">
    <w:nsid w:val="5D875121"/>
    <w:multiLevelType w:val="hybridMultilevel"/>
    <w:tmpl w:val="37483AB4"/>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85">
    <w:nsid w:val="5E2865C9"/>
    <w:multiLevelType w:val="hybridMultilevel"/>
    <w:tmpl w:val="5F34D95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6">
    <w:nsid w:val="60864800"/>
    <w:multiLevelType w:val="hybridMultilevel"/>
    <w:tmpl w:val="E9981838"/>
    <w:lvl w:ilvl="0" w:tplc="FFFFFFFF">
      <w:start w:val="1"/>
      <w:numFmt w:val="bullet"/>
      <w:lvlText w:val="–"/>
      <w:lvlJc w:val="left"/>
      <w:pPr>
        <w:tabs>
          <w:tab w:val="num" w:pos="1017"/>
        </w:tabs>
        <w:ind w:left="1017"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7">
    <w:nsid w:val="60B552F3"/>
    <w:multiLevelType w:val="hybridMultilevel"/>
    <w:tmpl w:val="674AE6C8"/>
    <w:lvl w:ilvl="0" w:tplc="189A4E3A">
      <w:start w:val="1"/>
      <w:numFmt w:val="decimal"/>
      <w:lvlText w:val="6.%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8">
    <w:nsid w:val="62077B83"/>
    <w:multiLevelType w:val="hybridMultilevel"/>
    <w:tmpl w:val="23D4E6D8"/>
    <w:lvl w:ilvl="0" w:tplc="D4CE8AB8">
      <w:start w:val="9"/>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nsid w:val="620F2000"/>
    <w:multiLevelType w:val="hybridMultilevel"/>
    <w:tmpl w:val="8336104E"/>
    <w:lvl w:ilvl="0" w:tplc="C8FCFDAE">
      <w:start w:val="1"/>
      <w:numFmt w:val="decimal"/>
      <w:lvlText w:val="7.%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0">
    <w:nsid w:val="62454D18"/>
    <w:multiLevelType w:val="hybridMultilevel"/>
    <w:tmpl w:val="AFAAA396"/>
    <w:lvl w:ilvl="0" w:tplc="6D6E726A">
      <w:start w:val="1"/>
      <w:numFmt w:val="decimal"/>
      <w:lvlText w:val="4.%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1">
    <w:nsid w:val="62F92CBF"/>
    <w:multiLevelType w:val="multilevel"/>
    <w:tmpl w:val="8F6E0BAC"/>
    <w:lvl w:ilvl="0">
      <w:start w:val="11"/>
      <w:numFmt w:val="decimal"/>
      <w:lvlText w:val="%1."/>
      <w:lvlJc w:val="left"/>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lvl>
    <w:lvl w:ilvl="1">
      <w:start w:val="3"/>
      <w:numFmt w:val="decimal"/>
      <w:lvlText w:val="%1.%2)"/>
      <w:lvlJc w:val="left"/>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hu-H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640A2ED0"/>
    <w:multiLevelType w:val="multilevel"/>
    <w:tmpl w:val="B4F6F9C2"/>
    <w:styleLink w:val="Stlus7"/>
    <w:lvl w:ilvl="0">
      <w:start w:val="1"/>
      <w:numFmt w:val="decimal"/>
      <w:lvlText w:val="%1."/>
      <w:lvlJc w:val="left"/>
      <w:pPr>
        <w:tabs>
          <w:tab w:val="num" w:pos="1080"/>
        </w:tabs>
        <w:ind w:left="1080" w:hanging="360"/>
      </w:pPr>
      <w:rPr>
        <w:rFonts w:hint="default"/>
      </w:rPr>
    </w:lvl>
    <w:lvl w:ilvl="1">
      <w:start w:val="3"/>
      <w:numFmt w:val="decimal"/>
      <w:lvlText w:val="%1.%2."/>
      <w:lvlJc w:val="left"/>
      <w:pPr>
        <w:tabs>
          <w:tab w:val="num" w:pos="1512"/>
        </w:tabs>
        <w:ind w:left="1512" w:hanging="432"/>
      </w:pPr>
      <w:rPr>
        <w:rFonts w:hint="default"/>
      </w:rPr>
    </w:lvl>
    <w:lvl w:ilvl="2">
      <w:start w:val="2"/>
      <w:numFmt w:val="decimal"/>
      <w:lvlText w:val="%3.%2.1"/>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93">
    <w:nsid w:val="646A729B"/>
    <w:multiLevelType w:val="hybridMultilevel"/>
    <w:tmpl w:val="F566FFCA"/>
    <w:lvl w:ilvl="0" w:tplc="6486CBE6">
      <w:start w:val="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4">
    <w:nsid w:val="673B12DB"/>
    <w:multiLevelType w:val="hybridMultilevel"/>
    <w:tmpl w:val="1DA49A02"/>
    <w:lvl w:ilvl="0" w:tplc="E1AE58EC">
      <w:start w:val="1"/>
      <w:numFmt w:val="upperRoman"/>
      <w:lvlText w:val="%1."/>
      <w:lvlJc w:val="left"/>
      <w:pPr>
        <w:tabs>
          <w:tab w:val="num" w:pos="644"/>
        </w:tabs>
        <w:ind w:left="644"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5">
    <w:nsid w:val="68F84191"/>
    <w:multiLevelType w:val="hybridMultilevel"/>
    <w:tmpl w:val="11765FE2"/>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96">
    <w:nsid w:val="6A005466"/>
    <w:multiLevelType w:val="multilevel"/>
    <w:tmpl w:val="92844138"/>
    <w:lvl w:ilvl="0">
      <w:start w:val="1"/>
      <w:numFmt w:val="decimal"/>
      <w:lvlText w:val="%1"/>
      <w:lvlJc w:val="left"/>
      <w:pPr>
        <w:tabs>
          <w:tab w:val="num" w:pos="705"/>
        </w:tabs>
        <w:ind w:left="705" w:hanging="705"/>
      </w:pPr>
      <w:rPr>
        <w:rFonts w:hint="default"/>
      </w:rPr>
    </w:lvl>
    <w:lvl w:ilvl="1">
      <w:start w:val="1"/>
      <w:numFmt w:val="decimal"/>
      <w:pStyle w:val="Doksihoz"/>
      <w:lvlText w:val="%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A115241"/>
    <w:multiLevelType w:val="hybridMultilevel"/>
    <w:tmpl w:val="90B030B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8">
    <w:nsid w:val="6A312E14"/>
    <w:multiLevelType w:val="multilevel"/>
    <w:tmpl w:val="D1FEBD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9">
    <w:nsid w:val="6BEF7D6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nsid w:val="6E5874FF"/>
    <w:multiLevelType w:val="hybridMultilevel"/>
    <w:tmpl w:val="353EE6AE"/>
    <w:lvl w:ilvl="0" w:tplc="5FD83FBC">
      <w:start w:val="1"/>
      <w:numFmt w:val="bullet"/>
      <w:pStyle w:val="AFelsorolas"/>
      <w:lvlText w:val=""/>
      <w:lvlJc w:val="left"/>
      <w:pPr>
        <w:tabs>
          <w:tab w:val="num" w:pos="720"/>
        </w:tabs>
        <w:ind w:left="720" w:hanging="360"/>
      </w:pPr>
      <w:rPr>
        <w:rFonts w:ascii="Symbol" w:hAnsi="Symbol" w:hint="default"/>
        <w:color w:val="auto"/>
      </w:rPr>
    </w:lvl>
    <w:lvl w:ilvl="1" w:tplc="9EF48D1E" w:tentative="1">
      <w:start w:val="1"/>
      <w:numFmt w:val="bullet"/>
      <w:lvlText w:val="o"/>
      <w:lvlJc w:val="left"/>
      <w:pPr>
        <w:tabs>
          <w:tab w:val="num" w:pos="1440"/>
        </w:tabs>
        <w:ind w:left="1440" w:hanging="360"/>
      </w:pPr>
      <w:rPr>
        <w:rFonts w:ascii="Courier New" w:hAnsi="Courier New" w:cs="Courier New" w:hint="default"/>
      </w:rPr>
    </w:lvl>
    <w:lvl w:ilvl="2" w:tplc="399A3B2E">
      <w:start w:val="1"/>
      <w:numFmt w:val="bullet"/>
      <w:lvlText w:val=""/>
      <w:lvlJc w:val="left"/>
      <w:pPr>
        <w:tabs>
          <w:tab w:val="num" w:pos="2160"/>
        </w:tabs>
        <w:ind w:left="2160" w:hanging="360"/>
      </w:pPr>
      <w:rPr>
        <w:rFonts w:ascii="Wingdings" w:hAnsi="Wingdings" w:hint="default"/>
      </w:rPr>
    </w:lvl>
    <w:lvl w:ilvl="3" w:tplc="E4367596" w:tentative="1">
      <w:start w:val="1"/>
      <w:numFmt w:val="bullet"/>
      <w:lvlText w:val=""/>
      <w:lvlJc w:val="left"/>
      <w:pPr>
        <w:tabs>
          <w:tab w:val="num" w:pos="2880"/>
        </w:tabs>
        <w:ind w:left="2880" w:hanging="360"/>
      </w:pPr>
      <w:rPr>
        <w:rFonts w:ascii="Symbol" w:hAnsi="Symbol" w:hint="default"/>
      </w:rPr>
    </w:lvl>
    <w:lvl w:ilvl="4" w:tplc="99E0A5EE" w:tentative="1">
      <w:start w:val="1"/>
      <w:numFmt w:val="bullet"/>
      <w:lvlText w:val="o"/>
      <w:lvlJc w:val="left"/>
      <w:pPr>
        <w:tabs>
          <w:tab w:val="num" w:pos="3600"/>
        </w:tabs>
        <w:ind w:left="3600" w:hanging="360"/>
      </w:pPr>
      <w:rPr>
        <w:rFonts w:ascii="Courier New" w:hAnsi="Courier New" w:cs="Courier New" w:hint="default"/>
      </w:rPr>
    </w:lvl>
    <w:lvl w:ilvl="5" w:tplc="27DEB808" w:tentative="1">
      <w:start w:val="1"/>
      <w:numFmt w:val="bullet"/>
      <w:lvlText w:val=""/>
      <w:lvlJc w:val="left"/>
      <w:pPr>
        <w:tabs>
          <w:tab w:val="num" w:pos="4320"/>
        </w:tabs>
        <w:ind w:left="4320" w:hanging="360"/>
      </w:pPr>
      <w:rPr>
        <w:rFonts w:ascii="Wingdings" w:hAnsi="Wingdings" w:hint="default"/>
      </w:rPr>
    </w:lvl>
    <w:lvl w:ilvl="6" w:tplc="BE2641CE" w:tentative="1">
      <w:start w:val="1"/>
      <w:numFmt w:val="bullet"/>
      <w:lvlText w:val=""/>
      <w:lvlJc w:val="left"/>
      <w:pPr>
        <w:tabs>
          <w:tab w:val="num" w:pos="5040"/>
        </w:tabs>
        <w:ind w:left="5040" w:hanging="360"/>
      </w:pPr>
      <w:rPr>
        <w:rFonts w:ascii="Symbol" w:hAnsi="Symbol" w:hint="default"/>
      </w:rPr>
    </w:lvl>
    <w:lvl w:ilvl="7" w:tplc="FD4E355E" w:tentative="1">
      <w:start w:val="1"/>
      <w:numFmt w:val="bullet"/>
      <w:lvlText w:val="o"/>
      <w:lvlJc w:val="left"/>
      <w:pPr>
        <w:tabs>
          <w:tab w:val="num" w:pos="5760"/>
        </w:tabs>
        <w:ind w:left="5760" w:hanging="360"/>
      </w:pPr>
      <w:rPr>
        <w:rFonts w:ascii="Courier New" w:hAnsi="Courier New" w:cs="Courier New" w:hint="default"/>
      </w:rPr>
    </w:lvl>
    <w:lvl w:ilvl="8" w:tplc="BE94BBC8" w:tentative="1">
      <w:start w:val="1"/>
      <w:numFmt w:val="bullet"/>
      <w:lvlText w:val=""/>
      <w:lvlJc w:val="left"/>
      <w:pPr>
        <w:tabs>
          <w:tab w:val="num" w:pos="6480"/>
        </w:tabs>
        <w:ind w:left="6480" w:hanging="360"/>
      </w:pPr>
      <w:rPr>
        <w:rFonts w:ascii="Wingdings" w:hAnsi="Wingdings" w:hint="default"/>
      </w:rPr>
    </w:lvl>
  </w:abstractNum>
  <w:abstractNum w:abstractNumId="101">
    <w:nsid w:val="6F2C3054"/>
    <w:multiLevelType w:val="multilevel"/>
    <w:tmpl w:val="040E001F"/>
    <w:styleLink w:val="Stlus2"/>
    <w:lvl w:ilvl="0">
      <w:start w:val="1"/>
      <w:numFmt w:val="upperRoman"/>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2">
    <w:nsid w:val="70D67F32"/>
    <w:multiLevelType w:val="hybridMultilevel"/>
    <w:tmpl w:val="0A8262DE"/>
    <w:lvl w:ilvl="0" w:tplc="084CADCC">
      <w:start w:val="1"/>
      <w:numFmt w:val="decimal"/>
      <w:lvlText w:val="8.%1."/>
      <w:lvlJc w:val="left"/>
      <w:pPr>
        <w:ind w:left="4472"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3">
    <w:nsid w:val="72DE00F8"/>
    <w:multiLevelType w:val="hybridMultilevel"/>
    <w:tmpl w:val="918048AC"/>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04">
    <w:nsid w:val="72E512A1"/>
    <w:multiLevelType w:val="hybridMultilevel"/>
    <w:tmpl w:val="40EAAEB2"/>
    <w:lvl w:ilvl="0" w:tplc="040E000F">
      <w:start w:val="1"/>
      <w:numFmt w:val="decimal"/>
      <w:lvlText w:val="%1."/>
      <w:lvlJc w:val="left"/>
      <w:pPr>
        <w:ind w:left="360" w:hanging="360"/>
      </w:pPr>
      <w:rPr>
        <w:b w:val="0"/>
      </w:rPr>
    </w:lvl>
    <w:lvl w:ilvl="1" w:tplc="040E0019">
      <w:start w:val="1"/>
      <w:numFmt w:val="lowerLetter"/>
      <w:lvlText w:val="%2."/>
      <w:lvlJc w:val="left"/>
      <w:pPr>
        <w:ind w:left="1830" w:hanging="360"/>
      </w:pPr>
    </w:lvl>
    <w:lvl w:ilvl="2" w:tplc="040E001B" w:tentative="1">
      <w:start w:val="1"/>
      <w:numFmt w:val="lowerRoman"/>
      <w:lvlText w:val="%3."/>
      <w:lvlJc w:val="right"/>
      <w:pPr>
        <w:ind w:left="2550" w:hanging="180"/>
      </w:pPr>
    </w:lvl>
    <w:lvl w:ilvl="3" w:tplc="040E000F" w:tentative="1">
      <w:start w:val="1"/>
      <w:numFmt w:val="decimal"/>
      <w:lvlText w:val="%4."/>
      <w:lvlJc w:val="left"/>
      <w:pPr>
        <w:ind w:left="3270" w:hanging="360"/>
      </w:pPr>
    </w:lvl>
    <w:lvl w:ilvl="4" w:tplc="040E0019" w:tentative="1">
      <w:start w:val="1"/>
      <w:numFmt w:val="lowerLetter"/>
      <w:lvlText w:val="%5."/>
      <w:lvlJc w:val="left"/>
      <w:pPr>
        <w:ind w:left="3990" w:hanging="360"/>
      </w:pPr>
    </w:lvl>
    <w:lvl w:ilvl="5" w:tplc="040E001B" w:tentative="1">
      <w:start w:val="1"/>
      <w:numFmt w:val="lowerRoman"/>
      <w:lvlText w:val="%6."/>
      <w:lvlJc w:val="right"/>
      <w:pPr>
        <w:ind w:left="4710" w:hanging="180"/>
      </w:pPr>
    </w:lvl>
    <w:lvl w:ilvl="6" w:tplc="040E000F" w:tentative="1">
      <w:start w:val="1"/>
      <w:numFmt w:val="decimal"/>
      <w:lvlText w:val="%7."/>
      <w:lvlJc w:val="left"/>
      <w:pPr>
        <w:ind w:left="5430" w:hanging="360"/>
      </w:pPr>
    </w:lvl>
    <w:lvl w:ilvl="7" w:tplc="040E0019" w:tentative="1">
      <w:start w:val="1"/>
      <w:numFmt w:val="lowerLetter"/>
      <w:lvlText w:val="%8."/>
      <w:lvlJc w:val="left"/>
      <w:pPr>
        <w:ind w:left="6150" w:hanging="360"/>
      </w:pPr>
    </w:lvl>
    <w:lvl w:ilvl="8" w:tplc="040E001B" w:tentative="1">
      <w:start w:val="1"/>
      <w:numFmt w:val="lowerRoman"/>
      <w:lvlText w:val="%9."/>
      <w:lvlJc w:val="right"/>
      <w:pPr>
        <w:ind w:left="6870" w:hanging="180"/>
      </w:pPr>
    </w:lvl>
  </w:abstractNum>
  <w:abstractNum w:abstractNumId="105">
    <w:nsid w:val="73B24C2A"/>
    <w:multiLevelType w:val="hybridMultilevel"/>
    <w:tmpl w:val="72C8BC9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6">
    <w:nsid w:val="79230FA4"/>
    <w:multiLevelType w:val="hybridMultilevel"/>
    <w:tmpl w:val="7D70BC14"/>
    <w:lvl w:ilvl="0" w:tplc="2F007368">
      <w:numFmt w:val="bullet"/>
      <w:lvlText w:val="-"/>
      <w:lvlJc w:val="left"/>
      <w:pPr>
        <w:ind w:left="720" w:hanging="360"/>
      </w:pPr>
      <w:rPr>
        <w:rFonts w:ascii="Bookman Old Style" w:eastAsia="Symbol" w:hAnsi="Bookman Old Style"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7">
    <w:nsid w:val="79312278"/>
    <w:multiLevelType w:val="hybridMultilevel"/>
    <w:tmpl w:val="30D26E0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8">
    <w:nsid w:val="7ADB73FA"/>
    <w:multiLevelType w:val="hybridMultilevel"/>
    <w:tmpl w:val="36420670"/>
    <w:lvl w:ilvl="0" w:tplc="FFFFFFFF">
      <w:start w:val="2"/>
      <w:numFmt w:val="bullet"/>
      <w:lvlText w:val="–"/>
      <w:lvlJc w:val="left"/>
      <w:pPr>
        <w:ind w:left="1440" w:hanging="360"/>
      </w:pPr>
      <w:rPr>
        <w:rFonts w:ascii="Frutiger Linotype" w:eastAsia="Times New Roman" w:hAnsi="Frutiger Linotype"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9">
    <w:nsid w:val="7D130446"/>
    <w:multiLevelType w:val="hybridMultilevel"/>
    <w:tmpl w:val="1810A248"/>
    <w:lvl w:ilvl="0" w:tplc="F3C688D0">
      <w:start w:val="1"/>
      <w:numFmt w:val="lowerLetter"/>
      <w:lvlText w:val="%1)"/>
      <w:lvlJc w:val="left"/>
      <w:pPr>
        <w:ind w:left="1503" w:hanging="360"/>
      </w:pPr>
      <w:rPr>
        <w:rFonts w:hint="default"/>
      </w:rPr>
    </w:lvl>
    <w:lvl w:ilvl="1" w:tplc="040E0019" w:tentative="1">
      <w:start w:val="1"/>
      <w:numFmt w:val="lowerLetter"/>
      <w:lvlText w:val="%2."/>
      <w:lvlJc w:val="left"/>
      <w:pPr>
        <w:ind w:left="2223" w:hanging="360"/>
      </w:pPr>
    </w:lvl>
    <w:lvl w:ilvl="2" w:tplc="040E001B" w:tentative="1">
      <w:start w:val="1"/>
      <w:numFmt w:val="lowerRoman"/>
      <w:lvlText w:val="%3."/>
      <w:lvlJc w:val="right"/>
      <w:pPr>
        <w:ind w:left="2943" w:hanging="180"/>
      </w:pPr>
    </w:lvl>
    <w:lvl w:ilvl="3" w:tplc="040E000F" w:tentative="1">
      <w:start w:val="1"/>
      <w:numFmt w:val="decimal"/>
      <w:lvlText w:val="%4."/>
      <w:lvlJc w:val="left"/>
      <w:pPr>
        <w:ind w:left="3663" w:hanging="360"/>
      </w:pPr>
    </w:lvl>
    <w:lvl w:ilvl="4" w:tplc="040E0019" w:tentative="1">
      <w:start w:val="1"/>
      <w:numFmt w:val="lowerLetter"/>
      <w:lvlText w:val="%5."/>
      <w:lvlJc w:val="left"/>
      <w:pPr>
        <w:ind w:left="4383" w:hanging="360"/>
      </w:pPr>
    </w:lvl>
    <w:lvl w:ilvl="5" w:tplc="040E001B" w:tentative="1">
      <w:start w:val="1"/>
      <w:numFmt w:val="lowerRoman"/>
      <w:lvlText w:val="%6."/>
      <w:lvlJc w:val="right"/>
      <w:pPr>
        <w:ind w:left="5103" w:hanging="180"/>
      </w:pPr>
    </w:lvl>
    <w:lvl w:ilvl="6" w:tplc="040E000F" w:tentative="1">
      <w:start w:val="1"/>
      <w:numFmt w:val="decimal"/>
      <w:lvlText w:val="%7."/>
      <w:lvlJc w:val="left"/>
      <w:pPr>
        <w:ind w:left="5823" w:hanging="360"/>
      </w:pPr>
    </w:lvl>
    <w:lvl w:ilvl="7" w:tplc="040E0019" w:tentative="1">
      <w:start w:val="1"/>
      <w:numFmt w:val="lowerLetter"/>
      <w:lvlText w:val="%8."/>
      <w:lvlJc w:val="left"/>
      <w:pPr>
        <w:ind w:left="6543" w:hanging="360"/>
      </w:pPr>
    </w:lvl>
    <w:lvl w:ilvl="8" w:tplc="040E001B" w:tentative="1">
      <w:start w:val="1"/>
      <w:numFmt w:val="lowerRoman"/>
      <w:lvlText w:val="%9."/>
      <w:lvlJc w:val="right"/>
      <w:pPr>
        <w:ind w:left="7263" w:hanging="180"/>
      </w:pPr>
    </w:lvl>
  </w:abstractNum>
  <w:abstractNum w:abstractNumId="110">
    <w:nsid w:val="7D3646CD"/>
    <w:multiLevelType w:val="hybridMultilevel"/>
    <w:tmpl w:val="EE4EC6B4"/>
    <w:lvl w:ilvl="0" w:tplc="040E000F">
      <w:start w:val="1"/>
      <w:numFmt w:val="bullet"/>
      <w:pStyle w:val="I"/>
      <w:lvlText w:val="◘"/>
      <w:lvlJc w:val="left"/>
      <w:pPr>
        <w:tabs>
          <w:tab w:val="num" w:pos="3945"/>
        </w:tabs>
        <w:ind w:left="3945" w:hanging="360"/>
      </w:pPr>
      <w:rPr>
        <w:rFonts w:ascii="Courier New" w:hAnsi="Courier New" w:hint="default"/>
      </w:rPr>
    </w:lvl>
    <w:lvl w:ilvl="1" w:tplc="040E0019">
      <w:start w:val="1"/>
      <w:numFmt w:val="bullet"/>
      <w:lvlText w:val="o"/>
      <w:lvlJc w:val="left"/>
      <w:pPr>
        <w:tabs>
          <w:tab w:val="num" w:pos="3945"/>
        </w:tabs>
        <w:ind w:left="3945" w:hanging="360"/>
      </w:pPr>
      <w:rPr>
        <w:rFonts w:ascii="Courier New" w:hAnsi="Courier New" w:cs="Courier New" w:hint="default"/>
      </w:rPr>
    </w:lvl>
    <w:lvl w:ilvl="2" w:tplc="040E001B" w:tentative="1">
      <w:start w:val="1"/>
      <w:numFmt w:val="bullet"/>
      <w:lvlText w:val=""/>
      <w:lvlJc w:val="left"/>
      <w:pPr>
        <w:tabs>
          <w:tab w:val="num" w:pos="4665"/>
        </w:tabs>
        <w:ind w:left="4665" w:hanging="360"/>
      </w:pPr>
      <w:rPr>
        <w:rFonts w:ascii="Wingdings" w:hAnsi="Wingdings" w:hint="default"/>
      </w:rPr>
    </w:lvl>
    <w:lvl w:ilvl="3" w:tplc="040E000F" w:tentative="1">
      <w:start w:val="1"/>
      <w:numFmt w:val="bullet"/>
      <w:lvlText w:val=""/>
      <w:lvlJc w:val="left"/>
      <w:pPr>
        <w:tabs>
          <w:tab w:val="num" w:pos="5385"/>
        </w:tabs>
        <w:ind w:left="5385" w:hanging="360"/>
      </w:pPr>
      <w:rPr>
        <w:rFonts w:ascii="Symbol" w:hAnsi="Symbol" w:hint="default"/>
      </w:rPr>
    </w:lvl>
    <w:lvl w:ilvl="4" w:tplc="040E0019" w:tentative="1">
      <w:start w:val="1"/>
      <w:numFmt w:val="bullet"/>
      <w:lvlText w:val="o"/>
      <w:lvlJc w:val="left"/>
      <w:pPr>
        <w:tabs>
          <w:tab w:val="num" w:pos="6105"/>
        </w:tabs>
        <w:ind w:left="6105" w:hanging="360"/>
      </w:pPr>
      <w:rPr>
        <w:rFonts w:ascii="Courier New" w:hAnsi="Courier New" w:cs="Courier New" w:hint="default"/>
      </w:rPr>
    </w:lvl>
    <w:lvl w:ilvl="5" w:tplc="040E001B" w:tentative="1">
      <w:start w:val="1"/>
      <w:numFmt w:val="bullet"/>
      <w:lvlText w:val=""/>
      <w:lvlJc w:val="left"/>
      <w:pPr>
        <w:tabs>
          <w:tab w:val="num" w:pos="6825"/>
        </w:tabs>
        <w:ind w:left="6825" w:hanging="360"/>
      </w:pPr>
      <w:rPr>
        <w:rFonts w:ascii="Wingdings" w:hAnsi="Wingdings" w:hint="default"/>
      </w:rPr>
    </w:lvl>
    <w:lvl w:ilvl="6" w:tplc="040E000F" w:tentative="1">
      <w:start w:val="1"/>
      <w:numFmt w:val="bullet"/>
      <w:lvlText w:val=""/>
      <w:lvlJc w:val="left"/>
      <w:pPr>
        <w:tabs>
          <w:tab w:val="num" w:pos="7545"/>
        </w:tabs>
        <w:ind w:left="7545" w:hanging="360"/>
      </w:pPr>
      <w:rPr>
        <w:rFonts w:ascii="Symbol" w:hAnsi="Symbol" w:hint="default"/>
      </w:rPr>
    </w:lvl>
    <w:lvl w:ilvl="7" w:tplc="040E0019" w:tentative="1">
      <w:start w:val="1"/>
      <w:numFmt w:val="bullet"/>
      <w:lvlText w:val="o"/>
      <w:lvlJc w:val="left"/>
      <w:pPr>
        <w:tabs>
          <w:tab w:val="num" w:pos="8265"/>
        </w:tabs>
        <w:ind w:left="8265" w:hanging="360"/>
      </w:pPr>
      <w:rPr>
        <w:rFonts w:ascii="Courier New" w:hAnsi="Courier New" w:cs="Courier New" w:hint="default"/>
      </w:rPr>
    </w:lvl>
    <w:lvl w:ilvl="8" w:tplc="040E001B" w:tentative="1">
      <w:start w:val="1"/>
      <w:numFmt w:val="bullet"/>
      <w:lvlText w:val=""/>
      <w:lvlJc w:val="left"/>
      <w:pPr>
        <w:tabs>
          <w:tab w:val="num" w:pos="8985"/>
        </w:tabs>
        <w:ind w:left="8985" w:hanging="360"/>
      </w:pPr>
      <w:rPr>
        <w:rFonts w:ascii="Wingdings" w:hAnsi="Wingdings" w:hint="default"/>
      </w:rPr>
    </w:lvl>
  </w:abstractNum>
  <w:abstractNum w:abstractNumId="111">
    <w:nsid w:val="7FA940AF"/>
    <w:multiLevelType w:val="hybridMultilevel"/>
    <w:tmpl w:val="FE9EC1B8"/>
    <w:lvl w:ilvl="0" w:tplc="21B0C13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69"/>
  </w:num>
  <w:num w:numId="2">
    <w:abstractNumId w:val="22"/>
  </w:num>
  <w:num w:numId="3">
    <w:abstractNumId w:val="80"/>
  </w:num>
  <w:num w:numId="4">
    <w:abstractNumId w:val="101"/>
  </w:num>
  <w:num w:numId="5">
    <w:abstractNumId w:val="78"/>
  </w:num>
  <w:num w:numId="6">
    <w:abstractNumId w:val="63"/>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0"/>
  </w:num>
  <w:num w:numId="9">
    <w:abstractNumId w:val="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4"/>
  </w:num>
  <w:num w:numId="11">
    <w:abstractNumId w:val="51"/>
  </w:num>
  <w:num w:numId="12">
    <w:abstractNumId w:val="31"/>
  </w:num>
  <w:num w:numId="13">
    <w:abstractNumId w:val="87"/>
  </w:num>
  <w:num w:numId="14">
    <w:abstractNumId w:val="89"/>
  </w:num>
  <w:num w:numId="15">
    <w:abstractNumId w:val="102"/>
  </w:num>
  <w:num w:numId="16">
    <w:abstractNumId w:val="105"/>
  </w:num>
  <w:num w:numId="17">
    <w:abstractNumId w:val="58"/>
  </w:num>
  <w:num w:numId="18">
    <w:abstractNumId w:val="64"/>
  </w:num>
  <w:num w:numId="19">
    <w:abstractNumId w:val="7"/>
  </w:num>
  <w:num w:numId="20">
    <w:abstractNumId w:val="61"/>
  </w:num>
  <w:num w:numId="21">
    <w:abstractNumId w:val="17"/>
  </w:num>
  <w:num w:numId="22">
    <w:abstractNumId w:val="14"/>
  </w:num>
  <w:num w:numId="23">
    <w:abstractNumId w:val="66"/>
  </w:num>
  <w:num w:numId="24">
    <w:abstractNumId w:val="111"/>
  </w:num>
  <w:num w:numId="25">
    <w:abstractNumId w:val="96"/>
  </w:num>
  <w:num w:numId="26">
    <w:abstractNumId w:val="30"/>
  </w:num>
  <w:num w:numId="27">
    <w:abstractNumId w:val="24"/>
  </w:num>
  <w:num w:numId="28">
    <w:abstractNumId w:val="46"/>
  </w:num>
  <w:num w:numId="29">
    <w:abstractNumId w:val="60"/>
  </w:num>
  <w:num w:numId="30">
    <w:abstractNumId w:val="47"/>
  </w:num>
  <w:num w:numId="31">
    <w:abstractNumId w:val="25"/>
  </w:num>
  <w:num w:numId="32">
    <w:abstractNumId w:val="34"/>
  </w:num>
  <w:num w:numId="33">
    <w:abstractNumId w:val="28"/>
  </w:num>
  <w:num w:numId="34">
    <w:abstractNumId w:val="81"/>
  </w:num>
  <w:num w:numId="35">
    <w:abstractNumId w:val="65"/>
  </w:num>
  <w:num w:numId="36">
    <w:abstractNumId w:val="43"/>
  </w:num>
  <w:num w:numId="37">
    <w:abstractNumId w:val="74"/>
  </w:num>
  <w:num w:numId="38">
    <w:abstractNumId w:val="49"/>
  </w:num>
  <w:num w:numId="39">
    <w:abstractNumId w:val="21"/>
  </w:num>
  <w:num w:numId="40">
    <w:abstractNumId w:val="41"/>
  </w:num>
  <w:num w:numId="41">
    <w:abstractNumId w:val="100"/>
  </w:num>
  <w:num w:numId="42">
    <w:abstractNumId w:val="110"/>
  </w:num>
  <w:num w:numId="43">
    <w:abstractNumId w:val="72"/>
  </w:num>
  <w:num w:numId="44">
    <w:abstractNumId w:val="55"/>
  </w:num>
  <w:num w:numId="45">
    <w:abstractNumId w:val="13"/>
  </w:num>
  <w:num w:numId="46">
    <w:abstractNumId w:val="12"/>
  </w:num>
  <w:num w:numId="47">
    <w:abstractNumId w:val="42"/>
  </w:num>
  <w:num w:numId="48">
    <w:abstractNumId w:val="11"/>
  </w:num>
  <w:num w:numId="49">
    <w:abstractNumId w:val="92"/>
  </w:num>
  <w:num w:numId="50">
    <w:abstractNumId w:val="15"/>
  </w:num>
  <w:num w:numId="51">
    <w:abstractNumId w:val="50"/>
  </w:num>
  <w:num w:numId="52">
    <w:abstractNumId w:val="73"/>
  </w:num>
  <w:num w:numId="53">
    <w:abstractNumId w:val="44"/>
  </w:num>
  <w:num w:numId="54">
    <w:abstractNumId w:val="83"/>
    <w:lvlOverride w:ilvl="0">
      <w:startOverride w:val="1"/>
    </w:lvlOverride>
  </w:num>
  <w:num w:numId="55">
    <w:abstractNumId w:val="59"/>
    <w:lvlOverride w:ilvl="0">
      <w:startOverride w:val="1"/>
    </w:lvlOverride>
  </w:num>
  <w:num w:numId="56">
    <w:abstractNumId w:val="83"/>
  </w:num>
  <w:num w:numId="57">
    <w:abstractNumId w:val="59"/>
  </w:num>
  <w:num w:numId="58">
    <w:abstractNumId w:val="39"/>
  </w:num>
  <w:num w:numId="5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4"/>
  </w:num>
  <w:num w:numId="61">
    <w:abstractNumId w:val="62"/>
  </w:num>
  <w:num w:numId="62">
    <w:abstractNumId w:val="98"/>
  </w:num>
  <w:num w:numId="6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7"/>
  </w:num>
  <w:num w:numId="65">
    <w:abstractNumId w:val="91"/>
  </w:num>
  <w:num w:numId="66">
    <w:abstractNumId w:val="19"/>
  </w:num>
  <w:num w:numId="67">
    <w:abstractNumId w:val="95"/>
  </w:num>
  <w:num w:numId="68">
    <w:abstractNumId w:val="85"/>
  </w:num>
  <w:num w:numId="69">
    <w:abstractNumId w:val="35"/>
  </w:num>
  <w:num w:numId="70">
    <w:abstractNumId w:val="10"/>
  </w:num>
  <w:num w:numId="71">
    <w:abstractNumId w:val="23"/>
  </w:num>
  <w:num w:numId="72">
    <w:abstractNumId w:val="27"/>
  </w:num>
  <w:num w:numId="73">
    <w:abstractNumId w:val="99"/>
  </w:num>
  <w:num w:numId="74">
    <w:abstractNumId w:val="52"/>
  </w:num>
  <w:num w:numId="75">
    <w:abstractNumId w:val="33"/>
  </w:num>
  <w:num w:numId="76">
    <w:abstractNumId w:val="16"/>
  </w:num>
  <w:num w:numId="77">
    <w:abstractNumId w:val="93"/>
  </w:num>
  <w:num w:numId="78">
    <w:abstractNumId w:val="40"/>
  </w:num>
  <w:num w:numId="79">
    <w:abstractNumId w:val="97"/>
  </w:num>
  <w:num w:numId="80">
    <w:abstractNumId w:val="79"/>
  </w:num>
  <w:num w:numId="81">
    <w:abstractNumId w:val="54"/>
  </w:num>
  <w:num w:numId="82">
    <w:abstractNumId w:val="68"/>
  </w:num>
  <w:num w:numId="83">
    <w:abstractNumId w:val="76"/>
  </w:num>
  <w:num w:numId="84">
    <w:abstractNumId w:val="106"/>
  </w:num>
  <w:num w:numId="85">
    <w:abstractNumId w:val="37"/>
  </w:num>
  <w:num w:numId="86">
    <w:abstractNumId w:val="75"/>
  </w:num>
  <w:num w:numId="87">
    <w:abstractNumId w:val="18"/>
  </w:num>
  <w:num w:numId="88">
    <w:abstractNumId w:val="107"/>
  </w:num>
  <w:num w:numId="89">
    <w:abstractNumId w:val="29"/>
  </w:num>
  <w:num w:numId="90">
    <w:abstractNumId w:val="45"/>
  </w:num>
  <w:num w:numId="91">
    <w:abstractNumId w:val="36"/>
  </w:num>
  <w:num w:numId="92">
    <w:abstractNumId w:val="103"/>
  </w:num>
  <w:num w:numId="93">
    <w:abstractNumId w:val="109"/>
  </w:num>
  <w:num w:numId="94">
    <w:abstractNumId w:val="84"/>
  </w:num>
  <w:num w:numId="95">
    <w:abstractNumId w:val="57"/>
  </w:num>
  <w:num w:numId="96">
    <w:abstractNumId w:val="56"/>
  </w:num>
  <w:num w:numId="97">
    <w:abstractNumId w:val="71"/>
  </w:num>
  <w:num w:numId="98">
    <w:abstractNumId w:val="77"/>
  </w:num>
  <w:num w:numId="99">
    <w:abstractNumId w:val="108"/>
  </w:num>
  <w:num w:numId="100">
    <w:abstractNumId w:val="88"/>
  </w:num>
  <w:num w:numId="101">
    <w:abstractNumId w:val="32"/>
  </w:num>
  <w:num w:numId="102">
    <w:abstractNumId w:val="48"/>
  </w:num>
  <w:num w:numId="103">
    <w:abstractNumId w:val="6"/>
  </w:num>
  <w:num w:numId="104">
    <w:abstractNumId w:val="9"/>
  </w:num>
  <w:num w:numId="105">
    <w:abstractNumId w:val="70"/>
  </w:num>
  <w:num w:numId="106">
    <w:abstractNumId w:val="8"/>
  </w:num>
  <w:num w:numId="107">
    <w:abstractNumId w:val="53"/>
  </w:num>
  <w:num w:numId="108">
    <w:abstractNumId w:val="20"/>
  </w:num>
  <w:num w:numId="109">
    <w:abstractNumId w:val="82"/>
  </w:num>
  <w:num w:numId="110">
    <w:abstractNumId w:val="26"/>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37D"/>
    <w:rsid w:val="000004F4"/>
    <w:rsid w:val="00000CE0"/>
    <w:rsid w:val="00001361"/>
    <w:rsid w:val="00001B99"/>
    <w:rsid w:val="000032F5"/>
    <w:rsid w:val="00004025"/>
    <w:rsid w:val="00010268"/>
    <w:rsid w:val="00012BE5"/>
    <w:rsid w:val="000135C5"/>
    <w:rsid w:val="00013D1D"/>
    <w:rsid w:val="00014587"/>
    <w:rsid w:val="00015657"/>
    <w:rsid w:val="00015CE2"/>
    <w:rsid w:val="00016EF6"/>
    <w:rsid w:val="00017926"/>
    <w:rsid w:val="00017ED8"/>
    <w:rsid w:val="00020384"/>
    <w:rsid w:val="000208FA"/>
    <w:rsid w:val="00020AE9"/>
    <w:rsid w:val="00022D5E"/>
    <w:rsid w:val="00022D90"/>
    <w:rsid w:val="000237E0"/>
    <w:rsid w:val="00024E57"/>
    <w:rsid w:val="00025D54"/>
    <w:rsid w:val="000267CD"/>
    <w:rsid w:val="00026855"/>
    <w:rsid w:val="00027058"/>
    <w:rsid w:val="00027BF2"/>
    <w:rsid w:val="0003094D"/>
    <w:rsid w:val="00030FC5"/>
    <w:rsid w:val="00031493"/>
    <w:rsid w:val="00032893"/>
    <w:rsid w:val="00033AD6"/>
    <w:rsid w:val="00034559"/>
    <w:rsid w:val="00034907"/>
    <w:rsid w:val="00035BC8"/>
    <w:rsid w:val="00040CAE"/>
    <w:rsid w:val="00041A7E"/>
    <w:rsid w:val="00042762"/>
    <w:rsid w:val="00042FB1"/>
    <w:rsid w:val="0004428A"/>
    <w:rsid w:val="00044BE0"/>
    <w:rsid w:val="00045C9B"/>
    <w:rsid w:val="000461D5"/>
    <w:rsid w:val="00046275"/>
    <w:rsid w:val="00050312"/>
    <w:rsid w:val="00050BDA"/>
    <w:rsid w:val="00051D0B"/>
    <w:rsid w:val="00051D76"/>
    <w:rsid w:val="00052B00"/>
    <w:rsid w:val="000533E3"/>
    <w:rsid w:val="00053B64"/>
    <w:rsid w:val="000554D5"/>
    <w:rsid w:val="00055548"/>
    <w:rsid w:val="000556AC"/>
    <w:rsid w:val="00057ADC"/>
    <w:rsid w:val="00057D1A"/>
    <w:rsid w:val="000600B9"/>
    <w:rsid w:val="000609D7"/>
    <w:rsid w:val="000625C8"/>
    <w:rsid w:val="00064BD6"/>
    <w:rsid w:val="00067590"/>
    <w:rsid w:val="00067832"/>
    <w:rsid w:val="00067D80"/>
    <w:rsid w:val="00070A3D"/>
    <w:rsid w:val="00070E6A"/>
    <w:rsid w:val="00071600"/>
    <w:rsid w:val="00071B23"/>
    <w:rsid w:val="00071E04"/>
    <w:rsid w:val="00072F3F"/>
    <w:rsid w:val="00073092"/>
    <w:rsid w:val="0007339D"/>
    <w:rsid w:val="0007391B"/>
    <w:rsid w:val="00074FA1"/>
    <w:rsid w:val="00075B3F"/>
    <w:rsid w:val="000760EA"/>
    <w:rsid w:val="00076EB0"/>
    <w:rsid w:val="00077234"/>
    <w:rsid w:val="00080DFE"/>
    <w:rsid w:val="00081A2C"/>
    <w:rsid w:val="0008238F"/>
    <w:rsid w:val="0008293A"/>
    <w:rsid w:val="00082DA4"/>
    <w:rsid w:val="00082F3E"/>
    <w:rsid w:val="00083125"/>
    <w:rsid w:val="00083349"/>
    <w:rsid w:val="000836C1"/>
    <w:rsid w:val="000845E5"/>
    <w:rsid w:val="00084ED4"/>
    <w:rsid w:val="000851BE"/>
    <w:rsid w:val="00086AA7"/>
    <w:rsid w:val="00086C9E"/>
    <w:rsid w:val="00086E62"/>
    <w:rsid w:val="000878BF"/>
    <w:rsid w:val="00090520"/>
    <w:rsid w:val="000909BC"/>
    <w:rsid w:val="00091AC6"/>
    <w:rsid w:val="00091B66"/>
    <w:rsid w:val="00091E17"/>
    <w:rsid w:val="00092FBE"/>
    <w:rsid w:val="000931C9"/>
    <w:rsid w:val="000935E7"/>
    <w:rsid w:val="00094E09"/>
    <w:rsid w:val="000A016C"/>
    <w:rsid w:val="000A2532"/>
    <w:rsid w:val="000A2E31"/>
    <w:rsid w:val="000A2FDD"/>
    <w:rsid w:val="000A319F"/>
    <w:rsid w:val="000A33E2"/>
    <w:rsid w:val="000A37A7"/>
    <w:rsid w:val="000A3EE5"/>
    <w:rsid w:val="000A3FE1"/>
    <w:rsid w:val="000A40E4"/>
    <w:rsid w:val="000A5901"/>
    <w:rsid w:val="000A5D23"/>
    <w:rsid w:val="000A7465"/>
    <w:rsid w:val="000A7FED"/>
    <w:rsid w:val="000B1164"/>
    <w:rsid w:val="000B166C"/>
    <w:rsid w:val="000B1982"/>
    <w:rsid w:val="000B2BCA"/>
    <w:rsid w:val="000B2F01"/>
    <w:rsid w:val="000B3AE9"/>
    <w:rsid w:val="000B4959"/>
    <w:rsid w:val="000B4AD6"/>
    <w:rsid w:val="000B7061"/>
    <w:rsid w:val="000B7C42"/>
    <w:rsid w:val="000B7D49"/>
    <w:rsid w:val="000C0F74"/>
    <w:rsid w:val="000C181B"/>
    <w:rsid w:val="000C19CC"/>
    <w:rsid w:val="000C2F0F"/>
    <w:rsid w:val="000C3950"/>
    <w:rsid w:val="000C418C"/>
    <w:rsid w:val="000C56AD"/>
    <w:rsid w:val="000C7946"/>
    <w:rsid w:val="000C7EF4"/>
    <w:rsid w:val="000D18F0"/>
    <w:rsid w:val="000D2C03"/>
    <w:rsid w:val="000D2E9D"/>
    <w:rsid w:val="000D33BF"/>
    <w:rsid w:val="000D4681"/>
    <w:rsid w:val="000D46B8"/>
    <w:rsid w:val="000D4DE2"/>
    <w:rsid w:val="000D55D6"/>
    <w:rsid w:val="000D5947"/>
    <w:rsid w:val="000D637D"/>
    <w:rsid w:val="000D689A"/>
    <w:rsid w:val="000E13DE"/>
    <w:rsid w:val="000E1C8A"/>
    <w:rsid w:val="000E28B9"/>
    <w:rsid w:val="000E5A26"/>
    <w:rsid w:val="000E5C64"/>
    <w:rsid w:val="000E7253"/>
    <w:rsid w:val="000E785D"/>
    <w:rsid w:val="000F21CE"/>
    <w:rsid w:val="000F2320"/>
    <w:rsid w:val="000F297C"/>
    <w:rsid w:val="000F32F8"/>
    <w:rsid w:val="000F3652"/>
    <w:rsid w:val="000F3B73"/>
    <w:rsid w:val="000F4574"/>
    <w:rsid w:val="000F48C9"/>
    <w:rsid w:val="000F4ECB"/>
    <w:rsid w:val="000F5083"/>
    <w:rsid w:val="000F54D9"/>
    <w:rsid w:val="000F5C3C"/>
    <w:rsid w:val="000F6367"/>
    <w:rsid w:val="000F7367"/>
    <w:rsid w:val="000F75BA"/>
    <w:rsid w:val="000F7804"/>
    <w:rsid w:val="000F7978"/>
    <w:rsid w:val="000F7B31"/>
    <w:rsid w:val="001003C3"/>
    <w:rsid w:val="00100BE2"/>
    <w:rsid w:val="00101065"/>
    <w:rsid w:val="00102694"/>
    <w:rsid w:val="001047CB"/>
    <w:rsid w:val="0010496E"/>
    <w:rsid w:val="001049AD"/>
    <w:rsid w:val="00104C48"/>
    <w:rsid w:val="001051C9"/>
    <w:rsid w:val="00105954"/>
    <w:rsid w:val="00105CFF"/>
    <w:rsid w:val="00105E8A"/>
    <w:rsid w:val="00107D22"/>
    <w:rsid w:val="00107E97"/>
    <w:rsid w:val="00110BE0"/>
    <w:rsid w:val="001111D0"/>
    <w:rsid w:val="001116A1"/>
    <w:rsid w:val="00112BC0"/>
    <w:rsid w:val="00112BFA"/>
    <w:rsid w:val="00112D1D"/>
    <w:rsid w:val="00114623"/>
    <w:rsid w:val="0011466B"/>
    <w:rsid w:val="00114D7C"/>
    <w:rsid w:val="00115A73"/>
    <w:rsid w:val="00116B78"/>
    <w:rsid w:val="00116EA0"/>
    <w:rsid w:val="0011757B"/>
    <w:rsid w:val="00117D88"/>
    <w:rsid w:val="00120FC0"/>
    <w:rsid w:val="001214AC"/>
    <w:rsid w:val="001215C1"/>
    <w:rsid w:val="0012226A"/>
    <w:rsid w:val="001224AD"/>
    <w:rsid w:val="00122A97"/>
    <w:rsid w:val="00123B36"/>
    <w:rsid w:val="0012452B"/>
    <w:rsid w:val="00126353"/>
    <w:rsid w:val="0012645C"/>
    <w:rsid w:val="0012662D"/>
    <w:rsid w:val="00127296"/>
    <w:rsid w:val="00127316"/>
    <w:rsid w:val="0013054D"/>
    <w:rsid w:val="00132687"/>
    <w:rsid w:val="00134354"/>
    <w:rsid w:val="00134B90"/>
    <w:rsid w:val="00134D84"/>
    <w:rsid w:val="00134FC0"/>
    <w:rsid w:val="00135A8A"/>
    <w:rsid w:val="001372AA"/>
    <w:rsid w:val="00137ED2"/>
    <w:rsid w:val="001401FC"/>
    <w:rsid w:val="001406EC"/>
    <w:rsid w:val="00142205"/>
    <w:rsid w:val="001433D4"/>
    <w:rsid w:val="00144B2F"/>
    <w:rsid w:val="00145AD9"/>
    <w:rsid w:val="00145ED4"/>
    <w:rsid w:val="0014653B"/>
    <w:rsid w:val="00146D7C"/>
    <w:rsid w:val="00146DD7"/>
    <w:rsid w:val="00146EEB"/>
    <w:rsid w:val="0014725D"/>
    <w:rsid w:val="00150AB7"/>
    <w:rsid w:val="00151A11"/>
    <w:rsid w:val="00151CD4"/>
    <w:rsid w:val="00152DEC"/>
    <w:rsid w:val="00153F69"/>
    <w:rsid w:val="00153FFD"/>
    <w:rsid w:val="001546CC"/>
    <w:rsid w:val="001556F9"/>
    <w:rsid w:val="00155970"/>
    <w:rsid w:val="00155BC2"/>
    <w:rsid w:val="00155BF3"/>
    <w:rsid w:val="00157ADC"/>
    <w:rsid w:val="00162B21"/>
    <w:rsid w:val="001632A7"/>
    <w:rsid w:val="00163AD9"/>
    <w:rsid w:val="00164A40"/>
    <w:rsid w:val="0016593E"/>
    <w:rsid w:val="001661A5"/>
    <w:rsid w:val="001665F7"/>
    <w:rsid w:val="00166B53"/>
    <w:rsid w:val="00166EB4"/>
    <w:rsid w:val="00166FBB"/>
    <w:rsid w:val="001672B9"/>
    <w:rsid w:val="001675D0"/>
    <w:rsid w:val="0017013D"/>
    <w:rsid w:val="0017022B"/>
    <w:rsid w:val="0017023B"/>
    <w:rsid w:val="00171EFE"/>
    <w:rsid w:val="00172605"/>
    <w:rsid w:val="00172AD3"/>
    <w:rsid w:val="00172DA7"/>
    <w:rsid w:val="001748CE"/>
    <w:rsid w:val="00176695"/>
    <w:rsid w:val="0017692C"/>
    <w:rsid w:val="00177251"/>
    <w:rsid w:val="001772B4"/>
    <w:rsid w:val="0017733E"/>
    <w:rsid w:val="0018004A"/>
    <w:rsid w:val="00180B9A"/>
    <w:rsid w:val="001810D9"/>
    <w:rsid w:val="001815ED"/>
    <w:rsid w:val="001824EA"/>
    <w:rsid w:val="00183698"/>
    <w:rsid w:val="001844B4"/>
    <w:rsid w:val="001851A0"/>
    <w:rsid w:val="00185252"/>
    <w:rsid w:val="00185758"/>
    <w:rsid w:val="001870E5"/>
    <w:rsid w:val="001879CE"/>
    <w:rsid w:val="00190C21"/>
    <w:rsid w:val="00190D6F"/>
    <w:rsid w:val="00191904"/>
    <w:rsid w:val="00191EB2"/>
    <w:rsid w:val="00192D90"/>
    <w:rsid w:val="00192DEB"/>
    <w:rsid w:val="00192E3E"/>
    <w:rsid w:val="00193277"/>
    <w:rsid w:val="001938CE"/>
    <w:rsid w:val="001939C3"/>
    <w:rsid w:val="00193DF1"/>
    <w:rsid w:val="00194184"/>
    <w:rsid w:val="001954FF"/>
    <w:rsid w:val="001A0B0A"/>
    <w:rsid w:val="001A0E06"/>
    <w:rsid w:val="001A1250"/>
    <w:rsid w:val="001A1A5E"/>
    <w:rsid w:val="001A1AA1"/>
    <w:rsid w:val="001A227C"/>
    <w:rsid w:val="001A4799"/>
    <w:rsid w:val="001A4B1F"/>
    <w:rsid w:val="001A534E"/>
    <w:rsid w:val="001A577E"/>
    <w:rsid w:val="001A61C2"/>
    <w:rsid w:val="001A6C9E"/>
    <w:rsid w:val="001A6F82"/>
    <w:rsid w:val="001A77B3"/>
    <w:rsid w:val="001A7B2C"/>
    <w:rsid w:val="001B05A0"/>
    <w:rsid w:val="001B0D78"/>
    <w:rsid w:val="001B1B7E"/>
    <w:rsid w:val="001B1C33"/>
    <w:rsid w:val="001B24A0"/>
    <w:rsid w:val="001B2E0A"/>
    <w:rsid w:val="001B30B4"/>
    <w:rsid w:val="001B3866"/>
    <w:rsid w:val="001B4ACF"/>
    <w:rsid w:val="001B5A9A"/>
    <w:rsid w:val="001B6127"/>
    <w:rsid w:val="001B6692"/>
    <w:rsid w:val="001B6C78"/>
    <w:rsid w:val="001C0E1A"/>
    <w:rsid w:val="001C1B85"/>
    <w:rsid w:val="001C1DA3"/>
    <w:rsid w:val="001C24C9"/>
    <w:rsid w:val="001C3D80"/>
    <w:rsid w:val="001C418E"/>
    <w:rsid w:val="001C4723"/>
    <w:rsid w:val="001C654D"/>
    <w:rsid w:val="001C6CD4"/>
    <w:rsid w:val="001D026C"/>
    <w:rsid w:val="001D043B"/>
    <w:rsid w:val="001D053E"/>
    <w:rsid w:val="001D0F88"/>
    <w:rsid w:val="001D114B"/>
    <w:rsid w:val="001D1CA1"/>
    <w:rsid w:val="001D3495"/>
    <w:rsid w:val="001D3DF8"/>
    <w:rsid w:val="001D4235"/>
    <w:rsid w:val="001D4F93"/>
    <w:rsid w:val="001D5159"/>
    <w:rsid w:val="001D56A2"/>
    <w:rsid w:val="001D60B1"/>
    <w:rsid w:val="001D60C2"/>
    <w:rsid w:val="001D6ADE"/>
    <w:rsid w:val="001E03A2"/>
    <w:rsid w:val="001E056A"/>
    <w:rsid w:val="001E09F6"/>
    <w:rsid w:val="001E34ED"/>
    <w:rsid w:val="001E3AAE"/>
    <w:rsid w:val="001E40F9"/>
    <w:rsid w:val="001E4C12"/>
    <w:rsid w:val="001F066B"/>
    <w:rsid w:val="001F0B95"/>
    <w:rsid w:val="001F100E"/>
    <w:rsid w:val="001F308F"/>
    <w:rsid w:val="001F3B04"/>
    <w:rsid w:val="001F4078"/>
    <w:rsid w:val="001F4185"/>
    <w:rsid w:val="001F4ACD"/>
    <w:rsid w:val="002010B9"/>
    <w:rsid w:val="002015D7"/>
    <w:rsid w:val="00201854"/>
    <w:rsid w:val="0020192B"/>
    <w:rsid w:val="002029AE"/>
    <w:rsid w:val="00204B79"/>
    <w:rsid w:val="00205F45"/>
    <w:rsid w:val="0020637D"/>
    <w:rsid w:val="00206906"/>
    <w:rsid w:val="0020701A"/>
    <w:rsid w:val="00210776"/>
    <w:rsid w:val="00211034"/>
    <w:rsid w:val="00213A8E"/>
    <w:rsid w:val="00214856"/>
    <w:rsid w:val="00214947"/>
    <w:rsid w:val="00214E95"/>
    <w:rsid w:val="00215261"/>
    <w:rsid w:val="00215D25"/>
    <w:rsid w:val="00216E8F"/>
    <w:rsid w:val="00221525"/>
    <w:rsid w:val="00221EC2"/>
    <w:rsid w:val="00222637"/>
    <w:rsid w:val="00223E7E"/>
    <w:rsid w:val="00224D55"/>
    <w:rsid w:val="00225021"/>
    <w:rsid w:val="0022517A"/>
    <w:rsid w:val="002252D9"/>
    <w:rsid w:val="002259CB"/>
    <w:rsid w:val="00226E46"/>
    <w:rsid w:val="0022792F"/>
    <w:rsid w:val="00227DEA"/>
    <w:rsid w:val="002318E0"/>
    <w:rsid w:val="00231BE7"/>
    <w:rsid w:val="00231DFF"/>
    <w:rsid w:val="00232115"/>
    <w:rsid w:val="002337D6"/>
    <w:rsid w:val="002337F8"/>
    <w:rsid w:val="00233A13"/>
    <w:rsid w:val="00234785"/>
    <w:rsid w:val="002347B8"/>
    <w:rsid w:val="00235190"/>
    <w:rsid w:val="00235AB3"/>
    <w:rsid w:val="00236B0E"/>
    <w:rsid w:val="00236FD9"/>
    <w:rsid w:val="00240AA6"/>
    <w:rsid w:val="00240DDA"/>
    <w:rsid w:val="0024248C"/>
    <w:rsid w:val="00244216"/>
    <w:rsid w:val="00245563"/>
    <w:rsid w:val="00245FF6"/>
    <w:rsid w:val="002478C8"/>
    <w:rsid w:val="00250812"/>
    <w:rsid w:val="00250A24"/>
    <w:rsid w:val="0025129E"/>
    <w:rsid w:val="002512FC"/>
    <w:rsid w:val="002526AB"/>
    <w:rsid w:val="002528C0"/>
    <w:rsid w:val="00252C08"/>
    <w:rsid w:val="00253596"/>
    <w:rsid w:val="00255711"/>
    <w:rsid w:val="00255C36"/>
    <w:rsid w:val="00256D56"/>
    <w:rsid w:val="00257C04"/>
    <w:rsid w:val="00260EF9"/>
    <w:rsid w:val="0026163D"/>
    <w:rsid w:val="00263552"/>
    <w:rsid w:val="00263599"/>
    <w:rsid w:val="002643C7"/>
    <w:rsid w:val="0026463D"/>
    <w:rsid w:val="00264727"/>
    <w:rsid w:val="002648AD"/>
    <w:rsid w:val="00264D7B"/>
    <w:rsid w:val="00266EB5"/>
    <w:rsid w:val="00267168"/>
    <w:rsid w:val="00267814"/>
    <w:rsid w:val="0027001E"/>
    <w:rsid w:val="002720DA"/>
    <w:rsid w:val="002736BC"/>
    <w:rsid w:val="002740D6"/>
    <w:rsid w:val="0027506F"/>
    <w:rsid w:val="0027557A"/>
    <w:rsid w:val="002763E3"/>
    <w:rsid w:val="00276460"/>
    <w:rsid w:val="002764DA"/>
    <w:rsid w:val="00277183"/>
    <w:rsid w:val="00280836"/>
    <w:rsid w:val="002809F6"/>
    <w:rsid w:val="00281894"/>
    <w:rsid w:val="00282D2C"/>
    <w:rsid w:val="002849E3"/>
    <w:rsid w:val="00285BC2"/>
    <w:rsid w:val="00286EB1"/>
    <w:rsid w:val="002874A9"/>
    <w:rsid w:val="00287EEB"/>
    <w:rsid w:val="00291A6E"/>
    <w:rsid w:val="002920CA"/>
    <w:rsid w:val="00293099"/>
    <w:rsid w:val="00293909"/>
    <w:rsid w:val="00293A54"/>
    <w:rsid w:val="00296039"/>
    <w:rsid w:val="002962E1"/>
    <w:rsid w:val="00296568"/>
    <w:rsid w:val="00296E79"/>
    <w:rsid w:val="0029735F"/>
    <w:rsid w:val="00297ACF"/>
    <w:rsid w:val="002A33C3"/>
    <w:rsid w:val="002A3513"/>
    <w:rsid w:val="002A4102"/>
    <w:rsid w:val="002A4700"/>
    <w:rsid w:val="002A5653"/>
    <w:rsid w:val="002A7084"/>
    <w:rsid w:val="002A7175"/>
    <w:rsid w:val="002A7848"/>
    <w:rsid w:val="002A7D00"/>
    <w:rsid w:val="002B0BE8"/>
    <w:rsid w:val="002B103F"/>
    <w:rsid w:val="002B14C7"/>
    <w:rsid w:val="002B20D5"/>
    <w:rsid w:val="002B29C5"/>
    <w:rsid w:val="002B3F2F"/>
    <w:rsid w:val="002B4965"/>
    <w:rsid w:val="002B4A4E"/>
    <w:rsid w:val="002B4F06"/>
    <w:rsid w:val="002B5502"/>
    <w:rsid w:val="002B59D1"/>
    <w:rsid w:val="002B59E3"/>
    <w:rsid w:val="002B60E6"/>
    <w:rsid w:val="002B686D"/>
    <w:rsid w:val="002B792E"/>
    <w:rsid w:val="002B7C59"/>
    <w:rsid w:val="002C0A22"/>
    <w:rsid w:val="002C0AD3"/>
    <w:rsid w:val="002C1FEE"/>
    <w:rsid w:val="002C2A3A"/>
    <w:rsid w:val="002C2ABC"/>
    <w:rsid w:val="002C2EF3"/>
    <w:rsid w:val="002C32C4"/>
    <w:rsid w:val="002C3BB9"/>
    <w:rsid w:val="002C4455"/>
    <w:rsid w:val="002C447C"/>
    <w:rsid w:val="002C4767"/>
    <w:rsid w:val="002C49B9"/>
    <w:rsid w:val="002C51BF"/>
    <w:rsid w:val="002C5222"/>
    <w:rsid w:val="002C5274"/>
    <w:rsid w:val="002C5B25"/>
    <w:rsid w:val="002D0E2A"/>
    <w:rsid w:val="002D0E96"/>
    <w:rsid w:val="002D1214"/>
    <w:rsid w:val="002D1888"/>
    <w:rsid w:val="002D213D"/>
    <w:rsid w:val="002D23EB"/>
    <w:rsid w:val="002D425F"/>
    <w:rsid w:val="002D567D"/>
    <w:rsid w:val="002D5A47"/>
    <w:rsid w:val="002D5AC0"/>
    <w:rsid w:val="002D5D4A"/>
    <w:rsid w:val="002D6458"/>
    <w:rsid w:val="002D6F41"/>
    <w:rsid w:val="002E007D"/>
    <w:rsid w:val="002E05CA"/>
    <w:rsid w:val="002E1177"/>
    <w:rsid w:val="002E11D7"/>
    <w:rsid w:val="002E16BD"/>
    <w:rsid w:val="002E1FBD"/>
    <w:rsid w:val="002E3C03"/>
    <w:rsid w:val="002E4C48"/>
    <w:rsid w:val="002E5361"/>
    <w:rsid w:val="002E5DF4"/>
    <w:rsid w:val="002E6887"/>
    <w:rsid w:val="002E7B6A"/>
    <w:rsid w:val="002F05F3"/>
    <w:rsid w:val="002F0FAD"/>
    <w:rsid w:val="002F1010"/>
    <w:rsid w:val="002F15F5"/>
    <w:rsid w:val="002F1A7F"/>
    <w:rsid w:val="002F1F96"/>
    <w:rsid w:val="002F387D"/>
    <w:rsid w:val="002F3E46"/>
    <w:rsid w:val="002F437F"/>
    <w:rsid w:val="002F4AE6"/>
    <w:rsid w:val="002F4B2F"/>
    <w:rsid w:val="002F5AB9"/>
    <w:rsid w:val="002F728D"/>
    <w:rsid w:val="002F7890"/>
    <w:rsid w:val="002F7E2A"/>
    <w:rsid w:val="00300285"/>
    <w:rsid w:val="003002BC"/>
    <w:rsid w:val="00300F4E"/>
    <w:rsid w:val="00302357"/>
    <w:rsid w:val="0030402E"/>
    <w:rsid w:val="003042F3"/>
    <w:rsid w:val="00304BDA"/>
    <w:rsid w:val="00305297"/>
    <w:rsid w:val="0030682B"/>
    <w:rsid w:val="00307F17"/>
    <w:rsid w:val="003111FD"/>
    <w:rsid w:val="00311AB8"/>
    <w:rsid w:val="00313C94"/>
    <w:rsid w:val="00314057"/>
    <w:rsid w:val="00314166"/>
    <w:rsid w:val="003143F1"/>
    <w:rsid w:val="003161ED"/>
    <w:rsid w:val="00317088"/>
    <w:rsid w:val="003175BF"/>
    <w:rsid w:val="00320790"/>
    <w:rsid w:val="00320A2A"/>
    <w:rsid w:val="0032113B"/>
    <w:rsid w:val="00321F01"/>
    <w:rsid w:val="00322112"/>
    <w:rsid w:val="003224B1"/>
    <w:rsid w:val="00322638"/>
    <w:rsid w:val="003228B7"/>
    <w:rsid w:val="00322B0A"/>
    <w:rsid w:val="00323977"/>
    <w:rsid w:val="00324F59"/>
    <w:rsid w:val="003253F6"/>
    <w:rsid w:val="003258A3"/>
    <w:rsid w:val="003261B6"/>
    <w:rsid w:val="0032644E"/>
    <w:rsid w:val="003266B1"/>
    <w:rsid w:val="00326A80"/>
    <w:rsid w:val="00326B7C"/>
    <w:rsid w:val="003274EC"/>
    <w:rsid w:val="0033084E"/>
    <w:rsid w:val="00331074"/>
    <w:rsid w:val="00331B53"/>
    <w:rsid w:val="003323B5"/>
    <w:rsid w:val="00332CC9"/>
    <w:rsid w:val="0033305C"/>
    <w:rsid w:val="00333984"/>
    <w:rsid w:val="00334B40"/>
    <w:rsid w:val="00334D28"/>
    <w:rsid w:val="003364A6"/>
    <w:rsid w:val="003366D7"/>
    <w:rsid w:val="003369EE"/>
    <w:rsid w:val="00337AC8"/>
    <w:rsid w:val="00337ED7"/>
    <w:rsid w:val="00342156"/>
    <w:rsid w:val="00342EB2"/>
    <w:rsid w:val="00342F41"/>
    <w:rsid w:val="00344328"/>
    <w:rsid w:val="0034492C"/>
    <w:rsid w:val="00345824"/>
    <w:rsid w:val="00346D38"/>
    <w:rsid w:val="003473A6"/>
    <w:rsid w:val="0035029F"/>
    <w:rsid w:val="00351762"/>
    <w:rsid w:val="00351C29"/>
    <w:rsid w:val="003527E9"/>
    <w:rsid w:val="00352FE7"/>
    <w:rsid w:val="003543DC"/>
    <w:rsid w:val="00355C40"/>
    <w:rsid w:val="003568FC"/>
    <w:rsid w:val="0035711F"/>
    <w:rsid w:val="00357F38"/>
    <w:rsid w:val="003609D3"/>
    <w:rsid w:val="00360BF3"/>
    <w:rsid w:val="00361C8F"/>
    <w:rsid w:val="0036337F"/>
    <w:rsid w:val="0036391F"/>
    <w:rsid w:val="003640C1"/>
    <w:rsid w:val="0036456F"/>
    <w:rsid w:val="0036548A"/>
    <w:rsid w:val="0036632C"/>
    <w:rsid w:val="00366665"/>
    <w:rsid w:val="003668D8"/>
    <w:rsid w:val="00366A24"/>
    <w:rsid w:val="00367BBF"/>
    <w:rsid w:val="00370973"/>
    <w:rsid w:val="003713D6"/>
    <w:rsid w:val="00371ACB"/>
    <w:rsid w:val="0037206C"/>
    <w:rsid w:val="003726C8"/>
    <w:rsid w:val="00372A0E"/>
    <w:rsid w:val="003736AF"/>
    <w:rsid w:val="00373E41"/>
    <w:rsid w:val="003752A4"/>
    <w:rsid w:val="0037581F"/>
    <w:rsid w:val="00375957"/>
    <w:rsid w:val="00375B03"/>
    <w:rsid w:val="003770CE"/>
    <w:rsid w:val="003773A1"/>
    <w:rsid w:val="00377537"/>
    <w:rsid w:val="00377751"/>
    <w:rsid w:val="00380A09"/>
    <w:rsid w:val="00382473"/>
    <w:rsid w:val="00384A3E"/>
    <w:rsid w:val="00384B16"/>
    <w:rsid w:val="00385B58"/>
    <w:rsid w:val="003864E9"/>
    <w:rsid w:val="003872F2"/>
    <w:rsid w:val="003931B4"/>
    <w:rsid w:val="00394168"/>
    <w:rsid w:val="00394E65"/>
    <w:rsid w:val="003953B9"/>
    <w:rsid w:val="0039580D"/>
    <w:rsid w:val="00396266"/>
    <w:rsid w:val="00396554"/>
    <w:rsid w:val="003979AF"/>
    <w:rsid w:val="003A066D"/>
    <w:rsid w:val="003A0B83"/>
    <w:rsid w:val="003A1D6C"/>
    <w:rsid w:val="003A2FF8"/>
    <w:rsid w:val="003A3084"/>
    <w:rsid w:val="003A3235"/>
    <w:rsid w:val="003A4028"/>
    <w:rsid w:val="003A44A7"/>
    <w:rsid w:val="003A607A"/>
    <w:rsid w:val="003A6D3A"/>
    <w:rsid w:val="003A78F0"/>
    <w:rsid w:val="003B032E"/>
    <w:rsid w:val="003B03D2"/>
    <w:rsid w:val="003B060E"/>
    <w:rsid w:val="003B0958"/>
    <w:rsid w:val="003B10A8"/>
    <w:rsid w:val="003B2F23"/>
    <w:rsid w:val="003B3171"/>
    <w:rsid w:val="003B3877"/>
    <w:rsid w:val="003B3B75"/>
    <w:rsid w:val="003B417D"/>
    <w:rsid w:val="003B4E0D"/>
    <w:rsid w:val="003B58BE"/>
    <w:rsid w:val="003B5CC2"/>
    <w:rsid w:val="003B5CFE"/>
    <w:rsid w:val="003B6A54"/>
    <w:rsid w:val="003C2403"/>
    <w:rsid w:val="003C3890"/>
    <w:rsid w:val="003C4ABC"/>
    <w:rsid w:val="003C5285"/>
    <w:rsid w:val="003C7F86"/>
    <w:rsid w:val="003D0141"/>
    <w:rsid w:val="003D03FD"/>
    <w:rsid w:val="003D1095"/>
    <w:rsid w:val="003D156C"/>
    <w:rsid w:val="003D1BBA"/>
    <w:rsid w:val="003D1DAA"/>
    <w:rsid w:val="003D26A6"/>
    <w:rsid w:val="003D34A1"/>
    <w:rsid w:val="003D469F"/>
    <w:rsid w:val="003D46B7"/>
    <w:rsid w:val="003D4925"/>
    <w:rsid w:val="003D55F5"/>
    <w:rsid w:val="003D5C5A"/>
    <w:rsid w:val="003D63C0"/>
    <w:rsid w:val="003D74FD"/>
    <w:rsid w:val="003E0C22"/>
    <w:rsid w:val="003E0FC3"/>
    <w:rsid w:val="003E19B8"/>
    <w:rsid w:val="003E252C"/>
    <w:rsid w:val="003E2550"/>
    <w:rsid w:val="003E2DA0"/>
    <w:rsid w:val="003E412D"/>
    <w:rsid w:val="003E5536"/>
    <w:rsid w:val="003E5A4E"/>
    <w:rsid w:val="003F10E6"/>
    <w:rsid w:val="003F185F"/>
    <w:rsid w:val="003F1D08"/>
    <w:rsid w:val="003F2A10"/>
    <w:rsid w:val="003F41F6"/>
    <w:rsid w:val="003F4644"/>
    <w:rsid w:val="003F4670"/>
    <w:rsid w:val="003F4B5D"/>
    <w:rsid w:val="003F5487"/>
    <w:rsid w:val="003F60BD"/>
    <w:rsid w:val="003F78B4"/>
    <w:rsid w:val="003F7DE6"/>
    <w:rsid w:val="00400561"/>
    <w:rsid w:val="00400A5D"/>
    <w:rsid w:val="0040136A"/>
    <w:rsid w:val="00401706"/>
    <w:rsid w:val="00401DD2"/>
    <w:rsid w:val="00402E3C"/>
    <w:rsid w:val="00403DE7"/>
    <w:rsid w:val="00404238"/>
    <w:rsid w:val="004067F9"/>
    <w:rsid w:val="00407702"/>
    <w:rsid w:val="0041105B"/>
    <w:rsid w:val="00412F43"/>
    <w:rsid w:val="00413BFD"/>
    <w:rsid w:val="004140F5"/>
    <w:rsid w:val="00414B70"/>
    <w:rsid w:val="004153BF"/>
    <w:rsid w:val="004168D1"/>
    <w:rsid w:val="00416FEE"/>
    <w:rsid w:val="00420719"/>
    <w:rsid w:val="00421964"/>
    <w:rsid w:val="00422F9C"/>
    <w:rsid w:val="00423D22"/>
    <w:rsid w:val="00424204"/>
    <w:rsid w:val="0042435B"/>
    <w:rsid w:val="00425717"/>
    <w:rsid w:val="0042710F"/>
    <w:rsid w:val="0042730C"/>
    <w:rsid w:val="00430C5F"/>
    <w:rsid w:val="00431301"/>
    <w:rsid w:val="00432770"/>
    <w:rsid w:val="00433AB7"/>
    <w:rsid w:val="00437134"/>
    <w:rsid w:val="00437191"/>
    <w:rsid w:val="004405B7"/>
    <w:rsid w:val="00440FA0"/>
    <w:rsid w:val="00442CFB"/>
    <w:rsid w:val="00443724"/>
    <w:rsid w:val="00443749"/>
    <w:rsid w:val="00445384"/>
    <w:rsid w:val="00446291"/>
    <w:rsid w:val="004465ED"/>
    <w:rsid w:val="0044718C"/>
    <w:rsid w:val="004502EF"/>
    <w:rsid w:val="00452062"/>
    <w:rsid w:val="004522BE"/>
    <w:rsid w:val="00452528"/>
    <w:rsid w:val="0045297E"/>
    <w:rsid w:val="004529B8"/>
    <w:rsid w:val="0045324E"/>
    <w:rsid w:val="00453FA1"/>
    <w:rsid w:val="004541CB"/>
    <w:rsid w:val="004551CB"/>
    <w:rsid w:val="00455DE4"/>
    <w:rsid w:val="004567CC"/>
    <w:rsid w:val="004569F5"/>
    <w:rsid w:val="00456BE7"/>
    <w:rsid w:val="004570FF"/>
    <w:rsid w:val="004606A1"/>
    <w:rsid w:val="00460A19"/>
    <w:rsid w:val="00461904"/>
    <w:rsid w:val="0046196C"/>
    <w:rsid w:val="00462F93"/>
    <w:rsid w:val="0046385D"/>
    <w:rsid w:val="004648F5"/>
    <w:rsid w:val="00464C75"/>
    <w:rsid w:val="00465655"/>
    <w:rsid w:val="00465A27"/>
    <w:rsid w:val="004674E3"/>
    <w:rsid w:val="00467D1E"/>
    <w:rsid w:val="00472241"/>
    <w:rsid w:val="00472C23"/>
    <w:rsid w:val="0047380B"/>
    <w:rsid w:val="00473B0E"/>
    <w:rsid w:val="00475AFC"/>
    <w:rsid w:val="00476484"/>
    <w:rsid w:val="004768E6"/>
    <w:rsid w:val="00476E7D"/>
    <w:rsid w:val="00477DA4"/>
    <w:rsid w:val="00480431"/>
    <w:rsid w:val="00480C5A"/>
    <w:rsid w:val="0048137D"/>
    <w:rsid w:val="00481860"/>
    <w:rsid w:val="0048219A"/>
    <w:rsid w:val="00482541"/>
    <w:rsid w:val="00484AEA"/>
    <w:rsid w:val="00485995"/>
    <w:rsid w:val="00485BC9"/>
    <w:rsid w:val="00487537"/>
    <w:rsid w:val="0049061C"/>
    <w:rsid w:val="00490947"/>
    <w:rsid w:val="004932D0"/>
    <w:rsid w:val="00493B02"/>
    <w:rsid w:val="00493D0B"/>
    <w:rsid w:val="0049403F"/>
    <w:rsid w:val="0049521E"/>
    <w:rsid w:val="004962D0"/>
    <w:rsid w:val="004962D5"/>
    <w:rsid w:val="0049643C"/>
    <w:rsid w:val="00497BE0"/>
    <w:rsid w:val="004A039B"/>
    <w:rsid w:val="004A10B5"/>
    <w:rsid w:val="004A18D1"/>
    <w:rsid w:val="004A1E09"/>
    <w:rsid w:val="004A2627"/>
    <w:rsid w:val="004A2915"/>
    <w:rsid w:val="004A3286"/>
    <w:rsid w:val="004A32C3"/>
    <w:rsid w:val="004A4747"/>
    <w:rsid w:val="004A48BB"/>
    <w:rsid w:val="004A5D20"/>
    <w:rsid w:val="004A63BA"/>
    <w:rsid w:val="004A646A"/>
    <w:rsid w:val="004A7A3C"/>
    <w:rsid w:val="004B0118"/>
    <w:rsid w:val="004B0B94"/>
    <w:rsid w:val="004B2245"/>
    <w:rsid w:val="004B23E6"/>
    <w:rsid w:val="004B2988"/>
    <w:rsid w:val="004B3FEE"/>
    <w:rsid w:val="004B5F54"/>
    <w:rsid w:val="004B6261"/>
    <w:rsid w:val="004B68D7"/>
    <w:rsid w:val="004C00C4"/>
    <w:rsid w:val="004C0BFE"/>
    <w:rsid w:val="004C0C7F"/>
    <w:rsid w:val="004C0D63"/>
    <w:rsid w:val="004C111B"/>
    <w:rsid w:val="004C1BA8"/>
    <w:rsid w:val="004C1E75"/>
    <w:rsid w:val="004C1F0C"/>
    <w:rsid w:val="004C245B"/>
    <w:rsid w:val="004C2833"/>
    <w:rsid w:val="004C3870"/>
    <w:rsid w:val="004C424B"/>
    <w:rsid w:val="004C4F3B"/>
    <w:rsid w:val="004D09F6"/>
    <w:rsid w:val="004D1A86"/>
    <w:rsid w:val="004D2040"/>
    <w:rsid w:val="004D28C6"/>
    <w:rsid w:val="004D2B8B"/>
    <w:rsid w:val="004D2FD8"/>
    <w:rsid w:val="004D3B3A"/>
    <w:rsid w:val="004D4415"/>
    <w:rsid w:val="004D537F"/>
    <w:rsid w:val="004D56DA"/>
    <w:rsid w:val="004D5CFE"/>
    <w:rsid w:val="004D77F2"/>
    <w:rsid w:val="004D79DB"/>
    <w:rsid w:val="004E07EC"/>
    <w:rsid w:val="004E0BA7"/>
    <w:rsid w:val="004E0F09"/>
    <w:rsid w:val="004E19C1"/>
    <w:rsid w:val="004E284C"/>
    <w:rsid w:val="004E29A9"/>
    <w:rsid w:val="004E2ED5"/>
    <w:rsid w:val="004E3881"/>
    <w:rsid w:val="004E3DB0"/>
    <w:rsid w:val="004E5280"/>
    <w:rsid w:val="004E53EA"/>
    <w:rsid w:val="004E625C"/>
    <w:rsid w:val="004E6431"/>
    <w:rsid w:val="004E6571"/>
    <w:rsid w:val="004E6B10"/>
    <w:rsid w:val="004E6BCF"/>
    <w:rsid w:val="004E76AA"/>
    <w:rsid w:val="004E7AE6"/>
    <w:rsid w:val="004E7DC5"/>
    <w:rsid w:val="004F2214"/>
    <w:rsid w:val="004F2A82"/>
    <w:rsid w:val="004F4069"/>
    <w:rsid w:val="004F4B12"/>
    <w:rsid w:val="004F54CF"/>
    <w:rsid w:val="004F7C1F"/>
    <w:rsid w:val="005000E6"/>
    <w:rsid w:val="00500529"/>
    <w:rsid w:val="00500882"/>
    <w:rsid w:val="005009C6"/>
    <w:rsid w:val="005016F5"/>
    <w:rsid w:val="00501BDD"/>
    <w:rsid w:val="00503362"/>
    <w:rsid w:val="0050347E"/>
    <w:rsid w:val="00503EFA"/>
    <w:rsid w:val="005040A0"/>
    <w:rsid w:val="00504195"/>
    <w:rsid w:val="005044C7"/>
    <w:rsid w:val="005046FC"/>
    <w:rsid w:val="00504FAD"/>
    <w:rsid w:val="0050556B"/>
    <w:rsid w:val="00505636"/>
    <w:rsid w:val="00505A82"/>
    <w:rsid w:val="0050605E"/>
    <w:rsid w:val="00506420"/>
    <w:rsid w:val="0051127B"/>
    <w:rsid w:val="005112B6"/>
    <w:rsid w:val="0051240B"/>
    <w:rsid w:val="005125E1"/>
    <w:rsid w:val="0051284D"/>
    <w:rsid w:val="00517479"/>
    <w:rsid w:val="005205F5"/>
    <w:rsid w:val="00520E51"/>
    <w:rsid w:val="005211D3"/>
    <w:rsid w:val="00521C9B"/>
    <w:rsid w:val="00522419"/>
    <w:rsid w:val="00523FEF"/>
    <w:rsid w:val="00524675"/>
    <w:rsid w:val="005247B2"/>
    <w:rsid w:val="005260DA"/>
    <w:rsid w:val="00526679"/>
    <w:rsid w:val="0053018E"/>
    <w:rsid w:val="00530692"/>
    <w:rsid w:val="005315D2"/>
    <w:rsid w:val="005316BC"/>
    <w:rsid w:val="0053184B"/>
    <w:rsid w:val="005329B5"/>
    <w:rsid w:val="00534EF0"/>
    <w:rsid w:val="0053576E"/>
    <w:rsid w:val="005357B4"/>
    <w:rsid w:val="005364F3"/>
    <w:rsid w:val="00536816"/>
    <w:rsid w:val="00536867"/>
    <w:rsid w:val="00536E5B"/>
    <w:rsid w:val="00541F3E"/>
    <w:rsid w:val="00542701"/>
    <w:rsid w:val="00543249"/>
    <w:rsid w:val="00543C98"/>
    <w:rsid w:val="005443A9"/>
    <w:rsid w:val="0054460A"/>
    <w:rsid w:val="00544AB6"/>
    <w:rsid w:val="00545A82"/>
    <w:rsid w:val="00545EBA"/>
    <w:rsid w:val="005467CF"/>
    <w:rsid w:val="00546C6C"/>
    <w:rsid w:val="0054749F"/>
    <w:rsid w:val="00547A3C"/>
    <w:rsid w:val="00547AFC"/>
    <w:rsid w:val="00547D35"/>
    <w:rsid w:val="00547ED0"/>
    <w:rsid w:val="00550370"/>
    <w:rsid w:val="00551227"/>
    <w:rsid w:val="00552552"/>
    <w:rsid w:val="005530AD"/>
    <w:rsid w:val="005535EC"/>
    <w:rsid w:val="00553663"/>
    <w:rsid w:val="00556004"/>
    <w:rsid w:val="0055642C"/>
    <w:rsid w:val="00556B75"/>
    <w:rsid w:val="00557042"/>
    <w:rsid w:val="005574A3"/>
    <w:rsid w:val="005575B3"/>
    <w:rsid w:val="005603DD"/>
    <w:rsid w:val="00561118"/>
    <w:rsid w:val="0056117F"/>
    <w:rsid w:val="0056168A"/>
    <w:rsid w:val="005616DE"/>
    <w:rsid w:val="00561B6D"/>
    <w:rsid w:val="00562F7C"/>
    <w:rsid w:val="00563134"/>
    <w:rsid w:val="00563D1B"/>
    <w:rsid w:val="00564218"/>
    <w:rsid w:val="00564234"/>
    <w:rsid w:val="005644E7"/>
    <w:rsid w:val="005666B0"/>
    <w:rsid w:val="0056670B"/>
    <w:rsid w:val="00566DCE"/>
    <w:rsid w:val="00571B97"/>
    <w:rsid w:val="00572282"/>
    <w:rsid w:val="00572354"/>
    <w:rsid w:val="00573116"/>
    <w:rsid w:val="0057443F"/>
    <w:rsid w:val="00574952"/>
    <w:rsid w:val="0057523B"/>
    <w:rsid w:val="00575DC8"/>
    <w:rsid w:val="005768D2"/>
    <w:rsid w:val="00580892"/>
    <w:rsid w:val="00581017"/>
    <w:rsid w:val="00581086"/>
    <w:rsid w:val="0058177C"/>
    <w:rsid w:val="0058204F"/>
    <w:rsid w:val="0058497C"/>
    <w:rsid w:val="00584DFA"/>
    <w:rsid w:val="00585624"/>
    <w:rsid w:val="00585810"/>
    <w:rsid w:val="00586ED6"/>
    <w:rsid w:val="00587BBC"/>
    <w:rsid w:val="00590544"/>
    <w:rsid w:val="0059144B"/>
    <w:rsid w:val="005915DD"/>
    <w:rsid w:val="00591ADA"/>
    <w:rsid w:val="005938F7"/>
    <w:rsid w:val="00594523"/>
    <w:rsid w:val="005945E6"/>
    <w:rsid w:val="00594648"/>
    <w:rsid w:val="00595F25"/>
    <w:rsid w:val="005A09AB"/>
    <w:rsid w:val="005A0B40"/>
    <w:rsid w:val="005A14E1"/>
    <w:rsid w:val="005A1D37"/>
    <w:rsid w:val="005A1F65"/>
    <w:rsid w:val="005A2D94"/>
    <w:rsid w:val="005A42B1"/>
    <w:rsid w:val="005A4380"/>
    <w:rsid w:val="005A4739"/>
    <w:rsid w:val="005A5743"/>
    <w:rsid w:val="005A5C11"/>
    <w:rsid w:val="005B0133"/>
    <w:rsid w:val="005B06D1"/>
    <w:rsid w:val="005B096F"/>
    <w:rsid w:val="005B11F3"/>
    <w:rsid w:val="005B185F"/>
    <w:rsid w:val="005B19F5"/>
    <w:rsid w:val="005B1C5A"/>
    <w:rsid w:val="005B20DE"/>
    <w:rsid w:val="005B25C8"/>
    <w:rsid w:val="005B2CF7"/>
    <w:rsid w:val="005B3BF5"/>
    <w:rsid w:val="005B46D4"/>
    <w:rsid w:val="005B4820"/>
    <w:rsid w:val="005B4FE3"/>
    <w:rsid w:val="005B528E"/>
    <w:rsid w:val="005B5CDC"/>
    <w:rsid w:val="005B60CB"/>
    <w:rsid w:val="005C08C8"/>
    <w:rsid w:val="005C0AF6"/>
    <w:rsid w:val="005C2C68"/>
    <w:rsid w:val="005C45B8"/>
    <w:rsid w:val="005C4A2D"/>
    <w:rsid w:val="005C5C1D"/>
    <w:rsid w:val="005C63A4"/>
    <w:rsid w:val="005C6618"/>
    <w:rsid w:val="005C72C1"/>
    <w:rsid w:val="005C7A72"/>
    <w:rsid w:val="005D090A"/>
    <w:rsid w:val="005D140A"/>
    <w:rsid w:val="005D1846"/>
    <w:rsid w:val="005D276B"/>
    <w:rsid w:val="005D3669"/>
    <w:rsid w:val="005D384C"/>
    <w:rsid w:val="005D3DD3"/>
    <w:rsid w:val="005D4274"/>
    <w:rsid w:val="005D4B47"/>
    <w:rsid w:val="005D535F"/>
    <w:rsid w:val="005D592F"/>
    <w:rsid w:val="005D66D4"/>
    <w:rsid w:val="005D76BA"/>
    <w:rsid w:val="005D7C41"/>
    <w:rsid w:val="005D7CFF"/>
    <w:rsid w:val="005E0621"/>
    <w:rsid w:val="005E065D"/>
    <w:rsid w:val="005E2E3A"/>
    <w:rsid w:val="005E3D55"/>
    <w:rsid w:val="005E45EA"/>
    <w:rsid w:val="005E5B49"/>
    <w:rsid w:val="005E60E1"/>
    <w:rsid w:val="005E7761"/>
    <w:rsid w:val="005E78CD"/>
    <w:rsid w:val="005E791C"/>
    <w:rsid w:val="005E7F66"/>
    <w:rsid w:val="005F247B"/>
    <w:rsid w:val="005F2B5D"/>
    <w:rsid w:val="005F2DF6"/>
    <w:rsid w:val="005F3024"/>
    <w:rsid w:val="005F3040"/>
    <w:rsid w:val="005F3B63"/>
    <w:rsid w:val="005F3F12"/>
    <w:rsid w:val="005F461D"/>
    <w:rsid w:val="005F4E32"/>
    <w:rsid w:val="005F54EB"/>
    <w:rsid w:val="005F6366"/>
    <w:rsid w:val="005F6910"/>
    <w:rsid w:val="005F7A40"/>
    <w:rsid w:val="006000A8"/>
    <w:rsid w:val="0060033E"/>
    <w:rsid w:val="00600A2B"/>
    <w:rsid w:val="00602CED"/>
    <w:rsid w:val="00602FA2"/>
    <w:rsid w:val="0060465E"/>
    <w:rsid w:val="00604AC8"/>
    <w:rsid w:val="00605155"/>
    <w:rsid w:val="006054D4"/>
    <w:rsid w:val="00605FA2"/>
    <w:rsid w:val="00606F55"/>
    <w:rsid w:val="0060794E"/>
    <w:rsid w:val="0061382E"/>
    <w:rsid w:val="00613BA1"/>
    <w:rsid w:val="00614260"/>
    <w:rsid w:val="00614759"/>
    <w:rsid w:val="00614B24"/>
    <w:rsid w:val="00615EC5"/>
    <w:rsid w:val="006172B7"/>
    <w:rsid w:val="00617378"/>
    <w:rsid w:val="00617416"/>
    <w:rsid w:val="006179CB"/>
    <w:rsid w:val="00617BB0"/>
    <w:rsid w:val="006202CF"/>
    <w:rsid w:val="0062275F"/>
    <w:rsid w:val="00622832"/>
    <w:rsid w:val="006235F0"/>
    <w:rsid w:val="00623DD6"/>
    <w:rsid w:val="0062415D"/>
    <w:rsid w:val="00624652"/>
    <w:rsid w:val="00625F05"/>
    <w:rsid w:val="00626175"/>
    <w:rsid w:val="00626517"/>
    <w:rsid w:val="00627778"/>
    <w:rsid w:val="00630A9F"/>
    <w:rsid w:val="00631658"/>
    <w:rsid w:val="006326C9"/>
    <w:rsid w:val="0063350D"/>
    <w:rsid w:val="006335C8"/>
    <w:rsid w:val="006350CA"/>
    <w:rsid w:val="00636909"/>
    <w:rsid w:val="00636915"/>
    <w:rsid w:val="00636ADA"/>
    <w:rsid w:val="00636B4C"/>
    <w:rsid w:val="00636FE5"/>
    <w:rsid w:val="00637350"/>
    <w:rsid w:val="00637801"/>
    <w:rsid w:val="006402D7"/>
    <w:rsid w:val="0064056B"/>
    <w:rsid w:val="00640DC4"/>
    <w:rsid w:val="00641BAD"/>
    <w:rsid w:val="00641C13"/>
    <w:rsid w:val="00641FAC"/>
    <w:rsid w:val="006421CA"/>
    <w:rsid w:val="00644208"/>
    <w:rsid w:val="006442CD"/>
    <w:rsid w:val="00644ACC"/>
    <w:rsid w:val="006457E2"/>
    <w:rsid w:val="00645F8A"/>
    <w:rsid w:val="0064679E"/>
    <w:rsid w:val="00646842"/>
    <w:rsid w:val="006470A4"/>
    <w:rsid w:val="00647A2D"/>
    <w:rsid w:val="00647E59"/>
    <w:rsid w:val="00647E89"/>
    <w:rsid w:val="0065030D"/>
    <w:rsid w:val="00650B79"/>
    <w:rsid w:val="00650CFF"/>
    <w:rsid w:val="00651A65"/>
    <w:rsid w:val="006527CA"/>
    <w:rsid w:val="00653FCC"/>
    <w:rsid w:val="006555B6"/>
    <w:rsid w:val="00656D9D"/>
    <w:rsid w:val="0065743D"/>
    <w:rsid w:val="00660B27"/>
    <w:rsid w:val="00661F78"/>
    <w:rsid w:val="00662751"/>
    <w:rsid w:val="00663090"/>
    <w:rsid w:val="0066375B"/>
    <w:rsid w:val="00663FF1"/>
    <w:rsid w:val="00665F4E"/>
    <w:rsid w:val="00671095"/>
    <w:rsid w:val="00671C21"/>
    <w:rsid w:val="006729E0"/>
    <w:rsid w:val="00673DAD"/>
    <w:rsid w:val="0067407F"/>
    <w:rsid w:val="00674806"/>
    <w:rsid w:val="00674955"/>
    <w:rsid w:val="00674F77"/>
    <w:rsid w:val="00676E2E"/>
    <w:rsid w:val="00676E9D"/>
    <w:rsid w:val="006779FC"/>
    <w:rsid w:val="00677E61"/>
    <w:rsid w:val="00681190"/>
    <w:rsid w:val="00681CA1"/>
    <w:rsid w:val="00682FBF"/>
    <w:rsid w:val="0068339F"/>
    <w:rsid w:val="00684D5B"/>
    <w:rsid w:val="00684E54"/>
    <w:rsid w:val="006854CE"/>
    <w:rsid w:val="00686017"/>
    <w:rsid w:val="00687D3A"/>
    <w:rsid w:val="006902DC"/>
    <w:rsid w:val="00691F9C"/>
    <w:rsid w:val="006922E6"/>
    <w:rsid w:val="00692723"/>
    <w:rsid w:val="0069496F"/>
    <w:rsid w:val="00695C93"/>
    <w:rsid w:val="0069791B"/>
    <w:rsid w:val="00697CFD"/>
    <w:rsid w:val="006A138E"/>
    <w:rsid w:val="006A1A85"/>
    <w:rsid w:val="006A205F"/>
    <w:rsid w:val="006A3493"/>
    <w:rsid w:val="006A3E78"/>
    <w:rsid w:val="006A4D2C"/>
    <w:rsid w:val="006A55C0"/>
    <w:rsid w:val="006A5C25"/>
    <w:rsid w:val="006A75B8"/>
    <w:rsid w:val="006B16DD"/>
    <w:rsid w:val="006B1990"/>
    <w:rsid w:val="006B2C2D"/>
    <w:rsid w:val="006B4557"/>
    <w:rsid w:val="006B6DC4"/>
    <w:rsid w:val="006B74B9"/>
    <w:rsid w:val="006C0210"/>
    <w:rsid w:val="006C269C"/>
    <w:rsid w:val="006C2B00"/>
    <w:rsid w:val="006C2F5A"/>
    <w:rsid w:val="006C5723"/>
    <w:rsid w:val="006C6140"/>
    <w:rsid w:val="006C66A9"/>
    <w:rsid w:val="006C7173"/>
    <w:rsid w:val="006C75F1"/>
    <w:rsid w:val="006C7AD3"/>
    <w:rsid w:val="006D0D51"/>
    <w:rsid w:val="006D14F9"/>
    <w:rsid w:val="006D19CF"/>
    <w:rsid w:val="006D1CB6"/>
    <w:rsid w:val="006D1F89"/>
    <w:rsid w:val="006D21B2"/>
    <w:rsid w:val="006D2974"/>
    <w:rsid w:val="006D2FF9"/>
    <w:rsid w:val="006D35A9"/>
    <w:rsid w:val="006D447F"/>
    <w:rsid w:val="006D4786"/>
    <w:rsid w:val="006D5D18"/>
    <w:rsid w:val="006D632D"/>
    <w:rsid w:val="006D6603"/>
    <w:rsid w:val="006D6914"/>
    <w:rsid w:val="006D6C4B"/>
    <w:rsid w:val="006E08ED"/>
    <w:rsid w:val="006E127F"/>
    <w:rsid w:val="006E1675"/>
    <w:rsid w:val="006E1F27"/>
    <w:rsid w:val="006E25CE"/>
    <w:rsid w:val="006E3B55"/>
    <w:rsid w:val="006E4011"/>
    <w:rsid w:val="006E4BB5"/>
    <w:rsid w:val="006E5F4D"/>
    <w:rsid w:val="006E7029"/>
    <w:rsid w:val="006E73DB"/>
    <w:rsid w:val="006E7C8B"/>
    <w:rsid w:val="006E7F65"/>
    <w:rsid w:val="006F5CA9"/>
    <w:rsid w:val="006F70DC"/>
    <w:rsid w:val="006F72F5"/>
    <w:rsid w:val="006F7A51"/>
    <w:rsid w:val="007004C4"/>
    <w:rsid w:val="00700F9C"/>
    <w:rsid w:val="007010EB"/>
    <w:rsid w:val="007016A0"/>
    <w:rsid w:val="00701B49"/>
    <w:rsid w:val="00701D76"/>
    <w:rsid w:val="007022AA"/>
    <w:rsid w:val="00702AB2"/>
    <w:rsid w:val="007032C6"/>
    <w:rsid w:val="0070336D"/>
    <w:rsid w:val="0070436C"/>
    <w:rsid w:val="0070547B"/>
    <w:rsid w:val="00705717"/>
    <w:rsid w:val="007058C2"/>
    <w:rsid w:val="007074FC"/>
    <w:rsid w:val="0071055D"/>
    <w:rsid w:val="00711A68"/>
    <w:rsid w:val="00712E22"/>
    <w:rsid w:val="00712FBB"/>
    <w:rsid w:val="00713B3D"/>
    <w:rsid w:val="0071498E"/>
    <w:rsid w:val="0071530D"/>
    <w:rsid w:val="00715C6E"/>
    <w:rsid w:val="007175A4"/>
    <w:rsid w:val="00717807"/>
    <w:rsid w:val="007208C3"/>
    <w:rsid w:val="00721723"/>
    <w:rsid w:val="00722739"/>
    <w:rsid w:val="0072280E"/>
    <w:rsid w:val="00723436"/>
    <w:rsid w:val="00723D5A"/>
    <w:rsid w:val="00723DD0"/>
    <w:rsid w:val="007265C2"/>
    <w:rsid w:val="00726D48"/>
    <w:rsid w:val="00730090"/>
    <w:rsid w:val="007306D2"/>
    <w:rsid w:val="00730CB0"/>
    <w:rsid w:val="00731557"/>
    <w:rsid w:val="007317AD"/>
    <w:rsid w:val="00733E89"/>
    <w:rsid w:val="0073428F"/>
    <w:rsid w:val="00735F62"/>
    <w:rsid w:val="00735F7F"/>
    <w:rsid w:val="007361E8"/>
    <w:rsid w:val="00736B5D"/>
    <w:rsid w:val="00736F9D"/>
    <w:rsid w:val="0074009B"/>
    <w:rsid w:val="00740FD9"/>
    <w:rsid w:val="0074280F"/>
    <w:rsid w:val="0074323F"/>
    <w:rsid w:val="007442D5"/>
    <w:rsid w:val="007462AF"/>
    <w:rsid w:val="00746465"/>
    <w:rsid w:val="0074674F"/>
    <w:rsid w:val="00747074"/>
    <w:rsid w:val="007507CC"/>
    <w:rsid w:val="007515F7"/>
    <w:rsid w:val="00751D38"/>
    <w:rsid w:val="0075241D"/>
    <w:rsid w:val="0075257A"/>
    <w:rsid w:val="007531A7"/>
    <w:rsid w:val="0075324C"/>
    <w:rsid w:val="007567B1"/>
    <w:rsid w:val="0075761D"/>
    <w:rsid w:val="00760FA3"/>
    <w:rsid w:val="00761469"/>
    <w:rsid w:val="00761CA2"/>
    <w:rsid w:val="00761F4B"/>
    <w:rsid w:val="00762D80"/>
    <w:rsid w:val="0076311C"/>
    <w:rsid w:val="0076375D"/>
    <w:rsid w:val="007640FC"/>
    <w:rsid w:val="00764398"/>
    <w:rsid w:val="00764A5F"/>
    <w:rsid w:val="00764A87"/>
    <w:rsid w:val="00764B6A"/>
    <w:rsid w:val="0076595A"/>
    <w:rsid w:val="0076618D"/>
    <w:rsid w:val="0076637B"/>
    <w:rsid w:val="0076692E"/>
    <w:rsid w:val="0076731F"/>
    <w:rsid w:val="00767B9D"/>
    <w:rsid w:val="00770223"/>
    <w:rsid w:val="007727E9"/>
    <w:rsid w:val="007729D8"/>
    <w:rsid w:val="0077353F"/>
    <w:rsid w:val="00773FFC"/>
    <w:rsid w:val="007751EA"/>
    <w:rsid w:val="007752DD"/>
    <w:rsid w:val="0077536D"/>
    <w:rsid w:val="007758D0"/>
    <w:rsid w:val="007800AC"/>
    <w:rsid w:val="007805C2"/>
    <w:rsid w:val="00780731"/>
    <w:rsid w:val="00780B8A"/>
    <w:rsid w:val="00781364"/>
    <w:rsid w:val="00781CD6"/>
    <w:rsid w:val="00782333"/>
    <w:rsid w:val="00783F84"/>
    <w:rsid w:val="007843A2"/>
    <w:rsid w:val="00784595"/>
    <w:rsid w:val="00784AB7"/>
    <w:rsid w:val="00786119"/>
    <w:rsid w:val="00786E3F"/>
    <w:rsid w:val="00786FA9"/>
    <w:rsid w:val="007878C9"/>
    <w:rsid w:val="00787EF3"/>
    <w:rsid w:val="00791CC6"/>
    <w:rsid w:val="00791CD6"/>
    <w:rsid w:val="00792023"/>
    <w:rsid w:val="007926AA"/>
    <w:rsid w:val="00792AC2"/>
    <w:rsid w:val="00792C27"/>
    <w:rsid w:val="00792D47"/>
    <w:rsid w:val="00793211"/>
    <w:rsid w:val="00794350"/>
    <w:rsid w:val="007943D6"/>
    <w:rsid w:val="00794457"/>
    <w:rsid w:val="00794A02"/>
    <w:rsid w:val="00794C55"/>
    <w:rsid w:val="00794F1C"/>
    <w:rsid w:val="00795383"/>
    <w:rsid w:val="007969C8"/>
    <w:rsid w:val="00796DD2"/>
    <w:rsid w:val="007A2C8D"/>
    <w:rsid w:val="007A2D2D"/>
    <w:rsid w:val="007A3665"/>
    <w:rsid w:val="007A367B"/>
    <w:rsid w:val="007A3DA0"/>
    <w:rsid w:val="007A3ED1"/>
    <w:rsid w:val="007A4372"/>
    <w:rsid w:val="007A47A9"/>
    <w:rsid w:val="007A4FEC"/>
    <w:rsid w:val="007A5106"/>
    <w:rsid w:val="007A5D78"/>
    <w:rsid w:val="007A6B4B"/>
    <w:rsid w:val="007A6D03"/>
    <w:rsid w:val="007A7663"/>
    <w:rsid w:val="007B0A2D"/>
    <w:rsid w:val="007B1DD9"/>
    <w:rsid w:val="007B1F08"/>
    <w:rsid w:val="007B254E"/>
    <w:rsid w:val="007B260D"/>
    <w:rsid w:val="007B2E84"/>
    <w:rsid w:val="007B3906"/>
    <w:rsid w:val="007B4EBD"/>
    <w:rsid w:val="007B52FC"/>
    <w:rsid w:val="007B6E08"/>
    <w:rsid w:val="007B703E"/>
    <w:rsid w:val="007B7D91"/>
    <w:rsid w:val="007C1136"/>
    <w:rsid w:val="007C1521"/>
    <w:rsid w:val="007C1BE0"/>
    <w:rsid w:val="007C1C0F"/>
    <w:rsid w:val="007C201E"/>
    <w:rsid w:val="007C2200"/>
    <w:rsid w:val="007C2F60"/>
    <w:rsid w:val="007C3B85"/>
    <w:rsid w:val="007C43E1"/>
    <w:rsid w:val="007C4772"/>
    <w:rsid w:val="007C51C1"/>
    <w:rsid w:val="007C523D"/>
    <w:rsid w:val="007C5B5E"/>
    <w:rsid w:val="007C5BD2"/>
    <w:rsid w:val="007C5D30"/>
    <w:rsid w:val="007C71C2"/>
    <w:rsid w:val="007C77B6"/>
    <w:rsid w:val="007D15EB"/>
    <w:rsid w:val="007D21E4"/>
    <w:rsid w:val="007D2F8F"/>
    <w:rsid w:val="007D3FAA"/>
    <w:rsid w:val="007D57CF"/>
    <w:rsid w:val="007D60C0"/>
    <w:rsid w:val="007D646C"/>
    <w:rsid w:val="007D6516"/>
    <w:rsid w:val="007E0C4F"/>
    <w:rsid w:val="007E24EA"/>
    <w:rsid w:val="007E2BE1"/>
    <w:rsid w:val="007E4ACD"/>
    <w:rsid w:val="007E5484"/>
    <w:rsid w:val="007E5B6E"/>
    <w:rsid w:val="007E5E4A"/>
    <w:rsid w:val="007E7213"/>
    <w:rsid w:val="007E7376"/>
    <w:rsid w:val="007E7FD0"/>
    <w:rsid w:val="007F03B2"/>
    <w:rsid w:val="007F06FA"/>
    <w:rsid w:val="007F077C"/>
    <w:rsid w:val="007F0C5C"/>
    <w:rsid w:val="007F124C"/>
    <w:rsid w:val="007F13B0"/>
    <w:rsid w:val="007F1468"/>
    <w:rsid w:val="007F38D4"/>
    <w:rsid w:val="007F3D01"/>
    <w:rsid w:val="007F4585"/>
    <w:rsid w:val="007F48F0"/>
    <w:rsid w:val="007F4FA4"/>
    <w:rsid w:val="007F5ABE"/>
    <w:rsid w:val="007F5C92"/>
    <w:rsid w:val="007F7160"/>
    <w:rsid w:val="007F7202"/>
    <w:rsid w:val="0080082C"/>
    <w:rsid w:val="00800FA9"/>
    <w:rsid w:val="0080196D"/>
    <w:rsid w:val="00802282"/>
    <w:rsid w:val="00804634"/>
    <w:rsid w:val="008049BB"/>
    <w:rsid w:val="00805DCD"/>
    <w:rsid w:val="00807D98"/>
    <w:rsid w:val="00810282"/>
    <w:rsid w:val="00810B16"/>
    <w:rsid w:val="008111C9"/>
    <w:rsid w:val="0081236C"/>
    <w:rsid w:val="00812E40"/>
    <w:rsid w:val="00813880"/>
    <w:rsid w:val="008146CC"/>
    <w:rsid w:val="00815CC7"/>
    <w:rsid w:val="00815F06"/>
    <w:rsid w:val="00816265"/>
    <w:rsid w:val="008172C1"/>
    <w:rsid w:val="00817322"/>
    <w:rsid w:val="008200CB"/>
    <w:rsid w:val="00820B6E"/>
    <w:rsid w:val="008216F7"/>
    <w:rsid w:val="0082245B"/>
    <w:rsid w:val="008228EA"/>
    <w:rsid w:val="00823332"/>
    <w:rsid w:val="008245BD"/>
    <w:rsid w:val="00826008"/>
    <w:rsid w:val="008273DA"/>
    <w:rsid w:val="00827E50"/>
    <w:rsid w:val="0083180F"/>
    <w:rsid w:val="0083182A"/>
    <w:rsid w:val="008318B7"/>
    <w:rsid w:val="00832231"/>
    <w:rsid w:val="00832336"/>
    <w:rsid w:val="00832873"/>
    <w:rsid w:val="00832A08"/>
    <w:rsid w:val="00833090"/>
    <w:rsid w:val="008330C2"/>
    <w:rsid w:val="008331C7"/>
    <w:rsid w:val="0083414B"/>
    <w:rsid w:val="00835B3B"/>
    <w:rsid w:val="00835DC9"/>
    <w:rsid w:val="00836133"/>
    <w:rsid w:val="0083731A"/>
    <w:rsid w:val="00840BE6"/>
    <w:rsid w:val="0084156B"/>
    <w:rsid w:val="00841F05"/>
    <w:rsid w:val="008442C4"/>
    <w:rsid w:val="00844922"/>
    <w:rsid w:val="00845979"/>
    <w:rsid w:val="00846057"/>
    <w:rsid w:val="00847540"/>
    <w:rsid w:val="0084779D"/>
    <w:rsid w:val="00852A3C"/>
    <w:rsid w:val="00853322"/>
    <w:rsid w:val="008533E5"/>
    <w:rsid w:val="00854340"/>
    <w:rsid w:val="00854343"/>
    <w:rsid w:val="00854B4F"/>
    <w:rsid w:val="00854BF6"/>
    <w:rsid w:val="00856013"/>
    <w:rsid w:val="00856BB5"/>
    <w:rsid w:val="00856F6E"/>
    <w:rsid w:val="00860316"/>
    <w:rsid w:val="00861436"/>
    <w:rsid w:val="008615FD"/>
    <w:rsid w:val="00864BA8"/>
    <w:rsid w:val="00866D7D"/>
    <w:rsid w:val="00867095"/>
    <w:rsid w:val="00870B21"/>
    <w:rsid w:val="00870C54"/>
    <w:rsid w:val="00870C6F"/>
    <w:rsid w:val="0087364A"/>
    <w:rsid w:val="00873B3E"/>
    <w:rsid w:val="00873C2C"/>
    <w:rsid w:val="00873C41"/>
    <w:rsid w:val="00874A7B"/>
    <w:rsid w:val="00875085"/>
    <w:rsid w:val="008751CE"/>
    <w:rsid w:val="008751D6"/>
    <w:rsid w:val="00877404"/>
    <w:rsid w:val="00877719"/>
    <w:rsid w:val="00877738"/>
    <w:rsid w:val="00877A8C"/>
    <w:rsid w:val="00880F2A"/>
    <w:rsid w:val="00882F4F"/>
    <w:rsid w:val="00883072"/>
    <w:rsid w:val="0088307A"/>
    <w:rsid w:val="008835AC"/>
    <w:rsid w:val="008836C4"/>
    <w:rsid w:val="0088374C"/>
    <w:rsid w:val="00884D43"/>
    <w:rsid w:val="00886BBE"/>
    <w:rsid w:val="0088718D"/>
    <w:rsid w:val="00890A19"/>
    <w:rsid w:val="00890F5A"/>
    <w:rsid w:val="008914B8"/>
    <w:rsid w:val="008923F8"/>
    <w:rsid w:val="00892783"/>
    <w:rsid w:val="008952A3"/>
    <w:rsid w:val="0089573A"/>
    <w:rsid w:val="008958C1"/>
    <w:rsid w:val="008965BA"/>
    <w:rsid w:val="008965EC"/>
    <w:rsid w:val="0089724A"/>
    <w:rsid w:val="008A1108"/>
    <w:rsid w:val="008A2097"/>
    <w:rsid w:val="008A3959"/>
    <w:rsid w:val="008A4B5F"/>
    <w:rsid w:val="008A5D03"/>
    <w:rsid w:val="008A6299"/>
    <w:rsid w:val="008A65FB"/>
    <w:rsid w:val="008A672B"/>
    <w:rsid w:val="008A6DEB"/>
    <w:rsid w:val="008B09F3"/>
    <w:rsid w:val="008B0BE8"/>
    <w:rsid w:val="008B146D"/>
    <w:rsid w:val="008B2879"/>
    <w:rsid w:val="008B2F61"/>
    <w:rsid w:val="008B3D88"/>
    <w:rsid w:val="008B417C"/>
    <w:rsid w:val="008B4A32"/>
    <w:rsid w:val="008B56CD"/>
    <w:rsid w:val="008B611A"/>
    <w:rsid w:val="008B615F"/>
    <w:rsid w:val="008B6607"/>
    <w:rsid w:val="008B6A84"/>
    <w:rsid w:val="008B7EBF"/>
    <w:rsid w:val="008C021C"/>
    <w:rsid w:val="008C0AD0"/>
    <w:rsid w:val="008C1522"/>
    <w:rsid w:val="008C1D46"/>
    <w:rsid w:val="008C3392"/>
    <w:rsid w:val="008C3437"/>
    <w:rsid w:val="008C3A1D"/>
    <w:rsid w:val="008C558B"/>
    <w:rsid w:val="008C5C97"/>
    <w:rsid w:val="008C6775"/>
    <w:rsid w:val="008C715E"/>
    <w:rsid w:val="008C7647"/>
    <w:rsid w:val="008C7860"/>
    <w:rsid w:val="008C790E"/>
    <w:rsid w:val="008D0447"/>
    <w:rsid w:val="008D0496"/>
    <w:rsid w:val="008D0593"/>
    <w:rsid w:val="008D08B3"/>
    <w:rsid w:val="008D0DF5"/>
    <w:rsid w:val="008D2045"/>
    <w:rsid w:val="008D210B"/>
    <w:rsid w:val="008D56D9"/>
    <w:rsid w:val="008D5D17"/>
    <w:rsid w:val="008D6765"/>
    <w:rsid w:val="008D6B4D"/>
    <w:rsid w:val="008D6E2C"/>
    <w:rsid w:val="008D6E34"/>
    <w:rsid w:val="008E0025"/>
    <w:rsid w:val="008E0130"/>
    <w:rsid w:val="008E0282"/>
    <w:rsid w:val="008E0533"/>
    <w:rsid w:val="008E19C7"/>
    <w:rsid w:val="008E3268"/>
    <w:rsid w:val="008E4BB1"/>
    <w:rsid w:val="008E5AC1"/>
    <w:rsid w:val="008E6CC6"/>
    <w:rsid w:val="008E6E16"/>
    <w:rsid w:val="008F04C9"/>
    <w:rsid w:val="008F0563"/>
    <w:rsid w:val="008F2435"/>
    <w:rsid w:val="008F275A"/>
    <w:rsid w:val="008F3950"/>
    <w:rsid w:val="008F3ABE"/>
    <w:rsid w:val="008F5E8A"/>
    <w:rsid w:val="008F6C77"/>
    <w:rsid w:val="008F7300"/>
    <w:rsid w:val="009015AE"/>
    <w:rsid w:val="00903F3F"/>
    <w:rsid w:val="00904645"/>
    <w:rsid w:val="009055AF"/>
    <w:rsid w:val="009066FE"/>
    <w:rsid w:val="009075B5"/>
    <w:rsid w:val="00907BC5"/>
    <w:rsid w:val="009112F6"/>
    <w:rsid w:val="0091225B"/>
    <w:rsid w:val="009122C8"/>
    <w:rsid w:val="00912A7F"/>
    <w:rsid w:val="00912CF0"/>
    <w:rsid w:val="0091312C"/>
    <w:rsid w:val="00913C7E"/>
    <w:rsid w:val="00913F66"/>
    <w:rsid w:val="00914009"/>
    <w:rsid w:val="0091427D"/>
    <w:rsid w:val="009143D9"/>
    <w:rsid w:val="00914667"/>
    <w:rsid w:val="00914B72"/>
    <w:rsid w:val="00914BCD"/>
    <w:rsid w:val="00915C75"/>
    <w:rsid w:val="0091659B"/>
    <w:rsid w:val="00916708"/>
    <w:rsid w:val="00920C6F"/>
    <w:rsid w:val="009211A8"/>
    <w:rsid w:val="00923B80"/>
    <w:rsid w:val="00923F4C"/>
    <w:rsid w:val="00924036"/>
    <w:rsid w:val="00924CAA"/>
    <w:rsid w:val="009265F0"/>
    <w:rsid w:val="00926869"/>
    <w:rsid w:val="009301CD"/>
    <w:rsid w:val="00930AA3"/>
    <w:rsid w:val="00931461"/>
    <w:rsid w:val="00931EA5"/>
    <w:rsid w:val="0093212F"/>
    <w:rsid w:val="009325E3"/>
    <w:rsid w:val="00933B28"/>
    <w:rsid w:val="00934DDD"/>
    <w:rsid w:val="009354C9"/>
    <w:rsid w:val="00935699"/>
    <w:rsid w:val="009356DF"/>
    <w:rsid w:val="00935ABB"/>
    <w:rsid w:val="009360F6"/>
    <w:rsid w:val="009372F7"/>
    <w:rsid w:val="00937C8D"/>
    <w:rsid w:val="009405B9"/>
    <w:rsid w:val="00941711"/>
    <w:rsid w:val="00941797"/>
    <w:rsid w:val="00941B1E"/>
    <w:rsid w:val="00942AA9"/>
    <w:rsid w:val="00943105"/>
    <w:rsid w:val="00943D47"/>
    <w:rsid w:val="00944466"/>
    <w:rsid w:val="009459F6"/>
    <w:rsid w:val="00945CAD"/>
    <w:rsid w:val="00946B8B"/>
    <w:rsid w:val="009500E0"/>
    <w:rsid w:val="00950FE5"/>
    <w:rsid w:val="00951AF3"/>
    <w:rsid w:val="009537AC"/>
    <w:rsid w:val="00954657"/>
    <w:rsid w:val="009556DD"/>
    <w:rsid w:val="00955A2E"/>
    <w:rsid w:val="00956BC1"/>
    <w:rsid w:val="00956F47"/>
    <w:rsid w:val="0095766C"/>
    <w:rsid w:val="00957679"/>
    <w:rsid w:val="009605F3"/>
    <w:rsid w:val="009606E5"/>
    <w:rsid w:val="00962D55"/>
    <w:rsid w:val="00963B4E"/>
    <w:rsid w:val="0096477A"/>
    <w:rsid w:val="00964831"/>
    <w:rsid w:val="009650AE"/>
    <w:rsid w:val="00965FFF"/>
    <w:rsid w:val="0096655B"/>
    <w:rsid w:val="0096656D"/>
    <w:rsid w:val="00966CCB"/>
    <w:rsid w:val="00966CEA"/>
    <w:rsid w:val="00970006"/>
    <w:rsid w:val="0097058F"/>
    <w:rsid w:val="00971E40"/>
    <w:rsid w:val="00973177"/>
    <w:rsid w:val="00973D16"/>
    <w:rsid w:val="00974004"/>
    <w:rsid w:val="00974133"/>
    <w:rsid w:val="00974F48"/>
    <w:rsid w:val="00974F7D"/>
    <w:rsid w:val="00975134"/>
    <w:rsid w:val="00975200"/>
    <w:rsid w:val="00976F34"/>
    <w:rsid w:val="00977EDE"/>
    <w:rsid w:val="0098050C"/>
    <w:rsid w:val="00980A71"/>
    <w:rsid w:val="00981FE6"/>
    <w:rsid w:val="00982129"/>
    <w:rsid w:val="00983117"/>
    <w:rsid w:val="0098556C"/>
    <w:rsid w:val="009859CE"/>
    <w:rsid w:val="0098626F"/>
    <w:rsid w:val="00986B33"/>
    <w:rsid w:val="0099019D"/>
    <w:rsid w:val="009907AE"/>
    <w:rsid w:val="00990C2A"/>
    <w:rsid w:val="009911A1"/>
    <w:rsid w:val="00991B01"/>
    <w:rsid w:val="00991BDD"/>
    <w:rsid w:val="00992091"/>
    <w:rsid w:val="00992C12"/>
    <w:rsid w:val="0099389B"/>
    <w:rsid w:val="00993984"/>
    <w:rsid w:val="009950EB"/>
    <w:rsid w:val="00995493"/>
    <w:rsid w:val="009954E6"/>
    <w:rsid w:val="00996208"/>
    <w:rsid w:val="00996F73"/>
    <w:rsid w:val="00997892"/>
    <w:rsid w:val="009A0C82"/>
    <w:rsid w:val="009A1C6D"/>
    <w:rsid w:val="009A1FC7"/>
    <w:rsid w:val="009A23D4"/>
    <w:rsid w:val="009A268D"/>
    <w:rsid w:val="009A40E6"/>
    <w:rsid w:val="009A43A1"/>
    <w:rsid w:val="009A4BD7"/>
    <w:rsid w:val="009A7496"/>
    <w:rsid w:val="009A75D6"/>
    <w:rsid w:val="009A7614"/>
    <w:rsid w:val="009A7D41"/>
    <w:rsid w:val="009B08DE"/>
    <w:rsid w:val="009B3B56"/>
    <w:rsid w:val="009B3D8C"/>
    <w:rsid w:val="009B4038"/>
    <w:rsid w:val="009B4E82"/>
    <w:rsid w:val="009B6514"/>
    <w:rsid w:val="009B742A"/>
    <w:rsid w:val="009C0166"/>
    <w:rsid w:val="009C0B08"/>
    <w:rsid w:val="009C13CF"/>
    <w:rsid w:val="009C24F8"/>
    <w:rsid w:val="009C30BE"/>
    <w:rsid w:val="009C33E3"/>
    <w:rsid w:val="009C3CCE"/>
    <w:rsid w:val="009C3CE9"/>
    <w:rsid w:val="009C51B5"/>
    <w:rsid w:val="009C6220"/>
    <w:rsid w:val="009C6349"/>
    <w:rsid w:val="009C698F"/>
    <w:rsid w:val="009C78B1"/>
    <w:rsid w:val="009D0509"/>
    <w:rsid w:val="009D07C0"/>
    <w:rsid w:val="009D115A"/>
    <w:rsid w:val="009D1AEF"/>
    <w:rsid w:val="009D20B9"/>
    <w:rsid w:val="009D2849"/>
    <w:rsid w:val="009D2C12"/>
    <w:rsid w:val="009D3003"/>
    <w:rsid w:val="009D3871"/>
    <w:rsid w:val="009D3CAE"/>
    <w:rsid w:val="009D3EEE"/>
    <w:rsid w:val="009D4378"/>
    <w:rsid w:val="009D44DD"/>
    <w:rsid w:val="009D4B4A"/>
    <w:rsid w:val="009D4DB2"/>
    <w:rsid w:val="009D571E"/>
    <w:rsid w:val="009D5744"/>
    <w:rsid w:val="009D604B"/>
    <w:rsid w:val="009D6C22"/>
    <w:rsid w:val="009D7987"/>
    <w:rsid w:val="009E00F9"/>
    <w:rsid w:val="009E087F"/>
    <w:rsid w:val="009E0CD0"/>
    <w:rsid w:val="009E1014"/>
    <w:rsid w:val="009E1C18"/>
    <w:rsid w:val="009E3261"/>
    <w:rsid w:val="009E66CE"/>
    <w:rsid w:val="009E68DA"/>
    <w:rsid w:val="009E6D2B"/>
    <w:rsid w:val="009F162F"/>
    <w:rsid w:val="009F1884"/>
    <w:rsid w:val="009F330D"/>
    <w:rsid w:val="009F416F"/>
    <w:rsid w:val="009F4D94"/>
    <w:rsid w:val="009F559B"/>
    <w:rsid w:val="009F5E10"/>
    <w:rsid w:val="009F6553"/>
    <w:rsid w:val="009F70FD"/>
    <w:rsid w:val="009F761F"/>
    <w:rsid w:val="009F7BB0"/>
    <w:rsid w:val="00A004BB"/>
    <w:rsid w:val="00A00C69"/>
    <w:rsid w:val="00A00DCC"/>
    <w:rsid w:val="00A017CD"/>
    <w:rsid w:val="00A035C3"/>
    <w:rsid w:val="00A05587"/>
    <w:rsid w:val="00A05E61"/>
    <w:rsid w:val="00A062DC"/>
    <w:rsid w:val="00A107B5"/>
    <w:rsid w:val="00A10DF0"/>
    <w:rsid w:val="00A12F95"/>
    <w:rsid w:val="00A130B1"/>
    <w:rsid w:val="00A13D2B"/>
    <w:rsid w:val="00A149E5"/>
    <w:rsid w:val="00A168B8"/>
    <w:rsid w:val="00A16CC4"/>
    <w:rsid w:val="00A16CFF"/>
    <w:rsid w:val="00A16D46"/>
    <w:rsid w:val="00A17536"/>
    <w:rsid w:val="00A206A4"/>
    <w:rsid w:val="00A20BCD"/>
    <w:rsid w:val="00A218B2"/>
    <w:rsid w:val="00A21F3B"/>
    <w:rsid w:val="00A23826"/>
    <w:rsid w:val="00A23FB1"/>
    <w:rsid w:val="00A24686"/>
    <w:rsid w:val="00A258CE"/>
    <w:rsid w:val="00A273AC"/>
    <w:rsid w:val="00A27719"/>
    <w:rsid w:val="00A2790E"/>
    <w:rsid w:val="00A27EC5"/>
    <w:rsid w:val="00A306CC"/>
    <w:rsid w:val="00A308E8"/>
    <w:rsid w:val="00A311AC"/>
    <w:rsid w:val="00A31372"/>
    <w:rsid w:val="00A31E55"/>
    <w:rsid w:val="00A31EA8"/>
    <w:rsid w:val="00A35AC0"/>
    <w:rsid w:val="00A363B5"/>
    <w:rsid w:val="00A3798F"/>
    <w:rsid w:val="00A410FD"/>
    <w:rsid w:val="00A415D1"/>
    <w:rsid w:val="00A42096"/>
    <w:rsid w:val="00A437A4"/>
    <w:rsid w:val="00A438B3"/>
    <w:rsid w:val="00A44162"/>
    <w:rsid w:val="00A452A4"/>
    <w:rsid w:val="00A45682"/>
    <w:rsid w:val="00A4614A"/>
    <w:rsid w:val="00A4623C"/>
    <w:rsid w:val="00A4651D"/>
    <w:rsid w:val="00A4764F"/>
    <w:rsid w:val="00A47749"/>
    <w:rsid w:val="00A50E37"/>
    <w:rsid w:val="00A51488"/>
    <w:rsid w:val="00A527C0"/>
    <w:rsid w:val="00A52AC2"/>
    <w:rsid w:val="00A533E7"/>
    <w:rsid w:val="00A53A93"/>
    <w:rsid w:val="00A53C62"/>
    <w:rsid w:val="00A54F09"/>
    <w:rsid w:val="00A55B13"/>
    <w:rsid w:val="00A61352"/>
    <w:rsid w:val="00A622E9"/>
    <w:rsid w:val="00A62BBD"/>
    <w:rsid w:val="00A64731"/>
    <w:rsid w:val="00A64A48"/>
    <w:rsid w:val="00A651D4"/>
    <w:rsid w:val="00A65512"/>
    <w:rsid w:val="00A655A5"/>
    <w:rsid w:val="00A65BE2"/>
    <w:rsid w:val="00A65D15"/>
    <w:rsid w:val="00A66B95"/>
    <w:rsid w:val="00A670A6"/>
    <w:rsid w:val="00A71078"/>
    <w:rsid w:val="00A718CA"/>
    <w:rsid w:val="00A71C88"/>
    <w:rsid w:val="00A71D16"/>
    <w:rsid w:val="00A7235C"/>
    <w:rsid w:val="00A73BFF"/>
    <w:rsid w:val="00A74E29"/>
    <w:rsid w:val="00A752F9"/>
    <w:rsid w:val="00A76746"/>
    <w:rsid w:val="00A7747E"/>
    <w:rsid w:val="00A775B6"/>
    <w:rsid w:val="00A77D56"/>
    <w:rsid w:val="00A8026B"/>
    <w:rsid w:val="00A80321"/>
    <w:rsid w:val="00A81696"/>
    <w:rsid w:val="00A81889"/>
    <w:rsid w:val="00A82221"/>
    <w:rsid w:val="00A82264"/>
    <w:rsid w:val="00A82D66"/>
    <w:rsid w:val="00A8363E"/>
    <w:rsid w:val="00A83661"/>
    <w:rsid w:val="00A84790"/>
    <w:rsid w:val="00A84A66"/>
    <w:rsid w:val="00A84C7B"/>
    <w:rsid w:val="00A84CEB"/>
    <w:rsid w:val="00A8503E"/>
    <w:rsid w:val="00A85619"/>
    <w:rsid w:val="00A85926"/>
    <w:rsid w:val="00A85A4A"/>
    <w:rsid w:val="00A85BC0"/>
    <w:rsid w:val="00A87816"/>
    <w:rsid w:val="00A87A81"/>
    <w:rsid w:val="00A90EE9"/>
    <w:rsid w:val="00A92773"/>
    <w:rsid w:val="00A93742"/>
    <w:rsid w:val="00A93BC2"/>
    <w:rsid w:val="00A93D91"/>
    <w:rsid w:val="00A942AC"/>
    <w:rsid w:val="00A94810"/>
    <w:rsid w:val="00A94BF3"/>
    <w:rsid w:val="00A9622C"/>
    <w:rsid w:val="00A97DDD"/>
    <w:rsid w:val="00A97F64"/>
    <w:rsid w:val="00AA03F6"/>
    <w:rsid w:val="00AA1F3C"/>
    <w:rsid w:val="00AA202C"/>
    <w:rsid w:val="00AA2833"/>
    <w:rsid w:val="00AA2A0A"/>
    <w:rsid w:val="00AA2B41"/>
    <w:rsid w:val="00AA2C03"/>
    <w:rsid w:val="00AA347C"/>
    <w:rsid w:val="00AA3D98"/>
    <w:rsid w:val="00AA4D43"/>
    <w:rsid w:val="00AA5227"/>
    <w:rsid w:val="00AA5274"/>
    <w:rsid w:val="00AA564A"/>
    <w:rsid w:val="00AA5932"/>
    <w:rsid w:val="00AA5A09"/>
    <w:rsid w:val="00AA5F6C"/>
    <w:rsid w:val="00AA5FF5"/>
    <w:rsid w:val="00AB0A95"/>
    <w:rsid w:val="00AB1289"/>
    <w:rsid w:val="00AB280F"/>
    <w:rsid w:val="00AB39B1"/>
    <w:rsid w:val="00AB4883"/>
    <w:rsid w:val="00AB4CA6"/>
    <w:rsid w:val="00AB56C5"/>
    <w:rsid w:val="00AB56E9"/>
    <w:rsid w:val="00AB5D8C"/>
    <w:rsid w:val="00AB5F32"/>
    <w:rsid w:val="00AB7E7C"/>
    <w:rsid w:val="00AC1343"/>
    <w:rsid w:val="00AC1438"/>
    <w:rsid w:val="00AC2961"/>
    <w:rsid w:val="00AC2B19"/>
    <w:rsid w:val="00AC2E96"/>
    <w:rsid w:val="00AC31DE"/>
    <w:rsid w:val="00AC33E5"/>
    <w:rsid w:val="00AC3747"/>
    <w:rsid w:val="00AC4CB1"/>
    <w:rsid w:val="00AC4CF2"/>
    <w:rsid w:val="00AC5107"/>
    <w:rsid w:val="00AC5389"/>
    <w:rsid w:val="00AC76A3"/>
    <w:rsid w:val="00AD0534"/>
    <w:rsid w:val="00AD0BF5"/>
    <w:rsid w:val="00AD1A05"/>
    <w:rsid w:val="00AD2009"/>
    <w:rsid w:val="00AD2214"/>
    <w:rsid w:val="00AD22D5"/>
    <w:rsid w:val="00AD29CE"/>
    <w:rsid w:val="00AD3531"/>
    <w:rsid w:val="00AD4E89"/>
    <w:rsid w:val="00AD58CF"/>
    <w:rsid w:val="00AD5945"/>
    <w:rsid w:val="00AD734A"/>
    <w:rsid w:val="00AD74EA"/>
    <w:rsid w:val="00AE012A"/>
    <w:rsid w:val="00AE04C9"/>
    <w:rsid w:val="00AE0E55"/>
    <w:rsid w:val="00AE10B7"/>
    <w:rsid w:val="00AE1442"/>
    <w:rsid w:val="00AE1512"/>
    <w:rsid w:val="00AE18CE"/>
    <w:rsid w:val="00AE22C5"/>
    <w:rsid w:val="00AE283B"/>
    <w:rsid w:val="00AE3291"/>
    <w:rsid w:val="00AE36ED"/>
    <w:rsid w:val="00AE7B49"/>
    <w:rsid w:val="00AF04B9"/>
    <w:rsid w:val="00AF06DC"/>
    <w:rsid w:val="00AF1670"/>
    <w:rsid w:val="00AF1BFD"/>
    <w:rsid w:val="00AF25A5"/>
    <w:rsid w:val="00AF26E8"/>
    <w:rsid w:val="00AF32C3"/>
    <w:rsid w:val="00AF3A2B"/>
    <w:rsid w:val="00AF45AC"/>
    <w:rsid w:val="00AF52FE"/>
    <w:rsid w:val="00AF608F"/>
    <w:rsid w:val="00AF65AF"/>
    <w:rsid w:val="00AF6B94"/>
    <w:rsid w:val="00AF787E"/>
    <w:rsid w:val="00B005D1"/>
    <w:rsid w:val="00B0261C"/>
    <w:rsid w:val="00B03498"/>
    <w:rsid w:val="00B038F3"/>
    <w:rsid w:val="00B0417A"/>
    <w:rsid w:val="00B056C8"/>
    <w:rsid w:val="00B0604A"/>
    <w:rsid w:val="00B06179"/>
    <w:rsid w:val="00B10460"/>
    <w:rsid w:val="00B109EC"/>
    <w:rsid w:val="00B12A05"/>
    <w:rsid w:val="00B12D30"/>
    <w:rsid w:val="00B142C5"/>
    <w:rsid w:val="00B1497D"/>
    <w:rsid w:val="00B16E4E"/>
    <w:rsid w:val="00B177B5"/>
    <w:rsid w:val="00B17F88"/>
    <w:rsid w:val="00B2028B"/>
    <w:rsid w:val="00B204DB"/>
    <w:rsid w:val="00B20BF9"/>
    <w:rsid w:val="00B21116"/>
    <w:rsid w:val="00B21E49"/>
    <w:rsid w:val="00B2263F"/>
    <w:rsid w:val="00B227E4"/>
    <w:rsid w:val="00B23565"/>
    <w:rsid w:val="00B25C31"/>
    <w:rsid w:val="00B25DCE"/>
    <w:rsid w:val="00B26F3A"/>
    <w:rsid w:val="00B26F7E"/>
    <w:rsid w:val="00B27997"/>
    <w:rsid w:val="00B27D7C"/>
    <w:rsid w:val="00B302F8"/>
    <w:rsid w:val="00B30E9F"/>
    <w:rsid w:val="00B310E5"/>
    <w:rsid w:val="00B32276"/>
    <w:rsid w:val="00B32DFC"/>
    <w:rsid w:val="00B32F95"/>
    <w:rsid w:val="00B33AEF"/>
    <w:rsid w:val="00B342CE"/>
    <w:rsid w:val="00B34908"/>
    <w:rsid w:val="00B3627D"/>
    <w:rsid w:val="00B36DA1"/>
    <w:rsid w:val="00B40430"/>
    <w:rsid w:val="00B40BB1"/>
    <w:rsid w:val="00B40FA1"/>
    <w:rsid w:val="00B419A4"/>
    <w:rsid w:val="00B4201A"/>
    <w:rsid w:val="00B42D75"/>
    <w:rsid w:val="00B43206"/>
    <w:rsid w:val="00B43A26"/>
    <w:rsid w:val="00B4400D"/>
    <w:rsid w:val="00B4549D"/>
    <w:rsid w:val="00B46B2C"/>
    <w:rsid w:val="00B476D1"/>
    <w:rsid w:val="00B5035F"/>
    <w:rsid w:val="00B5195A"/>
    <w:rsid w:val="00B535CB"/>
    <w:rsid w:val="00B53624"/>
    <w:rsid w:val="00B538E0"/>
    <w:rsid w:val="00B53DD4"/>
    <w:rsid w:val="00B53EA1"/>
    <w:rsid w:val="00B5453C"/>
    <w:rsid w:val="00B54730"/>
    <w:rsid w:val="00B54888"/>
    <w:rsid w:val="00B549A0"/>
    <w:rsid w:val="00B55FCB"/>
    <w:rsid w:val="00B56010"/>
    <w:rsid w:val="00B561F5"/>
    <w:rsid w:val="00B56297"/>
    <w:rsid w:val="00B56E28"/>
    <w:rsid w:val="00B570D8"/>
    <w:rsid w:val="00B57489"/>
    <w:rsid w:val="00B619D4"/>
    <w:rsid w:val="00B62984"/>
    <w:rsid w:val="00B62D57"/>
    <w:rsid w:val="00B62E77"/>
    <w:rsid w:val="00B651E9"/>
    <w:rsid w:val="00B65762"/>
    <w:rsid w:val="00B659B6"/>
    <w:rsid w:val="00B66319"/>
    <w:rsid w:val="00B667DE"/>
    <w:rsid w:val="00B66FD5"/>
    <w:rsid w:val="00B6709C"/>
    <w:rsid w:val="00B671D1"/>
    <w:rsid w:val="00B6793A"/>
    <w:rsid w:val="00B6798A"/>
    <w:rsid w:val="00B7089E"/>
    <w:rsid w:val="00B70B00"/>
    <w:rsid w:val="00B71FDE"/>
    <w:rsid w:val="00B72546"/>
    <w:rsid w:val="00B73F74"/>
    <w:rsid w:val="00B7401D"/>
    <w:rsid w:val="00B7458E"/>
    <w:rsid w:val="00B74CAA"/>
    <w:rsid w:val="00B74D2E"/>
    <w:rsid w:val="00B74E22"/>
    <w:rsid w:val="00B74EA6"/>
    <w:rsid w:val="00B766F4"/>
    <w:rsid w:val="00B76C2F"/>
    <w:rsid w:val="00B776D8"/>
    <w:rsid w:val="00B77C43"/>
    <w:rsid w:val="00B80F8C"/>
    <w:rsid w:val="00B822B9"/>
    <w:rsid w:val="00B82670"/>
    <w:rsid w:val="00B83053"/>
    <w:rsid w:val="00B858F6"/>
    <w:rsid w:val="00B85C2C"/>
    <w:rsid w:val="00B863DA"/>
    <w:rsid w:val="00B874FE"/>
    <w:rsid w:val="00B87AAF"/>
    <w:rsid w:val="00B87FE0"/>
    <w:rsid w:val="00B90395"/>
    <w:rsid w:val="00B91039"/>
    <w:rsid w:val="00B91118"/>
    <w:rsid w:val="00B919B1"/>
    <w:rsid w:val="00B91D8A"/>
    <w:rsid w:val="00B91EF6"/>
    <w:rsid w:val="00B93DA6"/>
    <w:rsid w:val="00B93F33"/>
    <w:rsid w:val="00B94405"/>
    <w:rsid w:val="00B94B33"/>
    <w:rsid w:val="00B9585D"/>
    <w:rsid w:val="00B96E28"/>
    <w:rsid w:val="00B971F6"/>
    <w:rsid w:val="00BA0F34"/>
    <w:rsid w:val="00BA1023"/>
    <w:rsid w:val="00BA11BC"/>
    <w:rsid w:val="00BA11D5"/>
    <w:rsid w:val="00BA186F"/>
    <w:rsid w:val="00BA19C1"/>
    <w:rsid w:val="00BA2821"/>
    <w:rsid w:val="00BA2A0B"/>
    <w:rsid w:val="00BA3802"/>
    <w:rsid w:val="00BA43AA"/>
    <w:rsid w:val="00BA5E8F"/>
    <w:rsid w:val="00BA63AC"/>
    <w:rsid w:val="00BA7894"/>
    <w:rsid w:val="00BA7B9A"/>
    <w:rsid w:val="00BB1004"/>
    <w:rsid w:val="00BB2299"/>
    <w:rsid w:val="00BB29B5"/>
    <w:rsid w:val="00BB2BCE"/>
    <w:rsid w:val="00BB2E06"/>
    <w:rsid w:val="00BB3113"/>
    <w:rsid w:val="00BB3BBA"/>
    <w:rsid w:val="00BB3C69"/>
    <w:rsid w:val="00BB4054"/>
    <w:rsid w:val="00BB418B"/>
    <w:rsid w:val="00BB42EE"/>
    <w:rsid w:val="00BB4B48"/>
    <w:rsid w:val="00BB5C27"/>
    <w:rsid w:val="00BB5FAB"/>
    <w:rsid w:val="00BB7BD1"/>
    <w:rsid w:val="00BC1B4A"/>
    <w:rsid w:val="00BC2513"/>
    <w:rsid w:val="00BC33BA"/>
    <w:rsid w:val="00BC4EFD"/>
    <w:rsid w:val="00BC6A76"/>
    <w:rsid w:val="00BC7257"/>
    <w:rsid w:val="00BC74A5"/>
    <w:rsid w:val="00BC7FE5"/>
    <w:rsid w:val="00BD00C0"/>
    <w:rsid w:val="00BD1BF7"/>
    <w:rsid w:val="00BD1D27"/>
    <w:rsid w:val="00BD1E38"/>
    <w:rsid w:val="00BD2124"/>
    <w:rsid w:val="00BD227A"/>
    <w:rsid w:val="00BD26BC"/>
    <w:rsid w:val="00BD2C32"/>
    <w:rsid w:val="00BD2D33"/>
    <w:rsid w:val="00BD35D6"/>
    <w:rsid w:val="00BD3DBE"/>
    <w:rsid w:val="00BE056D"/>
    <w:rsid w:val="00BE0AC1"/>
    <w:rsid w:val="00BE28F8"/>
    <w:rsid w:val="00BE324A"/>
    <w:rsid w:val="00BE3D77"/>
    <w:rsid w:val="00BE3F2A"/>
    <w:rsid w:val="00BE5396"/>
    <w:rsid w:val="00BE7A87"/>
    <w:rsid w:val="00BF120D"/>
    <w:rsid w:val="00BF1320"/>
    <w:rsid w:val="00BF28C9"/>
    <w:rsid w:val="00BF29C3"/>
    <w:rsid w:val="00BF33C9"/>
    <w:rsid w:val="00BF3B0B"/>
    <w:rsid w:val="00BF4746"/>
    <w:rsid w:val="00BF539F"/>
    <w:rsid w:val="00BF5EA7"/>
    <w:rsid w:val="00BF61A0"/>
    <w:rsid w:val="00BF6ADF"/>
    <w:rsid w:val="00BF6DB6"/>
    <w:rsid w:val="00BF7470"/>
    <w:rsid w:val="00C00086"/>
    <w:rsid w:val="00C00775"/>
    <w:rsid w:val="00C012D1"/>
    <w:rsid w:val="00C01D62"/>
    <w:rsid w:val="00C02EA5"/>
    <w:rsid w:val="00C02F46"/>
    <w:rsid w:val="00C0496A"/>
    <w:rsid w:val="00C05133"/>
    <w:rsid w:val="00C059EA"/>
    <w:rsid w:val="00C05C21"/>
    <w:rsid w:val="00C05FB1"/>
    <w:rsid w:val="00C062A5"/>
    <w:rsid w:val="00C0716E"/>
    <w:rsid w:val="00C10886"/>
    <w:rsid w:val="00C10B35"/>
    <w:rsid w:val="00C10F0E"/>
    <w:rsid w:val="00C1267A"/>
    <w:rsid w:val="00C13647"/>
    <w:rsid w:val="00C13EF9"/>
    <w:rsid w:val="00C14892"/>
    <w:rsid w:val="00C149E1"/>
    <w:rsid w:val="00C1527F"/>
    <w:rsid w:val="00C1675A"/>
    <w:rsid w:val="00C1709E"/>
    <w:rsid w:val="00C17281"/>
    <w:rsid w:val="00C17C9C"/>
    <w:rsid w:val="00C17D24"/>
    <w:rsid w:val="00C20339"/>
    <w:rsid w:val="00C211CB"/>
    <w:rsid w:val="00C22981"/>
    <w:rsid w:val="00C22F11"/>
    <w:rsid w:val="00C233D0"/>
    <w:rsid w:val="00C23565"/>
    <w:rsid w:val="00C239BE"/>
    <w:rsid w:val="00C23DE8"/>
    <w:rsid w:val="00C24FF2"/>
    <w:rsid w:val="00C26312"/>
    <w:rsid w:val="00C2644E"/>
    <w:rsid w:val="00C26776"/>
    <w:rsid w:val="00C26C74"/>
    <w:rsid w:val="00C273F7"/>
    <w:rsid w:val="00C30E20"/>
    <w:rsid w:val="00C30F57"/>
    <w:rsid w:val="00C30F8A"/>
    <w:rsid w:val="00C31E18"/>
    <w:rsid w:val="00C35E3E"/>
    <w:rsid w:val="00C36441"/>
    <w:rsid w:val="00C36B0E"/>
    <w:rsid w:val="00C374B8"/>
    <w:rsid w:val="00C40929"/>
    <w:rsid w:val="00C409FC"/>
    <w:rsid w:val="00C4106B"/>
    <w:rsid w:val="00C41AA7"/>
    <w:rsid w:val="00C41BA8"/>
    <w:rsid w:val="00C429E0"/>
    <w:rsid w:val="00C42F96"/>
    <w:rsid w:val="00C4312F"/>
    <w:rsid w:val="00C44B56"/>
    <w:rsid w:val="00C45FD7"/>
    <w:rsid w:val="00C462B1"/>
    <w:rsid w:val="00C473DF"/>
    <w:rsid w:val="00C47717"/>
    <w:rsid w:val="00C501ED"/>
    <w:rsid w:val="00C506E0"/>
    <w:rsid w:val="00C53902"/>
    <w:rsid w:val="00C53F2A"/>
    <w:rsid w:val="00C54304"/>
    <w:rsid w:val="00C5484E"/>
    <w:rsid w:val="00C56227"/>
    <w:rsid w:val="00C5694E"/>
    <w:rsid w:val="00C5696C"/>
    <w:rsid w:val="00C56C61"/>
    <w:rsid w:val="00C63AC3"/>
    <w:rsid w:val="00C63AFD"/>
    <w:rsid w:val="00C65D50"/>
    <w:rsid w:val="00C65DF0"/>
    <w:rsid w:val="00C67E17"/>
    <w:rsid w:val="00C70A11"/>
    <w:rsid w:val="00C7109E"/>
    <w:rsid w:val="00C714BF"/>
    <w:rsid w:val="00C71EB8"/>
    <w:rsid w:val="00C72656"/>
    <w:rsid w:val="00C73113"/>
    <w:rsid w:val="00C73199"/>
    <w:rsid w:val="00C73574"/>
    <w:rsid w:val="00C7439D"/>
    <w:rsid w:val="00C74405"/>
    <w:rsid w:val="00C74BEA"/>
    <w:rsid w:val="00C74CB8"/>
    <w:rsid w:val="00C7552B"/>
    <w:rsid w:val="00C76250"/>
    <w:rsid w:val="00C76330"/>
    <w:rsid w:val="00C767E1"/>
    <w:rsid w:val="00C76D9A"/>
    <w:rsid w:val="00C76EDF"/>
    <w:rsid w:val="00C80067"/>
    <w:rsid w:val="00C808B5"/>
    <w:rsid w:val="00C81D88"/>
    <w:rsid w:val="00C820E6"/>
    <w:rsid w:val="00C82C42"/>
    <w:rsid w:val="00C82DB9"/>
    <w:rsid w:val="00C84F22"/>
    <w:rsid w:val="00C85505"/>
    <w:rsid w:val="00C859BE"/>
    <w:rsid w:val="00C86FB1"/>
    <w:rsid w:val="00C87D9B"/>
    <w:rsid w:val="00C90C1A"/>
    <w:rsid w:val="00C9194F"/>
    <w:rsid w:val="00C91DC5"/>
    <w:rsid w:val="00C92AD1"/>
    <w:rsid w:val="00C937AF"/>
    <w:rsid w:val="00C93DBE"/>
    <w:rsid w:val="00C957D2"/>
    <w:rsid w:val="00C95FA9"/>
    <w:rsid w:val="00C968F6"/>
    <w:rsid w:val="00C96973"/>
    <w:rsid w:val="00C97BCE"/>
    <w:rsid w:val="00CA07CA"/>
    <w:rsid w:val="00CA0FF2"/>
    <w:rsid w:val="00CA22D7"/>
    <w:rsid w:val="00CA2604"/>
    <w:rsid w:val="00CA383D"/>
    <w:rsid w:val="00CA3C5D"/>
    <w:rsid w:val="00CA3F17"/>
    <w:rsid w:val="00CA471E"/>
    <w:rsid w:val="00CA47F5"/>
    <w:rsid w:val="00CA4B38"/>
    <w:rsid w:val="00CA50D7"/>
    <w:rsid w:val="00CA6753"/>
    <w:rsid w:val="00CA71C2"/>
    <w:rsid w:val="00CA78F9"/>
    <w:rsid w:val="00CA7F5D"/>
    <w:rsid w:val="00CB0214"/>
    <w:rsid w:val="00CB07F2"/>
    <w:rsid w:val="00CB094B"/>
    <w:rsid w:val="00CB14B0"/>
    <w:rsid w:val="00CB1B66"/>
    <w:rsid w:val="00CB249E"/>
    <w:rsid w:val="00CB3724"/>
    <w:rsid w:val="00CB38D9"/>
    <w:rsid w:val="00CB4302"/>
    <w:rsid w:val="00CB4E7A"/>
    <w:rsid w:val="00CB50EA"/>
    <w:rsid w:val="00CB5AEB"/>
    <w:rsid w:val="00CB5AFE"/>
    <w:rsid w:val="00CB6638"/>
    <w:rsid w:val="00CB6CB1"/>
    <w:rsid w:val="00CC0BFB"/>
    <w:rsid w:val="00CC218E"/>
    <w:rsid w:val="00CC24AB"/>
    <w:rsid w:val="00CC2E9E"/>
    <w:rsid w:val="00CC3268"/>
    <w:rsid w:val="00CC3EB6"/>
    <w:rsid w:val="00CC437E"/>
    <w:rsid w:val="00CC798C"/>
    <w:rsid w:val="00CD0192"/>
    <w:rsid w:val="00CD1975"/>
    <w:rsid w:val="00CD2067"/>
    <w:rsid w:val="00CD27DC"/>
    <w:rsid w:val="00CD2E46"/>
    <w:rsid w:val="00CD2E75"/>
    <w:rsid w:val="00CD308F"/>
    <w:rsid w:val="00CD3471"/>
    <w:rsid w:val="00CD4731"/>
    <w:rsid w:val="00CD646D"/>
    <w:rsid w:val="00CD6DE9"/>
    <w:rsid w:val="00CD6E92"/>
    <w:rsid w:val="00CD7800"/>
    <w:rsid w:val="00CE0E6C"/>
    <w:rsid w:val="00CE196D"/>
    <w:rsid w:val="00CE19B4"/>
    <w:rsid w:val="00CE2FCF"/>
    <w:rsid w:val="00CE3EBD"/>
    <w:rsid w:val="00CE4243"/>
    <w:rsid w:val="00CE51DB"/>
    <w:rsid w:val="00CE582B"/>
    <w:rsid w:val="00CE5C67"/>
    <w:rsid w:val="00CF02AC"/>
    <w:rsid w:val="00CF0AF2"/>
    <w:rsid w:val="00CF4BE1"/>
    <w:rsid w:val="00CF4ECB"/>
    <w:rsid w:val="00CF5E49"/>
    <w:rsid w:val="00CF6088"/>
    <w:rsid w:val="00CF63C7"/>
    <w:rsid w:val="00CF66E4"/>
    <w:rsid w:val="00CF6718"/>
    <w:rsid w:val="00CF673E"/>
    <w:rsid w:val="00CF67DA"/>
    <w:rsid w:val="00CF6AFD"/>
    <w:rsid w:val="00D00018"/>
    <w:rsid w:val="00D02F85"/>
    <w:rsid w:val="00D033BE"/>
    <w:rsid w:val="00D0539A"/>
    <w:rsid w:val="00D0733B"/>
    <w:rsid w:val="00D07B7B"/>
    <w:rsid w:val="00D07B80"/>
    <w:rsid w:val="00D112BD"/>
    <w:rsid w:val="00D120DB"/>
    <w:rsid w:val="00D12C02"/>
    <w:rsid w:val="00D13024"/>
    <w:rsid w:val="00D13BB8"/>
    <w:rsid w:val="00D13F45"/>
    <w:rsid w:val="00D14844"/>
    <w:rsid w:val="00D14AB7"/>
    <w:rsid w:val="00D14AFD"/>
    <w:rsid w:val="00D152C8"/>
    <w:rsid w:val="00D15CD7"/>
    <w:rsid w:val="00D166E3"/>
    <w:rsid w:val="00D17AC8"/>
    <w:rsid w:val="00D2134B"/>
    <w:rsid w:val="00D2195B"/>
    <w:rsid w:val="00D21C6A"/>
    <w:rsid w:val="00D21EF3"/>
    <w:rsid w:val="00D221AA"/>
    <w:rsid w:val="00D227A2"/>
    <w:rsid w:val="00D234DE"/>
    <w:rsid w:val="00D2457E"/>
    <w:rsid w:val="00D248FA"/>
    <w:rsid w:val="00D25516"/>
    <w:rsid w:val="00D25554"/>
    <w:rsid w:val="00D277F7"/>
    <w:rsid w:val="00D2794A"/>
    <w:rsid w:val="00D27DBF"/>
    <w:rsid w:val="00D3007C"/>
    <w:rsid w:val="00D31030"/>
    <w:rsid w:val="00D313E0"/>
    <w:rsid w:val="00D316D3"/>
    <w:rsid w:val="00D33A76"/>
    <w:rsid w:val="00D34882"/>
    <w:rsid w:val="00D3571B"/>
    <w:rsid w:val="00D3662E"/>
    <w:rsid w:val="00D36EF9"/>
    <w:rsid w:val="00D3736B"/>
    <w:rsid w:val="00D378B7"/>
    <w:rsid w:val="00D4062B"/>
    <w:rsid w:val="00D41991"/>
    <w:rsid w:val="00D428F1"/>
    <w:rsid w:val="00D47320"/>
    <w:rsid w:val="00D47EEA"/>
    <w:rsid w:val="00D501F0"/>
    <w:rsid w:val="00D5091E"/>
    <w:rsid w:val="00D51356"/>
    <w:rsid w:val="00D514AD"/>
    <w:rsid w:val="00D517F9"/>
    <w:rsid w:val="00D53202"/>
    <w:rsid w:val="00D53C85"/>
    <w:rsid w:val="00D5558E"/>
    <w:rsid w:val="00D55C41"/>
    <w:rsid w:val="00D55CF5"/>
    <w:rsid w:val="00D56F0F"/>
    <w:rsid w:val="00D6042A"/>
    <w:rsid w:val="00D605AE"/>
    <w:rsid w:val="00D614A2"/>
    <w:rsid w:val="00D6190B"/>
    <w:rsid w:val="00D628A6"/>
    <w:rsid w:val="00D63613"/>
    <w:rsid w:val="00D63B69"/>
    <w:rsid w:val="00D63C32"/>
    <w:rsid w:val="00D63F92"/>
    <w:rsid w:val="00D656D6"/>
    <w:rsid w:val="00D659EF"/>
    <w:rsid w:val="00D6659E"/>
    <w:rsid w:val="00D6736F"/>
    <w:rsid w:val="00D7088A"/>
    <w:rsid w:val="00D7171F"/>
    <w:rsid w:val="00D71BF4"/>
    <w:rsid w:val="00D7264F"/>
    <w:rsid w:val="00D7327E"/>
    <w:rsid w:val="00D73294"/>
    <w:rsid w:val="00D74043"/>
    <w:rsid w:val="00D74CCF"/>
    <w:rsid w:val="00D74EDF"/>
    <w:rsid w:val="00D759CA"/>
    <w:rsid w:val="00D7680E"/>
    <w:rsid w:val="00D76D16"/>
    <w:rsid w:val="00D77332"/>
    <w:rsid w:val="00D777AD"/>
    <w:rsid w:val="00D80433"/>
    <w:rsid w:val="00D80F1E"/>
    <w:rsid w:val="00D815AB"/>
    <w:rsid w:val="00D8266E"/>
    <w:rsid w:val="00D82F0A"/>
    <w:rsid w:val="00D83133"/>
    <w:rsid w:val="00D83299"/>
    <w:rsid w:val="00D837F3"/>
    <w:rsid w:val="00D838E6"/>
    <w:rsid w:val="00D83EAA"/>
    <w:rsid w:val="00D8474D"/>
    <w:rsid w:val="00D84BC5"/>
    <w:rsid w:val="00D85E11"/>
    <w:rsid w:val="00D879E8"/>
    <w:rsid w:val="00D87BA9"/>
    <w:rsid w:val="00D912FD"/>
    <w:rsid w:val="00D91880"/>
    <w:rsid w:val="00D91D6F"/>
    <w:rsid w:val="00D9312A"/>
    <w:rsid w:val="00D94CB5"/>
    <w:rsid w:val="00D95044"/>
    <w:rsid w:val="00D9557B"/>
    <w:rsid w:val="00D95B50"/>
    <w:rsid w:val="00D97B6C"/>
    <w:rsid w:val="00DA09DA"/>
    <w:rsid w:val="00DA0B66"/>
    <w:rsid w:val="00DA0EDB"/>
    <w:rsid w:val="00DA1725"/>
    <w:rsid w:val="00DA17BC"/>
    <w:rsid w:val="00DA2BCC"/>
    <w:rsid w:val="00DA3353"/>
    <w:rsid w:val="00DA47BA"/>
    <w:rsid w:val="00DA6CB9"/>
    <w:rsid w:val="00DA7353"/>
    <w:rsid w:val="00DA7C67"/>
    <w:rsid w:val="00DB155B"/>
    <w:rsid w:val="00DB23EC"/>
    <w:rsid w:val="00DB2BEE"/>
    <w:rsid w:val="00DB2DB8"/>
    <w:rsid w:val="00DB2DF9"/>
    <w:rsid w:val="00DB455C"/>
    <w:rsid w:val="00DB4F0E"/>
    <w:rsid w:val="00DB5318"/>
    <w:rsid w:val="00DB74DF"/>
    <w:rsid w:val="00DC00CB"/>
    <w:rsid w:val="00DC037A"/>
    <w:rsid w:val="00DC0652"/>
    <w:rsid w:val="00DC0CD9"/>
    <w:rsid w:val="00DC2CAB"/>
    <w:rsid w:val="00DC3598"/>
    <w:rsid w:val="00DC5438"/>
    <w:rsid w:val="00DC56A1"/>
    <w:rsid w:val="00DC5F1D"/>
    <w:rsid w:val="00DC6EB0"/>
    <w:rsid w:val="00DD0518"/>
    <w:rsid w:val="00DD0656"/>
    <w:rsid w:val="00DD0BC8"/>
    <w:rsid w:val="00DD1ECC"/>
    <w:rsid w:val="00DD22B7"/>
    <w:rsid w:val="00DD2644"/>
    <w:rsid w:val="00DD2D09"/>
    <w:rsid w:val="00DD5017"/>
    <w:rsid w:val="00DD51D6"/>
    <w:rsid w:val="00DD7074"/>
    <w:rsid w:val="00DE0F81"/>
    <w:rsid w:val="00DE1771"/>
    <w:rsid w:val="00DE199F"/>
    <w:rsid w:val="00DE21AA"/>
    <w:rsid w:val="00DE2FFC"/>
    <w:rsid w:val="00DE442B"/>
    <w:rsid w:val="00DE542D"/>
    <w:rsid w:val="00DE56D9"/>
    <w:rsid w:val="00DE689B"/>
    <w:rsid w:val="00DE6DEB"/>
    <w:rsid w:val="00DE738E"/>
    <w:rsid w:val="00DE73B1"/>
    <w:rsid w:val="00DF0690"/>
    <w:rsid w:val="00DF149B"/>
    <w:rsid w:val="00DF1902"/>
    <w:rsid w:val="00DF190E"/>
    <w:rsid w:val="00DF1C46"/>
    <w:rsid w:val="00DF2F8D"/>
    <w:rsid w:val="00DF4565"/>
    <w:rsid w:val="00DF4C2B"/>
    <w:rsid w:val="00DF5F1A"/>
    <w:rsid w:val="00E006E0"/>
    <w:rsid w:val="00E01F50"/>
    <w:rsid w:val="00E0227B"/>
    <w:rsid w:val="00E0280F"/>
    <w:rsid w:val="00E049D2"/>
    <w:rsid w:val="00E04A15"/>
    <w:rsid w:val="00E04DAD"/>
    <w:rsid w:val="00E04E65"/>
    <w:rsid w:val="00E05A7C"/>
    <w:rsid w:val="00E1002C"/>
    <w:rsid w:val="00E1159A"/>
    <w:rsid w:val="00E117A8"/>
    <w:rsid w:val="00E11C16"/>
    <w:rsid w:val="00E13905"/>
    <w:rsid w:val="00E13A34"/>
    <w:rsid w:val="00E14F6C"/>
    <w:rsid w:val="00E15EFF"/>
    <w:rsid w:val="00E162A6"/>
    <w:rsid w:val="00E166D1"/>
    <w:rsid w:val="00E16C09"/>
    <w:rsid w:val="00E16DE0"/>
    <w:rsid w:val="00E201C3"/>
    <w:rsid w:val="00E2100A"/>
    <w:rsid w:val="00E21D51"/>
    <w:rsid w:val="00E22000"/>
    <w:rsid w:val="00E2308E"/>
    <w:rsid w:val="00E23607"/>
    <w:rsid w:val="00E23880"/>
    <w:rsid w:val="00E23FD4"/>
    <w:rsid w:val="00E2429A"/>
    <w:rsid w:val="00E24E18"/>
    <w:rsid w:val="00E2566F"/>
    <w:rsid w:val="00E258C2"/>
    <w:rsid w:val="00E26450"/>
    <w:rsid w:val="00E2745B"/>
    <w:rsid w:val="00E27BC2"/>
    <w:rsid w:val="00E30562"/>
    <w:rsid w:val="00E30563"/>
    <w:rsid w:val="00E3158B"/>
    <w:rsid w:val="00E31A2F"/>
    <w:rsid w:val="00E31E43"/>
    <w:rsid w:val="00E32E9A"/>
    <w:rsid w:val="00E33631"/>
    <w:rsid w:val="00E35983"/>
    <w:rsid w:val="00E35A9D"/>
    <w:rsid w:val="00E36AFF"/>
    <w:rsid w:val="00E37A33"/>
    <w:rsid w:val="00E37B41"/>
    <w:rsid w:val="00E40F20"/>
    <w:rsid w:val="00E4110E"/>
    <w:rsid w:val="00E41751"/>
    <w:rsid w:val="00E42466"/>
    <w:rsid w:val="00E42478"/>
    <w:rsid w:val="00E425D8"/>
    <w:rsid w:val="00E441F7"/>
    <w:rsid w:val="00E444A7"/>
    <w:rsid w:val="00E44D26"/>
    <w:rsid w:val="00E45C96"/>
    <w:rsid w:val="00E46023"/>
    <w:rsid w:val="00E46C66"/>
    <w:rsid w:val="00E47288"/>
    <w:rsid w:val="00E4730C"/>
    <w:rsid w:val="00E47A2B"/>
    <w:rsid w:val="00E500BD"/>
    <w:rsid w:val="00E5104B"/>
    <w:rsid w:val="00E51D55"/>
    <w:rsid w:val="00E521CD"/>
    <w:rsid w:val="00E52275"/>
    <w:rsid w:val="00E52423"/>
    <w:rsid w:val="00E5291D"/>
    <w:rsid w:val="00E53F69"/>
    <w:rsid w:val="00E54487"/>
    <w:rsid w:val="00E556FF"/>
    <w:rsid w:val="00E5596F"/>
    <w:rsid w:val="00E55D1B"/>
    <w:rsid w:val="00E576A2"/>
    <w:rsid w:val="00E57E2F"/>
    <w:rsid w:val="00E630B7"/>
    <w:rsid w:val="00E65053"/>
    <w:rsid w:val="00E6539D"/>
    <w:rsid w:val="00E66A22"/>
    <w:rsid w:val="00E66C70"/>
    <w:rsid w:val="00E6757D"/>
    <w:rsid w:val="00E67823"/>
    <w:rsid w:val="00E7137C"/>
    <w:rsid w:val="00E730C1"/>
    <w:rsid w:val="00E73519"/>
    <w:rsid w:val="00E737B1"/>
    <w:rsid w:val="00E73C0C"/>
    <w:rsid w:val="00E7412A"/>
    <w:rsid w:val="00E74B86"/>
    <w:rsid w:val="00E7633D"/>
    <w:rsid w:val="00E801FA"/>
    <w:rsid w:val="00E815A5"/>
    <w:rsid w:val="00E822AF"/>
    <w:rsid w:val="00E832CC"/>
    <w:rsid w:val="00E852F3"/>
    <w:rsid w:val="00E854C6"/>
    <w:rsid w:val="00E85AC7"/>
    <w:rsid w:val="00E864ED"/>
    <w:rsid w:val="00E8669F"/>
    <w:rsid w:val="00E90D4F"/>
    <w:rsid w:val="00E9152F"/>
    <w:rsid w:val="00E93A8D"/>
    <w:rsid w:val="00E94246"/>
    <w:rsid w:val="00E955BA"/>
    <w:rsid w:val="00E96BE7"/>
    <w:rsid w:val="00E9726B"/>
    <w:rsid w:val="00E9752A"/>
    <w:rsid w:val="00EA003A"/>
    <w:rsid w:val="00EA1256"/>
    <w:rsid w:val="00EA1865"/>
    <w:rsid w:val="00EA24CB"/>
    <w:rsid w:val="00EA345D"/>
    <w:rsid w:val="00EA3478"/>
    <w:rsid w:val="00EA4E41"/>
    <w:rsid w:val="00EA50A0"/>
    <w:rsid w:val="00EA54C4"/>
    <w:rsid w:val="00EA6259"/>
    <w:rsid w:val="00EA6CC1"/>
    <w:rsid w:val="00EA7EAE"/>
    <w:rsid w:val="00EB03CC"/>
    <w:rsid w:val="00EB1465"/>
    <w:rsid w:val="00EB1E26"/>
    <w:rsid w:val="00EB1F1C"/>
    <w:rsid w:val="00EB2D3E"/>
    <w:rsid w:val="00EB2F01"/>
    <w:rsid w:val="00EB328B"/>
    <w:rsid w:val="00EB33B7"/>
    <w:rsid w:val="00EB3B6A"/>
    <w:rsid w:val="00EB3FD6"/>
    <w:rsid w:val="00EB57EB"/>
    <w:rsid w:val="00EB7333"/>
    <w:rsid w:val="00EB7816"/>
    <w:rsid w:val="00EB7B79"/>
    <w:rsid w:val="00EC1547"/>
    <w:rsid w:val="00EC1B28"/>
    <w:rsid w:val="00EC22D9"/>
    <w:rsid w:val="00EC252F"/>
    <w:rsid w:val="00EC26DC"/>
    <w:rsid w:val="00EC2E59"/>
    <w:rsid w:val="00EC3171"/>
    <w:rsid w:val="00EC388D"/>
    <w:rsid w:val="00EC3FFE"/>
    <w:rsid w:val="00EC4E38"/>
    <w:rsid w:val="00EC5733"/>
    <w:rsid w:val="00EC5BFC"/>
    <w:rsid w:val="00EC7614"/>
    <w:rsid w:val="00EC7B39"/>
    <w:rsid w:val="00ED01A7"/>
    <w:rsid w:val="00ED0DDA"/>
    <w:rsid w:val="00ED13A2"/>
    <w:rsid w:val="00ED289F"/>
    <w:rsid w:val="00ED2F30"/>
    <w:rsid w:val="00ED361A"/>
    <w:rsid w:val="00ED57F4"/>
    <w:rsid w:val="00ED6516"/>
    <w:rsid w:val="00ED6922"/>
    <w:rsid w:val="00ED7F4B"/>
    <w:rsid w:val="00EE08A4"/>
    <w:rsid w:val="00EE120F"/>
    <w:rsid w:val="00EE24C9"/>
    <w:rsid w:val="00EE2750"/>
    <w:rsid w:val="00EE476B"/>
    <w:rsid w:val="00EE5001"/>
    <w:rsid w:val="00EE5062"/>
    <w:rsid w:val="00EE574F"/>
    <w:rsid w:val="00EE6413"/>
    <w:rsid w:val="00EE6802"/>
    <w:rsid w:val="00EE6F9B"/>
    <w:rsid w:val="00EE7F98"/>
    <w:rsid w:val="00EF0F5B"/>
    <w:rsid w:val="00EF212E"/>
    <w:rsid w:val="00EF262E"/>
    <w:rsid w:val="00EF2C3E"/>
    <w:rsid w:val="00EF31E1"/>
    <w:rsid w:val="00EF3C42"/>
    <w:rsid w:val="00EF4A87"/>
    <w:rsid w:val="00EF4CC0"/>
    <w:rsid w:val="00EF4DA6"/>
    <w:rsid w:val="00EF5145"/>
    <w:rsid w:val="00EF56EB"/>
    <w:rsid w:val="00EF6BCC"/>
    <w:rsid w:val="00EF73E3"/>
    <w:rsid w:val="00F00E7C"/>
    <w:rsid w:val="00F01195"/>
    <w:rsid w:val="00F0165E"/>
    <w:rsid w:val="00F021E4"/>
    <w:rsid w:val="00F0319F"/>
    <w:rsid w:val="00F046D2"/>
    <w:rsid w:val="00F055A4"/>
    <w:rsid w:val="00F079D8"/>
    <w:rsid w:val="00F07C74"/>
    <w:rsid w:val="00F11C68"/>
    <w:rsid w:val="00F120E0"/>
    <w:rsid w:val="00F12CBD"/>
    <w:rsid w:val="00F1779E"/>
    <w:rsid w:val="00F20311"/>
    <w:rsid w:val="00F2260A"/>
    <w:rsid w:val="00F226B5"/>
    <w:rsid w:val="00F228B0"/>
    <w:rsid w:val="00F23129"/>
    <w:rsid w:val="00F24435"/>
    <w:rsid w:val="00F2618E"/>
    <w:rsid w:val="00F264DE"/>
    <w:rsid w:val="00F27130"/>
    <w:rsid w:val="00F27E45"/>
    <w:rsid w:val="00F3058A"/>
    <w:rsid w:val="00F30932"/>
    <w:rsid w:val="00F319B8"/>
    <w:rsid w:val="00F3342C"/>
    <w:rsid w:val="00F336C7"/>
    <w:rsid w:val="00F33B7C"/>
    <w:rsid w:val="00F340E8"/>
    <w:rsid w:val="00F35100"/>
    <w:rsid w:val="00F355F4"/>
    <w:rsid w:val="00F369D1"/>
    <w:rsid w:val="00F36A95"/>
    <w:rsid w:val="00F36EC3"/>
    <w:rsid w:val="00F370A1"/>
    <w:rsid w:val="00F375EF"/>
    <w:rsid w:val="00F37CD7"/>
    <w:rsid w:val="00F4026B"/>
    <w:rsid w:val="00F40F80"/>
    <w:rsid w:val="00F4147E"/>
    <w:rsid w:val="00F414DE"/>
    <w:rsid w:val="00F417E3"/>
    <w:rsid w:val="00F42105"/>
    <w:rsid w:val="00F42129"/>
    <w:rsid w:val="00F42DE9"/>
    <w:rsid w:val="00F4333F"/>
    <w:rsid w:val="00F43ACE"/>
    <w:rsid w:val="00F43B2A"/>
    <w:rsid w:val="00F43ECE"/>
    <w:rsid w:val="00F43FA5"/>
    <w:rsid w:val="00F44526"/>
    <w:rsid w:val="00F458BF"/>
    <w:rsid w:val="00F46373"/>
    <w:rsid w:val="00F463C2"/>
    <w:rsid w:val="00F4640F"/>
    <w:rsid w:val="00F46BE4"/>
    <w:rsid w:val="00F4774E"/>
    <w:rsid w:val="00F51363"/>
    <w:rsid w:val="00F529A6"/>
    <w:rsid w:val="00F53675"/>
    <w:rsid w:val="00F54612"/>
    <w:rsid w:val="00F54DAD"/>
    <w:rsid w:val="00F54E63"/>
    <w:rsid w:val="00F5550E"/>
    <w:rsid w:val="00F5558F"/>
    <w:rsid w:val="00F55E0D"/>
    <w:rsid w:val="00F56576"/>
    <w:rsid w:val="00F60562"/>
    <w:rsid w:val="00F60BEB"/>
    <w:rsid w:val="00F613CC"/>
    <w:rsid w:val="00F6145B"/>
    <w:rsid w:val="00F61561"/>
    <w:rsid w:val="00F6195B"/>
    <w:rsid w:val="00F61FFB"/>
    <w:rsid w:val="00F62105"/>
    <w:rsid w:val="00F62AF2"/>
    <w:rsid w:val="00F63FC2"/>
    <w:rsid w:val="00F671AC"/>
    <w:rsid w:val="00F67218"/>
    <w:rsid w:val="00F716B5"/>
    <w:rsid w:val="00F71A2B"/>
    <w:rsid w:val="00F73906"/>
    <w:rsid w:val="00F73AC5"/>
    <w:rsid w:val="00F74BA0"/>
    <w:rsid w:val="00F75300"/>
    <w:rsid w:val="00F753AC"/>
    <w:rsid w:val="00F75B31"/>
    <w:rsid w:val="00F76B1A"/>
    <w:rsid w:val="00F77611"/>
    <w:rsid w:val="00F778C4"/>
    <w:rsid w:val="00F77AE1"/>
    <w:rsid w:val="00F80F71"/>
    <w:rsid w:val="00F830B5"/>
    <w:rsid w:val="00F83513"/>
    <w:rsid w:val="00F8353E"/>
    <w:rsid w:val="00F83BEB"/>
    <w:rsid w:val="00F8591A"/>
    <w:rsid w:val="00F86B90"/>
    <w:rsid w:val="00F86ED7"/>
    <w:rsid w:val="00F874A7"/>
    <w:rsid w:val="00F87F39"/>
    <w:rsid w:val="00F90D63"/>
    <w:rsid w:val="00F91030"/>
    <w:rsid w:val="00F919A1"/>
    <w:rsid w:val="00F91C82"/>
    <w:rsid w:val="00F91E39"/>
    <w:rsid w:val="00F91FDB"/>
    <w:rsid w:val="00F92957"/>
    <w:rsid w:val="00F93726"/>
    <w:rsid w:val="00F943AF"/>
    <w:rsid w:val="00F9462C"/>
    <w:rsid w:val="00F94A1A"/>
    <w:rsid w:val="00F94DE4"/>
    <w:rsid w:val="00F9595D"/>
    <w:rsid w:val="00F96F2E"/>
    <w:rsid w:val="00F9796A"/>
    <w:rsid w:val="00F97A11"/>
    <w:rsid w:val="00F97F2A"/>
    <w:rsid w:val="00FA0247"/>
    <w:rsid w:val="00FA0520"/>
    <w:rsid w:val="00FA0B63"/>
    <w:rsid w:val="00FA14DD"/>
    <w:rsid w:val="00FA2362"/>
    <w:rsid w:val="00FA2808"/>
    <w:rsid w:val="00FA3A74"/>
    <w:rsid w:val="00FA4FC4"/>
    <w:rsid w:val="00FA56D7"/>
    <w:rsid w:val="00FA58E6"/>
    <w:rsid w:val="00FA5FD0"/>
    <w:rsid w:val="00FA61E3"/>
    <w:rsid w:val="00FA7C04"/>
    <w:rsid w:val="00FB05BF"/>
    <w:rsid w:val="00FB16A8"/>
    <w:rsid w:val="00FB241A"/>
    <w:rsid w:val="00FB2AAE"/>
    <w:rsid w:val="00FB3154"/>
    <w:rsid w:val="00FB50CB"/>
    <w:rsid w:val="00FB5215"/>
    <w:rsid w:val="00FB54CA"/>
    <w:rsid w:val="00FB597E"/>
    <w:rsid w:val="00FB5B4D"/>
    <w:rsid w:val="00FB5CA5"/>
    <w:rsid w:val="00FB6E13"/>
    <w:rsid w:val="00FB7D9F"/>
    <w:rsid w:val="00FC04E5"/>
    <w:rsid w:val="00FC0BFE"/>
    <w:rsid w:val="00FC0E14"/>
    <w:rsid w:val="00FC2CD0"/>
    <w:rsid w:val="00FC3237"/>
    <w:rsid w:val="00FC47D4"/>
    <w:rsid w:val="00FC4DE7"/>
    <w:rsid w:val="00FC6837"/>
    <w:rsid w:val="00FC6A73"/>
    <w:rsid w:val="00FC7E35"/>
    <w:rsid w:val="00FD0F38"/>
    <w:rsid w:val="00FD1540"/>
    <w:rsid w:val="00FD1AC9"/>
    <w:rsid w:val="00FD32D8"/>
    <w:rsid w:val="00FD3504"/>
    <w:rsid w:val="00FD6C12"/>
    <w:rsid w:val="00FD6E01"/>
    <w:rsid w:val="00FD6F35"/>
    <w:rsid w:val="00FE011E"/>
    <w:rsid w:val="00FE0CAF"/>
    <w:rsid w:val="00FE0D22"/>
    <w:rsid w:val="00FE11AD"/>
    <w:rsid w:val="00FE21DC"/>
    <w:rsid w:val="00FE3619"/>
    <w:rsid w:val="00FE3F80"/>
    <w:rsid w:val="00FE4335"/>
    <w:rsid w:val="00FE53C9"/>
    <w:rsid w:val="00FE576F"/>
    <w:rsid w:val="00FE6291"/>
    <w:rsid w:val="00FE7739"/>
    <w:rsid w:val="00FE7D3F"/>
    <w:rsid w:val="00FF00F8"/>
    <w:rsid w:val="00FF0E7A"/>
    <w:rsid w:val="00FF1180"/>
    <w:rsid w:val="00FF1461"/>
    <w:rsid w:val="00FF328A"/>
    <w:rsid w:val="00FF3BFD"/>
    <w:rsid w:val="00FF4AE9"/>
    <w:rsid w:val="00FF4BE3"/>
    <w:rsid w:val="00FF65C3"/>
    <w:rsid w:val="00FF664D"/>
    <w:rsid w:val="00FF6D9D"/>
    <w:rsid w:val="00FF7DF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4D3F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line number" w:uiPriority="99"/>
    <w:lsdException w:name="List Number" w:semiHidden="0" w:unhideWhenUsed="0"/>
    <w:lsdException w:name="List 4" w:semiHidden="0" w:unhideWhenUsed="0"/>
    <w:lsdException w:name="List 5" w:semiHidden="0" w:unhideWhenUsed="0"/>
    <w:lsdException w:name="List Number 2" w:uiPriority="99"/>
    <w:lsdException w:name="List Number 4" w:uiPriority="99"/>
    <w:lsdException w:name="Title" w:semiHidden="0" w:uiPriority="10" w:unhideWhenUsed="0" w:qFormat="1"/>
    <w:lsdException w:name="List Continue" w:uiPriority="99"/>
    <w:lsdException w:name="Message Header"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iPriority="22" w:unhideWhenUsed="0" w:qFormat="1"/>
    <w:lsdException w:name="Emphasis" w:semiHidden="0" w:uiPriority="20" w:unhideWhenUsed="0" w:qFormat="1"/>
    <w:lsdException w:name="Plain Text" w:uiPriority="99"/>
    <w:lsdException w:name="Normal (Web)" w:uiPriority="99" w:qFormat="1"/>
    <w:lsdException w:name="annotation subject" w:uiPriority="99"/>
    <w:lsdException w:name="No List" w:uiPriority="99"/>
    <w:lsdException w:name="Outline List 2"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F6367"/>
    <w:rPr>
      <w:sz w:val="24"/>
      <w:szCs w:val="24"/>
    </w:rPr>
  </w:style>
  <w:style w:type="paragraph" w:styleId="Cmsor1">
    <w:name w:val="heading 1"/>
    <w:aliases w:val="Okean1,Címsor 1 Char Char,Okean Címsor 1,leap1cim"/>
    <w:basedOn w:val="Norml"/>
    <w:next w:val="Norml"/>
    <w:link w:val="Cmsor1Char"/>
    <w:uiPriority w:val="9"/>
    <w:qFormat/>
    <w:rsid w:val="00AD74EA"/>
    <w:pPr>
      <w:keepNext/>
      <w:jc w:val="center"/>
      <w:outlineLvl w:val="0"/>
    </w:pPr>
    <w:rPr>
      <w:rFonts w:ascii="Garamond" w:hAnsi="Garamond"/>
      <w:b/>
    </w:rPr>
  </w:style>
  <w:style w:type="paragraph" w:styleId="Cmsor2">
    <w:name w:val="heading 2"/>
    <w:aliases w:val="Okean2,_NFÜ,1alcímallacps,Címsor,Cím2,Fejléc 2,Címsor 2 hálózat,Al cím + Aláhúzás,Nagybetűs,Utána:  0 pt,Sorköz:  Legalább 18 pt + E...,Al cím"/>
    <w:basedOn w:val="Norml"/>
    <w:next w:val="Norml"/>
    <w:link w:val="Cmsor2Char1"/>
    <w:uiPriority w:val="9"/>
    <w:qFormat/>
    <w:rsid w:val="00AD74EA"/>
    <w:pPr>
      <w:keepNext/>
      <w:widowControl w:val="0"/>
      <w:jc w:val="center"/>
      <w:outlineLvl w:val="1"/>
    </w:pPr>
    <w:rPr>
      <w:b/>
      <w:szCs w:val="20"/>
    </w:rPr>
  </w:style>
  <w:style w:type="paragraph" w:styleId="Cmsor3">
    <w:name w:val="heading 3"/>
    <w:aliases w:val="Okean3, Char,NFÜ,Címsor 3 Char Char,Okean3 Char Char,NFÜ Char Char,normal,h3,C Heading,Head3,Heading3,Sub-heading,Z_hanging_3,h31,3,Titre 3,heading 3,l3,CT,LetHead3,Normal Heading 3,MisHead3,Normalhead3,NFÜ Char"/>
    <w:basedOn w:val="Norml"/>
    <w:next w:val="Norml"/>
    <w:link w:val="Cmsor3Char"/>
    <w:qFormat/>
    <w:rsid w:val="00AD74EA"/>
    <w:pPr>
      <w:keepNext/>
      <w:ind w:left="567" w:right="567" w:hanging="567"/>
      <w:jc w:val="both"/>
      <w:outlineLvl w:val="2"/>
    </w:pPr>
    <w:rPr>
      <w:b/>
      <w:sz w:val="32"/>
      <w:szCs w:val="20"/>
    </w:rPr>
  </w:style>
  <w:style w:type="paragraph" w:styleId="Cmsor4">
    <w:name w:val="heading 4"/>
    <w:aliases w:val="Okean4,Okean_NFU"/>
    <w:basedOn w:val="Norml"/>
    <w:next w:val="Norml"/>
    <w:link w:val="Cmsor4Char"/>
    <w:uiPriority w:val="9"/>
    <w:qFormat/>
    <w:rsid w:val="00AD74EA"/>
    <w:pPr>
      <w:keepNext/>
      <w:spacing w:before="240" w:after="60"/>
      <w:outlineLvl w:val="3"/>
    </w:pPr>
    <w:rPr>
      <w:b/>
      <w:bCs/>
      <w:sz w:val="28"/>
      <w:szCs w:val="28"/>
    </w:rPr>
  </w:style>
  <w:style w:type="paragraph" w:styleId="Cmsor5">
    <w:name w:val="heading 5"/>
    <w:aliases w:val="Okean5"/>
    <w:basedOn w:val="Norml"/>
    <w:next w:val="Norml"/>
    <w:link w:val="Cmsor5Char"/>
    <w:qFormat/>
    <w:rsid w:val="00AB5D8C"/>
    <w:pPr>
      <w:keepNext/>
      <w:jc w:val="both"/>
      <w:outlineLvl w:val="4"/>
    </w:pPr>
    <w:rPr>
      <w:i/>
      <w:iCs/>
    </w:rPr>
  </w:style>
  <w:style w:type="paragraph" w:styleId="Cmsor6">
    <w:name w:val="heading 6"/>
    <w:aliases w:val="Okean6"/>
    <w:basedOn w:val="Norml"/>
    <w:next w:val="Norml"/>
    <w:link w:val="Cmsor6Char"/>
    <w:qFormat/>
    <w:rsid w:val="001546CC"/>
    <w:pPr>
      <w:keepNext/>
      <w:spacing w:before="120" w:after="120" w:line="360" w:lineRule="exact"/>
      <w:jc w:val="both"/>
      <w:outlineLvl w:val="5"/>
    </w:pPr>
    <w:rPr>
      <w:rFonts w:ascii="Arial" w:hAnsi="Arial" w:cs="Arial"/>
      <w:b/>
      <w:bCs/>
      <w:sz w:val="22"/>
    </w:rPr>
  </w:style>
  <w:style w:type="paragraph" w:styleId="Cmsor7">
    <w:name w:val="heading 7"/>
    <w:aliases w:val="Okean7"/>
    <w:basedOn w:val="Norml"/>
    <w:next w:val="Norml"/>
    <w:link w:val="Cmsor7Char"/>
    <w:uiPriority w:val="9"/>
    <w:qFormat/>
    <w:rsid w:val="001546CC"/>
    <w:pPr>
      <w:spacing w:before="240" w:after="60"/>
      <w:outlineLvl w:val="6"/>
    </w:pPr>
  </w:style>
  <w:style w:type="paragraph" w:styleId="Cmsor8">
    <w:name w:val="heading 8"/>
    <w:aliases w:val="Okean8"/>
    <w:basedOn w:val="Norml"/>
    <w:next w:val="Norml"/>
    <w:link w:val="Cmsor8Char"/>
    <w:uiPriority w:val="9"/>
    <w:qFormat/>
    <w:rsid w:val="00AD74EA"/>
    <w:pPr>
      <w:spacing w:before="240" w:after="60"/>
      <w:outlineLvl w:val="7"/>
    </w:pPr>
    <w:rPr>
      <w:i/>
      <w:iCs/>
    </w:rPr>
  </w:style>
  <w:style w:type="paragraph" w:styleId="Cmsor9">
    <w:name w:val="heading 9"/>
    <w:basedOn w:val="Norml"/>
    <w:next w:val="Norml"/>
    <w:link w:val="Cmsor9Char"/>
    <w:uiPriority w:val="9"/>
    <w:qFormat/>
    <w:rsid w:val="001546CC"/>
    <w:pPr>
      <w:keepNext/>
      <w:numPr>
        <w:numId w:val="1"/>
      </w:numPr>
      <w:tabs>
        <w:tab w:val="clear" w:pos="1080"/>
        <w:tab w:val="num" w:pos="360"/>
      </w:tabs>
      <w:spacing w:line="360" w:lineRule="auto"/>
      <w:ind w:left="360" w:hanging="360"/>
      <w:jc w:val="both"/>
      <w:outlineLvl w:val="8"/>
    </w:pPr>
    <w:rPr>
      <w:rFonts w:ascii="Arial" w:hAnsi="Arial" w:cs="Arial"/>
      <w:b/>
      <w:bCs/>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aliases w:val="Char Char Char"/>
    <w:basedOn w:val="Norml"/>
    <w:link w:val="NormlWebChar"/>
    <w:uiPriority w:val="99"/>
    <w:qFormat/>
    <w:rsid w:val="00AD74EA"/>
    <w:pPr>
      <w:spacing w:before="100" w:beforeAutospacing="1" w:after="100" w:afterAutospacing="1"/>
    </w:pPr>
    <w:rPr>
      <w:color w:val="000000"/>
    </w:rPr>
  </w:style>
  <w:style w:type="paragraph" w:styleId="Szvegtrzsbehzssal2">
    <w:name w:val="Body Text Indent 2"/>
    <w:basedOn w:val="Norml"/>
    <w:link w:val="Szvegtrzsbehzssal2Char"/>
    <w:rsid w:val="00AD74EA"/>
    <w:pPr>
      <w:ind w:left="360"/>
      <w:jc w:val="both"/>
    </w:pPr>
    <w:rPr>
      <w:szCs w:val="20"/>
    </w:rPr>
  </w:style>
  <w:style w:type="paragraph" w:styleId="Szvegtrzsbehzssal3">
    <w:name w:val="Body Text Indent 3"/>
    <w:basedOn w:val="Norml"/>
    <w:link w:val="Szvegtrzsbehzssal3Char"/>
    <w:rsid w:val="00AD74EA"/>
    <w:pPr>
      <w:spacing w:after="120"/>
      <w:ind w:left="283"/>
    </w:pPr>
    <w:rPr>
      <w:sz w:val="16"/>
      <w:szCs w:val="16"/>
    </w:rPr>
  </w:style>
  <w:style w:type="paragraph" w:styleId="lfej">
    <w:name w:val="header"/>
    <w:aliases w:val="Header1,ƒl?fej,Fejléc,*Header,hd,he Char"/>
    <w:basedOn w:val="Norml"/>
    <w:link w:val="lfejChar"/>
    <w:uiPriority w:val="99"/>
    <w:rsid w:val="00AD74EA"/>
    <w:pPr>
      <w:tabs>
        <w:tab w:val="center" w:pos="4536"/>
        <w:tab w:val="right" w:pos="9072"/>
      </w:tabs>
    </w:pPr>
    <w:rPr>
      <w:sz w:val="20"/>
      <w:szCs w:val="20"/>
    </w:rPr>
  </w:style>
  <w:style w:type="paragraph" w:styleId="llb">
    <w:name w:val="footer"/>
    <w:aliases w:val="Footer1"/>
    <w:basedOn w:val="Norml"/>
    <w:link w:val="llbChar"/>
    <w:uiPriority w:val="99"/>
    <w:rsid w:val="00AD74EA"/>
    <w:pPr>
      <w:tabs>
        <w:tab w:val="center" w:pos="4536"/>
        <w:tab w:val="right" w:pos="9072"/>
      </w:tabs>
    </w:pPr>
  </w:style>
  <w:style w:type="character" w:styleId="Hiperhivatkozs">
    <w:name w:val="Hyperlink"/>
    <w:basedOn w:val="Bekezdsalapbettpusa"/>
    <w:rsid w:val="00AD74EA"/>
    <w:rPr>
      <w:strike w:val="0"/>
      <w:dstrike w:val="0"/>
      <w:color w:val="000000"/>
      <w:u w:val="none"/>
      <w:effect w:val="none"/>
    </w:rPr>
  </w:style>
  <w:style w:type="paragraph" w:styleId="Cm">
    <w:name w:val="Title"/>
    <w:aliases w:val="Cím Char1,Cím Char Char,Cím Char2,Cím Char Char1 Char,Cím Char Char1"/>
    <w:basedOn w:val="Norml"/>
    <w:link w:val="CmChar"/>
    <w:uiPriority w:val="10"/>
    <w:qFormat/>
    <w:rsid w:val="00AD74EA"/>
    <w:pPr>
      <w:jc w:val="center"/>
    </w:pPr>
    <w:rPr>
      <w:sz w:val="28"/>
      <w:szCs w:val="20"/>
    </w:rPr>
  </w:style>
  <w:style w:type="character" w:customStyle="1" w:styleId="CmChar">
    <w:name w:val="Cím Char"/>
    <w:aliases w:val="Cím Char1 Char,Cím Char Char Char,Cím Char2 Char,Cím Char Char1 Char Char,Cím Char Char1 Char2"/>
    <w:basedOn w:val="Bekezdsalapbettpusa"/>
    <w:link w:val="Cm"/>
    <w:uiPriority w:val="10"/>
    <w:rsid w:val="00D21EF3"/>
    <w:rPr>
      <w:sz w:val="28"/>
      <w:lang w:val="hu-HU" w:eastAsia="hu-HU" w:bidi="ar-SA"/>
    </w:rPr>
  </w:style>
  <w:style w:type="paragraph" w:styleId="Szvegtrzs2">
    <w:name w:val="Body Text 2"/>
    <w:aliases w:val="Szövegtörzs 2 Okean"/>
    <w:basedOn w:val="Norml"/>
    <w:link w:val="Szvegtrzs2Char"/>
    <w:uiPriority w:val="99"/>
    <w:rsid w:val="00AD74EA"/>
    <w:pPr>
      <w:spacing w:after="120" w:line="480" w:lineRule="auto"/>
    </w:pPr>
  </w:style>
  <w:style w:type="character" w:styleId="Oldalszm">
    <w:name w:val="page number"/>
    <w:basedOn w:val="Bekezdsalapbettpusa"/>
    <w:rsid w:val="00AD74EA"/>
  </w:style>
  <w:style w:type="paragraph" w:styleId="Szvegtrzsbehzssal">
    <w:name w:val="Body Text Indent"/>
    <w:basedOn w:val="Norml"/>
    <w:link w:val="SzvegtrzsbehzssalChar"/>
    <w:rsid w:val="00AD74EA"/>
    <w:pPr>
      <w:spacing w:after="120"/>
      <w:ind w:left="283"/>
    </w:p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
    <w:basedOn w:val="Norml"/>
    <w:link w:val="SzvegtrzsChar"/>
    <w:rsid w:val="00AD74EA"/>
    <w:pPr>
      <w:spacing w:after="120"/>
    </w:pPr>
  </w:style>
  <w:style w:type="paragraph" w:styleId="Lbjegyzetszveg">
    <w:name w:val="footnote text"/>
    <w:aliases w:val="Footnote Text Char,Lábjegyzetszöveg Char1 Char,Lábjegyzetszöveg Char Char Char,Footnote Char Char Char, Char1 Char Char Char,Footnote Char1 Char, Char1 Char1 Char,Footnote Char, Char1 Char,Char1 Char Char Char,Char1 Char1 Char"/>
    <w:basedOn w:val="Norml"/>
    <w:link w:val="LbjegyzetszvegChar"/>
    <w:uiPriority w:val="99"/>
    <w:rsid w:val="00AD74EA"/>
    <w:rPr>
      <w:sz w:val="20"/>
      <w:szCs w:val="20"/>
    </w:rPr>
  </w:style>
  <w:style w:type="character" w:styleId="Lbjegyzet-hivatkozs">
    <w:name w:val="footnote reference"/>
    <w:aliases w:val="Footnote symbol,BVI fnr,Times 10 Point, Exposant 3 Point,Footnote Reference Number,Exposant 3 Point,16 Point,Superscript 6 Point, BVI fnr,Char Char1 Char1,Char1 Char1,Char Char Char Char2 Char1,Char3 Char1,Char Char3 Char1"/>
    <w:basedOn w:val="Bekezdsalapbettpusa"/>
    <w:uiPriority w:val="99"/>
    <w:rsid w:val="00AD74EA"/>
    <w:rPr>
      <w:vertAlign w:val="superscript"/>
    </w:rPr>
  </w:style>
  <w:style w:type="paragraph" w:styleId="Szvegtrzs3">
    <w:name w:val="Body Text 3"/>
    <w:basedOn w:val="Norml"/>
    <w:link w:val="Szvegtrzs3Char"/>
    <w:rsid w:val="00AD74EA"/>
    <w:pPr>
      <w:ind w:right="567"/>
      <w:jc w:val="both"/>
    </w:pPr>
    <w:rPr>
      <w:rFonts w:ascii="Garamond" w:hAnsi="Garamond"/>
      <w:bCs/>
    </w:rPr>
  </w:style>
  <w:style w:type="paragraph" w:styleId="Szvegblokk">
    <w:name w:val="Block Text"/>
    <w:basedOn w:val="Norml"/>
    <w:rsid w:val="00AD74EA"/>
    <w:pPr>
      <w:ind w:left="720" w:right="567" w:hanging="720"/>
      <w:jc w:val="both"/>
    </w:pPr>
    <w:rPr>
      <w:rFonts w:ascii="Garamond" w:hAnsi="Garamond"/>
    </w:rPr>
  </w:style>
  <w:style w:type="character" w:styleId="Mrltotthiperhivatkozs">
    <w:name w:val="FollowedHyperlink"/>
    <w:basedOn w:val="Bekezdsalapbettpusa"/>
    <w:rsid w:val="00AD74EA"/>
    <w:rPr>
      <w:color w:val="800080"/>
      <w:u w:val="single"/>
    </w:rPr>
  </w:style>
  <w:style w:type="paragraph" w:customStyle="1" w:styleId="Char">
    <w:name w:val="Char"/>
    <w:basedOn w:val="Norml"/>
    <w:uiPriority w:val="99"/>
    <w:rsid w:val="003143F1"/>
    <w:pPr>
      <w:spacing w:after="160" w:line="240" w:lineRule="exact"/>
    </w:pPr>
    <w:rPr>
      <w:rFonts w:ascii="Verdana" w:hAnsi="Verdana"/>
      <w:sz w:val="20"/>
      <w:szCs w:val="20"/>
      <w:lang w:val="en-US" w:eastAsia="en-US"/>
    </w:rPr>
  </w:style>
  <w:style w:type="paragraph" w:customStyle="1" w:styleId="Normszmozott">
    <w:name w:val="Norm számozott"/>
    <w:basedOn w:val="Norml"/>
    <w:rsid w:val="006A3E78"/>
    <w:pPr>
      <w:tabs>
        <w:tab w:val="num" w:pos="360"/>
        <w:tab w:val="num" w:pos="720"/>
      </w:tabs>
      <w:spacing w:after="240"/>
      <w:ind w:left="360" w:hanging="360"/>
      <w:jc w:val="both"/>
    </w:pPr>
    <w:rPr>
      <w:rFonts w:ascii="Arial" w:hAnsi="Arial"/>
      <w:sz w:val="20"/>
    </w:rPr>
  </w:style>
  <w:style w:type="paragraph" w:customStyle="1" w:styleId="OkeanFelsorolas0">
    <w:name w:val="Okean_Felsorolas"/>
    <w:basedOn w:val="Szvegtrzs3"/>
    <w:rsid w:val="006A3E78"/>
    <w:pPr>
      <w:tabs>
        <w:tab w:val="num" w:pos="720"/>
      </w:tabs>
      <w:spacing w:after="120" w:line="320" w:lineRule="exact"/>
      <w:ind w:left="720" w:right="0" w:hanging="360"/>
    </w:pPr>
    <w:rPr>
      <w:rFonts w:ascii="Arial" w:hAnsi="Arial"/>
      <w:bCs w:val="0"/>
      <w:sz w:val="22"/>
      <w:szCs w:val="20"/>
    </w:rPr>
  </w:style>
  <w:style w:type="table" w:styleId="Rcsostblzat">
    <w:name w:val="Table Grid"/>
    <w:aliases w:val="táblázat2"/>
    <w:basedOn w:val="Normltblzat"/>
    <w:uiPriority w:val="59"/>
    <w:rsid w:val="006A3E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basedOn w:val="Bekezdsalapbettpusa"/>
    <w:uiPriority w:val="99"/>
    <w:rsid w:val="009D4378"/>
    <w:rPr>
      <w:sz w:val="16"/>
      <w:szCs w:val="16"/>
    </w:rPr>
  </w:style>
  <w:style w:type="paragraph" w:styleId="Jegyzetszveg">
    <w:name w:val="annotation text"/>
    <w:aliases w:val="Char Char Char Char1,Char Char3,Char Char Char Char,Char3"/>
    <w:basedOn w:val="Norml"/>
    <w:link w:val="JegyzetszvegChar"/>
    <w:uiPriority w:val="99"/>
    <w:rsid w:val="009D4378"/>
    <w:rPr>
      <w:sz w:val="20"/>
      <w:szCs w:val="20"/>
    </w:rPr>
  </w:style>
  <w:style w:type="paragraph" w:styleId="Megjegyzstrgya">
    <w:name w:val="annotation subject"/>
    <w:basedOn w:val="Jegyzetszveg"/>
    <w:next w:val="Jegyzetszveg"/>
    <w:link w:val="MegjegyzstrgyaChar"/>
    <w:uiPriority w:val="99"/>
    <w:rsid w:val="009D4378"/>
    <w:rPr>
      <w:b/>
      <w:bCs/>
    </w:rPr>
  </w:style>
  <w:style w:type="paragraph" w:styleId="Buborkszveg">
    <w:name w:val="Balloon Text"/>
    <w:basedOn w:val="Norml"/>
    <w:link w:val="BuborkszvegChar"/>
    <w:uiPriority w:val="99"/>
    <w:rsid w:val="009D4378"/>
    <w:rPr>
      <w:rFonts w:ascii="Tahoma" w:hAnsi="Tahoma" w:cs="Tahoma"/>
      <w:sz w:val="16"/>
      <w:szCs w:val="16"/>
    </w:rPr>
  </w:style>
  <w:style w:type="paragraph" w:styleId="Listaszerbekezds">
    <w:name w:val="List Paragraph"/>
    <w:aliases w:val="Welt L,lista_2,List Paragraph,Bullet_1,bekezdés1"/>
    <w:basedOn w:val="Norml"/>
    <w:link w:val="ListaszerbekezdsChar"/>
    <w:uiPriority w:val="34"/>
    <w:qFormat/>
    <w:rsid w:val="00852A3C"/>
    <w:pPr>
      <w:ind w:left="708"/>
    </w:pPr>
  </w:style>
  <w:style w:type="paragraph" w:customStyle="1" w:styleId="OkeanBehuzas">
    <w:name w:val="Okean_Behuzas"/>
    <w:basedOn w:val="Szvegtrzs3"/>
    <w:rsid w:val="001546CC"/>
    <w:pPr>
      <w:spacing w:after="60" w:line="360" w:lineRule="exact"/>
      <w:ind w:left="567" w:right="0"/>
    </w:pPr>
    <w:rPr>
      <w:rFonts w:ascii="Arial" w:hAnsi="Arial" w:cs="Arial"/>
      <w:bCs w:val="0"/>
      <w:sz w:val="22"/>
    </w:rPr>
  </w:style>
  <w:style w:type="paragraph" w:customStyle="1" w:styleId="OkeanVastag">
    <w:name w:val="Okean_Vastag"/>
    <w:basedOn w:val="Norml"/>
    <w:rsid w:val="001546CC"/>
    <w:pPr>
      <w:spacing w:before="120" w:after="120" w:line="360" w:lineRule="exact"/>
      <w:ind w:left="567"/>
      <w:jc w:val="both"/>
    </w:pPr>
    <w:rPr>
      <w:rFonts w:ascii="Arial" w:hAnsi="Arial" w:cs="Arial"/>
      <w:b/>
      <w:iCs/>
      <w:sz w:val="22"/>
    </w:rPr>
  </w:style>
  <w:style w:type="paragraph" w:styleId="TJ1">
    <w:name w:val="toc 1"/>
    <w:aliases w:val="OkeanTJ1"/>
    <w:basedOn w:val="Norml"/>
    <w:next w:val="Norml"/>
    <w:autoRedefine/>
    <w:uiPriority w:val="39"/>
    <w:rsid w:val="0095766C"/>
    <w:pPr>
      <w:tabs>
        <w:tab w:val="left" w:pos="709"/>
        <w:tab w:val="right" w:pos="9072"/>
      </w:tabs>
      <w:spacing w:before="240"/>
      <w:ind w:left="540" w:right="567"/>
      <w:jc w:val="right"/>
    </w:pPr>
    <w:rPr>
      <w:rFonts w:ascii="Arial" w:hAnsi="Arial" w:cs="Arial"/>
      <w:bCs/>
      <w:i/>
      <w:iCs/>
      <w:noProof/>
      <w:sz w:val="22"/>
      <w:szCs w:val="22"/>
    </w:rPr>
  </w:style>
  <w:style w:type="paragraph" w:styleId="TJ2">
    <w:name w:val="toc 2"/>
    <w:aliases w:val="OkeanTJ2"/>
    <w:basedOn w:val="Norml"/>
    <w:next w:val="Norml"/>
    <w:autoRedefine/>
    <w:rsid w:val="001546CC"/>
    <w:pPr>
      <w:tabs>
        <w:tab w:val="left" w:pos="851"/>
        <w:tab w:val="right" w:pos="9072"/>
      </w:tabs>
      <w:spacing w:before="60"/>
      <w:ind w:left="851" w:hanging="567"/>
    </w:pPr>
    <w:rPr>
      <w:rFonts w:ascii="Arial" w:hAnsi="Arial" w:cs="Arial"/>
      <w:noProof/>
      <w:sz w:val="22"/>
    </w:rPr>
  </w:style>
  <w:style w:type="paragraph" w:styleId="TJ3">
    <w:name w:val="toc 3"/>
    <w:aliases w:val="OkeanTJ3"/>
    <w:basedOn w:val="Norml"/>
    <w:next w:val="Norml"/>
    <w:autoRedefine/>
    <w:rsid w:val="001546CC"/>
    <w:pPr>
      <w:tabs>
        <w:tab w:val="left" w:pos="851"/>
        <w:tab w:val="right" w:pos="9072"/>
      </w:tabs>
      <w:spacing w:before="60"/>
      <w:ind w:left="284"/>
    </w:pPr>
    <w:rPr>
      <w:rFonts w:ascii="Arial" w:hAnsi="Arial" w:cs="Arial"/>
      <w:noProof/>
      <w:sz w:val="22"/>
    </w:rPr>
  </w:style>
  <w:style w:type="paragraph" w:styleId="Felsorols20">
    <w:name w:val="List Bullet 2"/>
    <w:basedOn w:val="Norml"/>
    <w:autoRedefine/>
    <w:rsid w:val="001546CC"/>
    <w:pPr>
      <w:tabs>
        <w:tab w:val="num" w:pos="643"/>
      </w:tabs>
      <w:ind w:left="643" w:hanging="360"/>
    </w:pPr>
    <w:rPr>
      <w:rFonts w:ascii="Arial" w:hAnsi="Arial"/>
      <w:sz w:val="20"/>
    </w:rPr>
  </w:style>
  <w:style w:type="paragraph" w:customStyle="1" w:styleId="Bullet1">
    <w:name w:val="Bullet 1"/>
    <w:basedOn w:val="Norml"/>
    <w:rsid w:val="001546CC"/>
    <w:pPr>
      <w:tabs>
        <w:tab w:val="left" w:pos="1134"/>
      </w:tabs>
      <w:spacing w:after="120"/>
      <w:jc w:val="both"/>
    </w:pPr>
    <w:rPr>
      <w:rFonts w:ascii="Arial" w:hAnsi="Arial"/>
      <w:sz w:val="20"/>
      <w:szCs w:val="20"/>
      <w:lang w:val="en-US"/>
    </w:rPr>
  </w:style>
  <w:style w:type="paragraph" w:customStyle="1" w:styleId="Norml0">
    <w:name w:val="Norml"/>
    <w:uiPriority w:val="99"/>
    <w:rsid w:val="001546CC"/>
    <w:pPr>
      <w:snapToGrid w:val="0"/>
    </w:pPr>
    <w:rPr>
      <w:rFonts w:ascii="MS Sans Serif" w:hAnsi="MS Sans Serif"/>
      <w:sz w:val="24"/>
    </w:rPr>
  </w:style>
  <w:style w:type="character" w:customStyle="1" w:styleId="Dtum1">
    <w:name w:val="Dátum1"/>
    <w:basedOn w:val="Bekezdsalapbettpusa"/>
    <w:uiPriority w:val="99"/>
    <w:rsid w:val="00AB5D8C"/>
  </w:style>
  <w:style w:type="character" w:customStyle="1" w:styleId="oj">
    <w:name w:val="oj"/>
    <w:basedOn w:val="Bekezdsalapbettpusa"/>
    <w:rsid w:val="00AB5D8C"/>
  </w:style>
  <w:style w:type="character" w:customStyle="1" w:styleId="heading">
    <w:name w:val="heading"/>
    <w:basedOn w:val="Bekezdsalapbettpusa"/>
    <w:rsid w:val="00AB5D8C"/>
  </w:style>
  <w:style w:type="paragraph" w:customStyle="1" w:styleId="tigrseq">
    <w:name w:val="tigrseq"/>
    <w:basedOn w:val="Norml"/>
    <w:rsid w:val="00AB5D8C"/>
    <w:pPr>
      <w:spacing w:before="100" w:beforeAutospacing="1" w:after="100" w:afterAutospacing="1"/>
    </w:pPr>
  </w:style>
  <w:style w:type="character" w:customStyle="1" w:styleId="nomark">
    <w:name w:val="nomark"/>
    <w:basedOn w:val="Bekezdsalapbettpusa"/>
    <w:rsid w:val="00AB5D8C"/>
  </w:style>
  <w:style w:type="character" w:customStyle="1" w:styleId="timark">
    <w:name w:val="timark"/>
    <w:basedOn w:val="Bekezdsalapbettpusa"/>
    <w:rsid w:val="00AB5D8C"/>
  </w:style>
  <w:style w:type="paragraph" w:customStyle="1" w:styleId="addr">
    <w:name w:val="addr"/>
    <w:basedOn w:val="Norml"/>
    <w:rsid w:val="00AB5D8C"/>
    <w:pPr>
      <w:spacing w:before="100" w:beforeAutospacing="1" w:after="100" w:afterAutospacing="1"/>
    </w:pPr>
  </w:style>
  <w:style w:type="paragraph" w:customStyle="1" w:styleId="txnuts">
    <w:name w:val="txnuts"/>
    <w:basedOn w:val="Norml"/>
    <w:rsid w:val="00AB5D8C"/>
    <w:pPr>
      <w:spacing w:before="100" w:beforeAutospacing="1" w:after="100" w:afterAutospacing="1"/>
    </w:pPr>
  </w:style>
  <w:style w:type="character" w:customStyle="1" w:styleId="txcpv">
    <w:name w:val="txcpv"/>
    <w:basedOn w:val="Bekezdsalapbettpusa"/>
    <w:uiPriority w:val="99"/>
    <w:rsid w:val="00AB5D8C"/>
  </w:style>
  <w:style w:type="paragraph" w:customStyle="1" w:styleId="txurl">
    <w:name w:val="txurl"/>
    <w:basedOn w:val="Norml"/>
    <w:rsid w:val="00AB5D8C"/>
    <w:pPr>
      <w:spacing w:before="100" w:beforeAutospacing="1" w:after="100" w:afterAutospacing="1"/>
    </w:pPr>
  </w:style>
  <w:style w:type="paragraph" w:customStyle="1" w:styleId="Client">
    <w:name w:val="Client"/>
    <w:basedOn w:val="Norml"/>
    <w:rsid w:val="00AB5D8C"/>
    <w:pPr>
      <w:spacing w:line="216" w:lineRule="auto"/>
    </w:pPr>
    <w:rPr>
      <w:rFonts w:ascii="Arial" w:hAnsi="Arial"/>
      <w:sz w:val="30"/>
      <w:szCs w:val="20"/>
      <w:lang w:val="en-GB"/>
    </w:rPr>
  </w:style>
  <w:style w:type="paragraph" w:customStyle="1" w:styleId="B">
    <w:name w:val="B"/>
    <w:rsid w:val="00AB5D8C"/>
    <w:pPr>
      <w:spacing w:before="240" w:line="240" w:lineRule="exact"/>
      <w:ind w:left="720"/>
      <w:jc w:val="both"/>
    </w:pPr>
    <w:rPr>
      <w:rFonts w:ascii="Times" w:hAnsi="Times"/>
      <w:sz w:val="24"/>
      <w:lang w:val="en-GB"/>
    </w:rPr>
  </w:style>
  <w:style w:type="paragraph" w:customStyle="1" w:styleId="oddl-nadpis">
    <w:name w:val="oddíl-nadpis"/>
    <w:basedOn w:val="Norml"/>
    <w:rsid w:val="00AB5D8C"/>
    <w:pPr>
      <w:keepNext/>
      <w:widowControl w:val="0"/>
      <w:tabs>
        <w:tab w:val="left" w:pos="567"/>
      </w:tabs>
      <w:spacing w:before="240" w:line="-240" w:lineRule="auto"/>
    </w:pPr>
    <w:rPr>
      <w:rFonts w:ascii="Arial" w:hAnsi="Arial"/>
      <w:b/>
      <w:snapToGrid w:val="0"/>
      <w:szCs w:val="20"/>
      <w:lang w:val="cs-CZ"/>
    </w:rPr>
  </w:style>
  <w:style w:type="paragraph" w:customStyle="1" w:styleId="text-3mezera">
    <w:name w:val="text - 3 mezera"/>
    <w:basedOn w:val="Norml"/>
    <w:rsid w:val="00AB5D8C"/>
    <w:pPr>
      <w:widowControl w:val="0"/>
      <w:spacing w:before="60" w:line="-240" w:lineRule="auto"/>
      <w:jc w:val="both"/>
    </w:pPr>
    <w:rPr>
      <w:snapToGrid w:val="0"/>
      <w:szCs w:val="20"/>
      <w:lang w:val="cs-CZ"/>
    </w:rPr>
  </w:style>
  <w:style w:type="paragraph" w:customStyle="1" w:styleId="textcslovan">
    <w:name w:val="text císlovaný"/>
    <w:basedOn w:val="Norml"/>
    <w:rsid w:val="00AB5D8C"/>
    <w:pPr>
      <w:widowControl w:val="0"/>
      <w:spacing w:before="240" w:line="-240" w:lineRule="auto"/>
      <w:ind w:left="567" w:hanging="567"/>
      <w:jc w:val="both"/>
    </w:pPr>
    <w:rPr>
      <w:snapToGrid w:val="0"/>
      <w:szCs w:val="20"/>
      <w:lang w:val="cs-CZ"/>
    </w:rPr>
  </w:style>
  <w:style w:type="paragraph" w:customStyle="1" w:styleId="text">
    <w:name w:val="text"/>
    <w:rsid w:val="00AB5D8C"/>
    <w:pPr>
      <w:widowControl w:val="0"/>
      <w:spacing w:before="240" w:line="-240" w:lineRule="auto"/>
      <w:jc w:val="both"/>
    </w:pPr>
    <w:rPr>
      <w:snapToGrid w:val="0"/>
      <w:sz w:val="24"/>
      <w:lang w:val="cs-CZ"/>
    </w:rPr>
  </w:style>
  <w:style w:type="paragraph" w:customStyle="1" w:styleId="tabulka">
    <w:name w:val="tabulka"/>
    <w:basedOn w:val="text-3mezera"/>
    <w:rsid w:val="00AB5D8C"/>
    <w:pPr>
      <w:spacing w:before="120"/>
      <w:jc w:val="center"/>
    </w:pPr>
    <w:rPr>
      <w:sz w:val="20"/>
    </w:rPr>
  </w:style>
  <w:style w:type="character" w:customStyle="1" w:styleId="Cmsor2Char">
    <w:name w:val="Címsor 2 Char"/>
    <w:aliases w:val="Címsor 2 Char1 Char1,Okean2 Char1,_NFÜ Char1,1alcímallacps Char1,Címsor Char1,2 Char1,Cím2 Char1,Fejléc 2 Char1,Címsor 2 hálózat Char,Al cím + Aláhúzás Char,Nagybetűs Char,Utána:  0 pt Char,Sorköz:  Legalább 18 pt + E... Char,Al cím Char"/>
    <w:basedOn w:val="Bekezdsalapbettpusa"/>
    <w:uiPriority w:val="9"/>
    <w:rsid w:val="00AB5D8C"/>
    <w:rPr>
      <w:rFonts w:ascii="Arial" w:hAnsi="Arial" w:cs="Arial"/>
      <w:b/>
      <w:bCs/>
      <w:i/>
      <w:iCs/>
      <w:sz w:val="28"/>
      <w:szCs w:val="28"/>
      <w:lang w:val="hu-HU" w:eastAsia="hu-HU" w:bidi="ar-SA"/>
    </w:rPr>
  </w:style>
  <w:style w:type="paragraph" w:customStyle="1" w:styleId="Szvegtrzs21">
    <w:name w:val="Szövegtörzs 21"/>
    <w:basedOn w:val="Norml"/>
    <w:rsid w:val="00AB5D8C"/>
    <w:pPr>
      <w:widowControl w:val="0"/>
      <w:spacing w:before="120"/>
      <w:jc w:val="both"/>
    </w:pPr>
    <w:rPr>
      <w:kern w:val="16"/>
      <w:position w:val="-8"/>
      <w:szCs w:val="20"/>
    </w:rPr>
  </w:style>
  <w:style w:type="paragraph" w:customStyle="1" w:styleId="CharChar1CharCharCharCharCharChar">
    <w:name w:val="Char Char1 Char Char Char Char Char Char"/>
    <w:basedOn w:val="Norml"/>
    <w:rsid w:val="00AB5D8C"/>
    <w:pPr>
      <w:spacing w:after="160" w:line="240" w:lineRule="exact"/>
    </w:pPr>
    <w:rPr>
      <w:rFonts w:ascii="Normal" w:hAnsi="Normal"/>
      <w:b/>
      <w:sz w:val="20"/>
      <w:szCs w:val="20"/>
      <w:lang w:val="en-US" w:eastAsia="en-US"/>
    </w:rPr>
  </w:style>
  <w:style w:type="paragraph" w:customStyle="1" w:styleId="titre4">
    <w:name w:val="titre4"/>
    <w:basedOn w:val="Norml"/>
    <w:uiPriority w:val="99"/>
    <w:rsid w:val="00AB5D8C"/>
    <w:pPr>
      <w:tabs>
        <w:tab w:val="decimal" w:pos="357"/>
      </w:tabs>
      <w:spacing w:before="120" w:after="120"/>
      <w:ind w:left="360" w:hanging="360"/>
      <w:jc w:val="both"/>
    </w:pPr>
    <w:rPr>
      <w:rFonts w:cs="Arial"/>
      <w:b/>
      <w:bCs/>
      <w:snapToGrid w:val="0"/>
      <w:lang w:val="en-GB" w:eastAsia="en-US"/>
    </w:rPr>
  </w:style>
  <w:style w:type="paragraph" w:customStyle="1" w:styleId="Tblzat">
    <w:name w:val="Táblázat"/>
    <w:basedOn w:val="Norml"/>
    <w:rsid w:val="00AB5D8C"/>
    <w:pPr>
      <w:spacing w:before="40" w:after="40"/>
      <w:jc w:val="center"/>
    </w:pPr>
    <w:rPr>
      <w:rFonts w:ascii="Arial" w:hAnsi="Arial"/>
      <w:noProof/>
      <w:sz w:val="20"/>
      <w:szCs w:val="20"/>
    </w:rPr>
  </w:style>
  <w:style w:type="paragraph" w:customStyle="1" w:styleId="Chapter">
    <w:name w:val="Chapter"/>
    <w:basedOn w:val="Norml"/>
    <w:uiPriority w:val="99"/>
    <w:rsid w:val="00AB5D8C"/>
    <w:pPr>
      <w:spacing w:before="240" w:after="120"/>
      <w:jc w:val="both"/>
    </w:pPr>
    <w:rPr>
      <w:rFonts w:ascii="Arial Narrow" w:hAnsi="Arial Narrow"/>
      <w:sz w:val="22"/>
      <w:szCs w:val="20"/>
      <w:u w:val="single"/>
      <w:lang w:val="en-GB" w:eastAsia="de-DE"/>
    </w:rPr>
  </w:style>
  <w:style w:type="paragraph" w:customStyle="1" w:styleId="Norml1">
    <w:name w:val="Normál1"/>
    <w:basedOn w:val="Norml"/>
    <w:uiPriority w:val="99"/>
    <w:rsid w:val="00AB5D8C"/>
    <w:rPr>
      <w:sz w:val="20"/>
      <w:szCs w:val="20"/>
      <w:lang w:val="en-US"/>
    </w:rPr>
  </w:style>
  <w:style w:type="paragraph" w:customStyle="1" w:styleId="Stlus1">
    <w:name w:val="Stílus1"/>
    <w:basedOn w:val="Cmsor1"/>
    <w:uiPriority w:val="99"/>
    <w:rsid w:val="00AB5D8C"/>
    <w:pPr>
      <w:spacing w:before="120"/>
      <w:jc w:val="both"/>
    </w:pPr>
    <w:rPr>
      <w:rFonts w:ascii="Arial" w:hAnsi="Arial"/>
      <w:b w:val="0"/>
      <w:bCs/>
      <w:sz w:val="28"/>
      <w:szCs w:val="22"/>
    </w:rPr>
  </w:style>
  <w:style w:type="paragraph" w:customStyle="1" w:styleId="okeanujnorml">
    <w:name w:val="okean_uj_normál"/>
    <w:basedOn w:val="Norml"/>
    <w:uiPriority w:val="99"/>
    <w:rsid w:val="00AB5D8C"/>
    <w:pPr>
      <w:spacing w:after="240"/>
      <w:jc w:val="both"/>
    </w:pPr>
  </w:style>
  <w:style w:type="character" w:customStyle="1" w:styleId="Cmsor2Char1">
    <w:name w:val="Címsor 2 Char1"/>
    <w:aliases w:val="Okean2 Char,_NFÜ Char,1alcímallacps Char,Címsor Char,Cím2 Char,Fejléc 2 Char,Címsor 2 hálózat Char1,Al cím + Aláhúzás Char1,Nagybetűs Char1,Utána:  0 pt Char1,Sorköz:  Legalább 18 pt + E... Char1,Al cím Char1"/>
    <w:basedOn w:val="Bekezdsalapbettpusa"/>
    <w:link w:val="Cmsor2"/>
    <w:rsid w:val="00AB5D8C"/>
    <w:rPr>
      <w:b/>
      <w:sz w:val="24"/>
      <w:lang w:val="hu-HU" w:eastAsia="hu-HU" w:bidi="ar-SA"/>
    </w:rPr>
  </w:style>
  <w:style w:type="numbering" w:styleId="111111">
    <w:name w:val="Outline List 2"/>
    <w:basedOn w:val="Nemlista"/>
    <w:uiPriority w:val="99"/>
    <w:rsid w:val="00AB5D8C"/>
    <w:pPr>
      <w:numPr>
        <w:numId w:val="3"/>
      </w:numPr>
    </w:pPr>
  </w:style>
  <w:style w:type="numbering" w:customStyle="1" w:styleId="Stlus2">
    <w:name w:val="Stílus2"/>
    <w:basedOn w:val="Nemlista"/>
    <w:rsid w:val="00AB5D8C"/>
    <w:pPr>
      <w:numPr>
        <w:numId w:val="4"/>
      </w:numPr>
    </w:pPr>
  </w:style>
  <w:style w:type="paragraph" w:customStyle="1" w:styleId="Dokumentumfelirat">
    <w:name w:val="Dokumentumfelirat"/>
    <w:next w:val="Norml"/>
    <w:uiPriority w:val="99"/>
    <w:rsid w:val="00236B0E"/>
    <w:pPr>
      <w:pBdr>
        <w:top w:val="double" w:sz="6" w:space="8" w:color="auto"/>
        <w:bottom w:val="double" w:sz="6" w:space="8" w:color="auto"/>
      </w:pBdr>
      <w:spacing w:after="40" w:line="240" w:lineRule="atLeast"/>
      <w:jc w:val="center"/>
    </w:pPr>
    <w:rPr>
      <w:rFonts w:ascii="Garamond" w:hAnsi="Garamond"/>
      <w:b/>
      <w:caps/>
      <w:spacing w:val="20"/>
      <w:sz w:val="18"/>
      <w:lang w:eastAsia="en-US"/>
    </w:rPr>
  </w:style>
  <w:style w:type="character" w:styleId="Kiemels">
    <w:name w:val="Emphasis"/>
    <w:uiPriority w:val="20"/>
    <w:qFormat/>
    <w:rsid w:val="00236B0E"/>
    <w:rPr>
      <w:caps/>
      <w:spacing w:val="10"/>
      <w:sz w:val="16"/>
      <w:lang w:bidi="ar-SA"/>
    </w:rPr>
  </w:style>
  <w:style w:type="paragraph" w:styleId="zenetfej">
    <w:name w:val="Message Header"/>
    <w:basedOn w:val="Szvegtrzs"/>
    <w:link w:val="zenetfejChar"/>
    <w:uiPriority w:val="99"/>
    <w:rsid w:val="00236B0E"/>
    <w:pPr>
      <w:keepLines/>
      <w:spacing w:after="40" w:line="140" w:lineRule="atLeast"/>
      <w:ind w:left="360"/>
    </w:pPr>
    <w:rPr>
      <w:rFonts w:ascii="Garamond" w:hAnsi="Garamond"/>
      <w:spacing w:val="-5"/>
      <w:szCs w:val="20"/>
      <w:lang w:eastAsia="en-US"/>
    </w:rPr>
  </w:style>
  <w:style w:type="paragraph" w:customStyle="1" w:styleId="zenetfejels">
    <w:name w:val="Üzenetfej első"/>
    <w:basedOn w:val="zenetfej"/>
    <w:next w:val="zenetfej"/>
    <w:uiPriority w:val="99"/>
    <w:rsid w:val="00236B0E"/>
  </w:style>
  <w:style w:type="paragraph" w:customStyle="1" w:styleId="zenetfej-felirat">
    <w:name w:val="Üzenetfej-felirat"/>
    <w:basedOn w:val="zenetfej"/>
    <w:next w:val="zenetfej"/>
    <w:uiPriority w:val="99"/>
    <w:rsid w:val="00236B0E"/>
    <w:pPr>
      <w:spacing w:before="40" w:after="0"/>
      <w:ind w:left="0"/>
    </w:pPr>
    <w:rPr>
      <w:caps/>
      <w:spacing w:val="6"/>
      <w:sz w:val="14"/>
    </w:rPr>
  </w:style>
  <w:style w:type="paragraph" w:customStyle="1" w:styleId="zenetfejutols">
    <w:name w:val="Üzenetfej utolsó"/>
    <w:basedOn w:val="zenetfej"/>
    <w:next w:val="Szvegtrzs"/>
    <w:uiPriority w:val="99"/>
    <w:rsid w:val="00236B0E"/>
    <w:pPr>
      <w:pBdr>
        <w:top w:val="double" w:sz="6" w:space="18" w:color="auto"/>
        <w:bottom w:val="double" w:sz="6" w:space="18" w:color="auto"/>
        <w:between w:val="single" w:sz="6" w:space="18" w:color="auto"/>
      </w:pBdr>
      <w:tabs>
        <w:tab w:val="left" w:pos="1267"/>
        <w:tab w:val="left" w:pos="2938"/>
        <w:tab w:val="left" w:pos="5040"/>
        <w:tab w:val="right" w:pos="8640"/>
      </w:tabs>
      <w:spacing w:before="13"/>
      <w:ind w:left="0"/>
    </w:pPr>
  </w:style>
  <w:style w:type="paragraph" w:customStyle="1" w:styleId="Feladcme">
    <w:name w:val="Feladó címe"/>
    <w:uiPriority w:val="99"/>
    <w:rsid w:val="00236B0E"/>
    <w:pPr>
      <w:spacing w:line="240" w:lineRule="atLeast"/>
      <w:jc w:val="center"/>
    </w:pPr>
    <w:rPr>
      <w:rFonts w:ascii="Garamond" w:hAnsi="Garamond"/>
      <w:caps/>
      <w:spacing w:val="30"/>
      <w:sz w:val="15"/>
      <w:lang w:eastAsia="en-US"/>
    </w:rPr>
  </w:style>
  <w:style w:type="paragraph" w:styleId="Feladcmebortkon">
    <w:name w:val="envelope return"/>
    <w:basedOn w:val="Norml"/>
    <w:rsid w:val="00236B0E"/>
    <w:rPr>
      <w:rFonts w:ascii="Myriad_PFL" w:hAnsi="Myriad_PFL"/>
      <w:szCs w:val="20"/>
    </w:rPr>
  </w:style>
  <w:style w:type="character" w:customStyle="1" w:styleId="bot">
    <w:name w:val="bot"/>
    <w:basedOn w:val="Bekezdsalapbettpusa"/>
    <w:rsid w:val="00114623"/>
  </w:style>
  <w:style w:type="paragraph" w:styleId="Dokumentumtrkp">
    <w:name w:val="Document Map"/>
    <w:basedOn w:val="Norml"/>
    <w:link w:val="DokumentumtrkpChar"/>
    <w:rsid w:val="00856BB5"/>
    <w:pPr>
      <w:shd w:val="clear" w:color="auto" w:fill="000080"/>
    </w:pPr>
    <w:rPr>
      <w:rFonts w:ascii="Tahoma" w:hAnsi="Tahoma" w:cs="Tahoma"/>
      <w:sz w:val="20"/>
      <w:szCs w:val="20"/>
    </w:rPr>
  </w:style>
  <w:style w:type="paragraph" w:customStyle="1" w:styleId="Default">
    <w:name w:val="Default"/>
    <w:qFormat/>
    <w:rsid w:val="007640FC"/>
    <w:pPr>
      <w:autoSpaceDE w:val="0"/>
      <w:autoSpaceDN w:val="0"/>
      <w:adjustRightInd w:val="0"/>
    </w:pPr>
    <w:rPr>
      <w:rFonts w:ascii="Liberation Sans" w:hAnsi="Liberation Sans" w:cs="Liberation Sans"/>
      <w:color w:val="000000"/>
      <w:sz w:val="24"/>
      <w:szCs w:val="24"/>
    </w:rPr>
  </w:style>
  <w:style w:type="paragraph" w:customStyle="1" w:styleId="Norml12">
    <w:name w:val="Normál12"/>
    <w:basedOn w:val="Norml"/>
    <w:uiPriority w:val="99"/>
    <w:rsid w:val="005938F7"/>
    <w:rPr>
      <w:szCs w:val="20"/>
    </w:rPr>
  </w:style>
  <w:style w:type="paragraph" w:customStyle="1" w:styleId="Szvegtrzs31">
    <w:name w:val="Szövegtörzs 31"/>
    <w:basedOn w:val="Norml"/>
    <w:uiPriority w:val="99"/>
    <w:rsid w:val="008D08B3"/>
    <w:pPr>
      <w:overflowPunct w:val="0"/>
      <w:autoSpaceDE w:val="0"/>
      <w:autoSpaceDN w:val="0"/>
      <w:adjustRightInd w:val="0"/>
      <w:jc w:val="both"/>
    </w:pPr>
    <w:rPr>
      <w:szCs w:val="20"/>
    </w:rPr>
  </w:style>
  <w:style w:type="paragraph" w:customStyle="1" w:styleId="BodyText21">
    <w:name w:val="Body Text 21"/>
    <w:basedOn w:val="Norml"/>
    <w:rsid w:val="00941797"/>
    <w:pPr>
      <w:widowControl w:val="0"/>
      <w:tabs>
        <w:tab w:val="left" w:pos="1985"/>
      </w:tabs>
      <w:ind w:left="1985" w:hanging="851"/>
      <w:jc w:val="both"/>
    </w:pPr>
    <w:rPr>
      <w:rFonts w:ascii="Arial" w:hAnsi="Arial"/>
      <w:snapToGrid w:val="0"/>
      <w:szCs w:val="20"/>
    </w:rPr>
  </w:style>
  <w:style w:type="character" w:customStyle="1" w:styleId="lfejChar">
    <w:name w:val="Élőfej Char"/>
    <w:aliases w:val="Header1 Char,ƒl?fej Char,Fejléc Char,*Header Char,hd Char,he Char Char"/>
    <w:basedOn w:val="Bekezdsalapbettpusa"/>
    <w:link w:val="lfej"/>
    <w:uiPriority w:val="99"/>
    <w:rsid w:val="00941797"/>
  </w:style>
  <w:style w:type="character" w:customStyle="1" w:styleId="LbjegyzetszvegChar">
    <w:name w:val="Lábjegyzetszöveg Char"/>
    <w:aliases w:val="Footnote Text Char Char,Lábjegyzetszöveg Char1 Char Char,Lábjegyzetszöveg Char Char Char Char,Footnote Char Char Char Char, Char1 Char Char Char Char,Footnote Char1 Char Char, Char1 Char1 Char Char,Footnote Char Char"/>
    <w:basedOn w:val="Bekezdsalapbettpusa"/>
    <w:link w:val="Lbjegyzetszveg"/>
    <w:uiPriority w:val="99"/>
    <w:rsid w:val="00941797"/>
  </w:style>
  <w:style w:type="paragraph" w:styleId="Lista">
    <w:name w:val="List"/>
    <w:basedOn w:val="Norml"/>
    <w:rsid w:val="00941797"/>
    <w:pPr>
      <w:ind w:left="283" w:hanging="283"/>
    </w:pPr>
  </w:style>
  <w:style w:type="paragraph" w:customStyle="1" w:styleId="cvnormal">
    <w:name w:val="cvnormal"/>
    <w:basedOn w:val="Norml"/>
    <w:rsid w:val="00941797"/>
    <w:pPr>
      <w:spacing w:before="100" w:beforeAutospacing="1" w:after="100" w:afterAutospacing="1"/>
    </w:pPr>
    <w:rPr>
      <w:rFonts w:eastAsia="Calibri"/>
    </w:rPr>
  </w:style>
  <w:style w:type="paragraph" w:customStyle="1" w:styleId="Logo">
    <w:name w:val="Logo"/>
    <w:basedOn w:val="Norml"/>
    <w:rsid w:val="00477DA4"/>
    <w:rPr>
      <w:szCs w:val="20"/>
      <w:lang w:val="fr-FR" w:eastAsia="en-GB"/>
    </w:rPr>
  </w:style>
  <w:style w:type="paragraph" w:customStyle="1" w:styleId="ZU">
    <w:name w:val="Z_U"/>
    <w:basedOn w:val="Norml"/>
    <w:rsid w:val="00477DA4"/>
    <w:rPr>
      <w:rFonts w:ascii="Arial" w:hAnsi="Arial"/>
      <w:b/>
      <w:sz w:val="16"/>
      <w:szCs w:val="20"/>
      <w:lang w:val="fr-FR" w:eastAsia="en-GB"/>
    </w:rPr>
  </w:style>
  <w:style w:type="paragraph" w:customStyle="1" w:styleId="Rub1">
    <w:name w:val="Rub1"/>
    <w:basedOn w:val="Norml"/>
    <w:rsid w:val="00477DA4"/>
    <w:pPr>
      <w:tabs>
        <w:tab w:val="left" w:pos="1276"/>
      </w:tabs>
      <w:jc w:val="both"/>
    </w:pPr>
    <w:rPr>
      <w:b/>
      <w:smallCaps/>
      <w:sz w:val="20"/>
      <w:szCs w:val="20"/>
      <w:lang w:eastAsia="en-GB"/>
    </w:rPr>
  </w:style>
  <w:style w:type="paragraph" w:customStyle="1" w:styleId="Rub2">
    <w:name w:val="Rub2"/>
    <w:basedOn w:val="Norml"/>
    <w:next w:val="Norml"/>
    <w:rsid w:val="00477DA4"/>
    <w:pPr>
      <w:tabs>
        <w:tab w:val="left" w:pos="709"/>
        <w:tab w:val="left" w:pos="5670"/>
        <w:tab w:val="left" w:pos="6663"/>
        <w:tab w:val="left" w:pos="7088"/>
      </w:tabs>
      <w:ind w:right="-596"/>
    </w:pPr>
    <w:rPr>
      <w:smallCaps/>
      <w:sz w:val="20"/>
      <w:szCs w:val="20"/>
      <w:lang w:val="fr-FR" w:eastAsia="en-GB"/>
    </w:rPr>
  </w:style>
  <w:style w:type="paragraph" w:customStyle="1" w:styleId="Rub3">
    <w:name w:val="Rub3"/>
    <w:basedOn w:val="Norml"/>
    <w:next w:val="Norml"/>
    <w:rsid w:val="00477DA4"/>
    <w:pPr>
      <w:tabs>
        <w:tab w:val="left" w:pos="709"/>
      </w:tabs>
      <w:jc w:val="both"/>
    </w:pPr>
    <w:rPr>
      <w:b/>
      <w:i/>
      <w:sz w:val="20"/>
      <w:szCs w:val="20"/>
      <w:lang w:eastAsia="en-GB"/>
    </w:rPr>
  </w:style>
  <w:style w:type="paragraph" w:customStyle="1" w:styleId="BalloonText1">
    <w:name w:val="Balloon Text1"/>
    <w:basedOn w:val="Norml"/>
    <w:semiHidden/>
    <w:rsid w:val="00477DA4"/>
    <w:rPr>
      <w:rFonts w:ascii="Tahoma" w:hAnsi="Tahoma" w:cs="Tahoma"/>
      <w:sz w:val="16"/>
      <w:szCs w:val="16"/>
      <w:lang w:eastAsia="en-GB"/>
    </w:rPr>
  </w:style>
  <w:style w:type="character" w:customStyle="1" w:styleId="Marker">
    <w:name w:val="Marker"/>
    <w:rsid w:val="00477DA4"/>
    <w:rPr>
      <w:color w:val="0000FF"/>
    </w:rPr>
  </w:style>
  <w:style w:type="character" w:customStyle="1" w:styleId="JegyzetszvegChar">
    <w:name w:val="Jegyzetszöveg Char"/>
    <w:aliases w:val="Char Char Char Char1 Char,Char Char3 Char,Char Char Char Char Char,Char3 Char"/>
    <w:link w:val="Jegyzetszveg"/>
    <w:uiPriority w:val="99"/>
    <w:rsid w:val="00477DA4"/>
  </w:style>
  <w:style w:type="character" w:customStyle="1" w:styleId="MegjegyzstrgyaChar">
    <w:name w:val="Megjegyzés tárgya Char"/>
    <w:basedOn w:val="JegyzetszvegChar"/>
    <w:link w:val="Megjegyzstrgya"/>
    <w:uiPriority w:val="99"/>
    <w:rsid w:val="00477DA4"/>
    <w:rPr>
      <w:b/>
      <w:bCs/>
    </w:rPr>
  </w:style>
  <w:style w:type="paragraph" w:customStyle="1" w:styleId="standard">
    <w:name w:val="standard"/>
    <w:basedOn w:val="Norml"/>
    <w:link w:val="standardChar"/>
    <w:rsid w:val="00477DA4"/>
    <w:rPr>
      <w:rFonts w:ascii="&amp;#39" w:hAnsi="&amp;#39"/>
    </w:rPr>
  </w:style>
  <w:style w:type="character" w:customStyle="1" w:styleId="Cmsor1Char">
    <w:name w:val="Címsor 1 Char"/>
    <w:aliases w:val="Okean1 Char,Címsor 1 Char Char Char1,Okean Címsor 1 Char,leap1cim Char"/>
    <w:basedOn w:val="Bekezdsalapbettpusa"/>
    <w:link w:val="Cmsor1"/>
    <w:uiPriority w:val="9"/>
    <w:rsid w:val="00477DA4"/>
    <w:rPr>
      <w:rFonts w:ascii="Garamond" w:hAnsi="Garamond"/>
      <w:b/>
      <w:sz w:val="24"/>
      <w:szCs w:val="24"/>
    </w:rPr>
  </w:style>
  <w:style w:type="paragraph" w:customStyle="1" w:styleId="Listaszerbekezds1">
    <w:name w:val="Listaszerű bekezdés1"/>
    <w:basedOn w:val="Norml"/>
    <w:uiPriority w:val="99"/>
    <w:qFormat/>
    <w:rsid w:val="00477DA4"/>
    <w:pPr>
      <w:ind w:left="708"/>
    </w:pPr>
    <w:rPr>
      <w:szCs w:val="20"/>
    </w:rPr>
  </w:style>
  <w:style w:type="character" w:customStyle="1" w:styleId="apple-converted-space">
    <w:name w:val="apple-converted-space"/>
    <w:basedOn w:val="Bekezdsalapbettpusa"/>
    <w:rsid w:val="009B3D8C"/>
  </w:style>
  <w:style w:type="paragraph" w:styleId="Nincstrkz">
    <w:name w:val="No Spacing"/>
    <w:link w:val="NincstrkzChar"/>
    <w:uiPriority w:val="1"/>
    <w:qFormat/>
    <w:rsid w:val="007727E9"/>
    <w:pPr>
      <w:jc w:val="both"/>
    </w:pPr>
    <w:rPr>
      <w:rFonts w:ascii="Arial" w:hAnsi="Arial"/>
      <w:szCs w:val="24"/>
    </w:rPr>
  </w:style>
  <w:style w:type="character" w:styleId="Kiemels2">
    <w:name w:val="Strong"/>
    <w:basedOn w:val="Bekezdsalapbettpusa"/>
    <w:uiPriority w:val="22"/>
    <w:qFormat/>
    <w:rsid w:val="007727E9"/>
    <w:rPr>
      <w:rFonts w:cs="Times New Roman"/>
      <w:b/>
      <w:bCs/>
    </w:rPr>
  </w:style>
  <w:style w:type="character" w:customStyle="1" w:styleId="LbjegyzetszvegChar1">
    <w:name w:val="Lábjegyzetszöveg Char1"/>
    <w:aliases w:val="Footnote Text Char Char1,Lábjegyzetszöveg Char1 Char Char1,Lábjegyzetszöveg Char Char Char Char1,Footnote Char Char Char Char1, Char1 Char Char Char Char1,Footnote Char1 Char Char1, Char1 Char1 Char Char1,Footnote Char Char1"/>
    <w:basedOn w:val="Bekezdsalapbettpusa"/>
    <w:uiPriority w:val="99"/>
    <w:locked/>
    <w:rsid w:val="00521C9B"/>
    <w:rPr>
      <w:rFonts w:cs="Times New Roman"/>
      <w:sz w:val="20"/>
      <w:szCs w:val="20"/>
    </w:rPr>
  </w:style>
  <w:style w:type="paragraph" w:styleId="Vltozat">
    <w:name w:val="Revision"/>
    <w:hidden/>
    <w:uiPriority w:val="99"/>
    <w:rsid w:val="00DB4F0E"/>
    <w:rPr>
      <w:sz w:val="24"/>
      <w:szCs w:val="24"/>
    </w:rPr>
  </w:style>
  <w:style w:type="paragraph" w:styleId="Lista3">
    <w:name w:val="List 3"/>
    <w:basedOn w:val="Norml"/>
    <w:rsid w:val="005574A3"/>
    <w:pPr>
      <w:ind w:left="849" w:hanging="283"/>
      <w:contextualSpacing/>
    </w:pPr>
  </w:style>
  <w:style w:type="paragraph" w:customStyle="1" w:styleId="Doksihoz">
    <w:name w:val="Doksihoz"/>
    <w:basedOn w:val="Norml"/>
    <w:qFormat/>
    <w:rsid w:val="00DA0B66"/>
    <w:pPr>
      <w:keepLines/>
      <w:numPr>
        <w:ilvl w:val="1"/>
        <w:numId w:val="25"/>
      </w:numPr>
      <w:spacing w:before="120" w:after="120" w:line="276" w:lineRule="auto"/>
      <w:jc w:val="both"/>
    </w:pPr>
  </w:style>
  <w:style w:type="character" w:customStyle="1" w:styleId="ListaszerbekezdsChar">
    <w:name w:val="Listaszerű bekezdés Char"/>
    <w:aliases w:val="Welt L Char,lista_2 Char,List Paragraph Char,Bullet_1 Char,bekezdés1 Char"/>
    <w:link w:val="Listaszerbekezds"/>
    <w:uiPriority w:val="34"/>
    <w:locked/>
    <w:rsid w:val="00263552"/>
    <w:rPr>
      <w:sz w:val="24"/>
      <w:szCs w:val="24"/>
    </w:rPr>
  </w:style>
  <w:style w:type="paragraph" w:customStyle="1" w:styleId="rub30">
    <w:name w:val="rub3"/>
    <w:basedOn w:val="Norml"/>
    <w:rsid w:val="00B56E28"/>
    <w:pPr>
      <w:jc w:val="both"/>
    </w:pPr>
    <w:rPr>
      <w:rFonts w:ascii="&amp;#39" w:hAnsi="&amp;#39"/>
      <w:b/>
      <w:bCs/>
      <w:i/>
      <w:iCs/>
    </w:rPr>
  </w:style>
  <w:style w:type="paragraph" w:customStyle="1" w:styleId="rub20">
    <w:name w:val="rub2"/>
    <w:basedOn w:val="Norml"/>
    <w:rsid w:val="00B56E28"/>
    <w:pPr>
      <w:ind w:right="-585"/>
    </w:pPr>
    <w:rPr>
      <w:rFonts w:ascii="&amp;#39" w:hAnsi="&amp;#39"/>
      <w:smallCaps/>
    </w:rPr>
  </w:style>
  <w:style w:type="paragraph" w:customStyle="1" w:styleId="rub10">
    <w:name w:val="rub1"/>
    <w:basedOn w:val="Norml"/>
    <w:rsid w:val="00B56E28"/>
    <w:pPr>
      <w:jc w:val="both"/>
    </w:pPr>
    <w:rPr>
      <w:rFonts w:ascii="&amp;#39" w:hAnsi="&amp;#39"/>
      <w:b/>
      <w:bCs/>
      <w:smallCaps/>
    </w:rPr>
  </w:style>
  <w:style w:type="paragraph" w:customStyle="1" w:styleId="textbody">
    <w:name w:val="textbody"/>
    <w:basedOn w:val="Norml"/>
    <w:rsid w:val="00B56E28"/>
    <w:pPr>
      <w:spacing w:before="120"/>
      <w:jc w:val="both"/>
    </w:pPr>
    <w:rPr>
      <w:rFonts w:ascii="&amp;#39" w:hAnsi="&amp;#39"/>
    </w:rPr>
  </w:style>
  <w:style w:type="paragraph" w:customStyle="1" w:styleId="zu0">
    <w:name w:val="zu"/>
    <w:basedOn w:val="Norml"/>
    <w:rsid w:val="00B56E28"/>
    <w:rPr>
      <w:rFonts w:ascii="Arial" w:hAnsi="Arial" w:cs="Arial"/>
      <w:b/>
      <w:bCs/>
    </w:rPr>
  </w:style>
  <w:style w:type="character" w:customStyle="1" w:styleId="BuborkszvegChar">
    <w:name w:val="Buborékszöveg Char"/>
    <w:link w:val="Buborkszveg"/>
    <w:uiPriority w:val="99"/>
    <w:rsid w:val="00B56E28"/>
    <w:rPr>
      <w:rFonts w:ascii="Tahoma" w:hAnsi="Tahoma" w:cs="Tahoma"/>
      <w:sz w:val="16"/>
      <w:szCs w:val="16"/>
    </w:rPr>
  </w:style>
  <w:style w:type="paragraph" w:customStyle="1" w:styleId="Szneslista1jellszn1">
    <w:name w:val="Színes lista – 1. jelölőszín1"/>
    <w:basedOn w:val="Norml"/>
    <w:uiPriority w:val="99"/>
    <w:qFormat/>
    <w:rsid w:val="00B56E28"/>
    <w:pPr>
      <w:spacing w:after="200" w:line="276" w:lineRule="auto"/>
      <w:ind w:left="720"/>
      <w:contextualSpacing/>
    </w:pPr>
    <w:rPr>
      <w:rFonts w:ascii="Calibri" w:eastAsia="Calibri" w:hAnsi="Calibri"/>
      <w:sz w:val="22"/>
      <w:szCs w:val="22"/>
      <w:lang w:eastAsia="en-US"/>
    </w:rPr>
  </w:style>
  <w:style w:type="character" w:customStyle="1" w:styleId="SzvegtrzsbehzssalChar">
    <w:name w:val="Szövegtörzs behúzással Char"/>
    <w:link w:val="Szvegtrzsbehzssal"/>
    <w:rsid w:val="00B56E28"/>
    <w:rPr>
      <w:sz w:val="24"/>
      <w:szCs w:val="24"/>
    </w:rPr>
  </w:style>
  <w:style w:type="paragraph" w:customStyle="1" w:styleId="Norml10">
    <w:name w:val="Normál 1"/>
    <w:basedOn w:val="Norml"/>
    <w:link w:val="Norml1Char"/>
    <w:qFormat/>
    <w:rsid w:val="00B56E28"/>
    <w:pPr>
      <w:spacing w:line="276" w:lineRule="auto"/>
      <w:jc w:val="both"/>
    </w:pPr>
    <w:rPr>
      <w:rFonts w:ascii="Calibri" w:eastAsia="Calibri" w:hAnsi="Calibri"/>
      <w:sz w:val="22"/>
      <w:szCs w:val="22"/>
      <w:lang w:val="x-none" w:eastAsia="ar-SA"/>
    </w:rPr>
  </w:style>
  <w:style w:type="paragraph" w:customStyle="1" w:styleId="Standard0">
    <w:name w:val="Standard"/>
    <w:rsid w:val="00B56E28"/>
    <w:pPr>
      <w:suppressAutoHyphens/>
      <w:autoSpaceDN w:val="0"/>
      <w:textAlignment w:val="baseline"/>
    </w:pPr>
    <w:rPr>
      <w:kern w:val="3"/>
      <w:sz w:val="24"/>
      <w:szCs w:val="24"/>
      <w:lang w:eastAsia="zh-CN"/>
    </w:rPr>
  </w:style>
  <w:style w:type="character" w:customStyle="1" w:styleId="Szvegtrzs0">
    <w:name w:val="Szövegtörzs_"/>
    <w:link w:val="Szvegtrzs20"/>
    <w:rsid w:val="00B56E28"/>
    <w:rPr>
      <w:rFonts w:ascii="Lucida Sans Unicode" w:eastAsia="Lucida Sans Unicode" w:hAnsi="Lucida Sans Unicode" w:cs="Lucida Sans Unicode"/>
      <w:sz w:val="17"/>
      <w:szCs w:val="17"/>
      <w:shd w:val="clear" w:color="auto" w:fill="FFFFFF"/>
    </w:rPr>
  </w:style>
  <w:style w:type="paragraph" w:customStyle="1" w:styleId="Szvegtrzs20">
    <w:name w:val="Szövegtörzs2"/>
    <w:basedOn w:val="Norml"/>
    <w:link w:val="Szvegtrzs0"/>
    <w:rsid w:val="00B56E28"/>
    <w:pPr>
      <w:widowControl w:val="0"/>
      <w:shd w:val="clear" w:color="auto" w:fill="FFFFFF"/>
      <w:spacing w:before="60" w:after="120" w:line="0" w:lineRule="atLeast"/>
      <w:ind w:hanging="300"/>
      <w:jc w:val="right"/>
    </w:pPr>
    <w:rPr>
      <w:rFonts w:ascii="Lucida Sans Unicode" w:eastAsia="Lucida Sans Unicode" w:hAnsi="Lucida Sans Unicode" w:cs="Lucida Sans Unicode"/>
      <w:sz w:val="17"/>
      <w:szCs w:val="17"/>
    </w:rPr>
  </w:style>
  <w:style w:type="character" w:customStyle="1" w:styleId="Szvegtrzs2Char">
    <w:name w:val="Szövegtörzs 2 Char"/>
    <w:aliases w:val="Szövegtörzs 2 Okean Char"/>
    <w:link w:val="Szvegtrzs2"/>
    <w:uiPriority w:val="99"/>
    <w:rsid w:val="00B56E28"/>
    <w:rPr>
      <w:sz w:val="24"/>
      <w:szCs w:val="24"/>
    </w:rPr>
  </w:style>
  <w:style w:type="character" w:customStyle="1" w:styleId="llbChar">
    <w:name w:val="Élőláb Char"/>
    <w:aliases w:val="Footer1 Char"/>
    <w:link w:val="llb"/>
    <w:uiPriority w:val="99"/>
    <w:rsid w:val="00B56E28"/>
    <w:rPr>
      <w:sz w:val="24"/>
      <w:szCs w:val="24"/>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
    <w:link w:val="Szvegtrzs"/>
    <w:rsid w:val="00B56E28"/>
    <w:rPr>
      <w:sz w:val="24"/>
      <w:szCs w:val="24"/>
    </w:rPr>
  </w:style>
  <w:style w:type="character" w:customStyle="1" w:styleId="Cmsor4Char">
    <w:name w:val="Címsor 4 Char"/>
    <w:aliases w:val="Okean4 Char,Okean_NFU Char"/>
    <w:link w:val="Cmsor4"/>
    <w:uiPriority w:val="9"/>
    <w:rsid w:val="00B56E28"/>
    <w:rPr>
      <w:b/>
      <w:bCs/>
      <w:sz w:val="28"/>
      <w:szCs w:val="28"/>
    </w:rPr>
  </w:style>
  <w:style w:type="character" w:customStyle="1" w:styleId="Norml1Char">
    <w:name w:val="Normál 1 Char"/>
    <w:link w:val="Norml10"/>
    <w:rsid w:val="00B56E28"/>
    <w:rPr>
      <w:rFonts w:ascii="Calibri" w:eastAsia="Calibri" w:hAnsi="Calibri"/>
      <w:sz w:val="22"/>
      <w:szCs w:val="22"/>
      <w:lang w:val="x-none" w:eastAsia="ar-SA"/>
    </w:rPr>
  </w:style>
  <w:style w:type="character" w:customStyle="1" w:styleId="Cmsor3Char">
    <w:name w:val="Címsor 3 Char"/>
    <w:aliases w:val="Okean3 Char, Char Char,NFÜ Char1,Címsor 3 Char Char Char,Okean3 Char Char Char,NFÜ Char Char Char,normal Char,h3 Char,C Heading Char,Head3 Char,Heading3 Char,Sub-heading Char,Z_hanging_3 Char,h31 Char,3 Char,Titre 3 Char,heading 3 Char"/>
    <w:basedOn w:val="Bekezdsalapbettpusa"/>
    <w:link w:val="Cmsor3"/>
    <w:locked/>
    <w:rsid w:val="00B56E28"/>
    <w:rPr>
      <w:b/>
      <w:sz w:val="32"/>
    </w:rPr>
  </w:style>
  <w:style w:type="character" w:customStyle="1" w:styleId="Cmsor5Char">
    <w:name w:val="Címsor 5 Char"/>
    <w:aliases w:val="Okean5 Char"/>
    <w:basedOn w:val="Bekezdsalapbettpusa"/>
    <w:link w:val="Cmsor5"/>
    <w:locked/>
    <w:rsid w:val="00B56E28"/>
    <w:rPr>
      <w:i/>
      <w:iCs/>
      <w:sz w:val="24"/>
      <w:szCs w:val="24"/>
    </w:rPr>
  </w:style>
  <w:style w:type="character" w:customStyle="1" w:styleId="Cmsor6Char">
    <w:name w:val="Címsor 6 Char"/>
    <w:aliases w:val="Okean6 Char"/>
    <w:basedOn w:val="Bekezdsalapbettpusa"/>
    <w:link w:val="Cmsor6"/>
    <w:locked/>
    <w:rsid w:val="00B56E28"/>
    <w:rPr>
      <w:rFonts w:ascii="Arial" w:hAnsi="Arial" w:cs="Arial"/>
      <w:b/>
      <w:bCs/>
      <w:sz w:val="22"/>
      <w:szCs w:val="24"/>
    </w:rPr>
  </w:style>
  <w:style w:type="character" w:customStyle="1" w:styleId="Cmsor7Char">
    <w:name w:val="Címsor 7 Char"/>
    <w:aliases w:val="Okean7 Char"/>
    <w:basedOn w:val="Bekezdsalapbettpusa"/>
    <w:link w:val="Cmsor7"/>
    <w:uiPriority w:val="9"/>
    <w:locked/>
    <w:rsid w:val="00B56E28"/>
    <w:rPr>
      <w:sz w:val="24"/>
      <w:szCs w:val="24"/>
    </w:rPr>
  </w:style>
  <w:style w:type="character" w:customStyle="1" w:styleId="Cmsor8Char">
    <w:name w:val="Címsor 8 Char"/>
    <w:aliases w:val="Okean8 Char"/>
    <w:basedOn w:val="Bekezdsalapbettpusa"/>
    <w:link w:val="Cmsor8"/>
    <w:uiPriority w:val="9"/>
    <w:locked/>
    <w:rsid w:val="00B56E28"/>
    <w:rPr>
      <w:i/>
      <w:iCs/>
      <w:sz w:val="24"/>
      <w:szCs w:val="24"/>
    </w:rPr>
  </w:style>
  <w:style w:type="character" w:customStyle="1" w:styleId="Cmsor9Char">
    <w:name w:val="Címsor 9 Char"/>
    <w:basedOn w:val="Bekezdsalapbettpusa"/>
    <w:link w:val="Cmsor9"/>
    <w:uiPriority w:val="9"/>
    <w:locked/>
    <w:rsid w:val="00B56E28"/>
    <w:rPr>
      <w:rFonts w:ascii="Arial" w:hAnsi="Arial" w:cs="Arial"/>
      <w:b/>
      <w:bCs/>
      <w:szCs w:val="24"/>
    </w:rPr>
  </w:style>
  <w:style w:type="character" w:customStyle="1" w:styleId="Szvegtrzsbehzssal2Char">
    <w:name w:val="Szövegtörzs behúzással 2 Char"/>
    <w:basedOn w:val="Bekezdsalapbettpusa"/>
    <w:link w:val="Szvegtrzsbehzssal2"/>
    <w:locked/>
    <w:rsid w:val="00B56E28"/>
    <w:rPr>
      <w:sz w:val="24"/>
    </w:rPr>
  </w:style>
  <w:style w:type="character" w:customStyle="1" w:styleId="Szvegtrzsbehzssal3Char">
    <w:name w:val="Szövegtörzs behúzással 3 Char"/>
    <w:basedOn w:val="Bekezdsalapbettpusa"/>
    <w:link w:val="Szvegtrzsbehzssal3"/>
    <w:locked/>
    <w:rsid w:val="00B56E28"/>
    <w:rPr>
      <w:sz w:val="16"/>
      <w:szCs w:val="16"/>
    </w:rPr>
  </w:style>
  <w:style w:type="character" w:customStyle="1" w:styleId="Szvegtrzs3Char">
    <w:name w:val="Szövegtörzs 3 Char"/>
    <w:basedOn w:val="Bekezdsalapbettpusa"/>
    <w:link w:val="Szvegtrzs3"/>
    <w:locked/>
    <w:rsid w:val="00B56E28"/>
    <w:rPr>
      <w:rFonts w:ascii="Garamond" w:hAnsi="Garamond"/>
      <w:bCs/>
      <w:sz w:val="24"/>
      <w:szCs w:val="24"/>
    </w:rPr>
  </w:style>
  <w:style w:type="character" w:customStyle="1" w:styleId="zenetfejChar">
    <w:name w:val="Üzenetfej Char"/>
    <w:basedOn w:val="Bekezdsalapbettpusa"/>
    <w:link w:val="zenetfej"/>
    <w:uiPriority w:val="99"/>
    <w:locked/>
    <w:rsid w:val="00B56E28"/>
    <w:rPr>
      <w:rFonts w:ascii="Garamond" w:hAnsi="Garamond"/>
      <w:spacing w:val="-5"/>
      <w:sz w:val="24"/>
      <w:lang w:eastAsia="en-US"/>
    </w:rPr>
  </w:style>
  <w:style w:type="character" w:customStyle="1" w:styleId="DokumentumtrkpChar">
    <w:name w:val="Dokumentumtérkép Char"/>
    <w:basedOn w:val="Bekezdsalapbettpusa"/>
    <w:link w:val="Dokumentumtrkp"/>
    <w:locked/>
    <w:rsid w:val="00B56E28"/>
    <w:rPr>
      <w:rFonts w:ascii="Tahoma" w:hAnsi="Tahoma" w:cs="Tahoma"/>
      <w:shd w:val="clear" w:color="auto" w:fill="000080"/>
    </w:rPr>
  </w:style>
  <w:style w:type="paragraph" w:customStyle="1" w:styleId="Nincstrkz1">
    <w:name w:val="Nincs térköz1"/>
    <w:uiPriority w:val="99"/>
    <w:rsid w:val="00B56E28"/>
    <w:pPr>
      <w:jc w:val="both"/>
    </w:pPr>
    <w:rPr>
      <w:rFonts w:ascii="Arial" w:hAnsi="Arial"/>
      <w:sz w:val="22"/>
      <w:szCs w:val="24"/>
    </w:rPr>
  </w:style>
  <w:style w:type="paragraph" w:customStyle="1" w:styleId="lead">
    <w:name w:val="lead"/>
    <w:basedOn w:val="Norml"/>
    <w:uiPriority w:val="99"/>
    <w:rsid w:val="00B56E28"/>
    <w:pPr>
      <w:spacing w:before="100" w:beforeAutospacing="1" w:after="100" w:afterAutospacing="1" w:line="276" w:lineRule="auto"/>
    </w:pPr>
    <w:rPr>
      <w:rFonts w:ascii="Calibri" w:hAnsi="Calibri"/>
      <w:lang w:val="en-US" w:eastAsia="en-US"/>
    </w:rPr>
  </w:style>
  <w:style w:type="character" w:customStyle="1" w:styleId="NormlWebChar">
    <w:name w:val="Normál (Web) Char"/>
    <w:aliases w:val="Char Char Char Char2"/>
    <w:link w:val="NormlWeb"/>
    <w:uiPriority w:val="99"/>
    <w:locked/>
    <w:rsid w:val="00B56E28"/>
    <w:rPr>
      <w:color w:val="000000"/>
      <w:sz w:val="24"/>
      <w:szCs w:val="24"/>
    </w:rPr>
  </w:style>
  <w:style w:type="paragraph" w:customStyle="1" w:styleId="ptervI1">
    <w:name w:val="pterv I.1"/>
    <w:basedOn w:val="Listafolytatsa"/>
    <w:autoRedefine/>
    <w:rsid w:val="00B56E28"/>
    <w:pPr>
      <w:spacing w:after="0"/>
      <w:ind w:left="0"/>
      <w:contextualSpacing w:val="0"/>
      <w:jc w:val="both"/>
    </w:pPr>
    <w:rPr>
      <w:sz w:val="22"/>
      <w:szCs w:val="22"/>
    </w:rPr>
  </w:style>
  <w:style w:type="paragraph" w:customStyle="1" w:styleId="Listaszerbekezds2">
    <w:name w:val="Listaszerű bekezdés2"/>
    <w:basedOn w:val="Norml"/>
    <w:qFormat/>
    <w:rsid w:val="00B56E28"/>
    <w:pPr>
      <w:suppressAutoHyphens/>
      <w:ind w:left="720"/>
    </w:pPr>
    <w:rPr>
      <w:rFonts w:ascii="MS Sans Serif" w:hAnsi="MS Sans Serif"/>
      <w:kern w:val="1"/>
      <w:szCs w:val="20"/>
      <w:lang w:eastAsia="ar-SA"/>
    </w:rPr>
  </w:style>
  <w:style w:type="paragraph" w:customStyle="1" w:styleId="Listaszerbekezds3">
    <w:name w:val="Listaszerű bekezdés3"/>
    <w:basedOn w:val="Norml"/>
    <w:rsid w:val="00B56E28"/>
    <w:pPr>
      <w:ind w:left="720"/>
    </w:pPr>
    <w:rPr>
      <w:rFonts w:ascii="Calibri" w:hAnsi="Calibri"/>
      <w:sz w:val="22"/>
      <w:szCs w:val="22"/>
      <w:lang w:eastAsia="en-US"/>
    </w:rPr>
  </w:style>
  <w:style w:type="paragraph" w:customStyle="1" w:styleId="NormlVerdana11sorkizrt">
    <w:name w:val="Normál Verdana 11 sorkizárt"/>
    <w:basedOn w:val="Norml"/>
    <w:link w:val="NormlVerdana11sorkizrtChar"/>
    <w:autoRedefine/>
    <w:rsid w:val="00B56E28"/>
    <w:pPr>
      <w:numPr>
        <w:numId w:val="27"/>
      </w:numPr>
      <w:jc w:val="both"/>
    </w:pPr>
    <w:rPr>
      <w:rFonts w:ascii="Verdana" w:hAnsi="Verdana"/>
      <w:sz w:val="22"/>
      <w:szCs w:val="22"/>
      <w:lang w:eastAsia="en-US"/>
    </w:rPr>
  </w:style>
  <w:style w:type="character" w:customStyle="1" w:styleId="NormlVerdana11sorkizrtChar">
    <w:name w:val="Normál Verdana 11 sorkizárt Char"/>
    <w:basedOn w:val="Bekezdsalapbettpusa"/>
    <w:link w:val="NormlVerdana11sorkizrt"/>
    <w:locked/>
    <w:rsid w:val="00B56E28"/>
    <w:rPr>
      <w:rFonts w:ascii="Verdana" w:hAnsi="Verdana"/>
      <w:sz w:val="22"/>
      <w:szCs w:val="22"/>
      <w:lang w:eastAsia="en-US"/>
    </w:rPr>
  </w:style>
  <w:style w:type="paragraph" w:styleId="Listafolytatsa">
    <w:name w:val="List Continue"/>
    <w:basedOn w:val="Norml"/>
    <w:uiPriority w:val="99"/>
    <w:unhideWhenUsed/>
    <w:rsid w:val="00B56E28"/>
    <w:pPr>
      <w:spacing w:after="120"/>
      <w:ind w:left="283"/>
      <w:contextualSpacing/>
    </w:pPr>
  </w:style>
  <w:style w:type="paragraph" w:customStyle="1" w:styleId="Listaszerbekezds4">
    <w:name w:val="Listaszerű bekezdés4"/>
    <w:basedOn w:val="Norml"/>
    <w:qFormat/>
    <w:rsid w:val="00B56E28"/>
    <w:pPr>
      <w:ind w:left="720"/>
    </w:pPr>
    <w:rPr>
      <w:rFonts w:ascii="Calibri" w:hAnsi="Calibri"/>
      <w:sz w:val="22"/>
      <w:szCs w:val="22"/>
      <w:lang w:eastAsia="en-US"/>
    </w:rPr>
  </w:style>
  <w:style w:type="character" w:customStyle="1" w:styleId="Cmsor1Char1">
    <w:name w:val="Címsor 1 Char1"/>
    <w:aliases w:val="Címsor 1 Char Char Char,Címsor 1 Char1 Char,Okean Címsor 1 Char Char"/>
    <w:basedOn w:val="Bekezdsalapbettpusa"/>
    <w:locked/>
    <w:rsid w:val="00B56E28"/>
    <w:rPr>
      <w:rFonts w:ascii="Cambria" w:hAnsi="Cambria"/>
      <w:b/>
      <w:bCs/>
      <w:kern w:val="3"/>
      <w:sz w:val="32"/>
      <w:szCs w:val="32"/>
    </w:rPr>
  </w:style>
  <w:style w:type="character" w:customStyle="1" w:styleId="Cmsor3Char1">
    <w:name w:val="Címsor 3 Char1"/>
    <w:basedOn w:val="Bekezdsalapbettpusa"/>
    <w:uiPriority w:val="99"/>
    <w:locked/>
    <w:rsid w:val="00B56E28"/>
    <w:rPr>
      <w:b/>
      <w:caps/>
      <w:sz w:val="22"/>
      <w:szCs w:val="24"/>
      <w:lang w:val="en-GB" w:eastAsia="en-GB"/>
    </w:rPr>
  </w:style>
  <w:style w:type="character" w:customStyle="1" w:styleId="Cmsor4Char1">
    <w:name w:val="Címsor 4 Char1"/>
    <w:basedOn w:val="Bekezdsalapbettpusa"/>
    <w:uiPriority w:val="99"/>
    <w:locked/>
    <w:rsid w:val="00B56E28"/>
    <w:rPr>
      <w:b/>
      <w:bCs/>
      <w:szCs w:val="24"/>
      <w:lang w:val="en-GB" w:eastAsia="en-GB"/>
    </w:rPr>
  </w:style>
  <w:style w:type="character" w:customStyle="1" w:styleId="Cmsor5Char1">
    <w:name w:val="Címsor 5 Char1"/>
    <w:basedOn w:val="Bekezdsalapbettpusa"/>
    <w:uiPriority w:val="99"/>
    <w:locked/>
    <w:rsid w:val="00B56E28"/>
    <w:rPr>
      <w:b/>
      <w:lang w:eastAsia="en-GB"/>
    </w:rPr>
  </w:style>
  <w:style w:type="character" w:customStyle="1" w:styleId="Cmsor6Char1">
    <w:name w:val="Címsor 6 Char1"/>
    <w:basedOn w:val="Bekezdsalapbettpusa"/>
    <w:uiPriority w:val="99"/>
    <w:locked/>
    <w:rsid w:val="00B56E28"/>
    <w:rPr>
      <w:rFonts w:ascii="Arial" w:hAnsi="Arial"/>
      <w:i/>
      <w:sz w:val="22"/>
    </w:rPr>
  </w:style>
  <w:style w:type="character" w:customStyle="1" w:styleId="Cmsor8Char1">
    <w:name w:val="Címsor 8 Char1"/>
    <w:basedOn w:val="Bekezdsalapbettpusa"/>
    <w:uiPriority w:val="99"/>
    <w:locked/>
    <w:rsid w:val="00B56E28"/>
    <w:rPr>
      <w:rFonts w:ascii="Arial" w:hAnsi="Arial"/>
      <w:i/>
    </w:rPr>
  </w:style>
  <w:style w:type="character" w:customStyle="1" w:styleId="Cmsor9Char1">
    <w:name w:val="Címsor 9 Char1"/>
    <w:basedOn w:val="Bekezdsalapbettpusa"/>
    <w:uiPriority w:val="99"/>
    <w:locked/>
    <w:rsid w:val="00B56E28"/>
    <w:rPr>
      <w:rFonts w:ascii="Arial" w:hAnsi="Arial"/>
      <w:i/>
      <w:sz w:val="18"/>
    </w:rPr>
  </w:style>
  <w:style w:type="character" w:customStyle="1" w:styleId="SzvegtrzsChar1">
    <w:name w:val="Szövegtörzs Char1"/>
    <w:basedOn w:val="Bekezdsalapbettpusa"/>
    <w:uiPriority w:val="99"/>
    <w:locked/>
    <w:rsid w:val="00B56E28"/>
    <w:rPr>
      <w:sz w:val="28"/>
    </w:rPr>
  </w:style>
  <w:style w:type="character" w:customStyle="1" w:styleId="Szvegtrzsbehzssal2Char1">
    <w:name w:val="Szövegtörzs behúzással 2 Char1"/>
    <w:basedOn w:val="Bekezdsalapbettpusa"/>
    <w:uiPriority w:val="99"/>
    <w:locked/>
    <w:rsid w:val="00B56E28"/>
    <w:rPr>
      <w:sz w:val="24"/>
    </w:rPr>
  </w:style>
  <w:style w:type="paragraph" w:styleId="Szmozottlista3">
    <w:name w:val="List Number 3"/>
    <w:basedOn w:val="Norml"/>
    <w:rsid w:val="00B56E28"/>
    <w:pPr>
      <w:numPr>
        <w:numId w:val="28"/>
      </w:numPr>
      <w:suppressAutoHyphens/>
      <w:autoSpaceDN w:val="0"/>
      <w:textAlignment w:val="baseline"/>
    </w:pPr>
    <w:rPr>
      <w:sz w:val="20"/>
      <w:szCs w:val="20"/>
    </w:rPr>
  </w:style>
  <w:style w:type="character" w:customStyle="1" w:styleId="MegjegyzstrgyaChar1">
    <w:name w:val="Megjegyzés tárgya Char1"/>
    <w:basedOn w:val="JegyzetszvegChar"/>
    <w:uiPriority w:val="99"/>
    <w:locked/>
    <w:rsid w:val="00B56E28"/>
    <w:rPr>
      <w:rFonts w:cs="Times New Roman"/>
      <w:b/>
      <w:bCs/>
    </w:rPr>
  </w:style>
  <w:style w:type="character" w:customStyle="1" w:styleId="BuborkszvegChar1">
    <w:name w:val="Buborékszöveg Char1"/>
    <w:basedOn w:val="Bekezdsalapbettpusa"/>
    <w:uiPriority w:val="99"/>
    <w:locked/>
    <w:rsid w:val="00B56E28"/>
    <w:rPr>
      <w:rFonts w:ascii="Tahoma" w:hAnsi="Tahoma"/>
      <w:sz w:val="16"/>
      <w:szCs w:val="16"/>
    </w:rPr>
  </w:style>
  <w:style w:type="character" w:customStyle="1" w:styleId="Szvegtrzs2Char1">
    <w:name w:val="Szövegtörzs 2 Char1"/>
    <w:basedOn w:val="Bekezdsalapbettpusa"/>
    <w:uiPriority w:val="99"/>
    <w:locked/>
    <w:rsid w:val="00B56E28"/>
    <w:rPr>
      <w:color w:val="FF00FF"/>
      <w:sz w:val="24"/>
    </w:rPr>
  </w:style>
  <w:style w:type="character" w:customStyle="1" w:styleId="SzvegtrzsbehzssalChar1">
    <w:name w:val="Szövegtörzs behúzással Char1"/>
    <w:basedOn w:val="Bekezdsalapbettpusa"/>
    <w:uiPriority w:val="99"/>
    <w:locked/>
    <w:rsid w:val="00B56E28"/>
    <w:rPr>
      <w:sz w:val="24"/>
    </w:rPr>
  </w:style>
  <w:style w:type="character" w:customStyle="1" w:styleId="lfejChar1">
    <w:name w:val="Élőfej Char1"/>
    <w:basedOn w:val="Bekezdsalapbettpusa"/>
    <w:uiPriority w:val="99"/>
    <w:locked/>
    <w:rsid w:val="00B56E28"/>
    <w:rPr>
      <w:sz w:val="24"/>
    </w:rPr>
  </w:style>
  <w:style w:type="character" w:customStyle="1" w:styleId="llbChar1">
    <w:name w:val="Élőláb Char1"/>
    <w:basedOn w:val="Bekezdsalapbettpusa"/>
    <w:uiPriority w:val="99"/>
    <w:locked/>
    <w:rsid w:val="00B56E28"/>
    <w:rPr>
      <w:sz w:val="24"/>
    </w:rPr>
  </w:style>
  <w:style w:type="character" w:customStyle="1" w:styleId="ClientChar">
    <w:name w:val="Client Char"/>
    <w:rsid w:val="00B56E28"/>
    <w:rPr>
      <w:rFonts w:ascii="Arial" w:hAnsi="Arial"/>
      <w:sz w:val="30"/>
      <w:lang w:val="en-GB"/>
    </w:rPr>
  </w:style>
  <w:style w:type="paragraph" w:customStyle="1" w:styleId="OkeanfocimFlkvr">
    <w:name w:val="Okean_fo_cim + Félkövér"/>
    <w:basedOn w:val="Norml"/>
    <w:uiPriority w:val="99"/>
    <w:rsid w:val="00B56E28"/>
    <w:pPr>
      <w:suppressAutoHyphens/>
      <w:autoSpaceDN w:val="0"/>
      <w:spacing w:after="60" w:line="320" w:lineRule="exact"/>
      <w:jc w:val="center"/>
      <w:textAlignment w:val="baseline"/>
    </w:pPr>
    <w:rPr>
      <w:rFonts w:cs="Arial"/>
      <w:caps/>
      <w:sz w:val="32"/>
      <w:szCs w:val="20"/>
    </w:rPr>
  </w:style>
  <w:style w:type="character" w:customStyle="1" w:styleId="NormalOkean">
    <w:name w:val="Normal_Okean"/>
    <w:uiPriority w:val="99"/>
    <w:rsid w:val="00B56E28"/>
    <w:rPr>
      <w:rFonts w:ascii="Arial" w:hAnsi="Arial"/>
      <w:sz w:val="22"/>
      <w:lang w:val="en-US" w:eastAsia="en-US"/>
    </w:rPr>
  </w:style>
  <w:style w:type="character" w:customStyle="1" w:styleId="krsreach1">
    <w:name w:val="krs_reach1"/>
    <w:uiPriority w:val="99"/>
    <w:rsid w:val="00B56E28"/>
    <w:rPr>
      <w:rFonts w:ascii="Arial" w:hAnsi="Arial"/>
      <w:color w:val="009E56"/>
      <w:sz w:val="18"/>
    </w:rPr>
  </w:style>
  <w:style w:type="character" w:customStyle="1" w:styleId="Szvegtrzs3Char1">
    <w:name w:val="Szövegtörzs 3 Char1"/>
    <w:basedOn w:val="Bekezdsalapbettpusa"/>
    <w:uiPriority w:val="99"/>
    <w:locked/>
    <w:rsid w:val="00B56E28"/>
    <w:rPr>
      <w:sz w:val="16"/>
      <w:szCs w:val="16"/>
    </w:rPr>
  </w:style>
  <w:style w:type="paragraph" w:customStyle="1" w:styleId="Szvegtrzsbehzssal21">
    <w:name w:val="Szövegtörzs behúzással 21"/>
    <w:basedOn w:val="Norml"/>
    <w:rsid w:val="00B56E28"/>
    <w:pPr>
      <w:suppressAutoHyphens/>
      <w:autoSpaceDN w:val="0"/>
      <w:spacing w:before="120"/>
      <w:ind w:left="709" w:hanging="709"/>
      <w:jc w:val="both"/>
      <w:textAlignment w:val="baseline"/>
    </w:pPr>
    <w:rPr>
      <w:rFonts w:ascii="Goudy Old Style ATT" w:hAnsi="Goudy Old Style ATT"/>
      <w:szCs w:val="20"/>
    </w:rPr>
  </w:style>
  <w:style w:type="paragraph" w:customStyle="1" w:styleId="Szvegblokk1">
    <w:name w:val="Szövegblokk1"/>
    <w:basedOn w:val="Norml"/>
    <w:rsid w:val="00B56E28"/>
    <w:pPr>
      <w:suppressAutoHyphens/>
      <w:autoSpaceDN w:val="0"/>
      <w:spacing w:line="240" w:lineRule="atLeast"/>
      <w:ind w:left="709" w:right="-51"/>
      <w:jc w:val="both"/>
      <w:textAlignment w:val="baseline"/>
    </w:pPr>
    <w:rPr>
      <w:szCs w:val="20"/>
    </w:rPr>
  </w:style>
  <w:style w:type="paragraph" w:customStyle="1" w:styleId="StlusCmsor116ptAlhzs">
    <w:name w:val="Stílus Címsor 1 + 16 pt Aláhúzás"/>
    <w:basedOn w:val="Cmsor1"/>
    <w:uiPriority w:val="99"/>
    <w:rsid w:val="00B56E28"/>
    <w:pPr>
      <w:tabs>
        <w:tab w:val="left" w:pos="567"/>
      </w:tabs>
      <w:suppressAutoHyphens/>
      <w:autoSpaceDN w:val="0"/>
      <w:spacing w:before="240" w:after="60"/>
      <w:ind w:left="567" w:hanging="397"/>
      <w:jc w:val="both"/>
      <w:textAlignment w:val="baseline"/>
    </w:pPr>
    <w:rPr>
      <w:rFonts w:ascii="Courier" w:hAnsi="Courier"/>
      <w:bCs/>
      <w:kern w:val="3"/>
      <w:sz w:val="32"/>
      <w:szCs w:val="20"/>
      <w:u w:val="single"/>
    </w:rPr>
  </w:style>
  <w:style w:type="character" w:customStyle="1" w:styleId="StlusCmsor116ptAlhzsChar">
    <w:name w:val="Stílus Címsor 1 + 16 pt Aláhúzás Char"/>
    <w:uiPriority w:val="99"/>
    <w:rsid w:val="00B56E28"/>
    <w:rPr>
      <w:rFonts w:ascii="Courier" w:hAnsi="Courier"/>
      <w:b/>
      <w:kern w:val="3"/>
      <w:sz w:val="32"/>
      <w:u w:val="single"/>
    </w:rPr>
  </w:style>
  <w:style w:type="paragraph" w:styleId="TJ4">
    <w:name w:val="toc 4"/>
    <w:aliases w:val="OkeanTJ4"/>
    <w:basedOn w:val="Norml"/>
    <w:next w:val="Norml"/>
    <w:rsid w:val="00B56E28"/>
    <w:pPr>
      <w:suppressAutoHyphens/>
      <w:autoSpaceDN w:val="0"/>
      <w:ind w:left="720"/>
      <w:textAlignment w:val="baseline"/>
    </w:pPr>
    <w:rPr>
      <w:sz w:val="18"/>
      <w:szCs w:val="20"/>
    </w:rPr>
  </w:style>
  <w:style w:type="paragraph" w:styleId="TJ5">
    <w:name w:val="toc 5"/>
    <w:basedOn w:val="Norml"/>
    <w:next w:val="Norml"/>
    <w:rsid w:val="00B56E28"/>
    <w:pPr>
      <w:suppressAutoHyphens/>
      <w:autoSpaceDN w:val="0"/>
      <w:ind w:left="960"/>
      <w:textAlignment w:val="baseline"/>
    </w:pPr>
    <w:rPr>
      <w:sz w:val="18"/>
      <w:szCs w:val="20"/>
    </w:rPr>
  </w:style>
  <w:style w:type="paragraph" w:styleId="TJ6">
    <w:name w:val="toc 6"/>
    <w:basedOn w:val="Norml"/>
    <w:next w:val="Norml"/>
    <w:rsid w:val="00B56E28"/>
    <w:pPr>
      <w:suppressAutoHyphens/>
      <w:autoSpaceDN w:val="0"/>
      <w:ind w:left="1200"/>
      <w:textAlignment w:val="baseline"/>
    </w:pPr>
    <w:rPr>
      <w:sz w:val="18"/>
      <w:szCs w:val="20"/>
    </w:rPr>
  </w:style>
  <w:style w:type="paragraph" w:styleId="TJ7">
    <w:name w:val="toc 7"/>
    <w:basedOn w:val="Norml"/>
    <w:next w:val="Norml"/>
    <w:rsid w:val="00B56E28"/>
    <w:pPr>
      <w:suppressAutoHyphens/>
      <w:autoSpaceDN w:val="0"/>
      <w:ind w:left="1440"/>
      <w:textAlignment w:val="baseline"/>
    </w:pPr>
    <w:rPr>
      <w:sz w:val="18"/>
      <w:szCs w:val="20"/>
    </w:rPr>
  </w:style>
  <w:style w:type="paragraph" w:styleId="TJ8">
    <w:name w:val="toc 8"/>
    <w:basedOn w:val="Norml"/>
    <w:next w:val="Norml"/>
    <w:rsid w:val="00B56E28"/>
    <w:pPr>
      <w:suppressAutoHyphens/>
      <w:autoSpaceDN w:val="0"/>
      <w:ind w:left="1680"/>
      <w:textAlignment w:val="baseline"/>
    </w:pPr>
    <w:rPr>
      <w:sz w:val="18"/>
      <w:szCs w:val="20"/>
    </w:rPr>
  </w:style>
  <w:style w:type="paragraph" w:styleId="TJ9">
    <w:name w:val="toc 9"/>
    <w:basedOn w:val="Norml"/>
    <w:next w:val="Norml"/>
    <w:rsid w:val="00B56E28"/>
    <w:pPr>
      <w:suppressAutoHyphens/>
      <w:autoSpaceDN w:val="0"/>
      <w:ind w:left="1920"/>
      <w:textAlignment w:val="baseline"/>
    </w:pPr>
    <w:rPr>
      <w:sz w:val="18"/>
      <w:szCs w:val="20"/>
    </w:rPr>
  </w:style>
  <w:style w:type="character" w:styleId="Sorszma">
    <w:name w:val="line number"/>
    <w:basedOn w:val="Bekezdsalapbettpusa"/>
    <w:uiPriority w:val="99"/>
    <w:rsid w:val="00B56E28"/>
    <w:rPr>
      <w:rFonts w:cs="Times New Roman"/>
    </w:rPr>
  </w:style>
  <w:style w:type="paragraph" w:styleId="Lista2">
    <w:name w:val="List 2"/>
    <w:basedOn w:val="Norml"/>
    <w:rsid w:val="00B56E28"/>
    <w:pPr>
      <w:suppressAutoHyphens/>
      <w:autoSpaceDN w:val="0"/>
      <w:ind w:left="566" w:hanging="283"/>
      <w:jc w:val="both"/>
      <w:textAlignment w:val="baseline"/>
    </w:pPr>
    <w:rPr>
      <w:szCs w:val="20"/>
    </w:rPr>
  </w:style>
  <w:style w:type="paragraph" w:styleId="Felsorols">
    <w:name w:val="List Bullet"/>
    <w:basedOn w:val="Norml"/>
    <w:rsid w:val="00B56E28"/>
    <w:pPr>
      <w:suppressAutoHyphens/>
      <w:autoSpaceDN w:val="0"/>
      <w:ind w:left="283" w:hanging="283"/>
      <w:jc w:val="both"/>
      <w:textAlignment w:val="baseline"/>
    </w:pPr>
    <w:rPr>
      <w:szCs w:val="20"/>
    </w:rPr>
  </w:style>
  <w:style w:type="paragraph" w:styleId="Listafolytatsa2">
    <w:name w:val="List Continue 2"/>
    <w:basedOn w:val="Norml"/>
    <w:rsid w:val="00B56E28"/>
    <w:pPr>
      <w:suppressAutoHyphens/>
      <w:autoSpaceDN w:val="0"/>
      <w:spacing w:after="120"/>
      <w:ind w:left="566"/>
      <w:jc w:val="both"/>
      <w:textAlignment w:val="baseline"/>
    </w:pPr>
    <w:rPr>
      <w:szCs w:val="20"/>
    </w:rPr>
  </w:style>
  <w:style w:type="paragraph" w:customStyle="1" w:styleId="2">
    <w:name w:val="2"/>
    <w:basedOn w:val="Norml"/>
    <w:next w:val="Norml"/>
    <w:uiPriority w:val="99"/>
    <w:rsid w:val="00B56E28"/>
    <w:pPr>
      <w:suppressAutoHyphens/>
      <w:autoSpaceDN w:val="0"/>
      <w:textAlignment w:val="baseline"/>
    </w:pPr>
    <w:rPr>
      <w:rFonts w:ascii="H-Times New Roman" w:hAnsi="H-Times New Roman"/>
      <w:b/>
      <w:color w:val="000000"/>
      <w:szCs w:val="20"/>
    </w:rPr>
  </w:style>
  <w:style w:type="paragraph" w:customStyle="1" w:styleId="C">
    <w:name w:val="C"/>
    <w:rsid w:val="00B56E28"/>
    <w:pPr>
      <w:suppressAutoHyphens/>
      <w:autoSpaceDN w:val="0"/>
      <w:spacing w:before="240" w:line="240" w:lineRule="exact"/>
      <w:ind w:left="1440" w:hanging="720"/>
      <w:jc w:val="both"/>
      <w:textAlignment w:val="baseline"/>
    </w:pPr>
    <w:rPr>
      <w:rFonts w:ascii="Times" w:hAnsi="Times"/>
      <w:sz w:val="24"/>
      <w:lang w:val="en-GB"/>
    </w:rPr>
  </w:style>
  <w:style w:type="paragraph" w:customStyle="1" w:styleId="1">
    <w:name w:val="1"/>
    <w:basedOn w:val="Norml"/>
    <w:next w:val="Norml"/>
    <w:uiPriority w:val="99"/>
    <w:rsid w:val="00B56E28"/>
    <w:pPr>
      <w:suppressAutoHyphens/>
      <w:autoSpaceDN w:val="0"/>
      <w:textAlignment w:val="baseline"/>
    </w:pPr>
    <w:rPr>
      <w:rFonts w:ascii="H-Times New Roman" w:hAnsi="H-Times New Roman"/>
      <w:b/>
      <w:color w:val="000000"/>
      <w:szCs w:val="20"/>
    </w:rPr>
  </w:style>
  <w:style w:type="paragraph" w:customStyle="1" w:styleId="A">
    <w:name w:val="A"/>
    <w:uiPriority w:val="99"/>
    <w:rsid w:val="00B56E28"/>
    <w:pPr>
      <w:keepNext/>
      <w:suppressAutoHyphens/>
      <w:autoSpaceDN w:val="0"/>
      <w:spacing w:before="240" w:line="240" w:lineRule="exact"/>
      <w:ind w:left="720" w:hanging="720"/>
      <w:jc w:val="both"/>
      <w:textAlignment w:val="baseline"/>
    </w:pPr>
    <w:rPr>
      <w:rFonts w:ascii="Times" w:hAnsi="Times"/>
      <w:sz w:val="24"/>
      <w:lang w:val="en-GB"/>
    </w:rPr>
  </w:style>
  <w:style w:type="paragraph" w:customStyle="1" w:styleId="Szvegtrzsbehzssal31">
    <w:name w:val="Szövegtörzs behúzással 31"/>
    <w:basedOn w:val="Norml"/>
    <w:rsid w:val="00B56E28"/>
    <w:pPr>
      <w:suppressAutoHyphens/>
      <w:autoSpaceDN w:val="0"/>
      <w:spacing w:before="120"/>
      <w:ind w:left="1418" w:hanging="709"/>
      <w:jc w:val="both"/>
      <w:textAlignment w:val="baseline"/>
    </w:pPr>
    <w:rPr>
      <w:rFonts w:ascii="Goudy Old Style ATT" w:hAnsi="Goudy Old Style ATT"/>
      <w:szCs w:val="20"/>
    </w:rPr>
  </w:style>
  <w:style w:type="paragraph" w:styleId="Csakszveg">
    <w:name w:val="Plain Text"/>
    <w:basedOn w:val="Norml"/>
    <w:link w:val="CsakszvegChar1"/>
    <w:uiPriority w:val="99"/>
    <w:rsid w:val="00B56E28"/>
    <w:pPr>
      <w:suppressAutoHyphens/>
      <w:autoSpaceDN w:val="0"/>
      <w:textAlignment w:val="baseline"/>
    </w:pPr>
    <w:rPr>
      <w:rFonts w:ascii="Courier New" w:hAnsi="Courier New"/>
      <w:sz w:val="20"/>
      <w:szCs w:val="20"/>
    </w:rPr>
  </w:style>
  <w:style w:type="character" w:customStyle="1" w:styleId="CsakszvegChar">
    <w:name w:val="Csak szöveg Char"/>
    <w:basedOn w:val="Bekezdsalapbettpusa"/>
    <w:uiPriority w:val="99"/>
    <w:rsid w:val="00B56E28"/>
    <w:rPr>
      <w:rFonts w:ascii="Consolas" w:hAnsi="Consolas" w:cs="Consolas"/>
      <w:sz w:val="21"/>
      <w:szCs w:val="21"/>
    </w:rPr>
  </w:style>
  <w:style w:type="character" w:customStyle="1" w:styleId="CsakszvegChar1">
    <w:name w:val="Csak szöveg Char1"/>
    <w:basedOn w:val="Bekezdsalapbettpusa"/>
    <w:link w:val="Csakszveg"/>
    <w:uiPriority w:val="99"/>
    <w:locked/>
    <w:rsid w:val="00B56E28"/>
    <w:rPr>
      <w:rFonts w:ascii="Courier New" w:hAnsi="Courier New"/>
    </w:rPr>
  </w:style>
  <w:style w:type="character" w:customStyle="1" w:styleId="DokumentumtrkpChar1">
    <w:name w:val="Dokumentumtérkép Char1"/>
    <w:basedOn w:val="Bekezdsalapbettpusa"/>
    <w:uiPriority w:val="99"/>
    <w:locked/>
    <w:rsid w:val="00B56E28"/>
    <w:rPr>
      <w:rFonts w:ascii="Tahoma" w:hAnsi="Tahoma"/>
      <w:sz w:val="24"/>
      <w:shd w:val="clear" w:color="auto" w:fill="000080"/>
    </w:rPr>
  </w:style>
  <w:style w:type="character" w:customStyle="1" w:styleId="Szvegtrzsbehzssal3Char1">
    <w:name w:val="Szövegtörzs behúzással 3 Char1"/>
    <w:basedOn w:val="Bekezdsalapbettpusa"/>
    <w:uiPriority w:val="99"/>
    <w:locked/>
    <w:rsid w:val="00B56E28"/>
    <w:rPr>
      <w:sz w:val="24"/>
    </w:rPr>
  </w:style>
  <w:style w:type="paragraph" w:customStyle="1" w:styleId="Stlus5">
    <w:name w:val="Stílus5"/>
    <w:basedOn w:val="Norml"/>
    <w:uiPriority w:val="99"/>
    <w:rsid w:val="00B56E28"/>
    <w:pPr>
      <w:suppressAutoHyphens/>
      <w:autoSpaceDN w:val="0"/>
      <w:spacing w:line="240" w:lineRule="exact"/>
      <w:ind w:left="1021" w:right="284"/>
      <w:jc w:val="both"/>
      <w:textAlignment w:val="baseline"/>
    </w:pPr>
    <w:rPr>
      <w:szCs w:val="20"/>
    </w:rPr>
  </w:style>
  <w:style w:type="paragraph" w:styleId="Kpalrs">
    <w:name w:val="caption"/>
    <w:aliases w:val="Figure 1"/>
    <w:basedOn w:val="Norml"/>
    <w:next w:val="Norml"/>
    <w:uiPriority w:val="35"/>
    <w:qFormat/>
    <w:rsid w:val="00B56E28"/>
    <w:pPr>
      <w:numPr>
        <w:numId w:val="30"/>
      </w:numPr>
      <w:suppressAutoHyphens/>
      <w:autoSpaceDN w:val="0"/>
      <w:spacing w:before="240" w:line="240" w:lineRule="exact"/>
      <w:ind w:right="284"/>
      <w:jc w:val="both"/>
      <w:textAlignment w:val="baseline"/>
    </w:pPr>
    <w:rPr>
      <w:b/>
      <w:szCs w:val="20"/>
    </w:rPr>
  </w:style>
  <w:style w:type="paragraph" w:styleId="Alcm">
    <w:name w:val="Subtitle"/>
    <w:basedOn w:val="Norml"/>
    <w:link w:val="AlcmChar1"/>
    <w:uiPriority w:val="11"/>
    <w:qFormat/>
    <w:rsid w:val="00B56E28"/>
    <w:pPr>
      <w:widowControl w:val="0"/>
      <w:suppressAutoHyphens/>
      <w:autoSpaceDN w:val="0"/>
      <w:ind w:left="284" w:right="454"/>
      <w:jc w:val="center"/>
      <w:textAlignment w:val="baseline"/>
    </w:pPr>
    <w:rPr>
      <w:b/>
      <w:szCs w:val="20"/>
    </w:rPr>
  </w:style>
  <w:style w:type="character" w:customStyle="1" w:styleId="AlcmChar">
    <w:name w:val="Alcím Char"/>
    <w:basedOn w:val="Bekezdsalapbettpusa"/>
    <w:uiPriority w:val="11"/>
    <w:rsid w:val="00B56E28"/>
    <w:rPr>
      <w:rFonts w:asciiTheme="majorHAnsi" w:eastAsiaTheme="majorEastAsia" w:hAnsiTheme="majorHAnsi" w:cstheme="majorBidi"/>
      <w:i/>
      <w:iCs/>
      <w:color w:val="4F81BD" w:themeColor="accent1"/>
      <w:spacing w:val="15"/>
      <w:sz w:val="24"/>
      <w:szCs w:val="24"/>
    </w:rPr>
  </w:style>
  <w:style w:type="character" w:customStyle="1" w:styleId="AlcmChar1">
    <w:name w:val="Alcím Char1"/>
    <w:basedOn w:val="Bekezdsalapbettpusa"/>
    <w:link w:val="Alcm"/>
    <w:uiPriority w:val="99"/>
    <w:locked/>
    <w:rsid w:val="00B56E28"/>
    <w:rPr>
      <w:b/>
      <w:sz w:val="24"/>
    </w:rPr>
  </w:style>
  <w:style w:type="paragraph" w:customStyle="1" w:styleId="Section">
    <w:name w:val="Section"/>
    <w:basedOn w:val="Volume"/>
    <w:rsid w:val="00B56E28"/>
    <w:pPr>
      <w:spacing w:before="0"/>
    </w:pPr>
    <w:rPr>
      <w:sz w:val="32"/>
    </w:rPr>
  </w:style>
  <w:style w:type="paragraph" w:customStyle="1" w:styleId="Volume">
    <w:name w:val="Volume"/>
    <w:basedOn w:val="text"/>
    <w:next w:val="Section"/>
    <w:uiPriority w:val="99"/>
    <w:rsid w:val="00B56E28"/>
    <w:pPr>
      <w:pageBreakBefore/>
      <w:suppressAutoHyphens/>
      <w:autoSpaceDN w:val="0"/>
      <w:spacing w:before="360" w:line="31680" w:lineRule="auto"/>
      <w:jc w:val="center"/>
      <w:textAlignment w:val="baseline"/>
    </w:pPr>
    <w:rPr>
      <w:b/>
      <w:snapToGrid/>
      <w:sz w:val="36"/>
    </w:rPr>
  </w:style>
  <w:style w:type="paragraph" w:customStyle="1" w:styleId="D">
    <w:name w:val="D"/>
    <w:uiPriority w:val="99"/>
    <w:rsid w:val="00B56E28"/>
    <w:pPr>
      <w:suppressAutoHyphens/>
      <w:autoSpaceDN w:val="0"/>
      <w:spacing w:before="240" w:line="240" w:lineRule="exact"/>
      <w:ind w:left="2160" w:hanging="720"/>
      <w:jc w:val="both"/>
      <w:textAlignment w:val="baseline"/>
    </w:pPr>
    <w:rPr>
      <w:rFonts w:ascii="Tms Rmn" w:hAnsi="Tms Rmn"/>
      <w:sz w:val="24"/>
      <w:lang w:val="en-GB"/>
    </w:rPr>
  </w:style>
  <w:style w:type="paragraph" w:customStyle="1" w:styleId="Stlus3">
    <w:name w:val="Stílus3"/>
    <w:basedOn w:val="Norml"/>
    <w:uiPriority w:val="99"/>
    <w:rsid w:val="00B56E28"/>
    <w:pPr>
      <w:suppressAutoHyphens/>
      <w:autoSpaceDN w:val="0"/>
      <w:spacing w:line="240" w:lineRule="exact"/>
      <w:ind w:left="2154" w:right="284" w:hanging="680"/>
      <w:jc w:val="both"/>
      <w:textAlignment w:val="baseline"/>
    </w:pPr>
    <w:rPr>
      <w:szCs w:val="20"/>
    </w:rPr>
  </w:style>
  <w:style w:type="paragraph" w:customStyle="1" w:styleId="rsz">
    <w:name w:val="rész"/>
    <w:basedOn w:val="Norml"/>
    <w:rsid w:val="00B56E28"/>
    <w:pPr>
      <w:keepNext/>
      <w:tabs>
        <w:tab w:val="left" w:pos="0"/>
      </w:tabs>
      <w:suppressAutoHyphens/>
      <w:autoSpaceDN w:val="0"/>
      <w:spacing w:before="360" w:after="360"/>
      <w:jc w:val="center"/>
      <w:textAlignment w:val="baseline"/>
    </w:pPr>
    <w:rPr>
      <w:rFonts w:ascii="Arial" w:hAnsi="Arial"/>
      <w:szCs w:val="20"/>
    </w:rPr>
  </w:style>
  <w:style w:type="paragraph" w:customStyle="1" w:styleId="tblcm">
    <w:name w:val="táblcím"/>
    <w:basedOn w:val="Norml"/>
    <w:rsid w:val="00B56E28"/>
    <w:pPr>
      <w:suppressAutoHyphens/>
      <w:autoSpaceDN w:val="0"/>
      <w:jc w:val="center"/>
      <w:textAlignment w:val="baseline"/>
    </w:pPr>
    <w:rPr>
      <w:b/>
      <w:szCs w:val="20"/>
    </w:rPr>
  </w:style>
  <w:style w:type="paragraph" w:customStyle="1" w:styleId="TC1">
    <w:name w:val="TC_1"/>
    <w:basedOn w:val="Norml"/>
    <w:next w:val="Norml"/>
    <w:rsid w:val="00B56E28"/>
    <w:pPr>
      <w:suppressAutoHyphens/>
      <w:autoSpaceDN w:val="0"/>
      <w:jc w:val="center"/>
      <w:textAlignment w:val="baseline"/>
    </w:pPr>
    <w:rPr>
      <w:rFonts w:ascii="Arial" w:hAnsi="Arial"/>
      <w:b/>
      <w:caps/>
      <w:sz w:val="28"/>
      <w:szCs w:val="20"/>
      <w:lang w:val="en-US"/>
    </w:rPr>
  </w:style>
  <w:style w:type="paragraph" w:customStyle="1" w:styleId="indent1">
    <w:name w:val="indent1"/>
    <w:basedOn w:val="Norml"/>
    <w:uiPriority w:val="99"/>
    <w:rsid w:val="00B56E28"/>
    <w:pPr>
      <w:suppressAutoHyphens/>
      <w:autoSpaceDN w:val="0"/>
      <w:ind w:left="1418" w:hanging="709"/>
      <w:jc w:val="both"/>
      <w:textAlignment w:val="baseline"/>
    </w:pPr>
    <w:rPr>
      <w:rFonts w:ascii="H-Times New Roman" w:hAnsi="H-Times New Roman"/>
      <w:szCs w:val="20"/>
      <w:lang w:val="en-US"/>
    </w:rPr>
  </w:style>
  <w:style w:type="paragraph" w:styleId="Vgjegyzetszvege">
    <w:name w:val="endnote text"/>
    <w:basedOn w:val="Norml"/>
    <w:link w:val="VgjegyzetszvegeChar1"/>
    <w:rsid w:val="00B56E28"/>
    <w:pPr>
      <w:suppressAutoHyphens/>
      <w:autoSpaceDN w:val="0"/>
      <w:jc w:val="both"/>
      <w:textAlignment w:val="baseline"/>
    </w:pPr>
    <w:rPr>
      <w:sz w:val="20"/>
      <w:szCs w:val="20"/>
    </w:rPr>
  </w:style>
  <w:style w:type="character" w:customStyle="1" w:styleId="VgjegyzetszvegeChar">
    <w:name w:val="Végjegyzet szövege Char"/>
    <w:basedOn w:val="Bekezdsalapbettpusa"/>
    <w:rsid w:val="00B56E28"/>
  </w:style>
  <w:style w:type="character" w:customStyle="1" w:styleId="VgjegyzetszvegeChar1">
    <w:name w:val="Végjegyzet szövege Char1"/>
    <w:basedOn w:val="Bekezdsalapbettpusa"/>
    <w:link w:val="Vgjegyzetszvege"/>
    <w:locked/>
    <w:rsid w:val="00B56E28"/>
  </w:style>
  <w:style w:type="character" w:styleId="Vgjegyzet-hivatkozs">
    <w:name w:val="endnote reference"/>
    <w:basedOn w:val="Bekezdsalapbettpusa"/>
    <w:rsid w:val="00B56E28"/>
    <w:rPr>
      <w:rFonts w:cs="Times New Roman"/>
      <w:position w:val="0"/>
      <w:vertAlign w:val="superscript"/>
    </w:rPr>
  </w:style>
  <w:style w:type="character" w:customStyle="1" w:styleId="okeanujnormlChar1">
    <w:name w:val="okean_uj_normál Char1"/>
    <w:uiPriority w:val="99"/>
    <w:rsid w:val="00B56E28"/>
    <w:rPr>
      <w:rFonts w:ascii="Courier" w:hAnsi="Courier"/>
      <w:sz w:val="24"/>
    </w:rPr>
  </w:style>
  <w:style w:type="paragraph" w:customStyle="1" w:styleId="CharCharCharCharCharCharChar1CharCharCharCharCharCharCharCharChar">
    <w:name w:val="Char Char Char Char Char Char Char1 Char Char Char Char Char Char Char Char Char"/>
    <w:basedOn w:val="Norml"/>
    <w:uiPriority w:val="99"/>
    <w:rsid w:val="00B56E28"/>
    <w:pPr>
      <w:suppressAutoHyphens/>
      <w:autoSpaceDN w:val="0"/>
      <w:spacing w:before="120" w:after="120"/>
      <w:textAlignment w:val="baseline"/>
    </w:pPr>
    <w:rPr>
      <w:b/>
      <w:iCs/>
      <w:spacing w:val="-5"/>
      <w:lang w:val="en-US" w:eastAsia="en-US"/>
    </w:rPr>
  </w:style>
  <w:style w:type="paragraph" w:customStyle="1" w:styleId="okeanujfuggelek">
    <w:name w:val="okean_uj_fuggelek"/>
    <w:basedOn w:val="Felsorols"/>
    <w:rsid w:val="00B56E28"/>
    <w:pPr>
      <w:numPr>
        <w:numId w:val="31"/>
      </w:numPr>
      <w:spacing w:before="120" w:line="280" w:lineRule="exact"/>
    </w:pPr>
    <w:rPr>
      <w:rFonts w:ascii="Arial" w:hAnsi="Arial" w:cs="Arial"/>
      <w:bCs/>
      <w:sz w:val="22"/>
      <w:szCs w:val="22"/>
    </w:rPr>
  </w:style>
  <w:style w:type="paragraph" w:customStyle="1" w:styleId="CharCharCharCharCharCharCharChar1CharCharCharCharCharCharCharCharChar">
    <w:name w:val="Char Char Char Char Char Char Char Char1 Char Char Char Char Char Char Char Char Char"/>
    <w:basedOn w:val="Norml"/>
    <w:uiPriority w:val="99"/>
    <w:rsid w:val="00B56E28"/>
    <w:pPr>
      <w:suppressAutoHyphens/>
      <w:autoSpaceDN w:val="0"/>
      <w:spacing w:before="120" w:after="120"/>
      <w:textAlignment w:val="baseline"/>
    </w:pPr>
    <w:rPr>
      <w:b/>
      <w:iCs/>
      <w:spacing w:val="-5"/>
      <w:lang w:val="en-US" w:eastAsia="en-US"/>
    </w:rPr>
  </w:style>
  <w:style w:type="paragraph" w:customStyle="1" w:styleId="Okeanfelsorolas">
    <w:name w:val="Okean_felsorolas"/>
    <w:basedOn w:val="Norml"/>
    <w:uiPriority w:val="99"/>
    <w:rsid w:val="00B56E28"/>
    <w:pPr>
      <w:numPr>
        <w:numId w:val="32"/>
      </w:numPr>
      <w:suppressAutoHyphens/>
      <w:autoSpaceDN w:val="0"/>
      <w:spacing w:before="120" w:line="280" w:lineRule="exact"/>
      <w:jc w:val="both"/>
      <w:textAlignment w:val="baseline"/>
    </w:pPr>
    <w:rPr>
      <w:rFonts w:ascii="Arial" w:hAnsi="Arial"/>
      <w:sz w:val="22"/>
    </w:rPr>
  </w:style>
  <w:style w:type="paragraph" w:styleId="Szmozottlista4">
    <w:name w:val="List Number 4"/>
    <w:basedOn w:val="Norml"/>
    <w:uiPriority w:val="99"/>
    <w:rsid w:val="00B56E28"/>
    <w:pPr>
      <w:numPr>
        <w:numId w:val="33"/>
      </w:numPr>
      <w:suppressAutoHyphens/>
      <w:autoSpaceDN w:val="0"/>
      <w:spacing w:before="120" w:line="360" w:lineRule="exact"/>
      <w:jc w:val="both"/>
      <w:textAlignment w:val="baseline"/>
    </w:pPr>
    <w:rPr>
      <w:rFonts w:ascii="Arial" w:hAnsi="Arial"/>
      <w:sz w:val="22"/>
    </w:rPr>
  </w:style>
  <w:style w:type="paragraph" w:styleId="Szmozottlista2">
    <w:name w:val="List Number 2"/>
    <w:basedOn w:val="Szmozottlista"/>
    <w:uiPriority w:val="99"/>
    <w:rsid w:val="00B56E28"/>
    <w:pPr>
      <w:numPr>
        <w:numId w:val="34"/>
      </w:numPr>
      <w:spacing w:before="120"/>
    </w:pPr>
    <w:rPr>
      <w:rFonts w:ascii="Arial" w:hAnsi="Arial" w:cs="Arial"/>
      <w:spacing w:val="-5"/>
      <w:sz w:val="22"/>
      <w:szCs w:val="22"/>
      <w:lang w:eastAsia="en-US"/>
    </w:rPr>
  </w:style>
  <w:style w:type="paragraph" w:styleId="Szmozottlista">
    <w:name w:val="List Number"/>
    <w:basedOn w:val="Norml"/>
    <w:rsid w:val="00B56E28"/>
    <w:pPr>
      <w:numPr>
        <w:numId w:val="35"/>
      </w:numPr>
      <w:suppressAutoHyphens/>
      <w:autoSpaceDN w:val="0"/>
      <w:jc w:val="both"/>
      <w:textAlignment w:val="baseline"/>
    </w:pPr>
    <w:rPr>
      <w:szCs w:val="20"/>
    </w:rPr>
  </w:style>
  <w:style w:type="paragraph" w:customStyle="1" w:styleId="Okeanlevel5">
    <w:name w:val="Okean_level_5"/>
    <w:basedOn w:val="Norml"/>
    <w:autoRedefine/>
    <w:rsid w:val="00B56E28"/>
    <w:pPr>
      <w:suppressAutoHyphens/>
      <w:autoSpaceDN w:val="0"/>
      <w:spacing w:after="160" w:line="240" w:lineRule="exact"/>
      <w:textAlignment w:val="baseline"/>
    </w:pPr>
    <w:rPr>
      <w:rFonts w:ascii="Verdana" w:hAnsi="Verdana"/>
      <w:sz w:val="20"/>
      <w:szCs w:val="20"/>
      <w:lang w:val="en-US" w:eastAsia="en-US"/>
    </w:rPr>
  </w:style>
  <w:style w:type="character" w:customStyle="1" w:styleId="il">
    <w:name w:val="il"/>
    <w:basedOn w:val="Bekezdsalapbettpusa"/>
    <w:uiPriority w:val="99"/>
    <w:rsid w:val="00B56E28"/>
    <w:rPr>
      <w:rFonts w:cs="Times New Roman"/>
    </w:rPr>
  </w:style>
  <w:style w:type="paragraph" w:customStyle="1" w:styleId="CharCharCharCharCharCharCharCharCharCharCharCharCharCharCharCharChar">
    <w:name w:val="Char Char Char Char Char Char Char Char Char Char Char Char Char Char Char Char Char"/>
    <w:basedOn w:val="Norml"/>
    <w:uiPriority w:val="99"/>
    <w:rsid w:val="00B56E28"/>
    <w:pPr>
      <w:suppressAutoHyphens/>
      <w:autoSpaceDN w:val="0"/>
      <w:spacing w:after="160" w:line="240" w:lineRule="exact"/>
      <w:textAlignment w:val="baseline"/>
    </w:pPr>
    <w:rPr>
      <w:rFonts w:ascii="Verdana" w:hAnsi="Verdana"/>
      <w:sz w:val="20"/>
      <w:szCs w:val="20"/>
      <w:lang w:val="en-US" w:eastAsia="en-US"/>
    </w:rPr>
  </w:style>
  <w:style w:type="paragraph" w:styleId="Normlbehzs">
    <w:name w:val="Normal Indent"/>
    <w:basedOn w:val="Norml"/>
    <w:rsid w:val="00B56E2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autoSpaceDN w:val="0"/>
      <w:spacing w:before="240"/>
      <w:jc w:val="both"/>
      <w:textAlignment w:val="baseline"/>
    </w:pPr>
    <w:rPr>
      <w:rFonts w:ascii="Arial" w:hAnsi="Arial" w:cs="Arial"/>
      <w:sz w:val="20"/>
      <w:szCs w:val="20"/>
      <w:lang w:val="en-GB"/>
    </w:rPr>
  </w:style>
  <w:style w:type="paragraph" w:customStyle="1" w:styleId="okeanmagyarazatchar">
    <w:name w:val="okeanmagyarazatchar"/>
    <w:basedOn w:val="Norml"/>
    <w:uiPriority w:val="99"/>
    <w:rsid w:val="00B56E28"/>
    <w:pPr>
      <w:keepNext/>
      <w:shd w:val="clear" w:color="auto" w:fill="FFFFFF"/>
      <w:suppressAutoHyphens/>
      <w:autoSpaceDN w:val="0"/>
      <w:spacing w:before="60" w:after="240" w:line="280" w:lineRule="atLeast"/>
      <w:ind w:left="284"/>
      <w:jc w:val="both"/>
      <w:textAlignment w:val="baseline"/>
    </w:pPr>
    <w:rPr>
      <w:rFonts w:ascii="Arial" w:hAnsi="Arial" w:cs="Arial"/>
      <w:sz w:val="20"/>
      <w:szCs w:val="20"/>
    </w:rPr>
  </w:style>
  <w:style w:type="paragraph" w:customStyle="1" w:styleId="Char1CharCharCharCharCharCharCharCharChar1CharCharCharCharCharCharCharCharCharCharCharCharCharCharCharCharCharChar">
    <w:name w:val="Char1 Char Char Char Char Char Char Char Char Char1 Char Char Char Char Char Char Char Char Char Char Char Char Char Char Char Char Char Char"/>
    <w:basedOn w:val="Norml"/>
    <w:uiPriority w:val="99"/>
    <w:rsid w:val="00B56E28"/>
    <w:pPr>
      <w:suppressAutoHyphens/>
      <w:autoSpaceDN w:val="0"/>
      <w:spacing w:after="160" w:line="240" w:lineRule="exact"/>
      <w:textAlignment w:val="baseline"/>
    </w:pPr>
    <w:rPr>
      <w:rFonts w:ascii="Tahoma" w:hAnsi="Tahoma"/>
      <w:sz w:val="20"/>
      <w:szCs w:val="20"/>
      <w:lang w:val="en-US" w:eastAsia="en-US"/>
    </w:rPr>
  </w:style>
  <w:style w:type="character" w:customStyle="1" w:styleId="highlight1">
    <w:name w:val="highlight1"/>
    <w:uiPriority w:val="99"/>
    <w:rsid w:val="00B56E28"/>
    <w:rPr>
      <w:shd w:val="clear" w:color="auto" w:fill="FFFF00"/>
    </w:rPr>
  </w:style>
  <w:style w:type="paragraph" w:customStyle="1" w:styleId="G">
    <w:name w:val="G"/>
    <w:uiPriority w:val="99"/>
    <w:rsid w:val="00B56E28"/>
    <w:pPr>
      <w:keepNext/>
      <w:tabs>
        <w:tab w:val="left" w:pos="720"/>
      </w:tabs>
      <w:suppressAutoHyphens/>
      <w:autoSpaceDN w:val="0"/>
      <w:spacing w:before="240" w:line="240" w:lineRule="exact"/>
      <w:ind w:left="1440" w:hanging="1440"/>
      <w:jc w:val="both"/>
      <w:textAlignment w:val="baseline"/>
    </w:pPr>
    <w:rPr>
      <w:rFonts w:ascii="Times" w:hAnsi="Times"/>
      <w:sz w:val="24"/>
      <w:lang w:val="en-GB"/>
    </w:rPr>
  </w:style>
  <w:style w:type="paragraph" w:customStyle="1" w:styleId="F">
    <w:name w:val="F"/>
    <w:uiPriority w:val="99"/>
    <w:rsid w:val="00B56E28"/>
    <w:pPr>
      <w:suppressAutoHyphens/>
      <w:autoSpaceDN w:val="0"/>
      <w:spacing w:before="240" w:line="240" w:lineRule="exact"/>
      <w:ind w:left="1440"/>
      <w:jc w:val="both"/>
      <w:textAlignment w:val="baseline"/>
    </w:pPr>
    <w:rPr>
      <w:rFonts w:ascii="Times" w:hAnsi="Times"/>
      <w:sz w:val="24"/>
      <w:lang w:val="en-GB"/>
    </w:rPr>
  </w:style>
  <w:style w:type="paragraph" w:customStyle="1" w:styleId="Style17">
    <w:name w:val="Style17"/>
    <w:rsid w:val="00B56E28"/>
    <w:pPr>
      <w:suppressAutoHyphens/>
      <w:autoSpaceDN w:val="0"/>
      <w:textAlignment w:val="baseline"/>
    </w:pPr>
    <w:rPr>
      <w:rFonts w:ascii="MS Sans Serif" w:hAnsi="MS Sans Serif"/>
      <w:sz w:val="24"/>
    </w:rPr>
  </w:style>
  <w:style w:type="paragraph" w:customStyle="1" w:styleId="volume2-nadpis">
    <w:name w:val="volume2-nadpis"/>
    <w:basedOn w:val="oddl-nadpis"/>
    <w:rsid w:val="00B56E28"/>
    <w:pPr>
      <w:widowControl/>
      <w:suppressAutoHyphens/>
      <w:autoSpaceDN w:val="0"/>
      <w:spacing w:line="240" w:lineRule="exact"/>
      <w:textAlignment w:val="baseline"/>
    </w:pPr>
    <w:rPr>
      <w:snapToGrid/>
      <w:lang w:val="en-GB" w:eastAsia="en-US"/>
    </w:rPr>
  </w:style>
  <w:style w:type="paragraph" w:customStyle="1" w:styleId="Text1">
    <w:name w:val="Text 1"/>
    <w:basedOn w:val="text"/>
    <w:rsid w:val="00B56E28"/>
    <w:pPr>
      <w:widowControl/>
      <w:suppressAutoHyphens/>
      <w:autoSpaceDN w:val="0"/>
      <w:spacing w:line="240" w:lineRule="exact"/>
      <w:ind w:left="567"/>
      <w:textAlignment w:val="baseline"/>
    </w:pPr>
    <w:rPr>
      <w:rFonts w:ascii="Arial" w:hAnsi="Arial"/>
      <w:snapToGrid/>
      <w:lang w:val="en-GB"/>
    </w:rPr>
  </w:style>
  <w:style w:type="character" w:customStyle="1" w:styleId="E-mailStlus154">
    <w:name w:val="E-mailStílus154"/>
    <w:basedOn w:val="Bekezdsalapbettpusa"/>
    <w:uiPriority w:val="99"/>
    <w:rsid w:val="00B56E28"/>
    <w:rPr>
      <w:rFonts w:ascii="Arial" w:hAnsi="Arial" w:cs="Arial"/>
      <w:color w:val="auto"/>
      <w:sz w:val="20"/>
      <w:szCs w:val="20"/>
    </w:rPr>
  </w:style>
  <w:style w:type="paragraph" w:customStyle="1" w:styleId="CharCharChar4Char">
    <w:name w:val="Char Char Char4 Char"/>
    <w:basedOn w:val="Norml"/>
    <w:uiPriority w:val="99"/>
    <w:rsid w:val="00B56E28"/>
    <w:pPr>
      <w:suppressAutoHyphens/>
      <w:autoSpaceDN w:val="0"/>
      <w:spacing w:after="160" w:line="240" w:lineRule="exact"/>
      <w:textAlignment w:val="baseline"/>
    </w:pPr>
    <w:rPr>
      <w:rFonts w:ascii="Verdana" w:hAnsi="Verdana"/>
      <w:sz w:val="20"/>
      <w:szCs w:val="20"/>
      <w:lang w:val="en-US" w:eastAsia="en-US"/>
    </w:rPr>
  </w:style>
  <w:style w:type="paragraph" w:customStyle="1" w:styleId="Megjegyzstrgya1">
    <w:name w:val="Megjegyzés tárgya1"/>
    <w:basedOn w:val="Jegyzetszveg"/>
    <w:next w:val="Jegyzetszveg"/>
    <w:uiPriority w:val="99"/>
    <w:rsid w:val="00B56E28"/>
    <w:pPr>
      <w:suppressAutoHyphens/>
      <w:autoSpaceDN w:val="0"/>
      <w:jc w:val="both"/>
      <w:textAlignment w:val="baseline"/>
    </w:pPr>
    <w:rPr>
      <w:b/>
      <w:bCs/>
    </w:rPr>
  </w:style>
  <w:style w:type="paragraph" w:customStyle="1" w:styleId="Buborkszveg1">
    <w:name w:val="Buborékszöveg1"/>
    <w:basedOn w:val="Norml"/>
    <w:rsid w:val="00B56E28"/>
    <w:pPr>
      <w:suppressAutoHyphens/>
      <w:autoSpaceDN w:val="0"/>
      <w:jc w:val="both"/>
      <w:textAlignment w:val="baseline"/>
    </w:pPr>
    <w:rPr>
      <w:rFonts w:ascii="Tahoma" w:hAnsi="Tahoma" w:cs="Tahoma"/>
      <w:sz w:val="16"/>
      <w:szCs w:val="16"/>
    </w:rPr>
  </w:style>
  <w:style w:type="paragraph" w:customStyle="1" w:styleId="CharCharCharCharCharCharChar1CharCharCharCharCharCharCharCharChar1">
    <w:name w:val="Char Char Char Char Char Char Char1 Char Char Char Char Char Char Char Char Char1"/>
    <w:basedOn w:val="Norml"/>
    <w:uiPriority w:val="99"/>
    <w:rsid w:val="00B56E28"/>
    <w:pPr>
      <w:suppressAutoHyphens/>
      <w:autoSpaceDN w:val="0"/>
      <w:spacing w:before="120" w:after="120"/>
      <w:textAlignment w:val="baseline"/>
    </w:pPr>
    <w:rPr>
      <w:b/>
      <w:iCs/>
      <w:spacing w:val="-5"/>
      <w:lang w:val="en-US" w:eastAsia="en-US"/>
    </w:rPr>
  </w:style>
  <w:style w:type="paragraph" w:customStyle="1" w:styleId="CharCharCharCharCharCharCharChar1CharCharCharCharCharCharCharCharChar1">
    <w:name w:val="Char Char Char Char Char Char Char Char1 Char Char Char Char Char Char Char Char Char1"/>
    <w:basedOn w:val="Norml"/>
    <w:uiPriority w:val="99"/>
    <w:rsid w:val="00B56E28"/>
    <w:pPr>
      <w:suppressAutoHyphens/>
      <w:autoSpaceDN w:val="0"/>
      <w:spacing w:before="120" w:after="120"/>
      <w:textAlignment w:val="baseline"/>
    </w:pPr>
    <w:rPr>
      <w:b/>
      <w:iCs/>
      <w:spacing w:val="-5"/>
      <w:lang w:val="en-US" w:eastAsia="en-US"/>
    </w:rPr>
  </w:style>
  <w:style w:type="paragraph" w:customStyle="1" w:styleId="Char1">
    <w:name w:val="Char1"/>
    <w:basedOn w:val="Norml"/>
    <w:rsid w:val="00B56E28"/>
    <w:pPr>
      <w:suppressAutoHyphens/>
      <w:autoSpaceDN w:val="0"/>
      <w:spacing w:before="120" w:after="120"/>
      <w:textAlignment w:val="baseline"/>
    </w:pPr>
    <w:rPr>
      <w:b/>
      <w:iCs/>
      <w:spacing w:val="-5"/>
      <w:lang w:val="en-US" w:eastAsia="en-US"/>
    </w:rPr>
  </w:style>
  <w:style w:type="paragraph" w:customStyle="1" w:styleId="Stlus">
    <w:name w:val="Stílus"/>
    <w:rsid w:val="00B56E28"/>
    <w:pPr>
      <w:widowControl w:val="0"/>
      <w:suppressAutoHyphens/>
      <w:autoSpaceDE w:val="0"/>
      <w:autoSpaceDN w:val="0"/>
      <w:textAlignment w:val="baseline"/>
    </w:pPr>
    <w:rPr>
      <w:sz w:val="24"/>
      <w:szCs w:val="24"/>
    </w:rPr>
  </w:style>
  <w:style w:type="character" w:customStyle="1" w:styleId="hint">
    <w:name w:val="hint"/>
    <w:basedOn w:val="Bekezdsalapbettpusa"/>
    <w:uiPriority w:val="99"/>
    <w:rsid w:val="00B56E28"/>
    <w:rPr>
      <w:rFonts w:cs="Times New Roman"/>
    </w:rPr>
  </w:style>
  <w:style w:type="character" w:customStyle="1" w:styleId="CharChar">
    <w:name w:val="Char Char"/>
    <w:basedOn w:val="Bekezdsalapbettpusa"/>
    <w:uiPriority w:val="99"/>
    <w:rsid w:val="00B56E28"/>
    <w:rPr>
      <w:rFonts w:cs="Times New Roman"/>
      <w:sz w:val="24"/>
      <w:lang w:val="hu-HU" w:eastAsia="hu-HU" w:bidi="ar-SA"/>
    </w:rPr>
  </w:style>
  <w:style w:type="character" w:customStyle="1" w:styleId="apple-style-span">
    <w:name w:val="apple-style-span"/>
    <w:basedOn w:val="Bekezdsalapbettpusa"/>
    <w:rsid w:val="00B56E28"/>
    <w:rPr>
      <w:rFonts w:cs="Times New Roman"/>
    </w:rPr>
  </w:style>
  <w:style w:type="paragraph" w:customStyle="1" w:styleId="NormlWeb2">
    <w:name w:val="Normál (Web)2"/>
    <w:aliases w:val="Normál (Web) Char Char Char,Normál (Web) Char Char,Normál (Web) Char Char Char Char Char Char Char Char Char Char Char Char Char Char Char Char Char"/>
    <w:basedOn w:val="Norml"/>
    <w:uiPriority w:val="99"/>
    <w:rsid w:val="00B56E28"/>
    <w:pPr>
      <w:suppressAutoHyphens/>
      <w:autoSpaceDN w:val="0"/>
      <w:spacing w:before="100" w:after="100"/>
      <w:textAlignment w:val="baseline"/>
    </w:pPr>
    <w:rPr>
      <w:color w:val="000000"/>
    </w:rPr>
  </w:style>
  <w:style w:type="paragraph" w:customStyle="1" w:styleId="Szvegtrzsbehzssal32">
    <w:name w:val="Szövegtörzs behúzással 32"/>
    <w:basedOn w:val="Norml"/>
    <w:rsid w:val="00B56E28"/>
    <w:pPr>
      <w:suppressAutoHyphens/>
      <w:autoSpaceDN w:val="0"/>
      <w:ind w:firstLine="4111"/>
      <w:jc w:val="both"/>
      <w:textAlignment w:val="baseline"/>
    </w:pPr>
    <w:rPr>
      <w:sz w:val="20"/>
      <w:lang w:eastAsia="ar-SA"/>
    </w:rPr>
  </w:style>
  <w:style w:type="paragraph" w:customStyle="1" w:styleId="A2">
    <w:name w:val="A2"/>
    <w:uiPriority w:val="99"/>
    <w:rsid w:val="00B56E28"/>
    <w:pPr>
      <w:suppressAutoHyphens/>
      <w:autoSpaceDN w:val="0"/>
      <w:ind w:left="567" w:hanging="284"/>
      <w:jc w:val="both"/>
      <w:textAlignment w:val="baseline"/>
    </w:pPr>
    <w:rPr>
      <w:rFonts w:ascii="HTimes" w:hAnsi="HTimes" w:cs="HTimes"/>
      <w:sz w:val="24"/>
      <w:szCs w:val="24"/>
      <w:lang w:val="en-US"/>
    </w:rPr>
  </w:style>
  <w:style w:type="character" w:customStyle="1" w:styleId="CmChar3">
    <w:name w:val="Cím Char3"/>
    <w:aliases w:val="Cím Char Char1 Char1"/>
    <w:rsid w:val="00B56E28"/>
    <w:rPr>
      <w:rFonts w:ascii="Frutiger Linotype" w:hAnsi="Frutiger Linotype"/>
      <w:b/>
      <w:lang w:val="hu-HU" w:eastAsia="hu-HU"/>
    </w:rPr>
  </w:style>
  <w:style w:type="paragraph" w:customStyle="1" w:styleId="Szvegtrzsnormabeh">
    <w:name w:val="Szövegtörzs.normabeh"/>
    <w:basedOn w:val="Norml"/>
    <w:uiPriority w:val="99"/>
    <w:rsid w:val="00B56E28"/>
    <w:pPr>
      <w:suppressAutoHyphens/>
      <w:overflowPunct w:val="0"/>
      <w:autoSpaceDE w:val="0"/>
      <w:autoSpaceDN w:val="0"/>
      <w:spacing w:after="120"/>
      <w:ind w:left="426"/>
      <w:jc w:val="both"/>
      <w:textAlignment w:val="baseline"/>
    </w:pPr>
    <w:rPr>
      <w:sz w:val="22"/>
      <w:szCs w:val="22"/>
    </w:rPr>
  </w:style>
  <w:style w:type="paragraph" w:customStyle="1" w:styleId="WW-Szvegtrzsbehzssal21">
    <w:name w:val="WW-Szövegtörzs behúzással 21"/>
    <w:basedOn w:val="Norml"/>
    <w:uiPriority w:val="99"/>
    <w:rsid w:val="00B56E28"/>
    <w:pPr>
      <w:tabs>
        <w:tab w:val="left" w:pos="1470"/>
      </w:tabs>
      <w:suppressAutoHyphens/>
      <w:autoSpaceDN w:val="0"/>
      <w:spacing w:line="360" w:lineRule="auto"/>
      <w:ind w:left="30"/>
      <w:jc w:val="both"/>
      <w:textAlignment w:val="baseline"/>
    </w:pPr>
    <w:rPr>
      <w:rFonts w:ascii="Arial" w:hAnsi="Arial"/>
      <w:szCs w:val="20"/>
      <w:lang w:eastAsia="ar-SA"/>
    </w:rPr>
  </w:style>
  <w:style w:type="paragraph" w:customStyle="1" w:styleId="Szvegtrzs22">
    <w:name w:val="Szövegtörzs 22"/>
    <w:basedOn w:val="Norml"/>
    <w:rsid w:val="00B56E28"/>
    <w:pPr>
      <w:jc w:val="both"/>
    </w:pPr>
    <w:rPr>
      <w:color w:val="FF00FF"/>
      <w:szCs w:val="20"/>
    </w:rPr>
  </w:style>
  <w:style w:type="numbering" w:customStyle="1" w:styleId="LFO17">
    <w:name w:val="LFO17"/>
    <w:rsid w:val="00B56E28"/>
    <w:pPr>
      <w:numPr>
        <w:numId w:val="31"/>
      </w:numPr>
    </w:pPr>
  </w:style>
  <w:style w:type="numbering" w:customStyle="1" w:styleId="LFO20">
    <w:name w:val="LFO20"/>
    <w:rsid w:val="00B56E28"/>
    <w:pPr>
      <w:numPr>
        <w:numId w:val="33"/>
      </w:numPr>
    </w:pPr>
  </w:style>
  <w:style w:type="numbering" w:customStyle="1" w:styleId="LFO19">
    <w:name w:val="LFO19"/>
    <w:rsid w:val="00B56E28"/>
    <w:pPr>
      <w:numPr>
        <w:numId w:val="32"/>
      </w:numPr>
    </w:pPr>
  </w:style>
  <w:style w:type="numbering" w:customStyle="1" w:styleId="LFO1">
    <w:name w:val="LFO1"/>
    <w:rsid w:val="00B56E28"/>
    <w:pPr>
      <w:numPr>
        <w:numId w:val="28"/>
      </w:numPr>
    </w:pPr>
  </w:style>
  <w:style w:type="numbering" w:customStyle="1" w:styleId="LFO15">
    <w:name w:val="LFO15"/>
    <w:rsid w:val="00B56E28"/>
    <w:pPr>
      <w:numPr>
        <w:numId w:val="30"/>
      </w:numPr>
    </w:pPr>
  </w:style>
  <w:style w:type="numbering" w:customStyle="1" w:styleId="LFO12">
    <w:name w:val="LFO12"/>
    <w:rsid w:val="00B56E28"/>
    <w:pPr>
      <w:numPr>
        <w:numId w:val="29"/>
      </w:numPr>
    </w:pPr>
  </w:style>
  <w:style w:type="numbering" w:customStyle="1" w:styleId="LFO22">
    <w:name w:val="LFO22"/>
    <w:rsid w:val="00B56E28"/>
    <w:pPr>
      <w:numPr>
        <w:numId w:val="35"/>
      </w:numPr>
    </w:pPr>
  </w:style>
  <w:style w:type="numbering" w:customStyle="1" w:styleId="LFO21">
    <w:name w:val="LFO21"/>
    <w:rsid w:val="00B56E28"/>
    <w:pPr>
      <w:numPr>
        <w:numId w:val="34"/>
      </w:numPr>
    </w:pPr>
  </w:style>
  <w:style w:type="paragraph" w:customStyle="1" w:styleId="fejezetcim">
    <w:name w:val="fejezetcim"/>
    <w:basedOn w:val="Norml"/>
    <w:uiPriority w:val="99"/>
    <w:rsid w:val="00B56E28"/>
    <w:pPr>
      <w:tabs>
        <w:tab w:val="left" w:pos="720"/>
      </w:tabs>
      <w:spacing w:before="120" w:after="240"/>
      <w:jc w:val="both"/>
    </w:pPr>
    <w:rPr>
      <w:b/>
      <w:szCs w:val="20"/>
    </w:rPr>
  </w:style>
  <w:style w:type="paragraph" w:customStyle="1" w:styleId="BodyText23">
    <w:name w:val="Body Text 23"/>
    <w:basedOn w:val="Norml"/>
    <w:rsid w:val="00B56E28"/>
    <w:pPr>
      <w:tabs>
        <w:tab w:val="left" w:pos="9072"/>
      </w:tabs>
      <w:jc w:val="both"/>
    </w:pPr>
    <w:rPr>
      <w:sz w:val="26"/>
      <w:szCs w:val="26"/>
    </w:rPr>
  </w:style>
  <w:style w:type="character" w:customStyle="1" w:styleId="DefaultTextChar">
    <w:name w:val="Default Text Char"/>
    <w:basedOn w:val="Bekezdsalapbettpusa"/>
    <w:link w:val="DefaultText"/>
    <w:locked/>
    <w:rsid w:val="00B56E28"/>
    <w:rPr>
      <w:sz w:val="24"/>
      <w:szCs w:val="24"/>
      <w:lang w:val="en-US" w:eastAsia="ar-SA"/>
    </w:rPr>
  </w:style>
  <w:style w:type="paragraph" w:customStyle="1" w:styleId="DefaultText">
    <w:name w:val="Default Text"/>
    <w:basedOn w:val="Norml"/>
    <w:link w:val="DefaultTextChar"/>
    <w:rsid w:val="00B56E28"/>
    <w:pPr>
      <w:widowControl w:val="0"/>
      <w:suppressAutoHyphens/>
    </w:pPr>
    <w:rPr>
      <w:lang w:val="en-US" w:eastAsia="ar-SA"/>
    </w:rPr>
  </w:style>
  <w:style w:type="paragraph" w:customStyle="1" w:styleId="BodyText32">
    <w:name w:val="Body Text 32"/>
    <w:basedOn w:val="Norml"/>
    <w:rsid w:val="00B56E28"/>
    <w:pPr>
      <w:jc w:val="both"/>
    </w:pPr>
    <w:rPr>
      <w:rFonts w:eastAsia="Calibri"/>
      <w:szCs w:val="20"/>
      <w:lang w:val="en-GB"/>
    </w:rPr>
  </w:style>
  <w:style w:type="paragraph" w:customStyle="1" w:styleId="ListParagraph1">
    <w:name w:val="List Paragraph1"/>
    <w:basedOn w:val="Norml"/>
    <w:rsid w:val="00B56E28"/>
    <w:pPr>
      <w:ind w:left="720"/>
    </w:pPr>
  </w:style>
  <w:style w:type="paragraph" w:customStyle="1" w:styleId="Listaszerbekezds5">
    <w:name w:val="Listaszerű bekezdés5"/>
    <w:basedOn w:val="Norml"/>
    <w:uiPriority w:val="99"/>
    <w:rsid w:val="00B56E28"/>
    <w:pPr>
      <w:ind w:left="720"/>
    </w:pPr>
    <w:rPr>
      <w:rFonts w:ascii="Calibri" w:hAnsi="Calibri"/>
      <w:sz w:val="22"/>
      <w:szCs w:val="22"/>
      <w:lang w:eastAsia="en-US"/>
    </w:rPr>
  </w:style>
  <w:style w:type="paragraph" w:customStyle="1" w:styleId="Listaszerbekezds6">
    <w:name w:val="Listaszerű bekezdés6"/>
    <w:basedOn w:val="Norml"/>
    <w:rsid w:val="00B56E28"/>
    <w:pPr>
      <w:ind w:left="720"/>
    </w:pPr>
    <w:rPr>
      <w:rFonts w:ascii="Calibri" w:hAnsi="Calibri"/>
      <w:sz w:val="22"/>
      <w:szCs w:val="22"/>
      <w:lang w:eastAsia="en-US"/>
    </w:rPr>
  </w:style>
  <w:style w:type="paragraph" w:customStyle="1" w:styleId="listaszerbekezds30">
    <w:name w:val="listaszerbekezds3"/>
    <w:basedOn w:val="Norml"/>
    <w:rsid w:val="00B56E28"/>
    <w:pPr>
      <w:ind w:left="720"/>
    </w:pPr>
    <w:rPr>
      <w:rFonts w:ascii="Calibri" w:eastAsiaTheme="minorHAnsi" w:hAnsi="Calibri"/>
      <w:sz w:val="22"/>
      <w:szCs w:val="22"/>
    </w:rPr>
  </w:style>
  <w:style w:type="paragraph" w:customStyle="1" w:styleId="Felsorolasabc">
    <w:name w:val="Felsorolas abc"/>
    <w:basedOn w:val="Norml"/>
    <w:rsid w:val="00B56E28"/>
    <w:pPr>
      <w:numPr>
        <w:ilvl w:val="2"/>
        <w:numId w:val="36"/>
      </w:numPr>
      <w:spacing w:after="240"/>
      <w:jc w:val="both"/>
    </w:pPr>
    <w:rPr>
      <w:rFonts w:ascii="Arial" w:hAnsi="Arial"/>
      <w:sz w:val="20"/>
    </w:rPr>
  </w:style>
  <w:style w:type="paragraph" w:customStyle="1" w:styleId="bek">
    <w:name w:val="bek"/>
    <w:basedOn w:val="Norml"/>
    <w:rsid w:val="00B56E28"/>
    <w:pPr>
      <w:numPr>
        <w:numId w:val="36"/>
      </w:numPr>
      <w:spacing w:after="160"/>
      <w:jc w:val="both"/>
    </w:pPr>
  </w:style>
  <w:style w:type="paragraph" w:customStyle="1" w:styleId="Alaprtelmezett">
    <w:name w:val="Alapértelmezett"/>
    <w:rsid w:val="00B56E28"/>
    <w:pPr>
      <w:tabs>
        <w:tab w:val="left" w:pos="708"/>
      </w:tabs>
      <w:suppressAutoHyphens/>
      <w:spacing w:after="200" w:line="276" w:lineRule="auto"/>
    </w:pPr>
    <w:rPr>
      <w:rFonts w:ascii="Arial" w:eastAsia="Calibri" w:hAnsi="Arial" w:cs="Arial"/>
      <w:bCs/>
      <w:color w:val="000000"/>
      <w:sz w:val="24"/>
      <w:szCs w:val="24"/>
    </w:rPr>
  </w:style>
  <w:style w:type="character" w:customStyle="1" w:styleId="standardChar">
    <w:name w:val="standard Char"/>
    <w:link w:val="standard"/>
    <w:locked/>
    <w:rsid w:val="00B56E28"/>
    <w:rPr>
      <w:rFonts w:ascii="&amp;#39" w:hAnsi="&amp;#39"/>
      <w:sz w:val="24"/>
      <w:szCs w:val="24"/>
    </w:rPr>
  </w:style>
  <w:style w:type="character" w:customStyle="1" w:styleId="skypepnhtextspan">
    <w:name w:val="skype_pnh_text_span"/>
    <w:basedOn w:val="Bekezdsalapbettpusa"/>
    <w:uiPriority w:val="99"/>
    <w:rsid w:val="00B56E28"/>
  </w:style>
  <w:style w:type="character" w:customStyle="1" w:styleId="skypepnhrightspan">
    <w:name w:val="skype_pnh_right_span"/>
    <w:basedOn w:val="Bekezdsalapbettpusa"/>
    <w:rsid w:val="00B56E28"/>
  </w:style>
  <w:style w:type="paragraph" w:customStyle="1" w:styleId="31">
    <w:name w:val="3.1"/>
    <w:basedOn w:val="Norml"/>
    <w:rsid w:val="00B56E28"/>
    <w:pPr>
      <w:numPr>
        <w:numId w:val="37"/>
      </w:numPr>
      <w:tabs>
        <w:tab w:val="left" w:pos="454"/>
      </w:tabs>
      <w:spacing w:before="120" w:line="320" w:lineRule="atLeast"/>
      <w:ind w:left="454" w:hanging="454"/>
      <w:jc w:val="both"/>
    </w:pPr>
    <w:rPr>
      <w:szCs w:val="20"/>
    </w:rPr>
  </w:style>
  <w:style w:type="character" w:customStyle="1" w:styleId="skypepnhtextspan0">
    <w:name w:val="skypepnhtextspan"/>
    <w:basedOn w:val="Bekezdsalapbettpusa"/>
    <w:rsid w:val="00B56E28"/>
  </w:style>
  <w:style w:type="character" w:customStyle="1" w:styleId="skypepnhrightspan0">
    <w:name w:val="skypepnhrightspan"/>
    <w:basedOn w:val="Bekezdsalapbettpusa"/>
    <w:rsid w:val="00B56E28"/>
  </w:style>
  <w:style w:type="paragraph" w:customStyle="1" w:styleId="ft">
    <w:name w:val="ft"/>
    <w:basedOn w:val="Norml"/>
    <w:rsid w:val="00B56E28"/>
    <w:pPr>
      <w:spacing w:before="100" w:beforeAutospacing="1" w:after="100" w:afterAutospacing="1"/>
    </w:pPr>
  </w:style>
  <w:style w:type="character" w:customStyle="1" w:styleId="nutscode">
    <w:name w:val="nutscode"/>
    <w:basedOn w:val="Bekezdsalapbettpusa"/>
    <w:rsid w:val="00B56E28"/>
  </w:style>
  <w:style w:type="character" w:customStyle="1" w:styleId="cpvcode">
    <w:name w:val="cpvcode"/>
    <w:basedOn w:val="Bekezdsalapbettpusa"/>
    <w:rsid w:val="00B56E28"/>
  </w:style>
  <w:style w:type="paragraph" w:customStyle="1" w:styleId="p">
    <w:name w:val="p"/>
    <w:basedOn w:val="Norml"/>
    <w:rsid w:val="00B56E28"/>
    <w:pPr>
      <w:spacing w:before="100" w:beforeAutospacing="1" w:after="100" w:afterAutospacing="1"/>
    </w:pPr>
  </w:style>
  <w:style w:type="character" w:customStyle="1" w:styleId="Dtum2">
    <w:name w:val="Dátum2"/>
    <w:basedOn w:val="Bekezdsalapbettpusa"/>
    <w:rsid w:val="00B56E28"/>
  </w:style>
  <w:style w:type="character" w:customStyle="1" w:styleId="Lbjegyzet-karakterek">
    <w:name w:val="Lábjegyzet-karakterek"/>
    <w:rsid w:val="00B56E28"/>
    <w:rPr>
      <w:vertAlign w:val="superscript"/>
    </w:rPr>
  </w:style>
  <w:style w:type="character" w:customStyle="1" w:styleId="Lbjegyzet-hivatkozs1">
    <w:name w:val="Lábjegyzet-hivatkozás1"/>
    <w:rsid w:val="00B56E28"/>
    <w:rPr>
      <w:vertAlign w:val="superscript"/>
    </w:rPr>
  </w:style>
  <w:style w:type="paragraph" w:customStyle="1" w:styleId="ecxmsonormal">
    <w:name w:val="ecxmsonormal"/>
    <w:basedOn w:val="Norml"/>
    <w:rsid w:val="00B82670"/>
    <w:pPr>
      <w:spacing w:before="100" w:beforeAutospacing="1" w:after="100" w:afterAutospacing="1"/>
    </w:pPr>
    <w:rPr>
      <w:rFonts w:eastAsiaTheme="minorHAnsi"/>
    </w:rPr>
  </w:style>
  <w:style w:type="character" w:customStyle="1" w:styleId="E-mailStlus55">
    <w:name w:val="E-mailStílus55"/>
    <w:uiPriority w:val="99"/>
    <w:semiHidden/>
    <w:rsid w:val="00D95044"/>
    <w:rPr>
      <w:rFonts w:ascii="Arial" w:hAnsi="Arial" w:cs="Arial"/>
      <w:color w:val="auto"/>
      <w:sz w:val="20"/>
      <w:szCs w:val="20"/>
    </w:rPr>
  </w:style>
  <w:style w:type="paragraph" w:styleId="Tartalomjegyzkcmsora">
    <w:name w:val="TOC Heading"/>
    <w:basedOn w:val="Cmsor1"/>
    <w:next w:val="Norml"/>
    <w:uiPriority w:val="39"/>
    <w:qFormat/>
    <w:rsid w:val="00D95044"/>
    <w:pPr>
      <w:keepLines/>
      <w:spacing w:before="480" w:line="276" w:lineRule="auto"/>
      <w:jc w:val="both"/>
      <w:outlineLvl w:val="9"/>
    </w:pPr>
    <w:rPr>
      <w:rFonts w:ascii="Cambria" w:hAnsi="Cambria"/>
      <w:bCs/>
      <w:color w:val="365F91"/>
      <w:sz w:val="28"/>
      <w:szCs w:val="28"/>
      <w:lang w:eastAsia="en-US"/>
    </w:rPr>
  </w:style>
  <w:style w:type="paragraph" w:customStyle="1" w:styleId="EUszov">
    <w:name w:val="EUszov"/>
    <w:basedOn w:val="Norml"/>
    <w:uiPriority w:val="99"/>
    <w:rsid w:val="00D95044"/>
    <w:pPr>
      <w:ind w:firstLine="709"/>
      <w:jc w:val="both"/>
    </w:pPr>
    <w:rPr>
      <w:rFonts w:ascii="Tahoma" w:hAnsi="Tahoma"/>
      <w:sz w:val="20"/>
      <w:szCs w:val="20"/>
    </w:rPr>
  </w:style>
  <w:style w:type="character" w:customStyle="1" w:styleId="E-mailStlus69">
    <w:name w:val="E-mailStílus69"/>
    <w:uiPriority w:val="99"/>
    <w:semiHidden/>
    <w:rsid w:val="00D95044"/>
    <w:rPr>
      <w:rFonts w:ascii="Arial" w:hAnsi="Arial" w:cs="Arial"/>
      <w:color w:val="auto"/>
      <w:sz w:val="20"/>
      <w:szCs w:val="20"/>
    </w:rPr>
  </w:style>
  <w:style w:type="paragraph" w:customStyle="1" w:styleId="Szvegtrzs32">
    <w:name w:val="Szövegtörzs 32"/>
    <w:basedOn w:val="Norml"/>
    <w:rsid w:val="00D95044"/>
    <w:pPr>
      <w:jc w:val="both"/>
    </w:pPr>
    <w:rPr>
      <w:rFonts w:eastAsia="Calibri"/>
      <w:color w:val="FF0000"/>
    </w:rPr>
  </w:style>
  <w:style w:type="paragraph" w:customStyle="1" w:styleId="modszerszoveg">
    <w:name w:val="modszer_szoveg"/>
    <w:basedOn w:val="Norml"/>
    <w:rsid w:val="00D95044"/>
    <w:pPr>
      <w:spacing w:before="240"/>
      <w:ind w:left="720"/>
      <w:jc w:val="both"/>
    </w:pPr>
    <w:rPr>
      <w:rFonts w:ascii="Bookman Old Style" w:hAnsi="Bookman Old Style"/>
      <w:sz w:val="22"/>
      <w:szCs w:val="22"/>
    </w:rPr>
  </w:style>
  <w:style w:type="character" w:customStyle="1" w:styleId="skypepnhcontainer">
    <w:name w:val="skype_pnh_container"/>
    <w:basedOn w:val="Bekezdsalapbettpusa"/>
    <w:rsid w:val="00D95044"/>
  </w:style>
  <w:style w:type="character" w:customStyle="1" w:styleId="skypepnhleftspan">
    <w:name w:val="skype_pnh_left_span"/>
    <w:basedOn w:val="Bekezdsalapbettpusa"/>
    <w:rsid w:val="00D95044"/>
  </w:style>
  <w:style w:type="character" w:customStyle="1" w:styleId="skypepnhdropartspan">
    <w:name w:val="skype_pnh_dropart_span"/>
    <w:basedOn w:val="Bekezdsalapbettpusa"/>
    <w:rsid w:val="00D95044"/>
  </w:style>
  <w:style w:type="character" w:customStyle="1" w:styleId="skypepnhdropartflagspan">
    <w:name w:val="skype_pnh_dropart_flag_span"/>
    <w:basedOn w:val="Bekezdsalapbettpusa"/>
    <w:rsid w:val="00D95044"/>
  </w:style>
  <w:style w:type="character" w:customStyle="1" w:styleId="kiemelt">
    <w:name w:val="kiemelt"/>
    <w:basedOn w:val="Bekezdsalapbettpusa"/>
    <w:rsid w:val="00D95044"/>
  </w:style>
  <w:style w:type="character" w:customStyle="1" w:styleId="Okean8CharChar">
    <w:name w:val="Okean8 Char Char"/>
    <w:rsid w:val="00D95044"/>
    <w:rPr>
      <w:rFonts w:ascii="Arial" w:hAnsi="Arial"/>
      <w:i/>
      <w:lang w:eastAsia="hu-HU" w:bidi="ar-SA"/>
    </w:rPr>
  </w:style>
  <w:style w:type="character" w:customStyle="1" w:styleId="CharChar8">
    <w:name w:val="Char Char8"/>
    <w:rsid w:val="00D95044"/>
    <w:rPr>
      <w:sz w:val="24"/>
      <w:szCs w:val="24"/>
      <w:lang w:eastAsia="hu-HU" w:bidi="ar-SA"/>
    </w:rPr>
  </w:style>
  <w:style w:type="paragraph" w:customStyle="1" w:styleId="font5">
    <w:name w:val="font5"/>
    <w:basedOn w:val="Norml"/>
    <w:rsid w:val="00D95044"/>
    <w:pPr>
      <w:spacing w:before="100" w:beforeAutospacing="1" w:after="100" w:afterAutospacing="1"/>
    </w:pPr>
    <w:rPr>
      <w:rFonts w:ascii="Arial" w:eastAsia="Arial Unicode MS" w:hAnsi="Arial" w:cs="Arial"/>
      <w:sz w:val="20"/>
      <w:szCs w:val="20"/>
    </w:rPr>
  </w:style>
  <w:style w:type="character" w:customStyle="1" w:styleId="WW8Num29z1">
    <w:name w:val="WW8Num29z1"/>
    <w:rsid w:val="00D95044"/>
    <w:rPr>
      <w:rFonts w:ascii="Courier New" w:hAnsi="Courier New"/>
    </w:rPr>
  </w:style>
  <w:style w:type="paragraph" w:customStyle="1" w:styleId="WW-Szvegtrzs2">
    <w:name w:val="WW-Szövegtörzs 2"/>
    <w:basedOn w:val="Norml"/>
    <w:rsid w:val="00D95044"/>
    <w:pPr>
      <w:suppressAutoHyphens/>
      <w:overflowPunct w:val="0"/>
      <w:autoSpaceDE w:val="0"/>
      <w:jc w:val="both"/>
      <w:textAlignment w:val="baseline"/>
    </w:pPr>
    <w:rPr>
      <w:szCs w:val="20"/>
      <w:lang w:eastAsia="ar-SA"/>
    </w:rPr>
  </w:style>
  <w:style w:type="paragraph" w:customStyle="1" w:styleId="WW-Szvegtrzsbehzssal2">
    <w:name w:val="WW-Szövegtörzs behúzással 2"/>
    <w:basedOn w:val="Norml"/>
    <w:rsid w:val="00D95044"/>
    <w:pPr>
      <w:suppressAutoHyphens/>
      <w:overflowPunct w:val="0"/>
      <w:autoSpaceDE w:val="0"/>
      <w:ind w:left="709" w:hanging="709"/>
      <w:jc w:val="both"/>
      <w:textAlignment w:val="baseline"/>
    </w:pPr>
    <w:rPr>
      <w:rFonts w:ascii="H-Times New Roman" w:hAnsi="H-Times New Roman"/>
      <w:color w:val="000000"/>
      <w:szCs w:val="20"/>
      <w:lang w:eastAsia="ar-SA"/>
    </w:rPr>
  </w:style>
  <w:style w:type="paragraph" w:customStyle="1" w:styleId="cmsor10">
    <w:name w:val="címsor 1"/>
    <w:basedOn w:val="Norml"/>
    <w:rsid w:val="00D95044"/>
    <w:pPr>
      <w:tabs>
        <w:tab w:val="num" w:pos="1134"/>
      </w:tabs>
      <w:spacing w:before="120" w:line="360" w:lineRule="auto"/>
      <w:ind w:left="1134" w:hanging="1134"/>
      <w:outlineLvl w:val="0"/>
    </w:pPr>
    <w:rPr>
      <w:b/>
      <w:caps/>
      <w:szCs w:val="20"/>
      <w:u w:val="single"/>
    </w:rPr>
  </w:style>
  <w:style w:type="paragraph" w:customStyle="1" w:styleId="cmsor20">
    <w:name w:val="címsor 2"/>
    <w:basedOn w:val="Norml"/>
    <w:rsid w:val="00D95044"/>
    <w:pPr>
      <w:tabs>
        <w:tab w:val="num" w:pos="1134"/>
      </w:tabs>
      <w:spacing w:line="360" w:lineRule="auto"/>
      <w:ind w:left="1134" w:hanging="1134"/>
      <w:outlineLvl w:val="1"/>
    </w:pPr>
    <w:rPr>
      <w:b/>
      <w:szCs w:val="20"/>
    </w:rPr>
  </w:style>
  <w:style w:type="paragraph" w:customStyle="1" w:styleId="cmsor30">
    <w:name w:val="címsor 3"/>
    <w:basedOn w:val="Norml"/>
    <w:rsid w:val="00D95044"/>
    <w:pPr>
      <w:tabs>
        <w:tab w:val="num" w:pos="1134"/>
      </w:tabs>
      <w:spacing w:after="120"/>
      <w:ind w:left="1134" w:hanging="1134"/>
      <w:outlineLvl w:val="2"/>
    </w:pPr>
    <w:rPr>
      <w:i/>
      <w:szCs w:val="20"/>
    </w:rPr>
  </w:style>
  <w:style w:type="paragraph" w:customStyle="1" w:styleId="cmsor40">
    <w:name w:val="címsor 4"/>
    <w:basedOn w:val="cmsor30"/>
    <w:rsid w:val="00D95044"/>
    <w:pPr>
      <w:tabs>
        <w:tab w:val="clear" w:pos="1134"/>
        <w:tab w:val="num" w:pos="2421"/>
      </w:tabs>
      <w:ind w:left="2421" w:hanging="2421"/>
    </w:pPr>
  </w:style>
  <w:style w:type="paragraph" w:customStyle="1" w:styleId="Char2">
    <w:name w:val="Char2"/>
    <w:basedOn w:val="Norml"/>
    <w:rsid w:val="00D95044"/>
    <w:pPr>
      <w:spacing w:after="160" w:line="240" w:lineRule="exact"/>
    </w:pPr>
    <w:rPr>
      <w:rFonts w:ascii="Verdana" w:hAnsi="Verdana"/>
      <w:sz w:val="20"/>
      <w:szCs w:val="20"/>
      <w:lang w:val="en-US" w:eastAsia="en-US"/>
    </w:rPr>
  </w:style>
  <w:style w:type="paragraph" w:customStyle="1" w:styleId="BKV">
    <w:name w:val="BKV"/>
    <w:rsid w:val="00D95044"/>
    <w:pPr>
      <w:spacing w:line="360" w:lineRule="auto"/>
      <w:jc w:val="both"/>
    </w:pPr>
    <w:rPr>
      <w:rFonts w:ascii="Arial" w:hAnsi="Arial"/>
      <w:sz w:val="24"/>
      <w:lang w:eastAsia="ru-RU"/>
    </w:rPr>
  </w:style>
  <w:style w:type="paragraph" w:customStyle="1" w:styleId="Style9ptBoldLeft0cmHanging254cm">
    <w:name w:val="Style 9 pt Bold Left:  0 cm Hanging:  254 cm"/>
    <w:basedOn w:val="Norml"/>
    <w:rsid w:val="00D95044"/>
    <w:pPr>
      <w:ind w:left="397" w:hanging="397"/>
    </w:pPr>
    <w:rPr>
      <w:b/>
      <w:bCs/>
      <w:sz w:val="18"/>
      <w:szCs w:val="20"/>
      <w:lang w:val="en-GB"/>
    </w:rPr>
  </w:style>
  <w:style w:type="paragraph" w:customStyle="1" w:styleId="AltHeading3">
    <w:name w:val="Alt Heading 3"/>
    <w:basedOn w:val="Cmsor3"/>
    <w:rsid w:val="00D95044"/>
    <w:pPr>
      <w:keepNext w:val="0"/>
      <w:tabs>
        <w:tab w:val="num" w:pos="2727"/>
      </w:tabs>
      <w:spacing w:before="240"/>
      <w:ind w:left="720" w:right="0" w:hanging="360"/>
    </w:pPr>
    <w:rPr>
      <w:rFonts w:ascii="Calibri" w:eastAsia="Calibri" w:hAnsi="Calibri"/>
      <w:b w:val="0"/>
      <w:sz w:val="22"/>
    </w:rPr>
  </w:style>
  <w:style w:type="paragraph" w:customStyle="1" w:styleId="BodyText4">
    <w:name w:val="Body Text 4"/>
    <w:basedOn w:val="Norml"/>
    <w:rsid w:val="00D95044"/>
    <w:pPr>
      <w:jc w:val="both"/>
    </w:pPr>
    <w:rPr>
      <w:szCs w:val="20"/>
      <w:lang w:val="en-GB" w:eastAsia="en-US"/>
    </w:rPr>
  </w:style>
  <w:style w:type="paragraph" w:customStyle="1" w:styleId="DocumentText">
    <w:name w:val="Document Text"/>
    <w:basedOn w:val="Norml"/>
    <w:rsid w:val="00D95044"/>
    <w:pPr>
      <w:spacing w:before="240"/>
      <w:jc w:val="both"/>
    </w:pPr>
    <w:rPr>
      <w:sz w:val="22"/>
      <w:szCs w:val="20"/>
    </w:rPr>
  </w:style>
  <w:style w:type="paragraph" w:customStyle="1" w:styleId="AltHeading4">
    <w:name w:val="Alt Heading 4"/>
    <w:basedOn w:val="Cmsor4"/>
    <w:rsid w:val="00D95044"/>
    <w:pPr>
      <w:keepNext w:val="0"/>
      <w:tabs>
        <w:tab w:val="num" w:pos="720"/>
      </w:tabs>
      <w:spacing w:after="0"/>
      <w:ind w:left="1440" w:hanging="720"/>
      <w:jc w:val="both"/>
    </w:pPr>
    <w:rPr>
      <w:rFonts w:ascii="Calibri" w:eastAsia="Calibri" w:hAnsi="Calibri"/>
      <w:b w:val="0"/>
      <w:bCs w:val="0"/>
      <w:sz w:val="22"/>
      <w:szCs w:val="20"/>
      <w:lang w:val="en-GB"/>
    </w:rPr>
  </w:style>
  <w:style w:type="paragraph" w:styleId="Felsorols4">
    <w:name w:val="List Bullet 4"/>
    <w:basedOn w:val="Norml"/>
    <w:rsid w:val="00D95044"/>
    <w:pPr>
      <w:ind w:left="2880" w:hanging="720"/>
    </w:pPr>
  </w:style>
  <w:style w:type="paragraph" w:customStyle="1" w:styleId="dvzls">
    <w:name w:val="Üdvözlés"/>
    <w:basedOn w:val="Norml"/>
    <w:rsid w:val="00D95044"/>
    <w:pPr>
      <w:jc w:val="both"/>
    </w:pPr>
    <w:rPr>
      <w:szCs w:val="20"/>
    </w:rPr>
  </w:style>
  <w:style w:type="paragraph" w:customStyle="1" w:styleId="Head42">
    <w:name w:val="Head 4.2"/>
    <w:basedOn w:val="Cmsor2"/>
    <w:rsid w:val="00D95044"/>
    <w:pPr>
      <w:widowControl/>
      <w:tabs>
        <w:tab w:val="left" w:pos="993"/>
        <w:tab w:val="right" w:pos="8789"/>
      </w:tabs>
      <w:spacing w:before="240" w:after="120"/>
      <w:ind w:left="567" w:hanging="567"/>
      <w:jc w:val="left"/>
      <w:outlineLvl w:val="9"/>
    </w:pPr>
    <w:rPr>
      <w:sz w:val="28"/>
    </w:rPr>
  </w:style>
  <w:style w:type="paragraph" w:customStyle="1" w:styleId="heading0">
    <w:name w:val="heading 0"/>
    <w:basedOn w:val="Cmsor1"/>
    <w:rsid w:val="00D95044"/>
    <w:pPr>
      <w:keepNext w:val="0"/>
      <w:tabs>
        <w:tab w:val="left" w:pos="1134"/>
        <w:tab w:val="left" w:pos="1701"/>
        <w:tab w:val="left" w:pos="2268"/>
        <w:tab w:val="right" w:pos="8789"/>
      </w:tabs>
      <w:spacing w:before="240"/>
      <w:ind w:right="-1"/>
      <w:outlineLvl w:val="9"/>
    </w:pPr>
    <w:rPr>
      <w:rFonts w:ascii="Times New Roman" w:hAnsi="Times New Roman"/>
      <w:position w:val="2"/>
      <w:sz w:val="40"/>
      <w:szCs w:val="20"/>
      <w:lang w:val="en-GB"/>
    </w:rPr>
  </w:style>
  <w:style w:type="paragraph" w:customStyle="1" w:styleId="section0">
    <w:name w:val="section"/>
    <w:basedOn w:val="Norml"/>
    <w:rsid w:val="00D95044"/>
    <w:pPr>
      <w:keepNext/>
      <w:tabs>
        <w:tab w:val="left" w:pos="567"/>
        <w:tab w:val="left" w:pos="1008"/>
        <w:tab w:val="left" w:pos="1728"/>
        <w:tab w:val="left" w:pos="2448"/>
        <w:tab w:val="left" w:pos="3168"/>
        <w:tab w:val="left" w:pos="3888"/>
        <w:tab w:val="left" w:pos="4608"/>
        <w:tab w:val="left" w:pos="5328"/>
        <w:tab w:val="left" w:pos="6048"/>
        <w:tab w:val="left" w:pos="6768"/>
        <w:tab w:val="right" w:pos="8789"/>
      </w:tabs>
      <w:spacing w:before="360" w:after="240"/>
      <w:jc w:val="both"/>
    </w:pPr>
    <w:rPr>
      <w:b/>
      <w:szCs w:val="20"/>
    </w:rPr>
  </w:style>
  <w:style w:type="paragraph" w:customStyle="1" w:styleId="subclause">
    <w:name w:val="subclause"/>
    <w:basedOn w:val="Norml"/>
    <w:rsid w:val="00D95044"/>
    <w:pPr>
      <w:tabs>
        <w:tab w:val="left" w:pos="567"/>
        <w:tab w:val="right" w:pos="8789"/>
      </w:tabs>
      <w:ind w:left="1418" w:hanging="567"/>
      <w:jc w:val="both"/>
    </w:pPr>
    <w:rPr>
      <w:szCs w:val="20"/>
    </w:rPr>
  </w:style>
  <w:style w:type="paragraph" w:customStyle="1" w:styleId="clause">
    <w:name w:val="clause"/>
    <w:basedOn w:val="Norml"/>
    <w:rsid w:val="00D95044"/>
    <w:pPr>
      <w:tabs>
        <w:tab w:val="left" w:pos="567"/>
        <w:tab w:val="right" w:pos="8789"/>
      </w:tabs>
      <w:ind w:left="1134" w:hanging="425"/>
      <w:jc w:val="both"/>
    </w:pPr>
    <w:rPr>
      <w:szCs w:val="20"/>
    </w:rPr>
  </w:style>
  <w:style w:type="paragraph" w:customStyle="1" w:styleId="paragraph">
    <w:name w:val="paragraph"/>
    <w:basedOn w:val="Norml"/>
    <w:rsid w:val="00D95044"/>
    <w:pPr>
      <w:tabs>
        <w:tab w:val="left" w:pos="567"/>
        <w:tab w:val="left" w:pos="2448"/>
        <w:tab w:val="left" w:pos="3168"/>
        <w:tab w:val="left" w:pos="3888"/>
        <w:tab w:val="left" w:pos="4608"/>
        <w:tab w:val="left" w:pos="5328"/>
        <w:tab w:val="left" w:pos="6048"/>
        <w:tab w:val="left" w:pos="6768"/>
        <w:tab w:val="right" w:pos="8789"/>
      </w:tabs>
      <w:ind w:left="2127"/>
      <w:jc w:val="both"/>
    </w:pPr>
    <w:rPr>
      <w:szCs w:val="20"/>
    </w:rPr>
  </w:style>
  <w:style w:type="paragraph" w:customStyle="1" w:styleId="head81">
    <w:name w:val="head 8.1"/>
    <w:basedOn w:val="Norml"/>
    <w:rsid w:val="00D95044"/>
    <w:pPr>
      <w:tabs>
        <w:tab w:val="left" w:pos="3888"/>
        <w:tab w:val="left" w:pos="4608"/>
        <w:tab w:val="left" w:pos="5328"/>
        <w:tab w:val="left" w:pos="6048"/>
        <w:tab w:val="left" w:pos="6768"/>
        <w:tab w:val="right" w:pos="8789"/>
      </w:tabs>
      <w:ind w:right="-1"/>
      <w:jc w:val="both"/>
    </w:pPr>
    <w:rPr>
      <w:b/>
      <w:sz w:val="28"/>
      <w:szCs w:val="20"/>
    </w:rPr>
  </w:style>
  <w:style w:type="paragraph" w:customStyle="1" w:styleId="Cmsor31">
    <w:name w:val="Címsor 31"/>
    <w:basedOn w:val="Cmsor3"/>
    <w:rsid w:val="00D95044"/>
    <w:pPr>
      <w:keepNext w:val="0"/>
      <w:tabs>
        <w:tab w:val="left" w:pos="567"/>
        <w:tab w:val="right" w:pos="8789"/>
      </w:tabs>
      <w:suppressAutoHyphens/>
      <w:ind w:left="0" w:right="0" w:firstLine="0"/>
      <w:jc w:val="center"/>
      <w:outlineLvl w:val="9"/>
    </w:pPr>
    <w:rPr>
      <w:rFonts w:ascii="Calibri" w:eastAsia="Calibri" w:hAnsi="Calibri"/>
      <w:sz w:val="28"/>
      <w:lang w:val="en-US"/>
    </w:rPr>
  </w:style>
  <w:style w:type="paragraph" w:customStyle="1" w:styleId="tabla">
    <w:name w:val="tabla"/>
    <w:basedOn w:val="tablaban"/>
    <w:rsid w:val="00D95044"/>
    <w:pPr>
      <w:tabs>
        <w:tab w:val="clear" w:pos="567"/>
        <w:tab w:val="clear" w:pos="1134"/>
        <w:tab w:val="clear" w:pos="1701"/>
        <w:tab w:val="clear" w:pos="2268"/>
      </w:tabs>
    </w:pPr>
    <w:rPr>
      <w:b/>
      <w:spacing w:val="-3"/>
    </w:rPr>
  </w:style>
  <w:style w:type="paragraph" w:customStyle="1" w:styleId="tablaban">
    <w:name w:val="tablaban"/>
    <w:basedOn w:val="Norml"/>
    <w:rsid w:val="00D95044"/>
    <w:pPr>
      <w:tabs>
        <w:tab w:val="left" w:pos="567"/>
        <w:tab w:val="left" w:pos="1134"/>
        <w:tab w:val="left" w:pos="1701"/>
        <w:tab w:val="left" w:pos="2268"/>
        <w:tab w:val="right" w:pos="8789"/>
      </w:tabs>
      <w:suppressAutoHyphens/>
      <w:jc w:val="both"/>
    </w:pPr>
    <w:rPr>
      <w:szCs w:val="20"/>
    </w:rPr>
  </w:style>
  <w:style w:type="paragraph" w:customStyle="1" w:styleId="Szvegtrzsbehzssal22">
    <w:name w:val="Szövegtörzs behúzással 22"/>
    <w:basedOn w:val="Norml"/>
    <w:rsid w:val="00D95044"/>
    <w:pPr>
      <w:tabs>
        <w:tab w:val="left" w:pos="5812"/>
      </w:tabs>
      <w:ind w:left="360"/>
    </w:pPr>
    <w:rPr>
      <w:sz w:val="28"/>
      <w:szCs w:val="20"/>
    </w:rPr>
  </w:style>
  <w:style w:type="paragraph" w:customStyle="1" w:styleId="Trzs">
    <w:name w:val="Törzs"/>
    <w:basedOn w:val="Norml"/>
    <w:rsid w:val="00D95044"/>
    <w:pPr>
      <w:spacing w:before="120" w:line="360" w:lineRule="atLeast"/>
      <w:jc w:val="both"/>
    </w:pPr>
    <w:rPr>
      <w:spacing w:val="5"/>
      <w:szCs w:val="20"/>
    </w:rPr>
  </w:style>
  <w:style w:type="paragraph" w:customStyle="1" w:styleId="Szveg">
    <w:name w:val="Szöveg"/>
    <w:basedOn w:val="Norml"/>
    <w:rsid w:val="00D95044"/>
    <w:pPr>
      <w:jc w:val="both"/>
    </w:pPr>
    <w:rPr>
      <w:sz w:val="22"/>
      <w:szCs w:val="20"/>
    </w:rPr>
  </w:style>
  <w:style w:type="paragraph" w:styleId="Felsorols3">
    <w:name w:val="List Bullet 3"/>
    <w:basedOn w:val="Norml"/>
    <w:autoRedefine/>
    <w:rsid w:val="00D95044"/>
    <w:pPr>
      <w:tabs>
        <w:tab w:val="num" w:pos="926"/>
      </w:tabs>
      <w:ind w:left="926" w:hanging="360"/>
      <w:jc w:val="both"/>
    </w:pPr>
    <w:rPr>
      <w:szCs w:val="20"/>
    </w:rPr>
  </w:style>
  <w:style w:type="paragraph" w:customStyle="1" w:styleId="Kiscim">
    <w:name w:val="Kiscim"/>
    <w:basedOn w:val="Norml"/>
    <w:rsid w:val="00D95044"/>
    <w:rPr>
      <w:b/>
      <w:sz w:val="22"/>
      <w:szCs w:val="20"/>
    </w:rPr>
  </w:style>
  <w:style w:type="paragraph" w:customStyle="1" w:styleId="Nagycim">
    <w:name w:val="Nagycim"/>
    <w:basedOn w:val="Norml"/>
    <w:rsid w:val="00D95044"/>
    <w:rPr>
      <w:b/>
      <w:caps/>
      <w:sz w:val="22"/>
      <w:szCs w:val="20"/>
    </w:rPr>
  </w:style>
  <w:style w:type="paragraph" w:customStyle="1" w:styleId="Egycim">
    <w:name w:val="Egycim"/>
    <w:basedOn w:val="Kiscim"/>
    <w:rsid w:val="00D95044"/>
    <w:pPr>
      <w:jc w:val="both"/>
    </w:pPr>
    <w:rPr>
      <w:caps/>
      <w:sz w:val="28"/>
    </w:rPr>
  </w:style>
  <w:style w:type="paragraph" w:customStyle="1" w:styleId="Ktcim">
    <w:name w:val="Kétcim"/>
    <w:basedOn w:val="Kiscim"/>
    <w:rsid w:val="00D95044"/>
    <w:pPr>
      <w:jc w:val="both"/>
    </w:pPr>
    <w:rPr>
      <w:caps/>
    </w:rPr>
  </w:style>
  <w:style w:type="paragraph" w:customStyle="1" w:styleId="Hromcim">
    <w:name w:val="Háromcim"/>
    <w:basedOn w:val="Kiscim"/>
    <w:rsid w:val="00D95044"/>
    <w:pPr>
      <w:jc w:val="both"/>
    </w:pPr>
  </w:style>
  <w:style w:type="paragraph" w:customStyle="1" w:styleId="Ngycim">
    <w:name w:val="Négycim"/>
    <w:basedOn w:val="Kiscim"/>
    <w:rsid w:val="00D95044"/>
    <w:pPr>
      <w:jc w:val="both"/>
    </w:pPr>
  </w:style>
  <w:style w:type="paragraph" w:customStyle="1" w:styleId="TJ91">
    <w:name w:val="TJ 91"/>
    <w:basedOn w:val="Norml"/>
    <w:next w:val="Norml"/>
    <w:rsid w:val="00D95044"/>
    <w:pPr>
      <w:tabs>
        <w:tab w:val="right" w:leader="dot" w:pos="9922"/>
      </w:tabs>
      <w:ind w:left="1600"/>
    </w:pPr>
    <w:rPr>
      <w:sz w:val="20"/>
      <w:szCs w:val="20"/>
    </w:rPr>
  </w:style>
  <w:style w:type="paragraph" w:customStyle="1" w:styleId="Szvegtrzs4">
    <w:name w:val="Szövegtörzs 4"/>
    <w:basedOn w:val="Szvegtrzsbehzssal"/>
    <w:rsid w:val="00D95044"/>
    <w:pPr>
      <w:spacing w:before="120" w:line="360" w:lineRule="auto"/>
    </w:pPr>
    <w:rPr>
      <w:szCs w:val="20"/>
    </w:rPr>
  </w:style>
  <w:style w:type="paragraph" w:customStyle="1" w:styleId="Rub4">
    <w:name w:val="Rub4"/>
    <w:basedOn w:val="Norml"/>
    <w:next w:val="Norml"/>
    <w:rsid w:val="00D95044"/>
    <w:pPr>
      <w:tabs>
        <w:tab w:val="left" w:pos="709"/>
      </w:tabs>
    </w:pPr>
    <w:rPr>
      <w:b/>
      <w:i/>
      <w:sz w:val="20"/>
      <w:szCs w:val="20"/>
      <w:lang w:val="en-GB"/>
    </w:rPr>
  </w:style>
  <w:style w:type="paragraph" w:customStyle="1" w:styleId="Szvegtrzsbullet">
    <w:name w:val="Szövegtörzs bullet"/>
    <w:basedOn w:val="Szvegtrzs"/>
    <w:rsid w:val="00D95044"/>
    <w:pPr>
      <w:tabs>
        <w:tab w:val="right" w:pos="900"/>
        <w:tab w:val="num" w:pos="1068"/>
      </w:tabs>
      <w:spacing w:after="240" w:line="240" w:lineRule="atLeast"/>
      <w:ind w:left="1068" w:hanging="360"/>
      <w:jc w:val="both"/>
    </w:pPr>
    <w:rPr>
      <w:spacing w:val="-5"/>
      <w:szCs w:val="20"/>
    </w:rPr>
  </w:style>
  <w:style w:type="paragraph" w:customStyle="1" w:styleId="Tompa">
    <w:name w:val="Tompa"/>
    <w:basedOn w:val="Norml"/>
    <w:rsid w:val="00D95044"/>
    <w:pPr>
      <w:spacing w:before="120" w:line="300" w:lineRule="atLeast"/>
      <w:jc w:val="both"/>
    </w:pPr>
    <w:rPr>
      <w:kern w:val="24"/>
      <w:szCs w:val="20"/>
    </w:rPr>
  </w:style>
  <w:style w:type="paragraph" w:customStyle="1" w:styleId="Char1CharCharCharCharCharCharCharChar1CharCharCharCharCharCharCharCharCharCharCharCharCharCharCharCharCharCharChar">
    <w:name w:val="Char1 Char Char Char Char Char Char Char Char1 Char Char Char Char Char Char Char Char Char Char Char Char Char Char Char Char Char Char Char"/>
    <w:basedOn w:val="Norml"/>
    <w:rsid w:val="00D95044"/>
    <w:pPr>
      <w:spacing w:after="160" w:line="240" w:lineRule="exact"/>
    </w:pPr>
    <w:rPr>
      <w:rFonts w:ascii="Verdana" w:hAnsi="Verdana"/>
      <w:sz w:val="20"/>
      <w:szCs w:val="20"/>
      <w:lang w:val="en-US" w:eastAsia="en-US"/>
    </w:rPr>
  </w:style>
  <w:style w:type="paragraph" w:customStyle="1" w:styleId="BodyTextIndent21">
    <w:name w:val="Body Text Indent 21"/>
    <w:basedOn w:val="Norml"/>
    <w:rsid w:val="00D95044"/>
    <w:pPr>
      <w:ind w:left="426"/>
      <w:jc w:val="both"/>
    </w:pPr>
    <w:rPr>
      <w:rFonts w:ascii="Arial" w:hAnsi="Arial"/>
      <w:szCs w:val="20"/>
    </w:rPr>
  </w:style>
  <w:style w:type="paragraph" w:customStyle="1" w:styleId="Szvegtrzs221">
    <w:name w:val="Szövegtörzs 221"/>
    <w:basedOn w:val="Norml"/>
    <w:rsid w:val="00D95044"/>
    <w:pPr>
      <w:suppressAutoHyphens/>
      <w:spacing w:after="120" w:line="480" w:lineRule="auto"/>
    </w:pPr>
    <w:rPr>
      <w:lang w:eastAsia="ar-SA"/>
    </w:rPr>
  </w:style>
  <w:style w:type="character" w:customStyle="1" w:styleId="BItrzsChar">
    <w:name w:val="BÜI törzs Char"/>
    <w:rsid w:val="00D95044"/>
    <w:rPr>
      <w:rFonts w:ascii="Palatino Linotype" w:hAnsi="Palatino Linotype"/>
      <w:i/>
      <w:iCs/>
      <w:sz w:val="24"/>
      <w:szCs w:val="28"/>
      <w:lang w:val="hu-HU" w:eastAsia="hu-HU" w:bidi="ar-SA"/>
    </w:rPr>
  </w:style>
  <w:style w:type="character" w:customStyle="1" w:styleId="CharacterStyle1">
    <w:name w:val="Character Style 1"/>
    <w:rsid w:val="00D95044"/>
    <w:rPr>
      <w:sz w:val="26"/>
      <w:szCs w:val="26"/>
    </w:rPr>
  </w:style>
  <w:style w:type="paragraph" w:customStyle="1" w:styleId="Felsorols2">
    <w:name w:val="Felsorolás2"/>
    <w:basedOn w:val="Norml"/>
    <w:rsid w:val="00D95044"/>
    <w:pPr>
      <w:numPr>
        <w:numId w:val="45"/>
      </w:numPr>
      <w:spacing w:before="60" w:after="60" w:line="360" w:lineRule="auto"/>
      <w:ind w:left="624" w:hanging="227"/>
      <w:jc w:val="both"/>
    </w:pPr>
    <w:rPr>
      <w:rFonts w:ascii="Arial" w:hAnsi="Arial"/>
      <w:sz w:val="20"/>
    </w:rPr>
  </w:style>
  <w:style w:type="paragraph" w:styleId="Trgymutat1">
    <w:name w:val="index 1"/>
    <w:basedOn w:val="Norml"/>
    <w:next w:val="Norml"/>
    <w:autoRedefine/>
    <w:semiHidden/>
    <w:rsid w:val="00D95044"/>
    <w:pPr>
      <w:ind w:left="200" w:hanging="200"/>
    </w:pPr>
    <w:rPr>
      <w:sz w:val="20"/>
      <w:szCs w:val="20"/>
    </w:rPr>
  </w:style>
  <w:style w:type="paragraph" w:styleId="Trgymutatcm">
    <w:name w:val="index heading"/>
    <w:basedOn w:val="Norml"/>
    <w:next w:val="Trgymutat1"/>
    <w:semiHidden/>
    <w:rsid w:val="00D95044"/>
    <w:rPr>
      <w:sz w:val="20"/>
      <w:szCs w:val="20"/>
    </w:rPr>
  </w:style>
  <w:style w:type="paragraph" w:styleId="Hivatkozsjegyzk-fej">
    <w:name w:val="toa heading"/>
    <w:basedOn w:val="Norml"/>
    <w:next w:val="Norml"/>
    <w:semiHidden/>
    <w:rsid w:val="00D95044"/>
    <w:pPr>
      <w:numPr>
        <w:numId w:val="39"/>
      </w:numPr>
      <w:spacing w:before="120"/>
      <w:ind w:left="0" w:firstLine="0"/>
    </w:pPr>
    <w:rPr>
      <w:rFonts w:ascii="Arial" w:hAnsi="Arial" w:cs="Arial"/>
      <w:b/>
      <w:bCs/>
    </w:rPr>
  </w:style>
  <w:style w:type="paragraph" w:customStyle="1" w:styleId="Alap">
    <w:name w:val="Alap"/>
    <w:basedOn w:val="Norml"/>
    <w:rsid w:val="00D95044"/>
    <w:pPr>
      <w:overflowPunct w:val="0"/>
      <w:autoSpaceDE w:val="0"/>
      <w:autoSpaceDN w:val="0"/>
      <w:adjustRightInd w:val="0"/>
      <w:jc w:val="both"/>
      <w:textAlignment w:val="baseline"/>
    </w:pPr>
    <w:rPr>
      <w:szCs w:val="20"/>
    </w:rPr>
  </w:style>
  <w:style w:type="character" w:customStyle="1" w:styleId="WW8Num3z1">
    <w:name w:val="WW8Num3z1"/>
    <w:rsid w:val="00D95044"/>
    <w:rPr>
      <w:rFonts w:ascii="Wingdings 2" w:hAnsi="Wingdings 2"/>
    </w:rPr>
  </w:style>
  <w:style w:type="paragraph" w:customStyle="1" w:styleId="Tblzattartalom">
    <w:name w:val="Táblázat tartalom"/>
    <w:basedOn w:val="Szvegtrzs"/>
    <w:rsid w:val="00D95044"/>
    <w:pPr>
      <w:suppressLineNumbers/>
      <w:suppressAutoHyphens/>
    </w:pPr>
    <w:rPr>
      <w:sz w:val="20"/>
      <w:szCs w:val="20"/>
      <w:lang w:eastAsia="ar-SA"/>
    </w:rPr>
  </w:style>
  <w:style w:type="paragraph" w:customStyle="1" w:styleId="Tblzatfejlc">
    <w:name w:val="Táblázat fejléc"/>
    <w:basedOn w:val="Tblzattartalom"/>
    <w:rsid w:val="00D95044"/>
    <w:pPr>
      <w:jc w:val="center"/>
    </w:pPr>
    <w:rPr>
      <w:b/>
      <w:bCs/>
      <w:i/>
      <w:iCs/>
    </w:rPr>
  </w:style>
  <w:style w:type="paragraph" w:customStyle="1" w:styleId="BIalcm">
    <w:name w:val="BÜI alcím"/>
    <w:basedOn w:val="Cmsor1"/>
    <w:next w:val="Norml"/>
    <w:autoRedefine/>
    <w:rsid w:val="00D95044"/>
    <w:pPr>
      <w:pageBreakBefore/>
      <w:spacing w:before="360" w:after="240"/>
    </w:pPr>
    <w:rPr>
      <w:rFonts w:ascii="Palatino Linotype" w:hAnsi="Palatino Linotype" w:cs="Arial"/>
      <w:b w:val="0"/>
      <w:bCs/>
      <w:kern w:val="28"/>
    </w:rPr>
  </w:style>
  <w:style w:type="paragraph" w:customStyle="1" w:styleId="kossztrzs">
    <w:name w:val="Ákos sztörzs"/>
    <w:basedOn w:val="Szvegtrzs"/>
    <w:rsid w:val="00D95044"/>
    <w:pPr>
      <w:spacing w:before="240"/>
      <w:jc w:val="both"/>
    </w:pPr>
  </w:style>
  <w:style w:type="paragraph" w:customStyle="1" w:styleId="Footersnr">
    <w:name w:val="Footer snr"/>
    <w:basedOn w:val="llb"/>
    <w:rsid w:val="00D95044"/>
    <w:pPr>
      <w:tabs>
        <w:tab w:val="clear" w:pos="4536"/>
        <w:tab w:val="clear" w:pos="9072"/>
        <w:tab w:val="center" w:pos="4153"/>
        <w:tab w:val="right" w:pos="8306"/>
      </w:tabs>
      <w:spacing w:line="280" w:lineRule="atLeast"/>
      <w:jc w:val="right"/>
    </w:pPr>
    <w:rPr>
      <w:rFonts w:ascii="Times" w:hAnsi="Times"/>
      <w:sz w:val="23"/>
      <w:szCs w:val="20"/>
      <w:lang w:val="en-GB" w:eastAsia="en-US"/>
    </w:rPr>
  </w:style>
  <w:style w:type="paragraph" w:customStyle="1" w:styleId="BItrzs">
    <w:name w:val="BÜI törzs"/>
    <w:basedOn w:val="Norml"/>
    <w:autoRedefine/>
    <w:rsid w:val="00D95044"/>
    <w:pPr>
      <w:numPr>
        <w:ilvl w:val="2"/>
        <w:numId w:val="43"/>
      </w:numPr>
      <w:jc w:val="both"/>
    </w:pPr>
    <w:rPr>
      <w:rFonts w:ascii="Palatino Linotype" w:hAnsi="Palatino Linotype" w:cs="Palatino Linotype"/>
      <w:i/>
      <w:iCs/>
    </w:rPr>
  </w:style>
  <w:style w:type="paragraph" w:customStyle="1" w:styleId="felsorols1">
    <w:name w:val="felsorolás1"/>
    <w:basedOn w:val="Norml"/>
    <w:rsid w:val="00D95044"/>
    <w:pPr>
      <w:numPr>
        <w:numId w:val="44"/>
      </w:numPr>
      <w:spacing w:after="60"/>
      <w:jc w:val="both"/>
    </w:pPr>
  </w:style>
  <w:style w:type="character" w:customStyle="1" w:styleId="cm4">
    <w:name w:val="cím4"/>
    <w:rsid w:val="00D95044"/>
    <w:rPr>
      <w:b/>
      <w:bCs/>
      <w:i/>
      <w:iCs/>
    </w:rPr>
  </w:style>
  <w:style w:type="paragraph" w:customStyle="1" w:styleId="StlusFelsorolas10ptAutomatikusUtna6pt">
    <w:name w:val="Stílus _Felsorolas + 10 pt Automatikus Utána:  6 pt"/>
    <w:basedOn w:val="OkeanFelsorolas0"/>
    <w:rsid w:val="00D95044"/>
    <w:pPr>
      <w:tabs>
        <w:tab w:val="clear" w:pos="720"/>
        <w:tab w:val="num" w:pos="320"/>
        <w:tab w:val="num" w:pos="1421"/>
      </w:tabs>
      <w:spacing w:before="120" w:line="240" w:lineRule="auto"/>
      <w:ind w:left="320" w:hanging="570"/>
    </w:pPr>
    <w:rPr>
      <w:rFonts w:ascii="Times New Roman" w:hAnsi="Times New Roman"/>
      <w:sz w:val="20"/>
    </w:rPr>
  </w:style>
  <w:style w:type="paragraph" w:customStyle="1" w:styleId="StlusOkeFelsorolas10ptAutomatikus">
    <w:name w:val="Stílus OkeFelsorolas + 10 pt Automatikus"/>
    <w:basedOn w:val="OkeanFelsorolas0"/>
    <w:rsid w:val="00D95044"/>
    <w:pPr>
      <w:numPr>
        <w:numId w:val="46"/>
      </w:numPr>
      <w:tabs>
        <w:tab w:val="clear" w:pos="720"/>
        <w:tab w:val="num" w:pos="1440"/>
      </w:tabs>
      <w:spacing w:before="120" w:after="0" w:line="240" w:lineRule="auto"/>
      <w:ind w:left="0" w:firstLine="0"/>
    </w:pPr>
    <w:rPr>
      <w:rFonts w:ascii="Times New Roman" w:hAnsi="Times New Roman" w:cs="Arial"/>
      <w:sz w:val="20"/>
    </w:rPr>
  </w:style>
  <w:style w:type="paragraph" w:customStyle="1" w:styleId="tabli">
    <w:name w:val="tabli"/>
    <w:basedOn w:val="Norml"/>
    <w:rsid w:val="00D95044"/>
    <w:pPr>
      <w:ind w:right="50"/>
      <w:jc w:val="both"/>
    </w:pPr>
    <w:rPr>
      <w:sz w:val="20"/>
    </w:rPr>
  </w:style>
  <w:style w:type="paragraph" w:customStyle="1" w:styleId="bra">
    <w:name w:val="ábra"/>
    <w:basedOn w:val="Norml"/>
    <w:rsid w:val="00D95044"/>
    <w:pPr>
      <w:numPr>
        <w:numId w:val="40"/>
      </w:numPr>
      <w:spacing w:after="120"/>
      <w:jc w:val="center"/>
    </w:pPr>
    <w:rPr>
      <w:b/>
      <w:bCs/>
      <w:sz w:val="20"/>
      <w:szCs w:val="20"/>
    </w:rPr>
  </w:style>
  <w:style w:type="paragraph" w:customStyle="1" w:styleId="AVastag">
    <w:name w:val="AVastag"/>
    <w:basedOn w:val="Szvegtrzs"/>
    <w:rsid w:val="00D95044"/>
    <w:pPr>
      <w:spacing w:before="120"/>
    </w:pPr>
    <w:rPr>
      <w:rFonts w:ascii="Arial" w:hAnsi="Arial" w:cs="Arial"/>
      <w:b/>
      <w:sz w:val="20"/>
      <w:szCs w:val="20"/>
      <w:lang w:val="en-GB"/>
    </w:rPr>
  </w:style>
  <w:style w:type="paragraph" w:customStyle="1" w:styleId="OkeanDolt">
    <w:name w:val="Okean_Dolt"/>
    <w:basedOn w:val="Norml"/>
    <w:rsid w:val="00D95044"/>
    <w:pPr>
      <w:spacing w:before="120" w:line="360" w:lineRule="exact"/>
      <w:ind w:left="113"/>
      <w:jc w:val="both"/>
    </w:pPr>
    <w:rPr>
      <w:rFonts w:ascii="Arial" w:hAnsi="Arial" w:cs="Arial"/>
      <w:i/>
      <w:iCs/>
      <w:noProof/>
      <w:sz w:val="22"/>
    </w:rPr>
  </w:style>
  <w:style w:type="paragraph" w:customStyle="1" w:styleId="AFelsorolas">
    <w:name w:val="AFelsorolas"/>
    <w:basedOn w:val="Szvegtrzs"/>
    <w:rsid w:val="00D95044"/>
    <w:pPr>
      <w:numPr>
        <w:numId w:val="41"/>
      </w:numPr>
      <w:tabs>
        <w:tab w:val="num" w:pos="567"/>
      </w:tabs>
      <w:spacing w:after="0"/>
      <w:ind w:left="567" w:hanging="397"/>
    </w:pPr>
    <w:rPr>
      <w:rFonts w:ascii="Arial" w:hAnsi="Arial" w:cs="Arial"/>
      <w:sz w:val="20"/>
      <w:szCs w:val="20"/>
      <w:lang w:val="en-GB"/>
    </w:rPr>
  </w:style>
  <w:style w:type="paragraph" w:customStyle="1" w:styleId="Norm1">
    <w:name w:val="Norm1"/>
    <w:basedOn w:val="Norml"/>
    <w:rsid w:val="00D95044"/>
    <w:pPr>
      <w:tabs>
        <w:tab w:val="left" w:pos="1134"/>
      </w:tabs>
      <w:spacing w:after="120"/>
      <w:ind w:left="357"/>
      <w:jc w:val="both"/>
    </w:pPr>
    <w:rPr>
      <w:rFonts w:ascii="Arial" w:hAnsi="Arial"/>
      <w:sz w:val="20"/>
      <w:szCs w:val="20"/>
      <w:lang w:val="en-US"/>
    </w:rPr>
  </w:style>
  <w:style w:type="paragraph" w:customStyle="1" w:styleId="Blockquote">
    <w:name w:val="Blockquote"/>
    <w:basedOn w:val="Norml"/>
    <w:rsid w:val="00D95044"/>
    <w:pPr>
      <w:widowControl w:val="0"/>
      <w:spacing w:before="100" w:after="100"/>
      <w:ind w:left="360" w:right="360"/>
    </w:pPr>
    <w:rPr>
      <w:rFonts w:ascii="Arial" w:hAnsi="Arial" w:cs="Arial"/>
      <w:sz w:val="20"/>
      <w:szCs w:val="20"/>
      <w:lang w:val="en-US" w:eastAsia="en-US"/>
    </w:rPr>
  </w:style>
  <w:style w:type="paragraph" w:customStyle="1" w:styleId="ADolt">
    <w:name w:val="ADolt"/>
    <w:basedOn w:val="AVastag"/>
    <w:rsid w:val="00D95044"/>
    <w:pPr>
      <w:spacing w:after="0"/>
      <w:ind w:left="113"/>
    </w:pPr>
    <w:rPr>
      <w:b w:val="0"/>
      <w:i/>
    </w:rPr>
  </w:style>
  <w:style w:type="paragraph" w:customStyle="1" w:styleId="ABehuzas">
    <w:name w:val="ABehuzas"/>
    <w:basedOn w:val="Szvegtrzs"/>
    <w:rsid w:val="00D95044"/>
    <w:pPr>
      <w:spacing w:after="0"/>
      <w:ind w:left="567"/>
    </w:pPr>
    <w:rPr>
      <w:rFonts w:ascii="Arial" w:hAnsi="Arial" w:cs="Arial"/>
      <w:sz w:val="20"/>
      <w:szCs w:val="20"/>
      <w:lang w:val="en-GB"/>
    </w:rPr>
  </w:style>
  <w:style w:type="paragraph" w:customStyle="1" w:styleId="Nadia">
    <w:name w:val="Nadia"/>
    <w:basedOn w:val="Norml"/>
    <w:rsid w:val="00D95044"/>
    <w:pPr>
      <w:spacing w:after="240"/>
      <w:jc w:val="both"/>
    </w:pPr>
    <w:rPr>
      <w:rFonts w:ascii="Arial" w:hAnsi="Arial" w:cs="Arial"/>
      <w:sz w:val="22"/>
      <w:szCs w:val="22"/>
      <w:lang w:val="en-GB" w:eastAsia="en-US"/>
    </w:rPr>
  </w:style>
  <w:style w:type="paragraph" w:customStyle="1" w:styleId="41">
    <w:name w:val="4.1"/>
    <w:basedOn w:val="31"/>
    <w:rsid w:val="00D95044"/>
    <w:pPr>
      <w:numPr>
        <w:numId w:val="38"/>
      </w:numPr>
      <w:tabs>
        <w:tab w:val="num" w:pos="454"/>
      </w:tabs>
      <w:ind w:left="454" w:hanging="454"/>
    </w:pPr>
  </w:style>
  <w:style w:type="paragraph" w:customStyle="1" w:styleId="I">
    <w:name w:val="I."/>
    <w:basedOn w:val="Norml"/>
    <w:rsid w:val="00D95044"/>
    <w:pPr>
      <w:numPr>
        <w:numId w:val="42"/>
      </w:numPr>
      <w:tabs>
        <w:tab w:val="num" w:pos="720"/>
      </w:tabs>
      <w:ind w:left="454" w:hanging="454"/>
    </w:pPr>
    <w:rPr>
      <w:sz w:val="20"/>
      <w:szCs w:val="20"/>
    </w:rPr>
  </w:style>
  <w:style w:type="paragraph" w:customStyle="1" w:styleId="bodytextChar">
    <w:name w:val="body text Char"/>
    <w:basedOn w:val="Norml"/>
    <w:rsid w:val="00D95044"/>
    <w:pPr>
      <w:widowControl w:val="0"/>
      <w:overflowPunct w:val="0"/>
      <w:autoSpaceDE w:val="0"/>
      <w:autoSpaceDN w:val="0"/>
      <w:adjustRightInd w:val="0"/>
      <w:spacing w:before="120" w:after="120" w:line="360" w:lineRule="atLeast"/>
      <w:ind w:left="425"/>
      <w:jc w:val="both"/>
    </w:pPr>
    <w:rPr>
      <w:rFonts w:ascii="Arial" w:hAnsi="Arial" w:cs="Arial"/>
      <w:sz w:val="20"/>
      <w:szCs w:val="20"/>
    </w:rPr>
  </w:style>
  <w:style w:type="paragraph" w:customStyle="1" w:styleId="Stlus4">
    <w:name w:val="Stílus4"/>
    <w:basedOn w:val="Cmsor5"/>
    <w:rsid w:val="00D95044"/>
    <w:pPr>
      <w:jc w:val="center"/>
    </w:pPr>
    <w:rPr>
      <w:rFonts w:ascii="Calibri" w:eastAsia="Calibri" w:hAnsi="Calibri"/>
      <w:b/>
      <w:i w:val="0"/>
      <w:iCs w:val="0"/>
      <w:noProof/>
      <w:color w:val="000000"/>
      <w:sz w:val="27"/>
      <w:szCs w:val="27"/>
    </w:rPr>
  </w:style>
  <w:style w:type="paragraph" w:customStyle="1" w:styleId="Style1">
    <w:name w:val="Style 1"/>
    <w:rsid w:val="00D95044"/>
    <w:pPr>
      <w:widowControl w:val="0"/>
      <w:autoSpaceDE w:val="0"/>
      <w:autoSpaceDN w:val="0"/>
      <w:adjustRightInd w:val="0"/>
    </w:pPr>
  </w:style>
  <w:style w:type="paragraph" w:customStyle="1" w:styleId="Style5">
    <w:name w:val="Style 5"/>
    <w:rsid w:val="00D95044"/>
    <w:pPr>
      <w:widowControl w:val="0"/>
      <w:autoSpaceDE w:val="0"/>
      <w:autoSpaceDN w:val="0"/>
      <w:ind w:left="1368"/>
      <w:jc w:val="both"/>
    </w:pPr>
    <w:rPr>
      <w:sz w:val="26"/>
      <w:szCs w:val="26"/>
    </w:rPr>
  </w:style>
  <w:style w:type="paragraph" w:customStyle="1" w:styleId="Style7">
    <w:name w:val="Style 7"/>
    <w:rsid w:val="00D95044"/>
    <w:pPr>
      <w:widowControl w:val="0"/>
      <w:autoSpaceDE w:val="0"/>
      <w:autoSpaceDN w:val="0"/>
      <w:spacing w:line="220" w:lineRule="auto"/>
      <w:ind w:left="2304"/>
      <w:jc w:val="both"/>
    </w:pPr>
    <w:rPr>
      <w:rFonts w:ascii="Garamond" w:hAnsi="Garamond" w:cs="Garamond"/>
      <w:sz w:val="28"/>
      <w:szCs w:val="28"/>
    </w:rPr>
  </w:style>
  <w:style w:type="paragraph" w:customStyle="1" w:styleId="Style8">
    <w:name w:val="Style 8"/>
    <w:rsid w:val="00D95044"/>
    <w:pPr>
      <w:widowControl w:val="0"/>
      <w:autoSpaceDE w:val="0"/>
      <w:autoSpaceDN w:val="0"/>
      <w:spacing w:before="36"/>
      <w:jc w:val="both"/>
    </w:pPr>
    <w:rPr>
      <w:rFonts w:ascii="Garamond" w:hAnsi="Garamond" w:cs="Garamond"/>
      <w:sz w:val="28"/>
      <w:szCs w:val="28"/>
    </w:rPr>
  </w:style>
  <w:style w:type="paragraph" w:customStyle="1" w:styleId="Style2">
    <w:name w:val="Style 2"/>
    <w:rsid w:val="00D95044"/>
    <w:pPr>
      <w:widowControl w:val="0"/>
      <w:autoSpaceDE w:val="0"/>
      <w:autoSpaceDN w:val="0"/>
      <w:ind w:left="72"/>
      <w:jc w:val="both"/>
    </w:pPr>
    <w:rPr>
      <w:sz w:val="26"/>
      <w:szCs w:val="26"/>
    </w:rPr>
  </w:style>
  <w:style w:type="paragraph" w:customStyle="1" w:styleId="Style6">
    <w:name w:val="Style 6"/>
    <w:rsid w:val="00D95044"/>
    <w:pPr>
      <w:widowControl w:val="0"/>
      <w:autoSpaceDE w:val="0"/>
      <w:autoSpaceDN w:val="0"/>
      <w:ind w:left="720"/>
      <w:jc w:val="both"/>
    </w:pPr>
    <w:rPr>
      <w:rFonts w:ascii="Garamond" w:hAnsi="Garamond" w:cs="Garamond"/>
      <w:color w:val="0B0B0C"/>
      <w:sz w:val="26"/>
      <w:szCs w:val="26"/>
    </w:rPr>
  </w:style>
  <w:style w:type="paragraph" w:customStyle="1" w:styleId="Style4">
    <w:name w:val="Style 4"/>
    <w:rsid w:val="00D95044"/>
    <w:pPr>
      <w:widowControl w:val="0"/>
      <w:autoSpaceDE w:val="0"/>
      <w:autoSpaceDN w:val="0"/>
      <w:ind w:left="144" w:right="72"/>
      <w:jc w:val="both"/>
    </w:pPr>
    <w:rPr>
      <w:rFonts w:ascii="Garamond" w:hAnsi="Garamond" w:cs="Garamond"/>
      <w:sz w:val="28"/>
      <w:szCs w:val="28"/>
    </w:rPr>
  </w:style>
  <w:style w:type="paragraph" w:customStyle="1" w:styleId="Style3">
    <w:name w:val="Style 3"/>
    <w:rsid w:val="00D95044"/>
    <w:pPr>
      <w:widowControl w:val="0"/>
      <w:autoSpaceDE w:val="0"/>
      <w:autoSpaceDN w:val="0"/>
      <w:jc w:val="both"/>
    </w:pPr>
    <w:rPr>
      <w:sz w:val="26"/>
      <w:szCs w:val="26"/>
    </w:rPr>
  </w:style>
  <w:style w:type="character" w:customStyle="1" w:styleId="CharacterStyle3">
    <w:name w:val="Character Style 3"/>
    <w:rsid w:val="00D95044"/>
    <w:rPr>
      <w:rFonts w:ascii="Garamond" w:hAnsi="Garamond" w:cs="Garamond"/>
      <w:color w:val="0B0B0C"/>
      <w:sz w:val="26"/>
      <w:szCs w:val="26"/>
    </w:rPr>
  </w:style>
  <w:style w:type="character" w:customStyle="1" w:styleId="CharacterStyle2">
    <w:name w:val="Character Style 2"/>
    <w:rsid w:val="00D95044"/>
    <w:rPr>
      <w:rFonts w:ascii="Garamond" w:hAnsi="Garamond" w:cs="Garamond"/>
      <w:sz w:val="28"/>
      <w:szCs w:val="28"/>
    </w:rPr>
  </w:style>
  <w:style w:type="paragraph" w:customStyle="1" w:styleId="Felsorol">
    <w:name w:val="Felsorol"/>
    <w:basedOn w:val="Norml"/>
    <w:rsid w:val="00D95044"/>
    <w:pPr>
      <w:spacing w:after="120"/>
      <w:ind w:left="2155" w:hanging="737"/>
      <w:jc w:val="both"/>
    </w:pPr>
    <w:rPr>
      <w:rFonts w:ascii="Arial" w:hAnsi="Arial"/>
      <w:szCs w:val="20"/>
    </w:rPr>
  </w:style>
  <w:style w:type="paragraph" w:customStyle="1" w:styleId="NormlElssor0cm">
    <w:name w:val="Normál + Első sor:  0 cm"/>
    <w:aliases w:val="Előtte:  0 pt,Sorköz:  1,5 sor"/>
    <w:basedOn w:val="Norml"/>
    <w:link w:val="NormlElssor0cmChar"/>
    <w:rsid w:val="00D95044"/>
    <w:pPr>
      <w:spacing w:line="360" w:lineRule="auto"/>
      <w:jc w:val="both"/>
    </w:pPr>
    <w:rPr>
      <w:rFonts w:ascii="Arial" w:eastAsia="Calibri" w:hAnsi="Arial"/>
      <w:szCs w:val="20"/>
      <w:lang w:eastAsia="en-US"/>
    </w:rPr>
  </w:style>
  <w:style w:type="character" w:customStyle="1" w:styleId="NormlElssor0cmChar">
    <w:name w:val="Normál + Első sor:  0 cm Char"/>
    <w:aliases w:val="Előtte:  0 pt Char,Sorköz:  1 Char,5 sor Char"/>
    <w:link w:val="NormlElssor0cm"/>
    <w:rsid w:val="00D95044"/>
    <w:rPr>
      <w:rFonts w:ascii="Arial" w:eastAsia="Calibri" w:hAnsi="Arial"/>
      <w:sz w:val="24"/>
      <w:lang w:eastAsia="en-US"/>
    </w:rPr>
  </w:style>
  <w:style w:type="numbering" w:customStyle="1" w:styleId="Aktulislista1">
    <w:name w:val="Aktuális lista1"/>
    <w:rsid w:val="00D95044"/>
    <w:pPr>
      <w:numPr>
        <w:numId w:val="47"/>
      </w:numPr>
    </w:pPr>
  </w:style>
  <w:style w:type="numbering" w:customStyle="1" w:styleId="Stlus6">
    <w:name w:val="Stílus6"/>
    <w:rsid w:val="00D95044"/>
    <w:pPr>
      <w:numPr>
        <w:numId w:val="48"/>
      </w:numPr>
    </w:pPr>
  </w:style>
  <w:style w:type="numbering" w:customStyle="1" w:styleId="Stlus7">
    <w:name w:val="Stílus7"/>
    <w:rsid w:val="00D95044"/>
    <w:pPr>
      <w:numPr>
        <w:numId w:val="49"/>
      </w:numPr>
    </w:pPr>
  </w:style>
  <w:style w:type="paragraph" w:customStyle="1" w:styleId="CharCharChar1CharChar">
    <w:name w:val="Char Char Char1 Char Char"/>
    <w:basedOn w:val="Szvegtrzs"/>
    <w:rsid w:val="00D95044"/>
    <w:pPr>
      <w:spacing w:before="120" w:after="240" w:line="240" w:lineRule="exact"/>
      <w:contextualSpacing/>
      <w:jc w:val="both"/>
    </w:pPr>
    <w:rPr>
      <w:rFonts w:cs="Arial"/>
      <w:b/>
      <w:bCs/>
      <w:iCs/>
    </w:rPr>
  </w:style>
  <w:style w:type="numbering" w:customStyle="1" w:styleId="Stlus8">
    <w:name w:val="Stílus8"/>
    <w:rsid w:val="00D95044"/>
    <w:pPr>
      <w:numPr>
        <w:numId w:val="50"/>
      </w:numPr>
    </w:pPr>
  </w:style>
  <w:style w:type="paragraph" w:customStyle="1" w:styleId="Cmsor11">
    <w:name w:val="Címsor1"/>
    <w:basedOn w:val="Cmsor1"/>
    <w:link w:val="Cmsor1Char0"/>
    <w:qFormat/>
    <w:rsid w:val="00D95044"/>
    <w:pPr>
      <w:widowControl w:val="0"/>
      <w:autoSpaceDE w:val="0"/>
      <w:autoSpaceDN w:val="0"/>
      <w:adjustRightInd w:val="0"/>
      <w:spacing w:before="360" w:after="60"/>
      <w:ind w:hanging="431"/>
      <w:jc w:val="left"/>
    </w:pPr>
    <w:rPr>
      <w:rFonts w:ascii="Palatino Linotype" w:eastAsia="Calibri" w:hAnsi="Palatino Linotype"/>
      <w:b w:val="0"/>
      <w:bCs/>
      <w:kern w:val="32"/>
      <w:sz w:val="32"/>
      <w:lang w:eastAsia="en-US"/>
    </w:rPr>
  </w:style>
  <w:style w:type="character" w:customStyle="1" w:styleId="Cmsor1Char0">
    <w:name w:val="Címsor1 Char"/>
    <w:link w:val="Cmsor11"/>
    <w:rsid w:val="00D95044"/>
    <w:rPr>
      <w:rFonts w:ascii="Palatino Linotype" w:eastAsia="Calibri" w:hAnsi="Palatino Linotype"/>
      <w:bCs/>
      <w:kern w:val="32"/>
      <w:sz w:val="32"/>
      <w:szCs w:val="24"/>
      <w:lang w:eastAsia="en-US"/>
    </w:rPr>
  </w:style>
  <w:style w:type="paragraph" w:customStyle="1" w:styleId="CharCharCharCharCharChar1CharCharCharCharCharCharCharCharCharCharCharChar1CharCharCharCharCharCharChar">
    <w:name w:val="Char Char Char Char Char Char1 Char Char Char Char Char Char Char Char Char Char Char Char1 Char Char Char Char Char Char Char"/>
    <w:basedOn w:val="Norml"/>
    <w:rsid w:val="00D95044"/>
    <w:pPr>
      <w:spacing w:after="160" w:line="240" w:lineRule="exact"/>
    </w:pPr>
    <w:rPr>
      <w:rFonts w:ascii="Verdana" w:hAnsi="Verdana"/>
      <w:lang w:val="en-US" w:eastAsia="en-US"/>
    </w:rPr>
  </w:style>
  <w:style w:type="paragraph" w:customStyle="1" w:styleId="Char1CharCharCharCharChar1CharCharCharCharCharCharChar">
    <w:name w:val="Char1 Char Char Char Char Char1 Char Char Char Char Char Char Char"/>
    <w:basedOn w:val="Norml"/>
    <w:rsid w:val="00D95044"/>
    <w:pPr>
      <w:spacing w:after="160" w:line="240" w:lineRule="exact"/>
    </w:pPr>
    <w:rPr>
      <w:rFonts w:ascii="Verdana" w:hAnsi="Verdana"/>
      <w:lang w:val="en-US" w:eastAsia="en-US"/>
    </w:rPr>
  </w:style>
  <w:style w:type="paragraph" w:customStyle="1" w:styleId="Char1CharCharCharCharChar1CharCharCharChar">
    <w:name w:val="Char1 Char Char Char Char Char1 Char Char Char Char"/>
    <w:basedOn w:val="Norml"/>
    <w:rsid w:val="00D95044"/>
    <w:pPr>
      <w:spacing w:after="160" w:line="240" w:lineRule="exact"/>
    </w:pPr>
    <w:rPr>
      <w:rFonts w:ascii="Verdana" w:hAnsi="Verdana"/>
      <w:lang w:val="en-US" w:eastAsia="en-US"/>
    </w:rPr>
  </w:style>
  <w:style w:type="paragraph" w:styleId="brajegyzk">
    <w:name w:val="table of figures"/>
    <w:basedOn w:val="Norml"/>
    <w:next w:val="Norml"/>
    <w:semiHidden/>
    <w:rsid w:val="00D95044"/>
    <w:pPr>
      <w:spacing w:line="360" w:lineRule="exact"/>
      <w:ind w:left="400" w:hanging="400"/>
      <w:jc w:val="both"/>
    </w:pPr>
    <w:rPr>
      <w:rFonts w:ascii="Arial" w:hAnsi="Arial"/>
      <w:sz w:val="22"/>
    </w:rPr>
  </w:style>
  <w:style w:type="paragraph" w:customStyle="1" w:styleId="Annexetitle">
    <w:name w:val="Annexe_title"/>
    <w:basedOn w:val="Cmsor1"/>
    <w:next w:val="Norml"/>
    <w:autoRedefine/>
    <w:rsid w:val="00D95044"/>
    <w:pPr>
      <w:keepNext w:val="0"/>
      <w:tabs>
        <w:tab w:val="left" w:pos="1701"/>
        <w:tab w:val="left" w:pos="2552"/>
      </w:tabs>
      <w:spacing w:before="240" w:after="240"/>
      <w:outlineLvl w:val="9"/>
    </w:pPr>
    <w:rPr>
      <w:rFonts w:ascii="Arial" w:hAnsi="Arial" w:cs="Arial"/>
      <w:caps/>
      <w:szCs w:val="20"/>
    </w:rPr>
  </w:style>
  <w:style w:type="paragraph" w:customStyle="1" w:styleId="NormlRomanPS">
    <w:name w:val="Normál + Roman PS"/>
    <w:aliases w:val="10 pt"/>
    <w:basedOn w:val="Norml"/>
    <w:rsid w:val="00D95044"/>
    <w:pPr>
      <w:spacing w:line="360" w:lineRule="exact"/>
      <w:jc w:val="both"/>
    </w:pPr>
    <w:rPr>
      <w:rFonts w:ascii="Roman PS" w:hAnsi="Roman PS"/>
      <w:sz w:val="20"/>
    </w:rPr>
  </w:style>
  <w:style w:type="paragraph" w:customStyle="1" w:styleId="StlusCmsor2">
    <w:name w:val="Stílus Címsor 2"/>
    <w:basedOn w:val="Cmsor2"/>
    <w:rsid w:val="00D95044"/>
    <w:pPr>
      <w:widowControl/>
      <w:spacing w:before="120" w:after="120"/>
      <w:jc w:val="both"/>
    </w:pPr>
    <w:rPr>
      <w:rFonts w:cs="Arial"/>
      <w:bCs/>
      <w:iCs/>
      <w:sz w:val="28"/>
      <w:szCs w:val="28"/>
    </w:rPr>
  </w:style>
  <w:style w:type="paragraph" w:customStyle="1" w:styleId="CharCharCharCharCharCharCharChar2Char">
    <w:name w:val="Char Char Char Char Char Char Char Char2 Char"/>
    <w:basedOn w:val="Norml"/>
    <w:rsid w:val="00D95044"/>
    <w:pPr>
      <w:spacing w:after="160" w:line="240" w:lineRule="exact"/>
    </w:pPr>
    <w:rPr>
      <w:rFonts w:ascii="Tahoma" w:hAnsi="Tahoma"/>
      <w:sz w:val="20"/>
      <w:szCs w:val="20"/>
      <w:lang w:val="en-US" w:eastAsia="en-US"/>
    </w:rPr>
  </w:style>
  <w:style w:type="paragraph" w:customStyle="1" w:styleId="CharCharChar1CharCharCharCharCharCharCharCharCharCharCharCharCharCharCharCharCharCharCharCharCharCharCharCharCharCharCharCharCharCharCharCharChar">
    <w:name w:val="Char Char Char1 Char Char Char Char Char Char Char Char Char Char Char Char Char Char Char Char Char Char Char Char Char Char Char Char Char Char Char Char Char Char Char Char Char"/>
    <w:basedOn w:val="Norml"/>
    <w:rsid w:val="00D95044"/>
    <w:pPr>
      <w:spacing w:after="160" w:line="240" w:lineRule="exact"/>
    </w:pPr>
    <w:rPr>
      <w:rFonts w:ascii="Tahoma" w:hAnsi="Tahoma"/>
      <w:sz w:val="22"/>
      <w:lang w:val="en-US" w:eastAsia="en-US"/>
    </w:rPr>
  </w:style>
  <w:style w:type="paragraph" w:customStyle="1" w:styleId="CharCharCharCharCharChar1CharCharCharCharCharCharCharCharCharCharCharCharChar">
    <w:name w:val="Char Char Char Char Char Char1 Char Char Char Char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CharCharChar">
    <w:name w:val="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style16">
    <w:name w:val="style16"/>
    <w:basedOn w:val="Norml"/>
    <w:rsid w:val="00D95044"/>
    <w:rPr>
      <w:rFonts w:ascii="Arial" w:hAnsi="Arial" w:cs="Arial"/>
    </w:rPr>
  </w:style>
  <w:style w:type="paragraph" w:customStyle="1" w:styleId="Style11">
    <w:name w:val="Style 11"/>
    <w:rsid w:val="00D95044"/>
    <w:pPr>
      <w:widowControl w:val="0"/>
      <w:autoSpaceDE w:val="0"/>
      <w:autoSpaceDN w:val="0"/>
      <w:adjustRightInd w:val="0"/>
    </w:pPr>
  </w:style>
  <w:style w:type="paragraph" w:customStyle="1" w:styleId="Style20">
    <w:name w:val="Style 20"/>
    <w:rsid w:val="00D95044"/>
    <w:pPr>
      <w:widowControl w:val="0"/>
      <w:autoSpaceDE w:val="0"/>
      <w:autoSpaceDN w:val="0"/>
      <w:adjustRightInd w:val="0"/>
    </w:pPr>
  </w:style>
  <w:style w:type="paragraph" w:customStyle="1" w:styleId="CharCharCharCharCharChar1CharCharCharCharCharCharCharCharChar">
    <w:name w:val="Char Char Char Char Char Char1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1CharCharCharCharCharCharCharCharCharCharCharChar1CharCharCharCharCharCharCharCharCharCharCharChar">
    <w:name w:val="Char Char Char Char Char Char1 Char Char Char Char Char Char Char Char Char Char Char Char1 Char Char Char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CharCharCharCharCharChar">
    <w:name w:val="Char Char Char 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CharCharCharCharCharCharCharCharCharCharCharCharChar">
    <w:name w:val="Char Char Char Char 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CharCharCharCharCharChar1CharCharCharCharCharCharCharCharCharCharCharCharCharCharCharCharChar">
    <w:name w:val="Char Char Char Char Char Char1 Char Char Char Char Char Char Char Char Char Char Char Char Char Char Char Char Char"/>
    <w:basedOn w:val="Norml"/>
    <w:rsid w:val="00D95044"/>
    <w:pPr>
      <w:spacing w:after="160" w:line="240" w:lineRule="exact"/>
    </w:pPr>
    <w:rPr>
      <w:rFonts w:ascii="Verdana" w:hAnsi="Verdana"/>
      <w:lang w:val="en-US" w:eastAsia="en-US"/>
    </w:rPr>
  </w:style>
  <w:style w:type="character" w:customStyle="1" w:styleId="skypetbinnertext">
    <w:name w:val="skype_tb_innertext"/>
    <w:rsid w:val="00D95044"/>
  </w:style>
  <w:style w:type="character" w:customStyle="1" w:styleId="FootnoteTextChar2">
    <w:name w:val="Footnote Text Char2"/>
    <w:aliases w:val="Footnote Text Char1 Char1,Lábjegyzetszöveg Char1 Char1 Char1,Lábjegyzetszöveg Char Char Char1 Char1,Lábjegyzetszöveg Char1 Char Char Char1 Char1,Lábjegyzetszöveg Char Char Char Char Char1 Char1,Char1 Char Char Char Char Char1 Char"/>
    <w:basedOn w:val="Bekezdsalapbettpusa"/>
    <w:semiHidden/>
    <w:locked/>
    <w:rsid w:val="00D95044"/>
    <w:rPr>
      <w:rFonts w:ascii="Arial" w:hAnsi="Arial" w:cs="Arial"/>
      <w:sz w:val="20"/>
      <w:szCs w:val="20"/>
    </w:rPr>
  </w:style>
  <w:style w:type="paragraph" w:customStyle="1" w:styleId="BodyText22">
    <w:name w:val="Body Text 22"/>
    <w:basedOn w:val="Norml"/>
    <w:rsid w:val="00D95044"/>
    <w:pPr>
      <w:overflowPunct w:val="0"/>
      <w:autoSpaceDE w:val="0"/>
      <w:autoSpaceDN w:val="0"/>
      <w:adjustRightInd w:val="0"/>
      <w:spacing w:after="120"/>
      <w:ind w:left="284" w:firstLine="1"/>
      <w:jc w:val="both"/>
      <w:textAlignment w:val="baseline"/>
    </w:pPr>
    <w:rPr>
      <w:rFonts w:ascii="Arial" w:hAnsi="Arial"/>
      <w:szCs w:val="20"/>
    </w:rPr>
  </w:style>
  <w:style w:type="paragraph" w:customStyle="1" w:styleId="tablecontents">
    <w:name w:val="tablecontents"/>
    <w:basedOn w:val="Norml"/>
    <w:uiPriority w:val="99"/>
    <w:rsid w:val="00D95044"/>
    <w:rPr>
      <w:rFonts w:ascii="&amp;#39" w:hAnsi="&amp;#39"/>
    </w:rPr>
  </w:style>
  <w:style w:type="paragraph" w:customStyle="1" w:styleId="OkeanmagyarazatChar0">
    <w:name w:val="Okean_magyarazat Char"/>
    <w:basedOn w:val="Norml"/>
    <w:rsid w:val="00D95044"/>
    <w:pPr>
      <w:keepNext/>
      <w:pBdr>
        <w:left w:val="single" w:sz="4" w:space="4" w:color="auto"/>
      </w:pBdr>
      <w:shd w:val="clear" w:color="auto" w:fill="FFFFFF"/>
      <w:spacing w:before="60" w:after="240" w:line="280" w:lineRule="exact"/>
      <w:ind w:left="284"/>
      <w:jc w:val="both"/>
    </w:pPr>
    <w:rPr>
      <w:rFonts w:ascii="Arial" w:hAnsi="Arial"/>
      <w:sz w:val="20"/>
      <w:szCs w:val="20"/>
    </w:rPr>
  </w:style>
  <w:style w:type="paragraph" w:customStyle="1" w:styleId="OkeanmagyarazatbekezdesCharChar1">
    <w:name w:val="Okean_magyarazat_bekezdes Char Char1"/>
    <w:basedOn w:val="Norml"/>
    <w:rsid w:val="00D95044"/>
    <w:pPr>
      <w:keepNext/>
      <w:numPr>
        <w:numId w:val="51"/>
      </w:numPr>
      <w:pBdr>
        <w:left w:val="single" w:sz="4" w:space="4" w:color="auto"/>
      </w:pBdr>
      <w:shd w:val="clear" w:color="auto" w:fill="FFFFFF"/>
      <w:spacing w:before="120" w:after="240" w:line="280" w:lineRule="exact"/>
      <w:jc w:val="both"/>
    </w:pPr>
    <w:rPr>
      <w:rFonts w:ascii="Arial" w:hAnsi="Arial"/>
      <w:sz w:val="20"/>
      <w:szCs w:val="20"/>
    </w:rPr>
  </w:style>
  <w:style w:type="paragraph" w:customStyle="1" w:styleId="OkeanmagyarazatCharCharChar">
    <w:name w:val="Okean_magyarazat Char Char Char"/>
    <w:basedOn w:val="Norml"/>
    <w:rsid w:val="00D95044"/>
    <w:pPr>
      <w:keepNext/>
      <w:pBdr>
        <w:left w:val="single" w:sz="4" w:space="4" w:color="auto"/>
      </w:pBdr>
      <w:shd w:val="clear" w:color="auto" w:fill="FFFFFF"/>
      <w:spacing w:before="60" w:after="240" w:line="280" w:lineRule="exact"/>
      <w:ind w:left="284"/>
      <w:jc w:val="both"/>
    </w:pPr>
    <w:rPr>
      <w:rFonts w:ascii="Arial" w:hAnsi="Arial"/>
      <w:sz w:val="20"/>
      <w:szCs w:val="20"/>
    </w:rPr>
  </w:style>
  <w:style w:type="paragraph" w:customStyle="1" w:styleId="Stlus0">
    <w:name w:val="Stííílus"/>
    <w:basedOn w:val="OkeanmagyarazatChar0"/>
    <w:rsid w:val="00D95044"/>
    <w:pPr>
      <w:keepNext w:val="0"/>
      <w:pBdr>
        <w:left w:val="none" w:sz="0" w:space="0" w:color="auto"/>
      </w:pBdr>
      <w:spacing w:after="0"/>
      <w:ind w:left="0"/>
    </w:pPr>
    <w:rPr>
      <w:rFonts w:ascii="Verdana" w:hAnsi="Verdana"/>
    </w:rPr>
  </w:style>
  <w:style w:type="paragraph" w:customStyle="1" w:styleId="NORML2">
    <w:name w:val="NORMÁL"/>
    <w:autoRedefine/>
    <w:rsid w:val="00D95044"/>
    <w:pPr>
      <w:tabs>
        <w:tab w:val="left" w:pos="540"/>
      </w:tabs>
      <w:jc w:val="both"/>
    </w:pPr>
    <w:rPr>
      <w:rFonts w:ascii="Verdana" w:hAnsi="Verdana" w:cs="Arial"/>
    </w:rPr>
  </w:style>
  <w:style w:type="paragraph" w:customStyle="1" w:styleId="IdzetENVECON">
    <w:name w:val="Idézet_ENVECON"/>
    <w:basedOn w:val="Norml"/>
    <w:next w:val="Norml"/>
    <w:rsid w:val="00D95044"/>
    <w:pPr>
      <w:jc w:val="both"/>
    </w:pPr>
    <w:rPr>
      <w:rFonts w:ascii="Verdana" w:hAnsi="Verdana"/>
      <w:bCs/>
      <w:i/>
      <w:sz w:val="20"/>
      <w:szCs w:val="20"/>
    </w:rPr>
  </w:style>
  <w:style w:type="paragraph" w:customStyle="1" w:styleId="Csakszveg1">
    <w:name w:val="Csak szöveg1"/>
    <w:basedOn w:val="Norml"/>
    <w:rsid w:val="00D95044"/>
    <w:pPr>
      <w:suppressAutoHyphens/>
    </w:pPr>
    <w:rPr>
      <w:rFonts w:ascii="Courier New" w:hAnsi="Courier New"/>
      <w:sz w:val="20"/>
      <w:szCs w:val="20"/>
      <w:lang w:eastAsia="ar-SA"/>
    </w:rPr>
  </w:style>
  <w:style w:type="paragraph" w:customStyle="1" w:styleId="tszoveg">
    <w:name w:val="tszoveg"/>
    <w:basedOn w:val="Norml"/>
    <w:rsid w:val="00D95044"/>
    <w:pPr>
      <w:spacing w:before="150" w:after="150" w:line="336" w:lineRule="auto"/>
      <w:jc w:val="both"/>
    </w:pPr>
    <w:rPr>
      <w:rFonts w:ascii="Verdana" w:hAnsi="Verdana"/>
      <w:color w:val="292929"/>
      <w:sz w:val="20"/>
      <w:szCs w:val="20"/>
    </w:rPr>
  </w:style>
  <w:style w:type="paragraph" w:styleId="HTML-kntformzott">
    <w:name w:val="HTML Preformatted"/>
    <w:basedOn w:val="Norml"/>
    <w:link w:val="HTML-kntformzottChar"/>
    <w:rsid w:val="00D95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kntformzottChar">
    <w:name w:val="HTML-ként formázott Char"/>
    <w:basedOn w:val="Bekezdsalapbettpusa"/>
    <w:link w:val="HTML-kntformzott"/>
    <w:rsid w:val="00D95044"/>
    <w:rPr>
      <w:rFonts w:ascii="Courier New" w:hAnsi="Courier New" w:cs="Courier New"/>
    </w:rPr>
  </w:style>
  <w:style w:type="character" w:customStyle="1" w:styleId="WW8Num3z0">
    <w:name w:val="WW8Num3z0"/>
    <w:rsid w:val="00D95044"/>
    <w:rPr>
      <w:b/>
    </w:rPr>
  </w:style>
  <w:style w:type="character" w:customStyle="1" w:styleId="WW8Num4z0">
    <w:name w:val="WW8Num4z0"/>
    <w:rsid w:val="00D95044"/>
    <w:rPr>
      <w:b/>
    </w:rPr>
  </w:style>
  <w:style w:type="character" w:customStyle="1" w:styleId="WW8Num5z0">
    <w:name w:val="WW8Num5z0"/>
    <w:rsid w:val="00D95044"/>
    <w:rPr>
      <w:rFonts w:ascii="Symbol" w:hAnsi="Symbol"/>
    </w:rPr>
  </w:style>
  <w:style w:type="character" w:customStyle="1" w:styleId="Absatz-Standardschriftart">
    <w:name w:val="Absatz-Standardschriftart"/>
    <w:rsid w:val="00D95044"/>
  </w:style>
  <w:style w:type="character" w:customStyle="1" w:styleId="WW-Absatz-Standardschriftart">
    <w:name w:val="WW-Absatz-Standardschriftart"/>
    <w:rsid w:val="00D95044"/>
  </w:style>
  <w:style w:type="character" w:customStyle="1" w:styleId="WW8Num2z0">
    <w:name w:val="WW8Num2z0"/>
    <w:rsid w:val="00D95044"/>
    <w:rPr>
      <w:b/>
    </w:rPr>
  </w:style>
  <w:style w:type="character" w:customStyle="1" w:styleId="WW8Num2z1">
    <w:name w:val="WW8Num2z1"/>
    <w:rsid w:val="00D95044"/>
  </w:style>
  <w:style w:type="character" w:customStyle="1" w:styleId="Bekezdsalapbettpusa1">
    <w:name w:val="Bekezdés alapbetűtípusa1"/>
    <w:rsid w:val="00D95044"/>
  </w:style>
  <w:style w:type="character" w:customStyle="1" w:styleId="skypenamemark">
    <w:name w:val="skype_name_mark"/>
    <w:basedOn w:val="Bekezdsalapbettpusa1"/>
    <w:rsid w:val="00D95044"/>
    <w:rPr>
      <w:rFonts w:cs="Times New Roman"/>
      <w:vanish/>
    </w:rPr>
  </w:style>
  <w:style w:type="character" w:customStyle="1" w:styleId="skypenamehighlightonline">
    <w:name w:val="skype_name_highlight_online"/>
    <w:basedOn w:val="Bekezdsalapbettpusa1"/>
    <w:rsid w:val="00D95044"/>
    <w:rPr>
      <w:rFonts w:cs="Times New Roman"/>
    </w:rPr>
  </w:style>
  <w:style w:type="character" w:customStyle="1" w:styleId="Jegyzethivatkozs1">
    <w:name w:val="Jegyzethivatkozás1"/>
    <w:basedOn w:val="Bekezdsalapbettpusa1"/>
    <w:rsid w:val="00D95044"/>
    <w:rPr>
      <w:rFonts w:cs="Times New Roman"/>
      <w:sz w:val="16"/>
      <w:szCs w:val="16"/>
    </w:rPr>
  </w:style>
  <w:style w:type="character" w:customStyle="1" w:styleId="Felsorolsjel">
    <w:name w:val="Felsorolásjel"/>
    <w:rsid w:val="00D95044"/>
    <w:rPr>
      <w:rFonts w:ascii="OpenSymbol" w:eastAsia="Times New Roman" w:hAnsi="OpenSymbol"/>
    </w:rPr>
  </w:style>
  <w:style w:type="character" w:customStyle="1" w:styleId="Szmozsjelek">
    <w:name w:val="Számozásjelek"/>
    <w:rsid w:val="00D95044"/>
  </w:style>
  <w:style w:type="paragraph" w:customStyle="1" w:styleId="Felirat">
    <w:name w:val="Felirat"/>
    <w:basedOn w:val="Norml"/>
    <w:rsid w:val="00D95044"/>
    <w:pPr>
      <w:suppressLineNumbers/>
      <w:suppressAutoHyphens/>
      <w:spacing w:before="120" w:after="120"/>
    </w:pPr>
    <w:rPr>
      <w:rFonts w:cs="Mangal"/>
      <w:i/>
      <w:iCs/>
      <w:lang w:eastAsia="ar-SA"/>
    </w:rPr>
  </w:style>
  <w:style w:type="paragraph" w:customStyle="1" w:styleId="Trgymutat">
    <w:name w:val="Tárgymutató"/>
    <w:basedOn w:val="Norml"/>
    <w:rsid w:val="00D95044"/>
    <w:pPr>
      <w:suppressLineNumbers/>
      <w:suppressAutoHyphens/>
    </w:pPr>
    <w:rPr>
      <w:rFonts w:cs="Mangal"/>
      <w:lang w:eastAsia="ar-SA"/>
    </w:rPr>
  </w:style>
  <w:style w:type="paragraph" w:customStyle="1" w:styleId="Jegyzetszveg1">
    <w:name w:val="Jegyzetszöveg1"/>
    <w:basedOn w:val="Norml"/>
    <w:rsid w:val="00D95044"/>
    <w:pPr>
      <w:suppressAutoHyphens/>
    </w:pPr>
    <w:rPr>
      <w:sz w:val="20"/>
      <w:szCs w:val="20"/>
      <w:lang w:eastAsia="ar-SA"/>
    </w:rPr>
  </w:style>
  <w:style w:type="paragraph" w:customStyle="1" w:styleId="Tblzattartalom0">
    <w:name w:val="Táblázattartalom"/>
    <w:basedOn w:val="Norml"/>
    <w:rsid w:val="00D95044"/>
    <w:pPr>
      <w:suppressLineNumbers/>
      <w:suppressAutoHyphens/>
    </w:pPr>
    <w:rPr>
      <w:lang w:eastAsia="ar-SA"/>
    </w:rPr>
  </w:style>
  <w:style w:type="paragraph" w:customStyle="1" w:styleId="Tblzatfejlc0">
    <w:name w:val="Táblázatfejléc"/>
    <w:basedOn w:val="Tblzattartalom0"/>
    <w:rsid w:val="00D95044"/>
    <w:pPr>
      <w:jc w:val="center"/>
    </w:pPr>
    <w:rPr>
      <w:b/>
      <w:bCs/>
    </w:rPr>
  </w:style>
  <w:style w:type="paragraph" w:customStyle="1" w:styleId="Kerettartalom">
    <w:name w:val="Kerettartalom"/>
    <w:basedOn w:val="Szvegtrzs"/>
    <w:rsid w:val="00D95044"/>
    <w:pPr>
      <w:suppressAutoHyphens/>
    </w:pPr>
    <w:rPr>
      <w:lang w:eastAsia="ar-SA"/>
    </w:rPr>
  </w:style>
  <w:style w:type="character" w:customStyle="1" w:styleId="JegyzetszvegChar1">
    <w:name w:val="Jegyzetszöveg Char1"/>
    <w:basedOn w:val="Bekezdsalapbettpusa"/>
    <w:locked/>
    <w:rsid w:val="00D95044"/>
    <w:rPr>
      <w:rFonts w:cs="Times New Roman"/>
      <w:lang w:eastAsia="ar-SA" w:bidi="ar-SA"/>
    </w:rPr>
  </w:style>
  <w:style w:type="paragraph" w:customStyle="1" w:styleId="NoteHead">
    <w:name w:val="NoteHead"/>
    <w:basedOn w:val="Norml"/>
    <w:next w:val="Norml"/>
    <w:rsid w:val="00D95044"/>
    <w:pPr>
      <w:spacing w:before="720" w:after="720"/>
      <w:jc w:val="center"/>
    </w:pPr>
    <w:rPr>
      <w:b/>
      <w:smallCaps/>
      <w:szCs w:val="20"/>
      <w:lang w:val="en-GB" w:eastAsia="en-US"/>
    </w:rPr>
  </w:style>
  <w:style w:type="paragraph" w:customStyle="1" w:styleId="Text2">
    <w:name w:val="Text 2"/>
    <w:basedOn w:val="Norml"/>
    <w:rsid w:val="00D95044"/>
    <w:pPr>
      <w:tabs>
        <w:tab w:val="left" w:pos="2161"/>
      </w:tabs>
      <w:spacing w:after="240"/>
      <w:ind w:left="1202"/>
      <w:jc w:val="both"/>
    </w:pPr>
    <w:rPr>
      <w:szCs w:val="20"/>
      <w:lang w:val="en-GB" w:eastAsia="en-US"/>
    </w:rPr>
  </w:style>
  <w:style w:type="paragraph" w:customStyle="1" w:styleId="normaltableau">
    <w:name w:val="normal_tableau"/>
    <w:basedOn w:val="Norml"/>
    <w:rsid w:val="00D95044"/>
    <w:pPr>
      <w:spacing w:before="120" w:after="120"/>
      <w:jc w:val="both"/>
    </w:pPr>
    <w:rPr>
      <w:rFonts w:ascii="Optima" w:hAnsi="Optima"/>
      <w:sz w:val="22"/>
      <w:szCs w:val="20"/>
      <w:lang w:val="en-GB" w:eastAsia="en-US"/>
    </w:rPr>
  </w:style>
  <w:style w:type="character" w:customStyle="1" w:styleId="E-mailStlus328">
    <w:name w:val="E-mailStílus328"/>
    <w:basedOn w:val="Bekezdsalapbettpusa"/>
    <w:semiHidden/>
    <w:rsid w:val="00D95044"/>
    <w:rPr>
      <w:rFonts w:ascii="Arial" w:hAnsi="Arial" w:cs="Arial"/>
      <w:color w:val="auto"/>
      <w:sz w:val="20"/>
      <w:szCs w:val="20"/>
    </w:rPr>
  </w:style>
  <w:style w:type="paragraph" w:customStyle="1" w:styleId="Coverpage">
    <w:name w:val="Coverpage"/>
    <w:uiPriority w:val="99"/>
    <w:rsid w:val="00D95044"/>
    <w:pPr>
      <w:pBdr>
        <w:bottom w:val="single" w:sz="6" w:space="1" w:color="auto"/>
      </w:pBdr>
      <w:jc w:val="center"/>
    </w:pPr>
    <w:rPr>
      <w:b/>
      <w:sz w:val="32"/>
      <w:lang w:val="en-GB"/>
    </w:rPr>
  </w:style>
  <w:style w:type="paragraph" w:customStyle="1" w:styleId="Invletter">
    <w:name w:val="Inv_letter"/>
    <w:uiPriority w:val="99"/>
    <w:rsid w:val="00D95044"/>
    <w:pPr>
      <w:jc w:val="center"/>
    </w:pPr>
    <w:rPr>
      <w:rFonts w:ascii="CG Times (W1)" w:hAnsi="CG Times (W1)"/>
      <w:b/>
    </w:rPr>
  </w:style>
  <w:style w:type="character" w:customStyle="1" w:styleId="CharCharCharCharCharCharCharCharCharCharCharCharCharChar">
    <w:name w:val="Char Char Char Char Char Char Char Char Char Char Char Char Char Char"/>
    <w:aliases w:val=" Char Char Char Char Char Char Char Char Char Char Char1, Char Char Char Char Char Char Char Char Char Char Char Char Char1"/>
    <w:rsid w:val="00D95044"/>
    <w:rPr>
      <w:lang w:val="hu-HU" w:eastAsia="hu-HU" w:bidi="ar-SA"/>
    </w:rPr>
  </w:style>
  <w:style w:type="numbering" w:customStyle="1" w:styleId="Nemlista1">
    <w:name w:val="Nem lista1"/>
    <w:next w:val="Nemlista"/>
    <w:uiPriority w:val="99"/>
    <w:semiHidden/>
    <w:unhideWhenUsed/>
    <w:rsid w:val="00D95044"/>
  </w:style>
  <w:style w:type="paragraph" w:customStyle="1" w:styleId="cmsor32">
    <w:name w:val="címsor3"/>
    <w:basedOn w:val="Cmsor3"/>
    <w:next w:val="Norml"/>
    <w:qFormat/>
    <w:rsid w:val="00D95044"/>
    <w:pPr>
      <w:keepNext w:val="0"/>
      <w:pBdr>
        <w:bottom w:val="single" w:sz="4" w:space="0" w:color="76923C"/>
        <w:right w:val="single" w:sz="48" w:space="4" w:color="76923C"/>
      </w:pBdr>
      <w:spacing w:line="360" w:lineRule="atLeast"/>
      <w:ind w:left="284" w:right="0" w:firstLine="0"/>
      <w:contextualSpacing/>
      <w:jc w:val="right"/>
    </w:pPr>
    <w:rPr>
      <w:rFonts w:ascii="Cambria" w:hAnsi="Cambria"/>
      <w:bCs/>
      <w:color w:val="76923C"/>
      <w:sz w:val="28"/>
      <w:szCs w:val="24"/>
      <w:lang w:val="en-US" w:bidi="en-US"/>
    </w:rPr>
  </w:style>
  <w:style w:type="character" w:customStyle="1" w:styleId="NincstrkzChar">
    <w:name w:val="Nincs térköz Char"/>
    <w:basedOn w:val="Bekezdsalapbettpusa"/>
    <w:link w:val="Nincstrkz"/>
    <w:uiPriority w:val="1"/>
    <w:rsid w:val="00D95044"/>
    <w:rPr>
      <w:rFonts w:ascii="Arial" w:hAnsi="Arial"/>
      <w:szCs w:val="24"/>
    </w:rPr>
  </w:style>
  <w:style w:type="paragraph" w:styleId="Idzet">
    <w:name w:val="Quote"/>
    <w:basedOn w:val="Norml"/>
    <w:next w:val="Norml"/>
    <w:link w:val="IdzetChar"/>
    <w:uiPriority w:val="29"/>
    <w:qFormat/>
    <w:rsid w:val="00D95044"/>
    <w:pPr>
      <w:jc w:val="both"/>
    </w:pPr>
    <w:rPr>
      <w:rFonts w:ascii="Calibri" w:eastAsiaTheme="majorEastAsia" w:hAnsi="Calibri"/>
      <w:color w:val="943634"/>
      <w:sz w:val="20"/>
      <w:szCs w:val="20"/>
      <w:lang w:eastAsia="en-US"/>
    </w:rPr>
  </w:style>
  <w:style w:type="character" w:customStyle="1" w:styleId="IdzetChar">
    <w:name w:val="Idézet Char"/>
    <w:basedOn w:val="Bekezdsalapbettpusa"/>
    <w:link w:val="Idzet"/>
    <w:uiPriority w:val="29"/>
    <w:rsid w:val="00D95044"/>
    <w:rPr>
      <w:rFonts w:ascii="Calibri" w:eastAsiaTheme="majorEastAsia" w:hAnsi="Calibri"/>
      <w:color w:val="943634"/>
      <w:lang w:eastAsia="en-US"/>
    </w:rPr>
  </w:style>
  <w:style w:type="paragraph" w:styleId="Kiemeltidzet">
    <w:name w:val="Intense Quote"/>
    <w:basedOn w:val="Norml"/>
    <w:next w:val="Norml"/>
    <w:link w:val="KiemeltidzetChar"/>
    <w:uiPriority w:val="30"/>
    <w:qFormat/>
    <w:rsid w:val="00D95044"/>
    <w:pPr>
      <w:pBdr>
        <w:top w:val="dotted" w:sz="8" w:space="10" w:color="C0504D"/>
        <w:bottom w:val="dotted" w:sz="8" w:space="10" w:color="C0504D"/>
      </w:pBdr>
      <w:spacing w:line="300" w:lineRule="auto"/>
      <w:ind w:left="2160" w:right="2160"/>
      <w:jc w:val="center"/>
    </w:pPr>
    <w:rPr>
      <w:rFonts w:ascii="Cambria" w:eastAsiaTheme="majorEastAsia" w:hAnsi="Cambria"/>
      <w:b/>
      <w:bCs/>
      <w:i/>
      <w:iCs/>
      <w:color w:val="C0504D"/>
      <w:sz w:val="20"/>
      <w:szCs w:val="20"/>
      <w:lang w:eastAsia="en-US"/>
    </w:rPr>
  </w:style>
  <w:style w:type="character" w:customStyle="1" w:styleId="KiemeltidzetChar">
    <w:name w:val="Kiemelt idézet Char"/>
    <w:basedOn w:val="Bekezdsalapbettpusa"/>
    <w:link w:val="Kiemeltidzet"/>
    <w:uiPriority w:val="30"/>
    <w:rsid w:val="00D95044"/>
    <w:rPr>
      <w:rFonts w:ascii="Cambria" w:eastAsiaTheme="majorEastAsia" w:hAnsi="Cambria"/>
      <w:b/>
      <w:bCs/>
      <w:i/>
      <w:iCs/>
      <w:color w:val="C0504D"/>
      <w:lang w:eastAsia="en-US"/>
    </w:rPr>
  </w:style>
  <w:style w:type="character" w:styleId="Finomkiemels">
    <w:name w:val="Subtle Emphasis"/>
    <w:uiPriority w:val="19"/>
    <w:qFormat/>
    <w:rsid w:val="00D95044"/>
    <w:rPr>
      <w:rFonts w:ascii="Cambria" w:eastAsia="Times New Roman" w:hAnsi="Cambria" w:cs="Times New Roman"/>
      <w:i/>
      <w:iCs/>
      <w:color w:val="C0504D"/>
    </w:rPr>
  </w:style>
  <w:style w:type="character" w:styleId="Ershangslyozs">
    <w:name w:val="Intense Emphasis"/>
    <w:uiPriority w:val="21"/>
    <w:qFormat/>
    <w:rsid w:val="00D95044"/>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Finomhivatkozs">
    <w:name w:val="Subtle Reference"/>
    <w:uiPriority w:val="31"/>
    <w:qFormat/>
    <w:rsid w:val="00D95044"/>
    <w:rPr>
      <w:i/>
      <w:iCs/>
      <w:smallCaps/>
      <w:color w:val="C0504D"/>
      <w:u w:color="C0504D"/>
    </w:rPr>
  </w:style>
  <w:style w:type="character" w:styleId="Ershivatkozs">
    <w:name w:val="Intense Reference"/>
    <w:uiPriority w:val="32"/>
    <w:qFormat/>
    <w:rsid w:val="00D95044"/>
    <w:rPr>
      <w:b/>
      <w:bCs/>
      <w:i/>
      <w:iCs/>
      <w:smallCaps/>
      <w:color w:val="C0504D"/>
      <w:u w:color="C0504D"/>
    </w:rPr>
  </w:style>
  <w:style w:type="character" w:styleId="Knyvcme">
    <w:name w:val="Book Title"/>
    <w:uiPriority w:val="33"/>
    <w:qFormat/>
    <w:rsid w:val="00D95044"/>
    <w:rPr>
      <w:rFonts w:ascii="Cambria" w:eastAsia="Times New Roman" w:hAnsi="Cambria" w:cs="Times New Roman"/>
      <w:b/>
      <w:bCs/>
      <w:i/>
      <w:iCs/>
      <w:smallCaps/>
      <w:color w:val="943634"/>
      <w:u w:val="single"/>
    </w:rPr>
  </w:style>
  <w:style w:type="paragraph" w:customStyle="1" w:styleId="Kzepesrcs12jellszn1">
    <w:name w:val="Közepes rács 1 – 2. jelölőszín1"/>
    <w:basedOn w:val="Norml"/>
    <w:uiPriority w:val="34"/>
    <w:qFormat/>
    <w:rsid w:val="00D95044"/>
    <w:pPr>
      <w:ind w:left="708"/>
    </w:pPr>
    <w:rPr>
      <w:lang w:val="en-GB" w:eastAsia="en-GB"/>
    </w:rPr>
  </w:style>
  <w:style w:type="paragraph" w:customStyle="1" w:styleId="heading8">
    <w:name w:val="heading8"/>
    <w:basedOn w:val="Norml"/>
    <w:rsid w:val="00D95044"/>
    <w:pPr>
      <w:spacing w:before="240" w:after="60"/>
    </w:pPr>
    <w:rPr>
      <w:rFonts w:ascii="&amp;#39" w:hAnsi="&amp;#39"/>
      <w:i/>
      <w:iCs/>
    </w:rPr>
  </w:style>
  <w:style w:type="paragraph" w:customStyle="1" w:styleId="ColorfulList-Accent11">
    <w:name w:val="Colorful List - Accent 11"/>
    <w:uiPriority w:val="34"/>
    <w:qFormat/>
    <w:rsid w:val="00D95044"/>
    <w:pPr>
      <w:spacing w:line="360" w:lineRule="auto"/>
      <w:ind w:left="720"/>
      <w:jc w:val="both"/>
    </w:pPr>
    <w:rPr>
      <w:rFonts w:ascii="Arial" w:eastAsia="ヒラギノ角ゴ Pro W3" w:hAnsi="Arial"/>
      <w:color w:val="000000"/>
      <w:sz w:val="24"/>
    </w:rPr>
  </w:style>
  <w:style w:type="character" w:customStyle="1" w:styleId="DeltaViewInsertion">
    <w:name w:val="DeltaView Insertion"/>
    <w:rsid w:val="006527CA"/>
    <w:rPr>
      <w:b/>
      <w:i/>
      <w:spacing w:val="0"/>
      <w:lang w:val="hu-HU" w:eastAsia="hu-HU"/>
    </w:rPr>
  </w:style>
  <w:style w:type="character" w:customStyle="1" w:styleId="Szvegtrzs6">
    <w:name w:val="Szövegtörzs (6)"/>
    <w:basedOn w:val="Bekezdsalapbettpusa"/>
    <w:rsid w:val="00547ED0"/>
    <w:rPr>
      <w:rFonts w:ascii="Segoe UI" w:eastAsia="Segoe UI" w:hAnsi="Segoe UI" w:cs="Segoe UI"/>
      <w:b/>
      <w:bCs/>
      <w:i w:val="0"/>
      <w:iCs w:val="0"/>
      <w:smallCaps w:val="0"/>
      <w:strike w:val="0"/>
      <w:color w:val="000000"/>
      <w:spacing w:val="0"/>
      <w:w w:val="100"/>
      <w:position w:val="0"/>
      <w:sz w:val="17"/>
      <w:szCs w:val="17"/>
      <w:u w:val="none"/>
      <w:lang w:val="hu-HU"/>
    </w:rPr>
  </w:style>
  <w:style w:type="character" w:customStyle="1" w:styleId="Szvegtrzs1">
    <w:name w:val="Szövegtörzs1"/>
    <w:basedOn w:val="Bekezdsalapbettpusa"/>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style>
  <w:style w:type="character" w:customStyle="1" w:styleId="SzvegtrzsFlkvr">
    <w:name w:val="Szövegtörzs + Félkövér"/>
    <w:basedOn w:val="Bekezdsalapbettpusa"/>
    <w:rsid w:val="00547ED0"/>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Cmsor33">
    <w:name w:val="Címsor #3"/>
    <w:basedOn w:val="Bekezdsalapbettpusa"/>
    <w:rsid w:val="00547ED0"/>
    <w:rPr>
      <w:rFonts w:ascii="Lucida Sans Unicode" w:eastAsia="Lucida Sans Unicode" w:hAnsi="Lucida Sans Unicode" w:cs="Lucida Sans Unicode"/>
      <w:b/>
      <w:bCs/>
      <w:i w:val="0"/>
      <w:iCs w:val="0"/>
      <w:smallCaps w:val="0"/>
      <w:strike w:val="0"/>
      <w:color w:val="000000"/>
      <w:spacing w:val="0"/>
      <w:w w:val="100"/>
      <w:position w:val="0"/>
      <w:sz w:val="21"/>
      <w:szCs w:val="21"/>
      <w:u w:val="none"/>
      <w:lang w:val="hu-HU"/>
    </w:rPr>
  </w:style>
  <w:style w:type="character" w:customStyle="1" w:styleId="Szvegtrzs7NemdltTrkz0pt">
    <w:name w:val="Szövegtörzs (7) + Nem dőlt;Térköz 0 pt"/>
    <w:basedOn w:val="Bekezdsalapbettpusa"/>
    <w:rsid w:val="00547ED0"/>
    <w:rPr>
      <w:rFonts w:ascii="Lucida Sans Unicode" w:eastAsia="Lucida Sans Unicode" w:hAnsi="Lucida Sans Unicode" w:cs="Lucida Sans Unicode"/>
      <w:b w:val="0"/>
      <w:bCs w:val="0"/>
      <w:i/>
      <w:iCs/>
      <w:smallCaps w:val="0"/>
      <w:strike w:val="0"/>
      <w:color w:val="000000"/>
      <w:spacing w:val="0"/>
      <w:w w:val="100"/>
      <w:position w:val="0"/>
      <w:sz w:val="14"/>
      <w:szCs w:val="14"/>
      <w:u w:val="none"/>
      <w:lang w:val="hu-HU"/>
    </w:rPr>
  </w:style>
  <w:style w:type="character" w:customStyle="1" w:styleId="Szvegtrzs7">
    <w:name w:val="Szövegtörzs (7)_"/>
    <w:basedOn w:val="Bekezdsalapbettpusa"/>
    <w:rsid w:val="00547ED0"/>
    <w:rPr>
      <w:rFonts w:ascii="Lucida Sans Unicode" w:eastAsia="Lucida Sans Unicode" w:hAnsi="Lucida Sans Unicode" w:cs="Lucida Sans Unicode"/>
      <w:b w:val="0"/>
      <w:bCs w:val="0"/>
      <w:i/>
      <w:iCs/>
      <w:smallCaps w:val="0"/>
      <w:strike w:val="0"/>
      <w:spacing w:val="-10"/>
      <w:sz w:val="14"/>
      <w:szCs w:val="14"/>
      <w:u w:val="none"/>
    </w:rPr>
  </w:style>
  <w:style w:type="character" w:customStyle="1" w:styleId="Szvegtrzs70">
    <w:name w:val="Szövegtörzs (7)"/>
    <w:basedOn w:val="Szvegtrzs7"/>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paragraph" w:customStyle="1" w:styleId="Szvegtrzs19">
    <w:name w:val="Szövegtörzs19"/>
    <w:basedOn w:val="Norml"/>
    <w:rsid w:val="00547ED0"/>
    <w:pPr>
      <w:widowControl w:val="0"/>
      <w:shd w:val="clear" w:color="auto" w:fill="FFFFFF"/>
      <w:spacing w:before="120" w:line="0" w:lineRule="atLeast"/>
      <w:ind w:hanging="360"/>
    </w:pPr>
    <w:rPr>
      <w:rFonts w:ascii="Lucida Sans Unicode" w:eastAsia="Lucida Sans Unicode" w:hAnsi="Lucida Sans Unicode" w:cs="Lucida Sans Unicode"/>
      <w:sz w:val="14"/>
      <w:szCs w:val="14"/>
    </w:rPr>
  </w:style>
  <w:style w:type="character" w:customStyle="1" w:styleId="Szvegtrzs71">
    <w:name w:val="Szövegtörzs7"/>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DltTrkz0pt">
    <w:name w:val="Szövegtörzs + Dőlt;Térköz 0 pt"/>
    <w:basedOn w:val="Szvegtrzs0"/>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shd w:val="clear" w:color="auto" w:fill="FFFFFF"/>
      <w:lang w:val="hu-HU"/>
    </w:rPr>
  </w:style>
  <w:style w:type="character" w:customStyle="1" w:styleId="Szvegtrzs30">
    <w:name w:val="Szövegtörzs3"/>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8">
    <w:name w:val="Szövegtörzs8"/>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40">
    <w:name w:val="Szövegtörzs4"/>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9">
    <w:name w:val="Szövegtörzs9"/>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10">
    <w:name w:val="Szövegtörzs10"/>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Cmsor52">
    <w:name w:val="Címsor #5 (2)"/>
    <w:basedOn w:val="Bekezdsalapbettpusa"/>
    <w:rsid w:val="00547ED0"/>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hu-HU"/>
    </w:rPr>
  </w:style>
  <w:style w:type="character" w:customStyle="1" w:styleId="Szvegtrzs80">
    <w:name w:val="Szövegtörzs (8)"/>
    <w:basedOn w:val="Bekezdsalapbettpusa"/>
    <w:rsid w:val="00547ED0"/>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Szvegtrzs7FlkvrNemdltTrkz0pt">
    <w:name w:val="Szövegtörzs (7) + Félkövér;Nem dőlt;Térköz 0 pt"/>
    <w:basedOn w:val="Szvegtrzs7"/>
    <w:rsid w:val="00547ED0"/>
    <w:rPr>
      <w:rFonts w:ascii="Lucida Sans Unicode" w:eastAsia="Lucida Sans Unicode" w:hAnsi="Lucida Sans Unicode" w:cs="Lucida Sans Unicode"/>
      <w:b/>
      <w:bCs/>
      <w:i/>
      <w:iCs/>
      <w:smallCaps w:val="0"/>
      <w:strike w:val="0"/>
      <w:color w:val="000000"/>
      <w:spacing w:val="0"/>
      <w:w w:val="100"/>
      <w:position w:val="0"/>
      <w:sz w:val="14"/>
      <w:szCs w:val="14"/>
      <w:u w:val="none"/>
      <w:lang w:val="hu-HU"/>
    </w:rPr>
  </w:style>
  <w:style w:type="character" w:customStyle="1" w:styleId="Cmsor520">
    <w:name w:val="Címsor #5 (2)_"/>
    <w:basedOn w:val="Bekezdsalapbettpusa"/>
    <w:rsid w:val="00547ED0"/>
    <w:rPr>
      <w:rFonts w:ascii="Palatino Linotype" w:eastAsia="Palatino Linotype" w:hAnsi="Palatino Linotype" w:cs="Palatino Linotype"/>
      <w:b w:val="0"/>
      <w:bCs w:val="0"/>
      <w:i w:val="0"/>
      <w:iCs w:val="0"/>
      <w:smallCaps w:val="0"/>
      <w:strike w:val="0"/>
      <w:sz w:val="16"/>
      <w:szCs w:val="16"/>
      <w:u w:val="none"/>
    </w:rPr>
  </w:style>
  <w:style w:type="character" w:customStyle="1" w:styleId="Cmsor52LucidaSansUnicode7ptFlkvr">
    <w:name w:val="Címsor #5 (2) + Lucida Sans Unicode;7 pt;Félkövér"/>
    <w:basedOn w:val="Cmsor520"/>
    <w:rsid w:val="00547ED0"/>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Cmsor52LucidaSansUnicode7ptDltTrkz0pt">
    <w:name w:val="Címsor #5 (2) + Lucida Sans Unicode;7 pt;Dőlt;Térköz 0 pt"/>
    <w:basedOn w:val="Cmsor520"/>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8NemflkvrDltTrkz0pt">
    <w:name w:val="Szövegtörzs (8) + Nem félkövér;Dőlt;Térköz 0 pt"/>
    <w:basedOn w:val="Bekezdsalapbettpusa"/>
    <w:rsid w:val="00547ED0"/>
    <w:rPr>
      <w:rFonts w:ascii="Lucida Sans Unicode" w:eastAsia="Lucida Sans Unicode" w:hAnsi="Lucida Sans Unicode" w:cs="Lucida Sans Unicode"/>
      <w:b/>
      <w:bCs/>
      <w:i/>
      <w:iCs/>
      <w:smallCaps w:val="0"/>
      <w:strike w:val="0"/>
      <w:color w:val="000000"/>
      <w:spacing w:val="-10"/>
      <w:w w:val="100"/>
      <w:position w:val="0"/>
      <w:sz w:val="14"/>
      <w:szCs w:val="14"/>
      <w:u w:val="none"/>
      <w:lang w:val="hu-HU"/>
    </w:rPr>
  </w:style>
  <w:style w:type="character" w:customStyle="1" w:styleId="Szvegtrzs90">
    <w:name w:val="Szövegtörzs (9)"/>
    <w:basedOn w:val="Bekezdsalapbettpusa"/>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style>
  <w:style w:type="character" w:customStyle="1" w:styleId="Tblzatfelirata">
    <w:name w:val="Táblázat felirata"/>
    <w:basedOn w:val="Bekezdsalapbettpusa"/>
    <w:rsid w:val="00547ED0"/>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Tblzatfelirata2">
    <w:name w:val="Táblázat felirata (2)"/>
    <w:basedOn w:val="Bekezdsalapbettpusa"/>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81">
    <w:name w:val="Szövegtörzs (8)_"/>
    <w:basedOn w:val="Bekezdsalapbettpusa"/>
    <w:rsid w:val="00547ED0"/>
    <w:rPr>
      <w:rFonts w:ascii="Lucida Sans Unicode" w:eastAsia="Lucida Sans Unicode" w:hAnsi="Lucida Sans Unicode" w:cs="Lucida Sans Unicode"/>
      <w:b/>
      <w:bCs/>
      <w:i w:val="0"/>
      <w:iCs w:val="0"/>
      <w:smallCaps w:val="0"/>
      <w:strike w:val="0"/>
      <w:sz w:val="14"/>
      <w:szCs w:val="14"/>
      <w:u w:val="none"/>
    </w:rPr>
  </w:style>
  <w:style w:type="character" w:customStyle="1" w:styleId="Lbjegyzet">
    <w:name w:val="Lábjegyzet_"/>
    <w:basedOn w:val="Bekezdsalapbettpusa"/>
    <w:rsid w:val="00547ED0"/>
    <w:rPr>
      <w:rFonts w:ascii="Lucida Sans Unicode" w:eastAsia="Lucida Sans Unicode" w:hAnsi="Lucida Sans Unicode" w:cs="Lucida Sans Unicode"/>
      <w:b w:val="0"/>
      <w:bCs w:val="0"/>
      <w:i/>
      <w:iCs/>
      <w:smallCaps w:val="0"/>
      <w:strike w:val="0"/>
      <w:spacing w:val="-10"/>
      <w:sz w:val="14"/>
      <w:szCs w:val="14"/>
      <w:u w:val="none"/>
    </w:rPr>
  </w:style>
  <w:style w:type="character" w:customStyle="1" w:styleId="LbjegyzetFlkvrNemdltTrkz0pt">
    <w:name w:val="Lábjegyzet + Félkövér;Nem dőlt;Térköz 0 pt"/>
    <w:basedOn w:val="Lbjegyzet"/>
    <w:rsid w:val="00547ED0"/>
    <w:rPr>
      <w:rFonts w:ascii="Lucida Sans Unicode" w:eastAsia="Lucida Sans Unicode" w:hAnsi="Lucida Sans Unicode" w:cs="Lucida Sans Unicode"/>
      <w:b/>
      <w:bCs/>
      <w:i/>
      <w:iCs/>
      <w:smallCaps w:val="0"/>
      <w:strike w:val="0"/>
      <w:color w:val="000000"/>
      <w:spacing w:val="0"/>
      <w:w w:val="100"/>
      <w:position w:val="0"/>
      <w:sz w:val="14"/>
      <w:szCs w:val="14"/>
      <w:u w:val="none"/>
      <w:lang w:val="hu-HU"/>
    </w:rPr>
  </w:style>
  <w:style w:type="character" w:customStyle="1" w:styleId="Lbjegyzet0">
    <w:name w:val="Lábjegyzet"/>
    <w:basedOn w:val="Lbjegyzet"/>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paragraph" w:customStyle="1" w:styleId="NormlWeb1">
    <w:name w:val="Normál (Web)1"/>
    <w:basedOn w:val="Norml"/>
    <w:rsid w:val="00547ED0"/>
    <w:pPr>
      <w:suppressAutoHyphens/>
      <w:spacing w:before="28" w:after="28" w:line="100" w:lineRule="atLeast"/>
      <w:textAlignment w:val="baseline"/>
    </w:pPr>
    <w:rPr>
      <w:color w:val="000000"/>
      <w:kern w:val="1"/>
      <w:lang w:eastAsia="zh-CN"/>
    </w:rPr>
  </w:style>
  <w:style w:type="character" w:customStyle="1" w:styleId="Dtum3">
    <w:name w:val="Dátum3"/>
    <w:basedOn w:val="Bekezdsalapbettpusa"/>
    <w:rsid w:val="00E559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line number" w:uiPriority="99"/>
    <w:lsdException w:name="List Number" w:semiHidden="0" w:unhideWhenUsed="0"/>
    <w:lsdException w:name="List 4" w:semiHidden="0" w:unhideWhenUsed="0"/>
    <w:lsdException w:name="List 5" w:semiHidden="0" w:unhideWhenUsed="0"/>
    <w:lsdException w:name="List Number 2" w:uiPriority="99"/>
    <w:lsdException w:name="List Number 4" w:uiPriority="99"/>
    <w:lsdException w:name="Title" w:semiHidden="0" w:uiPriority="10" w:unhideWhenUsed="0" w:qFormat="1"/>
    <w:lsdException w:name="List Continue" w:uiPriority="99"/>
    <w:lsdException w:name="Message Header"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iPriority="22" w:unhideWhenUsed="0" w:qFormat="1"/>
    <w:lsdException w:name="Emphasis" w:semiHidden="0" w:uiPriority="20" w:unhideWhenUsed="0" w:qFormat="1"/>
    <w:lsdException w:name="Plain Text" w:uiPriority="99"/>
    <w:lsdException w:name="Normal (Web)" w:uiPriority="99" w:qFormat="1"/>
    <w:lsdException w:name="annotation subject" w:uiPriority="99"/>
    <w:lsdException w:name="No List" w:uiPriority="99"/>
    <w:lsdException w:name="Outline List 2"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F6367"/>
    <w:rPr>
      <w:sz w:val="24"/>
      <w:szCs w:val="24"/>
    </w:rPr>
  </w:style>
  <w:style w:type="paragraph" w:styleId="Cmsor1">
    <w:name w:val="heading 1"/>
    <w:aliases w:val="Okean1,Címsor 1 Char Char,Okean Címsor 1,leap1cim"/>
    <w:basedOn w:val="Norml"/>
    <w:next w:val="Norml"/>
    <w:link w:val="Cmsor1Char"/>
    <w:uiPriority w:val="9"/>
    <w:qFormat/>
    <w:rsid w:val="00AD74EA"/>
    <w:pPr>
      <w:keepNext/>
      <w:jc w:val="center"/>
      <w:outlineLvl w:val="0"/>
    </w:pPr>
    <w:rPr>
      <w:rFonts w:ascii="Garamond" w:hAnsi="Garamond"/>
      <w:b/>
    </w:rPr>
  </w:style>
  <w:style w:type="paragraph" w:styleId="Cmsor2">
    <w:name w:val="heading 2"/>
    <w:aliases w:val="Okean2,_NFÜ,1alcímallacps,Címsor,Cím2,Fejléc 2,Címsor 2 hálózat,Al cím + Aláhúzás,Nagybetűs,Utána:  0 pt,Sorköz:  Legalább 18 pt + E...,Al cím"/>
    <w:basedOn w:val="Norml"/>
    <w:next w:val="Norml"/>
    <w:link w:val="Cmsor2Char1"/>
    <w:uiPriority w:val="9"/>
    <w:qFormat/>
    <w:rsid w:val="00AD74EA"/>
    <w:pPr>
      <w:keepNext/>
      <w:widowControl w:val="0"/>
      <w:jc w:val="center"/>
      <w:outlineLvl w:val="1"/>
    </w:pPr>
    <w:rPr>
      <w:b/>
      <w:szCs w:val="20"/>
    </w:rPr>
  </w:style>
  <w:style w:type="paragraph" w:styleId="Cmsor3">
    <w:name w:val="heading 3"/>
    <w:aliases w:val="Okean3, Char,NFÜ,Címsor 3 Char Char,Okean3 Char Char,NFÜ Char Char,normal,h3,C Heading,Head3,Heading3,Sub-heading,Z_hanging_3,h31,3,Titre 3,heading 3,l3,CT,LetHead3,Normal Heading 3,MisHead3,Normalhead3,NFÜ Char"/>
    <w:basedOn w:val="Norml"/>
    <w:next w:val="Norml"/>
    <w:link w:val="Cmsor3Char"/>
    <w:qFormat/>
    <w:rsid w:val="00AD74EA"/>
    <w:pPr>
      <w:keepNext/>
      <w:ind w:left="567" w:right="567" w:hanging="567"/>
      <w:jc w:val="both"/>
      <w:outlineLvl w:val="2"/>
    </w:pPr>
    <w:rPr>
      <w:b/>
      <w:sz w:val="32"/>
      <w:szCs w:val="20"/>
    </w:rPr>
  </w:style>
  <w:style w:type="paragraph" w:styleId="Cmsor4">
    <w:name w:val="heading 4"/>
    <w:aliases w:val="Okean4,Okean_NFU"/>
    <w:basedOn w:val="Norml"/>
    <w:next w:val="Norml"/>
    <w:link w:val="Cmsor4Char"/>
    <w:uiPriority w:val="9"/>
    <w:qFormat/>
    <w:rsid w:val="00AD74EA"/>
    <w:pPr>
      <w:keepNext/>
      <w:spacing w:before="240" w:after="60"/>
      <w:outlineLvl w:val="3"/>
    </w:pPr>
    <w:rPr>
      <w:b/>
      <w:bCs/>
      <w:sz w:val="28"/>
      <w:szCs w:val="28"/>
    </w:rPr>
  </w:style>
  <w:style w:type="paragraph" w:styleId="Cmsor5">
    <w:name w:val="heading 5"/>
    <w:aliases w:val="Okean5"/>
    <w:basedOn w:val="Norml"/>
    <w:next w:val="Norml"/>
    <w:link w:val="Cmsor5Char"/>
    <w:qFormat/>
    <w:rsid w:val="00AB5D8C"/>
    <w:pPr>
      <w:keepNext/>
      <w:jc w:val="both"/>
      <w:outlineLvl w:val="4"/>
    </w:pPr>
    <w:rPr>
      <w:i/>
      <w:iCs/>
    </w:rPr>
  </w:style>
  <w:style w:type="paragraph" w:styleId="Cmsor6">
    <w:name w:val="heading 6"/>
    <w:aliases w:val="Okean6"/>
    <w:basedOn w:val="Norml"/>
    <w:next w:val="Norml"/>
    <w:link w:val="Cmsor6Char"/>
    <w:qFormat/>
    <w:rsid w:val="001546CC"/>
    <w:pPr>
      <w:keepNext/>
      <w:spacing w:before="120" w:after="120" w:line="360" w:lineRule="exact"/>
      <w:jc w:val="both"/>
      <w:outlineLvl w:val="5"/>
    </w:pPr>
    <w:rPr>
      <w:rFonts w:ascii="Arial" w:hAnsi="Arial" w:cs="Arial"/>
      <w:b/>
      <w:bCs/>
      <w:sz w:val="22"/>
    </w:rPr>
  </w:style>
  <w:style w:type="paragraph" w:styleId="Cmsor7">
    <w:name w:val="heading 7"/>
    <w:aliases w:val="Okean7"/>
    <w:basedOn w:val="Norml"/>
    <w:next w:val="Norml"/>
    <w:link w:val="Cmsor7Char"/>
    <w:uiPriority w:val="9"/>
    <w:qFormat/>
    <w:rsid w:val="001546CC"/>
    <w:pPr>
      <w:spacing w:before="240" w:after="60"/>
      <w:outlineLvl w:val="6"/>
    </w:pPr>
  </w:style>
  <w:style w:type="paragraph" w:styleId="Cmsor8">
    <w:name w:val="heading 8"/>
    <w:aliases w:val="Okean8"/>
    <w:basedOn w:val="Norml"/>
    <w:next w:val="Norml"/>
    <w:link w:val="Cmsor8Char"/>
    <w:uiPriority w:val="9"/>
    <w:qFormat/>
    <w:rsid w:val="00AD74EA"/>
    <w:pPr>
      <w:spacing w:before="240" w:after="60"/>
      <w:outlineLvl w:val="7"/>
    </w:pPr>
    <w:rPr>
      <w:i/>
      <w:iCs/>
    </w:rPr>
  </w:style>
  <w:style w:type="paragraph" w:styleId="Cmsor9">
    <w:name w:val="heading 9"/>
    <w:basedOn w:val="Norml"/>
    <w:next w:val="Norml"/>
    <w:link w:val="Cmsor9Char"/>
    <w:uiPriority w:val="9"/>
    <w:qFormat/>
    <w:rsid w:val="001546CC"/>
    <w:pPr>
      <w:keepNext/>
      <w:numPr>
        <w:numId w:val="1"/>
      </w:numPr>
      <w:tabs>
        <w:tab w:val="clear" w:pos="1080"/>
        <w:tab w:val="num" w:pos="360"/>
      </w:tabs>
      <w:spacing w:line="360" w:lineRule="auto"/>
      <w:ind w:left="360" w:hanging="360"/>
      <w:jc w:val="both"/>
      <w:outlineLvl w:val="8"/>
    </w:pPr>
    <w:rPr>
      <w:rFonts w:ascii="Arial" w:hAnsi="Arial" w:cs="Arial"/>
      <w:b/>
      <w:bCs/>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aliases w:val="Char Char Char"/>
    <w:basedOn w:val="Norml"/>
    <w:link w:val="NormlWebChar"/>
    <w:uiPriority w:val="99"/>
    <w:qFormat/>
    <w:rsid w:val="00AD74EA"/>
    <w:pPr>
      <w:spacing w:before="100" w:beforeAutospacing="1" w:after="100" w:afterAutospacing="1"/>
    </w:pPr>
    <w:rPr>
      <w:color w:val="000000"/>
    </w:rPr>
  </w:style>
  <w:style w:type="paragraph" w:styleId="Szvegtrzsbehzssal2">
    <w:name w:val="Body Text Indent 2"/>
    <w:basedOn w:val="Norml"/>
    <w:link w:val="Szvegtrzsbehzssal2Char"/>
    <w:rsid w:val="00AD74EA"/>
    <w:pPr>
      <w:ind w:left="360"/>
      <w:jc w:val="both"/>
    </w:pPr>
    <w:rPr>
      <w:szCs w:val="20"/>
    </w:rPr>
  </w:style>
  <w:style w:type="paragraph" w:styleId="Szvegtrzsbehzssal3">
    <w:name w:val="Body Text Indent 3"/>
    <w:basedOn w:val="Norml"/>
    <w:link w:val="Szvegtrzsbehzssal3Char"/>
    <w:rsid w:val="00AD74EA"/>
    <w:pPr>
      <w:spacing w:after="120"/>
      <w:ind w:left="283"/>
    </w:pPr>
    <w:rPr>
      <w:sz w:val="16"/>
      <w:szCs w:val="16"/>
    </w:rPr>
  </w:style>
  <w:style w:type="paragraph" w:styleId="lfej">
    <w:name w:val="header"/>
    <w:aliases w:val="Header1,ƒl?fej,Fejléc,*Header,hd,he Char"/>
    <w:basedOn w:val="Norml"/>
    <w:link w:val="lfejChar"/>
    <w:uiPriority w:val="99"/>
    <w:rsid w:val="00AD74EA"/>
    <w:pPr>
      <w:tabs>
        <w:tab w:val="center" w:pos="4536"/>
        <w:tab w:val="right" w:pos="9072"/>
      </w:tabs>
    </w:pPr>
    <w:rPr>
      <w:sz w:val="20"/>
      <w:szCs w:val="20"/>
    </w:rPr>
  </w:style>
  <w:style w:type="paragraph" w:styleId="llb">
    <w:name w:val="footer"/>
    <w:aliases w:val="Footer1"/>
    <w:basedOn w:val="Norml"/>
    <w:link w:val="llbChar"/>
    <w:uiPriority w:val="99"/>
    <w:rsid w:val="00AD74EA"/>
    <w:pPr>
      <w:tabs>
        <w:tab w:val="center" w:pos="4536"/>
        <w:tab w:val="right" w:pos="9072"/>
      </w:tabs>
    </w:pPr>
  </w:style>
  <w:style w:type="character" w:styleId="Hiperhivatkozs">
    <w:name w:val="Hyperlink"/>
    <w:basedOn w:val="Bekezdsalapbettpusa"/>
    <w:rsid w:val="00AD74EA"/>
    <w:rPr>
      <w:strike w:val="0"/>
      <w:dstrike w:val="0"/>
      <w:color w:val="000000"/>
      <w:u w:val="none"/>
      <w:effect w:val="none"/>
    </w:rPr>
  </w:style>
  <w:style w:type="paragraph" w:styleId="Cm">
    <w:name w:val="Title"/>
    <w:aliases w:val="Cím Char1,Cím Char Char,Cím Char2,Cím Char Char1 Char,Cím Char Char1"/>
    <w:basedOn w:val="Norml"/>
    <w:link w:val="CmChar"/>
    <w:uiPriority w:val="10"/>
    <w:qFormat/>
    <w:rsid w:val="00AD74EA"/>
    <w:pPr>
      <w:jc w:val="center"/>
    </w:pPr>
    <w:rPr>
      <w:sz w:val="28"/>
      <w:szCs w:val="20"/>
    </w:rPr>
  </w:style>
  <w:style w:type="character" w:customStyle="1" w:styleId="CmChar">
    <w:name w:val="Cím Char"/>
    <w:aliases w:val="Cím Char1 Char,Cím Char Char Char,Cím Char2 Char,Cím Char Char1 Char Char,Cím Char Char1 Char2"/>
    <w:basedOn w:val="Bekezdsalapbettpusa"/>
    <w:link w:val="Cm"/>
    <w:uiPriority w:val="10"/>
    <w:rsid w:val="00D21EF3"/>
    <w:rPr>
      <w:sz w:val="28"/>
      <w:lang w:val="hu-HU" w:eastAsia="hu-HU" w:bidi="ar-SA"/>
    </w:rPr>
  </w:style>
  <w:style w:type="paragraph" w:styleId="Szvegtrzs2">
    <w:name w:val="Body Text 2"/>
    <w:aliases w:val="Szövegtörzs 2 Okean"/>
    <w:basedOn w:val="Norml"/>
    <w:link w:val="Szvegtrzs2Char"/>
    <w:uiPriority w:val="99"/>
    <w:rsid w:val="00AD74EA"/>
    <w:pPr>
      <w:spacing w:after="120" w:line="480" w:lineRule="auto"/>
    </w:pPr>
  </w:style>
  <w:style w:type="character" w:styleId="Oldalszm">
    <w:name w:val="page number"/>
    <w:basedOn w:val="Bekezdsalapbettpusa"/>
    <w:rsid w:val="00AD74EA"/>
  </w:style>
  <w:style w:type="paragraph" w:styleId="Szvegtrzsbehzssal">
    <w:name w:val="Body Text Indent"/>
    <w:basedOn w:val="Norml"/>
    <w:link w:val="SzvegtrzsbehzssalChar"/>
    <w:rsid w:val="00AD74EA"/>
    <w:pPr>
      <w:spacing w:after="120"/>
      <w:ind w:left="283"/>
    </w:p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
    <w:basedOn w:val="Norml"/>
    <w:link w:val="SzvegtrzsChar"/>
    <w:rsid w:val="00AD74EA"/>
    <w:pPr>
      <w:spacing w:after="120"/>
    </w:pPr>
  </w:style>
  <w:style w:type="paragraph" w:styleId="Lbjegyzetszveg">
    <w:name w:val="footnote text"/>
    <w:aliases w:val="Footnote Text Char,Lábjegyzetszöveg Char1 Char,Lábjegyzetszöveg Char Char Char,Footnote Char Char Char, Char1 Char Char Char,Footnote Char1 Char, Char1 Char1 Char,Footnote Char, Char1 Char,Char1 Char Char Char,Char1 Char1 Char"/>
    <w:basedOn w:val="Norml"/>
    <w:link w:val="LbjegyzetszvegChar"/>
    <w:uiPriority w:val="99"/>
    <w:rsid w:val="00AD74EA"/>
    <w:rPr>
      <w:sz w:val="20"/>
      <w:szCs w:val="20"/>
    </w:rPr>
  </w:style>
  <w:style w:type="character" w:styleId="Lbjegyzet-hivatkozs">
    <w:name w:val="footnote reference"/>
    <w:aliases w:val="Footnote symbol,BVI fnr,Times 10 Point, Exposant 3 Point,Footnote Reference Number,Exposant 3 Point,16 Point,Superscript 6 Point, BVI fnr,Char Char1 Char1,Char1 Char1,Char Char Char Char2 Char1,Char3 Char1,Char Char3 Char1"/>
    <w:basedOn w:val="Bekezdsalapbettpusa"/>
    <w:uiPriority w:val="99"/>
    <w:rsid w:val="00AD74EA"/>
    <w:rPr>
      <w:vertAlign w:val="superscript"/>
    </w:rPr>
  </w:style>
  <w:style w:type="paragraph" w:styleId="Szvegtrzs3">
    <w:name w:val="Body Text 3"/>
    <w:basedOn w:val="Norml"/>
    <w:link w:val="Szvegtrzs3Char"/>
    <w:rsid w:val="00AD74EA"/>
    <w:pPr>
      <w:ind w:right="567"/>
      <w:jc w:val="both"/>
    </w:pPr>
    <w:rPr>
      <w:rFonts w:ascii="Garamond" w:hAnsi="Garamond"/>
      <w:bCs/>
    </w:rPr>
  </w:style>
  <w:style w:type="paragraph" w:styleId="Szvegblokk">
    <w:name w:val="Block Text"/>
    <w:basedOn w:val="Norml"/>
    <w:rsid w:val="00AD74EA"/>
    <w:pPr>
      <w:ind w:left="720" w:right="567" w:hanging="720"/>
      <w:jc w:val="both"/>
    </w:pPr>
    <w:rPr>
      <w:rFonts w:ascii="Garamond" w:hAnsi="Garamond"/>
    </w:rPr>
  </w:style>
  <w:style w:type="character" w:styleId="Mrltotthiperhivatkozs">
    <w:name w:val="FollowedHyperlink"/>
    <w:basedOn w:val="Bekezdsalapbettpusa"/>
    <w:rsid w:val="00AD74EA"/>
    <w:rPr>
      <w:color w:val="800080"/>
      <w:u w:val="single"/>
    </w:rPr>
  </w:style>
  <w:style w:type="paragraph" w:customStyle="1" w:styleId="Char">
    <w:name w:val="Char"/>
    <w:basedOn w:val="Norml"/>
    <w:uiPriority w:val="99"/>
    <w:rsid w:val="003143F1"/>
    <w:pPr>
      <w:spacing w:after="160" w:line="240" w:lineRule="exact"/>
    </w:pPr>
    <w:rPr>
      <w:rFonts w:ascii="Verdana" w:hAnsi="Verdana"/>
      <w:sz w:val="20"/>
      <w:szCs w:val="20"/>
      <w:lang w:val="en-US" w:eastAsia="en-US"/>
    </w:rPr>
  </w:style>
  <w:style w:type="paragraph" w:customStyle="1" w:styleId="Normszmozott">
    <w:name w:val="Norm számozott"/>
    <w:basedOn w:val="Norml"/>
    <w:rsid w:val="006A3E78"/>
    <w:pPr>
      <w:tabs>
        <w:tab w:val="num" w:pos="360"/>
        <w:tab w:val="num" w:pos="720"/>
      </w:tabs>
      <w:spacing w:after="240"/>
      <w:ind w:left="360" w:hanging="360"/>
      <w:jc w:val="both"/>
    </w:pPr>
    <w:rPr>
      <w:rFonts w:ascii="Arial" w:hAnsi="Arial"/>
      <w:sz w:val="20"/>
    </w:rPr>
  </w:style>
  <w:style w:type="paragraph" w:customStyle="1" w:styleId="OkeanFelsorolas0">
    <w:name w:val="Okean_Felsorolas"/>
    <w:basedOn w:val="Szvegtrzs3"/>
    <w:rsid w:val="006A3E78"/>
    <w:pPr>
      <w:tabs>
        <w:tab w:val="num" w:pos="720"/>
      </w:tabs>
      <w:spacing w:after="120" w:line="320" w:lineRule="exact"/>
      <w:ind w:left="720" w:right="0" w:hanging="360"/>
    </w:pPr>
    <w:rPr>
      <w:rFonts w:ascii="Arial" w:hAnsi="Arial"/>
      <w:bCs w:val="0"/>
      <w:sz w:val="22"/>
      <w:szCs w:val="20"/>
    </w:rPr>
  </w:style>
  <w:style w:type="table" w:styleId="Rcsostblzat">
    <w:name w:val="Table Grid"/>
    <w:aliases w:val="táblázat2"/>
    <w:basedOn w:val="Normltblzat"/>
    <w:uiPriority w:val="59"/>
    <w:rsid w:val="006A3E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basedOn w:val="Bekezdsalapbettpusa"/>
    <w:uiPriority w:val="99"/>
    <w:rsid w:val="009D4378"/>
    <w:rPr>
      <w:sz w:val="16"/>
      <w:szCs w:val="16"/>
    </w:rPr>
  </w:style>
  <w:style w:type="paragraph" w:styleId="Jegyzetszveg">
    <w:name w:val="annotation text"/>
    <w:aliases w:val="Char Char Char Char1,Char Char3,Char Char Char Char,Char3"/>
    <w:basedOn w:val="Norml"/>
    <w:link w:val="JegyzetszvegChar"/>
    <w:uiPriority w:val="99"/>
    <w:rsid w:val="009D4378"/>
    <w:rPr>
      <w:sz w:val="20"/>
      <w:szCs w:val="20"/>
    </w:rPr>
  </w:style>
  <w:style w:type="paragraph" w:styleId="Megjegyzstrgya">
    <w:name w:val="annotation subject"/>
    <w:basedOn w:val="Jegyzetszveg"/>
    <w:next w:val="Jegyzetszveg"/>
    <w:link w:val="MegjegyzstrgyaChar"/>
    <w:uiPriority w:val="99"/>
    <w:rsid w:val="009D4378"/>
    <w:rPr>
      <w:b/>
      <w:bCs/>
    </w:rPr>
  </w:style>
  <w:style w:type="paragraph" w:styleId="Buborkszveg">
    <w:name w:val="Balloon Text"/>
    <w:basedOn w:val="Norml"/>
    <w:link w:val="BuborkszvegChar"/>
    <w:uiPriority w:val="99"/>
    <w:rsid w:val="009D4378"/>
    <w:rPr>
      <w:rFonts w:ascii="Tahoma" w:hAnsi="Tahoma" w:cs="Tahoma"/>
      <w:sz w:val="16"/>
      <w:szCs w:val="16"/>
    </w:rPr>
  </w:style>
  <w:style w:type="paragraph" w:styleId="Listaszerbekezds">
    <w:name w:val="List Paragraph"/>
    <w:aliases w:val="Welt L,lista_2,List Paragraph,Bullet_1,bekezdés1"/>
    <w:basedOn w:val="Norml"/>
    <w:link w:val="ListaszerbekezdsChar"/>
    <w:uiPriority w:val="34"/>
    <w:qFormat/>
    <w:rsid w:val="00852A3C"/>
    <w:pPr>
      <w:ind w:left="708"/>
    </w:pPr>
  </w:style>
  <w:style w:type="paragraph" w:customStyle="1" w:styleId="OkeanBehuzas">
    <w:name w:val="Okean_Behuzas"/>
    <w:basedOn w:val="Szvegtrzs3"/>
    <w:rsid w:val="001546CC"/>
    <w:pPr>
      <w:spacing w:after="60" w:line="360" w:lineRule="exact"/>
      <w:ind w:left="567" w:right="0"/>
    </w:pPr>
    <w:rPr>
      <w:rFonts w:ascii="Arial" w:hAnsi="Arial" w:cs="Arial"/>
      <w:bCs w:val="0"/>
      <w:sz w:val="22"/>
    </w:rPr>
  </w:style>
  <w:style w:type="paragraph" w:customStyle="1" w:styleId="OkeanVastag">
    <w:name w:val="Okean_Vastag"/>
    <w:basedOn w:val="Norml"/>
    <w:rsid w:val="001546CC"/>
    <w:pPr>
      <w:spacing w:before="120" w:after="120" w:line="360" w:lineRule="exact"/>
      <w:ind w:left="567"/>
      <w:jc w:val="both"/>
    </w:pPr>
    <w:rPr>
      <w:rFonts w:ascii="Arial" w:hAnsi="Arial" w:cs="Arial"/>
      <w:b/>
      <w:iCs/>
      <w:sz w:val="22"/>
    </w:rPr>
  </w:style>
  <w:style w:type="paragraph" w:styleId="TJ1">
    <w:name w:val="toc 1"/>
    <w:aliases w:val="OkeanTJ1"/>
    <w:basedOn w:val="Norml"/>
    <w:next w:val="Norml"/>
    <w:autoRedefine/>
    <w:uiPriority w:val="39"/>
    <w:rsid w:val="0095766C"/>
    <w:pPr>
      <w:tabs>
        <w:tab w:val="left" w:pos="709"/>
        <w:tab w:val="right" w:pos="9072"/>
      </w:tabs>
      <w:spacing w:before="240"/>
      <w:ind w:left="540" w:right="567"/>
      <w:jc w:val="right"/>
    </w:pPr>
    <w:rPr>
      <w:rFonts w:ascii="Arial" w:hAnsi="Arial" w:cs="Arial"/>
      <w:bCs/>
      <w:i/>
      <w:iCs/>
      <w:noProof/>
      <w:sz w:val="22"/>
      <w:szCs w:val="22"/>
    </w:rPr>
  </w:style>
  <w:style w:type="paragraph" w:styleId="TJ2">
    <w:name w:val="toc 2"/>
    <w:aliases w:val="OkeanTJ2"/>
    <w:basedOn w:val="Norml"/>
    <w:next w:val="Norml"/>
    <w:autoRedefine/>
    <w:rsid w:val="001546CC"/>
    <w:pPr>
      <w:tabs>
        <w:tab w:val="left" w:pos="851"/>
        <w:tab w:val="right" w:pos="9072"/>
      </w:tabs>
      <w:spacing w:before="60"/>
      <w:ind w:left="851" w:hanging="567"/>
    </w:pPr>
    <w:rPr>
      <w:rFonts w:ascii="Arial" w:hAnsi="Arial" w:cs="Arial"/>
      <w:noProof/>
      <w:sz w:val="22"/>
    </w:rPr>
  </w:style>
  <w:style w:type="paragraph" w:styleId="TJ3">
    <w:name w:val="toc 3"/>
    <w:aliases w:val="OkeanTJ3"/>
    <w:basedOn w:val="Norml"/>
    <w:next w:val="Norml"/>
    <w:autoRedefine/>
    <w:rsid w:val="001546CC"/>
    <w:pPr>
      <w:tabs>
        <w:tab w:val="left" w:pos="851"/>
        <w:tab w:val="right" w:pos="9072"/>
      </w:tabs>
      <w:spacing w:before="60"/>
      <w:ind w:left="284"/>
    </w:pPr>
    <w:rPr>
      <w:rFonts w:ascii="Arial" w:hAnsi="Arial" w:cs="Arial"/>
      <w:noProof/>
      <w:sz w:val="22"/>
    </w:rPr>
  </w:style>
  <w:style w:type="paragraph" w:styleId="Felsorols20">
    <w:name w:val="List Bullet 2"/>
    <w:basedOn w:val="Norml"/>
    <w:autoRedefine/>
    <w:rsid w:val="001546CC"/>
    <w:pPr>
      <w:tabs>
        <w:tab w:val="num" w:pos="643"/>
      </w:tabs>
      <w:ind w:left="643" w:hanging="360"/>
    </w:pPr>
    <w:rPr>
      <w:rFonts w:ascii="Arial" w:hAnsi="Arial"/>
      <w:sz w:val="20"/>
    </w:rPr>
  </w:style>
  <w:style w:type="paragraph" w:customStyle="1" w:styleId="Bullet1">
    <w:name w:val="Bullet 1"/>
    <w:basedOn w:val="Norml"/>
    <w:rsid w:val="001546CC"/>
    <w:pPr>
      <w:tabs>
        <w:tab w:val="left" w:pos="1134"/>
      </w:tabs>
      <w:spacing w:after="120"/>
      <w:jc w:val="both"/>
    </w:pPr>
    <w:rPr>
      <w:rFonts w:ascii="Arial" w:hAnsi="Arial"/>
      <w:sz w:val="20"/>
      <w:szCs w:val="20"/>
      <w:lang w:val="en-US"/>
    </w:rPr>
  </w:style>
  <w:style w:type="paragraph" w:customStyle="1" w:styleId="Norml0">
    <w:name w:val="Norml"/>
    <w:uiPriority w:val="99"/>
    <w:rsid w:val="001546CC"/>
    <w:pPr>
      <w:snapToGrid w:val="0"/>
    </w:pPr>
    <w:rPr>
      <w:rFonts w:ascii="MS Sans Serif" w:hAnsi="MS Sans Serif"/>
      <w:sz w:val="24"/>
    </w:rPr>
  </w:style>
  <w:style w:type="character" w:customStyle="1" w:styleId="Dtum1">
    <w:name w:val="Dátum1"/>
    <w:basedOn w:val="Bekezdsalapbettpusa"/>
    <w:uiPriority w:val="99"/>
    <w:rsid w:val="00AB5D8C"/>
  </w:style>
  <w:style w:type="character" w:customStyle="1" w:styleId="oj">
    <w:name w:val="oj"/>
    <w:basedOn w:val="Bekezdsalapbettpusa"/>
    <w:rsid w:val="00AB5D8C"/>
  </w:style>
  <w:style w:type="character" w:customStyle="1" w:styleId="heading">
    <w:name w:val="heading"/>
    <w:basedOn w:val="Bekezdsalapbettpusa"/>
    <w:rsid w:val="00AB5D8C"/>
  </w:style>
  <w:style w:type="paragraph" w:customStyle="1" w:styleId="tigrseq">
    <w:name w:val="tigrseq"/>
    <w:basedOn w:val="Norml"/>
    <w:rsid w:val="00AB5D8C"/>
    <w:pPr>
      <w:spacing w:before="100" w:beforeAutospacing="1" w:after="100" w:afterAutospacing="1"/>
    </w:pPr>
  </w:style>
  <w:style w:type="character" w:customStyle="1" w:styleId="nomark">
    <w:name w:val="nomark"/>
    <w:basedOn w:val="Bekezdsalapbettpusa"/>
    <w:rsid w:val="00AB5D8C"/>
  </w:style>
  <w:style w:type="character" w:customStyle="1" w:styleId="timark">
    <w:name w:val="timark"/>
    <w:basedOn w:val="Bekezdsalapbettpusa"/>
    <w:rsid w:val="00AB5D8C"/>
  </w:style>
  <w:style w:type="paragraph" w:customStyle="1" w:styleId="addr">
    <w:name w:val="addr"/>
    <w:basedOn w:val="Norml"/>
    <w:rsid w:val="00AB5D8C"/>
    <w:pPr>
      <w:spacing w:before="100" w:beforeAutospacing="1" w:after="100" w:afterAutospacing="1"/>
    </w:pPr>
  </w:style>
  <w:style w:type="paragraph" w:customStyle="1" w:styleId="txnuts">
    <w:name w:val="txnuts"/>
    <w:basedOn w:val="Norml"/>
    <w:rsid w:val="00AB5D8C"/>
    <w:pPr>
      <w:spacing w:before="100" w:beforeAutospacing="1" w:after="100" w:afterAutospacing="1"/>
    </w:pPr>
  </w:style>
  <w:style w:type="character" w:customStyle="1" w:styleId="txcpv">
    <w:name w:val="txcpv"/>
    <w:basedOn w:val="Bekezdsalapbettpusa"/>
    <w:uiPriority w:val="99"/>
    <w:rsid w:val="00AB5D8C"/>
  </w:style>
  <w:style w:type="paragraph" w:customStyle="1" w:styleId="txurl">
    <w:name w:val="txurl"/>
    <w:basedOn w:val="Norml"/>
    <w:rsid w:val="00AB5D8C"/>
    <w:pPr>
      <w:spacing w:before="100" w:beforeAutospacing="1" w:after="100" w:afterAutospacing="1"/>
    </w:pPr>
  </w:style>
  <w:style w:type="paragraph" w:customStyle="1" w:styleId="Client">
    <w:name w:val="Client"/>
    <w:basedOn w:val="Norml"/>
    <w:rsid w:val="00AB5D8C"/>
    <w:pPr>
      <w:spacing w:line="216" w:lineRule="auto"/>
    </w:pPr>
    <w:rPr>
      <w:rFonts w:ascii="Arial" w:hAnsi="Arial"/>
      <w:sz w:val="30"/>
      <w:szCs w:val="20"/>
      <w:lang w:val="en-GB"/>
    </w:rPr>
  </w:style>
  <w:style w:type="paragraph" w:customStyle="1" w:styleId="B">
    <w:name w:val="B"/>
    <w:rsid w:val="00AB5D8C"/>
    <w:pPr>
      <w:spacing w:before="240" w:line="240" w:lineRule="exact"/>
      <w:ind w:left="720"/>
      <w:jc w:val="both"/>
    </w:pPr>
    <w:rPr>
      <w:rFonts w:ascii="Times" w:hAnsi="Times"/>
      <w:sz w:val="24"/>
      <w:lang w:val="en-GB"/>
    </w:rPr>
  </w:style>
  <w:style w:type="paragraph" w:customStyle="1" w:styleId="oddl-nadpis">
    <w:name w:val="oddíl-nadpis"/>
    <w:basedOn w:val="Norml"/>
    <w:rsid w:val="00AB5D8C"/>
    <w:pPr>
      <w:keepNext/>
      <w:widowControl w:val="0"/>
      <w:tabs>
        <w:tab w:val="left" w:pos="567"/>
      </w:tabs>
      <w:spacing w:before="240" w:line="-240" w:lineRule="auto"/>
    </w:pPr>
    <w:rPr>
      <w:rFonts w:ascii="Arial" w:hAnsi="Arial"/>
      <w:b/>
      <w:snapToGrid w:val="0"/>
      <w:szCs w:val="20"/>
      <w:lang w:val="cs-CZ"/>
    </w:rPr>
  </w:style>
  <w:style w:type="paragraph" w:customStyle="1" w:styleId="text-3mezera">
    <w:name w:val="text - 3 mezera"/>
    <w:basedOn w:val="Norml"/>
    <w:rsid w:val="00AB5D8C"/>
    <w:pPr>
      <w:widowControl w:val="0"/>
      <w:spacing w:before="60" w:line="-240" w:lineRule="auto"/>
      <w:jc w:val="both"/>
    </w:pPr>
    <w:rPr>
      <w:snapToGrid w:val="0"/>
      <w:szCs w:val="20"/>
      <w:lang w:val="cs-CZ"/>
    </w:rPr>
  </w:style>
  <w:style w:type="paragraph" w:customStyle="1" w:styleId="textcslovan">
    <w:name w:val="text císlovaný"/>
    <w:basedOn w:val="Norml"/>
    <w:rsid w:val="00AB5D8C"/>
    <w:pPr>
      <w:widowControl w:val="0"/>
      <w:spacing w:before="240" w:line="-240" w:lineRule="auto"/>
      <w:ind w:left="567" w:hanging="567"/>
      <w:jc w:val="both"/>
    </w:pPr>
    <w:rPr>
      <w:snapToGrid w:val="0"/>
      <w:szCs w:val="20"/>
      <w:lang w:val="cs-CZ"/>
    </w:rPr>
  </w:style>
  <w:style w:type="paragraph" w:customStyle="1" w:styleId="text">
    <w:name w:val="text"/>
    <w:rsid w:val="00AB5D8C"/>
    <w:pPr>
      <w:widowControl w:val="0"/>
      <w:spacing w:before="240" w:line="-240" w:lineRule="auto"/>
      <w:jc w:val="both"/>
    </w:pPr>
    <w:rPr>
      <w:snapToGrid w:val="0"/>
      <w:sz w:val="24"/>
      <w:lang w:val="cs-CZ"/>
    </w:rPr>
  </w:style>
  <w:style w:type="paragraph" w:customStyle="1" w:styleId="tabulka">
    <w:name w:val="tabulka"/>
    <w:basedOn w:val="text-3mezera"/>
    <w:rsid w:val="00AB5D8C"/>
    <w:pPr>
      <w:spacing w:before="120"/>
      <w:jc w:val="center"/>
    </w:pPr>
    <w:rPr>
      <w:sz w:val="20"/>
    </w:rPr>
  </w:style>
  <w:style w:type="character" w:customStyle="1" w:styleId="Cmsor2Char">
    <w:name w:val="Címsor 2 Char"/>
    <w:aliases w:val="Címsor 2 Char1 Char1,Okean2 Char1,_NFÜ Char1,1alcímallacps Char1,Címsor Char1,2 Char1,Cím2 Char1,Fejléc 2 Char1,Címsor 2 hálózat Char,Al cím + Aláhúzás Char,Nagybetűs Char,Utána:  0 pt Char,Sorköz:  Legalább 18 pt + E... Char,Al cím Char"/>
    <w:basedOn w:val="Bekezdsalapbettpusa"/>
    <w:uiPriority w:val="9"/>
    <w:rsid w:val="00AB5D8C"/>
    <w:rPr>
      <w:rFonts w:ascii="Arial" w:hAnsi="Arial" w:cs="Arial"/>
      <w:b/>
      <w:bCs/>
      <w:i/>
      <w:iCs/>
      <w:sz w:val="28"/>
      <w:szCs w:val="28"/>
      <w:lang w:val="hu-HU" w:eastAsia="hu-HU" w:bidi="ar-SA"/>
    </w:rPr>
  </w:style>
  <w:style w:type="paragraph" w:customStyle="1" w:styleId="Szvegtrzs21">
    <w:name w:val="Szövegtörzs 21"/>
    <w:basedOn w:val="Norml"/>
    <w:rsid w:val="00AB5D8C"/>
    <w:pPr>
      <w:widowControl w:val="0"/>
      <w:spacing w:before="120"/>
      <w:jc w:val="both"/>
    </w:pPr>
    <w:rPr>
      <w:kern w:val="16"/>
      <w:position w:val="-8"/>
      <w:szCs w:val="20"/>
    </w:rPr>
  </w:style>
  <w:style w:type="paragraph" w:customStyle="1" w:styleId="CharChar1CharCharCharCharCharChar">
    <w:name w:val="Char Char1 Char Char Char Char Char Char"/>
    <w:basedOn w:val="Norml"/>
    <w:rsid w:val="00AB5D8C"/>
    <w:pPr>
      <w:spacing w:after="160" w:line="240" w:lineRule="exact"/>
    </w:pPr>
    <w:rPr>
      <w:rFonts w:ascii="Normal" w:hAnsi="Normal"/>
      <w:b/>
      <w:sz w:val="20"/>
      <w:szCs w:val="20"/>
      <w:lang w:val="en-US" w:eastAsia="en-US"/>
    </w:rPr>
  </w:style>
  <w:style w:type="paragraph" w:customStyle="1" w:styleId="titre4">
    <w:name w:val="titre4"/>
    <w:basedOn w:val="Norml"/>
    <w:uiPriority w:val="99"/>
    <w:rsid w:val="00AB5D8C"/>
    <w:pPr>
      <w:tabs>
        <w:tab w:val="decimal" w:pos="357"/>
      </w:tabs>
      <w:spacing w:before="120" w:after="120"/>
      <w:ind w:left="360" w:hanging="360"/>
      <w:jc w:val="both"/>
    </w:pPr>
    <w:rPr>
      <w:rFonts w:cs="Arial"/>
      <w:b/>
      <w:bCs/>
      <w:snapToGrid w:val="0"/>
      <w:lang w:val="en-GB" w:eastAsia="en-US"/>
    </w:rPr>
  </w:style>
  <w:style w:type="paragraph" w:customStyle="1" w:styleId="Tblzat">
    <w:name w:val="Táblázat"/>
    <w:basedOn w:val="Norml"/>
    <w:rsid w:val="00AB5D8C"/>
    <w:pPr>
      <w:spacing w:before="40" w:after="40"/>
      <w:jc w:val="center"/>
    </w:pPr>
    <w:rPr>
      <w:rFonts w:ascii="Arial" w:hAnsi="Arial"/>
      <w:noProof/>
      <w:sz w:val="20"/>
      <w:szCs w:val="20"/>
    </w:rPr>
  </w:style>
  <w:style w:type="paragraph" w:customStyle="1" w:styleId="Chapter">
    <w:name w:val="Chapter"/>
    <w:basedOn w:val="Norml"/>
    <w:uiPriority w:val="99"/>
    <w:rsid w:val="00AB5D8C"/>
    <w:pPr>
      <w:spacing w:before="240" w:after="120"/>
      <w:jc w:val="both"/>
    </w:pPr>
    <w:rPr>
      <w:rFonts w:ascii="Arial Narrow" w:hAnsi="Arial Narrow"/>
      <w:sz w:val="22"/>
      <w:szCs w:val="20"/>
      <w:u w:val="single"/>
      <w:lang w:val="en-GB" w:eastAsia="de-DE"/>
    </w:rPr>
  </w:style>
  <w:style w:type="paragraph" w:customStyle="1" w:styleId="Norml1">
    <w:name w:val="Normál1"/>
    <w:basedOn w:val="Norml"/>
    <w:uiPriority w:val="99"/>
    <w:rsid w:val="00AB5D8C"/>
    <w:rPr>
      <w:sz w:val="20"/>
      <w:szCs w:val="20"/>
      <w:lang w:val="en-US"/>
    </w:rPr>
  </w:style>
  <w:style w:type="paragraph" w:customStyle="1" w:styleId="Stlus1">
    <w:name w:val="Stílus1"/>
    <w:basedOn w:val="Cmsor1"/>
    <w:uiPriority w:val="99"/>
    <w:rsid w:val="00AB5D8C"/>
    <w:pPr>
      <w:spacing w:before="120"/>
      <w:jc w:val="both"/>
    </w:pPr>
    <w:rPr>
      <w:rFonts w:ascii="Arial" w:hAnsi="Arial"/>
      <w:b w:val="0"/>
      <w:bCs/>
      <w:sz w:val="28"/>
      <w:szCs w:val="22"/>
    </w:rPr>
  </w:style>
  <w:style w:type="paragraph" w:customStyle="1" w:styleId="okeanujnorml">
    <w:name w:val="okean_uj_normál"/>
    <w:basedOn w:val="Norml"/>
    <w:uiPriority w:val="99"/>
    <w:rsid w:val="00AB5D8C"/>
    <w:pPr>
      <w:spacing w:after="240"/>
      <w:jc w:val="both"/>
    </w:pPr>
  </w:style>
  <w:style w:type="character" w:customStyle="1" w:styleId="Cmsor2Char1">
    <w:name w:val="Címsor 2 Char1"/>
    <w:aliases w:val="Okean2 Char,_NFÜ Char,1alcímallacps Char,Címsor Char,Cím2 Char,Fejléc 2 Char,Címsor 2 hálózat Char1,Al cím + Aláhúzás Char1,Nagybetűs Char1,Utána:  0 pt Char1,Sorköz:  Legalább 18 pt + E... Char1,Al cím Char1"/>
    <w:basedOn w:val="Bekezdsalapbettpusa"/>
    <w:link w:val="Cmsor2"/>
    <w:rsid w:val="00AB5D8C"/>
    <w:rPr>
      <w:b/>
      <w:sz w:val="24"/>
      <w:lang w:val="hu-HU" w:eastAsia="hu-HU" w:bidi="ar-SA"/>
    </w:rPr>
  </w:style>
  <w:style w:type="numbering" w:styleId="111111">
    <w:name w:val="Outline List 2"/>
    <w:basedOn w:val="Nemlista"/>
    <w:uiPriority w:val="99"/>
    <w:rsid w:val="00AB5D8C"/>
    <w:pPr>
      <w:numPr>
        <w:numId w:val="3"/>
      </w:numPr>
    </w:pPr>
  </w:style>
  <w:style w:type="numbering" w:customStyle="1" w:styleId="Stlus2">
    <w:name w:val="Stílus2"/>
    <w:basedOn w:val="Nemlista"/>
    <w:rsid w:val="00AB5D8C"/>
    <w:pPr>
      <w:numPr>
        <w:numId w:val="4"/>
      </w:numPr>
    </w:pPr>
  </w:style>
  <w:style w:type="paragraph" w:customStyle="1" w:styleId="Dokumentumfelirat">
    <w:name w:val="Dokumentumfelirat"/>
    <w:next w:val="Norml"/>
    <w:uiPriority w:val="99"/>
    <w:rsid w:val="00236B0E"/>
    <w:pPr>
      <w:pBdr>
        <w:top w:val="double" w:sz="6" w:space="8" w:color="auto"/>
        <w:bottom w:val="double" w:sz="6" w:space="8" w:color="auto"/>
      </w:pBdr>
      <w:spacing w:after="40" w:line="240" w:lineRule="atLeast"/>
      <w:jc w:val="center"/>
    </w:pPr>
    <w:rPr>
      <w:rFonts w:ascii="Garamond" w:hAnsi="Garamond"/>
      <w:b/>
      <w:caps/>
      <w:spacing w:val="20"/>
      <w:sz w:val="18"/>
      <w:lang w:eastAsia="en-US"/>
    </w:rPr>
  </w:style>
  <w:style w:type="character" w:styleId="Kiemels">
    <w:name w:val="Emphasis"/>
    <w:uiPriority w:val="20"/>
    <w:qFormat/>
    <w:rsid w:val="00236B0E"/>
    <w:rPr>
      <w:caps/>
      <w:spacing w:val="10"/>
      <w:sz w:val="16"/>
      <w:lang w:bidi="ar-SA"/>
    </w:rPr>
  </w:style>
  <w:style w:type="paragraph" w:styleId="zenetfej">
    <w:name w:val="Message Header"/>
    <w:basedOn w:val="Szvegtrzs"/>
    <w:link w:val="zenetfejChar"/>
    <w:uiPriority w:val="99"/>
    <w:rsid w:val="00236B0E"/>
    <w:pPr>
      <w:keepLines/>
      <w:spacing w:after="40" w:line="140" w:lineRule="atLeast"/>
      <w:ind w:left="360"/>
    </w:pPr>
    <w:rPr>
      <w:rFonts w:ascii="Garamond" w:hAnsi="Garamond"/>
      <w:spacing w:val="-5"/>
      <w:szCs w:val="20"/>
      <w:lang w:eastAsia="en-US"/>
    </w:rPr>
  </w:style>
  <w:style w:type="paragraph" w:customStyle="1" w:styleId="zenetfejels">
    <w:name w:val="Üzenetfej első"/>
    <w:basedOn w:val="zenetfej"/>
    <w:next w:val="zenetfej"/>
    <w:uiPriority w:val="99"/>
    <w:rsid w:val="00236B0E"/>
  </w:style>
  <w:style w:type="paragraph" w:customStyle="1" w:styleId="zenetfej-felirat">
    <w:name w:val="Üzenetfej-felirat"/>
    <w:basedOn w:val="zenetfej"/>
    <w:next w:val="zenetfej"/>
    <w:uiPriority w:val="99"/>
    <w:rsid w:val="00236B0E"/>
    <w:pPr>
      <w:spacing w:before="40" w:after="0"/>
      <w:ind w:left="0"/>
    </w:pPr>
    <w:rPr>
      <w:caps/>
      <w:spacing w:val="6"/>
      <w:sz w:val="14"/>
    </w:rPr>
  </w:style>
  <w:style w:type="paragraph" w:customStyle="1" w:styleId="zenetfejutols">
    <w:name w:val="Üzenetfej utolsó"/>
    <w:basedOn w:val="zenetfej"/>
    <w:next w:val="Szvegtrzs"/>
    <w:uiPriority w:val="99"/>
    <w:rsid w:val="00236B0E"/>
    <w:pPr>
      <w:pBdr>
        <w:top w:val="double" w:sz="6" w:space="18" w:color="auto"/>
        <w:bottom w:val="double" w:sz="6" w:space="18" w:color="auto"/>
        <w:between w:val="single" w:sz="6" w:space="18" w:color="auto"/>
      </w:pBdr>
      <w:tabs>
        <w:tab w:val="left" w:pos="1267"/>
        <w:tab w:val="left" w:pos="2938"/>
        <w:tab w:val="left" w:pos="5040"/>
        <w:tab w:val="right" w:pos="8640"/>
      </w:tabs>
      <w:spacing w:before="13"/>
      <w:ind w:left="0"/>
    </w:pPr>
  </w:style>
  <w:style w:type="paragraph" w:customStyle="1" w:styleId="Feladcme">
    <w:name w:val="Feladó címe"/>
    <w:uiPriority w:val="99"/>
    <w:rsid w:val="00236B0E"/>
    <w:pPr>
      <w:spacing w:line="240" w:lineRule="atLeast"/>
      <w:jc w:val="center"/>
    </w:pPr>
    <w:rPr>
      <w:rFonts w:ascii="Garamond" w:hAnsi="Garamond"/>
      <w:caps/>
      <w:spacing w:val="30"/>
      <w:sz w:val="15"/>
      <w:lang w:eastAsia="en-US"/>
    </w:rPr>
  </w:style>
  <w:style w:type="paragraph" w:styleId="Feladcmebortkon">
    <w:name w:val="envelope return"/>
    <w:basedOn w:val="Norml"/>
    <w:rsid w:val="00236B0E"/>
    <w:rPr>
      <w:rFonts w:ascii="Myriad_PFL" w:hAnsi="Myriad_PFL"/>
      <w:szCs w:val="20"/>
    </w:rPr>
  </w:style>
  <w:style w:type="character" w:customStyle="1" w:styleId="bot">
    <w:name w:val="bot"/>
    <w:basedOn w:val="Bekezdsalapbettpusa"/>
    <w:rsid w:val="00114623"/>
  </w:style>
  <w:style w:type="paragraph" w:styleId="Dokumentumtrkp">
    <w:name w:val="Document Map"/>
    <w:basedOn w:val="Norml"/>
    <w:link w:val="DokumentumtrkpChar"/>
    <w:rsid w:val="00856BB5"/>
    <w:pPr>
      <w:shd w:val="clear" w:color="auto" w:fill="000080"/>
    </w:pPr>
    <w:rPr>
      <w:rFonts w:ascii="Tahoma" w:hAnsi="Tahoma" w:cs="Tahoma"/>
      <w:sz w:val="20"/>
      <w:szCs w:val="20"/>
    </w:rPr>
  </w:style>
  <w:style w:type="paragraph" w:customStyle="1" w:styleId="Default">
    <w:name w:val="Default"/>
    <w:qFormat/>
    <w:rsid w:val="007640FC"/>
    <w:pPr>
      <w:autoSpaceDE w:val="0"/>
      <w:autoSpaceDN w:val="0"/>
      <w:adjustRightInd w:val="0"/>
    </w:pPr>
    <w:rPr>
      <w:rFonts w:ascii="Liberation Sans" w:hAnsi="Liberation Sans" w:cs="Liberation Sans"/>
      <w:color w:val="000000"/>
      <w:sz w:val="24"/>
      <w:szCs w:val="24"/>
    </w:rPr>
  </w:style>
  <w:style w:type="paragraph" w:customStyle="1" w:styleId="Norml12">
    <w:name w:val="Normál12"/>
    <w:basedOn w:val="Norml"/>
    <w:uiPriority w:val="99"/>
    <w:rsid w:val="005938F7"/>
    <w:rPr>
      <w:szCs w:val="20"/>
    </w:rPr>
  </w:style>
  <w:style w:type="paragraph" w:customStyle="1" w:styleId="Szvegtrzs31">
    <w:name w:val="Szövegtörzs 31"/>
    <w:basedOn w:val="Norml"/>
    <w:uiPriority w:val="99"/>
    <w:rsid w:val="008D08B3"/>
    <w:pPr>
      <w:overflowPunct w:val="0"/>
      <w:autoSpaceDE w:val="0"/>
      <w:autoSpaceDN w:val="0"/>
      <w:adjustRightInd w:val="0"/>
      <w:jc w:val="both"/>
    </w:pPr>
    <w:rPr>
      <w:szCs w:val="20"/>
    </w:rPr>
  </w:style>
  <w:style w:type="paragraph" w:customStyle="1" w:styleId="BodyText21">
    <w:name w:val="Body Text 21"/>
    <w:basedOn w:val="Norml"/>
    <w:rsid w:val="00941797"/>
    <w:pPr>
      <w:widowControl w:val="0"/>
      <w:tabs>
        <w:tab w:val="left" w:pos="1985"/>
      </w:tabs>
      <w:ind w:left="1985" w:hanging="851"/>
      <w:jc w:val="both"/>
    </w:pPr>
    <w:rPr>
      <w:rFonts w:ascii="Arial" w:hAnsi="Arial"/>
      <w:snapToGrid w:val="0"/>
      <w:szCs w:val="20"/>
    </w:rPr>
  </w:style>
  <w:style w:type="character" w:customStyle="1" w:styleId="lfejChar">
    <w:name w:val="Élőfej Char"/>
    <w:aliases w:val="Header1 Char,ƒl?fej Char,Fejléc Char,*Header Char,hd Char,he Char Char"/>
    <w:basedOn w:val="Bekezdsalapbettpusa"/>
    <w:link w:val="lfej"/>
    <w:uiPriority w:val="99"/>
    <w:rsid w:val="00941797"/>
  </w:style>
  <w:style w:type="character" w:customStyle="1" w:styleId="LbjegyzetszvegChar">
    <w:name w:val="Lábjegyzetszöveg Char"/>
    <w:aliases w:val="Footnote Text Char Char,Lábjegyzetszöveg Char1 Char Char,Lábjegyzetszöveg Char Char Char Char,Footnote Char Char Char Char, Char1 Char Char Char Char,Footnote Char1 Char Char, Char1 Char1 Char Char,Footnote Char Char"/>
    <w:basedOn w:val="Bekezdsalapbettpusa"/>
    <w:link w:val="Lbjegyzetszveg"/>
    <w:uiPriority w:val="99"/>
    <w:rsid w:val="00941797"/>
  </w:style>
  <w:style w:type="paragraph" w:styleId="Lista">
    <w:name w:val="List"/>
    <w:basedOn w:val="Norml"/>
    <w:rsid w:val="00941797"/>
    <w:pPr>
      <w:ind w:left="283" w:hanging="283"/>
    </w:pPr>
  </w:style>
  <w:style w:type="paragraph" w:customStyle="1" w:styleId="cvnormal">
    <w:name w:val="cvnormal"/>
    <w:basedOn w:val="Norml"/>
    <w:rsid w:val="00941797"/>
    <w:pPr>
      <w:spacing w:before="100" w:beforeAutospacing="1" w:after="100" w:afterAutospacing="1"/>
    </w:pPr>
    <w:rPr>
      <w:rFonts w:eastAsia="Calibri"/>
    </w:rPr>
  </w:style>
  <w:style w:type="paragraph" w:customStyle="1" w:styleId="Logo">
    <w:name w:val="Logo"/>
    <w:basedOn w:val="Norml"/>
    <w:rsid w:val="00477DA4"/>
    <w:rPr>
      <w:szCs w:val="20"/>
      <w:lang w:val="fr-FR" w:eastAsia="en-GB"/>
    </w:rPr>
  </w:style>
  <w:style w:type="paragraph" w:customStyle="1" w:styleId="ZU">
    <w:name w:val="Z_U"/>
    <w:basedOn w:val="Norml"/>
    <w:rsid w:val="00477DA4"/>
    <w:rPr>
      <w:rFonts w:ascii="Arial" w:hAnsi="Arial"/>
      <w:b/>
      <w:sz w:val="16"/>
      <w:szCs w:val="20"/>
      <w:lang w:val="fr-FR" w:eastAsia="en-GB"/>
    </w:rPr>
  </w:style>
  <w:style w:type="paragraph" w:customStyle="1" w:styleId="Rub1">
    <w:name w:val="Rub1"/>
    <w:basedOn w:val="Norml"/>
    <w:rsid w:val="00477DA4"/>
    <w:pPr>
      <w:tabs>
        <w:tab w:val="left" w:pos="1276"/>
      </w:tabs>
      <w:jc w:val="both"/>
    </w:pPr>
    <w:rPr>
      <w:b/>
      <w:smallCaps/>
      <w:sz w:val="20"/>
      <w:szCs w:val="20"/>
      <w:lang w:eastAsia="en-GB"/>
    </w:rPr>
  </w:style>
  <w:style w:type="paragraph" w:customStyle="1" w:styleId="Rub2">
    <w:name w:val="Rub2"/>
    <w:basedOn w:val="Norml"/>
    <w:next w:val="Norml"/>
    <w:rsid w:val="00477DA4"/>
    <w:pPr>
      <w:tabs>
        <w:tab w:val="left" w:pos="709"/>
        <w:tab w:val="left" w:pos="5670"/>
        <w:tab w:val="left" w:pos="6663"/>
        <w:tab w:val="left" w:pos="7088"/>
      </w:tabs>
      <w:ind w:right="-596"/>
    </w:pPr>
    <w:rPr>
      <w:smallCaps/>
      <w:sz w:val="20"/>
      <w:szCs w:val="20"/>
      <w:lang w:val="fr-FR" w:eastAsia="en-GB"/>
    </w:rPr>
  </w:style>
  <w:style w:type="paragraph" w:customStyle="1" w:styleId="Rub3">
    <w:name w:val="Rub3"/>
    <w:basedOn w:val="Norml"/>
    <w:next w:val="Norml"/>
    <w:rsid w:val="00477DA4"/>
    <w:pPr>
      <w:tabs>
        <w:tab w:val="left" w:pos="709"/>
      </w:tabs>
      <w:jc w:val="both"/>
    </w:pPr>
    <w:rPr>
      <w:b/>
      <w:i/>
      <w:sz w:val="20"/>
      <w:szCs w:val="20"/>
      <w:lang w:eastAsia="en-GB"/>
    </w:rPr>
  </w:style>
  <w:style w:type="paragraph" w:customStyle="1" w:styleId="BalloonText1">
    <w:name w:val="Balloon Text1"/>
    <w:basedOn w:val="Norml"/>
    <w:semiHidden/>
    <w:rsid w:val="00477DA4"/>
    <w:rPr>
      <w:rFonts w:ascii="Tahoma" w:hAnsi="Tahoma" w:cs="Tahoma"/>
      <w:sz w:val="16"/>
      <w:szCs w:val="16"/>
      <w:lang w:eastAsia="en-GB"/>
    </w:rPr>
  </w:style>
  <w:style w:type="character" w:customStyle="1" w:styleId="Marker">
    <w:name w:val="Marker"/>
    <w:rsid w:val="00477DA4"/>
    <w:rPr>
      <w:color w:val="0000FF"/>
    </w:rPr>
  </w:style>
  <w:style w:type="character" w:customStyle="1" w:styleId="JegyzetszvegChar">
    <w:name w:val="Jegyzetszöveg Char"/>
    <w:aliases w:val="Char Char Char Char1 Char,Char Char3 Char,Char Char Char Char Char,Char3 Char"/>
    <w:link w:val="Jegyzetszveg"/>
    <w:uiPriority w:val="99"/>
    <w:rsid w:val="00477DA4"/>
  </w:style>
  <w:style w:type="character" w:customStyle="1" w:styleId="MegjegyzstrgyaChar">
    <w:name w:val="Megjegyzés tárgya Char"/>
    <w:basedOn w:val="JegyzetszvegChar"/>
    <w:link w:val="Megjegyzstrgya"/>
    <w:uiPriority w:val="99"/>
    <w:rsid w:val="00477DA4"/>
    <w:rPr>
      <w:b/>
      <w:bCs/>
    </w:rPr>
  </w:style>
  <w:style w:type="paragraph" w:customStyle="1" w:styleId="standard">
    <w:name w:val="standard"/>
    <w:basedOn w:val="Norml"/>
    <w:link w:val="standardChar"/>
    <w:rsid w:val="00477DA4"/>
    <w:rPr>
      <w:rFonts w:ascii="&amp;#39" w:hAnsi="&amp;#39"/>
    </w:rPr>
  </w:style>
  <w:style w:type="character" w:customStyle="1" w:styleId="Cmsor1Char">
    <w:name w:val="Címsor 1 Char"/>
    <w:aliases w:val="Okean1 Char,Címsor 1 Char Char Char1,Okean Címsor 1 Char,leap1cim Char"/>
    <w:basedOn w:val="Bekezdsalapbettpusa"/>
    <w:link w:val="Cmsor1"/>
    <w:uiPriority w:val="9"/>
    <w:rsid w:val="00477DA4"/>
    <w:rPr>
      <w:rFonts w:ascii="Garamond" w:hAnsi="Garamond"/>
      <w:b/>
      <w:sz w:val="24"/>
      <w:szCs w:val="24"/>
    </w:rPr>
  </w:style>
  <w:style w:type="paragraph" w:customStyle="1" w:styleId="Listaszerbekezds1">
    <w:name w:val="Listaszerű bekezdés1"/>
    <w:basedOn w:val="Norml"/>
    <w:uiPriority w:val="99"/>
    <w:qFormat/>
    <w:rsid w:val="00477DA4"/>
    <w:pPr>
      <w:ind w:left="708"/>
    </w:pPr>
    <w:rPr>
      <w:szCs w:val="20"/>
    </w:rPr>
  </w:style>
  <w:style w:type="character" w:customStyle="1" w:styleId="apple-converted-space">
    <w:name w:val="apple-converted-space"/>
    <w:basedOn w:val="Bekezdsalapbettpusa"/>
    <w:rsid w:val="009B3D8C"/>
  </w:style>
  <w:style w:type="paragraph" w:styleId="Nincstrkz">
    <w:name w:val="No Spacing"/>
    <w:link w:val="NincstrkzChar"/>
    <w:uiPriority w:val="1"/>
    <w:qFormat/>
    <w:rsid w:val="007727E9"/>
    <w:pPr>
      <w:jc w:val="both"/>
    </w:pPr>
    <w:rPr>
      <w:rFonts w:ascii="Arial" w:hAnsi="Arial"/>
      <w:szCs w:val="24"/>
    </w:rPr>
  </w:style>
  <w:style w:type="character" w:styleId="Kiemels2">
    <w:name w:val="Strong"/>
    <w:basedOn w:val="Bekezdsalapbettpusa"/>
    <w:uiPriority w:val="22"/>
    <w:qFormat/>
    <w:rsid w:val="007727E9"/>
    <w:rPr>
      <w:rFonts w:cs="Times New Roman"/>
      <w:b/>
      <w:bCs/>
    </w:rPr>
  </w:style>
  <w:style w:type="character" w:customStyle="1" w:styleId="LbjegyzetszvegChar1">
    <w:name w:val="Lábjegyzetszöveg Char1"/>
    <w:aliases w:val="Footnote Text Char Char1,Lábjegyzetszöveg Char1 Char Char1,Lábjegyzetszöveg Char Char Char Char1,Footnote Char Char Char Char1, Char1 Char Char Char Char1,Footnote Char1 Char Char1, Char1 Char1 Char Char1,Footnote Char Char1"/>
    <w:basedOn w:val="Bekezdsalapbettpusa"/>
    <w:uiPriority w:val="99"/>
    <w:locked/>
    <w:rsid w:val="00521C9B"/>
    <w:rPr>
      <w:rFonts w:cs="Times New Roman"/>
      <w:sz w:val="20"/>
      <w:szCs w:val="20"/>
    </w:rPr>
  </w:style>
  <w:style w:type="paragraph" w:styleId="Vltozat">
    <w:name w:val="Revision"/>
    <w:hidden/>
    <w:uiPriority w:val="99"/>
    <w:rsid w:val="00DB4F0E"/>
    <w:rPr>
      <w:sz w:val="24"/>
      <w:szCs w:val="24"/>
    </w:rPr>
  </w:style>
  <w:style w:type="paragraph" w:styleId="Lista3">
    <w:name w:val="List 3"/>
    <w:basedOn w:val="Norml"/>
    <w:rsid w:val="005574A3"/>
    <w:pPr>
      <w:ind w:left="849" w:hanging="283"/>
      <w:contextualSpacing/>
    </w:pPr>
  </w:style>
  <w:style w:type="paragraph" w:customStyle="1" w:styleId="Doksihoz">
    <w:name w:val="Doksihoz"/>
    <w:basedOn w:val="Norml"/>
    <w:qFormat/>
    <w:rsid w:val="00DA0B66"/>
    <w:pPr>
      <w:keepLines/>
      <w:numPr>
        <w:ilvl w:val="1"/>
        <w:numId w:val="25"/>
      </w:numPr>
      <w:spacing w:before="120" w:after="120" w:line="276" w:lineRule="auto"/>
      <w:jc w:val="both"/>
    </w:pPr>
  </w:style>
  <w:style w:type="character" w:customStyle="1" w:styleId="ListaszerbekezdsChar">
    <w:name w:val="Listaszerű bekezdés Char"/>
    <w:aliases w:val="Welt L Char,lista_2 Char,List Paragraph Char,Bullet_1 Char,bekezdés1 Char"/>
    <w:link w:val="Listaszerbekezds"/>
    <w:uiPriority w:val="34"/>
    <w:locked/>
    <w:rsid w:val="00263552"/>
    <w:rPr>
      <w:sz w:val="24"/>
      <w:szCs w:val="24"/>
    </w:rPr>
  </w:style>
  <w:style w:type="paragraph" w:customStyle="1" w:styleId="rub30">
    <w:name w:val="rub3"/>
    <w:basedOn w:val="Norml"/>
    <w:rsid w:val="00B56E28"/>
    <w:pPr>
      <w:jc w:val="both"/>
    </w:pPr>
    <w:rPr>
      <w:rFonts w:ascii="&amp;#39" w:hAnsi="&amp;#39"/>
      <w:b/>
      <w:bCs/>
      <w:i/>
      <w:iCs/>
    </w:rPr>
  </w:style>
  <w:style w:type="paragraph" w:customStyle="1" w:styleId="rub20">
    <w:name w:val="rub2"/>
    <w:basedOn w:val="Norml"/>
    <w:rsid w:val="00B56E28"/>
    <w:pPr>
      <w:ind w:right="-585"/>
    </w:pPr>
    <w:rPr>
      <w:rFonts w:ascii="&amp;#39" w:hAnsi="&amp;#39"/>
      <w:smallCaps/>
    </w:rPr>
  </w:style>
  <w:style w:type="paragraph" w:customStyle="1" w:styleId="rub10">
    <w:name w:val="rub1"/>
    <w:basedOn w:val="Norml"/>
    <w:rsid w:val="00B56E28"/>
    <w:pPr>
      <w:jc w:val="both"/>
    </w:pPr>
    <w:rPr>
      <w:rFonts w:ascii="&amp;#39" w:hAnsi="&amp;#39"/>
      <w:b/>
      <w:bCs/>
      <w:smallCaps/>
    </w:rPr>
  </w:style>
  <w:style w:type="paragraph" w:customStyle="1" w:styleId="textbody">
    <w:name w:val="textbody"/>
    <w:basedOn w:val="Norml"/>
    <w:rsid w:val="00B56E28"/>
    <w:pPr>
      <w:spacing w:before="120"/>
      <w:jc w:val="both"/>
    </w:pPr>
    <w:rPr>
      <w:rFonts w:ascii="&amp;#39" w:hAnsi="&amp;#39"/>
    </w:rPr>
  </w:style>
  <w:style w:type="paragraph" w:customStyle="1" w:styleId="zu0">
    <w:name w:val="zu"/>
    <w:basedOn w:val="Norml"/>
    <w:rsid w:val="00B56E28"/>
    <w:rPr>
      <w:rFonts w:ascii="Arial" w:hAnsi="Arial" w:cs="Arial"/>
      <w:b/>
      <w:bCs/>
    </w:rPr>
  </w:style>
  <w:style w:type="character" w:customStyle="1" w:styleId="BuborkszvegChar">
    <w:name w:val="Buborékszöveg Char"/>
    <w:link w:val="Buborkszveg"/>
    <w:uiPriority w:val="99"/>
    <w:rsid w:val="00B56E28"/>
    <w:rPr>
      <w:rFonts w:ascii="Tahoma" w:hAnsi="Tahoma" w:cs="Tahoma"/>
      <w:sz w:val="16"/>
      <w:szCs w:val="16"/>
    </w:rPr>
  </w:style>
  <w:style w:type="paragraph" w:customStyle="1" w:styleId="Szneslista1jellszn1">
    <w:name w:val="Színes lista – 1. jelölőszín1"/>
    <w:basedOn w:val="Norml"/>
    <w:uiPriority w:val="99"/>
    <w:qFormat/>
    <w:rsid w:val="00B56E28"/>
    <w:pPr>
      <w:spacing w:after="200" w:line="276" w:lineRule="auto"/>
      <w:ind w:left="720"/>
      <w:contextualSpacing/>
    </w:pPr>
    <w:rPr>
      <w:rFonts w:ascii="Calibri" w:eastAsia="Calibri" w:hAnsi="Calibri"/>
      <w:sz w:val="22"/>
      <w:szCs w:val="22"/>
      <w:lang w:eastAsia="en-US"/>
    </w:rPr>
  </w:style>
  <w:style w:type="character" w:customStyle="1" w:styleId="SzvegtrzsbehzssalChar">
    <w:name w:val="Szövegtörzs behúzással Char"/>
    <w:link w:val="Szvegtrzsbehzssal"/>
    <w:rsid w:val="00B56E28"/>
    <w:rPr>
      <w:sz w:val="24"/>
      <w:szCs w:val="24"/>
    </w:rPr>
  </w:style>
  <w:style w:type="paragraph" w:customStyle="1" w:styleId="Norml10">
    <w:name w:val="Normál 1"/>
    <w:basedOn w:val="Norml"/>
    <w:link w:val="Norml1Char"/>
    <w:qFormat/>
    <w:rsid w:val="00B56E28"/>
    <w:pPr>
      <w:spacing w:line="276" w:lineRule="auto"/>
      <w:jc w:val="both"/>
    </w:pPr>
    <w:rPr>
      <w:rFonts w:ascii="Calibri" w:eastAsia="Calibri" w:hAnsi="Calibri"/>
      <w:sz w:val="22"/>
      <w:szCs w:val="22"/>
      <w:lang w:val="x-none" w:eastAsia="ar-SA"/>
    </w:rPr>
  </w:style>
  <w:style w:type="paragraph" w:customStyle="1" w:styleId="Standard0">
    <w:name w:val="Standard"/>
    <w:rsid w:val="00B56E28"/>
    <w:pPr>
      <w:suppressAutoHyphens/>
      <w:autoSpaceDN w:val="0"/>
      <w:textAlignment w:val="baseline"/>
    </w:pPr>
    <w:rPr>
      <w:kern w:val="3"/>
      <w:sz w:val="24"/>
      <w:szCs w:val="24"/>
      <w:lang w:eastAsia="zh-CN"/>
    </w:rPr>
  </w:style>
  <w:style w:type="character" w:customStyle="1" w:styleId="Szvegtrzs0">
    <w:name w:val="Szövegtörzs_"/>
    <w:link w:val="Szvegtrzs20"/>
    <w:rsid w:val="00B56E28"/>
    <w:rPr>
      <w:rFonts w:ascii="Lucida Sans Unicode" w:eastAsia="Lucida Sans Unicode" w:hAnsi="Lucida Sans Unicode" w:cs="Lucida Sans Unicode"/>
      <w:sz w:val="17"/>
      <w:szCs w:val="17"/>
      <w:shd w:val="clear" w:color="auto" w:fill="FFFFFF"/>
    </w:rPr>
  </w:style>
  <w:style w:type="paragraph" w:customStyle="1" w:styleId="Szvegtrzs20">
    <w:name w:val="Szövegtörzs2"/>
    <w:basedOn w:val="Norml"/>
    <w:link w:val="Szvegtrzs0"/>
    <w:rsid w:val="00B56E28"/>
    <w:pPr>
      <w:widowControl w:val="0"/>
      <w:shd w:val="clear" w:color="auto" w:fill="FFFFFF"/>
      <w:spacing w:before="60" w:after="120" w:line="0" w:lineRule="atLeast"/>
      <w:ind w:hanging="300"/>
      <w:jc w:val="right"/>
    </w:pPr>
    <w:rPr>
      <w:rFonts w:ascii="Lucida Sans Unicode" w:eastAsia="Lucida Sans Unicode" w:hAnsi="Lucida Sans Unicode" w:cs="Lucida Sans Unicode"/>
      <w:sz w:val="17"/>
      <w:szCs w:val="17"/>
    </w:rPr>
  </w:style>
  <w:style w:type="character" w:customStyle="1" w:styleId="Szvegtrzs2Char">
    <w:name w:val="Szövegtörzs 2 Char"/>
    <w:aliases w:val="Szövegtörzs 2 Okean Char"/>
    <w:link w:val="Szvegtrzs2"/>
    <w:uiPriority w:val="99"/>
    <w:rsid w:val="00B56E28"/>
    <w:rPr>
      <w:sz w:val="24"/>
      <w:szCs w:val="24"/>
    </w:rPr>
  </w:style>
  <w:style w:type="character" w:customStyle="1" w:styleId="llbChar">
    <w:name w:val="Élőláb Char"/>
    <w:aliases w:val="Footer1 Char"/>
    <w:link w:val="llb"/>
    <w:uiPriority w:val="99"/>
    <w:rsid w:val="00B56E28"/>
    <w:rPr>
      <w:sz w:val="24"/>
      <w:szCs w:val="24"/>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
    <w:link w:val="Szvegtrzs"/>
    <w:rsid w:val="00B56E28"/>
    <w:rPr>
      <w:sz w:val="24"/>
      <w:szCs w:val="24"/>
    </w:rPr>
  </w:style>
  <w:style w:type="character" w:customStyle="1" w:styleId="Cmsor4Char">
    <w:name w:val="Címsor 4 Char"/>
    <w:aliases w:val="Okean4 Char,Okean_NFU Char"/>
    <w:link w:val="Cmsor4"/>
    <w:uiPriority w:val="9"/>
    <w:rsid w:val="00B56E28"/>
    <w:rPr>
      <w:b/>
      <w:bCs/>
      <w:sz w:val="28"/>
      <w:szCs w:val="28"/>
    </w:rPr>
  </w:style>
  <w:style w:type="character" w:customStyle="1" w:styleId="Norml1Char">
    <w:name w:val="Normál 1 Char"/>
    <w:link w:val="Norml10"/>
    <w:rsid w:val="00B56E28"/>
    <w:rPr>
      <w:rFonts w:ascii="Calibri" w:eastAsia="Calibri" w:hAnsi="Calibri"/>
      <w:sz w:val="22"/>
      <w:szCs w:val="22"/>
      <w:lang w:val="x-none" w:eastAsia="ar-SA"/>
    </w:rPr>
  </w:style>
  <w:style w:type="character" w:customStyle="1" w:styleId="Cmsor3Char">
    <w:name w:val="Címsor 3 Char"/>
    <w:aliases w:val="Okean3 Char, Char Char,NFÜ Char1,Címsor 3 Char Char Char,Okean3 Char Char Char,NFÜ Char Char Char,normal Char,h3 Char,C Heading Char,Head3 Char,Heading3 Char,Sub-heading Char,Z_hanging_3 Char,h31 Char,3 Char,Titre 3 Char,heading 3 Char"/>
    <w:basedOn w:val="Bekezdsalapbettpusa"/>
    <w:link w:val="Cmsor3"/>
    <w:locked/>
    <w:rsid w:val="00B56E28"/>
    <w:rPr>
      <w:b/>
      <w:sz w:val="32"/>
    </w:rPr>
  </w:style>
  <w:style w:type="character" w:customStyle="1" w:styleId="Cmsor5Char">
    <w:name w:val="Címsor 5 Char"/>
    <w:aliases w:val="Okean5 Char"/>
    <w:basedOn w:val="Bekezdsalapbettpusa"/>
    <w:link w:val="Cmsor5"/>
    <w:locked/>
    <w:rsid w:val="00B56E28"/>
    <w:rPr>
      <w:i/>
      <w:iCs/>
      <w:sz w:val="24"/>
      <w:szCs w:val="24"/>
    </w:rPr>
  </w:style>
  <w:style w:type="character" w:customStyle="1" w:styleId="Cmsor6Char">
    <w:name w:val="Címsor 6 Char"/>
    <w:aliases w:val="Okean6 Char"/>
    <w:basedOn w:val="Bekezdsalapbettpusa"/>
    <w:link w:val="Cmsor6"/>
    <w:locked/>
    <w:rsid w:val="00B56E28"/>
    <w:rPr>
      <w:rFonts w:ascii="Arial" w:hAnsi="Arial" w:cs="Arial"/>
      <w:b/>
      <w:bCs/>
      <w:sz w:val="22"/>
      <w:szCs w:val="24"/>
    </w:rPr>
  </w:style>
  <w:style w:type="character" w:customStyle="1" w:styleId="Cmsor7Char">
    <w:name w:val="Címsor 7 Char"/>
    <w:aliases w:val="Okean7 Char"/>
    <w:basedOn w:val="Bekezdsalapbettpusa"/>
    <w:link w:val="Cmsor7"/>
    <w:uiPriority w:val="9"/>
    <w:locked/>
    <w:rsid w:val="00B56E28"/>
    <w:rPr>
      <w:sz w:val="24"/>
      <w:szCs w:val="24"/>
    </w:rPr>
  </w:style>
  <w:style w:type="character" w:customStyle="1" w:styleId="Cmsor8Char">
    <w:name w:val="Címsor 8 Char"/>
    <w:aliases w:val="Okean8 Char"/>
    <w:basedOn w:val="Bekezdsalapbettpusa"/>
    <w:link w:val="Cmsor8"/>
    <w:uiPriority w:val="9"/>
    <w:locked/>
    <w:rsid w:val="00B56E28"/>
    <w:rPr>
      <w:i/>
      <w:iCs/>
      <w:sz w:val="24"/>
      <w:szCs w:val="24"/>
    </w:rPr>
  </w:style>
  <w:style w:type="character" w:customStyle="1" w:styleId="Cmsor9Char">
    <w:name w:val="Címsor 9 Char"/>
    <w:basedOn w:val="Bekezdsalapbettpusa"/>
    <w:link w:val="Cmsor9"/>
    <w:uiPriority w:val="9"/>
    <w:locked/>
    <w:rsid w:val="00B56E28"/>
    <w:rPr>
      <w:rFonts w:ascii="Arial" w:hAnsi="Arial" w:cs="Arial"/>
      <w:b/>
      <w:bCs/>
      <w:szCs w:val="24"/>
    </w:rPr>
  </w:style>
  <w:style w:type="character" w:customStyle="1" w:styleId="Szvegtrzsbehzssal2Char">
    <w:name w:val="Szövegtörzs behúzással 2 Char"/>
    <w:basedOn w:val="Bekezdsalapbettpusa"/>
    <w:link w:val="Szvegtrzsbehzssal2"/>
    <w:locked/>
    <w:rsid w:val="00B56E28"/>
    <w:rPr>
      <w:sz w:val="24"/>
    </w:rPr>
  </w:style>
  <w:style w:type="character" w:customStyle="1" w:styleId="Szvegtrzsbehzssal3Char">
    <w:name w:val="Szövegtörzs behúzással 3 Char"/>
    <w:basedOn w:val="Bekezdsalapbettpusa"/>
    <w:link w:val="Szvegtrzsbehzssal3"/>
    <w:locked/>
    <w:rsid w:val="00B56E28"/>
    <w:rPr>
      <w:sz w:val="16"/>
      <w:szCs w:val="16"/>
    </w:rPr>
  </w:style>
  <w:style w:type="character" w:customStyle="1" w:styleId="Szvegtrzs3Char">
    <w:name w:val="Szövegtörzs 3 Char"/>
    <w:basedOn w:val="Bekezdsalapbettpusa"/>
    <w:link w:val="Szvegtrzs3"/>
    <w:locked/>
    <w:rsid w:val="00B56E28"/>
    <w:rPr>
      <w:rFonts w:ascii="Garamond" w:hAnsi="Garamond"/>
      <w:bCs/>
      <w:sz w:val="24"/>
      <w:szCs w:val="24"/>
    </w:rPr>
  </w:style>
  <w:style w:type="character" w:customStyle="1" w:styleId="zenetfejChar">
    <w:name w:val="Üzenetfej Char"/>
    <w:basedOn w:val="Bekezdsalapbettpusa"/>
    <w:link w:val="zenetfej"/>
    <w:uiPriority w:val="99"/>
    <w:locked/>
    <w:rsid w:val="00B56E28"/>
    <w:rPr>
      <w:rFonts w:ascii="Garamond" w:hAnsi="Garamond"/>
      <w:spacing w:val="-5"/>
      <w:sz w:val="24"/>
      <w:lang w:eastAsia="en-US"/>
    </w:rPr>
  </w:style>
  <w:style w:type="character" w:customStyle="1" w:styleId="DokumentumtrkpChar">
    <w:name w:val="Dokumentumtérkép Char"/>
    <w:basedOn w:val="Bekezdsalapbettpusa"/>
    <w:link w:val="Dokumentumtrkp"/>
    <w:locked/>
    <w:rsid w:val="00B56E28"/>
    <w:rPr>
      <w:rFonts w:ascii="Tahoma" w:hAnsi="Tahoma" w:cs="Tahoma"/>
      <w:shd w:val="clear" w:color="auto" w:fill="000080"/>
    </w:rPr>
  </w:style>
  <w:style w:type="paragraph" w:customStyle="1" w:styleId="Nincstrkz1">
    <w:name w:val="Nincs térköz1"/>
    <w:uiPriority w:val="99"/>
    <w:rsid w:val="00B56E28"/>
    <w:pPr>
      <w:jc w:val="both"/>
    </w:pPr>
    <w:rPr>
      <w:rFonts w:ascii="Arial" w:hAnsi="Arial"/>
      <w:sz w:val="22"/>
      <w:szCs w:val="24"/>
    </w:rPr>
  </w:style>
  <w:style w:type="paragraph" w:customStyle="1" w:styleId="lead">
    <w:name w:val="lead"/>
    <w:basedOn w:val="Norml"/>
    <w:uiPriority w:val="99"/>
    <w:rsid w:val="00B56E28"/>
    <w:pPr>
      <w:spacing w:before="100" w:beforeAutospacing="1" w:after="100" w:afterAutospacing="1" w:line="276" w:lineRule="auto"/>
    </w:pPr>
    <w:rPr>
      <w:rFonts w:ascii="Calibri" w:hAnsi="Calibri"/>
      <w:lang w:val="en-US" w:eastAsia="en-US"/>
    </w:rPr>
  </w:style>
  <w:style w:type="character" w:customStyle="1" w:styleId="NormlWebChar">
    <w:name w:val="Normál (Web) Char"/>
    <w:aliases w:val="Char Char Char Char2"/>
    <w:link w:val="NormlWeb"/>
    <w:uiPriority w:val="99"/>
    <w:locked/>
    <w:rsid w:val="00B56E28"/>
    <w:rPr>
      <w:color w:val="000000"/>
      <w:sz w:val="24"/>
      <w:szCs w:val="24"/>
    </w:rPr>
  </w:style>
  <w:style w:type="paragraph" w:customStyle="1" w:styleId="ptervI1">
    <w:name w:val="pterv I.1"/>
    <w:basedOn w:val="Listafolytatsa"/>
    <w:autoRedefine/>
    <w:rsid w:val="00B56E28"/>
    <w:pPr>
      <w:spacing w:after="0"/>
      <w:ind w:left="0"/>
      <w:contextualSpacing w:val="0"/>
      <w:jc w:val="both"/>
    </w:pPr>
    <w:rPr>
      <w:sz w:val="22"/>
      <w:szCs w:val="22"/>
    </w:rPr>
  </w:style>
  <w:style w:type="paragraph" w:customStyle="1" w:styleId="Listaszerbekezds2">
    <w:name w:val="Listaszerű bekezdés2"/>
    <w:basedOn w:val="Norml"/>
    <w:qFormat/>
    <w:rsid w:val="00B56E28"/>
    <w:pPr>
      <w:suppressAutoHyphens/>
      <w:ind w:left="720"/>
    </w:pPr>
    <w:rPr>
      <w:rFonts w:ascii="MS Sans Serif" w:hAnsi="MS Sans Serif"/>
      <w:kern w:val="1"/>
      <w:szCs w:val="20"/>
      <w:lang w:eastAsia="ar-SA"/>
    </w:rPr>
  </w:style>
  <w:style w:type="paragraph" w:customStyle="1" w:styleId="Listaszerbekezds3">
    <w:name w:val="Listaszerű bekezdés3"/>
    <w:basedOn w:val="Norml"/>
    <w:rsid w:val="00B56E28"/>
    <w:pPr>
      <w:ind w:left="720"/>
    </w:pPr>
    <w:rPr>
      <w:rFonts w:ascii="Calibri" w:hAnsi="Calibri"/>
      <w:sz w:val="22"/>
      <w:szCs w:val="22"/>
      <w:lang w:eastAsia="en-US"/>
    </w:rPr>
  </w:style>
  <w:style w:type="paragraph" w:customStyle="1" w:styleId="NormlVerdana11sorkizrt">
    <w:name w:val="Normál Verdana 11 sorkizárt"/>
    <w:basedOn w:val="Norml"/>
    <w:link w:val="NormlVerdana11sorkizrtChar"/>
    <w:autoRedefine/>
    <w:rsid w:val="00B56E28"/>
    <w:pPr>
      <w:numPr>
        <w:numId w:val="27"/>
      </w:numPr>
      <w:jc w:val="both"/>
    </w:pPr>
    <w:rPr>
      <w:rFonts w:ascii="Verdana" w:hAnsi="Verdana"/>
      <w:sz w:val="22"/>
      <w:szCs w:val="22"/>
      <w:lang w:eastAsia="en-US"/>
    </w:rPr>
  </w:style>
  <w:style w:type="character" w:customStyle="1" w:styleId="NormlVerdana11sorkizrtChar">
    <w:name w:val="Normál Verdana 11 sorkizárt Char"/>
    <w:basedOn w:val="Bekezdsalapbettpusa"/>
    <w:link w:val="NormlVerdana11sorkizrt"/>
    <w:locked/>
    <w:rsid w:val="00B56E28"/>
    <w:rPr>
      <w:rFonts w:ascii="Verdana" w:hAnsi="Verdana"/>
      <w:sz w:val="22"/>
      <w:szCs w:val="22"/>
      <w:lang w:eastAsia="en-US"/>
    </w:rPr>
  </w:style>
  <w:style w:type="paragraph" w:styleId="Listafolytatsa">
    <w:name w:val="List Continue"/>
    <w:basedOn w:val="Norml"/>
    <w:uiPriority w:val="99"/>
    <w:unhideWhenUsed/>
    <w:rsid w:val="00B56E28"/>
    <w:pPr>
      <w:spacing w:after="120"/>
      <w:ind w:left="283"/>
      <w:contextualSpacing/>
    </w:pPr>
  </w:style>
  <w:style w:type="paragraph" w:customStyle="1" w:styleId="Listaszerbekezds4">
    <w:name w:val="Listaszerű bekezdés4"/>
    <w:basedOn w:val="Norml"/>
    <w:qFormat/>
    <w:rsid w:val="00B56E28"/>
    <w:pPr>
      <w:ind w:left="720"/>
    </w:pPr>
    <w:rPr>
      <w:rFonts w:ascii="Calibri" w:hAnsi="Calibri"/>
      <w:sz w:val="22"/>
      <w:szCs w:val="22"/>
      <w:lang w:eastAsia="en-US"/>
    </w:rPr>
  </w:style>
  <w:style w:type="character" w:customStyle="1" w:styleId="Cmsor1Char1">
    <w:name w:val="Címsor 1 Char1"/>
    <w:aliases w:val="Címsor 1 Char Char Char,Címsor 1 Char1 Char,Okean Címsor 1 Char Char"/>
    <w:basedOn w:val="Bekezdsalapbettpusa"/>
    <w:locked/>
    <w:rsid w:val="00B56E28"/>
    <w:rPr>
      <w:rFonts w:ascii="Cambria" w:hAnsi="Cambria"/>
      <w:b/>
      <w:bCs/>
      <w:kern w:val="3"/>
      <w:sz w:val="32"/>
      <w:szCs w:val="32"/>
    </w:rPr>
  </w:style>
  <w:style w:type="character" w:customStyle="1" w:styleId="Cmsor3Char1">
    <w:name w:val="Címsor 3 Char1"/>
    <w:basedOn w:val="Bekezdsalapbettpusa"/>
    <w:uiPriority w:val="99"/>
    <w:locked/>
    <w:rsid w:val="00B56E28"/>
    <w:rPr>
      <w:b/>
      <w:caps/>
      <w:sz w:val="22"/>
      <w:szCs w:val="24"/>
      <w:lang w:val="en-GB" w:eastAsia="en-GB"/>
    </w:rPr>
  </w:style>
  <w:style w:type="character" w:customStyle="1" w:styleId="Cmsor4Char1">
    <w:name w:val="Címsor 4 Char1"/>
    <w:basedOn w:val="Bekezdsalapbettpusa"/>
    <w:uiPriority w:val="99"/>
    <w:locked/>
    <w:rsid w:val="00B56E28"/>
    <w:rPr>
      <w:b/>
      <w:bCs/>
      <w:szCs w:val="24"/>
      <w:lang w:val="en-GB" w:eastAsia="en-GB"/>
    </w:rPr>
  </w:style>
  <w:style w:type="character" w:customStyle="1" w:styleId="Cmsor5Char1">
    <w:name w:val="Címsor 5 Char1"/>
    <w:basedOn w:val="Bekezdsalapbettpusa"/>
    <w:uiPriority w:val="99"/>
    <w:locked/>
    <w:rsid w:val="00B56E28"/>
    <w:rPr>
      <w:b/>
      <w:lang w:eastAsia="en-GB"/>
    </w:rPr>
  </w:style>
  <w:style w:type="character" w:customStyle="1" w:styleId="Cmsor6Char1">
    <w:name w:val="Címsor 6 Char1"/>
    <w:basedOn w:val="Bekezdsalapbettpusa"/>
    <w:uiPriority w:val="99"/>
    <w:locked/>
    <w:rsid w:val="00B56E28"/>
    <w:rPr>
      <w:rFonts w:ascii="Arial" w:hAnsi="Arial"/>
      <w:i/>
      <w:sz w:val="22"/>
    </w:rPr>
  </w:style>
  <w:style w:type="character" w:customStyle="1" w:styleId="Cmsor8Char1">
    <w:name w:val="Címsor 8 Char1"/>
    <w:basedOn w:val="Bekezdsalapbettpusa"/>
    <w:uiPriority w:val="99"/>
    <w:locked/>
    <w:rsid w:val="00B56E28"/>
    <w:rPr>
      <w:rFonts w:ascii="Arial" w:hAnsi="Arial"/>
      <w:i/>
    </w:rPr>
  </w:style>
  <w:style w:type="character" w:customStyle="1" w:styleId="Cmsor9Char1">
    <w:name w:val="Címsor 9 Char1"/>
    <w:basedOn w:val="Bekezdsalapbettpusa"/>
    <w:uiPriority w:val="99"/>
    <w:locked/>
    <w:rsid w:val="00B56E28"/>
    <w:rPr>
      <w:rFonts w:ascii="Arial" w:hAnsi="Arial"/>
      <w:i/>
      <w:sz w:val="18"/>
    </w:rPr>
  </w:style>
  <w:style w:type="character" w:customStyle="1" w:styleId="SzvegtrzsChar1">
    <w:name w:val="Szövegtörzs Char1"/>
    <w:basedOn w:val="Bekezdsalapbettpusa"/>
    <w:uiPriority w:val="99"/>
    <w:locked/>
    <w:rsid w:val="00B56E28"/>
    <w:rPr>
      <w:sz w:val="28"/>
    </w:rPr>
  </w:style>
  <w:style w:type="character" w:customStyle="1" w:styleId="Szvegtrzsbehzssal2Char1">
    <w:name w:val="Szövegtörzs behúzással 2 Char1"/>
    <w:basedOn w:val="Bekezdsalapbettpusa"/>
    <w:uiPriority w:val="99"/>
    <w:locked/>
    <w:rsid w:val="00B56E28"/>
    <w:rPr>
      <w:sz w:val="24"/>
    </w:rPr>
  </w:style>
  <w:style w:type="paragraph" w:styleId="Szmozottlista3">
    <w:name w:val="List Number 3"/>
    <w:basedOn w:val="Norml"/>
    <w:rsid w:val="00B56E28"/>
    <w:pPr>
      <w:numPr>
        <w:numId w:val="28"/>
      </w:numPr>
      <w:suppressAutoHyphens/>
      <w:autoSpaceDN w:val="0"/>
      <w:textAlignment w:val="baseline"/>
    </w:pPr>
    <w:rPr>
      <w:sz w:val="20"/>
      <w:szCs w:val="20"/>
    </w:rPr>
  </w:style>
  <w:style w:type="character" w:customStyle="1" w:styleId="MegjegyzstrgyaChar1">
    <w:name w:val="Megjegyzés tárgya Char1"/>
    <w:basedOn w:val="JegyzetszvegChar"/>
    <w:uiPriority w:val="99"/>
    <w:locked/>
    <w:rsid w:val="00B56E28"/>
    <w:rPr>
      <w:rFonts w:cs="Times New Roman"/>
      <w:b/>
      <w:bCs/>
    </w:rPr>
  </w:style>
  <w:style w:type="character" w:customStyle="1" w:styleId="BuborkszvegChar1">
    <w:name w:val="Buborékszöveg Char1"/>
    <w:basedOn w:val="Bekezdsalapbettpusa"/>
    <w:uiPriority w:val="99"/>
    <w:locked/>
    <w:rsid w:val="00B56E28"/>
    <w:rPr>
      <w:rFonts w:ascii="Tahoma" w:hAnsi="Tahoma"/>
      <w:sz w:val="16"/>
      <w:szCs w:val="16"/>
    </w:rPr>
  </w:style>
  <w:style w:type="character" w:customStyle="1" w:styleId="Szvegtrzs2Char1">
    <w:name w:val="Szövegtörzs 2 Char1"/>
    <w:basedOn w:val="Bekezdsalapbettpusa"/>
    <w:uiPriority w:val="99"/>
    <w:locked/>
    <w:rsid w:val="00B56E28"/>
    <w:rPr>
      <w:color w:val="FF00FF"/>
      <w:sz w:val="24"/>
    </w:rPr>
  </w:style>
  <w:style w:type="character" w:customStyle="1" w:styleId="SzvegtrzsbehzssalChar1">
    <w:name w:val="Szövegtörzs behúzással Char1"/>
    <w:basedOn w:val="Bekezdsalapbettpusa"/>
    <w:uiPriority w:val="99"/>
    <w:locked/>
    <w:rsid w:val="00B56E28"/>
    <w:rPr>
      <w:sz w:val="24"/>
    </w:rPr>
  </w:style>
  <w:style w:type="character" w:customStyle="1" w:styleId="lfejChar1">
    <w:name w:val="Élőfej Char1"/>
    <w:basedOn w:val="Bekezdsalapbettpusa"/>
    <w:uiPriority w:val="99"/>
    <w:locked/>
    <w:rsid w:val="00B56E28"/>
    <w:rPr>
      <w:sz w:val="24"/>
    </w:rPr>
  </w:style>
  <w:style w:type="character" w:customStyle="1" w:styleId="llbChar1">
    <w:name w:val="Élőláb Char1"/>
    <w:basedOn w:val="Bekezdsalapbettpusa"/>
    <w:uiPriority w:val="99"/>
    <w:locked/>
    <w:rsid w:val="00B56E28"/>
    <w:rPr>
      <w:sz w:val="24"/>
    </w:rPr>
  </w:style>
  <w:style w:type="character" w:customStyle="1" w:styleId="ClientChar">
    <w:name w:val="Client Char"/>
    <w:rsid w:val="00B56E28"/>
    <w:rPr>
      <w:rFonts w:ascii="Arial" w:hAnsi="Arial"/>
      <w:sz w:val="30"/>
      <w:lang w:val="en-GB"/>
    </w:rPr>
  </w:style>
  <w:style w:type="paragraph" w:customStyle="1" w:styleId="OkeanfocimFlkvr">
    <w:name w:val="Okean_fo_cim + Félkövér"/>
    <w:basedOn w:val="Norml"/>
    <w:uiPriority w:val="99"/>
    <w:rsid w:val="00B56E28"/>
    <w:pPr>
      <w:suppressAutoHyphens/>
      <w:autoSpaceDN w:val="0"/>
      <w:spacing w:after="60" w:line="320" w:lineRule="exact"/>
      <w:jc w:val="center"/>
      <w:textAlignment w:val="baseline"/>
    </w:pPr>
    <w:rPr>
      <w:rFonts w:cs="Arial"/>
      <w:caps/>
      <w:sz w:val="32"/>
      <w:szCs w:val="20"/>
    </w:rPr>
  </w:style>
  <w:style w:type="character" w:customStyle="1" w:styleId="NormalOkean">
    <w:name w:val="Normal_Okean"/>
    <w:uiPriority w:val="99"/>
    <w:rsid w:val="00B56E28"/>
    <w:rPr>
      <w:rFonts w:ascii="Arial" w:hAnsi="Arial"/>
      <w:sz w:val="22"/>
      <w:lang w:val="en-US" w:eastAsia="en-US"/>
    </w:rPr>
  </w:style>
  <w:style w:type="character" w:customStyle="1" w:styleId="krsreach1">
    <w:name w:val="krs_reach1"/>
    <w:uiPriority w:val="99"/>
    <w:rsid w:val="00B56E28"/>
    <w:rPr>
      <w:rFonts w:ascii="Arial" w:hAnsi="Arial"/>
      <w:color w:val="009E56"/>
      <w:sz w:val="18"/>
    </w:rPr>
  </w:style>
  <w:style w:type="character" w:customStyle="1" w:styleId="Szvegtrzs3Char1">
    <w:name w:val="Szövegtörzs 3 Char1"/>
    <w:basedOn w:val="Bekezdsalapbettpusa"/>
    <w:uiPriority w:val="99"/>
    <w:locked/>
    <w:rsid w:val="00B56E28"/>
    <w:rPr>
      <w:sz w:val="16"/>
      <w:szCs w:val="16"/>
    </w:rPr>
  </w:style>
  <w:style w:type="paragraph" w:customStyle="1" w:styleId="Szvegtrzsbehzssal21">
    <w:name w:val="Szövegtörzs behúzással 21"/>
    <w:basedOn w:val="Norml"/>
    <w:rsid w:val="00B56E28"/>
    <w:pPr>
      <w:suppressAutoHyphens/>
      <w:autoSpaceDN w:val="0"/>
      <w:spacing w:before="120"/>
      <w:ind w:left="709" w:hanging="709"/>
      <w:jc w:val="both"/>
      <w:textAlignment w:val="baseline"/>
    </w:pPr>
    <w:rPr>
      <w:rFonts w:ascii="Goudy Old Style ATT" w:hAnsi="Goudy Old Style ATT"/>
      <w:szCs w:val="20"/>
    </w:rPr>
  </w:style>
  <w:style w:type="paragraph" w:customStyle="1" w:styleId="Szvegblokk1">
    <w:name w:val="Szövegblokk1"/>
    <w:basedOn w:val="Norml"/>
    <w:rsid w:val="00B56E28"/>
    <w:pPr>
      <w:suppressAutoHyphens/>
      <w:autoSpaceDN w:val="0"/>
      <w:spacing w:line="240" w:lineRule="atLeast"/>
      <w:ind w:left="709" w:right="-51"/>
      <w:jc w:val="both"/>
      <w:textAlignment w:val="baseline"/>
    </w:pPr>
    <w:rPr>
      <w:szCs w:val="20"/>
    </w:rPr>
  </w:style>
  <w:style w:type="paragraph" w:customStyle="1" w:styleId="StlusCmsor116ptAlhzs">
    <w:name w:val="Stílus Címsor 1 + 16 pt Aláhúzás"/>
    <w:basedOn w:val="Cmsor1"/>
    <w:uiPriority w:val="99"/>
    <w:rsid w:val="00B56E28"/>
    <w:pPr>
      <w:tabs>
        <w:tab w:val="left" w:pos="567"/>
      </w:tabs>
      <w:suppressAutoHyphens/>
      <w:autoSpaceDN w:val="0"/>
      <w:spacing w:before="240" w:after="60"/>
      <w:ind w:left="567" w:hanging="397"/>
      <w:jc w:val="both"/>
      <w:textAlignment w:val="baseline"/>
    </w:pPr>
    <w:rPr>
      <w:rFonts w:ascii="Courier" w:hAnsi="Courier"/>
      <w:bCs/>
      <w:kern w:val="3"/>
      <w:sz w:val="32"/>
      <w:szCs w:val="20"/>
      <w:u w:val="single"/>
    </w:rPr>
  </w:style>
  <w:style w:type="character" w:customStyle="1" w:styleId="StlusCmsor116ptAlhzsChar">
    <w:name w:val="Stílus Címsor 1 + 16 pt Aláhúzás Char"/>
    <w:uiPriority w:val="99"/>
    <w:rsid w:val="00B56E28"/>
    <w:rPr>
      <w:rFonts w:ascii="Courier" w:hAnsi="Courier"/>
      <w:b/>
      <w:kern w:val="3"/>
      <w:sz w:val="32"/>
      <w:u w:val="single"/>
    </w:rPr>
  </w:style>
  <w:style w:type="paragraph" w:styleId="TJ4">
    <w:name w:val="toc 4"/>
    <w:aliases w:val="OkeanTJ4"/>
    <w:basedOn w:val="Norml"/>
    <w:next w:val="Norml"/>
    <w:rsid w:val="00B56E28"/>
    <w:pPr>
      <w:suppressAutoHyphens/>
      <w:autoSpaceDN w:val="0"/>
      <w:ind w:left="720"/>
      <w:textAlignment w:val="baseline"/>
    </w:pPr>
    <w:rPr>
      <w:sz w:val="18"/>
      <w:szCs w:val="20"/>
    </w:rPr>
  </w:style>
  <w:style w:type="paragraph" w:styleId="TJ5">
    <w:name w:val="toc 5"/>
    <w:basedOn w:val="Norml"/>
    <w:next w:val="Norml"/>
    <w:rsid w:val="00B56E28"/>
    <w:pPr>
      <w:suppressAutoHyphens/>
      <w:autoSpaceDN w:val="0"/>
      <w:ind w:left="960"/>
      <w:textAlignment w:val="baseline"/>
    </w:pPr>
    <w:rPr>
      <w:sz w:val="18"/>
      <w:szCs w:val="20"/>
    </w:rPr>
  </w:style>
  <w:style w:type="paragraph" w:styleId="TJ6">
    <w:name w:val="toc 6"/>
    <w:basedOn w:val="Norml"/>
    <w:next w:val="Norml"/>
    <w:rsid w:val="00B56E28"/>
    <w:pPr>
      <w:suppressAutoHyphens/>
      <w:autoSpaceDN w:val="0"/>
      <w:ind w:left="1200"/>
      <w:textAlignment w:val="baseline"/>
    </w:pPr>
    <w:rPr>
      <w:sz w:val="18"/>
      <w:szCs w:val="20"/>
    </w:rPr>
  </w:style>
  <w:style w:type="paragraph" w:styleId="TJ7">
    <w:name w:val="toc 7"/>
    <w:basedOn w:val="Norml"/>
    <w:next w:val="Norml"/>
    <w:rsid w:val="00B56E28"/>
    <w:pPr>
      <w:suppressAutoHyphens/>
      <w:autoSpaceDN w:val="0"/>
      <w:ind w:left="1440"/>
      <w:textAlignment w:val="baseline"/>
    </w:pPr>
    <w:rPr>
      <w:sz w:val="18"/>
      <w:szCs w:val="20"/>
    </w:rPr>
  </w:style>
  <w:style w:type="paragraph" w:styleId="TJ8">
    <w:name w:val="toc 8"/>
    <w:basedOn w:val="Norml"/>
    <w:next w:val="Norml"/>
    <w:rsid w:val="00B56E28"/>
    <w:pPr>
      <w:suppressAutoHyphens/>
      <w:autoSpaceDN w:val="0"/>
      <w:ind w:left="1680"/>
      <w:textAlignment w:val="baseline"/>
    </w:pPr>
    <w:rPr>
      <w:sz w:val="18"/>
      <w:szCs w:val="20"/>
    </w:rPr>
  </w:style>
  <w:style w:type="paragraph" w:styleId="TJ9">
    <w:name w:val="toc 9"/>
    <w:basedOn w:val="Norml"/>
    <w:next w:val="Norml"/>
    <w:rsid w:val="00B56E28"/>
    <w:pPr>
      <w:suppressAutoHyphens/>
      <w:autoSpaceDN w:val="0"/>
      <w:ind w:left="1920"/>
      <w:textAlignment w:val="baseline"/>
    </w:pPr>
    <w:rPr>
      <w:sz w:val="18"/>
      <w:szCs w:val="20"/>
    </w:rPr>
  </w:style>
  <w:style w:type="character" w:styleId="Sorszma">
    <w:name w:val="line number"/>
    <w:basedOn w:val="Bekezdsalapbettpusa"/>
    <w:uiPriority w:val="99"/>
    <w:rsid w:val="00B56E28"/>
    <w:rPr>
      <w:rFonts w:cs="Times New Roman"/>
    </w:rPr>
  </w:style>
  <w:style w:type="paragraph" w:styleId="Lista2">
    <w:name w:val="List 2"/>
    <w:basedOn w:val="Norml"/>
    <w:rsid w:val="00B56E28"/>
    <w:pPr>
      <w:suppressAutoHyphens/>
      <w:autoSpaceDN w:val="0"/>
      <w:ind w:left="566" w:hanging="283"/>
      <w:jc w:val="both"/>
      <w:textAlignment w:val="baseline"/>
    </w:pPr>
    <w:rPr>
      <w:szCs w:val="20"/>
    </w:rPr>
  </w:style>
  <w:style w:type="paragraph" w:styleId="Felsorols">
    <w:name w:val="List Bullet"/>
    <w:basedOn w:val="Norml"/>
    <w:rsid w:val="00B56E28"/>
    <w:pPr>
      <w:suppressAutoHyphens/>
      <w:autoSpaceDN w:val="0"/>
      <w:ind w:left="283" w:hanging="283"/>
      <w:jc w:val="both"/>
      <w:textAlignment w:val="baseline"/>
    </w:pPr>
    <w:rPr>
      <w:szCs w:val="20"/>
    </w:rPr>
  </w:style>
  <w:style w:type="paragraph" w:styleId="Listafolytatsa2">
    <w:name w:val="List Continue 2"/>
    <w:basedOn w:val="Norml"/>
    <w:rsid w:val="00B56E28"/>
    <w:pPr>
      <w:suppressAutoHyphens/>
      <w:autoSpaceDN w:val="0"/>
      <w:spacing w:after="120"/>
      <w:ind w:left="566"/>
      <w:jc w:val="both"/>
      <w:textAlignment w:val="baseline"/>
    </w:pPr>
    <w:rPr>
      <w:szCs w:val="20"/>
    </w:rPr>
  </w:style>
  <w:style w:type="paragraph" w:customStyle="1" w:styleId="2">
    <w:name w:val="2"/>
    <w:basedOn w:val="Norml"/>
    <w:next w:val="Norml"/>
    <w:uiPriority w:val="99"/>
    <w:rsid w:val="00B56E28"/>
    <w:pPr>
      <w:suppressAutoHyphens/>
      <w:autoSpaceDN w:val="0"/>
      <w:textAlignment w:val="baseline"/>
    </w:pPr>
    <w:rPr>
      <w:rFonts w:ascii="H-Times New Roman" w:hAnsi="H-Times New Roman"/>
      <w:b/>
      <w:color w:val="000000"/>
      <w:szCs w:val="20"/>
    </w:rPr>
  </w:style>
  <w:style w:type="paragraph" w:customStyle="1" w:styleId="C">
    <w:name w:val="C"/>
    <w:rsid w:val="00B56E28"/>
    <w:pPr>
      <w:suppressAutoHyphens/>
      <w:autoSpaceDN w:val="0"/>
      <w:spacing w:before="240" w:line="240" w:lineRule="exact"/>
      <w:ind w:left="1440" w:hanging="720"/>
      <w:jc w:val="both"/>
      <w:textAlignment w:val="baseline"/>
    </w:pPr>
    <w:rPr>
      <w:rFonts w:ascii="Times" w:hAnsi="Times"/>
      <w:sz w:val="24"/>
      <w:lang w:val="en-GB"/>
    </w:rPr>
  </w:style>
  <w:style w:type="paragraph" w:customStyle="1" w:styleId="1">
    <w:name w:val="1"/>
    <w:basedOn w:val="Norml"/>
    <w:next w:val="Norml"/>
    <w:uiPriority w:val="99"/>
    <w:rsid w:val="00B56E28"/>
    <w:pPr>
      <w:suppressAutoHyphens/>
      <w:autoSpaceDN w:val="0"/>
      <w:textAlignment w:val="baseline"/>
    </w:pPr>
    <w:rPr>
      <w:rFonts w:ascii="H-Times New Roman" w:hAnsi="H-Times New Roman"/>
      <w:b/>
      <w:color w:val="000000"/>
      <w:szCs w:val="20"/>
    </w:rPr>
  </w:style>
  <w:style w:type="paragraph" w:customStyle="1" w:styleId="A">
    <w:name w:val="A"/>
    <w:uiPriority w:val="99"/>
    <w:rsid w:val="00B56E28"/>
    <w:pPr>
      <w:keepNext/>
      <w:suppressAutoHyphens/>
      <w:autoSpaceDN w:val="0"/>
      <w:spacing w:before="240" w:line="240" w:lineRule="exact"/>
      <w:ind w:left="720" w:hanging="720"/>
      <w:jc w:val="both"/>
      <w:textAlignment w:val="baseline"/>
    </w:pPr>
    <w:rPr>
      <w:rFonts w:ascii="Times" w:hAnsi="Times"/>
      <w:sz w:val="24"/>
      <w:lang w:val="en-GB"/>
    </w:rPr>
  </w:style>
  <w:style w:type="paragraph" w:customStyle="1" w:styleId="Szvegtrzsbehzssal31">
    <w:name w:val="Szövegtörzs behúzással 31"/>
    <w:basedOn w:val="Norml"/>
    <w:rsid w:val="00B56E28"/>
    <w:pPr>
      <w:suppressAutoHyphens/>
      <w:autoSpaceDN w:val="0"/>
      <w:spacing w:before="120"/>
      <w:ind w:left="1418" w:hanging="709"/>
      <w:jc w:val="both"/>
      <w:textAlignment w:val="baseline"/>
    </w:pPr>
    <w:rPr>
      <w:rFonts w:ascii="Goudy Old Style ATT" w:hAnsi="Goudy Old Style ATT"/>
      <w:szCs w:val="20"/>
    </w:rPr>
  </w:style>
  <w:style w:type="paragraph" w:styleId="Csakszveg">
    <w:name w:val="Plain Text"/>
    <w:basedOn w:val="Norml"/>
    <w:link w:val="CsakszvegChar1"/>
    <w:uiPriority w:val="99"/>
    <w:rsid w:val="00B56E28"/>
    <w:pPr>
      <w:suppressAutoHyphens/>
      <w:autoSpaceDN w:val="0"/>
      <w:textAlignment w:val="baseline"/>
    </w:pPr>
    <w:rPr>
      <w:rFonts w:ascii="Courier New" w:hAnsi="Courier New"/>
      <w:sz w:val="20"/>
      <w:szCs w:val="20"/>
    </w:rPr>
  </w:style>
  <w:style w:type="character" w:customStyle="1" w:styleId="CsakszvegChar">
    <w:name w:val="Csak szöveg Char"/>
    <w:basedOn w:val="Bekezdsalapbettpusa"/>
    <w:uiPriority w:val="99"/>
    <w:rsid w:val="00B56E28"/>
    <w:rPr>
      <w:rFonts w:ascii="Consolas" w:hAnsi="Consolas" w:cs="Consolas"/>
      <w:sz w:val="21"/>
      <w:szCs w:val="21"/>
    </w:rPr>
  </w:style>
  <w:style w:type="character" w:customStyle="1" w:styleId="CsakszvegChar1">
    <w:name w:val="Csak szöveg Char1"/>
    <w:basedOn w:val="Bekezdsalapbettpusa"/>
    <w:link w:val="Csakszveg"/>
    <w:uiPriority w:val="99"/>
    <w:locked/>
    <w:rsid w:val="00B56E28"/>
    <w:rPr>
      <w:rFonts w:ascii="Courier New" w:hAnsi="Courier New"/>
    </w:rPr>
  </w:style>
  <w:style w:type="character" w:customStyle="1" w:styleId="DokumentumtrkpChar1">
    <w:name w:val="Dokumentumtérkép Char1"/>
    <w:basedOn w:val="Bekezdsalapbettpusa"/>
    <w:uiPriority w:val="99"/>
    <w:locked/>
    <w:rsid w:val="00B56E28"/>
    <w:rPr>
      <w:rFonts w:ascii="Tahoma" w:hAnsi="Tahoma"/>
      <w:sz w:val="24"/>
      <w:shd w:val="clear" w:color="auto" w:fill="000080"/>
    </w:rPr>
  </w:style>
  <w:style w:type="character" w:customStyle="1" w:styleId="Szvegtrzsbehzssal3Char1">
    <w:name w:val="Szövegtörzs behúzással 3 Char1"/>
    <w:basedOn w:val="Bekezdsalapbettpusa"/>
    <w:uiPriority w:val="99"/>
    <w:locked/>
    <w:rsid w:val="00B56E28"/>
    <w:rPr>
      <w:sz w:val="24"/>
    </w:rPr>
  </w:style>
  <w:style w:type="paragraph" w:customStyle="1" w:styleId="Stlus5">
    <w:name w:val="Stílus5"/>
    <w:basedOn w:val="Norml"/>
    <w:uiPriority w:val="99"/>
    <w:rsid w:val="00B56E28"/>
    <w:pPr>
      <w:suppressAutoHyphens/>
      <w:autoSpaceDN w:val="0"/>
      <w:spacing w:line="240" w:lineRule="exact"/>
      <w:ind w:left="1021" w:right="284"/>
      <w:jc w:val="both"/>
      <w:textAlignment w:val="baseline"/>
    </w:pPr>
    <w:rPr>
      <w:szCs w:val="20"/>
    </w:rPr>
  </w:style>
  <w:style w:type="paragraph" w:styleId="Kpalrs">
    <w:name w:val="caption"/>
    <w:aliases w:val="Figure 1"/>
    <w:basedOn w:val="Norml"/>
    <w:next w:val="Norml"/>
    <w:uiPriority w:val="35"/>
    <w:qFormat/>
    <w:rsid w:val="00B56E28"/>
    <w:pPr>
      <w:numPr>
        <w:numId w:val="30"/>
      </w:numPr>
      <w:suppressAutoHyphens/>
      <w:autoSpaceDN w:val="0"/>
      <w:spacing w:before="240" w:line="240" w:lineRule="exact"/>
      <w:ind w:right="284"/>
      <w:jc w:val="both"/>
      <w:textAlignment w:val="baseline"/>
    </w:pPr>
    <w:rPr>
      <w:b/>
      <w:szCs w:val="20"/>
    </w:rPr>
  </w:style>
  <w:style w:type="paragraph" w:styleId="Alcm">
    <w:name w:val="Subtitle"/>
    <w:basedOn w:val="Norml"/>
    <w:link w:val="AlcmChar1"/>
    <w:uiPriority w:val="11"/>
    <w:qFormat/>
    <w:rsid w:val="00B56E28"/>
    <w:pPr>
      <w:widowControl w:val="0"/>
      <w:suppressAutoHyphens/>
      <w:autoSpaceDN w:val="0"/>
      <w:ind w:left="284" w:right="454"/>
      <w:jc w:val="center"/>
      <w:textAlignment w:val="baseline"/>
    </w:pPr>
    <w:rPr>
      <w:b/>
      <w:szCs w:val="20"/>
    </w:rPr>
  </w:style>
  <w:style w:type="character" w:customStyle="1" w:styleId="AlcmChar">
    <w:name w:val="Alcím Char"/>
    <w:basedOn w:val="Bekezdsalapbettpusa"/>
    <w:uiPriority w:val="11"/>
    <w:rsid w:val="00B56E28"/>
    <w:rPr>
      <w:rFonts w:asciiTheme="majorHAnsi" w:eastAsiaTheme="majorEastAsia" w:hAnsiTheme="majorHAnsi" w:cstheme="majorBidi"/>
      <w:i/>
      <w:iCs/>
      <w:color w:val="4F81BD" w:themeColor="accent1"/>
      <w:spacing w:val="15"/>
      <w:sz w:val="24"/>
      <w:szCs w:val="24"/>
    </w:rPr>
  </w:style>
  <w:style w:type="character" w:customStyle="1" w:styleId="AlcmChar1">
    <w:name w:val="Alcím Char1"/>
    <w:basedOn w:val="Bekezdsalapbettpusa"/>
    <w:link w:val="Alcm"/>
    <w:uiPriority w:val="99"/>
    <w:locked/>
    <w:rsid w:val="00B56E28"/>
    <w:rPr>
      <w:b/>
      <w:sz w:val="24"/>
    </w:rPr>
  </w:style>
  <w:style w:type="paragraph" w:customStyle="1" w:styleId="Section">
    <w:name w:val="Section"/>
    <w:basedOn w:val="Volume"/>
    <w:rsid w:val="00B56E28"/>
    <w:pPr>
      <w:spacing w:before="0"/>
    </w:pPr>
    <w:rPr>
      <w:sz w:val="32"/>
    </w:rPr>
  </w:style>
  <w:style w:type="paragraph" w:customStyle="1" w:styleId="Volume">
    <w:name w:val="Volume"/>
    <w:basedOn w:val="text"/>
    <w:next w:val="Section"/>
    <w:uiPriority w:val="99"/>
    <w:rsid w:val="00B56E28"/>
    <w:pPr>
      <w:pageBreakBefore/>
      <w:suppressAutoHyphens/>
      <w:autoSpaceDN w:val="0"/>
      <w:spacing w:before="360" w:line="31680" w:lineRule="auto"/>
      <w:jc w:val="center"/>
      <w:textAlignment w:val="baseline"/>
    </w:pPr>
    <w:rPr>
      <w:b/>
      <w:snapToGrid/>
      <w:sz w:val="36"/>
    </w:rPr>
  </w:style>
  <w:style w:type="paragraph" w:customStyle="1" w:styleId="D">
    <w:name w:val="D"/>
    <w:uiPriority w:val="99"/>
    <w:rsid w:val="00B56E28"/>
    <w:pPr>
      <w:suppressAutoHyphens/>
      <w:autoSpaceDN w:val="0"/>
      <w:spacing w:before="240" w:line="240" w:lineRule="exact"/>
      <w:ind w:left="2160" w:hanging="720"/>
      <w:jc w:val="both"/>
      <w:textAlignment w:val="baseline"/>
    </w:pPr>
    <w:rPr>
      <w:rFonts w:ascii="Tms Rmn" w:hAnsi="Tms Rmn"/>
      <w:sz w:val="24"/>
      <w:lang w:val="en-GB"/>
    </w:rPr>
  </w:style>
  <w:style w:type="paragraph" w:customStyle="1" w:styleId="Stlus3">
    <w:name w:val="Stílus3"/>
    <w:basedOn w:val="Norml"/>
    <w:uiPriority w:val="99"/>
    <w:rsid w:val="00B56E28"/>
    <w:pPr>
      <w:suppressAutoHyphens/>
      <w:autoSpaceDN w:val="0"/>
      <w:spacing w:line="240" w:lineRule="exact"/>
      <w:ind w:left="2154" w:right="284" w:hanging="680"/>
      <w:jc w:val="both"/>
      <w:textAlignment w:val="baseline"/>
    </w:pPr>
    <w:rPr>
      <w:szCs w:val="20"/>
    </w:rPr>
  </w:style>
  <w:style w:type="paragraph" w:customStyle="1" w:styleId="rsz">
    <w:name w:val="rész"/>
    <w:basedOn w:val="Norml"/>
    <w:rsid w:val="00B56E28"/>
    <w:pPr>
      <w:keepNext/>
      <w:tabs>
        <w:tab w:val="left" w:pos="0"/>
      </w:tabs>
      <w:suppressAutoHyphens/>
      <w:autoSpaceDN w:val="0"/>
      <w:spacing w:before="360" w:after="360"/>
      <w:jc w:val="center"/>
      <w:textAlignment w:val="baseline"/>
    </w:pPr>
    <w:rPr>
      <w:rFonts w:ascii="Arial" w:hAnsi="Arial"/>
      <w:szCs w:val="20"/>
    </w:rPr>
  </w:style>
  <w:style w:type="paragraph" w:customStyle="1" w:styleId="tblcm">
    <w:name w:val="táblcím"/>
    <w:basedOn w:val="Norml"/>
    <w:rsid w:val="00B56E28"/>
    <w:pPr>
      <w:suppressAutoHyphens/>
      <w:autoSpaceDN w:val="0"/>
      <w:jc w:val="center"/>
      <w:textAlignment w:val="baseline"/>
    </w:pPr>
    <w:rPr>
      <w:b/>
      <w:szCs w:val="20"/>
    </w:rPr>
  </w:style>
  <w:style w:type="paragraph" w:customStyle="1" w:styleId="TC1">
    <w:name w:val="TC_1"/>
    <w:basedOn w:val="Norml"/>
    <w:next w:val="Norml"/>
    <w:rsid w:val="00B56E28"/>
    <w:pPr>
      <w:suppressAutoHyphens/>
      <w:autoSpaceDN w:val="0"/>
      <w:jc w:val="center"/>
      <w:textAlignment w:val="baseline"/>
    </w:pPr>
    <w:rPr>
      <w:rFonts w:ascii="Arial" w:hAnsi="Arial"/>
      <w:b/>
      <w:caps/>
      <w:sz w:val="28"/>
      <w:szCs w:val="20"/>
      <w:lang w:val="en-US"/>
    </w:rPr>
  </w:style>
  <w:style w:type="paragraph" w:customStyle="1" w:styleId="indent1">
    <w:name w:val="indent1"/>
    <w:basedOn w:val="Norml"/>
    <w:uiPriority w:val="99"/>
    <w:rsid w:val="00B56E28"/>
    <w:pPr>
      <w:suppressAutoHyphens/>
      <w:autoSpaceDN w:val="0"/>
      <w:ind w:left="1418" w:hanging="709"/>
      <w:jc w:val="both"/>
      <w:textAlignment w:val="baseline"/>
    </w:pPr>
    <w:rPr>
      <w:rFonts w:ascii="H-Times New Roman" w:hAnsi="H-Times New Roman"/>
      <w:szCs w:val="20"/>
      <w:lang w:val="en-US"/>
    </w:rPr>
  </w:style>
  <w:style w:type="paragraph" w:styleId="Vgjegyzetszvege">
    <w:name w:val="endnote text"/>
    <w:basedOn w:val="Norml"/>
    <w:link w:val="VgjegyzetszvegeChar1"/>
    <w:rsid w:val="00B56E28"/>
    <w:pPr>
      <w:suppressAutoHyphens/>
      <w:autoSpaceDN w:val="0"/>
      <w:jc w:val="both"/>
      <w:textAlignment w:val="baseline"/>
    </w:pPr>
    <w:rPr>
      <w:sz w:val="20"/>
      <w:szCs w:val="20"/>
    </w:rPr>
  </w:style>
  <w:style w:type="character" w:customStyle="1" w:styleId="VgjegyzetszvegeChar">
    <w:name w:val="Végjegyzet szövege Char"/>
    <w:basedOn w:val="Bekezdsalapbettpusa"/>
    <w:rsid w:val="00B56E28"/>
  </w:style>
  <w:style w:type="character" w:customStyle="1" w:styleId="VgjegyzetszvegeChar1">
    <w:name w:val="Végjegyzet szövege Char1"/>
    <w:basedOn w:val="Bekezdsalapbettpusa"/>
    <w:link w:val="Vgjegyzetszvege"/>
    <w:locked/>
    <w:rsid w:val="00B56E28"/>
  </w:style>
  <w:style w:type="character" w:styleId="Vgjegyzet-hivatkozs">
    <w:name w:val="endnote reference"/>
    <w:basedOn w:val="Bekezdsalapbettpusa"/>
    <w:rsid w:val="00B56E28"/>
    <w:rPr>
      <w:rFonts w:cs="Times New Roman"/>
      <w:position w:val="0"/>
      <w:vertAlign w:val="superscript"/>
    </w:rPr>
  </w:style>
  <w:style w:type="character" w:customStyle="1" w:styleId="okeanujnormlChar1">
    <w:name w:val="okean_uj_normál Char1"/>
    <w:uiPriority w:val="99"/>
    <w:rsid w:val="00B56E28"/>
    <w:rPr>
      <w:rFonts w:ascii="Courier" w:hAnsi="Courier"/>
      <w:sz w:val="24"/>
    </w:rPr>
  </w:style>
  <w:style w:type="paragraph" w:customStyle="1" w:styleId="CharCharCharCharCharCharChar1CharCharCharCharCharCharCharCharChar">
    <w:name w:val="Char Char Char Char Char Char Char1 Char Char Char Char Char Char Char Char Char"/>
    <w:basedOn w:val="Norml"/>
    <w:uiPriority w:val="99"/>
    <w:rsid w:val="00B56E28"/>
    <w:pPr>
      <w:suppressAutoHyphens/>
      <w:autoSpaceDN w:val="0"/>
      <w:spacing w:before="120" w:after="120"/>
      <w:textAlignment w:val="baseline"/>
    </w:pPr>
    <w:rPr>
      <w:b/>
      <w:iCs/>
      <w:spacing w:val="-5"/>
      <w:lang w:val="en-US" w:eastAsia="en-US"/>
    </w:rPr>
  </w:style>
  <w:style w:type="paragraph" w:customStyle="1" w:styleId="okeanujfuggelek">
    <w:name w:val="okean_uj_fuggelek"/>
    <w:basedOn w:val="Felsorols"/>
    <w:rsid w:val="00B56E28"/>
    <w:pPr>
      <w:numPr>
        <w:numId w:val="31"/>
      </w:numPr>
      <w:spacing w:before="120" w:line="280" w:lineRule="exact"/>
    </w:pPr>
    <w:rPr>
      <w:rFonts w:ascii="Arial" w:hAnsi="Arial" w:cs="Arial"/>
      <w:bCs/>
      <w:sz w:val="22"/>
      <w:szCs w:val="22"/>
    </w:rPr>
  </w:style>
  <w:style w:type="paragraph" w:customStyle="1" w:styleId="CharCharCharCharCharCharCharChar1CharCharCharCharCharCharCharCharChar">
    <w:name w:val="Char Char Char Char Char Char Char Char1 Char Char Char Char Char Char Char Char Char"/>
    <w:basedOn w:val="Norml"/>
    <w:uiPriority w:val="99"/>
    <w:rsid w:val="00B56E28"/>
    <w:pPr>
      <w:suppressAutoHyphens/>
      <w:autoSpaceDN w:val="0"/>
      <w:spacing w:before="120" w:after="120"/>
      <w:textAlignment w:val="baseline"/>
    </w:pPr>
    <w:rPr>
      <w:b/>
      <w:iCs/>
      <w:spacing w:val="-5"/>
      <w:lang w:val="en-US" w:eastAsia="en-US"/>
    </w:rPr>
  </w:style>
  <w:style w:type="paragraph" w:customStyle="1" w:styleId="Okeanfelsorolas">
    <w:name w:val="Okean_felsorolas"/>
    <w:basedOn w:val="Norml"/>
    <w:uiPriority w:val="99"/>
    <w:rsid w:val="00B56E28"/>
    <w:pPr>
      <w:numPr>
        <w:numId w:val="32"/>
      </w:numPr>
      <w:suppressAutoHyphens/>
      <w:autoSpaceDN w:val="0"/>
      <w:spacing w:before="120" w:line="280" w:lineRule="exact"/>
      <w:jc w:val="both"/>
      <w:textAlignment w:val="baseline"/>
    </w:pPr>
    <w:rPr>
      <w:rFonts w:ascii="Arial" w:hAnsi="Arial"/>
      <w:sz w:val="22"/>
    </w:rPr>
  </w:style>
  <w:style w:type="paragraph" w:styleId="Szmozottlista4">
    <w:name w:val="List Number 4"/>
    <w:basedOn w:val="Norml"/>
    <w:uiPriority w:val="99"/>
    <w:rsid w:val="00B56E28"/>
    <w:pPr>
      <w:numPr>
        <w:numId w:val="33"/>
      </w:numPr>
      <w:suppressAutoHyphens/>
      <w:autoSpaceDN w:val="0"/>
      <w:spacing w:before="120" w:line="360" w:lineRule="exact"/>
      <w:jc w:val="both"/>
      <w:textAlignment w:val="baseline"/>
    </w:pPr>
    <w:rPr>
      <w:rFonts w:ascii="Arial" w:hAnsi="Arial"/>
      <w:sz w:val="22"/>
    </w:rPr>
  </w:style>
  <w:style w:type="paragraph" w:styleId="Szmozottlista2">
    <w:name w:val="List Number 2"/>
    <w:basedOn w:val="Szmozottlista"/>
    <w:uiPriority w:val="99"/>
    <w:rsid w:val="00B56E28"/>
    <w:pPr>
      <w:numPr>
        <w:numId w:val="34"/>
      </w:numPr>
      <w:spacing w:before="120"/>
    </w:pPr>
    <w:rPr>
      <w:rFonts w:ascii="Arial" w:hAnsi="Arial" w:cs="Arial"/>
      <w:spacing w:val="-5"/>
      <w:sz w:val="22"/>
      <w:szCs w:val="22"/>
      <w:lang w:eastAsia="en-US"/>
    </w:rPr>
  </w:style>
  <w:style w:type="paragraph" w:styleId="Szmozottlista">
    <w:name w:val="List Number"/>
    <w:basedOn w:val="Norml"/>
    <w:rsid w:val="00B56E28"/>
    <w:pPr>
      <w:numPr>
        <w:numId w:val="35"/>
      </w:numPr>
      <w:suppressAutoHyphens/>
      <w:autoSpaceDN w:val="0"/>
      <w:jc w:val="both"/>
      <w:textAlignment w:val="baseline"/>
    </w:pPr>
    <w:rPr>
      <w:szCs w:val="20"/>
    </w:rPr>
  </w:style>
  <w:style w:type="paragraph" w:customStyle="1" w:styleId="Okeanlevel5">
    <w:name w:val="Okean_level_5"/>
    <w:basedOn w:val="Norml"/>
    <w:autoRedefine/>
    <w:rsid w:val="00B56E28"/>
    <w:pPr>
      <w:suppressAutoHyphens/>
      <w:autoSpaceDN w:val="0"/>
      <w:spacing w:after="160" w:line="240" w:lineRule="exact"/>
      <w:textAlignment w:val="baseline"/>
    </w:pPr>
    <w:rPr>
      <w:rFonts w:ascii="Verdana" w:hAnsi="Verdana"/>
      <w:sz w:val="20"/>
      <w:szCs w:val="20"/>
      <w:lang w:val="en-US" w:eastAsia="en-US"/>
    </w:rPr>
  </w:style>
  <w:style w:type="character" w:customStyle="1" w:styleId="il">
    <w:name w:val="il"/>
    <w:basedOn w:val="Bekezdsalapbettpusa"/>
    <w:uiPriority w:val="99"/>
    <w:rsid w:val="00B56E28"/>
    <w:rPr>
      <w:rFonts w:cs="Times New Roman"/>
    </w:rPr>
  </w:style>
  <w:style w:type="paragraph" w:customStyle="1" w:styleId="CharCharCharCharCharCharCharCharCharCharCharCharCharCharCharCharChar">
    <w:name w:val="Char Char Char Char Char Char Char Char Char Char Char Char Char Char Char Char Char"/>
    <w:basedOn w:val="Norml"/>
    <w:uiPriority w:val="99"/>
    <w:rsid w:val="00B56E28"/>
    <w:pPr>
      <w:suppressAutoHyphens/>
      <w:autoSpaceDN w:val="0"/>
      <w:spacing w:after="160" w:line="240" w:lineRule="exact"/>
      <w:textAlignment w:val="baseline"/>
    </w:pPr>
    <w:rPr>
      <w:rFonts w:ascii="Verdana" w:hAnsi="Verdana"/>
      <w:sz w:val="20"/>
      <w:szCs w:val="20"/>
      <w:lang w:val="en-US" w:eastAsia="en-US"/>
    </w:rPr>
  </w:style>
  <w:style w:type="paragraph" w:styleId="Normlbehzs">
    <w:name w:val="Normal Indent"/>
    <w:basedOn w:val="Norml"/>
    <w:rsid w:val="00B56E2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autoSpaceDN w:val="0"/>
      <w:spacing w:before="240"/>
      <w:jc w:val="both"/>
      <w:textAlignment w:val="baseline"/>
    </w:pPr>
    <w:rPr>
      <w:rFonts w:ascii="Arial" w:hAnsi="Arial" w:cs="Arial"/>
      <w:sz w:val="20"/>
      <w:szCs w:val="20"/>
      <w:lang w:val="en-GB"/>
    </w:rPr>
  </w:style>
  <w:style w:type="paragraph" w:customStyle="1" w:styleId="okeanmagyarazatchar">
    <w:name w:val="okeanmagyarazatchar"/>
    <w:basedOn w:val="Norml"/>
    <w:uiPriority w:val="99"/>
    <w:rsid w:val="00B56E28"/>
    <w:pPr>
      <w:keepNext/>
      <w:shd w:val="clear" w:color="auto" w:fill="FFFFFF"/>
      <w:suppressAutoHyphens/>
      <w:autoSpaceDN w:val="0"/>
      <w:spacing w:before="60" w:after="240" w:line="280" w:lineRule="atLeast"/>
      <w:ind w:left="284"/>
      <w:jc w:val="both"/>
      <w:textAlignment w:val="baseline"/>
    </w:pPr>
    <w:rPr>
      <w:rFonts w:ascii="Arial" w:hAnsi="Arial" w:cs="Arial"/>
      <w:sz w:val="20"/>
      <w:szCs w:val="20"/>
    </w:rPr>
  </w:style>
  <w:style w:type="paragraph" w:customStyle="1" w:styleId="Char1CharCharCharCharCharCharCharCharChar1CharCharCharCharCharCharCharCharCharCharCharCharCharCharCharCharCharChar">
    <w:name w:val="Char1 Char Char Char Char Char Char Char Char Char1 Char Char Char Char Char Char Char Char Char Char Char Char Char Char Char Char Char Char"/>
    <w:basedOn w:val="Norml"/>
    <w:uiPriority w:val="99"/>
    <w:rsid w:val="00B56E28"/>
    <w:pPr>
      <w:suppressAutoHyphens/>
      <w:autoSpaceDN w:val="0"/>
      <w:spacing w:after="160" w:line="240" w:lineRule="exact"/>
      <w:textAlignment w:val="baseline"/>
    </w:pPr>
    <w:rPr>
      <w:rFonts w:ascii="Tahoma" w:hAnsi="Tahoma"/>
      <w:sz w:val="20"/>
      <w:szCs w:val="20"/>
      <w:lang w:val="en-US" w:eastAsia="en-US"/>
    </w:rPr>
  </w:style>
  <w:style w:type="character" w:customStyle="1" w:styleId="highlight1">
    <w:name w:val="highlight1"/>
    <w:uiPriority w:val="99"/>
    <w:rsid w:val="00B56E28"/>
    <w:rPr>
      <w:shd w:val="clear" w:color="auto" w:fill="FFFF00"/>
    </w:rPr>
  </w:style>
  <w:style w:type="paragraph" w:customStyle="1" w:styleId="G">
    <w:name w:val="G"/>
    <w:uiPriority w:val="99"/>
    <w:rsid w:val="00B56E28"/>
    <w:pPr>
      <w:keepNext/>
      <w:tabs>
        <w:tab w:val="left" w:pos="720"/>
      </w:tabs>
      <w:suppressAutoHyphens/>
      <w:autoSpaceDN w:val="0"/>
      <w:spacing w:before="240" w:line="240" w:lineRule="exact"/>
      <w:ind w:left="1440" w:hanging="1440"/>
      <w:jc w:val="both"/>
      <w:textAlignment w:val="baseline"/>
    </w:pPr>
    <w:rPr>
      <w:rFonts w:ascii="Times" w:hAnsi="Times"/>
      <w:sz w:val="24"/>
      <w:lang w:val="en-GB"/>
    </w:rPr>
  </w:style>
  <w:style w:type="paragraph" w:customStyle="1" w:styleId="F">
    <w:name w:val="F"/>
    <w:uiPriority w:val="99"/>
    <w:rsid w:val="00B56E28"/>
    <w:pPr>
      <w:suppressAutoHyphens/>
      <w:autoSpaceDN w:val="0"/>
      <w:spacing w:before="240" w:line="240" w:lineRule="exact"/>
      <w:ind w:left="1440"/>
      <w:jc w:val="both"/>
      <w:textAlignment w:val="baseline"/>
    </w:pPr>
    <w:rPr>
      <w:rFonts w:ascii="Times" w:hAnsi="Times"/>
      <w:sz w:val="24"/>
      <w:lang w:val="en-GB"/>
    </w:rPr>
  </w:style>
  <w:style w:type="paragraph" w:customStyle="1" w:styleId="Style17">
    <w:name w:val="Style17"/>
    <w:rsid w:val="00B56E28"/>
    <w:pPr>
      <w:suppressAutoHyphens/>
      <w:autoSpaceDN w:val="0"/>
      <w:textAlignment w:val="baseline"/>
    </w:pPr>
    <w:rPr>
      <w:rFonts w:ascii="MS Sans Serif" w:hAnsi="MS Sans Serif"/>
      <w:sz w:val="24"/>
    </w:rPr>
  </w:style>
  <w:style w:type="paragraph" w:customStyle="1" w:styleId="volume2-nadpis">
    <w:name w:val="volume2-nadpis"/>
    <w:basedOn w:val="oddl-nadpis"/>
    <w:rsid w:val="00B56E28"/>
    <w:pPr>
      <w:widowControl/>
      <w:suppressAutoHyphens/>
      <w:autoSpaceDN w:val="0"/>
      <w:spacing w:line="240" w:lineRule="exact"/>
      <w:textAlignment w:val="baseline"/>
    </w:pPr>
    <w:rPr>
      <w:snapToGrid/>
      <w:lang w:val="en-GB" w:eastAsia="en-US"/>
    </w:rPr>
  </w:style>
  <w:style w:type="paragraph" w:customStyle="1" w:styleId="Text1">
    <w:name w:val="Text 1"/>
    <w:basedOn w:val="text"/>
    <w:rsid w:val="00B56E28"/>
    <w:pPr>
      <w:widowControl/>
      <w:suppressAutoHyphens/>
      <w:autoSpaceDN w:val="0"/>
      <w:spacing w:line="240" w:lineRule="exact"/>
      <w:ind w:left="567"/>
      <w:textAlignment w:val="baseline"/>
    </w:pPr>
    <w:rPr>
      <w:rFonts w:ascii="Arial" w:hAnsi="Arial"/>
      <w:snapToGrid/>
      <w:lang w:val="en-GB"/>
    </w:rPr>
  </w:style>
  <w:style w:type="character" w:customStyle="1" w:styleId="E-mailStlus154">
    <w:name w:val="E-mailStílus154"/>
    <w:basedOn w:val="Bekezdsalapbettpusa"/>
    <w:uiPriority w:val="99"/>
    <w:rsid w:val="00B56E28"/>
    <w:rPr>
      <w:rFonts w:ascii="Arial" w:hAnsi="Arial" w:cs="Arial"/>
      <w:color w:val="auto"/>
      <w:sz w:val="20"/>
      <w:szCs w:val="20"/>
    </w:rPr>
  </w:style>
  <w:style w:type="paragraph" w:customStyle="1" w:styleId="CharCharChar4Char">
    <w:name w:val="Char Char Char4 Char"/>
    <w:basedOn w:val="Norml"/>
    <w:uiPriority w:val="99"/>
    <w:rsid w:val="00B56E28"/>
    <w:pPr>
      <w:suppressAutoHyphens/>
      <w:autoSpaceDN w:val="0"/>
      <w:spacing w:after="160" w:line="240" w:lineRule="exact"/>
      <w:textAlignment w:val="baseline"/>
    </w:pPr>
    <w:rPr>
      <w:rFonts w:ascii="Verdana" w:hAnsi="Verdana"/>
      <w:sz w:val="20"/>
      <w:szCs w:val="20"/>
      <w:lang w:val="en-US" w:eastAsia="en-US"/>
    </w:rPr>
  </w:style>
  <w:style w:type="paragraph" w:customStyle="1" w:styleId="Megjegyzstrgya1">
    <w:name w:val="Megjegyzés tárgya1"/>
    <w:basedOn w:val="Jegyzetszveg"/>
    <w:next w:val="Jegyzetszveg"/>
    <w:uiPriority w:val="99"/>
    <w:rsid w:val="00B56E28"/>
    <w:pPr>
      <w:suppressAutoHyphens/>
      <w:autoSpaceDN w:val="0"/>
      <w:jc w:val="both"/>
      <w:textAlignment w:val="baseline"/>
    </w:pPr>
    <w:rPr>
      <w:b/>
      <w:bCs/>
    </w:rPr>
  </w:style>
  <w:style w:type="paragraph" w:customStyle="1" w:styleId="Buborkszveg1">
    <w:name w:val="Buborékszöveg1"/>
    <w:basedOn w:val="Norml"/>
    <w:rsid w:val="00B56E28"/>
    <w:pPr>
      <w:suppressAutoHyphens/>
      <w:autoSpaceDN w:val="0"/>
      <w:jc w:val="both"/>
      <w:textAlignment w:val="baseline"/>
    </w:pPr>
    <w:rPr>
      <w:rFonts w:ascii="Tahoma" w:hAnsi="Tahoma" w:cs="Tahoma"/>
      <w:sz w:val="16"/>
      <w:szCs w:val="16"/>
    </w:rPr>
  </w:style>
  <w:style w:type="paragraph" w:customStyle="1" w:styleId="CharCharCharCharCharCharChar1CharCharCharCharCharCharCharCharChar1">
    <w:name w:val="Char Char Char Char Char Char Char1 Char Char Char Char Char Char Char Char Char1"/>
    <w:basedOn w:val="Norml"/>
    <w:uiPriority w:val="99"/>
    <w:rsid w:val="00B56E28"/>
    <w:pPr>
      <w:suppressAutoHyphens/>
      <w:autoSpaceDN w:val="0"/>
      <w:spacing w:before="120" w:after="120"/>
      <w:textAlignment w:val="baseline"/>
    </w:pPr>
    <w:rPr>
      <w:b/>
      <w:iCs/>
      <w:spacing w:val="-5"/>
      <w:lang w:val="en-US" w:eastAsia="en-US"/>
    </w:rPr>
  </w:style>
  <w:style w:type="paragraph" w:customStyle="1" w:styleId="CharCharCharCharCharCharCharChar1CharCharCharCharCharCharCharCharChar1">
    <w:name w:val="Char Char Char Char Char Char Char Char1 Char Char Char Char Char Char Char Char Char1"/>
    <w:basedOn w:val="Norml"/>
    <w:uiPriority w:val="99"/>
    <w:rsid w:val="00B56E28"/>
    <w:pPr>
      <w:suppressAutoHyphens/>
      <w:autoSpaceDN w:val="0"/>
      <w:spacing w:before="120" w:after="120"/>
      <w:textAlignment w:val="baseline"/>
    </w:pPr>
    <w:rPr>
      <w:b/>
      <w:iCs/>
      <w:spacing w:val="-5"/>
      <w:lang w:val="en-US" w:eastAsia="en-US"/>
    </w:rPr>
  </w:style>
  <w:style w:type="paragraph" w:customStyle="1" w:styleId="Char1">
    <w:name w:val="Char1"/>
    <w:basedOn w:val="Norml"/>
    <w:rsid w:val="00B56E28"/>
    <w:pPr>
      <w:suppressAutoHyphens/>
      <w:autoSpaceDN w:val="0"/>
      <w:spacing w:before="120" w:after="120"/>
      <w:textAlignment w:val="baseline"/>
    </w:pPr>
    <w:rPr>
      <w:b/>
      <w:iCs/>
      <w:spacing w:val="-5"/>
      <w:lang w:val="en-US" w:eastAsia="en-US"/>
    </w:rPr>
  </w:style>
  <w:style w:type="paragraph" w:customStyle="1" w:styleId="Stlus">
    <w:name w:val="Stílus"/>
    <w:rsid w:val="00B56E28"/>
    <w:pPr>
      <w:widowControl w:val="0"/>
      <w:suppressAutoHyphens/>
      <w:autoSpaceDE w:val="0"/>
      <w:autoSpaceDN w:val="0"/>
      <w:textAlignment w:val="baseline"/>
    </w:pPr>
    <w:rPr>
      <w:sz w:val="24"/>
      <w:szCs w:val="24"/>
    </w:rPr>
  </w:style>
  <w:style w:type="character" w:customStyle="1" w:styleId="hint">
    <w:name w:val="hint"/>
    <w:basedOn w:val="Bekezdsalapbettpusa"/>
    <w:uiPriority w:val="99"/>
    <w:rsid w:val="00B56E28"/>
    <w:rPr>
      <w:rFonts w:cs="Times New Roman"/>
    </w:rPr>
  </w:style>
  <w:style w:type="character" w:customStyle="1" w:styleId="CharChar">
    <w:name w:val="Char Char"/>
    <w:basedOn w:val="Bekezdsalapbettpusa"/>
    <w:uiPriority w:val="99"/>
    <w:rsid w:val="00B56E28"/>
    <w:rPr>
      <w:rFonts w:cs="Times New Roman"/>
      <w:sz w:val="24"/>
      <w:lang w:val="hu-HU" w:eastAsia="hu-HU" w:bidi="ar-SA"/>
    </w:rPr>
  </w:style>
  <w:style w:type="character" w:customStyle="1" w:styleId="apple-style-span">
    <w:name w:val="apple-style-span"/>
    <w:basedOn w:val="Bekezdsalapbettpusa"/>
    <w:rsid w:val="00B56E28"/>
    <w:rPr>
      <w:rFonts w:cs="Times New Roman"/>
    </w:rPr>
  </w:style>
  <w:style w:type="paragraph" w:customStyle="1" w:styleId="NormlWeb2">
    <w:name w:val="Normál (Web)2"/>
    <w:aliases w:val="Normál (Web) Char Char Char,Normál (Web) Char Char,Normál (Web) Char Char Char Char Char Char Char Char Char Char Char Char Char Char Char Char Char"/>
    <w:basedOn w:val="Norml"/>
    <w:uiPriority w:val="99"/>
    <w:rsid w:val="00B56E28"/>
    <w:pPr>
      <w:suppressAutoHyphens/>
      <w:autoSpaceDN w:val="0"/>
      <w:spacing w:before="100" w:after="100"/>
      <w:textAlignment w:val="baseline"/>
    </w:pPr>
    <w:rPr>
      <w:color w:val="000000"/>
    </w:rPr>
  </w:style>
  <w:style w:type="paragraph" w:customStyle="1" w:styleId="Szvegtrzsbehzssal32">
    <w:name w:val="Szövegtörzs behúzással 32"/>
    <w:basedOn w:val="Norml"/>
    <w:rsid w:val="00B56E28"/>
    <w:pPr>
      <w:suppressAutoHyphens/>
      <w:autoSpaceDN w:val="0"/>
      <w:ind w:firstLine="4111"/>
      <w:jc w:val="both"/>
      <w:textAlignment w:val="baseline"/>
    </w:pPr>
    <w:rPr>
      <w:sz w:val="20"/>
      <w:lang w:eastAsia="ar-SA"/>
    </w:rPr>
  </w:style>
  <w:style w:type="paragraph" w:customStyle="1" w:styleId="A2">
    <w:name w:val="A2"/>
    <w:uiPriority w:val="99"/>
    <w:rsid w:val="00B56E28"/>
    <w:pPr>
      <w:suppressAutoHyphens/>
      <w:autoSpaceDN w:val="0"/>
      <w:ind w:left="567" w:hanging="284"/>
      <w:jc w:val="both"/>
      <w:textAlignment w:val="baseline"/>
    </w:pPr>
    <w:rPr>
      <w:rFonts w:ascii="HTimes" w:hAnsi="HTimes" w:cs="HTimes"/>
      <w:sz w:val="24"/>
      <w:szCs w:val="24"/>
      <w:lang w:val="en-US"/>
    </w:rPr>
  </w:style>
  <w:style w:type="character" w:customStyle="1" w:styleId="CmChar3">
    <w:name w:val="Cím Char3"/>
    <w:aliases w:val="Cím Char Char1 Char1"/>
    <w:rsid w:val="00B56E28"/>
    <w:rPr>
      <w:rFonts w:ascii="Frutiger Linotype" w:hAnsi="Frutiger Linotype"/>
      <w:b/>
      <w:lang w:val="hu-HU" w:eastAsia="hu-HU"/>
    </w:rPr>
  </w:style>
  <w:style w:type="paragraph" w:customStyle="1" w:styleId="Szvegtrzsnormabeh">
    <w:name w:val="Szövegtörzs.normabeh"/>
    <w:basedOn w:val="Norml"/>
    <w:uiPriority w:val="99"/>
    <w:rsid w:val="00B56E28"/>
    <w:pPr>
      <w:suppressAutoHyphens/>
      <w:overflowPunct w:val="0"/>
      <w:autoSpaceDE w:val="0"/>
      <w:autoSpaceDN w:val="0"/>
      <w:spacing w:after="120"/>
      <w:ind w:left="426"/>
      <w:jc w:val="both"/>
      <w:textAlignment w:val="baseline"/>
    </w:pPr>
    <w:rPr>
      <w:sz w:val="22"/>
      <w:szCs w:val="22"/>
    </w:rPr>
  </w:style>
  <w:style w:type="paragraph" w:customStyle="1" w:styleId="WW-Szvegtrzsbehzssal21">
    <w:name w:val="WW-Szövegtörzs behúzással 21"/>
    <w:basedOn w:val="Norml"/>
    <w:uiPriority w:val="99"/>
    <w:rsid w:val="00B56E28"/>
    <w:pPr>
      <w:tabs>
        <w:tab w:val="left" w:pos="1470"/>
      </w:tabs>
      <w:suppressAutoHyphens/>
      <w:autoSpaceDN w:val="0"/>
      <w:spacing w:line="360" w:lineRule="auto"/>
      <w:ind w:left="30"/>
      <w:jc w:val="both"/>
      <w:textAlignment w:val="baseline"/>
    </w:pPr>
    <w:rPr>
      <w:rFonts w:ascii="Arial" w:hAnsi="Arial"/>
      <w:szCs w:val="20"/>
      <w:lang w:eastAsia="ar-SA"/>
    </w:rPr>
  </w:style>
  <w:style w:type="paragraph" w:customStyle="1" w:styleId="Szvegtrzs22">
    <w:name w:val="Szövegtörzs 22"/>
    <w:basedOn w:val="Norml"/>
    <w:rsid w:val="00B56E28"/>
    <w:pPr>
      <w:jc w:val="both"/>
    </w:pPr>
    <w:rPr>
      <w:color w:val="FF00FF"/>
      <w:szCs w:val="20"/>
    </w:rPr>
  </w:style>
  <w:style w:type="numbering" w:customStyle="1" w:styleId="LFO17">
    <w:name w:val="LFO17"/>
    <w:rsid w:val="00B56E28"/>
    <w:pPr>
      <w:numPr>
        <w:numId w:val="31"/>
      </w:numPr>
    </w:pPr>
  </w:style>
  <w:style w:type="numbering" w:customStyle="1" w:styleId="LFO20">
    <w:name w:val="LFO20"/>
    <w:rsid w:val="00B56E28"/>
    <w:pPr>
      <w:numPr>
        <w:numId w:val="33"/>
      </w:numPr>
    </w:pPr>
  </w:style>
  <w:style w:type="numbering" w:customStyle="1" w:styleId="LFO19">
    <w:name w:val="LFO19"/>
    <w:rsid w:val="00B56E28"/>
    <w:pPr>
      <w:numPr>
        <w:numId w:val="32"/>
      </w:numPr>
    </w:pPr>
  </w:style>
  <w:style w:type="numbering" w:customStyle="1" w:styleId="LFO1">
    <w:name w:val="LFO1"/>
    <w:rsid w:val="00B56E28"/>
    <w:pPr>
      <w:numPr>
        <w:numId w:val="28"/>
      </w:numPr>
    </w:pPr>
  </w:style>
  <w:style w:type="numbering" w:customStyle="1" w:styleId="LFO15">
    <w:name w:val="LFO15"/>
    <w:rsid w:val="00B56E28"/>
    <w:pPr>
      <w:numPr>
        <w:numId w:val="30"/>
      </w:numPr>
    </w:pPr>
  </w:style>
  <w:style w:type="numbering" w:customStyle="1" w:styleId="LFO12">
    <w:name w:val="LFO12"/>
    <w:rsid w:val="00B56E28"/>
    <w:pPr>
      <w:numPr>
        <w:numId w:val="29"/>
      </w:numPr>
    </w:pPr>
  </w:style>
  <w:style w:type="numbering" w:customStyle="1" w:styleId="LFO22">
    <w:name w:val="LFO22"/>
    <w:rsid w:val="00B56E28"/>
    <w:pPr>
      <w:numPr>
        <w:numId w:val="35"/>
      </w:numPr>
    </w:pPr>
  </w:style>
  <w:style w:type="numbering" w:customStyle="1" w:styleId="LFO21">
    <w:name w:val="LFO21"/>
    <w:rsid w:val="00B56E28"/>
    <w:pPr>
      <w:numPr>
        <w:numId w:val="34"/>
      </w:numPr>
    </w:pPr>
  </w:style>
  <w:style w:type="paragraph" w:customStyle="1" w:styleId="fejezetcim">
    <w:name w:val="fejezetcim"/>
    <w:basedOn w:val="Norml"/>
    <w:uiPriority w:val="99"/>
    <w:rsid w:val="00B56E28"/>
    <w:pPr>
      <w:tabs>
        <w:tab w:val="left" w:pos="720"/>
      </w:tabs>
      <w:spacing w:before="120" w:after="240"/>
      <w:jc w:val="both"/>
    </w:pPr>
    <w:rPr>
      <w:b/>
      <w:szCs w:val="20"/>
    </w:rPr>
  </w:style>
  <w:style w:type="paragraph" w:customStyle="1" w:styleId="BodyText23">
    <w:name w:val="Body Text 23"/>
    <w:basedOn w:val="Norml"/>
    <w:rsid w:val="00B56E28"/>
    <w:pPr>
      <w:tabs>
        <w:tab w:val="left" w:pos="9072"/>
      </w:tabs>
      <w:jc w:val="both"/>
    </w:pPr>
    <w:rPr>
      <w:sz w:val="26"/>
      <w:szCs w:val="26"/>
    </w:rPr>
  </w:style>
  <w:style w:type="character" w:customStyle="1" w:styleId="DefaultTextChar">
    <w:name w:val="Default Text Char"/>
    <w:basedOn w:val="Bekezdsalapbettpusa"/>
    <w:link w:val="DefaultText"/>
    <w:locked/>
    <w:rsid w:val="00B56E28"/>
    <w:rPr>
      <w:sz w:val="24"/>
      <w:szCs w:val="24"/>
      <w:lang w:val="en-US" w:eastAsia="ar-SA"/>
    </w:rPr>
  </w:style>
  <w:style w:type="paragraph" w:customStyle="1" w:styleId="DefaultText">
    <w:name w:val="Default Text"/>
    <w:basedOn w:val="Norml"/>
    <w:link w:val="DefaultTextChar"/>
    <w:rsid w:val="00B56E28"/>
    <w:pPr>
      <w:widowControl w:val="0"/>
      <w:suppressAutoHyphens/>
    </w:pPr>
    <w:rPr>
      <w:lang w:val="en-US" w:eastAsia="ar-SA"/>
    </w:rPr>
  </w:style>
  <w:style w:type="paragraph" w:customStyle="1" w:styleId="BodyText32">
    <w:name w:val="Body Text 32"/>
    <w:basedOn w:val="Norml"/>
    <w:rsid w:val="00B56E28"/>
    <w:pPr>
      <w:jc w:val="both"/>
    </w:pPr>
    <w:rPr>
      <w:rFonts w:eastAsia="Calibri"/>
      <w:szCs w:val="20"/>
      <w:lang w:val="en-GB"/>
    </w:rPr>
  </w:style>
  <w:style w:type="paragraph" w:customStyle="1" w:styleId="ListParagraph1">
    <w:name w:val="List Paragraph1"/>
    <w:basedOn w:val="Norml"/>
    <w:rsid w:val="00B56E28"/>
    <w:pPr>
      <w:ind w:left="720"/>
    </w:pPr>
  </w:style>
  <w:style w:type="paragraph" w:customStyle="1" w:styleId="Listaszerbekezds5">
    <w:name w:val="Listaszerű bekezdés5"/>
    <w:basedOn w:val="Norml"/>
    <w:uiPriority w:val="99"/>
    <w:rsid w:val="00B56E28"/>
    <w:pPr>
      <w:ind w:left="720"/>
    </w:pPr>
    <w:rPr>
      <w:rFonts w:ascii="Calibri" w:hAnsi="Calibri"/>
      <w:sz w:val="22"/>
      <w:szCs w:val="22"/>
      <w:lang w:eastAsia="en-US"/>
    </w:rPr>
  </w:style>
  <w:style w:type="paragraph" w:customStyle="1" w:styleId="Listaszerbekezds6">
    <w:name w:val="Listaszerű bekezdés6"/>
    <w:basedOn w:val="Norml"/>
    <w:rsid w:val="00B56E28"/>
    <w:pPr>
      <w:ind w:left="720"/>
    </w:pPr>
    <w:rPr>
      <w:rFonts w:ascii="Calibri" w:hAnsi="Calibri"/>
      <w:sz w:val="22"/>
      <w:szCs w:val="22"/>
      <w:lang w:eastAsia="en-US"/>
    </w:rPr>
  </w:style>
  <w:style w:type="paragraph" w:customStyle="1" w:styleId="listaszerbekezds30">
    <w:name w:val="listaszerbekezds3"/>
    <w:basedOn w:val="Norml"/>
    <w:rsid w:val="00B56E28"/>
    <w:pPr>
      <w:ind w:left="720"/>
    </w:pPr>
    <w:rPr>
      <w:rFonts w:ascii="Calibri" w:eastAsiaTheme="minorHAnsi" w:hAnsi="Calibri"/>
      <w:sz w:val="22"/>
      <w:szCs w:val="22"/>
    </w:rPr>
  </w:style>
  <w:style w:type="paragraph" w:customStyle="1" w:styleId="Felsorolasabc">
    <w:name w:val="Felsorolas abc"/>
    <w:basedOn w:val="Norml"/>
    <w:rsid w:val="00B56E28"/>
    <w:pPr>
      <w:numPr>
        <w:ilvl w:val="2"/>
        <w:numId w:val="36"/>
      </w:numPr>
      <w:spacing w:after="240"/>
      <w:jc w:val="both"/>
    </w:pPr>
    <w:rPr>
      <w:rFonts w:ascii="Arial" w:hAnsi="Arial"/>
      <w:sz w:val="20"/>
    </w:rPr>
  </w:style>
  <w:style w:type="paragraph" w:customStyle="1" w:styleId="bek">
    <w:name w:val="bek"/>
    <w:basedOn w:val="Norml"/>
    <w:rsid w:val="00B56E28"/>
    <w:pPr>
      <w:numPr>
        <w:numId w:val="36"/>
      </w:numPr>
      <w:spacing w:after="160"/>
      <w:jc w:val="both"/>
    </w:pPr>
  </w:style>
  <w:style w:type="paragraph" w:customStyle="1" w:styleId="Alaprtelmezett">
    <w:name w:val="Alapértelmezett"/>
    <w:rsid w:val="00B56E28"/>
    <w:pPr>
      <w:tabs>
        <w:tab w:val="left" w:pos="708"/>
      </w:tabs>
      <w:suppressAutoHyphens/>
      <w:spacing w:after="200" w:line="276" w:lineRule="auto"/>
    </w:pPr>
    <w:rPr>
      <w:rFonts w:ascii="Arial" w:eastAsia="Calibri" w:hAnsi="Arial" w:cs="Arial"/>
      <w:bCs/>
      <w:color w:val="000000"/>
      <w:sz w:val="24"/>
      <w:szCs w:val="24"/>
    </w:rPr>
  </w:style>
  <w:style w:type="character" w:customStyle="1" w:styleId="standardChar">
    <w:name w:val="standard Char"/>
    <w:link w:val="standard"/>
    <w:locked/>
    <w:rsid w:val="00B56E28"/>
    <w:rPr>
      <w:rFonts w:ascii="&amp;#39" w:hAnsi="&amp;#39"/>
      <w:sz w:val="24"/>
      <w:szCs w:val="24"/>
    </w:rPr>
  </w:style>
  <w:style w:type="character" w:customStyle="1" w:styleId="skypepnhtextspan">
    <w:name w:val="skype_pnh_text_span"/>
    <w:basedOn w:val="Bekezdsalapbettpusa"/>
    <w:uiPriority w:val="99"/>
    <w:rsid w:val="00B56E28"/>
  </w:style>
  <w:style w:type="character" w:customStyle="1" w:styleId="skypepnhrightspan">
    <w:name w:val="skype_pnh_right_span"/>
    <w:basedOn w:val="Bekezdsalapbettpusa"/>
    <w:rsid w:val="00B56E28"/>
  </w:style>
  <w:style w:type="paragraph" w:customStyle="1" w:styleId="31">
    <w:name w:val="3.1"/>
    <w:basedOn w:val="Norml"/>
    <w:rsid w:val="00B56E28"/>
    <w:pPr>
      <w:numPr>
        <w:numId w:val="37"/>
      </w:numPr>
      <w:tabs>
        <w:tab w:val="left" w:pos="454"/>
      </w:tabs>
      <w:spacing w:before="120" w:line="320" w:lineRule="atLeast"/>
      <w:ind w:left="454" w:hanging="454"/>
      <w:jc w:val="both"/>
    </w:pPr>
    <w:rPr>
      <w:szCs w:val="20"/>
    </w:rPr>
  </w:style>
  <w:style w:type="character" w:customStyle="1" w:styleId="skypepnhtextspan0">
    <w:name w:val="skypepnhtextspan"/>
    <w:basedOn w:val="Bekezdsalapbettpusa"/>
    <w:rsid w:val="00B56E28"/>
  </w:style>
  <w:style w:type="character" w:customStyle="1" w:styleId="skypepnhrightspan0">
    <w:name w:val="skypepnhrightspan"/>
    <w:basedOn w:val="Bekezdsalapbettpusa"/>
    <w:rsid w:val="00B56E28"/>
  </w:style>
  <w:style w:type="paragraph" w:customStyle="1" w:styleId="ft">
    <w:name w:val="ft"/>
    <w:basedOn w:val="Norml"/>
    <w:rsid w:val="00B56E28"/>
    <w:pPr>
      <w:spacing w:before="100" w:beforeAutospacing="1" w:after="100" w:afterAutospacing="1"/>
    </w:pPr>
  </w:style>
  <w:style w:type="character" w:customStyle="1" w:styleId="nutscode">
    <w:name w:val="nutscode"/>
    <w:basedOn w:val="Bekezdsalapbettpusa"/>
    <w:rsid w:val="00B56E28"/>
  </w:style>
  <w:style w:type="character" w:customStyle="1" w:styleId="cpvcode">
    <w:name w:val="cpvcode"/>
    <w:basedOn w:val="Bekezdsalapbettpusa"/>
    <w:rsid w:val="00B56E28"/>
  </w:style>
  <w:style w:type="paragraph" w:customStyle="1" w:styleId="p">
    <w:name w:val="p"/>
    <w:basedOn w:val="Norml"/>
    <w:rsid w:val="00B56E28"/>
    <w:pPr>
      <w:spacing w:before="100" w:beforeAutospacing="1" w:after="100" w:afterAutospacing="1"/>
    </w:pPr>
  </w:style>
  <w:style w:type="character" w:customStyle="1" w:styleId="Dtum2">
    <w:name w:val="Dátum2"/>
    <w:basedOn w:val="Bekezdsalapbettpusa"/>
    <w:rsid w:val="00B56E28"/>
  </w:style>
  <w:style w:type="character" w:customStyle="1" w:styleId="Lbjegyzet-karakterek">
    <w:name w:val="Lábjegyzet-karakterek"/>
    <w:rsid w:val="00B56E28"/>
    <w:rPr>
      <w:vertAlign w:val="superscript"/>
    </w:rPr>
  </w:style>
  <w:style w:type="character" w:customStyle="1" w:styleId="Lbjegyzet-hivatkozs1">
    <w:name w:val="Lábjegyzet-hivatkozás1"/>
    <w:rsid w:val="00B56E28"/>
    <w:rPr>
      <w:vertAlign w:val="superscript"/>
    </w:rPr>
  </w:style>
  <w:style w:type="paragraph" w:customStyle="1" w:styleId="ecxmsonormal">
    <w:name w:val="ecxmsonormal"/>
    <w:basedOn w:val="Norml"/>
    <w:rsid w:val="00B82670"/>
    <w:pPr>
      <w:spacing w:before="100" w:beforeAutospacing="1" w:after="100" w:afterAutospacing="1"/>
    </w:pPr>
    <w:rPr>
      <w:rFonts w:eastAsiaTheme="minorHAnsi"/>
    </w:rPr>
  </w:style>
  <w:style w:type="character" w:customStyle="1" w:styleId="E-mailStlus55">
    <w:name w:val="E-mailStílus55"/>
    <w:uiPriority w:val="99"/>
    <w:semiHidden/>
    <w:rsid w:val="00D95044"/>
    <w:rPr>
      <w:rFonts w:ascii="Arial" w:hAnsi="Arial" w:cs="Arial"/>
      <w:color w:val="auto"/>
      <w:sz w:val="20"/>
      <w:szCs w:val="20"/>
    </w:rPr>
  </w:style>
  <w:style w:type="paragraph" w:styleId="Tartalomjegyzkcmsora">
    <w:name w:val="TOC Heading"/>
    <w:basedOn w:val="Cmsor1"/>
    <w:next w:val="Norml"/>
    <w:uiPriority w:val="39"/>
    <w:qFormat/>
    <w:rsid w:val="00D95044"/>
    <w:pPr>
      <w:keepLines/>
      <w:spacing w:before="480" w:line="276" w:lineRule="auto"/>
      <w:jc w:val="both"/>
      <w:outlineLvl w:val="9"/>
    </w:pPr>
    <w:rPr>
      <w:rFonts w:ascii="Cambria" w:hAnsi="Cambria"/>
      <w:bCs/>
      <w:color w:val="365F91"/>
      <w:sz w:val="28"/>
      <w:szCs w:val="28"/>
      <w:lang w:eastAsia="en-US"/>
    </w:rPr>
  </w:style>
  <w:style w:type="paragraph" w:customStyle="1" w:styleId="EUszov">
    <w:name w:val="EUszov"/>
    <w:basedOn w:val="Norml"/>
    <w:uiPriority w:val="99"/>
    <w:rsid w:val="00D95044"/>
    <w:pPr>
      <w:ind w:firstLine="709"/>
      <w:jc w:val="both"/>
    </w:pPr>
    <w:rPr>
      <w:rFonts w:ascii="Tahoma" w:hAnsi="Tahoma"/>
      <w:sz w:val="20"/>
      <w:szCs w:val="20"/>
    </w:rPr>
  </w:style>
  <w:style w:type="character" w:customStyle="1" w:styleId="E-mailStlus69">
    <w:name w:val="E-mailStílus69"/>
    <w:uiPriority w:val="99"/>
    <w:semiHidden/>
    <w:rsid w:val="00D95044"/>
    <w:rPr>
      <w:rFonts w:ascii="Arial" w:hAnsi="Arial" w:cs="Arial"/>
      <w:color w:val="auto"/>
      <w:sz w:val="20"/>
      <w:szCs w:val="20"/>
    </w:rPr>
  </w:style>
  <w:style w:type="paragraph" w:customStyle="1" w:styleId="Szvegtrzs32">
    <w:name w:val="Szövegtörzs 32"/>
    <w:basedOn w:val="Norml"/>
    <w:rsid w:val="00D95044"/>
    <w:pPr>
      <w:jc w:val="both"/>
    </w:pPr>
    <w:rPr>
      <w:rFonts w:eastAsia="Calibri"/>
      <w:color w:val="FF0000"/>
    </w:rPr>
  </w:style>
  <w:style w:type="paragraph" w:customStyle="1" w:styleId="modszerszoveg">
    <w:name w:val="modszer_szoveg"/>
    <w:basedOn w:val="Norml"/>
    <w:rsid w:val="00D95044"/>
    <w:pPr>
      <w:spacing w:before="240"/>
      <w:ind w:left="720"/>
      <w:jc w:val="both"/>
    </w:pPr>
    <w:rPr>
      <w:rFonts w:ascii="Bookman Old Style" w:hAnsi="Bookman Old Style"/>
      <w:sz w:val="22"/>
      <w:szCs w:val="22"/>
    </w:rPr>
  </w:style>
  <w:style w:type="character" w:customStyle="1" w:styleId="skypepnhcontainer">
    <w:name w:val="skype_pnh_container"/>
    <w:basedOn w:val="Bekezdsalapbettpusa"/>
    <w:rsid w:val="00D95044"/>
  </w:style>
  <w:style w:type="character" w:customStyle="1" w:styleId="skypepnhleftspan">
    <w:name w:val="skype_pnh_left_span"/>
    <w:basedOn w:val="Bekezdsalapbettpusa"/>
    <w:rsid w:val="00D95044"/>
  </w:style>
  <w:style w:type="character" w:customStyle="1" w:styleId="skypepnhdropartspan">
    <w:name w:val="skype_pnh_dropart_span"/>
    <w:basedOn w:val="Bekezdsalapbettpusa"/>
    <w:rsid w:val="00D95044"/>
  </w:style>
  <w:style w:type="character" w:customStyle="1" w:styleId="skypepnhdropartflagspan">
    <w:name w:val="skype_pnh_dropart_flag_span"/>
    <w:basedOn w:val="Bekezdsalapbettpusa"/>
    <w:rsid w:val="00D95044"/>
  </w:style>
  <w:style w:type="character" w:customStyle="1" w:styleId="kiemelt">
    <w:name w:val="kiemelt"/>
    <w:basedOn w:val="Bekezdsalapbettpusa"/>
    <w:rsid w:val="00D95044"/>
  </w:style>
  <w:style w:type="character" w:customStyle="1" w:styleId="Okean8CharChar">
    <w:name w:val="Okean8 Char Char"/>
    <w:rsid w:val="00D95044"/>
    <w:rPr>
      <w:rFonts w:ascii="Arial" w:hAnsi="Arial"/>
      <w:i/>
      <w:lang w:eastAsia="hu-HU" w:bidi="ar-SA"/>
    </w:rPr>
  </w:style>
  <w:style w:type="character" w:customStyle="1" w:styleId="CharChar8">
    <w:name w:val="Char Char8"/>
    <w:rsid w:val="00D95044"/>
    <w:rPr>
      <w:sz w:val="24"/>
      <w:szCs w:val="24"/>
      <w:lang w:eastAsia="hu-HU" w:bidi="ar-SA"/>
    </w:rPr>
  </w:style>
  <w:style w:type="paragraph" w:customStyle="1" w:styleId="font5">
    <w:name w:val="font5"/>
    <w:basedOn w:val="Norml"/>
    <w:rsid w:val="00D95044"/>
    <w:pPr>
      <w:spacing w:before="100" w:beforeAutospacing="1" w:after="100" w:afterAutospacing="1"/>
    </w:pPr>
    <w:rPr>
      <w:rFonts w:ascii="Arial" w:eastAsia="Arial Unicode MS" w:hAnsi="Arial" w:cs="Arial"/>
      <w:sz w:val="20"/>
      <w:szCs w:val="20"/>
    </w:rPr>
  </w:style>
  <w:style w:type="character" w:customStyle="1" w:styleId="WW8Num29z1">
    <w:name w:val="WW8Num29z1"/>
    <w:rsid w:val="00D95044"/>
    <w:rPr>
      <w:rFonts w:ascii="Courier New" w:hAnsi="Courier New"/>
    </w:rPr>
  </w:style>
  <w:style w:type="paragraph" w:customStyle="1" w:styleId="WW-Szvegtrzs2">
    <w:name w:val="WW-Szövegtörzs 2"/>
    <w:basedOn w:val="Norml"/>
    <w:rsid w:val="00D95044"/>
    <w:pPr>
      <w:suppressAutoHyphens/>
      <w:overflowPunct w:val="0"/>
      <w:autoSpaceDE w:val="0"/>
      <w:jc w:val="both"/>
      <w:textAlignment w:val="baseline"/>
    </w:pPr>
    <w:rPr>
      <w:szCs w:val="20"/>
      <w:lang w:eastAsia="ar-SA"/>
    </w:rPr>
  </w:style>
  <w:style w:type="paragraph" w:customStyle="1" w:styleId="WW-Szvegtrzsbehzssal2">
    <w:name w:val="WW-Szövegtörzs behúzással 2"/>
    <w:basedOn w:val="Norml"/>
    <w:rsid w:val="00D95044"/>
    <w:pPr>
      <w:suppressAutoHyphens/>
      <w:overflowPunct w:val="0"/>
      <w:autoSpaceDE w:val="0"/>
      <w:ind w:left="709" w:hanging="709"/>
      <w:jc w:val="both"/>
      <w:textAlignment w:val="baseline"/>
    </w:pPr>
    <w:rPr>
      <w:rFonts w:ascii="H-Times New Roman" w:hAnsi="H-Times New Roman"/>
      <w:color w:val="000000"/>
      <w:szCs w:val="20"/>
      <w:lang w:eastAsia="ar-SA"/>
    </w:rPr>
  </w:style>
  <w:style w:type="paragraph" w:customStyle="1" w:styleId="cmsor10">
    <w:name w:val="címsor 1"/>
    <w:basedOn w:val="Norml"/>
    <w:rsid w:val="00D95044"/>
    <w:pPr>
      <w:tabs>
        <w:tab w:val="num" w:pos="1134"/>
      </w:tabs>
      <w:spacing w:before="120" w:line="360" w:lineRule="auto"/>
      <w:ind w:left="1134" w:hanging="1134"/>
      <w:outlineLvl w:val="0"/>
    </w:pPr>
    <w:rPr>
      <w:b/>
      <w:caps/>
      <w:szCs w:val="20"/>
      <w:u w:val="single"/>
    </w:rPr>
  </w:style>
  <w:style w:type="paragraph" w:customStyle="1" w:styleId="cmsor20">
    <w:name w:val="címsor 2"/>
    <w:basedOn w:val="Norml"/>
    <w:rsid w:val="00D95044"/>
    <w:pPr>
      <w:tabs>
        <w:tab w:val="num" w:pos="1134"/>
      </w:tabs>
      <w:spacing w:line="360" w:lineRule="auto"/>
      <w:ind w:left="1134" w:hanging="1134"/>
      <w:outlineLvl w:val="1"/>
    </w:pPr>
    <w:rPr>
      <w:b/>
      <w:szCs w:val="20"/>
    </w:rPr>
  </w:style>
  <w:style w:type="paragraph" w:customStyle="1" w:styleId="cmsor30">
    <w:name w:val="címsor 3"/>
    <w:basedOn w:val="Norml"/>
    <w:rsid w:val="00D95044"/>
    <w:pPr>
      <w:tabs>
        <w:tab w:val="num" w:pos="1134"/>
      </w:tabs>
      <w:spacing w:after="120"/>
      <w:ind w:left="1134" w:hanging="1134"/>
      <w:outlineLvl w:val="2"/>
    </w:pPr>
    <w:rPr>
      <w:i/>
      <w:szCs w:val="20"/>
    </w:rPr>
  </w:style>
  <w:style w:type="paragraph" w:customStyle="1" w:styleId="cmsor40">
    <w:name w:val="címsor 4"/>
    <w:basedOn w:val="cmsor30"/>
    <w:rsid w:val="00D95044"/>
    <w:pPr>
      <w:tabs>
        <w:tab w:val="clear" w:pos="1134"/>
        <w:tab w:val="num" w:pos="2421"/>
      </w:tabs>
      <w:ind w:left="2421" w:hanging="2421"/>
    </w:pPr>
  </w:style>
  <w:style w:type="paragraph" w:customStyle="1" w:styleId="Char2">
    <w:name w:val="Char2"/>
    <w:basedOn w:val="Norml"/>
    <w:rsid w:val="00D95044"/>
    <w:pPr>
      <w:spacing w:after="160" w:line="240" w:lineRule="exact"/>
    </w:pPr>
    <w:rPr>
      <w:rFonts w:ascii="Verdana" w:hAnsi="Verdana"/>
      <w:sz w:val="20"/>
      <w:szCs w:val="20"/>
      <w:lang w:val="en-US" w:eastAsia="en-US"/>
    </w:rPr>
  </w:style>
  <w:style w:type="paragraph" w:customStyle="1" w:styleId="BKV">
    <w:name w:val="BKV"/>
    <w:rsid w:val="00D95044"/>
    <w:pPr>
      <w:spacing w:line="360" w:lineRule="auto"/>
      <w:jc w:val="both"/>
    </w:pPr>
    <w:rPr>
      <w:rFonts w:ascii="Arial" w:hAnsi="Arial"/>
      <w:sz w:val="24"/>
      <w:lang w:eastAsia="ru-RU"/>
    </w:rPr>
  </w:style>
  <w:style w:type="paragraph" w:customStyle="1" w:styleId="Style9ptBoldLeft0cmHanging254cm">
    <w:name w:val="Style 9 pt Bold Left:  0 cm Hanging:  254 cm"/>
    <w:basedOn w:val="Norml"/>
    <w:rsid w:val="00D95044"/>
    <w:pPr>
      <w:ind w:left="397" w:hanging="397"/>
    </w:pPr>
    <w:rPr>
      <w:b/>
      <w:bCs/>
      <w:sz w:val="18"/>
      <w:szCs w:val="20"/>
      <w:lang w:val="en-GB"/>
    </w:rPr>
  </w:style>
  <w:style w:type="paragraph" w:customStyle="1" w:styleId="AltHeading3">
    <w:name w:val="Alt Heading 3"/>
    <w:basedOn w:val="Cmsor3"/>
    <w:rsid w:val="00D95044"/>
    <w:pPr>
      <w:keepNext w:val="0"/>
      <w:tabs>
        <w:tab w:val="num" w:pos="2727"/>
      </w:tabs>
      <w:spacing w:before="240"/>
      <w:ind w:left="720" w:right="0" w:hanging="360"/>
    </w:pPr>
    <w:rPr>
      <w:rFonts w:ascii="Calibri" w:eastAsia="Calibri" w:hAnsi="Calibri"/>
      <w:b w:val="0"/>
      <w:sz w:val="22"/>
    </w:rPr>
  </w:style>
  <w:style w:type="paragraph" w:customStyle="1" w:styleId="BodyText4">
    <w:name w:val="Body Text 4"/>
    <w:basedOn w:val="Norml"/>
    <w:rsid w:val="00D95044"/>
    <w:pPr>
      <w:jc w:val="both"/>
    </w:pPr>
    <w:rPr>
      <w:szCs w:val="20"/>
      <w:lang w:val="en-GB" w:eastAsia="en-US"/>
    </w:rPr>
  </w:style>
  <w:style w:type="paragraph" w:customStyle="1" w:styleId="DocumentText">
    <w:name w:val="Document Text"/>
    <w:basedOn w:val="Norml"/>
    <w:rsid w:val="00D95044"/>
    <w:pPr>
      <w:spacing w:before="240"/>
      <w:jc w:val="both"/>
    </w:pPr>
    <w:rPr>
      <w:sz w:val="22"/>
      <w:szCs w:val="20"/>
    </w:rPr>
  </w:style>
  <w:style w:type="paragraph" w:customStyle="1" w:styleId="AltHeading4">
    <w:name w:val="Alt Heading 4"/>
    <w:basedOn w:val="Cmsor4"/>
    <w:rsid w:val="00D95044"/>
    <w:pPr>
      <w:keepNext w:val="0"/>
      <w:tabs>
        <w:tab w:val="num" w:pos="720"/>
      </w:tabs>
      <w:spacing w:after="0"/>
      <w:ind w:left="1440" w:hanging="720"/>
      <w:jc w:val="both"/>
    </w:pPr>
    <w:rPr>
      <w:rFonts w:ascii="Calibri" w:eastAsia="Calibri" w:hAnsi="Calibri"/>
      <w:b w:val="0"/>
      <w:bCs w:val="0"/>
      <w:sz w:val="22"/>
      <w:szCs w:val="20"/>
      <w:lang w:val="en-GB"/>
    </w:rPr>
  </w:style>
  <w:style w:type="paragraph" w:styleId="Felsorols4">
    <w:name w:val="List Bullet 4"/>
    <w:basedOn w:val="Norml"/>
    <w:rsid w:val="00D95044"/>
    <w:pPr>
      <w:ind w:left="2880" w:hanging="720"/>
    </w:pPr>
  </w:style>
  <w:style w:type="paragraph" w:customStyle="1" w:styleId="dvzls">
    <w:name w:val="Üdvözlés"/>
    <w:basedOn w:val="Norml"/>
    <w:rsid w:val="00D95044"/>
    <w:pPr>
      <w:jc w:val="both"/>
    </w:pPr>
    <w:rPr>
      <w:szCs w:val="20"/>
    </w:rPr>
  </w:style>
  <w:style w:type="paragraph" w:customStyle="1" w:styleId="Head42">
    <w:name w:val="Head 4.2"/>
    <w:basedOn w:val="Cmsor2"/>
    <w:rsid w:val="00D95044"/>
    <w:pPr>
      <w:widowControl/>
      <w:tabs>
        <w:tab w:val="left" w:pos="993"/>
        <w:tab w:val="right" w:pos="8789"/>
      </w:tabs>
      <w:spacing w:before="240" w:after="120"/>
      <w:ind w:left="567" w:hanging="567"/>
      <w:jc w:val="left"/>
      <w:outlineLvl w:val="9"/>
    </w:pPr>
    <w:rPr>
      <w:sz w:val="28"/>
    </w:rPr>
  </w:style>
  <w:style w:type="paragraph" w:customStyle="1" w:styleId="heading0">
    <w:name w:val="heading 0"/>
    <w:basedOn w:val="Cmsor1"/>
    <w:rsid w:val="00D95044"/>
    <w:pPr>
      <w:keepNext w:val="0"/>
      <w:tabs>
        <w:tab w:val="left" w:pos="1134"/>
        <w:tab w:val="left" w:pos="1701"/>
        <w:tab w:val="left" w:pos="2268"/>
        <w:tab w:val="right" w:pos="8789"/>
      </w:tabs>
      <w:spacing w:before="240"/>
      <w:ind w:right="-1"/>
      <w:outlineLvl w:val="9"/>
    </w:pPr>
    <w:rPr>
      <w:rFonts w:ascii="Times New Roman" w:hAnsi="Times New Roman"/>
      <w:position w:val="2"/>
      <w:sz w:val="40"/>
      <w:szCs w:val="20"/>
      <w:lang w:val="en-GB"/>
    </w:rPr>
  </w:style>
  <w:style w:type="paragraph" w:customStyle="1" w:styleId="section0">
    <w:name w:val="section"/>
    <w:basedOn w:val="Norml"/>
    <w:rsid w:val="00D95044"/>
    <w:pPr>
      <w:keepNext/>
      <w:tabs>
        <w:tab w:val="left" w:pos="567"/>
        <w:tab w:val="left" w:pos="1008"/>
        <w:tab w:val="left" w:pos="1728"/>
        <w:tab w:val="left" w:pos="2448"/>
        <w:tab w:val="left" w:pos="3168"/>
        <w:tab w:val="left" w:pos="3888"/>
        <w:tab w:val="left" w:pos="4608"/>
        <w:tab w:val="left" w:pos="5328"/>
        <w:tab w:val="left" w:pos="6048"/>
        <w:tab w:val="left" w:pos="6768"/>
        <w:tab w:val="right" w:pos="8789"/>
      </w:tabs>
      <w:spacing w:before="360" w:after="240"/>
      <w:jc w:val="both"/>
    </w:pPr>
    <w:rPr>
      <w:b/>
      <w:szCs w:val="20"/>
    </w:rPr>
  </w:style>
  <w:style w:type="paragraph" w:customStyle="1" w:styleId="subclause">
    <w:name w:val="subclause"/>
    <w:basedOn w:val="Norml"/>
    <w:rsid w:val="00D95044"/>
    <w:pPr>
      <w:tabs>
        <w:tab w:val="left" w:pos="567"/>
        <w:tab w:val="right" w:pos="8789"/>
      </w:tabs>
      <w:ind w:left="1418" w:hanging="567"/>
      <w:jc w:val="both"/>
    </w:pPr>
    <w:rPr>
      <w:szCs w:val="20"/>
    </w:rPr>
  </w:style>
  <w:style w:type="paragraph" w:customStyle="1" w:styleId="clause">
    <w:name w:val="clause"/>
    <w:basedOn w:val="Norml"/>
    <w:rsid w:val="00D95044"/>
    <w:pPr>
      <w:tabs>
        <w:tab w:val="left" w:pos="567"/>
        <w:tab w:val="right" w:pos="8789"/>
      </w:tabs>
      <w:ind w:left="1134" w:hanging="425"/>
      <w:jc w:val="both"/>
    </w:pPr>
    <w:rPr>
      <w:szCs w:val="20"/>
    </w:rPr>
  </w:style>
  <w:style w:type="paragraph" w:customStyle="1" w:styleId="paragraph">
    <w:name w:val="paragraph"/>
    <w:basedOn w:val="Norml"/>
    <w:rsid w:val="00D95044"/>
    <w:pPr>
      <w:tabs>
        <w:tab w:val="left" w:pos="567"/>
        <w:tab w:val="left" w:pos="2448"/>
        <w:tab w:val="left" w:pos="3168"/>
        <w:tab w:val="left" w:pos="3888"/>
        <w:tab w:val="left" w:pos="4608"/>
        <w:tab w:val="left" w:pos="5328"/>
        <w:tab w:val="left" w:pos="6048"/>
        <w:tab w:val="left" w:pos="6768"/>
        <w:tab w:val="right" w:pos="8789"/>
      </w:tabs>
      <w:ind w:left="2127"/>
      <w:jc w:val="both"/>
    </w:pPr>
    <w:rPr>
      <w:szCs w:val="20"/>
    </w:rPr>
  </w:style>
  <w:style w:type="paragraph" w:customStyle="1" w:styleId="head81">
    <w:name w:val="head 8.1"/>
    <w:basedOn w:val="Norml"/>
    <w:rsid w:val="00D95044"/>
    <w:pPr>
      <w:tabs>
        <w:tab w:val="left" w:pos="3888"/>
        <w:tab w:val="left" w:pos="4608"/>
        <w:tab w:val="left" w:pos="5328"/>
        <w:tab w:val="left" w:pos="6048"/>
        <w:tab w:val="left" w:pos="6768"/>
        <w:tab w:val="right" w:pos="8789"/>
      </w:tabs>
      <w:ind w:right="-1"/>
      <w:jc w:val="both"/>
    </w:pPr>
    <w:rPr>
      <w:b/>
      <w:sz w:val="28"/>
      <w:szCs w:val="20"/>
    </w:rPr>
  </w:style>
  <w:style w:type="paragraph" w:customStyle="1" w:styleId="Cmsor31">
    <w:name w:val="Címsor 31"/>
    <w:basedOn w:val="Cmsor3"/>
    <w:rsid w:val="00D95044"/>
    <w:pPr>
      <w:keepNext w:val="0"/>
      <w:tabs>
        <w:tab w:val="left" w:pos="567"/>
        <w:tab w:val="right" w:pos="8789"/>
      </w:tabs>
      <w:suppressAutoHyphens/>
      <w:ind w:left="0" w:right="0" w:firstLine="0"/>
      <w:jc w:val="center"/>
      <w:outlineLvl w:val="9"/>
    </w:pPr>
    <w:rPr>
      <w:rFonts w:ascii="Calibri" w:eastAsia="Calibri" w:hAnsi="Calibri"/>
      <w:sz w:val="28"/>
      <w:lang w:val="en-US"/>
    </w:rPr>
  </w:style>
  <w:style w:type="paragraph" w:customStyle="1" w:styleId="tabla">
    <w:name w:val="tabla"/>
    <w:basedOn w:val="tablaban"/>
    <w:rsid w:val="00D95044"/>
    <w:pPr>
      <w:tabs>
        <w:tab w:val="clear" w:pos="567"/>
        <w:tab w:val="clear" w:pos="1134"/>
        <w:tab w:val="clear" w:pos="1701"/>
        <w:tab w:val="clear" w:pos="2268"/>
      </w:tabs>
    </w:pPr>
    <w:rPr>
      <w:b/>
      <w:spacing w:val="-3"/>
    </w:rPr>
  </w:style>
  <w:style w:type="paragraph" w:customStyle="1" w:styleId="tablaban">
    <w:name w:val="tablaban"/>
    <w:basedOn w:val="Norml"/>
    <w:rsid w:val="00D95044"/>
    <w:pPr>
      <w:tabs>
        <w:tab w:val="left" w:pos="567"/>
        <w:tab w:val="left" w:pos="1134"/>
        <w:tab w:val="left" w:pos="1701"/>
        <w:tab w:val="left" w:pos="2268"/>
        <w:tab w:val="right" w:pos="8789"/>
      </w:tabs>
      <w:suppressAutoHyphens/>
      <w:jc w:val="both"/>
    </w:pPr>
    <w:rPr>
      <w:szCs w:val="20"/>
    </w:rPr>
  </w:style>
  <w:style w:type="paragraph" w:customStyle="1" w:styleId="Szvegtrzsbehzssal22">
    <w:name w:val="Szövegtörzs behúzással 22"/>
    <w:basedOn w:val="Norml"/>
    <w:rsid w:val="00D95044"/>
    <w:pPr>
      <w:tabs>
        <w:tab w:val="left" w:pos="5812"/>
      </w:tabs>
      <w:ind w:left="360"/>
    </w:pPr>
    <w:rPr>
      <w:sz w:val="28"/>
      <w:szCs w:val="20"/>
    </w:rPr>
  </w:style>
  <w:style w:type="paragraph" w:customStyle="1" w:styleId="Trzs">
    <w:name w:val="Törzs"/>
    <w:basedOn w:val="Norml"/>
    <w:rsid w:val="00D95044"/>
    <w:pPr>
      <w:spacing w:before="120" w:line="360" w:lineRule="atLeast"/>
      <w:jc w:val="both"/>
    </w:pPr>
    <w:rPr>
      <w:spacing w:val="5"/>
      <w:szCs w:val="20"/>
    </w:rPr>
  </w:style>
  <w:style w:type="paragraph" w:customStyle="1" w:styleId="Szveg">
    <w:name w:val="Szöveg"/>
    <w:basedOn w:val="Norml"/>
    <w:rsid w:val="00D95044"/>
    <w:pPr>
      <w:jc w:val="both"/>
    </w:pPr>
    <w:rPr>
      <w:sz w:val="22"/>
      <w:szCs w:val="20"/>
    </w:rPr>
  </w:style>
  <w:style w:type="paragraph" w:styleId="Felsorols3">
    <w:name w:val="List Bullet 3"/>
    <w:basedOn w:val="Norml"/>
    <w:autoRedefine/>
    <w:rsid w:val="00D95044"/>
    <w:pPr>
      <w:tabs>
        <w:tab w:val="num" w:pos="926"/>
      </w:tabs>
      <w:ind w:left="926" w:hanging="360"/>
      <w:jc w:val="both"/>
    </w:pPr>
    <w:rPr>
      <w:szCs w:val="20"/>
    </w:rPr>
  </w:style>
  <w:style w:type="paragraph" w:customStyle="1" w:styleId="Kiscim">
    <w:name w:val="Kiscim"/>
    <w:basedOn w:val="Norml"/>
    <w:rsid w:val="00D95044"/>
    <w:rPr>
      <w:b/>
      <w:sz w:val="22"/>
      <w:szCs w:val="20"/>
    </w:rPr>
  </w:style>
  <w:style w:type="paragraph" w:customStyle="1" w:styleId="Nagycim">
    <w:name w:val="Nagycim"/>
    <w:basedOn w:val="Norml"/>
    <w:rsid w:val="00D95044"/>
    <w:rPr>
      <w:b/>
      <w:caps/>
      <w:sz w:val="22"/>
      <w:szCs w:val="20"/>
    </w:rPr>
  </w:style>
  <w:style w:type="paragraph" w:customStyle="1" w:styleId="Egycim">
    <w:name w:val="Egycim"/>
    <w:basedOn w:val="Kiscim"/>
    <w:rsid w:val="00D95044"/>
    <w:pPr>
      <w:jc w:val="both"/>
    </w:pPr>
    <w:rPr>
      <w:caps/>
      <w:sz w:val="28"/>
    </w:rPr>
  </w:style>
  <w:style w:type="paragraph" w:customStyle="1" w:styleId="Ktcim">
    <w:name w:val="Kétcim"/>
    <w:basedOn w:val="Kiscim"/>
    <w:rsid w:val="00D95044"/>
    <w:pPr>
      <w:jc w:val="both"/>
    </w:pPr>
    <w:rPr>
      <w:caps/>
    </w:rPr>
  </w:style>
  <w:style w:type="paragraph" w:customStyle="1" w:styleId="Hromcim">
    <w:name w:val="Háromcim"/>
    <w:basedOn w:val="Kiscim"/>
    <w:rsid w:val="00D95044"/>
    <w:pPr>
      <w:jc w:val="both"/>
    </w:pPr>
  </w:style>
  <w:style w:type="paragraph" w:customStyle="1" w:styleId="Ngycim">
    <w:name w:val="Négycim"/>
    <w:basedOn w:val="Kiscim"/>
    <w:rsid w:val="00D95044"/>
    <w:pPr>
      <w:jc w:val="both"/>
    </w:pPr>
  </w:style>
  <w:style w:type="paragraph" w:customStyle="1" w:styleId="TJ91">
    <w:name w:val="TJ 91"/>
    <w:basedOn w:val="Norml"/>
    <w:next w:val="Norml"/>
    <w:rsid w:val="00D95044"/>
    <w:pPr>
      <w:tabs>
        <w:tab w:val="right" w:leader="dot" w:pos="9922"/>
      </w:tabs>
      <w:ind w:left="1600"/>
    </w:pPr>
    <w:rPr>
      <w:sz w:val="20"/>
      <w:szCs w:val="20"/>
    </w:rPr>
  </w:style>
  <w:style w:type="paragraph" w:customStyle="1" w:styleId="Szvegtrzs4">
    <w:name w:val="Szövegtörzs 4"/>
    <w:basedOn w:val="Szvegtrzsbehzssal"/>
    <w:rsid w:val="00D95044"/>
    <w:pPr>
      <w:spacing w:before="120" w:line="360" w:lineRule="auto"/>
    </w:pPr>
    <w:rPr>
      <w:szCs w:val="20"/>
    </w:rPr>
  </w:style>
  <w:style w:type="paragraph" w:customStyle="1" w:styleId="Rub4">
    <w:name w:val="Rub4"/>
    <w:basedOn w:val="Norml"/>
    <w:next w:val="Norml"/>
    <w:rsid w:val="00D95044"/>
    <w:pPr>
      <w:tabs>
        <w:tab w:val="left" w:pos="709"/>
      </w:tabs>
    </w:pPr>
    <w:rPr>
      <w:b/>
      <w:i/>
      <w:sz w:val="20"/>
      <w:szCs w:val="20"/>
      <w:lang w:val="en-GB"/>
    </w:rPr>
  </w:style>
  <w:style w:type="paragraph" w:customStyle="1" w:styleId="Szvegtrzsbullet">
    <w:name w:val="Szövegtörzs bullet"/>
    <w:basedOn w:val="Szvegtrzs"/>
    <w:rsid w:val="00D95044"/>
    <w:pPr>
      <w:tabs>
        <w:tab w:val="right" w:pos="900"/>
        <w:tab w:val="num" w:pos="1068"/>
      </w:tabs>
      <w:spacing w:after="240" w:line="240" w:lineRule="atLeast"/>
      <w:ind w:left="1068" w:hanging="360"/>
      <w:jc w:val="both"/>
    </w:pPr>
    <w:rPr>
      <w:spacing w:val="-5"/>
      <w:szCs w:val="20"/>
    </w:rPr>
  </w:style>
  <w:style w:type="paragraph" w:customStyle="1" w:styleId="Tompa">
    <w:name w:val="Tompa"/>
    <w:basedOn w:val="Norml"/>
    <w:rsid w:val="00D95044"/>
    <w:pPr>
      <w:spacing w:before="120" w:line="300" w:lineRule="atLeast"/>
      <w:jc w:val="both"/>
    </w:pPr>
    <w:rPr>
      <w:kern w:val="24"/>
      <w:szCs w:val="20"/>
    </w:rPr>
  </w:style>
  <w:style w:type="paragraph" w:customStyle="1" w:styleId="Char1CharCharCharCharCharCharCharChar1CharCharCharCharCharCharCharCharCharCharCharCharCharCharCharCharCharCharChar">
    <w:name w:val="Char1 Char Char Char Char Char Char Char Char1 Char Char Char Char Char Char Char Char Char Char Char Char Char Char Char Char Char Char Char"/>
    <w:basedOn w:val="Norml"/>
    <w:rsid w:val="00D95044"/>
    <w:pPr>
      <w:spacing w:after="160" w:line="240" w:lineRule="exact"/>
    </w:pPr>
    <w:rPr>
      <w:rFonts w:ascii="Verdana" w:hAnsi="Verdana"/>
      <w:sz w:val="20"/>
      <w:szCs w:val="20"/>
      <w:lang w:val="en-US" w:eastAsia="en-US"/>
    </w:rPr>
  </w:style>
  <w:style w:type="paragraph" w:customStyle="1" w:styleId="BodyTextIndent21">
    <w:name w:val="Body Text Indent 21"/>
    <w:basedOn w:val="Norml"/>
    <w:rsid w:val="00D95044"/>
    <w:pPr>
      <w:ind w:left="426"/>
      <w:jc w:val="both"/>
    </w:pPr>
    <w:rPr>
      <w:rFonts w:ascii="Arial" w:hAnsi="Arial"/>
      <w:szCs w:val="20"/>
    </w:rPr>
  </w:style>
  <w:style w:type="paragraph" w:customStyle="1" w:styleId="Szvegtrzs221">
    <w:name w:val="Szövegtörzs 221"/>
    <w:basedOn w:val="Norml"/>
    <w:rsid w:val="00D95044"/>
    <w:pPr>
      <w:suppressAutoHyphens/>
      <w:spacing w:after="120" w:line="480" w:lineRule="auto"/>
    </w:pPr>
    <w:rPr>
      <w:lang w:eastAsia="ar-SA"/>
    </w:rPr>
  </w:style>
  <w:style w:type="character" w:customStyle="1" w:styleId="BItrzsChar">
    <w:name w:val="BÜI törzs Char"/>
    <w:rsid w:val="00D95044"/>
    <w:rPr>
      <w:rFonts w:ascii="Palatino Linotype" w:hAnsi="Palatino Linotype"/>
      <w:i/>
      <w:iCs/>
      <w:sz w:val="24"/>
      <w:szCs w:val="28"/>
      <w:lang w:val="hu-HU" w:eastAsia="hu-HU" w:bidi="ar-SA"/>
    </w:rPr>
  </w:style>
  <w:style w:type="character" w:customStyle="1" w:styleId="CharacterStyle1">
    <w:name w:val="Character Style 1"/>
    <w:rsid w:val="00D95044"/>
    <w:rPr>
      <w:sz w:val="26"/>
      <w:szCs w:val="26"/>
    </w:rPr>
  </w:style>
  <w:style w:type="paragraph" w:customStyle="1" w:styleId="Felsorols2">
    <w:name w:val="Felsorolás2"/>
    <w:basedOn w:val="Norml"/>
    <w:rsid w:val="00D95044"/>
    <w:pPr>
      <w:numPr>
        <w:numId w:val="45"/>
      </w:numPr>
      <w:spacing w:before="60" w:after="60" w:line="360" w:lineRule="auto"/>
      <w:ind w:left="624" w:hanging="227"/>
      <w:jc w:val="both"/>
    </w:pPr>
    <w:rPr>
      <w:rFonts w:ascii="Arial" w:hAnsi="Arial"/>
      <w:sz w:val="20"/>
    </w:rPr>
  </w:style>
  <w:style w:type="paragraph" w:styleId="Trgymutat1">
    <w:name w:val="index 1"/>
    <w:basedOn w:val="Norml"/>
    <w:next w:val="Norml"/>
    <w:autoRedefine/>
    <w:semiHidden/>
    <w:rsid w:val="00D95044"/>
    <w:pPr>
      <w:ind w:left="200" w:hanging="200"/>
    </w:pPr>
    <w:rPr>
      <w:sz w:val="20"/>
      <w:szCs w:val="20"/>
    </w:rPr>
  </w:style>
  <w:style w:type="paragraph" w:styleId="Trgymutatcm">
    <w:name w:val="index heading"/>
    <w:basedOn w:val="Norml"/>
    <w:next w:val="Trgymutat1"/>
    <w:semiHidden/>
    <w:rsid w:val="00D95044"/>
    <w:rPr>
      <w:sz w:val="20"/>
      <w:szCs w:val="20"/>
    </w:rPr>
  </w:style>
  <w:style w:type="paragraph" w:styleId="Hivatkozsjegyzk-fej">
    <w:name w:val="toa heading"/>
    <w:basedOn w:val="Norml"/>
    <w:next w:val="Norml"/>
    <w:semiHidden/>
    <w:rsid w:val="00D95044"/>
    <w:pPr>
      <w:numPr>
        <w:numId w:val="39"/>
      </w:numPr>
      <w:spacing w:before="120"/>
      <w:ind w:left="0" w:firstLine="0"/>
    </w:pPr>
    <w:rPr>
      <w:rFonts w:ascii="Arial" w:hAnsi="Arial" w:cs="Arial"/>
      <w:b/>
      <w:bCs/>
    </w:rPr>
  </w:style>
  <w:style w:type="paragraph" w:customStyle="1" w:styleId="Alap">
    <w:name w:val="Alap"/>
    <w:basedOn w:val="Norml"/>
    <w:rsid w:val="00D95044"/>
    <w:pPr>
      <w:overflowPunct w:val="0"/>
      <w:autoSpaceDE w:val="0"/>
      <w:autoSpaceDN w:val="0"/>
      <w:adjustRightInd w:val="0"/>
      <w:jc w:val="both"/>
      <w:textAlignment w:val="baseline"/>
    </w:pPr>
    <w:rPr>
      <w:szCs w:val="20"/>
    </w:rPr>
  </w:style>
  <w:style w:type="character" w:customStyle="1" w:styleId="WW8Num3z1">
    <w:name w:val="WW8Num3z1"/>
    <w:rsid w:val="00D95044"/>
    <w:rPr>
      <w:rFonts w:ascii="Wingdings 2" w:hAnsi="Wingdings 2"/>
    </w:rPr>
  </w:style>
  <w:style w:type="paragraph" w:customStyle="1" w:styleId="Tblzattartalom">
    <w:name w:val="Táblázat tartalom"/>
    <w:basedOn w:val="Szvegtrzs"/>
    <w:rsid w:val="00D95044"/>
    <w:pPr>
      <w:suppressLineNumbers/>
      <w:suppressAutoHyphens/>
    </w:pPr>
    <w:rPr>
      <w:sz w:val="20"/>
      <w:szCs w:val="20"/>
      <w:lang w:eastAsia="ar-SA"/>
    </w:rPr>
  </w:style>
  <w:style w:type="paragraph" w:customStyle="1" w:styleId="Tblzatfejlc">
    <w:name w:val="Táblázat fejléc"/>
    <w:basedOn w:val="Tblzattartalom"/>
    <w:rsid w:val="00D95044"/>
    <w:pPr>
      <w:jc w:val="center"/>
    </w:pPr>
    <w:rPr>
      <w:b/>
      <w:bCs/>
      <w:i/>
      <w:iCs/>
    </w:rPr>
  </w:style>
  <w:style w:type="paragraph" w:customStyle="1" w:styleId="BIalcm">
    <w:name w:val="BÜI alcím"/>
    <w:basedOn w:val="Cmsor1"/>
    <w:next w:val="Norml"/>
    <w:autoRedefine/>
    <w:rsid w:val="00D95044"/>
    <w:pPr>
      <w:pageBreakBefore/>
      <w:spacing w:before="360" w:after="240"/>
    </w:pPr>
    <w:rPr>
      <w:rFonts w:ascii="Palatino Linotype" w:hAnsi="Palatino Linotype" w:cs="Arial"/>
      <w:b w:val="0"/>
      <w:bCs/>
      <w:kern w:val="28"/>
    </w:rPr>
  </w:style>
  <w:style w:type="paragraph" w:customStyle="1" w:styleId="kossztrzs">
    <w:name w:val="Ákos sztörzs"/>
    <w:basedOn w:val="Szvegtrzs"/>
    <w:rsid w:val="00D95044"/>
    <w:pPr>
      <w:spacing w:before="240"/>
      <w:jc w:val="both"/>
    </w:pPr>
  </w:style>
  <w:style w:type="paragraph" w:customStyle="1" w:styleId="Footersnr">
    <w:name w:val="Footer snr"/>
    <w:basedOn w:val="llb"/>
    <w:rsid w:val="00D95044"/>
    <w:pPr>
      <w:tabs>
        <w:tab w:val="clear" w:pos="4536"/>
        <w:tab w:val="clear" w:pos="9072"/>
        <w:tab w:val="center" w:pos="4153"/>
        <w:tab w:val="right" w:pos="8306"/>
      </w:tabs>
      <w:spacing w:line="280" w:lineRule="atLeast"/>
      <w:jc w:val="right"/>
    </w:pPr>
    <w:rPr>
      <w:rFonts w:ascii="Times" w:hAnsi="Times"/>
      <w:sz w:val="23"/>
      <w:szCs w:val="20"/>
      <w:lang w:val="en-GB" w:eastAsia="en-US"/>
    </w:rPr>
  </w:style>
  <w:style w:type="paragraph" w:customStyle="1" w:styleId="BItrzs">
    <w:name w:val="BÜI törzs"/>
    <w:basedOn w:val="Norml"/>
    <w:autoRedefine/>
    <w:rsid w:val="00D95044"/>
    <w:pPr>
      <w:numPr>
        <w:ilvl w:val="2"/>
        <w:numId w:val="43"/>
      </w:numPr>
      <w:jc w:val="both"/>
    </w:pPr>
    <w:rPr>
      <w:rFonts w:ascii="Palatino Linotype" w:hAnsi="Palatino Linotype" w:cs="Palatino Linotype"/>
      <w:i/>
      <w:iCs/>
    </w:rPr>
  </w:style>
  <w:style w:type="paragraph" w:customStyle="1" w:styleId="felsorols1">
    <w:name w:val="felsorolás1"/>
    <w:basedOn w:val="Norml"/>
    <w:rsid w:val="00D95044"/>
    <w:pPr>
      <w:numPr>
        <w:numId w:val="44"/>
      </w:numPr>
      <w:spacing w:after="60"/>
      <w:jc w:val="both"/>
    </w:pPr>
  </w:style>
  <w:style w:type="character" w:customStyle="1" w:styleId="cm4">
    <w:name w:val="cím4"/>
    <w:rsid w:val="00D95044"/>
    <w:rPr>
      <w:b/>
      <w:bCs/>
      <w:i/>
      <w:iCs/>
    </w:rPr>
  </w:style>
  <w:style w:type="paragraph" w:customStyle="1" w:styleId="StlusFelsorolas10ptAutomatikusUtna6pt">
    <w:name w:val="Stílus _Felsorolas + 10 pt Automatikus Utána:  6 pt"/>
    <w:basedOn w:val="OkeanFelsorolas0"/>
    <w:rsid w:val="00D95044"/>
    <w:pPr>
      <w:tabs>
        <w:tab w:val="clear" w:pos="720"/>
        <w:tab w:val="num" w:pos="320"/>
        <w:tab w:val="num" w:pos="1421"/>
      </w:tabs>
      <w:spacing w:before="120" w:line="240" w:lineRule="auto"/>
      <w:ind w:left="320" w:hanging="570"/>
    </w:pPr>
    <w:rPr>
      <w:rFonts w:ascii="Times New Roman" w:hAnsi="Times New Roman"/>
      <w:sz w:val="20"/>
    </w:rPr>
  </w:style>
  <w:style w:type="paragraph" w:customStyle="1" w:styleId="StlusOkeFelsorolas10ptAutomatikus">
    <w:name w:val="Stílus OkeFelsorolas + 10 pt Automatikus"/>
    <w:basedOn w:val="OkeanFelsorolas0"/>
    <w:rsid w:val="00D95044"/>
    <w:pPr>
      <w:numPr>
        <w:numId w:val="46"/>
      </w:numPr>
      <w:tabs>
        <w:tab w:val="clear" w:pos="720"/>
        <w:tab w:val="num" w:pos="1440"/>
      </w:tabs>
      <w:spacing w:before="120" w:after="0" w:line="240" w:lineRule="auto"/>
      <w:ind w:left="0" w:firstLine="0"/>
    </w:pPr>
    <w:rPr>
      <w:rFonts w:ascii="Times New Roman" w:hAnsi="Times New Roman" w:cs="Arial"/>
      <w:sz w:val="20"/>
    </w:rPr>
  </w:style>
  <w:style w:type="paragraph" w:customStyle="1" w:styleId="tabli">
    <w:name w:val="tabli"/>
    <w:basedOn w:val="Norml"/>
    <w:rsid w:val="00D95044"/>
    <w:pPr>
      <w:ind w:right="50"/>
      <w:jc w:val="both"/>
    </w:pPr>
    <w:rPr>
      <w:sz w:val="20"/>
    </w:rPr>
  </w:style>
  <w:style w:type="paragraph" w:customStyle="1" w:styleId="bra">
    <w:name w:val="ábra"/>
    <w:basedOn w:val="Norml"/>
    <w:rsid w:val="00D95044"/>
    <w:pPr>
      <w:numPr>
        <w:numId w:val="40"/>
      </w:numPr>
      <w:spacing w:after="120"/>
      <w:jc w:val="center"/>
    </w:pPr>
    <w:rPr>
      <w:b/>
      <w:bCs/>
      <w:sz w:val="20"/>
      <w:szCs w:val="20"/>
    </w:rPr>
  </w:style>
  <w:style w:type="paragraph" w:customStyle="1" w:styleId="AVastag">
    <w:name w:val="AVastag"/>
    <w:basedOn w:val="Szvegtrzs"/>
    <w:rsid w:val="00D95044"/>
    <w:pPr>
      <w:spacing w:before="120"/>
    </w:pPr>
    <w:rPr>
      <w:rFonts w:ascii="Arial" w:hAnsi="Arial" w:cs="Arial"/>
      <w:b/>
      <w:sz w:val="20"/>
      <w:szCs w:val="20"/>
      <w:lang w:val="en-GB"/>
    </w:rPr>
  </w:style>
  <w:style w:type="paragraph" w:customStyle="1" w:styleId="OkeanDolt">
    <w:name w:val="Okean_Dolt"/>
    <w:basedOn w:val="Norml"/>
    <w:rsid w:val="00D95044"/>
    <w:pPr>
      <w:spacing w:before="120" w:line="360" w:lineRule="exact"/>
      <w:ind w:left="113"/>
      <w:jc w:val="both"/>
    </w:pPr>
    <w:rPr>
      <w:rFonts w:ascii="Arial" w:hAnsi="Arial" w:cs="Arial"/>
      <w:i/>
      <w:iCs/>
      <w:noProof/>
      <w:sz w:val="22"/>
    </w:rPr>
  </w:style>
  <w:style w:type="paragraph" w:customStyle="1" w:styleId="AFelsorolas">
    <w:name w:val="AFelsorolas"/>
    <w:basedOn w:val="Szvegtrzs"/>
    <w:rsid w:val="00D95044"/>
    <w:pPr>
      <w:numPr>
        <w:numId w:val="41"/>
      </w:numPr>
      <w:tabs>
        <w:tab w:val="num" w:pos="567"/>
      </w:tabs>
      <w:spacing w:after="0"/>
      <w:ind w:left="567" w:hanging="397"/>
    </w:pPr>
    <w:rPr>
      <w:rFonts w:ascii="Arial" w:hAnsi="Arial" w:cs="Arial"/>
      <w:sz w:val="20"/>
      <w:szCs w:val="20"/>
      <w:lang w:val="en-GB"/>
    </w:rPr>
  </w:style>
  <w:style w:type="paragraph" w:customStyle="1" w:styleId="Norm1">
    <w:name w:val="Norm1"/>
    <w:basedOn w:val="Norml"/>
    <w:rsid w:val="00D95044"/>
    <w:pPr>
      <w:tabs>
        <w:tab w:val="left" w:pos="1134"/>
      </w:tabs>
      <w:spacing w:after="120"/>
      <w:ind w:left="357"/>
      <w:jc w:val="both"/>
    </w:pPr>
    <w:rPr>
      <w:rFonts w:ascii="Arial" w:hAnsi="Arial"/>
      <w:sz w:val="20"/>
      <w:szCs w:val="20"/>
      <w:lang w:val="en-US"/>
    </w:rPr>
  </w:style>
  <w:style w:type="paragraph" w:customStyle="1" w:styleId="Blockquote">
    <w:name w:val="Blockquote"/>
    <w:basedOn w:val="Norml"/>
    <w:rsid w:val="00D95044"/>
    <w:pPr>
      <w:widowControl w:val="0"/>
      <w:spacing w:before="100" w:after="100"/>
      <w:ind w:left="360" w:right="360"/>
    </w:pPr>
    <w:rPr>
      <w:rFonts w:ascii="Arial" w:hAnsi="Arial" w:cs="Arial"/>
      <w:sz w:val="20"/>
      <w:szCs w:val="20"/>
      <w:lang w:val="en-US" w:eastAsia="en-US"/>
    </w:rPr>
  </w:style>
  <w:style w:type="paragraph" w:customStyle="1" w:styleId="ADolt">
    <w:name w:val="ADolt"/>
    <w:basedOn w:val="AVastag"/>
    <w:rsid w:val="00D95044"/>
    <w:pPr>
      <w:spacing w:after="0"/>
      <w:ind w:left="113"/>
    </w:pPr>
    <w:rPr>
      <w:b w:val="0"/>
      <w:i/>
    </w:rPr>
  </w:style>
  <w:style w:type="paragraph" w:customStyle="1" w:styleId="ABehuzas">
    <w:name w:val="ABehuzas"/>
    <w:basedOn w:val="Szvegtrzs"/>
    <w:rsid w:val="00D95044"/>
    <w:pPr>
      <w:spacing w:after="0"/>
      <w:ind w:left="567"/>
    </w:pPr>
    <w:rPr>
      <w:rFonts w:ascii="Arial" w:hAnsi="Arial" w:cs="Arial"/>
      <w:sz w:val="20"/>
      <w:szCs w:val="20"/>
      <w:lang w:val="en-GB"/>
    </w:rPr>
  </w:style>
  <w:style w:type="paragraph" w:customStyle="1" w:styleId="Nadia">
    <w:name w:val="Nadia"/>
    <w:basedOn w:val="Norml"/>
    <w:rsid w:val="00D95044"/>
    <w:pPr>
      <w:spacing w:after="240"/>
      <w:jc w:val="both"/>
    </w:pPr>
    <w:rPr>
      <w:rFonts w:ascii="Arial" w:hAnsi="Arial" w:cs="Arial"/>
      <w:sz w:val="22"/>
      <w:szCs w:val="22"/>
      <w:lang w:val="en-GB" w:eastAsia="en-US"/>
    </w:rPr>
  </w:style>
  <w:style w:type="paragraph" w:customStyle="1" w:styleId="41">
    <w:name w:val="4.1"/>
    <w:basedOn w:val="31"/>
    <w:rsid w:val="00D95044"/>
    <w:pPr>
      <w:numPr>
        <w:numId w:val="38"/>
      </w:numPr>
      <w:tabs>
        <w:tab w:val="num" w:pos="454"/>
      </w:tabs>
      <w:ind w:left="454" w:hanging="454"/>
    </w:pPr>
  </w:style>
  <w:style w:type="paragraph" w:customStyle="1" w:styleId="I">
    <w:name w:val="I."/>
    <w:basedOn w:val="Norml"/>
    <w:rsid w:val="00D95044"/>
    <w:pPr>
      <w:numPr>
        <w:numId w:val="42"/>
      </w:numPr>
      <w:tabs>
        <w:tab w:val="num" w:pos="720"/>
      </w:tabs>
      <w:ind w:left="454" w:hanging="454"/>
    </w:pPr>
    <w:rPr>
      <w:sz w:val="20"/>
      <w:szCs w:val="20"/>
    </w:rPr>
  </w:style>
  <w:style w:type="paragraph" w:customStyle="1" w:styleId="bodytextChar">
    <w:name w:val="body text Char"/>
    <w:basedOn w:val="Norml"/>
    <w:rsid w:val="00D95044"/>
    <w:pPr>
      <w:widowControl w:val="0"/>
      <w:overflowPunct w:val="0"/>
      <w:autoSpaceDE w:val="0"/>
      <w:autoSpaceDN w:val="0"/>
      <w:adjustRightInd w:val="0"/>
      <w:spacing w:before="120" w:after="120" w:line="360" w:lineRule="atLeast"/>
      <w:ind w:left="425"/>
      <w:jc w:val="both"/>
    </w:pPr>
    <w:rPr>
      <w:rFonts w:ascii="Arial" w:hAnsi="Arial" w:cs="Arial"/>
      <w:sz w:val="20"/>
      <w:szCs w:val="20"/>
    </w:rPr>
  </w:style>
  <w:style w:type="paragraph" w:customStyle="1" w:styleId="Stlus4">
    <w:name w:val="Stílus4"/>
    <w:basedOn w:val="Cmsor5"/>
    <w:rsid w:val="00D95044"/>
    <w:pPr>
      <w:jc w:val="center"/>
    </w:pPr>
    <w:rPr>
      <w:rFonts w:ascii="Calibri" w:eastAsia="Calibri" w:hAnsi="Calibri"/>
      <w:b/>
      <w:i w:val="0"/>
      <w:iCs w:val="0"/>
      <w:noProof/>
      <w:color w:val="000000"/>
      <w:sz w:val="27"/>
      <w:szCs w:val="27"/>
    </w:rPr>
  </w:style>
  <w:style w:type="paragraph" w:customStyle="1" w:styleId="Style1">
    <w:name w:val="Style 1"/>
    <w:rsid w:val="00D95044"/>
    <w:pPr>
      <w:widowControl w:val="0"/>
      <w:autoSpaceDE w:val="0"/>
      <w:autoSpaceDN w:val="0"/>
      <w:adjustRightInd w:val="0"/>
    </w:pPr>
  </w:style>
  <w:style w:type="paragraph" w:customStyle="1" w:styleId="Style5">
    <w:name w:val="Style 5"/>
    <w:rsid w:val="00D95044"/>
    <w:pPr>
      <w:widowControl w:val="0"/>
      <w:autoSpaceDE w:val="0"/>
      <w:autoSpaceDN w:val="0"/>
      <w:ind w:left="1368"/>
      <w:jc w:val="both"/>
    </w:pPr>
    <w:rPr>
      <w:sz w:val="26"/>
      <w:szCs w:val="26"/>
    </w:rPr>
  </w:style>
  <w:style w:type="paragraph" w:customStyle="1" w:styleId="Style7">
    <w:name w:val="Style 7"/>
    <w:rsid w:val="00D95044"/>
    <w:pPr>
      <w:widowControl w:val="0"/>
      <w:autoSpaceDE w:val="0"/>
      <w:autoSpaceDN w:val="0"/>
      <w:spacing w:line="220" w:lineRule="auto"/>
      <w:ind w:left="2304"/>
      <w:jc w:val="both"/>
    </w:pPr>
    <w:rPr>
      <w:rFonts w:ascii="Garamond" w:hAnsi="Garamond" w:cs="Garamond"/>
      <w:sz w:val="28"/>
      <w:szCs w:val="28"/>
    </w:rPr>
  </w:style>
  <w:style w:type="paragraph" w:customStyle="1" w:styleId="Style8">
    <w:name w:val="Style 8"/>
    <w:rsid w:val="00D95044"/>
    <w:pPr>
      <w:widowControl w:val="0"/>
      <w:autoSpaceDE w:val="0"/>
      <w:autoSpaceDN w:val="0"/>
      <w:spacing w:before="36"/>
      <w:jc w:val="both"/>
    </w:pPr>
    <w:rPr>
      <w:rFonts w:ascii="Garamond" w:hAnsi="Garamond" w:cs="Garamond"/>
      <w:sz w:val="28"/>
      <w:szCs w:val="28"/>
    </w:rPr>
  </w:style>
  <w:style w:type="paragraph" w:customStyle="1" w:styleId="Style2">
    <w:name w:val="Style 2"/>
    <w:rsid w:val="00D95044"/>
    <w:pPr>
      <w:widowControl w:val="0"/>
      <w:autoSpaceDE w:val="0"/>
      <w:autoSpaceDN w:val="0"/>
      <w:ind w:left="72"/>
      <w:jc w:val="both"/>
    </w:pPr>
    <w:rPr>
      <w:sz w:val="26"/>
      <w:szCs w:val="26"/>
    </w:rPr>
  </w:style>
  <w:style w:type="paragraph" w:customStyle="1" w:styleId="Style6">
    <w:name w:val="Style 6"/>
    <w:rsid w:val="00D95044"/>
    <w:pPr>
      <w:widowControl w:val="0"/>
      <w:autoSpaceDE w:val="0"/>
      <w:autoSpaceDN w:val="0"/>
      <w:ind w:left="720"/>
      <w:jc w:val="both"/>
    </w:pPr>
    <w:rPr>
      <w:rFonts w:ascii="Garamond" w:hAnsi="Garamond" w:cs="Garamond"/>
      <w:color w:val="0B0B0C"/>
      <w:sz w:val="26"/>
      <w:szCs w:val="26"/>
    </w:rPr>
  </w:style>
  <w:style w:type="paragraph" w:customStyle="1" w:styleId="Style4">
    <w:name w:val="Style 4"/>
    <w:rsid w:val="00D95044"/>
    <w:pPr>
      <w:widowControl w:val="0"/>
      <w:autoSpaceDE w:val="0"/>
      <w:autoSpaceDN w:val="0"/>
      <w:ind w:left="144" w:right="72"/>
      <w:jc w:val="both"/>
    </w:pPr>
    <w:rPr>
      <w:rFonts w:ascii="Garamond" w:hAnsi="Garamond" w:cs="Garamond"/>
      <w:sz w:val="28"/>
      <w:szCs w:val="28"/>
    </w:rPr>
  </w:style>
  <w:style w:type="paragraph" w:customStyle="1" w:styleId="Style3">
    <w:name w:val="Style 3"/>
    <w:rsid w:val="00D95044"/>
    <w:pPr>
      <w:widowControl w:val="0"/>
      <w:autoSpaceDE w:val="0"/>
      <w:autoSpaceDN w:val="0"/>
      <w:jc w:val="both"/>
    </w:pPr>
    <w:rPr>
      <w:sz w:val="26"/>
      <w:szCs w:val="26"/>
    </w:rPr>
  </w:style>
  <w:style w:type="character" w:customStyle="1" w:styleId="CharacterStyle3">
    <w:name w:val="Character Style 3"/>
    <w:rsid w:val="00D95044"/>
    <w:rPr>
      <w:rFonts w:ascii="Garamond" w:hAnsi="Garamond" w:cs="Garamond"/>
      <w:color w:val="0B0B0C"/>
      <w:sz w:val="26"/>
      <w:szCs w:val="26"/>
    </w:rPr>
  </w:style>
  <w:style w:type="character" w:customStyle="1" w:styleId="CharacterStyle2">
    <w:name w:val="Character Style 2"/>
    <w:rsid w:val="00D95044"/>
    <w:rPr>
      <w:rFonts w:ascii="Garamond" w:hAnsi="Garamond" w:cs="Garamond"/>
      <w:sz w:val="28"/>
      <w:szCs w:val="28"/>
    </w:rPr>
  </w:style>
  <w:style w:type="paragraph" w:customStyle="1" w:styleId="Felsorol">
    <w:name w:val="Felsorol"/>
    <w:basedOn w:val="Norml"/>
    <w:rsid w:val="00D95044"/>
    <w:pPr>
      <w:spacing w:after="120"/>
      <w:ind w:left="2155" w:hanging="737"/>
      <w:jc w:val="both"/>
    </w:pPr>
    <w:rPr>
      <w:rFonts w:ascii="Arial" w:hAnsi="Arial"/>
      <w:szCs w:val="20"/>
    </w:rPr>
  </w:style>
  <w:style w:type="paragraph" w:customStyle="1" w:styleId="NormlElssor0cm">
    <w:name w:val="Normál + Első sor:  0 cm"/>
    <w:aliases w:val="Előtte:  0 pt,Sorköz:  1,5 sor"/>
    <w:basedOn w:val="Norml"/>
    <w:link w:val="NormlElssor0cmChar"/>
    <w:rsid w:val="00D95044"/>
    <w:pPr>
      <w:spacing w:line="360" w:lineRule="auto"/>
      <w:jc w:val="both"/>
    </w:pPr>
    <w:rPr>
      <w:rFonts w:ascii="Arial" w:eastAsia="Calibri" w:hAnsi="Arial"/>
      <w:szCs w:val="20"/>
      <w:lang w:eastAsia="en-US"/>
    </w:rPr>
  </w:style>
  <w:style w:type="character" w:customStyle="1" w:styleId="NormlElssor0cmChar">
    <w:name w:val="Normál + Első sor:  0 cm Char"/>
    <w:aliases w:val="Előtte:  0 pt Char,Sorköz:  1 Char,5 sor Char"/>
    <w:link w:val="NormlElssor0cm"/>
    <w:rsid w:val="00D95044"/>
    <w:rPr>
      <w:rFonts w:ascii="Arial" w:eastAsia="Calibri" w:hAnsi="Arial"/>
      <w:sz w:val="24"/>
      <w:lang w:eastAsia="en-US"/>
    </w:rPr>
  </w:style>
  <w:style w:type="numbering" w:customStyle="1" w:styleId="Aktulislista1">
    <w:name w:val="Aktuális lista1"/>
    <w:rsid w:val="00D95044"/>
    <w:pPr>
      <w:numPr>
        <w:numId w:val="47"/>
      </w:numPr>
    </w:pPr>
  </w:style>
  <w:style w:type="numbering" w:customStyle="1" w:styleId="Stlus6">
    <w:name w:val="Stílus6"/>
    <w:rsid w:val="00D95044"/>
    <w:pPr>
      <w:numPr>
        <w:numId w:val="48"/>
      </w:numPr>
    </w:pPr>
  </w:style>
  <w:style w:type="numbering" w:customStyle="1" w:styleId="Stlus7">
    <w:name w:val="Stílus7"/>
    <w:rsid w:val="00D95044"/>
    <w:pPr>
      <w:numPr>
        <w:numId w:val="49"/>
      </w:numPr>
    </w:pPr>
  </w:style>
  <w:style w:type="paragraph" w:customStyle="1" w:styleId="CharCharChar1CharChar">
    <w:name w:val="Char Char Char1 Char Char"/>
    <w:basedOn w:val="Szvegtrzs"/>
    <w:rsid w:val="00D95044"/>
    <w:pPr>
      <w:spacing w:before="120" w:after="240" w:line="240" w:lineRule="exact"/>
      <w:contextualSpacing/>
      <w:jc w:val="both"/>
    </w:pPr>
    <w:rPr>
      <w:rFonts w:cs="Arial"/>
      <w:b/>
      <w:bCs/>
      <w:iCs/>
    </w:rPr>
  </w:style>
  <w:style w:type="numbering" w:customStyle="1" w:styleId="Stlus8">
    <w:name w:val="Stílus8"/>
    <w:rsid w:val="00D95044"/>
    <w:pPr>
      <w:numPr>
        <w:numId w:val="50"/>
      </w:numPr>
    </w:pPr>
  </w:style>
  <w:style w:type="paragraph" w:customStyle="1" w:styleId="Cmsor11">
    <w:name w:val="Címsor1"/>
    <w:basedOn w:val="Cmsor1"/>
    <w:link w:val="Cmsor1Char0"/>
    <w:qFormat/>
    <w:rsid w:val="00D95044"/>
    <w:pPr>
      <w:widowControl w:val="0"/>
      <w:autoSpaceDE w:val="0"/>
      <w:autoSpaceDN w:val="0"/>
      <w:adjustRightInd w:val="0"/>
      <w:spacing w:before="360" w:after="60"/>
      <w:ind w:hanging="431"/>
      <w:jc w:val="left"/>
    </w:pPr>
    <w:rPr>
      <w:rFonts w:ascii="Palatino Linotype" w:eastAsia="Calibri" w:hAnsi="Palatino Linotype"/>
      <w:b w:val="0"/>
      <w:bCs/>
      <w:kern w:val="32"/>
      <w:sz w:val="32"/>
      <w:lang w:eastAsia="en-US"/>
    </w:rPr>
  </w:style>
  <w:style w:type="character" w:customStyle="1" w:styleId="Cmsor1Char0">
    <w:name w:val="Címsor1 Char"/>
    <w:link w:val="Cmsor11"/>
    <w:rsid w:val="00D95044"/>
    <w:rPr>
      <w:rFonts w:ascii="Palatino Linotype" w:eastAsia="Calibri" w:hAnsi="Palatino Linotype"/>
      <w:bCs/>
      <w:kern w:val="32"/>
      <w:sz w:val="32"/>
      <w:szCs w:val="24"/>
      <w:lang w:eastAsia="en-US"/>
    </w:rPr>
  </w:style>
  <w:style w:type="paragraph" w:customStyle="1" w:styleId="CharCharCharCharCharChar1CharCharCharCharCharCharCharCharCharCharCharChar1CharCharCharCharCharCharChar">
    <w:name w:val="Char Char Char Char Char Char1 Char Char Char Char Char Char Char Char Char Char Char Char1 Char Char Char Char Char Char Char"/>
    <w:basedOn w:val="Norml"/>
    <w:rsid w:val="00D95044"/>
    <w:pPr>
      <w:spacing w:after="160" w:line="240" w:lineRule="exact"/>
    </w:pPr>
    <w:rPr>
      <w:rFonts w:ascii="Verdana" w:hAnsi="Verdana"/>
      <w:lang w:val="en-US" w:eastAsia="en-US"/>
    </w:rPr>
  </w:style>
  <w:style w:type="paragraph" w:customStyle="1" w:styleId="Char1CharCharCharCharChar1CharCharCharCharCharCharChar">
    <w:name w:val="Char1 Char Char Char Char Char1 Char Char Char Char Char Char Char"/>
    <w:basedOn w:val="Norml"/>
    <w:rsid w:val="00D95044"/>
    <w:pPr>
      <w:spacing w:after="160" w:line="240" w:lineRule="exact"/>
    </w:pPr>
    <w:rPr>
      <w:rFonts w:ascii="Verdana" w:hAnsi="Verdana"/>
      <w:lang w:val="en-US" w:eastAsia="en-US"/>
    </w:rPr>
  </w:style>
  <w:style w:type="paragraph" w:customStyle="1" w:styleId="Char1CharCharCharCharChar1CharCharCharChar">
    <w:name w:val="Char1 Char Char Char Char Char1 Char Char Char Char"/>
    <w:basedOn w:val="Norml"/>
    <w:rsid w:val="00D95044"/>
    <w:pPr>
      <w:spacing w:after="160" w:line="240" w:lineRule="exact"/>
    </w:pPr>
    <w:rPr>
      <w:rFonts w:ascii="Verdana" w:hAnsi="Verdana"/>
      <w:lang w:val="en-US" w:eastAsia="en-US"/>
    </w:rPr>
  </w:style>
  <w:style w:type="paragraph" w:styleId="brajegyzk">
    <w:name w:val="table of figures"/>
    <w:basedOn w:val="Norml"/>
    <w:next w:val="Norml"/>
    <w:semiHidden/>
    <w:rsid w:val="00D95044"/>
    <w:pPr>
      <w:spacing w:line="360" w:lineRule="exact"/>
      <w:ind w:left="400" w:hanging="400"/>
      <w:jc w:val="both"/>
    </w:pPr>
    <w:rPr>
      <w:rFonts w:ascii="Arial" w:hAnsi="Arial"/>
      <w:sz w:val="22"/>
    </w:rPr>
  </w:style>
  <w:style w:type="paragraph" w:customStyle="1" w:styleId="Annexetitle">
    <w:name w:val="Annexe_title"/>
    <w:basedOn w:val="Cmsor1"/>
    <w:next w:val="Norml"/>
    <w:autoRedefine/>
    <w:rsid w:val="00D95044"/>
    <w:pPr>
      <w:keepNext w:val="0"/>
      <w:tabs>
        <w:tab w:val="left" w:pos="1701"/>
        <w:tab w:val="left" w:pos="2552"/>
      </w:tabs>
      <w:spacing w:before="240" w:after="240"/>
      <w:outlineLvl w:val="9"/>
    </w:pPr>
    <w:rPr>
      <w:rFonts w:ascii="Arial" w:hAnsi="Arial" w:cs="Arial"/>
      <w:caps/>
      <w:szCs w:val="20"/>
    </w:rPr>
  </w:style>
  <w:style w:type="paragraph" w:customStyle="1" w:styleId="NormlRomanPS">
    <w:name w:val="Normál + Roman PS"/>
    <w:aliases w:val="10 pt"/>
    <w:basedOn w:val="Norml"/>
    <w:rsid w:val="00D95044"/>
    <w:pPr>
      <w:spacing w:line="360" w:lineRule="exact"/>
      <w:jc w:val="both"/>
    </w:pPr>
    <w:rPr>
      <w:rFonts w:ascii="Roman PS" w:hAnsi="Roman PS"/>
      <w:sz w:val="20"/>
    </w:rPr>
  </w:style>
  <w:style w:type="paragraph" w:customStyle="1" w:styleId="StlusCmsor2">
    <w:name w:val="Stílus Címsor 2"/>
    <w:basedOn w:val="Cmsor2"/>
    <w:rsid w:val="00D95044"/>
    <w:pPr>
      <w:widowControl/>
      <w:spacing w:before="120" w:after="120"/>
      <w:jc w:val="both"/>
    </w:pPr>
    <w:rPr>
      <w:rFonts w:cs="Arial"/>
      <w:bCs/>
      <w:iCs/>
      <w:sz w:val="28"/>
      <w:szCs w:val="28"/>
    </w:rPr>
  </w:style>
  <w:style w:type="paragraph" w:customStyle="1" w:styleId="CharCharCharCharCharCharCharChar2Char">
    <w:name w:val="Char Char Char Char Char Char Char Char2 Char"/>
    <w:basedOn w:val="Norml"/>
    <w:rsid w:val="00D95044"/>
    <w:pPr>
      <w:spacing w:after="160" w:line="240" w:lineRule="exact"/>
    </w:pPr>
    <w:rPr>
      <w:rFonts w:ascii="Tahoma" w:hAnsi="Tahoma"/>
      <w:sz w:val="20"/>
      <w:szCs w:val="20"/>
      <w:lang w:val="en-US" w:eastAsia="en-US"/>
    </w:rPr>
  </w:style>
  <w:style w:type="paragraph" w:customStyle="1" w:styleId="CharCharChar1CharCharCharCharCharCharCharCharCharCharCharCharCharCharCharCharCharCharCharCharCharCharCharCharCharCharCharCharCharCharCharCharChar">
    <w:name w:val="Char Char Char1 Char Char Char Char Char Char Char Char Char Char Char Char Char Char Char Char Char Char Char Char Char Char Char Char Char Char Char Char Char Char Char Char Char"/>
    <w:basedOn w:val="Norml"/>
    <w:rsid w:val="00D95044"/>
    <w:pPr>
      <w:spacing w:after="160" w:line="240" w:lineRule="exact"/>
    </w:pPr>
    <w:rPr>
      <w:rFonts w:ascii="Tahoma" w:hAnsi="Tahoma"/>
      <w:sz w:val="22"/>
      <w:lang w:val="en-US" w:eastAsia="en-US"/>
    </w:rPr>
  </w:style>
  <w:style w:type="paragraph" w:customStyle="1" w:styleId="CharCharCharCharCharChar1CharCharCharCharCharCharCharCharCharCharCharCharChar">
    <w:name w:val="Char Char Char Char Char Char1 Char Char Char Char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CharCharChar">
    <w:name w:val="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style16">
    <w:name w:val="style16"/>
    <w:basedOn w:val="Norml"/>
    <w:rsid w:val="00D95044"/>
    <w:rPr>
      <w:rFonts w:ascii="Arial" w:hAnsi="Arial" w:cs="Arial"/>
    </w:rPr>
  </w:style>
  <w:style w:type="paragraph" w:customStyle="1" w:styleId="Style11">
    <w:name w:val="Style 11"/>
    <w:rsid w:val="00D95044"/>
    <w:pPr>
      <w:widowControl w:val="0"/>
      <w:autoSpaceDE w:val="0"/>
      <w:autoSpaceDN w:val="0"/>
      <w:adjustRightInd w:val="0"/>
    </w:pPr>
  </w:style>
  <w:style w:type="paragraph" w:customStyle="1" w:styleId="Style20">
    <w:name w:val="Style 20"/>
    <w:rsid w:val="00D95044"/>
    <w:pPr>
      <w:widowControl w:val="0"/>
      <w:autoSpaceDE w:val="0"/>
      <w:autoSpaceDN w:val="0"/>
      <w:adjustRightInd w:val="0"/>
    </w:pPr>
  </w:style>
  <w:style w:type="paragraph" w:customStyle="1" w:styleId="CharCharCharCharCharChar1CharCharCharCharCharCharCharCharChar">
    <w:name w:val="Char Char Char Char Char Char1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1CharCharCharCharCharCharCharCharCharCharCharChar1CharCharCharCharCharCharCharCharCharCharCharChar">
    <w:name w:val="Char Char Char Char Char Char1 Char Char Char Char Char Char Char Char Char Char Char Char1 Char Char Char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CharCharCharCharCharChar">
    <w:name w:val="Char Char Char 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CharCharCharCharCharCharCharCharCharCharCharCharChar">
    <w:name w:val="Char Char Char Char 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CharCharCharCharCharChar1CharCharCharCharCharCharCharCharCharCharCharCharCharCharCharCharChar">
    <w:name w:val="Char Char Char Char Char Char1 Char Char Char Char Char Char Char Char Char Char Char Char Char Char Char Char Char"/>
    <w:basedOn w:val="Norml"/>
    <w:rsid w:val="00D95044"/>
    <w:pPr>
      <w:spacing w:after="160" w:line="240" w:lineRule="exact"/>
    </w:pPr>
    <w:rPr>
      <w:rFonts w:ascii="Verdana" w:hAnsi="Verdana"/>
      <w:lang w:val="en-US" w:eastAsia="en-US"/>
    </w:rPr>
  </w:style>
  <w:style w:type="character" w:customStyle="1" w:styleId="skypetbinnertext">
    <w:name w:val="skype_tb_innertext"/>
    <w:rsid w:val="00D95044"/>
  </w:style>
  <w:style w:type="character" w:customStyle="1" w:styleId="FootnoteTextChar2">
    <w:name w:val="Footnote Text Char2"/>
    <w:aliases w:val="Footnote Text Char1 Char1,Lábjegyzetszöveg Char1 Char1 Char1,Lábjegyzetszöveg Char Char Char1 Char1,Lábjegyzetszöveg Char1 Char Char Char1 Char1,Lábjegyzetszöveg Char Char Char Char Char1 Char1,Char1 Char Char Char Char Char1 Char"/>
    <w:basedOn w:val="Bekezdsalapbettpusa"/>
    <w:semiHidden/>
    <w:locked/>
    <w:rsid w:val="00D95044"/>
    <w:rPr>
      <w:rFonts w:ascii="Arial" w:hAnsi="Arial" w:cs="Arial"/>
      <w:sz w:val="20"/>
      <w:szCs w:val="20"/>
    </w:rPr>
  </w:style>
  <w:style w:type="paragraph" w:customStyle="1" w:styleId="BodyText22">
    <w:name w:val="Body Text 22"/>
    <w:basedOn w:val="Norml"/>
    <w:rsid w:val="00D95044"/>
    <w:pPr>
      <w:overflowPunct w:val="0"/>
      <w:autoSpaceDE w:val="0"/>
      <w:autoSpaceDN w:val="0"/>
      <w:adjustRightInd w:val="0"/>
      <w:spacing w:after="120"/>
      <w:ind w:left="284" w:firstLine="1"/>
      <w:jc w:val="both"/>
      <w:textAlignment w:val="baseline"/>
    </w:pPr>
    <w:rPr>
      <w:rFonts w:ascii="Arial" w:hAnsi="Arial"/>
      <w:szCs w:val="20"/>
    </w:rPr>
  </w:style>
  <w:style w:type="paragraph" w:customStyle="1" w:styleId="tablecontents">
    <w:name w:val="tablecontents"/>
    <w:basedOn w:val="Norml"/>
    <w:uiPriority w:val="99"/>
    <w:rsid w:val="00D95044"/>
    <w:rPr>
      <w:rFonts w:ascii="&amp;#39" w:hAnsi="&amp;#39"/>
    </w:rPr>
  </w:style>
  <w:style w:type="paragraph" w:customStyle="1" w:styleId="OkeanmagyarazatChar0">
    <w:name w:val="Okean_magyarazat Char"/>
    <w:basedOn w:val="Norml"/>
    <w:rsid w:val="00D95044"/>
    <w:pPr>
      <w:keepNext/>
      <w:pBdr>
        <w:left w:val="single" w:sz="4" w:space="4" w:color="auto"/>
      </w:pBdr>
      <w:shd w:val="clear" w:color="auto" w:fill="FFFFFF"/>
      <w:spacing w:before="60" w:after="240" w:line="280" w:lineRule="exact"/>
      <w:ind w:left="284"/>
      <w:jc w:val="both"/>
    </w:pPr>
    <w:rPr>
      <w:rFonts w:ascii="Arial" w:hAnsi="Arial"/>
      <w:sz w:val="20"/>
      <w:szCs w:val="20"/>
    </w:rPr>
  </w:style>
  <w:style w:type="paragraph" w:customStyle="1" w:styleId="OkeanmagyarazatbekezdesCharChar1">
    <w:name w:val="Okean_magyarazat_bekezdes Char Char1"/>
    <w:basedOn w:val="Norml"/>
    <w:rsid w:val="00D95044"/>
    <w:pPr>
      <w:keepNext/>
      <w:numPr>
        <w:numId w:val="51"/>
      </w:numPr>
      <w:pBdr>
        <w:left w:val="single" w:sz="4" w:space="4" w:color="auto"/>
      </w:pBdr>
      <w:shd w:val="clear" w:color="auto" w:fill="FFFFFF"/>
      <w:spacing w:before="120" w:after="240" w:line="280" w:lineRule="exact"/>
      <w:jc w:val="both"/>
    </w:pPr>
    <w:rPr>
      <w:rFonts w:ascii="Arial" w:hAnsi="Arial"/>
      <w:sz w:val="20"/>
      <w:szCs w:val="20"/>
    </w:rPr>
  </w:style>
  <w:style w:type="paragraph" w:customStyle="1" w:styleId="OkeanmagyarazatCharCharChar">
    <w:name w:val="Okean_magyarazat Char Char Char"/>
    <w:basedOn w:val="Norml"/>
    <w:rsid w:val="00D95044"/>
    <w:pPr>
      <w:keepNext/>
      <w:pBdr>
        <w:left w:val="single" w:sz="4" w:space="4" w:color="auto"/>
      </w:pBdr>
      <w:shd w:val="clear" w:color="auto" w:fill="FFFFFF"/>
      <w:spacing w:before="60" w:after="240" w:line="280" w:lineRule="exact"/>
      <w:ind w:left="284"/>
      <w:jc w:val="both"/>
    </w:pPr>
    <w:rPr>
      <w:rFonts w:ascii="Arial" w:hAnsi="Arial"/>
      <w:sz w:val="20"/>
      <w:szCs w:val="20"/>
    </w:rPr>
  </w:style>
  <w:style w:type="paragraph" w:customStyle="1" w:styleId="Stlus0">
    <w:name w:val="Stííílus"/>
    <w:basedOn w:val="OkeanmagyarazatChar0"/>
    <w:rsid w:val="00D95044"/>
    <w:pPr>
      <w:keepNext w:val="0"/>
      <w:pBdr>
        <w:left w:val="none" w:sz="0" w:space="0" w:color="auto"/>
      </w:pBdr>
      <w:spacing w:after="0"/>
      <w:ind w:left="0"/>
    </w:pPr>
    <w:rPr>
      <w:rFonts w:ascii="Verdana" w:hAnsi="Verdana"/>
    </w:rPr>
  </w:style>
  <w:style w:type="paragraph" w:customStyle="1" w:styleId="NORML2">
    <w:name w:val="NORMÁL"/>
    <w:autoRedefine/>
    <w:rsid w:val="00D95044"/>
    <w:pPr>
      <w:tabs>
        <w:tab w:val="left" w:pos="540"/>
      </w:tabs>
      <w:jc w:val="both"/>
    </w:pPr>
    <w:rPr>
      <w:rFonts w:ascii="Verdana" w:hAnsi="Verdana" w:cs="Arial"/>
    </w:rPr>
  </w:style>
  <w:style w:type="paragraph" w:customStyle="1" w:styleId="IdzetENVECON">
    <w:name w:val="Idézet_ENVECON"/>
    <w:basedOn w:val="Norml"/>
    <w:next w:val="Norml"/>
    <w:rsid w:val="00D95044"/>
    <w:pPr>
      <w:jc w:val="both"/>
    </w:pPr>
    <w:rPr>
      <w:rFonts w:ascii="Verdana" w:hAnsi="Verdana"/>
      <w:bCs/>
      <w:i/>
      <w:sz w:val="20"/>
      <w:szCs w:val="20"/>
    </w:rPr>
  </w:style>
  <w:style w:type="paragraph" w:customStyle="1" w:styleId="Csakszveg1">
    <w:name w:val="Csak szöveg1"/>
    <w:basedOn w:val="Norml"/>
    <w:rsid w:val="00D95044"/>
    <w:pPr>
      <w:suppressAutoHyphens/>
    </w:pPr>
    <w:rPr>
      <w:rFonts w:ascii="Courier New" w:hAnsi="Courier New"/>
      <w:sz w:val="20"/>
      <w:szCs w:val="20"/>
      <w:lang w:eastAsia="ar-SA"/>
    </w:rPr>
  </w:style>
  <w:style w:type="paragraph" w:customStyle="1" w:styleId="tszoveg">
    <w:name w:val="tszoveg"/>
    <w:basedOn w:val="Norml"/>
    <w:rsid w:val="00D95044"/>
    <w:pPr>
      <w:spacing w:before="150" w:after="150" w:line="336" w:lineRule="auto"/>
      <w:jc w:val="both"/>
    </w:pPr>
    <w:rPr>
      <w:rFonts w:ascii="Verdana" w:hAnsi="Verdana"/>
      <w:color w:val="292929"/>
      <w:sz w:val="20"/>
      <w:szCs w:val="20"/>
    </w:rPr>
  </w:style>
  <w:style w:type="paragraph" w:styleId="HTML-kntformzott">
    <w:name w:val="HTML Preformatted"/>
    <w:basedOn w:val="Norml"/>
    <w:link w:val="HTML-kntformzottChar"/>
    <w:rsid w:val="00D95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kntformzottChar">
    <w:name w:val="HTML-ként formázott Char"/>
    <w:basedOn w:val="Bekezdsalapbettpusa"/>
    <w:link w:val="HTML-kntformzott"/>
    <w:rsid w:val="00D95044"/>
    <w:rPr>
      <w:rFonts w:ascii="Courier New" w:hAnsi="Courier New" w:cs="Courier New"/>
    </w:rPr>
  </w:style>
  <w:style w:type="character" w:customStyle="1" w:styleId="WW8Num3z0">
    <w:name w:val="WW8Num3z0"/>
    <w:rsid w:val="00D95044"/>
    <w:rPr>
      <w:b/>
    </w:rPr>
  </w:style>
  <w:style w:type="character" w:customStyle="1" w:styleId="WW8Num4z0">
    <w:name w:val="WW8Num4z0"/>
    <w:rsid w:val="00D95044"/>
    <w:rPr>
      <w:b/>
    </w:rPr>
  </w:style>
  <w:style w:type="character" w:customStyle="1" w:styleId="WW8Num5z0">
    <w:name w:val="WW8Num5z0"/>
    <w:rsid w:val="00D95044"/>
    <w:rPr>
      <w:rFonts w:ascii="Symbol" w:hAnsi="Symbol"/>
    </w:rPr>
  </w:style>
  <w:style w:type="character" w:customStyle="1" w:styleId="Absatz-Standardschriftart">
    <w:name w:val="Absatz-Standardschriftart"/>
    <w:rsid w:val="00D95044"/>
  </w:style>
  <w:style w:type="character" w:customStyle="1" w:styleId="WW-Absatz-Standardschriftart">
    <w:name w:val="WW-Absatz-Standardschriftart"/>
    <w:rsid w:val="00D95044"/>
  </w:style>
  <w:style w:type="character" w:customStyle="1" w:styleId="WW8Num2z0">
    <w:name w:val="WW8Num2z0"/>
    <w:rsid w:val="00D95044"/>
    <w:rPr>
      <w:b/>
    </w:rPr>
  </w:style>
  <w:style w:type="character" w:customStyle="1" w:styleId="WW8Num2z1">
    <w:name w:val="WW8Num2z1"/>
    <w:rsid w:val="00D95044"/>
  </w:style>
  <w:style w:type="character" w:customStyle="1" w:styleId="Bekezdsalapbettpusa1">
    <w:name w:val="Bekezdés alapbetűtípusa1"/>
    <w:rsid w:val="00D95044"/>
  </w:style>
  <w:style w:type="character" w:customStyle="1" w:styleId="skypenamemark">
    <w:name w:val="skype_name_mark"/>
    <w:basedOn w:val="Bekezdsalapbettpusa1"/>
    <w:rsid w:val="00D95044"/>
    <w:rPr>
      <w:rFonts w:cs="Times New Roman"/>
      <w:vanish/>
    </w:rPr>
  </w:style>
  <w:style w:type="character" w:customStyle="1" w:styleId="skypenamehighlightonline">
    <w:name w:val="skype_name_highlight_online"/>
    <w:basedOn w:val="Bekezdsalapbettpusa1"/>
    <w:rsid w:val="00D95044"/>
    <w:rPr>
      <w:rFonts w:cs="Times New Roman"/>
    </w:rPr>
  </w:style>
  <w:style w:type="character" w:customStyle="1" w:styleId="Jegyzethivatkozs1">
    <w:name w:val="Jegyzethivatkozás1"/>
    <w:basedOn w:val="Bekezdsalapbettpusa1"/>
    <w:rsid w:val="00D95044"/>
    <w:rPr>
      <w:rFonts w:cs="Times New Roman"/>
      <w:sz w:val="16"/>
      <w:szCs w:val="16"/>
    </w:rPr>
  </w:style>
  <w:style w:type="character" w:customStyle="1" w:styleId="Felsorolsjel">
    <w:name w:val="Felsorolásjel"/>
    <w:rsid w:val="00D95044"/>
    <w:rPr>
      <w:rFonts w:ascii="OpenSymbol" w:eastAsia="Times New Roman" w:hAnsi="OpenSymbol"/>
    </w:rPr>
  </w:style>
  <w:style w:type="character" w:customStyle="1" w:styleId="Szmozsjelek">
    <w:name w:val="Számozásjelek"/>
    <w:rsid w:val="00D95044"/>
  </w:style>
  <w:style w:type="paragraph" w:customStyle="1" w:styleId="Felirat">
    <w:name w:val="Felirat"/>
    <w:basedOn w:val="Norml"/>
    <w:rsid w:val="00D95044"/>
    <w:pPr>
      <w:suppressLineNumbers/>
      <w:suppressAutoHyphens/>
      <w:spacing w:before="120" w:after="120"/>
    </w:pPr>
    <w:rPr>
      <w:rFonts w:cs="Mangal"/>
      <w:i/>
      <w:iCs/>
      <w:lang w:eastAsia="ar-SA"/>
    </w:rPr>
  </w:style>
  <w:style w:type="paragraph" w:customStyle="1" w:styleId="Trgymutat">
    <w:name w:val="Tárgymutató"/>
    <w:basedOn w:val="Norml"/>
    <w:rsid w:val="00D95044"/>
    <w:pPr>
      <w:suppressLineNumbers/>
      <w:suppressAutoHyphens/>
    </w:pPr>
    <w:rPr>
      <w:rFonts w:cs="Mangal"/>
      <w:lang w:eastAsia="ar-SA"/>
    </w:rPr>
  </w:style>
  <w:style w:type="paragraph" w:customStyle="1" w:styleId="Jegyzetszveg1">
    <w:name w:val="Jegyzetszöveg1"/>
    <w:basedOn w:val="Norml"/>
    <w:rsid w:val="00D95044"/>
    <w:pPr>
      <w:suppressAutoHyphens/>
    </w:pPr>
    <w:rPr>
      <w:sz w:val="20"/>
      <w:szCs w:val="20"/>
      <w:lang w:eastAsia="ar-SA"/>
    </w:rPr>
  </w:style>
  <w:style w:type="paragraph" w:customStyle="1" w:styleId="Tblzattartalom0">
    <w:name w:val="Táblázattartalom"/>
    <w:basedOn w:val="Norml"/>
    <w:rsid w:val="00D95044"/>
    <w:pPr>
      <w:suppressLineNumbers/>
      <w:suppressAutoHyphens/>
    </w:pPr>
    <w:rPr>
      <w:lang w:eastAsia="ar-SA"/>
    </w:rPr>
  </w:style>
  <w:style w:type="paragraph" w:customStyle="1" w:styleId="Tblzatfejlc0">
    <w:name w:val="Táblázatfejléc"/>
    <w:basedOn w:val="Tblzattartalom0"/>
    <w:rsid w:val="00D95044"/>
    <w:pPr>
      <w:jc w:val="center"/>
    </w:pPr>
    <w:rPr>
      <w:b/>
      <w:bCs/>
    </w:rPr>
  </w:style>
  <w:style w:type="paragraph" w:customStyle="1" w:styleId="Kerettartalom">
    <w:name w:val="Kerettartalom"/>
    <w:basedOn w:val="Szvegtrzs"/>
    <w:rsid w:val="00D95044"/>
    <w:pPr>
      <w:suppressAutoHyphens/>
    </w:pPr>
    <w:rPr>
      <w:lang w:eastAsia="ar-SA"/>
    </w:rPr>
  </w:style>
  <w:style w:type="character" w:customStyle="1" w:styleId="JegyzetszvegChar1">
    <w:name w:val="Jegyzetszöveg Char1"/>
    <w:basedOn w:val="Bekezdsalapbettpusa"/>
    <w:locked/>
    <w:rsid w:val="00D95044"/>
    <w:rPr>
      <w:rFonts w:cs="Times New Roman"/>
      <w:lang w:eastAsia="ar-SA" w:bidi="ar-SA"/>
    </w:rPr>
  </w:style>
  <w:style w:type="paragraph" w:customStyle="1" w:styleId="NoteHead">
    <w:name w:val="NoteHead"/>
    <w:basedOn w:val="Norml"/>
    <w:next w:val="Norml"/>
    <w:rsid w:val="00D95044"/>
    <w:pPr>
      <w:spacing w:before="720" w:after="720"/>
      <w:jc w:val="center"/>
    </w:pPr>
    <w:rPr>
      <w:b/>
      <w:smallCaps/>
      <w:szCs w:val="20"/>
      <w:lang w:val="en-GB" w:eastAsia="en-US"/>
    </w:rPr>
  </w:style>
  <w:style w:type="paragraph" w:customStyle="1" w:styleId="Text2">
    <w:name w:val="Text 2"/>
    <w:basedOn w:val="Norml"/>
    <w:rsid w:val="00D95044"/>
    <w:pPr>
      <w:tabs>
        <w:tab w:val="left" w:pos="2161"/>
      </w:tabs>
      <w:spacing w:after="240"/>
      <w:ind w:left="1202"/>
      <w:jc w:val="both"/>
    </w:pPr>
    <w:rPr>
      <w:szCs w:val="20"/>
      <w:lang w:val="en-GB" w:eastAsia="en-US"/>
    </w:rPr>
  </w:style>
  <w:style w:type="paragraph" w:customStyle="1" w:styleId="normaltableau">
    <w:name w:val="normal_tableau"/>
    <w:basedOn w:val="Norml"/>
    <w:rsid w:val="00D95044"/>
    <w:pPr>
      <w:spacing w:before="120" w:after="120"/>
      <w:jc w:val="both"/>
    </w:pPr>
    <w:rPr>
      <w:rFonts w:ascii="Optima" w:hAnsi="Optima"/>
      <w:sz w:val="22"/>
      <w:szCs w:val="20"/>
      <w:lang w:val="en-GB" w:eastAsia="en-US"/>
    </w:rPr>
  </w:style>
  <w:style w:type="character" w:customStyle="1" w:styleId="E-mailStlus328">
    <w:name w:val="E-mailStílus328"/>
    <w:basedOn w:val="Bekezdsalapbettpusa"/>
    <w:semiHidden/>
    <w:rsid w:val="00D95044"/>
    <w:rPr>
      <w:rFonts w:ascii="Arial" w:hAnsi="Arial" w:cs="Arial"/>
      <w:color w:val="auto"/>
      <w:sz w:val="20"/>
      <w:szCs w:val="20"/>
    </w:rPr>
  </w:style>
  <w:style w:type="paragraph" w:customStyle="1" w:styleId="Coverpage">
    <w:name w:val="Coverpage"/>
    <w:uiPriority w:val="99"/>
    <w:rsid w:val="00D95044"/>
    <w:pPr>
      <w:pBdr>
        <w:bottom w:val="single" w:sz="6" w:space="1" w:color="auto"/>
      </w:pBdr>
      <w:jc w:val="center"/>
    </w:pPr>
    <w:rPr>
      <w:b/>
      <w:sz w:val="32"/>
      <w:lang w:val="en-GB"/>
    </w:rPr>
  </w:style>
  <w:style w:type="paragraph" w:customStyle="1" w:styleId="Invletter">
    <w:name w:val="Inv_letter"/>
    <w:uiPriority w:val="99"/>
    <w:rsid w:val="00D95044"/>
    <w:pPr>
      <w:jc w:val="center"/>
    </w:pPr>
    <w:rPr>
      <w:rFonts w:ascii="CG Times (W1)" w:hAnsi="CG Times (W1)"/>
      <w:b/>
    </w:rPr>
  </w:style>
  <w:style w:type="character" w:customStyle="1" w:styleId="CharCharCharCharCharCharCharCharCharCharCharCharCharChar">
    <w:name w:val="Char Char Char Char Char Char Char Char Char Char Char Char Char Char"/>
    <w:aliases w:val=" Char Char Char Char Char Char Char Char Char Char Char1, Char Char Char Char Char Char Char Char Char Char Char Char Char1"/>
    <w:rsid w:val="00D95044"/>
    <w:rPr>
      <w:lang w:val="hu-HU" w:eastAsia="hu-HU" w:bidi="ar-SA"/>
    </w:rPr>
  </w:style>
  <w:style w:type="numbering" w:customStyle="1" w:styleId="Nemlista1">
    <w:name w:val="Nem lista1"/>
    <w:next w:val="Nemlista"/>
    <w:uiPriority w:val="99"/>
    <w:semiHidden/>
    <w:unhideWhenUsed/>
    <w:rsid w:val="00D95044"/>
  </w:style>
  <w:style w:type="paragraph" w:customStyle="1" w:styleId="cmsor32">
    <w:name w:val="címsor3"/>
    <w:basedOn w:val="Cmsor3"/>
    <w:next w:val="Norml"/>
    <w:qFormat/>
    <w:rsid w:val="00D95044"/>
    <w:pPr>
      <w:keepNext w:val="0"/>
      <w:pBdr>
        <w:bottom w:val="single" w:sz="4" w:space="0" w:color="76923C"/>
        <w:right w:val="single" w:sz="48" w:space="4" w:color="76923C"/>
      </w:pBdr>
      <w:spacing w:line="360" w:lineRule="atLeast"/>
      <w:ind w:left="284" w:right="0" w:firstLine="0"/>
      <w:contextualSpacing/>
      <w:jc w:val="right"/>
    </w:pPr>
    <w:rPr>
      <w:rFonts w:ascii="Cambria" w:hAnsi="Cambria"/>
      <w:bCs/>
      <w:color w:val="76923C"/>
      <w:sz w:val="28"/>
      <w:szCs w:val="24"/>
      <w:lang w:val="en-US" w:bidi="en-US"/>
    </w:rPr>
  </w:style>
  <w:style w:type="character" w:customStyle="1" w:styleId="NincstrkzChar">
    <w:name w:val="Nincs térköz Char"/>
    <w:basedOn w:val="Bekezdsalapbettpusa"/>
    <w:link w:val="Nincstrkz"/>
    <w:uiPriority w:val="1"/>
    <w:rsid w:val="00D95044"/>
    <w:rPr>
      <w:rFonts w:ascii="Arial" w:hAnsi="Arial"/>
      <w:szCs w:val="24"/>
    </w:rPr>
  </w:style>
  <w:style w:type="paragraph" w:styleId="Idzet">
    <w:name w:val="Quote"/>
    <w:basedOn w:val="Norml"/>
    <w:next w:val="Norml"/>
    <w:link w:val="IdzetChar"/>
    <w:uiPriority w:val="29"/>
    <w:qFormat/>
    <w:rsid w:val="00D95044"/>
    <w:pPr>
      <w:jc w:val="both"/>
    </w:pPr>
    <w:rPr>
      <w:rFonts w:ascii="Calibri" w:eastAsiaTheme="majorEastAsia" w:hAnsi="Calibri"/>
      <w:color w:val="943634"/>
      <w:sz w:val="20"/>
      <w:szCs w:val="20"/>
      <w:lang w:eastAsia="en-US"/>
    </w:rPr>
  </w:style>
  <w:style w:type="character" w:customStyle="1" w:styleId="IdzetChar">
    <w:name w:val="Idézet Char"/>
    <w:basedOn w:val="Bekezdsalapbettpusa"/>
    <w:link w:val="Idzet"/>
    <w:uiPriority w:val="29"/>
    <w:rsid w:val="00D95044"/>
    <w:rPr>
      <w:rFonts w:ascii="Calibri" w:eastAsiaTheme="majorEastAsia" w:hAnsi="Calibri"/>
      <w:color w:val="943634"/>
      <w:lang w:eastAsia="en-US"/>
    </w:rPr>
  </w:style>
  <w:style w:type="paragraph" w:styleId="Kiemeltidzet">
    <w:name w:val="Intense Quote"/>
    <w:basedOn w:val="Norml"/>
    <w:next w:val="Norml"/>
    <w:link w:val="KiemeltidzetChar"/>
    <w:uiPriority w:val="30"/>
    <w:qFormat/>
    <w:rsid w:val="00D95044"/>
    <w:pPr>
      <w:pBdr>
        <w:top w:val="dotted" w:sz="8" w:space="10" w:color="C0504D"/>
        <w:bottom w:val="dotted" w:sz="8" w:space="10" w:color="C0504D"/>
      </w:pBdr>
      <w:spacing w:line="300" w:lineRule="auto"/>
      <w:ind w:left="2160" w:right="2160"/>
      <w:jc w:val="center"/>
    </w:pPr>
    <w:rPr>
      <w:rFonts w:ascii="Cambria" w:eastAsiaTheme="majorEastAsia" w:hAnsi="Cambria"/>
      <w:b/>
      <w:bCs/>
      <w:i/>
      <w:iCs/>
      <w:color w:val="C0504D"/>
      <w:sz w:val="20"/>
      <w:szCs w:val="20"/>
      <w:lang w:eastAsia="en-US"/>
    </w:rPr>
  </w:style>
  <w:style w:type="character" w:customStyle="1" w:styleId="KiemeltidzetChar">
    <w:name w:val="Kiemelt idézet Char"/>
    <w:basedOn w:val="Bekezdsalapbettpusa"/>
    <w:link w:val="Kiemeltidzet"/>
    <w:uiPriority w:val="30"/>
    <w:rsid w:val="00D95044"/>
    <w:rPr>
      <w:rFonts w:ascii="Cambria" w:eastAsiaTheme="majorEastAsia" w:hAnsi="Cambria"/>
      <w:b/>
      <w:bCs/>
      <w:i/>
      <w:iCs/>
      <w:color w:val="C0504D"/>
      <w:lang w:eastAsia="en-US"/>
    </w:rPr>
  </w:style>
  <w:style w:type="character" w:styleId="Finomkiemels">
    <w:name w:val="Subtle Emphasis"/>
    <w:uiPriority w:val="19"/>
    <w:qFormat/>
    <w:rsid w:val="00D95044"/>
    <w:rPr>
      <w:rFonts w:ascii="Cambria" w:eastAsia="Times New Roman" w:hAnsi="Cambria" w:cs="Times New Roman"/>
      <w:i/>
      <w:iCs/>
      <w:color w:val="C0504D"/>
    </w:rPr>
  </w:style>
  <w:style w:type="character" w:styleId="Ershangslyozs">
    <w:name w:val="Intense Emphasis"/>
    <w:uiPriority w:val="21"/>
    <w:qFormat/>
    <w:rsid w:val="00D95044"/>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Finomhivatkozs">
    <w:name w:val="Subtle Reference"/>
    <w:uiPriority w:val="31"/>
    <w:qFormat/>
    <w:rsid w:val="00D95044"/>
    <w:rPr>
      <w:i/>
      <w:iCs/>
      <w:smallCaps/>
      <w:color w:val="C0504D"/>
      <w:u w:color="C0504D"/>
    </w:rPr>
  </w:style>
  <w:style w:type="character" w:styleId="Ershivatkozs">
    <w:name w:val="Intense Reference"/>
    <w:uiPriority w:val="32"/>
    <w:qFormat/>
    <w:rsid w:val="00D95044"/>
    <w:rPr>
      <w:b/>
      <w:bCs/>
      <w:i/>
      <w:iCs/>
      <w:smallCaps/>
      <w:color w:val="C0504D"/>
      <w:u w:color="C0504D"/>
    </w:rPr>
  </w:style>
  <w:style w:type="character" w:styleId="Knyvcme">
    <w:name w:val="Book Title"/>
    <w:uiPriority w:val="33"/>
    <w:qFormat/>
    <w:rsid w:val="00D95044"/>
    <w:rPr>
      <w:rFonts w:ascii="Cambria" w:eastAsia="Times New Roman" w:hAnsi="Cambria" w:cs="Times New Roman"/>
      <w:b/>
      <w:bCs/>
      <w:i/>
      <w:iCs/>
      <w:smallCaps/>
      <w:color w:val="943634"/>
      <w:u w:val="single"/>
    </w:rPr>
  </w:style>
  <w:style w:type="paragraph" w:customStyle="1" w:styleId="Kzepesrcs12jellszn1">
    <w:name w:val="Közepes rács 1 – 2. jelölőszín1"/>
    <w:basedOn w:val="Norml"/>
    <w:uiPriority w:val="34"/>
    <w:qFormat/>
    <w:rsid w:val="00D95044"/>
    <w:pPr>
      <w:ind w:left="708"/>
    </w:pPr>
    <w:rPr>
      <w:lang w:val="en-GB" w:eastAsia="en-GB"/>
    </w:rPr>
  </w:style>
  <w:style w:type="paragraph" w:customStyle="1" w:styleId="heading8">
    <w:name w:val="heading8"/>
    <w:basedOn w:val="Norml"/>
    <w:rsid w:val="00D95044"/>
    <w:pPr>
      <w:spacing w:before="240" w:after="60"/>
    </w:pPr>
    <w:rPr>
      <w:rFonts w:ascii="&amp;#39" w:hAnsi="&amp;#39"/>
      <w:i/>
      <w:iCs/>
    </w:rPr>
  </w:style>
  <w:style w:type="paragraph" w:customStyle="1" w:styleId="ColorfulList-Accent11">
    <w:name w:val="Colorful List - Accent 11"/>
    <w:uiPriority w:val="34"/>
    <w:qFormat/>
    <w:rsid w:val="00D95044"/>
    <w:pPr>
      <w:spacing w:line="360" w:lineRule="auto"/>
      <w:ind w:left="720"/>
      <w:jc w:val="both"/>
    </w:pPr>
    <w:rPr>
      <w:rFonts w:ascii="Arial" w:eastAsia="ヒラギノ角ゴ Pro W3" w:hAnsi="Arial"/>
      <w:color w:val="000000"/>
      <w:sz w:val="24"/>
    </w:rPr>
  </w:style>
  <w:style w:type="character" w:customStyle="1" w:styleId="DeltaViewInsertion">
    <w:name w:val="DeltaView Insertion"/>
    <w:rsid w:val="006527CA"/>
    <w:rPr>
      <w:b/>
      <w:i/>
      <w:spacing w:val="0"/>
      <w:lang w:val="hu-HU" w:eastAsia="hu-HU"/>
    </w:rPr>
  </w:style>
  <w:style w:type="character" w:customStyle="1" w:styleId="Szvegtrzs6">
    <w:name w:val="Szövegtörzs (6)"/>
    <w:basedOn w:val="Bekezdsalapbettpusa"/>
    <w:rsid w:val="00547ED0"/>
    <w:rPr>
      <w:rFonts w:ascii="Segoe UI" w:eastAsia="Segoe UI" w:hAnsi="Segoe UI" w:cs="Segoe UI"/>
      <w:b/>
      <w:bCs/>
      <w:i w:val="0"/>
      <w:iCs w:val="0"/>
      <w:smallCaps w:val="0"/>
      <w:strike w:val="0"/>
      <w:color w:val="000000"/>
      <w:spacing w:val="0"/>
      <w:w w:val="100"/>
      <w:position w:val="0"/>
      <w:sz w:val="17"/>
      <w:szCs w:val="17"/>
      <w:u w:val="none"/>
      <w:lang w:val="hu-HU"/>
    </w:rPr>
  </w:style>
  <w:style w:type="character" w:customStyle="1" w:styleId="Szvegtrzs1">
    <w:name w:val="Szövegtörzs1"/>
    <w:basedOn w:val="Bekezdsalapbettpusa"/>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style>
  <w:style w:type="character" w:customStyle="1" w:styleId="SzvegtrzsFlkvr">
    <w:name w:val="Szövegtörzs + Félkövér"/>
    <w:basedOn w:val="Bekezdsalapbettpusa"/>
    <w:rsid w:val="00547ED0"/>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Cmsor33">
    <w:name w:val="Címsor #3"/>
    <w:basedOn w:val="Bekezdsalapbettpusa"/>
    <w:rsid w:val="00547ED0"/>
    <w:rPr>
      <w:rFonts w:ascii="Lucida Sans Unicode" w:eastAsia="Lucida Sans Unicode" w:hAnsi="Lucida Sans Unicode" w:cs="Lucida Sans Unicode"/>
      <w:b/>
      <w:bCs/>
      <w:i w:val="0"/>
      <w:iCs w:val="0"/>
      <w:smallCaps w:val="0"/>
      <w:strike w:val="0"/>
      <w:color w:val="000000"/>
      <w:spacing w:val="0"/>
      <w:w w:val="100"/>
      <w:position w:val="0"/>
      <w:sz w:val="21"/>
      <w:szCs w:val="21"/>
      <w:u w:val="none"/>
      <w:lang w:val="hu-HU"/>
    </w:rPr>
  </w:style>
  <w:style w:type="character" w:customStyle="1" w:styleId="Szvegtrzs7NemdltTrkz0pt">
    <w:name w:val="Szövegtörzs (7) + Nem dőlt;Térköz 0 pt"/>
    <w:basedOn w:val="Bekezdsalapbettpusa"/>
    <w:rsid w:val="00547ED0"/>
    <w:rPr>
      <w:rFonts w:ascii="Lucida Sans Unicode" w:eastAsia="Lucida Sans Unicode" w:hAnsi="Lucida Sans Unicode" w:cs="Lucida Sans Unicode"/>
      <w:b w:val="0"/>
      <w:bCs w:val="0"/>
      <w:i/>
      <w:iCs/>
      <w:smallCaps w:val="0"/>
      <w:strike w:val="0"/>
      <w:color w:val="000000"/>
      <w:spacing w:val="0"/>
      <w:w w:val="100"/>
      <w:position w:val="0"/>
      <w:sz w:val="14"/>
      <w:szCs w:val="14"/>
      <w:u w:val="none"/>
      <w:lang w:val="hu-HU"/>
    </w:rPr>
  </w:style>
  <w:style w:type="character" w:customStyle="1" w:styleId="Szvegtrzs7">
    <w:name w:val="Szövegtörzs (7)_"/>
    <w:basedOn w:val="Bekezdsalapbettpusa"/>
    <w:rsid w:val="00547ED0"/>
    <w:rPr>
      <w:rFonts w:ascii="Lucida Sans Unicode" w:eastAsia="Lucida Sans Unicode" w:hAnsi="Lucida Sans Unicode" w:cs="Lucida Sans Unicode"/>
      <w:b w:val="0"/>
      <w:bCs w:val="0"/>
      <w:i/>
      <w:iCs/>
      <w:smallCaps w:val="0"/>
      <w:strike w:val="0"/>
      <w:spacing w:val="-10"/>
      <w:sz w:val="14"/>
      <w:szCs w:val="14"/>
      <w:u w:val="none"/>
    </w:rPr>
  </w:style>
  <w:style w:type="character" w:customStyle="1" w:styleId="Szvegtrzs70">
    <w:name w:val="Szövegtörzs (7)"/>
    <w:basedOn w:val="Szvegtrzs7"/>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paragraph" w:customStyle="1" w:styleId="Szvegtrzs19">
    <w:name w:val="Szövegtörzs19"/>
    <w:basedOn w:val="Norml"/>
    <w:rsid w:val="00547ED0"/>
    <w:pPr>
      <w:widowControl w:val="0"/>
      <w:shd w:val="clear" w:color="auto" w:fill="FFFFFF"/>
      <w:spacing w:before="120" w:line="0" w:lineRule="atLeast"/>
      <w:ind w:hanging="360"/>
    </w:pPr>
    <w:rPr>
      <w:rFonts w:ascii="Lucida Sans Unicode" w:eastAsia="Lucida Sans Unicode" w:hAnsi="Lucida Sans Unicode" w:cs="Lucida Sans Unicode"/>
      <w:sz w:val="14"/>
      <w:szCs w:val="14"/>
    </w:rPr>
  </w:style>
  <w:style w:type="character" w:customStyle="1" w:styleId="Szvegtrzs71">
    <w:name w:val="Szövegtörzs7"/>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DltTrkz0pt">
    <w:name w:val="Szövegtörzs + Dőlt;Térköz 0 pt"/>
    <w:basedOn w:val="Szvegtrzs0"/>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shd w:val="clear" w:color="auto" w:fill="FFFFFF"/>
      <w:lang w:val="hu-HU"/>
    </w:rPr>
  </w:style>
  <w:style w:type="character" w:customStyle="1" w:styleId="Szvegtrzs30">
    <w:name w:val="Szövegtörzs3"/>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8">
    <w:name w:val="Szövegtörzs8"/>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40">
    <w:name w:val="Szövegtörzs4"/>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9">
    <w:name w:val="Szövegtörzs9"/>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10">
    <w:name w:val="Szövegtörzs10"/>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Cmsor52">
    <w:name w:val="Címsor #5 (2)"/>
    <w:basedOn w:val="Bekezdsalapbettpusa"/>
    <w:rsid w:val="00547ED0"/>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hu-HU"/>
    </w:rPr>
  </w:style>
  <w:style w:type="character" w:customStyle="1" w:styleId="Szvegtrzs80">
    <w:name w:val="Szövegtörzs (8)"/>
    <w:basedOn w:val="Bekezdsalapbettpusa"/>
    <w:rsid w:val="00547ED0"/>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Szvegtrzs7FlkvrNemdltTrkz0pt">
    <w:name w:val="Szövegtörzs (7) + Félkövér;Nem dőlt;Térköz 0 pt"/>
    <w:basedOn w:val="Szvegtrzs7"/>
    <w:rsid w:val="00547ED0"/>
    <w:rPr>
      <w:rFonts w:ascii="Lucida Sans Unicode" w:eastAsia="Lucida Sans Unicode" w:hAnsi="Lucida Sans Unicode" w:cs="Lucida Sans Unicode"/>
      <w:b/>
      <w:bCs/>
      <w:i/>
      <w:iCs/>
      <w:smallCaps w:val="0"/>
      <w:strike w:val="0"/>
      <w:color w:val="000000"/>
      <w:spacing w:val="0"/>
      <w:w w:val="100"/>
      <w:position w:val="0"/>
      <w:sz w:val="14"/>
      <w:szCs w:val="14"/>
      <w:u w:val="none"/>
      <w:lang w:val="hu-HU"/>
    </w:rPr>
  </w:style>
  <w:style w:type="character" w:customStyle="1" w:styleId="Cmsor520">
    <w:name w:val="Címsor #5 (2)_"/>
    <w:basedOn w:val="Bekezdsalapbettpusa"/>
    <w:rsid w:val="00547ED0"/>
    <w:rPr>
      <w:rFonts w:ascii="Palatino Linotype" w:eastAsia="Palatino Linotype" w:hAnsi="Palatino Linotype" w:cs="Palatino Linotype"/>
      <w:b w:val="0"/>
      <w:bCs w:val="0"/>
      <w:i w:val="0"/>
      <w:iCs w:val="0"/>
      <w:smallCaps w:val="0"/>
      <w:strike w:val="0"/>
      <w:sz w:val="16"/>
      <w:szCs w:val="16"/>
      <w:u w:val="none"/>
    </w:rPr>
  </w:style>
  <w:style w:type="character" w:customStyle="1" w:styleId="Cmsor52LucidaSansUnicode7ptFlkvr">
    <w:name w:val="Címsor #5 (2) + Lucida Sans Unicode;7 pt;Félkövér"/>
    <w:basedOn w:val="Cmsor520"/>
    <w:rsid w:val="00547ED0"/>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Cmsor52LucidaSansUnicode7ptDltTrkz0pt">
    <w:name w:val="Címsor #5 (2) + Lucida Sans Unicode;7 pt;Dőlt;Térköz 0 pt"/>
    <w:basedOn w:val="Cmsor520"/>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8NemflkvrDltTrkz0pt">
    <w:name w:val="Szövegtörzs (8) + Nem félkövér;Dőlt;Térköz 0 pt"/>
    <w:basedOn w:val="Bekezdsalapbettpusa"/>
    <w:rsid w:val="00547ED0"/>
    <w:rPr>
      <w:rFonts w:ascii="Lucida Sans Unicode" w:eastAsia="Lucida Sans Unicode" w:hAnsi="Lucida Sans Unicode" w:cs="Lucida Sans Unicode"/>
      <w:b/>
      <w:bCs/>
      <w:i/>
      <w:iCs/>
      <w:smallCaps w:val="0"/>
      <w:strike w:val="0"/>
      <w:color w:val="000000"/>
      <w:spacing w:val="-10"/>
      <w:w w:val="100"/>
      <w:position w:val="0"/>
      <w:sz w:val="14"/>
      <w:szCs w:val="14"/>
      <w:u w:val="none"/>
      <w:lang w:val="hu-HU"/>
    </w:rPr>
  </w:style>
  <w:style w:type="character" w:customStyle="1" w:styleId="Szvegtrzs90">
    <w:name w:val="Szövegtörzs (9)"/>
    <w:basedOn w:val="Bekezdsalapbettpusa"/>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style>
  <w:style w:type="character" w:customStyle="1" w:styleId="Tblzatfelirata">
    <w:name w:val="Táblázat felirata"/>
    <w:basedOn w:val="Bekezdsalapbettpusa"/>
    <w:rsid w:val="00547ED0"/>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Tblzatfelirata2">
    <w:name w:val="Táblázat felirata (2)"/>
    <w:basedOn w:val="Bekezdsalapbettpusa"/>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81">
    <w:name w:val="Szövegtörzs (8)_"/>
    <w:basedOn w:val="Bekezdsalapbettpusa"/>
    <w:rsid w:val="00547ED0"/>
    <w:rPr>
      <w:rFonts w:ascii="Lucida Sans Unicode" w:eastAsia="Lucida Sans Unicode" w:hAnsi="Lucida Sans Unicode" w:cs="Lucida Sans Unicode"/>
      <w:b/>
      <w:bCs/>
      <w:i w:val="0"/>
      <w:iCs w:val="0"/>
      <w:smallCaps w:val="0"/>
      <w:strike w:val="0"/>
      <w:sz w:val="14"/>
      <w:szCs w:val="14"/>
      <w:u w:val="none"/>
    </w:rPr>
  </w:style>
  <w:style w:type="character" w:customStyle="1" w:styleId="Lbjegyzet">
    <w:name w:val="Lábjegyzet_"/>
    <w:basedOn w:val="Bekezdsalapbettpusa"/>
    <w:rsid w:val="00547ED0"/>
    <w:rPr>
      <w:rFonts w:ascii="Lucida Sans Unicode" w:eastAsia="Lucida Sans Unicode" w:hAnsi="Lucida Sans Unicode" w:cs="Lucida Sans Unicode"/>
      <w:b w:val="0"/>
      <w:bCs w:val="0"/>
      <w:i/>
      <w:iCs/>
      <w:smallCaps w:val="0"/>
      <w:strike w:val="0"/>
      <w:spacing w:val="-10"/>
      <w:sz w:val="14"/>
      <w:szCs w:val="14"/>
      <w:u w:val="none"/>
    </w:rPr>
  </w:style>
  <w:style w:type="character" w:customStyle="1" w:styleId="LbjegyzetFlkvrNemdltTrkz0pt">
    <w:name w:val="Lábjegyzet + Félkövér;Nem dőlt;Térköz 0 pt"/>
    <w:basedOn w:val="Lbjegyzet"/>
    <w:rsid w:val="00547ED0"/>
    <w:rPr>
      <w:rFonts w:ascii="Lucida Sans Unicode" w:eastAsia="Lucida Sans Unicode" w:hAnsi="Lucida Sans Unicode" w:cs="Lucida Sans Unicode"/>
      <w:b/>
      <w:bCs/>
      <w:i/>
      <w:iCs/>
      <w:smallCaps w:val="0"/>
      <w:strike w:val="0"/>
      <w:color w:val="000000"/>
      <w:spacing w:val="0"/>
      <w:w w:val="100"/>
      <w:position w:val="0"/>
      <w:sz w:val="14"/>
      <w:szCs w:val="14"/>
      <w:u w:val="none"/>
      <w:lang w:val="hu-HU"/>
    </w:rPr>
  </w:style>
  <w:style w:type="character" w:customStyle="1" w:styleId="Lbjegyzet0">
    <w:name w:val="Lábjegyzet"/>
    <w:basedOn w:val="Lbjegyzet"/>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paragraph" w:customStyle="1" w:styleId="NormlWeb1">
    <w:name w:val="Normál (Web)1"/>
    <w:basedOn w:val="Norml"/>
    <w:rsid w:val="00547ED0"/>
    <w:pPr>
      <w:suppressAutoHyphens/>
      <w:spacing w:before="28" w:after="28" w:line="100" w:lineRule="atLeast"/>
      <w:textAlignment w:val="baseline"/>
    </w:pPr>
    <w:rPr>
      <w:color w:val="000000"/>
      <w:kern w:val="1"/>
      <w:lang w:eastAsia="zh-CN"/>
    </w:rPr>
  </w:style>
  <w:style w:type="character" w:customStyle="1" w:styleId="Dtum3">
    <w:name w:val="Dátum3"/>
    <w:basedOn w:val="Bekezdsalapbettpusa"/>
    <w:rsid w:val="00E559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48727">
      <w:bodyDiv w:val="1"/>
      <w:marLeft w:val="0"/>
      <w:marRight w:val="0"/>
      <w:marTop w:val="0"/>
      <w:marBottom w:val="0"/>
      <w:divBdr>
        <w:top w:val="none" w:sz="0" w:space="0" w:color="auto"/>
        <w:left w:val="none" w:sz="0" w:space="0" w:color="auto"/>
        <w:bottom w:val="none" w:sz="0" w:space="0" w:color="auto"/>
        <w:right w:val="none" w:sz="0" w:space="0" w:color="auto"/>
      </w:divBdr>
    </w:div>
    <w:div w:id="371269128">
      <w:bodyDiv w:val="1"/>
      <w:marLeft w:val="0"/>
      <w:marRight w:val="0"/>
      <w:marTop w:val="0"/>
      <w:marBottom w:val="0"/>
      <w:divBdr>
        <w:top w:val="none" w:sz="0" w:space="0" w:color="auto"/>
        <w:left w:val="none" w:sz="0" w:space="0" w:color="auto"/>
        <w:bottom w:val="none" w:sz="0" w:space="0" w:color="auto"/>
        <w:right w:val="none" w:sz="0" w:space="0" w:color="auto"/>
      </w:divBdr>
    </w:div>
    <w:div w:id="414593991">
      <w:bodyDiv w:val="1"/>
      <w:marLeft w:val="0"/>
      <w:marRight w:val="0"/>
      <w:marTop w:val="0"/>
      <w:marBottom w:val="0"/>
      <w:divBdr>
        <w:top w:val="none" w:sz="0" w:space="0" w:color="auto"/>
        <w:left w:val="none" w:sz="0" w:space="0" w:color="auto"/>
        <w:bottom w:val="none" w:sz="0" w:space="0" w:color="auto"/>
        <w:right w:val="none" w:sz="0" w:space="0" w:color="auto"/>
      </w:divBdr>
    </w:div>
    <w:div w:id="434331431">
      <w:bodyDiv w:val="1"/>
      <w:marLeft w:val="0"/>
      <w:marRight w:val="0"/>
      <w:marTop w:val="0"/>
      <w:marBottom w:val="0"/>
      <w:divBdr>
        <w:top w:val="none" w:sz="0" w:space="0" w:color="auto"/>
        <w:left w:val="none" w:sz="0" w:space="0" w:color="auto"/>
        <w:bottom w:val="none" w:sz="0" w:space="0" w:color="auto"/>
        <w:right w:val="none" w:sz="0" w:space="0" w:color="auto"/>
      </w:divBdr>
    </w:div>
    <w:div w:id="650911022">
      <w:bodyDiv w:val="1"/>
      <w:marLeft w:val="0"/>
      <w:marRight w:val="0"/>
      <w:marTop w:val="0"/>
      <w:marBottom w:val="0"/>
      <w:divBdr>
        <w:top w:val="none" w:sz="0" w:space="0" w:color="auto"/>
        <w:left w:val="none" w:sz="0" w:space="0" w:color="auto"/>
        <w:bottom w:val="none" w:sz="0" w:space="0" w:color="auto"/>
        <w:right w:val="none" w:sz="0" w:space="0" w:color="auto"/>
      </w:divBdr>
      <w:divsChild>
        <w:div w:id="1101605219">
          <w:marLeft w:val="0"/>
          <w:marRight w:val="0"/>
          <w:marTop w:val="0"/>
          <w:marBottom w:val="0"/>
          <w:divBdr>
            <w:top w:val="none" w:sz="0" w:space="0" w:color="auto"/>
            <w:left w:val="none" w:sz="0" w:space="0" w:color="auto"/>
            <w:bottom w:val="none" w:sz="0" w:space="0" w:color="auto"/>
            <w:right w:val="none" w:sz="0" w:space="0" w:color="auto"/>
          </w:divBdr>
        </w:div>
        <w:div w:id="1181968552">
          <w:marLeft w:val="0"/>
          <w:marRight w:val="0"/>
          <w:marTop w:val="0"/>
          <w:marBottom w:val="0"/>
          <w:divBdr>
            <w:top w:val="none" w:sz="0" w:space="0" w:color="auto"/>
            <w:left w:val="none" w:sz="0" w:space="0" w:color="auto"/>
            <w:bottom w:val="none" w:sz="0" w:space="0" w:color="auto"/>
            <w:right w:val="none" w:sz="0" w:space="0" w:color="auto"/>
          </w:divBdr>
        </w:div>
      </w:divsChild>
    </w:div>
    <w:div w:id="656767142">
      <w:bodyDiv w:val="1"/>
      <w:marLeft w:val="0"/>
      <w:marRight w:val="0"/>
      <w:marTop w:val="0"/>
      <w:marBottom w:val="0"/>
      <w:divBdr>
        <w:top w:val="none" w:sz="0" w:space="0" w:color="auto"/>
        <w:left w:val="none" w:sz="0" w:space="0" w:color="auto"/>
        <w:bottom w:val="none" w:sz="0" w:space="0" w:color="auto"/>
        <w:right w:val="none" w:sz="0" w:space="0" w:color="auto"/>
      </w:divBdr>
    </w:div>
    <w:div w:id="681006918">
      <w:bodyDiv w:val="1"/>
      <w:marLeft w:val="0"/>
      <w:marRight w:val="0"/>
      <w:marTop w:val="0"/>
      <w:marBottom w:val="0"/>
      <w:divBdr>
        <w:top w:val="none" w:sz="0" w:space="0" w:color="auto"/>
        <w:left w:val="none" w:sz="0" w:space="0" w:color="auto"/>
        <w:bottom w:val="none" w:sz="0" w:space="0" w:color="auto"/>
        <w:right w:val="none" w:sz="0" w:space="0" w:color="auto"/>
      </w:divBdr>
    </w:div>
    <w:div w:id="933829457">
      <w:bodyDiv w:val="1"/>
      <w:marLeft w:val="0"/>
      <w:marRight w:val="0"/>
      <w:marTop w:val="0"/>
      <w:marBottom w:val="0"/>
      <w:divBdr>
        <w:top w:val="none" w:sz="0" w:space="0" w:color="auto"/>
        <w:left w:val="none" w:sz="0" w:space="0" w:color="auto"/>
        <w:bottom w:val="none" w:sz="0" w:space="0" w:color="auto"/>
        <w:right w:val="none" w:sz="0" w:space="0" w:color="auto"/>
      </w:divBdr>
    </w:div>
    <w:div w:id="1249192118">
      <w:bodyDiv w:val="1"/>
      <w:marLeft w:val="0"/>
      <w:marRight w:val="0"/>
      <w:marTop w:val="0"/>
      <w:marBottom w:val="0"/>
      <w:divBdr>
        <w:top w:val="none" w:sz="0" w:space="0" w:color="auto"/>
        <w:left w:val="none" w:sz="0" w:space="0" w:color="auto"/>
        <w:bottom w:val="none" w:sz="0" w:space="0" w:color="auto"/>
        <w:right w:val="none" w:sz="0" w:space="0" w:color="auto"/>
      </w:divBdr>
    </w:div>
    <w:div w:id="1290091916">
      <w:bodyDiv w:val="1"/>
      <w:marLeft w:val="0"/>
      <w:marRight w:val="0"/>
      <w:marTop w:val="0"/>
      <w:marBottom w:val="0"/>
      <w:divBdr>
        <w:top w:val="none" w:sz="0" w:space="0" w:color="auto"/>
        <w:left w:val="none" w:sz="0" w:space="0" w:color="auto"/>
        <w:bottom w:val="none" w:sz="0" w:space="0" w:color="auto"/>
        <w:right w:val="none" w:sz="0" w:space="0" w:color="auto"/>
      </w:divBdr>
    </w:div>
    <w:div w:id="1464234536">
      <w:bodyDiv w:val="1"/>
      <w:marLeft w:val="0"/>
      <w:marRight w:val="0"/>
      <w:marTop w:val="0"/>
      <w:marBottom w:val="0"/>
      <w:divBdr>
        <w:top w:val="none" w:sz="0" w:space="0" w:color="auto"/>
        <w:left w:val="none" w:sz="0" w:space="0" w:color="auto"/>
        <w:bottom w:val="none" w:sz="0" w:space="0" w:color="auto"/>
        <w:right w:val="none" w:sz="0" w:space="0" w:color="auto"/>
      </w:divBdr>
    </w:div>
    <w:div w:id="1827281096">
      <w:bodyDiv w:val="1"/>
      <w:marLeft w:val="0"/>
      <w:marRight w:val="0"/>
      <w:marTop w:val="0"/>
      <w:marBottom w:val="0"/>
      <w:divBdr>
        <w:top w:val="none" w:sz="0" w:space="0" w:color="auto"/>
        <w:left w:val="none" w:sz="0" w:space="0" w:color="auto"/>
        <w:bottom w:val="none" w:sz="0" w:space="0" w:color="auto"/>
        <w:right w:val="none" w:sz="0" w:space="0" w:color="auto"/>
      </w:divBdr>
    </w:div>
    <w:div w:id="1862039732">
      <w:bodyDiv w:val="1"/>
      <w:marLeft w:val="0"/>
      <w:marRight w:val="0"/>
      <w:marTop w:val="0"/>
      <w:marBottom w:val="0"/>
      <w:divBdr>
        <w:top w:val="none" w:sz="0" w:space="0" w:color="auto"/>
        <w:left w:val="none" w:sz="0" w:space="0" w:color="auto"/>
        <w:bottom w:val="none" w:sz="0" w:space="0" w:color="auto"/>
        <w:right w:val="none" w:sz="0" w:space="0" w:color="auto"/>
      </w:divBdr>
    </w:div>
    <w:div w:id="2068144695">
      <w:bodyDiv w:val="1"/>
      <w:marLeft w:val="0"/>
      <w:marRight w:val="0"/>
      <w:marTop w:val="0"/>
      <w:marBottom w:val="0"/>
      <w:divBdr>
        <w:top w:val="none" w:sz="0" w:space="0" w:color="auto"/>
        <w:left w:val="none" w:sz="0" w:space="0" w:color="auto"/>
        <w:bottom w:val="none" w:sz="0" w:space="0" w:color="auto"/>
        <w:right w:val="none" w:sz="0" w:space="0" w:color="auto"/>
      </w:divBdr>
    </w:div>
    <w:div w:id="207585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acsk-kh-mmszsz-mv@ommf.gov.hu" TargetMode="External"/><Relationship Id="rId18" Type="http://schemas.openxmlformats.org/officeDocument/2006/relationships/hyperlink" Target="mailto:hajdubihar-kh-mmszsz@ommf.gov.hu" TargetMode="External"/><Relationship Id="rId26" Type="http://schemas.openxmlformats.org/officeDocument/2006/relationships/hyperlink" Target="mailto:vas-kh-mmszsz-mu@ommf.gov.hu" TargetMode="External"/><Relationship Id="rId39" Type="http://schemas.openxmlformats.org/officeDocument/2006/relationships/hyperlink" Target="mailto:tolna-kh-mmszsz@ommf.gov.hu" TargetMode="External"/><Relationship Id="rId21" Type="http://schemas.openxmlformats.org/officeDocument/2006/relationships/hyperlink" Target="mailto:budapestfv-kh-mmszsz@ommf.gov.hu" TargetMode="External"/><Relationship Id="rId34" Type="http://schemas.openxmlformats.org/officeDocument/2006/relationships/hyperlink" Target="mailto:veszprem-kh-mmszsz-mu@ommf.gov.hu" TargetMode="External"/><Relationship Id="rId42" Type="http://schemas.openxmlformats.org/officeDocument/2006/relationships/hyperlink" Target="mailto:heves-kh-mmszsz-mu@ommf.gov.hu" TargetMode="External"/><Relationship Id="rId47" Type="http://schemas.openxmlformats.org/officeDocument/2006/relationships/hyperlink" Target="mailto:jasznsz-kh-mmszsz@ommf.gov.hu" TargetMode="External"/><Relationship Id="rId50" Type="http://schemas.openxmlformats.org/officeDocument/2006/relationships/hyperlink" Target="mailto:bekes-kh-mmszsz-mu@ommf.gov.hu" TargetMode="External"/><Relationship Id="rId55" Type="http://schemas.openxmlformats.org/officeDocument/2006/relationships/header" Target="header2.xml"/><Relationship Id="rId63" Type="http://schemas.openxmlformats.org/officeDocument/2006/relationships/header" Target="header4.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baranya-kh-mmszsz@ommf.gov.hu" TargetMode="External"/><Relationship Id="rId29" Type="http://schemas.openxmlformats.org/officeDocument/2006/relationships/hyperlink" Target="mailto:zala-kh-mmszsz@ommf.gov.h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ita.nagy@me.gov.hu?subject=TED" TargetMode="External"/><Relationship Id="rId24" Type="http://schemas.openxmlformats.org/officeDocument/2006/relationships/hyperlink" Target="mailto:gyorms-kh-mmszsz-mu@ommf.gov.hu" TargetMode="External"/><Relationship Id="rId32" Type="http://schemas.openxmlformats.org/officeDocument/2006/relationships/hyperlink" Target="mailto:komarome-kh-mmszsz-mu@ommf.gov.hu" TargetMode="External"/><Relationship Id="rId37" Type="http://schemas.openxmlformats.org/officeDocument/2006/relationships/hyperlink" Target="mailto:somogy-kh-mmszsz@ommf.gov.hu" TargetMode="External"/><Relationship Id="rId40" Type="http://schemas.openxmlformats.org/officeDocument/2006/relationships/hyperlink" Target="mailto:borsodaz-kh-mmszsz-mu@ommf.gov.hu" TargetMode="External"/><Relationship Id="rId45" Type="http://schemas.openxmlformats.org/officeDocument/2006/relationships/hyperlink" Target="mailto:nograd-kh-mmszsz@ommf.gov.hu" TargetMode="External"/><Relationship Id="rId53" Type="http://schemas.openxmlformats.org/officeDocument/2006/relationships/hyperlink" Target="mailto:csongrad-kh-mmszsz@ommf.gov.hu" TargetMode="External"/><Relationship Id="rId58" Type="http://schemas.openxmlformats.org/officeDocument/2006/relationships/image" Target="media/image1.jpeg"/><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baranya-kh-mmszsz-mv@ommf.gov.hu" TargetMode="External"/><Relationship Id="rId23" Type="http://schemas.openxmlformats.org/officeDocument/2006/relationships/hyperlink" Target="mailto:pest-kh-mmszsz@ommf.gov.hu" TargetMode="External"/><Relationship Id="rId28" Type="http://schemas.openxmlformats.org/officeDocument/2006/relationships/hyperlink" Target="mailto:zala-kh-mmszsz-mu@ommf.gov.hu" TargetMode="External"/><Relationship Id="rId36" Type="http://schemas.openxmlformats.org/officeDocument/2006/relationships/hyperlink" Target="mailto:somogy-kh-mmszsz-mu@ommf.gov.hu" TargetMode="External"/><Relationship Id="rId49" Type="http://schemas.openxmlformats.org/officeDocument/2006/relationships/hyperlink" Target="mailto:szabolcsszb-kh-mmszsz@ommf.gov.hu" TargetMode="External"/><Relationship Id="rId57" Type="http://schemas.openxmlformats.org/officeDocument/2006/relationships/footer" Target="footer2.xml"/><Relationship Id="rId61" Type="http://schemas.openxmlformats.org/officeDocument/2006/relationships/hyperlink" Target="mailto:jozsef.nemeth@online.hu" TargetMode="External"/><Relationship Id="rId10" Type="http://schemas.openxmlformats.org/officeDocument/2006/relationships/hyperlink" Target="http://www.kormany.hu/" TargetMode="External"/><Relationship Id="rId19" Type="http://schemas.openxmlformats.org/officeDocument/2006/relationships/hyperlink" Target="http://www.nmh.gov.hu/" TargetMode="External"/><Relationship Id="rId31" Type="http://schemas.openxmlformats.org/officeDocument/2006/relationships/hyperlink" Target="mailto:fejer-kh-mmszsz@ommf.gov.hu" TargetMode="External"/><Relationship Id="rId44" Type="http://schemas.openxmlformats.org/officeDocument/2006/relationships/hyperlink" Target="mailto:nograd-kh-mmszsz-mu@ommf.gov.hu" TargetMode="External"/><Relationship Id="rId52" Type="http://schemas.openxmlformats.org/officeDocument/2006/relationships/hyperlink" Target="mailto:csongrad-kh-mmszsz-mu@ommf.gov.hu" TargetMode="External"/><Relationship Id="rId60" Type="http://schemas.openxmlformats.org/officeDocument/2006/relationships/hyperlink" Target="http://www.mintafeladat.hu" TargetMode="External"/><Relationship Id="rId65"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http://ted.europa.eu/udl?uri=TED:NOTICE:368498-2016:TEXT:HU:HTML&amp;src=0" TargetMode="External"/><Relationship Id="rId14" Type="http://schemas.openxmlformats.org/officeDocument/2006/relationships/hyperlink" Target="mailto:bacsk-kh-mmszsz@ommf.gov.hu" TargetMode="External"/><Relationship Id="rId22" Type="http://schemas.openxmlformats.org/officeDocument/2006/relationships/hyperlink" Target="mailto:pest-kh-mmszsz-mu@ommf.gov.hu" TargetMode="External"/><Relationship Id="rId27" Type="http://schemas.openxmlformats.org/officeDocument/2006/relationships/hyperlink" Target="mailto:gyorms-kh-mmszsz@ommf.gov.hu" TargetMode="External"/><Relationship Id="rId30" Type="http://schemas.openxmlformats.org/officeDocument/2006/relationships/hyperlink" Target="mailto:fejer-kh-mmszsz-mu@ommf.gov.hu" TargetMode="External"/><Relationship Id="rId35" Type="http://schemas.openxmlformats.org/officeDocument/2006/relationships/hyperlink" Target="mailto:veszprem-kh-mmszsz@ommf.gov.hu" TargetMode="External"/><Relationship Id="rId43" Type="http://schemas.openxmlformats.org/officeDocument/2006/relationships/hyperlink" Target="mailto:heves-kh-mmszsz@ommf.gov.hu" TargetMode="External"/><Relationship Id="rId48" Type="http://schemas.openxmlformats.org/officeDocument/2006/relationships/hyperlink" Target="mailto:szabolcsszb-kh-mmszsz-mu@ommf.gov.hu" TargetMode="External"/><Relationship Id="rId56" Type="http://schemas.openxmlformats.org/officeDocument/2006/relationships/footer" Target="footer1.xml"/><Relationship Id="rId64" Type="http://schemas.openxmlformats.org/officeDocument/2006/relationships/footer" Target="footer3.xml"/><Relationship Id="rId8" Type="http://schemas.openxmlformats.org/officeDocument/2006/relationships/endnotes" Target="endnotes.xml"/><Relationship Id="rId51" Type="http://schemas.openxmlformats.org/officeDocument/2006/relationships/hyperlink" Target="mailto:bekes-kh-mmszsz@ommf.gov.hu" TargetMode="External"/><Relationship Id="rId3" Type="http://schemas.openxmlformats.org/officeDocument/2006/relationships/styles" Target="styles.xml"/><Relationship Id="rId12" Type="http://schemas.openxmlformats.org/officeDocument/2006/relationships/hyperlink" Target="http://www.kormany.hu/hu/miniszterelnokseg" TargetMode="External"/><Relationship Id="rId17" Type="http://schemas.openxmlformats.org/officeDocument/2006/relationships/hyperlink" Target="mailto:hajdubihar-kh-mmszsz-mv@ommf.gov.hu" TargetMode="External"/><Relationship Id="rId25" Type="http://schemas.openxmlformats.org/officeDocument/2006/relationships/hyperlink" Target="mailto:gyorms-kh-mmszsz@ommf.gov.hu" TargetMode="External"/><Relationship Id="rId33" Type="http://schemas.openxmlformats.org/officeDocument/2006/relationships/hyperlink" Target="mailto:komarome-kh-mmszsz@ommf.gov.hu" TargetMode="External"/><Relationship Id="rId38" Type="http://schemas.openxmlformats.org/officeDocument/2006/relationships/hyperlink" Target="mailto:tolna-kh-mmszsz-mu@ommf.gov.hu" TargetMode="External"/><Relationship Id="rId46" Type="http://schemas.openxmlformats.org/officeDocument/2006/relationships/hyperlink" Target="mailto:jasznsz-kh-mmszsz-mu@ommf.gov.hu" TargetMode="External"/><Relationship Id="rId59" Type="http://schemas.openxmlformats.org/officeDocument/2006/relationships/hyperlink" Target="http://simap.ted.europa.eu" TargetMode="External"/><Relationship Id="rId67" Type="http://schemas.openxmlformats.org/officeDocument/2006/relationships/theme" Target="theme/theme1.xml"/><Relationship Id="rId20" Type="http://schemas.openxmlformats.org/officeDocument/2006/relationships/hyperlink" Target="mailto:budapestfv-kh-mmszsz-mv@ommf.gov.hu" TargetMode="External"/><Relationship Id="rId41" Type="http://schemas.openxmlformats.org/officeDocument/2006/relationships/hyperlink" Target="mailto:borsodaz-kh-mmszsz@ommf.gov.hu)%0B" TargetMode="External"/><Relationship Id="rId54" Type="http://schemas.openxmlformats.org/officeDocument/2006/relationships/header" Target="header1.xml"/><Relationship Id="rId62"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C0F03B-A2AD-4A9E-9121-4B984D742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95</Pages>
  <Words>27731</Words>
  <Characters>208707</Characters>
  <Application>Microsoft Office Word</Application>
  <DocSecurity>0</DocSecurity>
  <Lines>1739</Lines>
  <Paragraphs>471</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235967</CharactersWithSpaces>
  <SharedDoc>false</SharedDoc>
  <HLinks>
    <vt:vector size="216" baseType="variant">
      <vt:variant>
        <vt:i4>3342459</vt:i4>
      </vt:variant>
      <vt:variant>
        <vt:i4>1522</vt:i4>
      </vt:variant>
      <vt:variant>
        <vt:i4>0</vt:i4>
      </vt:variant>
      <vt:variant>
        <vt:i4>5</vt:i4>
      </vt:variant>
      <vt:variant>
        <vt:lpwstr>http://ommf.gov.hu/</vt:lpwstr>
      </vt:variant>
      <vt:variant>
        <vt:lpwstr/>
      </vt:variant>
      <vt:variant>
        <vt:i4>7209004</vt:i4>
      </vt:variant>
      <vt:variant>
        <vt:i4>1519</vt:i4>
      </vt:variant>
      <vt:variant>
        <vt:i4>0</vt:i4>
      </vt:variant>
      <vt:variant>
        <vt:i4>5</vt:i4>
      </vt:variant>
      <vt:variant>
        <vt:lpwstr>http://www.nfu.hu/uvegzseb/kozbeszerzes</vt:lpwstr>
      </vt:variant>
      <vt:variant>
        <vt:lpwstr/>
      </vt:variant>
      <vt:variant>
        <vt:i4>1245238</vt:i4>
      </vt:variant>
      <vt:variant>
        <vt:i4>1512</vt:i4>
      </vt:variant>
      <vt:variant>
        <vt:i4>0</vt:i4>
      </vt:variant>
      <vt:variant>
        <vt:i4>5</vt:i4>
      </vt:variant>
      <vt:variant>
        <vt:lpwstr/>
      </vt:variant>
      <vt:variant>
        <vt:lpwstr>_Toc346714233</vt:lpwstr>
      </vt:variant>
      <vt:variant>
        <vt:i4>1245238</vt:i4>
      </vt:variant>
      <vt:variant>
        <vt:i4>1506</vt:i4>
      </vt:variant>
      <vt:variant>
        <vt:i4>0</vt:i4>
      </vt:variant>
      <vt:variant>
        <vt:i4>5</vt:i4>
      </vt:variant>
      <vt:variant>
        <vt:lpwstr/>
      </vt:variant>
      <vt:variant>
        <vt:lpwstr>_Toc346714232</vt:lpwstr>
      </vt:variant>
      <vt:variant>
        <vt:i4>1245238</vt:i4>
      </vt:variant>
      <vt:variant>
        <vt:i4>1500</vt:i4>
      </vt:variant>
      <vt:variant>
        <vt:i4>0</vt:i4>
      </vt:variant>
      <vt:variant>
        <vt:i4>5</vt:i4>
      </vt:variant>
      <vt:variant>
        <vt:lpwstr/>
      </vt:variant>
      <vt:variant>
        <vt:lpwstr>_Toc346714231</vt:lpwstr>
      </vt:variant>
      <vt:variant>
        <vt:i4>1245238</vt:i4>
      </vt:variant>
      <vt:variant>
        <vt:i4>1494</vt:i4>
      </vt:variant>
      <vt:variant>
        <vt:i4>0</vt:i4>
      </vt:variant>
      <vt:variant>
        <vt:i4>5</vt:i4>
      </vt:variant>
      <vt:variant>
        <vt:lpwstr/>
      </vt:variant>
      <vt:variant>
        <vt:lpwstr>_Toc346714230</vt:lpwstr>
      </vt:variant>
      <vt:variant>
        <vt:i4>1179702</vt:i4>
      </vt:variant>
      <vt:variant>
        <vt:i4>1488</vt:i4>
      </vt:variant>
      <vt:variant>
        <vt:i4>0</vt:i4>
      </vt:variant>
      <vt:variant>
        <vt:i4>5</vt:i4>
      </vt:variant>
      <vt:variant>
        <vt:lpwstr/>
      </vt:variant>
      <vt:variant>
        <vt:lpwstr>_Toc346714229</vt:lpwstr>
      </vt:variant>
      <vt:variant>
        <vt:i4>1179702</vt:i4>
      </vt:variant>
      <vt:variant>
        <vt:i4>1482</vt:i4>
      </vt:variant>
      <vt:variant>
        <vt:i4>0</vt:i4>
      </vt:variant>
      <vt:variant>
        <vt:i4>5</vt:i4>
      </vt:variant>
      <vt:variant>
        <vt:lpwstr/>
      </vt:variant>
      <vt:variant>
        <vt:lpwstr>_Toc346714228</vt:lpwstr>
      </vt:variant>
      <vt:variant>
        <vt:i4>1179702</vt:i4>
      </vt:variant>
      <vt:variant>
        <vt:i4>1476</vt:i4>
      </vt:variant>
      <vt:variant>
        <vt:i4>0</vt:i4>
      </vt:variant>
      <vt:variant>
        <vt:i4>5</vt:i4>
      </vt:variant>
      <vt:variant>
        <vt:lpwstr/>
      </vt:variant>
      <vt:variant>
        <vt:lpwstr>_Toc346714227</vt:lpwstr>
      </vt:variant>
      <vt:variant>
        <vt:i4>1179702</vt:i4>
      </vt:variant>
      <vt:variant>
        <vt:i4>1470</vt:i4>
      </vt:variant>
      <vt:variant>
        <vt:i4>0</vt:i4>
      </vt:variant>
      <vt:variant>
        <vt:i4>5</vt:i4>
      </vt:variant>
      <vt:variant>
        <vt:lpwstr/>
      </vt:variant>
      <vt:variant>
        <vt:lpwstr>_Toc346714226</vt:lpwstr>
      </vt:variant>
      <vt:variant>
        <vt:i4>1179702</vt:i4>
      </vt:variant>
      <vt:variant>
        <vt:i4>1464</vt:i4>
      </vt:variant>
      <vt:variant>
        <vt:i4>0</vt:i4>
      </vt:variant>
      <vt:variant>
        <vt:i4>5</vt:i4>
      </vt:variant>
      <vt:variant>
        <vt:lpwstr/>
      </vt:variant>
      <vt:variant>
        <vt:lpwstr>_Toc346714225</vt:lpwstr>
      </vt:variant>
      <vt:variant>
        <vt:i4>1179702</vt:i4>
      </vt:variant>
      <vt:variant>
        <vt:i4>1458</vt:i4>
      </vt:variant>
      <vt:variant>
        <vt:i4>0</vt:i4>
      </vt:variant>
      <vt:variant>
        <vt:i4>5</vt:i4>
      </vt:variant>
      <vt:variant>
        <vt:lpwstr/>
      </vt:variant>
      <vt:variant>
        <vt:lpwstr>_Toc346714224</vt:lpwstr>
      </vt:variant>
      <vt:variant>
        <vt:i4>1179702</vt:i4>
      </vt:variant>
      <vt:variant>
        <vt:i4>1452</vt:i4>
      </vt:variant>
      <vt:variant>
        <vt:i4>0</vt:i4>
      </vt:variant>
      <vt:variant>
        <vt:i4>5</vt:i4>
      </vt:variant>
      <vt:variant>
        <vt:lpwstr/>
      </vt:variant>
      <vt:variant>
        <vt:lpwstr>_Toc346714223</vt:lpwstr>
      </vt:variant>
      <vt:variant>
        <vt:i4>1179702</vt:i4>
      </vt:variant>
      <vt:variant>
        <vt:i4>1446</vt:i4>
      </vt:variant>
      <vt:variant>
        <vt:i4>0</vt:i4>
      </vt:variant>
      <vt:variant>
        <vt:i4>5</vt:i4>
      </vt:variant>
      <vt:variant>
        <vt:lpwstr/>
      </vt:variant>
      <vt:variant>
        <vt:lpwstr>_Toc346714222</vt:lpwstr>
      </vt:variant>
      <vt:variant>
        <vt:i4>1179702</vt:i4>
      </vt:variant>
      <vt:variant>
        <vt:i4>1440</vt:i4>
      </vt:variant>
      <vt:variant>
        <vt:i4>0</vt:i4>
      </vt:variant>
      <vt:variant>
        <vt:i4>5</vt:i4>
      </vt:variant>
      <vt:variant>
        <vt:lpwstr/>
      </vt:variant>
      <vt:variant>
        <vt:lpwstr>_Toc346714221</vt:lpwstr>
      </vt:variant>
      <vt:variant>
        <vt:i4>1179702</vt:i4>
      </vt:variant>
      <vt:variant>
        <vt:i4>1434</vt:i4>
      </vt:variant>
      <vt:variant>
        <vt:i4>0</vt:i4>
      </vt:variant>
      <vt:variant>
        <vt:i4>5</vt:i4>
      </vt:variant>
      <vt:variant>
        <vt:lpwstr/>
      </vt:variant>
      <vt:variant>
        <vt:lpwstr>_Toc346714220</vt:lpwstr>
      </vt:variant>
      <vt:variant>
        <vt:i4>1114166</vt:i4>
      </vt:variant>
      <vt:variant>
        <vt:i4>1428</vt:i4>
      </vt:variant>
      <vt:variant>
        <vt:i4>0</vt:i4>
      </vt:variant>
      <vt:variant>
        <vt:i4>5</vt:i4>
      </vt:variant>
      <vt:variant>
        <vt:lpwstr/>
      </vt:variant>
      <vt:variant>
        <vt:lpwstr>_Toc346714219</vt:lpwstr>
      </vt:variant>
      <vt:variant>
        <vt:i4>1114166</vt:i4>
      </vt:variant>
      <vt:variant>
        <vt:i4>1422</vt:i4>
      </vt:variant>
      <vt:variant>
        <vt:i4>0</vt:i4>
      </vt:variant>
      <vt:variant>
        <vt:i4>5</vt:i4>
      </vt:variant>
      <vt:variant>
        <vt:lpwstr/>
      </vt:variant>
      <vt:variant>
        <vt:lpwstr>_Toc346714218</vt:lpwstr>
      </vt:variant>
      <vt:variant>
        <vt:i4>1114166</vt:i4>
      </vt:variant>
      <vt:variant>
        <vt:i4>1416</vt:i4>
      </vt:variant>
      <vt:variant>
        <vt:i4>0</vt:i4>
      </vt:variant>
      <vt:variant>
        <vt:i4>5</vt:i4>
      </vt:variant>
      <vt:variant>
        <vt:lpwstr/>
      </vt:variant>
      <vt:variant>
        <vt:lpwstr>_Toc346714217</vt:lpwstr>
      </vt:variant>
      <vt:variant>
        <vt:i4>1114166</vt:i4>
      </vt:variant>
      <vt:variant>
        <vt:i4>1410</vt:i4>
      </vt:variant>
      <vt:variant>
        <vt:i4>0</vt:i4>
      </vt:variant>
      <vt:variant>
        <vt:i4>5</vt:i4>
      </vt:variant>
      <vt:variant>
        <vt:lpwstr/>
      </vt:variant>
      <vt:variant>
        <vt:lpwstr>_Toc346714216</vt:lpwstr>
      </vt:variant>
      <vt:variant>
        <vt:i4>1114166</vt:i4>
      </vt:variant>
      <vt:variant>
        <vt:i4>1404</vt:i4>
      </vt:variant>
      <vt:variant>
        <vt:i4>0</vt:i4>
      </vt:variant>
      <vt:variant>
        <vt:i4>5</vt:i4>
      </vt:variant>
      <vt:variant>
        <vt:lpwstr/>
      </vt:variant>
      <vt:variant>
        <vt:lpwstr>_Toc346714215</vt:lpwstr>
      </vt:variant>
      <vt:variant>
        <vt:i4>1114166</vt:i4>
      </vt:variant>
      <vt:variant>
        <vt:i4>1398</vt:i4>
      </vt:variant>
      <vt:variant>
        <vt:i4>0</vt:i4>
      </vt:variant>
      <vt:variant>
        <vt:i4>5</vt:i4>
      </vt:variant>
      <vt:variant>
        <vt:lpwstr/>
      </vt:variant>
      <vt:variant>
        <vt:lpwstr>_Toc346714214</vt:lpwstr>
      </vt:variant>
      <vt:variant>
        <vt:i4>1114166</vt:i4>
      </vt:variant>
      <vt:variant>
        <vt:i4>1392</vt:i4>
      </vt:variant>
      <vt:variant>
        <vt:i4>0</vt:i4>
      </vt:variant>
      <vt:variant>
        <vt:i4>5</vt:i4>
      </vt:variant>
      <vt:variant>
        <vt:lpwstr/>
      </vt:variant>
      <vt:variant>
        <vt:lpwstr>_Toc346714213</vt:lpwstr>
      </vt:variant>
      <vt:variant>
        <vt:i4>1114166</vt:i4>
      </vt:variant>
      <vt:variant>
        <vt:i4>1386</vt:i4>
      </vt:variant>
      <vt:variant>
        <vt:i4>0</vt:i4>
      </vt:variant>
      <vt:variant>
        <vt:i4>5</vt:i4>
      </vt:variant>
      <vt:variant>
        <vt:lpwstr/>
      </vt:variant>
      <vt:variant>
        <vt:lpwstr>_Toc346714212</vt:lpwstr>
      </vt:variant>
      <vt:variant>
        <vt:i4>1114166</vt:i4>
      </vt:variant>
      <vt:variant>
        <vt:i4>1380</vt:i4>
      </vt:variant>
      <vt:variant>
        <vt:i4>0</vt:i4>
      </vt:variant>
      <vt:variant>
        <vt:i4>5</vt:i4>
      </vt:variant>
      <vt:variant>
        <vt:lpwstr/>
      </vt:variant>
      <vt:variant>
        <vt:lpwstr>_Toc346714211</vt:lpwstr>
      </vt:variant>
      <vt:variant>
        <vt:i4>1114166</vt:i4>
      </vt:variant>
      <vt:variant>
        <vt:i4>1374</vt:i4>
      </vt:variant>
      <vt:variant>
        <vt:i4>0</vt:i4>
      </vt:variant>
      <vt:variant>
        <vt:i4>5</vt:i4>
      </vt:variant>
      <vt:variant>
        <vt:lpwstr/>
      </vt:variant>
      <vt:variant>
        <vt:lpwstr>_Toc346714210</vt:lpwstr>
      </vt:variant>
      <vt:variant>
        <vt:i4>1048630</vt:i4>
      </vt:variant>
      <vt:variant>
        <vt:i4>1368</vt:i4>
      </vt:variant>
      <vt:variant>
        <vt:i4>0</vt:i4>
      </vt:variant>
      <vt:variant>
        <vt:i4>5</vt:i4>
      </vt:variant>
      <vt:variant>
        <vt:lpwstr/>
      </vt:variant>
      <vt:variant>
        <vt:lpwstr>_Toc346714209</vt:lpwstr>
      </vt:variant>
      <vt:variant>
        <vt:i4>1048630</vt:i4>
      </vt:variant>
      <vt:variant>
        <vt:i4>1362</vt:i4>
      </vt:variant>
      <vt:variant>
        <vt:i4>0</vt:i4>
      </vt:variant>
      <vt:variant>
        <vt:i4>5</vt:i4>
      </vt:variant>
      <vt:variant>
        <vt:lpwstr/>
      </vt:variant>
      <vt:variant>
        <vt:lpwstr>_Toc346714208</vt:lpwstr>
      </vt:variant>
      <vt:variant>
        <vt:i4>1048630</vt:i4>
      </vt:variant>
      <vt:variant>
        <vt:i4>1356</vt:i4>
      </vt:variant>
      <vt:variant>
        <vt:i4>0</vt:i4>
      </vt:variant>
      <vt:variant>
        <vt:i4>5</vt:i4>
      </vt:variant>
      <vt:variant>
        <vt:lpwstr/>
      </vt:variant>
      <vt:variant>
        <vt:lpwstr>_Toc346714207</vt:lpwstr>
      </vt:variant>
      <vt:variant>
        <vt:i4>6881322</vt:i4>
      </vt:variant>
      <vt:variant>
        <vt:i4>808</vt:i4>
      </vt:variant>
      <vt:variant>
        <vt:i4>0</vt:i4>
      </vt:variant>
      <vt:variant>
        <vt:i4>5</vt:i4>
      </vt:variant>
      <vt:variant>
        <vt:lpwstr>http://www.kozbeszerzes.hu/</vt:lpwstr>
      </vt:variant>
      <vt:variant>
        <vt:lpwstr/>
      </vt:variant>
      <vt:variant>
        <vt:i4>4718700</vt:i4>
      </vt:variant>
      <vt:variant>
        <vt:i4>805</vt:i4>
      </vt:variant>
      <vt:variant>
        <vt:i4>0</vt:i4>
      </vt:variant>
      <vt:variant>
        <vt:i4>5</vt:i4>
      </vt:variant>
      <vt:variant>
        <vt:lpwstr>mailto:dontobizottsag@kt.hu</vt:lpwstr>
      </vt:variant>
      <vt:variant>
        <vt:lpwstr/>
      </vt:variant>
      <vt:variant>
        <vt:i4>6881322</vt:i4>
      </vt:variant>
      <vt:variant>
        <vt:i4>802</vt:i4>
      </vt:variant>
      <vt:variant>
        <vt:i4>0</vt:i4>
      </vt:variant>
      <vt:variant>
        <vt:i4>5</vt:i4>
      </vt:variant>
      <vt:variant>
        <vt:lpwstr>http://www.kozbeszerzes.hu/</vt:lpwstr>
      </vt:variant>
      <vt:variant>
        <vt:lpwstr/>
      </vt:variant>
      <vt:variant>
        <vt:i4>4718700</vt:i4>
      </vt:variant>
      <vt:variant>
        <vt:i4>799</vt:i4>
      </vt:variant>
      <vt:variant>
        <vt:i4>0</vt:i4>
      </vt:variant>
      <vt:variant>
        <vt:i4>5</vt:i4>
      </vt:variant>
      <vt:variant>
        <vt:lpwstr>mailto:dontobizottsag@kt.hu</vt:lpwstr>
      </vt:variant>
      <vt:variant>
        <vt:lpwstr/>
      </vt:variant>
      <vt:variant>
        <vt:i4>7209004</vt:i4>
      </vt:variant>
      <vt:variant>
        <vt:i4>796</vt:i4>
      </vt:variant>
      <vt:variant>
        <vt:i4>0</vt:i4>
      </vt:variant>
      <vt:variant>
        <vt:i4>5</vt:i4>
      </vt:variant>
      <vt:variant>
        <vt:lpwstr>http://www.nfu.hu/uvegzseb/kozbeszerzes</vt:lpwstr>
      </vt:variant>
      <vt:variant>
        <vt:lpwstr/>
      </vt:variant>
      <vt:variant>
        <vt:i4>7798882</vt:i4>
      </vt:variant>
      <vt:variant>
        <vt:i4>793</vt:i4>
      </vt:variant>
      <vt:variant>
        <vt:i4>0</vt:i4>
      </vt:variant>
      <vt:variant>
        <vt:i4>5</vt:i4>
      </vt:variant>
      <vt:variant>
        <vt:lpwstr>http://www.nfu.hu/uvegzseb/</vt:lpwstr>
      </vt:variant>
      <vt:variant>
        <vt:lpwstr/>
      </vt:variant>
      <vt:variant>
        <vt:i4>7798893</vt:i4>
      </vt:variant>
      <vt:variant>
        <vt:i4>0</vt:i4>
      </vt:variant>
      <vt:variant>
        <vt:i4>0</vt:i4>
      </vt:variant>
      <vt:variant>
        <vt:i4>5</vt:i4>
      </vt:variant>
      <vt:variant>
        <vt:lpwstr>http://www.nfu.hu/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2016-10-28T12:37:00Z</dcterms:created>
  <dcterms:modified xsi:type="dcterms:W3CDTF">2016-11-15T15:23:00Z</dcterms:modified>
</cp:coreProperties>
</file>