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8655F4" w14:textId="77777777" w:rsidR="007B6109" w:rsidRPr="003A6DDF" w:rsidRDefault="007B6109" w:rsidP="003A6DDF">
      <w:pPr>
        <w:spacing w:after="0" w:line="240" w:lineRule="auto"/>
        <w:jc w:val="right"/>
        <w:rPr>
          <w:rFonts w:ascii="Times New Roman" w:hAnsi="Times New Roman"/>
          <w:sz w:val="24"/>
          <w:szCs w:val="24"/>
          <w:lang w:eastAsia="hu-HU"/>
        </w:rPr>
      </w:pPr>
      <w:bookmarkStart w:id="0" w:name="_GoBack"/>
      <w:bookmarkEnd w:id="0"/>
    </w:p>
    <w:p w14:paraId="709C4722" w14:textId="77777777" w:rsidR="007B6109" w:rsidRPr="003A6DDF" w:rsidRDefault="00926F38" w:rsidP="003A6DDF">
      <w:pPr>
        <w:spacing w:after="0" w:line="240" w:lineRule="auto"/>
        <w:jc w:val="center"/>
        <w:rPr>
          <w:rFonts w:ascii="Times New Roman" w:hAnsi="Times New Roman"/>
          <w:b/>
          <w:color w:val="000000"/>
          <w:sz w:val="24"/>
          <w:szCs w:val="24"/>
          <w:lang w:eastAsia="hu-HU"/>
        </w:rPr>
      </w:pPr>
      <w:r w:rsidRPr="003A6DDF">
        <w:rPr>
          <w:rFonts w:ascii="Times New Roman" w:hAnsi="Times New Roman"/>
          <w:b/>
          <w:color w:val="000000"/>
          <w:sz w:val="24"/>
          <w:szCs w:val="24"/>
          <w:lang w:eastAsia="hu-HU"/>
        </w:rPr>
        <w:t>201</w:t>
      </w:r>
      <w:r>
        <w:rPr>
          <w:rFonts w:ascii="Times New Roman" w:hAnsi="Times New Roman"/>
          <w:b/>
          <w:color w:val="000000"/>
          <w:sz w:val="24"/>
          <w:szCs w:val="24"/>
          <w:lang w:eastAsia="hu-HU"/>
        </w:rPr>
        <w:t>6</w:t>
      </w:r>
      <w:r w:rsidR="007B6109" w:rsidRPr="003A6DDF">
        <w:rPr>
          <w:rFonts w:ascii="Times New Roman" w:hAnsi="Times New Roman"/>
          <w:b/>
          <w:color w:val="000000"/>
          <w:sz w:val="24"/>
          <w:szCs w:val="24"/>
          <w:lang w:eastAsia="hu-HU"/>
        </w:rPr>
        <w:t>. évi …. törvény</w:t>
      </w:r>
    </w:p>
    <w:p w14:paraId="3661C6DB" w14:textId="77777777" w:rsidR="007B6109" w:rsidRPr="003A6DDF" w:rsidRDefault="007B6109" w:rsidP="003A6DDF">
      <w:pPr>
        <w:spacing w:after="0" w:line="240" w:lineRule="auto"/>
        <w:jc w:val="center"/>
        <w:rPr>
          <w:rFonts w:ascii="Times New Roman" w:hAnsi="Times New Roman"/>
          <w:b/>
          <w:color w:val="000000"/>
          <w:sz w:val="24"/>
          <w:szCs w:val="24"/>
          <w:lang w:eastAsia="hu-HU"/>
        </w:rPr>
      </w:pPr>
    </w:p>
    <w:p w14:paraId="6016A1CA" w14:textId="77777777" w:rsidR="007B6109" w:rsidRPr="003A6DDF" w:rsidRDefault="007B6109" w:rsidP="003A6DDF">
      <w:pPr>
        <w:spacing w:after="0" w:line="240" w:lineRule="auto"/>
        <w:jc w:val="center"/>
        <w:rPr>
          <w:rFonts w:ascii="Times New Roman" w:hAnsi="Times New Roman"/>
          <w:sz w:val="24"/>
          <w:szCs w:val="24"/>
          <w:lang w:eastAsia="hu-HU"/>
        </w:rPr>
      </w:pPr>
      <w:r w:rsidRPr="003A6DDF">
        <w:rPr>
          <w:rFonts w:ascii="Times New Roman" w:hAnsi="Times New Roman"/>
          <w:b/>
          <w:color w:val="000000"/>
          <w:sz w:val="24"/>
          <w:szCs w:val="24"/>
          <w:lang w:eastAsia="hu-HU"/>
        </w:rPr>
        <w:t>a védelmi és biztonsági célú beszerzésekről</w:t>
      </w:r>
    </w:p>
    <w:p w14:paraId="5F49A13E" w14:textId="77777777" w:rsidR="007B6109" w:rsidRPr="003A6DDF" w:rsidRDefault="007B6109" w:rsidP="003A6DDF">
      <w:pPr>
        <w:tabs>
          <w:tab w:val="left" w:pos="709"/>
        </w:tabs>
        <w:autoSpaceDE w:val="0"/>
        <w:autoSpaceDN w:val="0"/>
        <w:adjustRightInd w:val="0"/>
        <w:spacing w:after="0" w:line="240" w:lineRule="auto"/>
        <w:ind w:firstLine="426"/>
        <w:jc w:val="both"/>
        <w:rPr>
          <w:rFonts w:ascii="Times New Roman" w:hAnsi="Times New Roman"/>
          <w:sz w:val="24"/>
          <w:szCs w:val="24"/>
          <w:lang w:eastAsia="hu-HU"/>
        </w:rPr>
      </w:pPr>
    </w:p>
    <w:p w14:paraId="26BB9FB7" w14:textId="77777777" w:rsidR="007B6109" w:rsidRPr="0085166F" w:rsidRDefault="007B6109" w:rsidP="00AD1B64">
      <w:pPr>
        <w:spacing w:after="0" w:line="240" w:lineRule="auto"/>
        <w:jc w:val="both"/>
        <w:rPr>
          <w:rFonts w:ascii="Times New Roman" w:hAnsi="Times New Roman"/>
          <w:sz w:val="24"/>
          <w:szCs w:val="24"/>
        </w:rPr>
      </w:pPr>
      <w:r w:rsidRPr="0085166F">
        <w:rPr>
          <w:rFonts w:ascii="Times New Roman" w:hAnsi="Times New Roman"/>
          <w:sz w:val="24"/>
          <w:szCs w:val="24"/>
        </w:rPr>
        <w:t>Magyarország Országgyűlése a közpénzek hatékony felhasználásának átláthatósága és nyilvános ellenőrizhetőségének biztosítása, továbbá a védelmi és biztonsági célú beszerzések során a tisztességes verseny feltételeinek megteremtése érdekében, a kis- és köz</w:t>
      </w:r>
      <w:r w:rsidR="000839A6">
        <w:rPr>
          <w:rFonts w:ascii="Times New Roman" w:hAnsi="Times New Roman"/>
          <w:sz w:val="24"/>
          <w:szCs w:val="24"/>
        </w:rPr>
        <w:t>ép</w:t>
      </w:r>
      <w:r w:rsidRPr="0085166F">
        <w:rPr>
          <w:rFonts w:ascii="Times New Roman" w:hAnsi="Times New Roman"/>
          <w:sz w:val="24"/>
          <w:szCs w:val="24"/>
        </w:rPr>
        <w:t>vállalkozások védelmi és biztonsági beszerzési eljárásokba való bekapcsolódásának céljával – összhangban az Európai Unió védelmi és biztonsági célú beszerzések terén megalkotott irányelvével – a következő törvényt alkotja:</w:t>
      </w:r>
    </w:p>
    <w:p w14:paraId="06EB014E" w14:textId="77777777" w:rsidR="007B6109" w:rsidRPr="0085166F" w:rsidRDefault="007B6109">
      <w:pPr>
        <w:rPr>
          <w:rFonts w:ascii="Times New Roman" w:hAnsi="Times New Roman"/>
          <w:sz w:val="24"/>
          <w:szCs w:val="24"/>
        </w:rPr>
      </w:pPr>
    </w:p>
    <w:p w14:paraId="009DCE4E" w14:textId="77777777" w:rsidR="007B6109" w:rsidRPr="0085166F" w:rsidRDefault="007B6109" w:rsidP="00D33F6D">
      <w:pPr>
        <w:pStyle w:val="Cmsor1"/>
        <w:numPr>
          <w:ilvl w:val="0"/>
          <w:numId w:val="2"/>
        </w:numPr>
        <w:spacing w:before="240" w:after="240"/>
        <w:ind w:left="0" w:firstLine="0"/>
        <w:jc w:val="center"/>
        <w:rPr>
          <w:rFonts w:ascii="Times New Roman" w:hAnsi="Times New Roman"/>
          <w:color w:val="auto"/>
          <w:sz w:val="24"/>
          <w:szCs w:val="24"/>
        </w:rPr>
      </w:pPr>
      <w:r w:rsidRPr="0085166F">
        <w:rPr>
          <w:rFonts w:ascii="Times New Roman" w:hAnsi="Times New Roman"/>
          <w:color w:val="auto"/>
          <w:sz w:val="24"/>
          <w:szCs w:val="24"/>
        </w:rPr>
        <w:t>RÉSZ</w:t>
      </w:r>
    </w:p>
    <w:p w14:paraId="410025F5" w14:textId="77777777" w:rsidR="007B6109" w:rsidRPr="0085166F" w:rsidRDefault="007B6109" w:rsidP="00D33F6D">
      <w:pPr>
        <w:pStyle w:val="Cmsor1"/>
        <w:spacing w:before="240" w:after="240"/>
        <w:jc w:val="center"/>
        <w:rPr>
          <w:rFonts w:ascii="Times New Roman" w:hAnsi="Times New Roman"/>
          <w:color w:val="auto"/>
          <w:sz w:val="24"/>
          <w:szCs w:val="24"/>
        </w:rPr>
      </w:pPr>
      <w:r>
        <w:rPr>
          <w:rFonts w:ascii="Times New Roman" w:hAnsi="Times New Roman"/>
          <w:color w:val="auto"/>
          <w:sz w:val="24"/>
          <w:szCs w:val="24"/>
        </w:rPr>
        <w:t>ÁLTALÁNOS</w:t>
      </w:r>
      <w:r w:rsidRPr="0085166F">
        <w:rPr>
          <w:rFonts w:ascii="Times New Roman" w:hAnsi="Times New Roman"/>
          <w:color w:val="auto"/>
          <w:sz w:val="24"/>
          <w:szCs w:val="24"/>
        </w:rPr>
        <w:t xml:space="preserve"> RENDELKEZÉSEK</w:t>
      </w:r>
    </w:p>
    <w:p w14:paraId="3DBCF482" w14:textId="77777777" w:rsidR="007B6109" w:rsidRPr="005D2E41" w:rsidRDefault="007B6109" w:rsidP="00EC674C">
      <w:pPr>
        <w:pStyle w:val="Listaszerbekezds1"/>
        <w:keepLines/>
        <w:autoSpaceDE w:val="0"/>
        <w:autoSpaceDN w:val="0"/>
        <w:adjustRightInd w:val="0"/>
        <w:spacing w:after="0" w:line="240" w:lineRule="auto"/>
        <w:ind w:left="0"/>
        <w:jc w:val="center"/>
        <w:rPr>
          <w:rFonts w:ascii="Times New Roman" w:hAnsi="Times New Roman"/>
          <w:i/>
          <w:noProof/>
          <w:sz w:val="24"/>
          <w:szCs w:val="24"/>
          <w:lang w:eastAsia="hu-HU"/>
        </w:rPr>
      </w:pPr>
      <w:r w:rsidRPr="005D2E41">
        <w:rPr>
          <w:rFonts w:ascii="Times New Roman" w:hAnsi="Times New Roman"/>
          <w:i/>
          <w:noProof/>
          <w:sz w:val="24"/>
          <w:szCs w:val="24"/>
          <w:lang w:eastAsia="hu-HU"/>
        </w:rPr>
        <w:t xml:space="preserve">I. </w:t>
      </w:r>
      <w:r>
        <w:rPr>
          <w:rFonts w:ascii="Times New Roman" w:hAnsi="Times New Roman"/>
          <w:i/>
          <w:noProof/>
          <w:sz w:val="24"/>
          <w:szCs w:val="24"/>
          <w:lang w:eastAsia="hu-HU"/>
        </w:rPr>
        <w:t>FEJEZET</w:t>
      </w:r>
    </w:p>
    <w:p w14:paraId="14FCEFA1" w14:textId="77777777" w:rsidR="007B6109" w:rsidRPr="005D2E41" w:rsidRDefault="007B6109" w:rsidP="00EC674C">
      <w:pPr>
        <w:pStyle w:val="Listaszerbekezds1"/>
        <w:keepLines/>
        <w:autoSpaceDE w:val="0"/>
        <w:autoSpaceDN w:val="0"/>
        <w:adjustRightInd w:val="0"/>
        <w:spacing w:after="0" w:line="240" w:lineRule="auto"/>
        <w:ind w:left="0"/>
        <w:jc w:val="center"/>
        <w:rPr>
          <w:rFonts w:ascii="Times New Roman" w:hAnsi="Times New Roman"/>
          <w:i/>
          <w:noProof/>
          <w:sz w:val="24"/>
          <w:szCs w:val="24"/>
          <w:lang w:eastAsia="hu-HU"/>
        </w:rPr>
      </w:pPr>
      <w:r>
        <w:rPr>
          <w:rFonts w:ascii="Times New Roman" w:hAnsi="Times New Roman"/>
          <w:i/>
          <w:noProof/>
          <w:sz w:val="24"/>
          <w:szCs w:val="24"/>
          <w:lang w:eastAsia="hu-HU"/>
        </w:rPr>
        <w:t>ALAPELVEK, ÉRTELMEZŐ RENDELKEZÉSEK</w:t>
      </w:r>
    </w:p>
    <w:p w14:paraId="4681A325" w14:textId="77777777" w:rsidR="007B6109" w:rsidRPr="0085166F" w:rsidRDefault="007B6109" w:rsidP="00D33F6D">
      <w:pPr>
        <w:pStyle w:val="Cmsor2"/>
        <w:jc w:val="center"/>
        <w:rPr>
          <w:rFonts w:ascii="Times New Roman" w:hAnsi="Times New Roman"/>
          <w:color w:val="auto"/>
          <w:sz w:val="28"/>
          <w:szCs w:val="28"/>
        </w:rPr>
      </w:pPr>
      <w:r>
        <w:rPr>
          <w:rFonts w:ascii="Times New Roman" w:hAnsi="Times New Roman"/>
          <w:color w:val="auto"/>
          <w:sz w:val="28"/>
          <w:szCs w:val="28"/>
        </w:rPr>
        <w:t xml:space="preserve">1. </w:t>
      </w:r>
      <w:r w:rsidRPr="0085166F">
        <w:rPr>
          <w:rFonts w:ascii="Times New Roman" w:hAnsi="Times New Roman"/>
          <w:color w:val="auto"/>
          <w:sz w:val="28"/>
          <w:szCs w:val="28"/>
        </w:rPr>
        <w:t>A</w:t>
      </w:r>
      <w:r>
        <w:rPr>
          <w:rFonts w:ascii="Times New Roman" w:hAnsi="Times New Roman"/>
          <w:color w:val="auto"/>
          <w:sz w:val="28"/>
          <w:szCs w:val="28"/>
        </w:rPr>
        <w:t xml:space="preserve">lapelvek </w:t>
      </w:r>
    </w:p>
    <w:p w14:paraId="765C89FF" w14:textId="77777777" w:rsidR="007B6109" w:rsidRPr="0085166F" w:rsidRDefault="007B6109" w:rsidP="00AD1B64">
      <w:pPr>
        <w:pStyle w:val="Default"/>
        <w:rPr>
          <w:b/>
          <w:bCs/>
        </w:rPr>
      </w:pPr>
    </w:p>
    <w:p w14:paraId="5726E762" w14:textId="77777777" w:rsidR="007B6109" w:rsidRPr="00AA6349" w:rsidRDefault="007B6109" w:rsidP="00CA119E">
      <w:pPr>
        <w:pStyle w:val="Default"/>
        <w:jc w:val="both"/>
      </w:pPr>
      <w:r w:rsidRPr="00CC3FF7">
        <w:rPr>
          <w:b/>
          <w:bCs/>
          <w:color w:val="auto"/>
        </w:rPr>
        <w:t xml:space="preserve">1. § </w:t>
      </w:r>
      <w:r w:rsidRPr="008A7D98">
        <w:rPr>
          <w:bCs/>
          <w:color w:val="auto"/>
        </w:rPr>
        <w:t>(1)</w:t>
      </w:r>
      <w:r w:rsidRPr="0085166F">
        <w:t xml:space="preserve"> E törvény szabályozza a védelmi és biztonsági </w:t>
      </w:r>
      <w:r>
        <w:t xml:space="preserve">célú </w:t>
      </w:r>
      <w:r w:rsidRPr="0085166F">
        <w:t xml:space="preserve">beszerzési eljárásokat és az </w:t>
      </w:r>
      <w:r w:rsidRPr="00AA6349">
        <w:t xml:space="preserve">azokhoz kapcsolódó jogorvoslat szabályait. </w:t>
      </w:r>
    </w:p>
    <w:p w14:paraId="0A877C3D" w14:textId="77777777" w:rsidR="007B6109" w:rsidRDefault="007B6109" w:rsidP="00CA119E">
      <w:pPr>
        <w:pStyle w:val="Default"/>
        <w:jc w:val="both"/>
      </w:pPr>
      <w:r w:rsidRPr="008A7D98">
        <w:rPr>
          <w:bCs/>
          <w:color w:val="auto"/>
        </w:rPr>
        <w:t>(2)</w:t>
      </w:r>
      <w:r w:rsidRPr="00AA6349">
        <w:t xml:space="preserve"> </w:t>
      </w:r>
      <w:r>
        <w:t>E törvény alkalmazásában beszerzési eljárás alatt a védelmi és a biztonsági beszerzési eljárásokat is érteni kell</w:t>
      </w:r>
      <w:r w:rsidRPr="00AA6349">
        <w:t>.</w:t>
      </w:r>
    </w:p>
    <w:p w14:paraId="0AB5D747" w14:textId="77777777" w:rsidR="007B6109" w:rsidRDefault="007B6109" w:rsidP="00CA119E">
      <w:pPr>
        <w:pStyle w:val="Default"/>
        <w:jc w:val="both"/>
      </w:pPr>
      <w:r w:rsidRPr="008A7D98">
        <w:t>(3)</w:t>
      </w:r>
      <w:r>
        <w:t xml:space="preserve"> </w:t>
      </w:r>
      <w:r w:rsidRPr="00811FEB">
        <w:t xml:space="preserve">A </w:t>
      </w:r>
      <w:r>
        <w:t xml:space="preserve">védelmi vagy biztonsági beszerzési szerződések </w:t>
      </w:r>
      <w:r w:rsidRPr="00811FEB">
        <w:t xml:space="preserve">megkötése érdekében </w:t>
      </w:r>
      <w:r w:rsidRPr="002B2023">
        <w:t>a</w:t>
      </w:r>
      <w:r>
        <w:t xml:space="preserve"> 6.</w:t>
      </w:r>
      <w:r w:rsidRPr="002B2023">
        <w:t xml:space="preserve"> §-ban</w:t>
      </w:r>
      <w:r w:rsidRPr="00811FEB">
        <w:t xml:space="preserve"> ajánlatkérőként meghatározott szervezetek az e törvény szerinti beszerzési eljárás</w:t>
      </w:r>
      <w:r>
        <w:t>oka</w:t>
      </w:r>
      <w:r w:rsidRPr="00811FEB">
        <w:t>t kötelesek lefolytatni.</w:t>
      </w:r>
      <w:r>
        <w:t xml:space="preserve"> </w:t>
      </w:r>
    </w:p>
    <w:p w14:paraId="7D106B39" w14:textId="77777777" w:rsidR="007B6109" w:rsidRPr="0085166F" w:rsidRDefault="007B6109" w:rsidP="00CA119E">
      <w:pPr>
        <w:pStyle w:val="Default"/>
        <w:jc w:val="both"/>
        <w:rPr>
          <w:b/>
          <w:bCs/>
        </w:rPr>
      </w:pPr>
      <w:r w:rsidRPr="00CC3FF7">
        <w:rPr>
          <w:b/>
          <w:bCs/>
          <w:color w:val="auto"/>
        </w:rPr>
        <w:t xml:space="preserve">2. § </w:t>
      </w:r>
      <w:r w:rsidRPr="008A7D98">
        <w:rPr>
          <w:bCs/>
          <w:color w:val="auto"/>
        </w:rPr>
        <w:t>(1)</w:t>
      </w:r>
      <w:r w:rsidRPr="0085166F">
        <w:t xml:space="preserve"> A beszerzési eljárásban az ajánlatkérő köteles biztosítani, a gazdasági szereplő pedig tiszteletben tartani a verseny tisztaságát </w:t>
      </w:r>
      <w:r w:rsidR="002553CB">
        <w:t xml:space="preserve">és </w:t>
      </w:r>
      <w:r w:rsidRPr="0085166F">
        <w:t xml:space="preserve">átláthatóságát. </w:t>
      </w:r>
    </w:p>
    <w:p w14:paraId="79EE5EE4" w14:textId="77777777" w:rsidR="007B6109" w:rsidRPr="0085166F" w:rsidRDefault="007B6109" w:rsidP="00CA119E">
      <w:pPr>
        <w:pStyle w:val="Default"/>
        <w:jc w:val="both"/>
      </w:pPr>
      <w:r w:rsidRPr="008A7D98">
        <w:rPr>
          <w:bCs/>
          <w:color w:val="auto"/>
        </w:rPr>
        <w:t>(2)</w:t>
      </w:r>
      <w:r w:rsidRPr="0085166F">
        <w:t xml:space="preserve"> Az ajánlatkérőnek esélyegyenlőséget és egyenlő bánásmódot kell biztosítania a gazdasági szereplők számára. </w:t>
      </w:r>
    </w:p>
    <w:p w14:paraId="48BB5454" w14:textId="77777777" w:rsidR="007B6109" w:rsidRPr="0085166F" w:rsidRDefault="007B6109" w:rsidP="00CA119E">
      <w:pPr>
        <w:pStyle w:val="Default"/>
        <w:jc w:val="both"/>
      </w:pPr>
      <w:r w:rsidRPr="008A7D98">
        <w:rPr>
          <w:bCs/>
          <w:color w:val="auto"/>
        </w:rPr>
        <w:t>(3)</w:t>
      </w:r>
      <w:r w:rsidRPr="0085166F">
        <w:t xml:space="preserve"> Az Európai Unióban letelepedett gazdasági szereplők és a közösségi származású áruk számára a beszerzési eljárásban nemzeti elbánást kell nyújtani.</w:t>
      </w:r>
    </w:p>
    <w:p w14:paraId="559EEBF6" w14:textId="77777777" w:rsidR="007B6109" w:rsidRPr="0085166F" w:rsidRDefault="007B6109" w:rsidP="00CA119E">
      <w:pPr>
        <w:pStyle w:val="Default"/>
        <w:jc w:val="both"/>
      </w:pPr>
      <w:r w:rsidRPr="008A7D98">
        <w:rPr>
          <w:bCs/>
          <w:color w:val="auto"/>
        </w:rPr>
        <w:t>(4)</w:t>
      </w:r>
      <w:r w:rsidRPr="0085166F">
        <w:t xml:space="preserve"> A beszerzési eljárás nyelve a magyar nyelv, az ajánlatkérő azonban levetővé teheti – de nem követelheti meg – a magyar mellett más nyelv használatát is. </w:t>
      </w:r>
    </w:p>
    <w:p w14:paraId="4CCF2737" w14:textId="77777777" w:rsidR="007B6109" w:rsidRDefault="007B6109" w:rsidP="00CA119E">
      <w:pPr>
        <w:pStyle w:val="Default"/>
        <w:jc w:val="both"/>
      </w:pPr>
      <w:r w:rsidRPr="008A7D98">
        <w:rPr>
          <w:bCs/>
          <w:color w:val="auto"/>
        </w:rPr>
        <w:t>(5)</w:t>
      </w:r>
      <w:r w:rsidRPr="0085166F">
        <w:rPr>
          <w:bCs/>
        </w:rPr>
        <w:t xml:space="preserve"> </w:t>
      </w:r>
      <w:r w:rsidRPr="0085166F">
        <w:t xml:space="preserve">A beszerzés során, a honvédelem és a nemzetbiztonság, </w:t>
      </w:r>
      <w:r>
        <w:t xml:space="preserve">valamint </w:t>
      </w:r>
      <w:r w:rsidRPr="0085166F">
        <w:t>a minősített adat védelmének szempontjait</w:t>
      </w:r>
      <w:r>
        <w:t xml:space="preserve"> </w:t>
      </w:r>
      <w:r w:rsidRPr="0085166F">
        <w:t xml:space="preserve">figyelembe kell venni. </w:t>
      </w:r>
    </w:p>
    <w:p w14:paraId="42204392" w14:textId="77777777" w:rsidR="007B6109" w:rsidRPr="0085166F" w:rsidRDefault="007B6109" w:rsidP="00CA119E">
      <w:pPr>
        <w:pStyle w:val="Default"/>
        <w:jc w:val="both"/>
      </w:pPr>
      <w:r>
        <w:t>(6) A beszerzések során a gazdaságosság és a közpénzekkel való hatékony és felelős gazdálkodás elvét szem előtt tartva kell eljárni</w:t>
      </w:r>
      <w:r w:rsidR="002553CB">
        <w:t>.</w:t>
      </w:r>
      <w:r>
        <w:t xml:space="preserve"> </w:t>
      </w:r>
    </w:p>
    <w:p w14:paraId="6ACD02AA" w14:textId="77777777" w:rsidR="007B6109" w:rsidRPr="0085166F" w:rsidRDefault="007B6109" w:rsidP="00CA119E">
      <w:pPr>
        <w:pStyle w:val="Default"/>
        <w:jc w:val="both"/>
      </w:pPr>
      <w:r w:rsidRPr="008A7D98">
        <w:rPr>
          <w:bCs/>
          <w:color w:val="auto"/>
        </w:rPr>
        <w:t>(7)</w:t>
      </w:r>
      <w:r w:rsidRPr="0085166F">
        <w:rPr>
          <w:bCs/>
        </w:rPr>
        <w:t xml:space="preserve"> </w:t>
      </w:r>
      <w:r w:rsidRPr="0085166F">
        <w:t xml:space="preserve">Az eljárási cselekmények az e törvényben meghatározott feltételek mellett elektronikusan is gyakorolhatók. </w:t>
      </w:r>
    </w:p>
    <w:p w14:paraId="55EC30AA" w14:textId="77777777" w:rsidR="007B6109" w:rsidRPr="0085166F" w:rsidRDefault="007B6109" w:rsidP="00CA119E">
      <w:pPr>
        <w:pStyle w:val="Default"/>
        <w:jc w:val="both"/>
        <w:rPr>
          <w:color w:val="auto"/>
        </w:rPr>
      </w:pPr>
      <w:r w:rsidRPr="008A7D98">
        <w:rPr>
          <w:bCs/>
          <w:color w:val="auto"/>
        </w:rPr>
        <w:t>(8)</w:t>
      </w:r>
      <w:r w:rsidRPr="0085166F">
        <w:t xml:space="preserve"> E törvény szabályaitól annyiban lehet eltérni, amennyiben e törvény az eltérést kifejezetten megengedi. E törvény rendelkezéseinek alkalmazásakor, valamint a jogszabályban nem rendezett kérdésekben a beszerzési eljárás előkészítése, lefolytatása, a szerződés megkötése és teljesítése, </w:t>
      </w:r>
      <w:r>
        <w:t>továbbá</w:t>
      </w:r>
      <w:r w:rsidRPr="0085166F">
        <w:t xml:space="preserve"> a beszerzési eljárásokkal kapcsolatos </w:t>
      </w:r>
      <w:r w:rsidRPr="0085166F">
        <w:rPr>
          <w:color w:val="auto"/>
        </w:rPr>
        <w:t xml:space="preserve">jogorvoslati eljárás során a védelmi és biztonsági </w:t>
      </w:r>
      <w:r w:rsidRPr="0085166F">
        <w:t>célú</w:t>
      </w:r>
      <w:r w:rsidRPr="0085166F">
        <w:rPr>
          <w:color w:val="auto"/>
        </w:rPr>
        <w:t xml:space="preserve"> beszerzésekre vonatkozó szabályozás céljával összhangban e törvény alapelveinek tiszteletben tartásával kell eljárni. </w:t>
      </w:r>
    </w:p>
    <w:p w14:paraId="6113BBCD" w14:textId="77777777" w:rsidR="00802369" w:rsidRDefault="007B6109" w:rsidP="001832E0">
      <w:pPr>
        <w:pStyle w:val="Default"/>
        <w:jc w:val="both"/>
        <w:rPr>
          <w:color w:val="auto"/>
        </w:rPr>
      </w:pPr>
      <w:r w:rsidRPr="008A7D98">
        <w:rPr>
          <w:bCs/>
          <w:color w:val="auto"/>
        </w:rPr>
        <w:lastRenderedPageBreak/>
        <w:t>(9)</w:t>
      </w:r>
      <w:r w:rsidRPr="0085166F">
        <w:rPr>
          <w:color w:val="auto"/>
        </w:rPr>
        <w:t xml:space="preserve"> A beszerzési eljárás alapján megkötött szerződésekre az e törvényben foglalt eltérésekkel a Polgári Törvénykönyvről szóló 2013. évi V. törvény (a továbbiakban: Ptk.) r</w:t>
      </w:r>
      <w:r>
        <w:rPr>
          <w:color w:val="auto"/>
        </w:rPr>
        <w:t xml:space="preserve">endelkezéseit kell alkalmazni. </w:t>
      </w:r>
    </w:p>
    <w:p w14:paraId="4D18A3B4" w14:textId="77777777" w:rsidR="007B6109" w:rsidRPr="004F4CBB" w:rsidRDefault="007B6109" w:rsidP="00E7405C">
      <w:pPr>
        <w:pStyle w:val="Cmsor2"/>
        <w:jc w:val="center"/>
        <w:rPr>
          <w:rFonts w:ascii="Times New Roman" w:hAnsi="Times New Roman"/>
          <w:caps/>
          <w:color w:val="auto"/>
          <w:sz w:val="28"/>
          <w:szCs w:val="28"/>
        </w:rPr>
      </w:pPr>
      <w:r>
        <w:rPr>
          <w:rFonts w:ascii="Times New Roman" w:hAnsi="Times New Roman"/>
          <w:caps/>
          <w:color w:val="auto"/>
          <w:sz w:val="28"/>
          <w:szCs w:val="28"/>
        </w:rPr>
        <w:t xml:space="preserve">2. </w:t>
      </w:r>
      <w:r>
        <w:rPr>
          <w:rFonts w:ascii="Times New Roman" w:hAnsi="Times New Roman"/>
          <w:color w:val="auto"/>
          <w:sz w:val="28"/>
          <w:szCs w:val="28"/>
        </w:rPr>
        <w:t>Értelmező rendelkezések</w:t>
      </w:r>
      <w:r w:rsidRPr="004F4CBB">
        <w:rPr>
          <w:rFonts w:ascii="Times New Roman" w:hAnsi="Times New Roman"/>
          <w:caps/>
          <w:color w:val="auto"/>
          <w:sz w:val="28"/>
          <w:szCs w:val="28"/>
        </w:rPr>
        <w:t xml:space="preserve"> </w:t>
      </w:r>
    </w:p>
    <w:p w14:paraId="454D1060" w14:textId="77777777" w:rsidR="007B6109" w:rsidRDefault="007B6109" w:rsidP="0036210E">
      <w:pPr>
        <w:pStyle w:val="Default"/>
        <w:jc w:val="both"/>
        <w:rPr>
          <w:bCs/>
          <w:color w:val="auto"/>
        </w:rPr>
      </w:pPr>
    </w:p>
    <w:p w14:paraId="387A0080" w14:textId="77777777" w:rsidR="007B6109" w:rsidRDefault="007B6109" w:rsidP="0036210E">
      <w:pPr>
        <w:pStyle w:val="Default"/>
        <w:jc w:val="both"/>
        <w:rPr>
          <w:color w:val="auto"/>
        </w:rPr>
      </w:pPr>
      <w:r w:rsidRPr="00CC3FF7">
        <w:rPr>
          <w:b/>
          <w:bCs/>
          <w:color w:val="auto"/>
        </w:rPr>
        <w:t>3. §</w:t>
      </w:r>
      <w:r w:rsidRPr="0085166F">
        <w:rPr>
          <w:bCs/>
          <w:color w:val="auto"/>
        </w:rPr>
        <w:t xml:space="preserve"> </w:t>
      </w:r>
      <w:r w:rsidR="00F72699">
        <w:rPr>
          <w:color w:val="auto"/>
        </w:rPr>
        <w:t>E törvény alkalmazásában:</w:t>
      </w:r>
    </w:p>
    <w:p w14:paraId="3B720F3C" w14:textId="77777777" w:rsidR="00F72699" w:rsidRPr="00F72699" w:rsidRDefault="00F72699" w:rsidP="0036210E">
      <w:pPr>
        <w:pStyle w:val="Default"/>
        <w:jc w:val="both"/>
        <w:rPr>
          <w:color w:val="auto"/>
        </w:rPr>
      </w:pPr>
      <w:r w:rsidRPr="0026349F">
        <w:rPr>
          <w:color w:val="auto"/>
        </w:rPr>
        <w:t xml:space="preserve">1. </w:t>
      </w:r>
      <w:r w:rsidRPr="0026349F">
        <w:rPr>
          <w:i/>
          <w:color w:val="auto"/>
        </w:rPr>
        <w:t xml:space="preserve">ajánlatkérői dokumentum: </w:t>
      </w:r>
      <w:r w:rsidRPr="0026349F">
        <w:rPr>
          <w:color w:val="auto"/>
        </w:rPr>
        <w:t xml:space="preserve">minden olyan dokumentum, amelyet az ajánlatkérő a beszerzés tárgya, illetve a beszerzési eljárás leírása vagy meghatározása érdekében hoz létre, vagy amelyre ennek érdekében hivatkozik, így különösen az eljárást megindító hirdetmény, az eljárást megindító felhívás, műszaki leírás, ismertető, </w:t>
      </w:r>
      <w:r w:rsidR="000F5A90" w:rsidRPr="0026349F">
        <w:rPr>
          <w:color w:val="auto"/>
        </w:rPr>
        <w:t>kiegészítő tájékoztatás,</w:t>
      </w:r>
      <w:r w:rsidR="000F5A90" w:rsidRPr="0026349F">
        <w:rPr>
          <w:rFonts w:ascii="Tahoma" w:hAnsi="Tahoma" w:cs="Tahoma"/>
          <w:color w:val="222222"/>
        </w:rPr>
        <w:t xml:space="preserve"> </w:t>
      </w:r>
      <w:r w:rsidRPr="0026349F">
        <w:rPr>
          <w:color w:val="auto"/>
        </w:rPr>
        <w:t>javasolt szerződéses feltételek, dokumentáció, kiegészítő iratok, valamint a gazdasági szereplők által benyújtandó dokumentumok mintái,</w:t>
      </w:r>
    </w:p>
    <w:p w14:paraId="21BF3762" w14:textId="77777777" w:rsidR="007B6109" w:rsidRPr="0085166F" w:rsidRDefault="006A5E00" w:rsidP="0036210E">
      <w:pPr>
        <w:pStyle w:val="Default"/>
        <w:jc w:val="both"/>
        <w:rPr>
          <w:color w:val="auto"/>
        </w:rPr>
      </w:pPr>
      <w:r>
        <w:rPr>
          <w:color w:val="auto"/>
        </w:rPr>
        <w:t>2</w:t>
      </w:r>
      <w:r w:rsidR="007B6109" w:rsidRPr="0085166F">
        <w:rPr>
          <w:color w:val="auto"/>
        </w:rPr>
        <w:t xml:space="preserve">. </w:t>
      </w:r>
      <w:r w:rsidR="007B6109" w:rsidRPr="0085166F">
        <w:rPr>
          <w:i/>
          <w:iCs/>
          <w:color w:val="auto"/>
        </w:rPr>
        <w:t xml:space="preserve">ajánlattevő: </w:t>
      </w:r>
      <w:r w:rsidR="007B6109" w:rsidRPr="0085166F">
        <w:rPr>
          <w:color w:val="auto"/>
        </w:rPr>
        <w:t>az a gazdasági szereplő, aki (amely) a beszerzési eljárásban ajánlatot nyújt be</w:t>
      </w:r>
      <w:r w:rsidR="007B6109">
        <w:rPr>
          <w:color w:val="auto"/>
        </w:rPr>
        <w:t>,</w:t>
      </w:r>
      <w:r w:rsidR="007B6109" w:rsidRPr="0085166F">
        <w:rPr>
          <w:color w:val="auto"/>
        </w:rPr>
        <w:t xml:space="preserve"> </w:t>
      </w:r>
    </w:p>
    <w:p w14:paraId="3FBC6220" w14:textId="77777777" w:rsidR="007B6109" w:rsidRPr="0085166F" w:rsidRDefault="006A5E00" w:rsidP="0059767F">
      <w:pPr>
        <w:pStyle w:val="Default"/>
        <w:jc w:val="both"/>
        <w:rPr>
          <w:color w:val="auto"/>
        </w:rPr>
      </w:pPr>
      <w:r>
        <w:rPr>
          <w:color w:val="auto"/>
        </w:rPr>
        <w:t>3</w:t>
      </w:r>
      <w:r w:rsidR="007B6109" w:rsidRPr="0059767F">
        <w:rPr>
          <w:color w:val="auto"/>
        </w:rPr>
        <w:t>.</w:t>
      </w:r>
      <w:r w:rsidR="007B6109">
        <w:rPr>
          <w:color w:val="auto"/>
        </w:rPr>
        <w:t xml:space="preserve"> </w:t>
      </w:r>
      <w:r w:rsidR="007B6109" w:rsidRPr="0085166F">
        <w:rPr>
          <w:i/>
          <w:iCs/>
          <w:color w:val="auto"/>
        </w:rPr>
        <w:t>alvállalkozó</w:t>
      </w:r>
      <w:r w:rsidR="007B6109" w:rsidRPr="0085166F">
        <w:rPr>
          <w:color w:val="auto"/>
        </w:rPr>
        <w:t xml:space="preserve">: az a gazdasági szereplő, aki (amely) a beszerzési eljárás eredményeként megkötött szerződés teljesítésében az ajánlattevő által bevontan közvetlenül vesz részt, kivéve </w:t>
      </w:r>
    </w:p>
    <w:p w14:paraId="390D2FF4" w14:textId="77777777" w:rsidR="007B6109" w:rsidRPr="0085166F" w:rsidRDefault="007B6109" w:rsidP="0036210E">
      <w:pPr>
        <w:pStyle w:val="Default"/>
        <w:jc w:val="both"/>
        <w:rPr>
          <w:color w:val="auto"/>
        </w:rPr>
      </w:pPr>
      <w:r w:rsidRPr="0085166F">
        <w:rPr>
          <w:i/>
          <w:iCs/>
          <w:color w:val="auto"/>
        </w:rPr>
        <w:t xml:space="preserve">a) </w:t>
      </w:r>
      <w:r w:rsidRPr="0085166F">
        <w:rPr>
          <w:color w:val="auto"/>
        </w:rPr>
        <w:t xml:space="preserve">azon gazdasági szereplőt, amely tevékenységét kizárólagos jog alapján végzi, </w:t>
      </w:r>
    </w:p>
    <w:p w14:paraId="49F584AC" w14:textId="77777777" w:rsidR="007B6109" w:rsidRPr="0085166F" w:rsidRDefault="007B6109" w:rsidP="0036210E">
      <w:pPr>
        <w:pStyle w:val="Default"/>
        <w:jc w:val="both"/>
        <w:rPr>
          <w:color w:val="auto"/>
        </w:rPr>
      </w:pPr>
      <w:r w:rsidRPr="0085166F">
        <w:rPr>
          <w:i/>
          <w:iCs/>
          <w:color w:val="auto"/>
        </w:rPr>
        <w:t xml:space="preserve">b) </w:t>
      </w:r>
      <w:r w:rsidRPr="0085166F">
        <w:rPr>
          <w:color w:val="auto"/>
        </w:rPr>
        <w:t xml:space="preserve">a szerződés teljesítéséhez igénybe venni kívánt gyártót, forgalmazót, alkatrész vagy alapanyag eladóját </w:t>
      </w:r>
      <w:r>
        <w:rPr>
          <w:color w:val="auto"/>
        </w:rPr>
        <w:t>és</w:t>
      </w:r>
    </w:p>
    <w:p w14:paraId="6AEF9CF0" w14:textId="77777777" w:rsidR="007B6109" w:rsidRPr="0085166F" w:rsidRDefault="007B6109" w:rsidP="0036210E">
      <w:pPr>
        <w:pStyle w:val="Default"/>
        <w:jc w:val="both"/>
        <w:rPr>
          <w:color w:val="auto"/>
        </w:rPr>
      </w:pPr>
      <w:r w:rsidRPr="0085166F">
        <w:rPr>
          <w:i/>
          <w:iCs/>
          <w:color w:val="auto"/>
        </w:rPr>
        <w:t xml:space="preserve">c) </w:t>
      </w:r>
      <w:r w:rsidRPr="0085166F">
        <w:rPr>
          <w:color w:val="auto"/>
        </w:rPr>
        <w:t>építési beruházás esetén az építőanyag-eladót</w:t>
      </w:r>
      <w:r>
        <w:rPr>
          <w:color w:val="auto"/>
        </w:rPr>
        <w:t>,</w:t>
      </w:r>
      <w:r w:rsidRPr="0085166F">
        <w:rPr>
          <w:color w:val="auto"/>
        </w:rPr>
        <w:t xml:space="preserve"> </w:t>
      </w:r>
    </w:p>
    <w:p w14:paraId="056496F5" w14:textId="77777777" w:rsidR="007B6109" w:rsidRDefault="006A5E00" w:rsidP="0036210E">
      <w:pPr>
        <w:pStyle w:val="Default"/>
        <w:jc w:val="both"/>
      </w:pPr>
      <w:r>
        <w:rPr>
          <w:iCs/>
        </w:rPr>
        <w:t>4</w:t>
      </w:r>
      <w:r w:rsidR="007B6109" w:rsidRPr="0085166F">
        <w:rPr>
          <w:iCs/>
        </w:rPr>
        <w:t>.</w:t>
      </w:r>
      <w:r w:rsidR="007B6109" w:rsidRPr="0085166F">
        <w:rPr>
          <w:i/>
          <w:iCs/>
        </w:rPr>
        <w:t xml:space="preserve"> árubeszerzés</w:t>
      </w:r>
      <w:r w:rsidR="007B6109" w:rsidRPr="0085166F">
        <w:t xml:space="preserve">: </w:t>
      </w:r>
      <w:r w:rsidR="007B6109" w:rsidRPr="00B629DC">
        <w:t>forgalomképes és birtokba vehető ingó dolog tulajdonjogának vagy használatára, hasznosítására vonatkozó jognak – vételi joggal vagy anélkül történő –</w:t>
      </w:r>
      <w:r w:rsidR="007B6109">
        <w:t xml:space="preserve"> </w:t>
      </w:r>
      <w:r w:rsidR="007B6109" w:rsidRPr="00B629DC">
        <w:t>megszerzése az ajánlatkérő részéről</w:t>
      </w:r>
      <w:r w:rsidR="007B6109">
        <w:t xml:space="preserve">, </w:t>
      </w:r>
      <w:r w:rsidR="007B6109" w:rsidRPr="0085166F">
        <w:t>amely járulékosan a beállítási és az üzembe helyezési műveletekre is kiterjed,</w:t>
      </w:r>
    </w:p>
    <w:p w14:paraId="7EFFDA8A" w14:textId="77777777" w:rsidR="007B6109" w:rsidRPr="0085166F" w:rsidRDefault="006A5E00" w:rsidP="0036210E">
      <w:pPr>
        <w:pStyle w:val="Default"/>
        <w:jc w:val="both"/>
        <w:rPr>
          <w:color w:val="auto"/>
        </w:rPr>
      </w:pPr>
      <w:r>
        <w:rPr>
          <w:iCs/>
          <w:color w:val="auto"/>
        </w:rPr>
        <w:t>5</w:t>
      </w:r>
      <w:r w:rsidR="007B6109" w:rsidRPr="0085166F">
        <w:rPr>
          <w:iCs/>
          <w:color w:val="auto"/>
        </w:rPr>
        <w:t>.</w:t>
      </w:r>
      <w:r w:rsidR="007B6109" w:rsidRPr="0085166F">
        <w:rPr>
          <w:color w:val="auto"/>
        </w:rPr>
        <w:t xml:space="preserve"> </w:t>
      </w:r>
      <w:r w:rsidR="007B6109" w:rsidRPr="0085166F">
        <w:rPr>
          <w:i/>
          <w:iCs/>
          <w:color w:val="auto"/>
        </w:rPr>
        <w:t xml:space="preserve">beszerzés előkészítése: </w:t>
      </w:r>
      <w:r w:rsidR="007B6109" w:rsidRPr="0085166F">
        <w:rPr>
          <w:color w:val="auto"/>
        </w:rPr>
        <w:t xml:space="preserve">az adott beszerzési eljárás megkezdéséhez szükséges cselekmények elvégzése, így különösen az adott beszerzéssel kapcsolatos helyzet- és piacfelmérés, a beszerzés becsült értékének felmérése, </w:t>
      </w:r>
      <w:r w:rsidR="007B6109">
        <w:rPr>
          <w:color w:val="auto"/>
        </w:rPr>
        <w:t xml:space="preserve">az </w:t>
      </w:r>
      <w:r w:rsidR="00C247C2">
        <w:rPr>
          <w:color w:val="auto"/>
        </w:rPr>
        <w:t>ajánlatkérői</w:t>
      </w:r>
      <w:r w:rsidR="007B6109" w:rsidRPr="0085166F">
        <w:rPr>
          <w:color w:val="auto"/>
        </w:rPr>
        <w:t xml:space="preserve"> dokumentumok előkészítése</w:t>
      </w:r>
      <w:r w:rsidR="007B6109">
        <w:rPr>
          <w:color w:val="auto"/>
        </w:rPr>
        <w:t>,</w:t>
      </w:r>
      <w:r w:rsidR="007B6109" w:rsidRPr="0085166F">
        <w:rPr>
          <w:color w:val="auto"/>
        </w:rPr>
        <w:t xml:space="preserve"> </w:t>
      </w:r>
    </w:p>
    <w:p w14:paraId="386FE069" w14:textId="77777777" w:rsidR="007B6109" w:rsidRPr="0085166F" w:rsidRDefault="006A5E00" w:rsidP="0036210E">
      <w:pPr>
        <w:pStyle w:val="Default"/>
        <w:jc w:val="both"/>
        <w:rPr>
          <w:color w:val="auto"/>
        </w:rPr>
      </w:pPr>
      <w:r>
        <w:rPr>
          <w:color w:val="auto"/>
        </w:rPr>
        <w:t>6</w:t>
      </w:r>
      <w:r w:rsidR="007B6109" w:rsidRPr="0085166F">
        <w:rPr>
          <w:color w:val="auto"/>
        </w:rPr>
        <w:t xml:space="preserve">. </w:t>
      </w:r>
      <w:r w:rsidR="007B6109" w:rsidRPr="0085166F">
        <w:rPr>
          <w:i/>
          <w:iCs/>
          <w:color w:val="auto"/>
        </w:rPr>
        <w:t xml:space="preserve">beszerzés megkezdése: </w:t>
      </w:r>
      <w:r w:rsidR="007B6109" w:rsidRPr="0085166F">
        <w:rPr>
          <w:color w:val="auto"/>
        </w:rPr>
        <w:t>a beszerzési eljárást megindító hirdetmény feladásának</w:t>
      </w:r>
      <w:r w:rsidR="007B6109">
        <w:rPr>
          <w:color w:val="auto"/>
        </w:rPr>
        <w:t xml:space="preserve">, a </w:t>
      </w:r>
      <w:r w:rsidR="007B6109" w:rsidRPr="00DA46E3">
        <w:rPr>
          <w:color w:val="auto"/>
        </w:rPr>
        <w:t>védelmi és biztonsági célú beszerzések uniós értékhatárát el nem érő értékű</w:t>
      </w:r>
      <w:r w:rsidR="007B6109">
        <w:rPr>
          <w:color w:val="auto"/>
        </w:rPr>
        <w:t xml:space="preserve"> beszerzési eljárás esetén közzétételének</w:t>
      </w:r>
      <w:r w:rsidR="007B6109" w:rsidRPr="0085166F">
        <w:rPr>
          <w:color w:val="auto"/>
        </w:rPr>
        <w:t xml:space="preserve"> időpontja, a hirdetmény nélkül induló </w:t>
      </w:r>
      <w:r w:rsidR="007B6109">
        <w:rPr>
          <w:color w:val="auto"/>
        </w:rPr>
        <w:t xml:space="preserve">beszerzési </w:t>
      </w:r>
      <w:r w:rsidR="007B6109" w:rsidRPr="0085166F">
        <w:rPr>
          <w:color w:val="auto"/>
        </w:rPr>
        <w:t>eljárás esetében pedig az eljárást megindító felhívás megküldésének, ennek hiányában a tárgyalás megkezdésének időpontja</w:t>
      </w:r>
      <w:r w:rsidR="007B6109">
        <w:rPr>
          <w:color w:val="auto"/>
        </w:rPr>
        <w:t>,</w:t>
      </w:r>
      <w:r w:rsidR="007B6109" w:rsidRPr="0085166F">
        <w:rPr>
          <w:color w:val="auto"/>
        </w:rPr>
        <w:t xml:space="preserve"> </w:t>
      </w:r>
    </w:p>
    <w:p w14:paraId="3700F4C9" w14:textId="77777777" w:rsidR="007B6109" w:rsidRPr="0085166F" w:rsidRDefault="006A5E00" w:rsidP="0036210E">
      <w:pPr>
        <w:pStyle w:val="Default"/>
        <w:jc w:val="both"/>
        <w:rPr>
          <w:color w:val="auto"/>
        </w:rPr>
      </w:pPr>
      <w:r>
        <w:rPr>
          <w:color w:val="auto"/>
        </w:rPr>
        <w:t>7</w:t>
      </w:r>
      <w:r w:rsidR="007B6109" w:rsidRPr="0085166F">
        <w:rPr>
          <w:color w:val="auto"/>
        </w:rPr>
        <w:t xml:space="preserve">. </w:t>
      </w:r>
      <w:r w:rsidR="007B6109" w:rsidRPr="0085166F">
        <w:rPr>
          <w:i/>
          <w:iCs/>
          <w:color w:val="auto"/>
        </w:rPr>
        <w:t xml:space="preserve">beszerzési szerződés: </w:t>
      </w:r>
      <w:r w:rsidR="007B6109">
        <w:rPr>
          <w:color w:val="auto"/>
        </w:rPr>
        <w:t>az</w:t>
      </w:r>
      <w:r w:rsidR="007B6109" w:rsidRPr="0085166F">
        <w:rPr>
          <w:color w:val="auto"/>
        </w:rPr>
        <w:t xml:space="preserve"> ajánlatkérő által írásban megkötött, árubeszerzésre, szolgáltatás megrendelés</w:t>
      </w:r>
      <w:r w:rsidR="007B6109">
        <w:rPr>
          <w:color w:val="auto"/>
        </w:rPr>
        <w:t>é</w:t>
      </w:r>
      <w:r w:rsidR="007B6109" w:rsidRPr="0085166F">
        <w:rPr>
          <w:color w:val="auto"/>
        </w:rPr>
        <w:t>re vagy építési beruházásra irányuló visszterhes szerződés</w:t>
      </w:r>
      <w:r w:rsidR="007B6109">
        <w:rPr>
          <w:color w:val="auto"/>
        </w:rPr>
        <w:t>,</w:t>
      </w:r>
      <w:r w:rsidR="007B6109" w:rsidRPr="0085166F">
        <w:rPr>
          <w:color w:val="auto"/>
        </w:rPr>
        <w:t xml:space="preserve"> </w:t>
      </w:r>
    </w:p>
    <w:p w14:paraId="3ABB984A" w14:textId="77777777" w:rsidR="007B6109" w:rsidRPr="0085166F" w:rsidRDefault="007B6109" w:rsidP="0036210E">
      <w:pPr>
        <w:autoSpaceDE w:val="0"/>
        <w:autoSpaceDN w:val="0"/>
        <w:adjustRightInd w:val="0"/>
        <w:spacing w:after="0" w:line="240" w:lineRule="auto"/>
        <w:jc w:val="both"/>
        <w:rPr>
          <w:rFonts w:ascii="Times New Roman" w:hAnsi="Times New Roman"/>
          <w:sz w:val="24"/>
          <w:szCs w:val="24"/>
        </w:rPr>
      </w:pPr>
      <w:r>
        <w:rPr>
          <w:rFonts w:ascii="Times New Roman" w:hAnsi="Times New Roman"/>
          <w:iCs/>
          <w:sz w:val="24"/>
          <w:szCs w:val="24"/>
        </w:rPr>
        <w:t>8</w:t>
      </w:r>
      <w:r w:rsidRPr="0085166F">
        <w:rPr>
          <w:rFonts w:ascii="Times New Roman" w:hAnsi="Times New Roman"/>
          <w:i/>
          <w:iCs/>
          <w:sz w:val="24"/>
          <w:szCs w:val="24"/>
        </w:rPr>
        <w:t xml:space="preserve">. cégellenőrzés: </w:t>
      </w:r>
      <w:r w:rsidRPr="0085166F">
        <w:rPr>
          <w:rFonts w:ascii="Times New Roman" w:hAnsi="Times New Roman"/>
          <w:sz w:val="24"/>
          <w:szCs w:val="24"/>
        </w:rPr>
        <w:t>a hatáskörrel rendelkező nemzetbiztonsági szolgálat által végzett ellenőrzés, amelynek célja annak vizsgálata, hogy a gazdasági szereplő bevonása a beszerzési eljárásba nemzetbiztonsági kockázatot</w:t>
      </w:r>
      <w:r w:rsidRPr="006E610A">
        <w:t xml:space="preserve"> </w:t>
      </w:r>
      <w:r w:rsidRPr="006E610A">
        <w:rPr>
          <w:rFonts w:ascii="Times New Roman" w:hAnsi="Times New Roman"/>
          <w:sz w:val="24"/>
          <w:szCs w:val="24"/>
        </w:rPr>
        <w:t>jelent-e</w:t>
      </w:r>
      <w:r>
        <w:rPr>
          <w:rFonts w:ascii="Times New Roman" w:hAnsi="Times New Roman"/>
          <w:sz w:val="24"/>
          <w:szCs w:val="24"/>
        </w:rPr>
        <w:t>,</w:t>
      </w:r>
    </w:p>
    <w:p w14:paraId="49CE1D7B" w14:textId="77777777" w:rsidR="007B6109" w:rsidRPr="0085166F" w:rsidRDefault="007B6109" w:rsidP="0036210E">
      <w:pPr>
        <w:autoSpaceDE w:val="0"/>
        <w:autoSpaceDN w:val="0"/>
        <w:adjustRightInd w:val="0"/>
        <w:spacing w:after="0" w:line="240" w:lineRule="auto"/>
        <w:jc w:val="both"/>
        <w:rPr>
          <w:rFonts w:ascii="Times New Roman" w:hAnsi="Times New Roman"/>
          <w:sz w:val="24"/>
          <w:szCs w:val="24"/>
        </w:rPr>
      </w:pPr>
      <w:r>
        <w:rPr>
          <w:rFonts w:ascii="Times New Roman" w:hAnsi="Times New Roman"/>
          <w:iCs/>
          <w:sz w:val="24"/>
          <w:szCs w:val="24"/>
        </w:rPr>
        <w:t>9</w:t>
      </w:r>
      <w:r w:rsidRPr="0085166F">
        <w:rPr>
          <w:rFonts w:ascii="Times New Roman" w:hAnsi="Times New Roman"/>
          <w:iCs/>
          <w:sz w:val="24"/>
          <w:szCs w:val="24"/>
        </w:rPr>
        <w:t>.</w:t>
      </w:r>
      <w:r w:rsidRPr="0085166F">
        <w:rPr>
          <w:rFonts w:ascii="Times New Roman" w:hAnsi="Times New Roman"/>
          <w:sz w:val="24"/>
          <w:szCs w:val="24"/>
        </w:rPr>
        <w:t xml:space="preserve"> </w:t>
      </w:r>
      <w:r w:rsidRPr="0085166F">
        <w:rPr>
          <w:rFonts w:ascii="Times New Roman" w:hAnsi="Times New Roman"/>
          <w:i/>
          <w:iCs/>
          <w:sz w:val="24"/>
          <w:szCs w:val="24"/>
        </w:rPr>
        <w:t xml:space="preserve">CPV: </w:t>
      </w:r>
      <w:r w:rsidRPr="00632FF0">
        <w:rPr>
          <w:rFonts w:ascii="Times New Roman" w:hAnsi="Times New Roman"/>
          <w:iCs/>
          <w:sz w:val="24"/>
          <w:szCs w:val="24"/>
        </w:rPr>
        <w:t>közös közbeszerzési szójegyzék</w:t>
      </w:r>
      <w:r>
        <w:rPr>
          <w:rFonts w:ascii="Times New Roman" w:hAnsi="Times New Roman"/>
          <w:iCs/>
          <w:sz w:val="24"/>
          <w:szCs w:val="24"/>
        </w:rPr>
        <w:t>, amely</w:t>
      </w:r>
      <w:r w:rsidRPr="00632FF0">
        <w:rPr>
          <w:rFonts w:ascii="Times New Roman" w:hAnsi="Times New Roman"/>
          <w:iCs/>
          <w:sz w:val="24"/>
          <w:szCs w:val="24"/>
        </w:rPr>
        <w:t xml:space="preserve"> </w:t>
      </w:r>
      <w:r w:rsidRPr="0085166F">
        <w:rPr>
          <w:rFonts w:ascii="Times New Roman" w:hAnsi="Times New Roman"/>
          <w:sz w:val="24"/>
          <w:szCs w:val="24"/>
        </w:rPr>
        <w:t xml:space="preserve">a közös közbeszerzési szószedetről (CPV) szóló </w:t>
      </w:r>
      <w:r>
        <w:rPr>
          <w:rFonts w:ascii="Times New Roman" w:hAnsi="Times New Roman"/>
          <w:sz w:val="24"/>
          <w:szCs w:val="24"/>
        </w:rPr>
        <w:t xml:space="preserve">2002. november 5-ei </w:t>
      </w:r>
      <w:r w:rsidRPr="0085166F">
        <w:rPr>
          <w:rFonts w:ascii="Times New Roman" w:hAnsi="Times New Roman"/>
          <w:sz w:val="24"/>
          <w:szCs w:val="24"/>
        </w:rPr>
        <w:t xml:space="preserve">2195/2002/EK parlamenti és tanácsi </w:t>
      </w:r>
      <w:r>
        <w:rPr>
          <w:rFonts w:ascii="Times New Roman" w:hAnsi="Times New Roman"/>
          <w:sz w:val="24"/>
          <w:szCs w:val="24"/>
        </w:rPr>
        <w:t>rendelet</w:t>
      </w:r>
      <w:r w:rsidRPr="0085166F">
        <w:rPr>
          <w:rFonts w:ascii="Times New Roman" w:hAnsi="Times New Roman"/>
          <w:sz w:val="24"/>
          <w:szCs w:val="24"/>
        </w:rPr>
        <w:t>tel elfogadott, a beszerzési szerződésekre alkalmazandó, az egyéb nómenklatúráknak való megfelelést biztosító referencia-nómenklatúra</w:t>
      </w:r>
      <w:r>
        <w:rPr>
          <w:rFonts w:ascii="Times New Roman" w:hAnsi="Times New Roman"/>
          <w:sz w:val="24"/>
          <w:szCs w:val="24"/>
        </w:rPr>
        <w:t>.</w:t>
      </w:r>
    </w:p>
    <w:p w14:paraId="034DE648" w14:textId="77777777" w:rsidR="007B6109" w:rsidRPr="0085166F" w:rsidRDefault="007B6109" w:rsidP="006F4876">
      <w:pPr>
        <w:spacing w:after="20" w:line="240" w:lineRule="auto"/>
        <w:jc w:val="both"/>
        <w:rPr>
          <w:rFonts w:ascii="Times New Roman" w:hAnsi="Times New Roman"/>
          <w:sz w:val="24"/>
          <w:szCs w:val="24"/>
          <w:lang w:eastAsia="hu-HU"/>
        </w:rPr>
      </w:pPr>
      <w:r>
        <w:rPr>
          <w:rFonts w:ascii="Times New Roman" w:hAnsi="Times New Roman"/>
          <w:sz w:val="24"/>
          <w:szCs w:val="24"/>
        </w:rPr>
        <w:t>10</w:t>
      </w:r>
      <w:r w:rsidRPr="0085166F">
        <w:rPr>
          <w:rFonts w:ascii="Times New Roman" w:hAnsi="Times New Roman"/>
          <w:sz w:val="24"/>
          <w:szCs w:val="24"/>
        </w:rPr>
        <w:t xml:space="preserve">. </w:t>
      </w:r>
      <w:r w:rsidRPr="0085166F">
        <w:rPr>
          <w:rFonts w:ascii="Times New Roman" w:hAnsi="Times New Roman"/>
          <w:i/>
          <w:sz w:val="24"/>
          <w:szCs w:val="24"/>
        </w:rPr>
        <w:t xml:space="preserve">elektronikus út: </w:t>
      </w:r>
      <w:r w:rsidRPr="0085166F">
        <w:rPr>
          <w:rFonts w:ascii="Times New Roman" w:hAnsi="Times New Roman"/>
          <w:sz w:val="24"/>
          <w:szCs w:val="24"/>
          <w:lang w:eastAsia="hu-HU"/>
        </w:rPr>
        <w:t>elektronikus adatfeldolgozást, -tárolást és -továbbítást végző vezetékes, rádiótechnikai, optikai vagy más elektromágneses eszközök alkalmazása</w:t>
      </w:r>
      <w:r>
        <w:rPr>
          <w:rFonts w:ascii="Times New Roman" w:hAnsi="Times New Roman"/>
          <w:sz w:val="24"/>
          <w:szCs w:val="24"/>
          <w:lang w:eastAsia="hu-HU"/>
        </w:rPr>
        <w:t>,</w:t>
      </w:r>
    </w:p>
    <w:p w14:paraId="5E880F87" w14:textId="77777777" w:rsidR="007B6109" w:rsidRPr="0085166F" w:rsidRDefault="007B6109" w:rsidP="006F4876">
      <w:pPr>
        <w:pStyle w:val="Default"/>
        <w:jc w:val="both"/>
        <w:rPr>
          <w:color w:val="auto"/>
        </w:rPr>
      </w:pPr>
      <w:r w:rsidRPr="0085166F">
        <w:rPr>
          <w:color w:val="auto"/>
        </w:rPr>
        <w:t>1</w:t>
      </w:r>
      <w:r>
        <w:rPr>
          <w:color w:val="auto"/>
        </w:rPr>
        <w:t>1</w:t>
      </w:r>
      <w:r w:rsidRPr="0085166F">
        <w:rPr>
          <w:color w:val="auto"/>
        </w:rPr>
        <w:t xml:space="preserve">. </w:t>
      </w:r>
      <w:r w:rsidRPr="0085166F">
        <w:rPr>
          <w:i/>
          <w:iCs/>
          <w:color w:val="auto"/>
        </w:rPr>
        <w:t xml:space="preserve">életciklus: </w:t>
      </w:r>
      <w:r w:rsidRPr="0085166F">
        <w:rPr>
          <w:lang w:eastAsia="hu-HU"/>
        </w:rPr>
        <w:t>valamely termék összes egymást követő lehetséges élet</w:t>
      </w:r>
      <w:r>
        <w:rPr>
          <w:lang w:eastAsia="hu-HU"/>
        </w:rPr>
        <w:t>szakasza</w:t>
      </w:r>
      <w:r w:rsidRPr="0085166F">
        <w:rPr>
          <w:lang w:eastAsia="hu-HU"/>
        </w:rPr>
        <w:t xml:space="preserve">, </w:t>
      </w:r>
      <w:r>
        <w:rPr>
          <w:lang w:eastAsia="hu-HU"/>
        </w:rPr>
        <w:t>melybe beletartozik</w:t>
      </w:r>
      <w:r w:rsidRPr="0085166F">
        <w:rPr>
          <w:lang w:eastAsia="hu-HU"/>
        </w:rPr>
        <w:t xml:space="preserve"> a kutatás és fejlesztés, az ipari fejlesztés, a gyártás, a javítás, a modernizálás, a módosítás, a karbantartás, a logisztika, a képzés, a tesztelés, a visszavonás és a használatból való kivonás</w:t>
      </w:r>
      <w:r>
        <w:rPr>
          <w:lang w:eastAsia="hu-HU"/>
        </w:rPr>
        <w:t>,</w:t>
      </w:r>
    </w:p>
    <w:p w14:paraId="24C890CE" w14:textId="77777777" w:rsidR="007B6109" w:rsidRPr="0085166F" w:rsidRDefault="007B6109" w:rsidP="006F4876">
      <w:pPr>
        <w:pStyle w:val="Default"/>
        <w:jc w:val="both"/>
      </w:pPr>
      <w:r w:rsidRPr="0085166F">
        <w:t>1</w:t>
      </w:r>
      <w:r>
        <w:t>3</w:t>
      </w:r>
      <w:r w:rsidRPr="0085166F">
        <w:t xml:space="preserve">. </w:t>
      </w:r>
      <w:r w:rsidRPr="0085166F">
        <w:rPr>
          <w:i/>
          <w:iCs/>
        </w:rPr>
        <w:t xml:space="preserve">előzetes minősítés: </w:t>
      </w:r>
      <w:r w:rsidRPr="0085166F">
        <w:t>a gazdasági szereplő nemzetbiztonsági szempontból történő előzetes</w:t>
      </w:r>
      <w:r>
        <w:t>,</w:t>
      </w:r>
      <w:r w:rsidRPr="0085166F">
        <w:t xml:space="preserve"> átfogó vizsgálata a meghívásra alkalmas gazdasági szereplők jegyzékére való felkerülés céljából</w:t>
      </w:r>
      <w:r>
        <w:t>,</w:t>
      </w:r>
    </w:p>
    <w:p w14:paraId="3D67E263" w14:textId="77777777" w:rsidR="007B6109" w:rsidRPr="0085166F" w:rsidRDefault="007B6109" w:rsidP="0036210E">
      <w:pPr>
        <w:pStyle w:val="Default"/>
        <w:jc w:val="both"/>
      </w:pPr>
      <w:r w:rsidRPr="0085166F">
        <w:lastRenderedPageBreak/>
        <w:t>1</w:t>
      </w:r>
      <w:r>
        <w:t>4</w:t>
      </w:r>
      <w:r w:rsidRPr="0085166F">
        <w:t xml:space="preserve">. </w:t>
      </w:r>
      <w:r w:rsidRPr="0085166F">
        <w:rPr>
          <w:i/>
        </w:rPr>
        <w:t xml:space="preserve">építési beruházás: </w:t>
      </w:r>
      <w:r w:rsidR="00583F0F">
        <w:t>olyan beszerzés, amelynek tárgya a</w:t>
      </w:r>
      <w:r w:rsidR="00583F0F" w:rsidRPr="0085166F">
        <w:t xml:space="preserve"> </w:t>
      </w:r>
      <w:r w:rsidRPr="0085166F">
        <w:t xml:space="preserve">CPV 45. fejezetében említett tevékenységek valamelyikéhez kapcsolódó kivitelezés </w:t>
      </w:r>
      <w:r>
        <w:t xml:space="preserve">vagy </w:t>
      </w:r>
      <w:r w:rsidRPr="0085166F">
        <w:t xml:space="preserve">tervezés és kivitelezés együtt, vagy az ajánlatkérő által megállapított követelményeknek megfelelő építmény bármilyen eszközzel </w:t>
      </w:r>
      <w:r>
        <w:t xml:space="preserve">vagy </w:t>
      </w:r>
      <w:r w:rsidRPr="0085166F">
        <w:t>módon történő kivitelezése</w:t>
      </w:r>
      <w:r>
        <w:t>,</w:t>
      </w:r>
    </w:p>
    <w:p w14:paraId="5564C89B" w14:textId="77777777" w:rsidR="007B6109" w:rsidRPr="0085166F" w:rsidRDefault="007B6109" w:rsidP="0036210E">
      <w:pPr>
        <w:pStyle w:val="Default"/>
        <w:jc w:val="both"/>
        <w:rPr>
          <w:color w:val="auto"/>
        </w:rPr>
      </w:pPr>
      <w:r w:rsidRPr="0085166F">
        <w:rPr>
          <w:color w:val="auto"/>
        </w:rPr>
        <w:t>1</w:t>
      </w:r>
      <w:r>
        <w:rPr>
          <w:color w:val="auto"/>
        </w:rPr>
        <w:t>5</w:t>
      </w:r>
      <w:r w:rsidRPr="0085166F">
        <w:rPr>
          <w:color w:val="auto"/>
        </w:rPr>
        <w:t xml:space="preserve">. </w:t>
      </w:r>
      <w:r w:rsidRPr="0085166F">
        <w:rPr>
          <w:i/>
          <w:iCs/>
          <w:color w:val="auto"/>
        </w:rPr>
        <w:t xml:space="preserve">építmény: </w:t>
      </w:r>
      <w:r w:rsidRPr="0085166F">
        <w:rPr>
          <w:color w:val="auto"/>
        </w:rPr>
        <w:t xml:space="preserve">az épített környezet alakításáról és védelméről szóló törvényben </w:t>
      </w:r>
      <w:r>
        <w:rPr>
          <w:color w:val="auto"/>
        </w:rPr>
        <w:t xml:space="preserve">ekként </w:t>
      </w:r>
      <w:r w:rsidRPr="0085166F">
        <w:rPr>
          <w:color w:val="auto"/>
        </w:rPr>
        <w:t>meghatározott fogalom</w:t>
      </w:r>
      <w:r>
        <w:rPr>
          <w:color w:val="auto"/>
        </w:rPr>
        <w:t>,</w:t>
      </w:r>
      <w:r w:rsidRPr="0085166F">
        <w:rPr>
          <w:color w:val="auto"/>
        </w:rPr>
        <w:t xml:space="preserve"> </w:t>
      </w:r>
    </w:p>
    <w:p w14:paraId="1670B794" w14:textId="77777777" w:rsidR="007B6109" w:rsidRPr="0085166F" w:rsidRDefault="007B6109" w:rsidP="00C55EEC">
      <w:pPr>
        <w:pStyle w:val="Default"/>
        <w:jc w:val="both"/>
      </w:pPr>
      <w:r w:rsidRPr="0085166F">
        <w:rPr>
          <w:color w:val="auto"/>
          <w:lang w:eastAsia="hu-HU"/>
        </w:rPr>
        <w:t>1</w:t>
      </w:r>
      <w:r>
        <w:rPr>
          <w:color w:val="auto"/>
          <w:lang w:eastAsia="hu-HU"/>
        </w:rPr>
        <w:t>6</w:t>
      </w:r>
      <w:r w:rsidRPr="0085166F">
        <w:rPr>
          <w:color w:val="auto"/>
          <w:lang w:eastAsia="hu-HU"/>
        </w:rPr>
        <w:t>.</w:t>
      </w:r>
      <w:r w:rsidRPr="0085166F">
        <w:t xml:space="preserve"> </w:t>
      </w:r>
      <w:r w:rsidRPr="0085166F">
        <w:rPr>
          <w:i/>
          <w:iCs/>
        </w:rPr>
        <w:t xml:space="preserve">európai műszaki </w:t>
      </w:r>
      <w:r>
        <w:rPr>
          <w:i/>
          <w:iCs/>
        </w:rPr>
        <w:t>engedély</w:t>
      </w:r>
      <w:r w:rsidRPr="0085166F">
        <w:rPr>
          <w:i/>
          <w:iCs/>
        </w:rPr>
        <w:t xml:space="preserve">: </w:t>
      </w:r>
      <w:r w:rsidRPr="0085166F">
        <w:t>valamely termék meghatározott rendeltetésre való alkalmasságának kedvező műszaki elbírálása, amely az építési beruházási munkákra vonatkozó alapvető követelményeknek a termék belső tulajdonságai és a meghatározott üzembe helyezési és használati feltételek szerinti teljesítésén alapul, amit a tagállam által e célra kijelölt tanúsító szerv bocsát ki</w:t>
      </w:r>
      <w:r>
        <w:t>,</w:t>
      </w:r>
    </w:p>
    <w:p w14:paraId="7D3F775D" w14:textId="77777777" w:rsidR="007B6109" w:rsidRPr="0085166F" w:rsidRDefault="007B6109" w:rsidP="0036210E">
      <w:pPr>
        <w:pStyle w:val="Default"/>
        <w:jc w:val="both"/>
        <w:rPr>
          <w:color w:val="auto"/>
        </w:rPr>
      </w:pPr>
      <w:r w:rsidRPr="0085166F">
        <w:rPr>
          <w:color w:val="auto"/>
          <w:lang w:eastAsia="hu-HU"/>
        </w:rPr>
        <w:t>1</w:t>
      </w:r>
      <w:r>
        <w:rPr>
          <w:color w:val="auto"/>
          <w:lang w:eastAsia="hu-HU"/>
        </w:rPr>
        <w:t>7</w:t>
      </w:r>
      <w:r w:rsidRPr="0085166F">
        <w:rPr>
          <w:color w:val="auto"/>
          <w:lang w:eastAsia="hu-HU"/>
        </w:rPr>
        <w:t>.</w:t>
      </w:r>
      <w:r w:rsidRPr="0085166F">
        <w:rPr>
          <w:color w:val="auto"/>
        </w:rPr>
        <w:t xml:space="preserve"> </w:t>
      </w:r>
      <w:r w:rsidRPr="0085166F">
        <w:rPr>
          <w:i/>
          <w:iCs/>
          <w:color w:val="auto"/>
        </w:rPr>
        <w:t>Európai Unió</w:t>
      </w:r>
      <w:r w:rsidRPr="0085166F">
        <w:rPr>
          <w:color w:val="auto"/>
        </w:rPr>
        <w:t xml:space="preserve">, illetve az </w:t>
      </w:r>
      <w:r w:rsidRPr="0085166F">
        <w:rPr>
          <w:i/>
          <w:iCs/>
          <w:color w:val="auto"/>
        </w:rPr>
        <w:t xml:space="preserve">Európai Unió tagállama </w:t>
      </w:r>
      <w:r w:rsidRPr="0085166F">
        <w:rPr>
          <w:color w:val="auto"/>
        </w:rPr>
        <w:t>kifejezésen az Európai Gazdasági Térséget, valamint az Európai Gazdasági Térségről szóló megállapodásokban részes államokat is érteni ke</w:t>
      </w:r>
      <w:r>
        <w:rPr>
          <w:color w:val="auto"/>
        </w:rPr>
        <w:t xml:space="preserve">ll, </w:t>
      </w:r>
    </w:p>
    <w:p w14:paraId="06D31962" w14:textId="77777777" w:rsidR="007B6109" w:rsidRPr="0085166F" w:rsidRDefault="007B6109" w:rsidP="0036210E">
      <w:pPr>
        <w:autoSpaceDE w:val="0"/>
        <w:autoSpaceDN w:val="0"/>
        <w:adjustRightInd w:val="0"/>
        <w:spacing w:after="0" w:line="240" w:lineRule="auto"/>
        <w:jc w:val="both"/>
        <w:rPr>
          <w:rFonts w:ascii="Times New Roman" w:hAnsi="Times New Roman"/>
          <w:sz w:val="24"/>
          <w:szCs w:val="24"/>
          <w:lang w:eastAsia="hu-HU"/>
        </w:rPr>
      </w:pPr>
      <w:r>
        <w:rPr>
          <w:rFonts w:ascii="Times New Roman" w:hAnsi="Times New Roman"/>
          <w:sz w:val="24"/>
          <w:szCs w:val="24"/>
          <w:lang w:eastAsia="hu-HU"/>
        </w:rPr>
        <w:t>18</w:t>
      </w:r>
      <w:r w:rsidRPr="0085166F">
        <w:rPr>
          <w:rFonts w:ascii="Times New Roman" w:hAnsi="Times New Roman"/>
          <w:sz w:val="24"/>
          <w:szCs w:val="24"/>
          <w:lang w:eastAsia="hu-HU"/>
        </w:rPr>
        <w:t xml:space="preserve">. </w:t>
      </w:r>
      <w:r w:rsidRPr="0085166F">
        <w:rPr>
          <w:rFonts w:ascii="Times New Roman" w:hAnsi="Times New Roman"/>
          <w:i/>
          <w:iCs/>
          <w:sz w:val="24"/>
          <w:szCs w:val="24"/>
          <w:lang w:eastAsia="hu-HU"/>
        </w:rPr>
        <w:t xml:space="preserve">érzékeny beszerzési terület: </w:t>
      </w:r>
      <w:r w:rsidRPr="0085166F">
        <w:rPr>
          <w:rFonts w:ascii="Times New Roman" w:hAnsi="Times New Roman"/>
          <w:sz w:val="24"/>
          <w:szCs w:val="24"/>
          <w:lang w:eastAsia="hu-HU"/>
        </w:rPr>
        <w:t>egy adott beszerzésnek az ajánlatkérő által a felhívásban, a hirdetményben, kiegészítő iratokban vagy a dokumentációban meghatározott azon része, amely</w:t>
      </w:r>
      <w:r>
        <w:rPr>
          <w:rFonts w:ascii="Times New Roman" w:hAnsi="Times New Roman"/>
          <w:sz w:val="24"/>
          <w:szCs w:val="24"/>
          <w:lang w:eastAsia="hu-HU"/>
        </w:rPr>
        <w:t xml:space="preserve"> minősített adatot érint,</w:t>
      </w:r>
    </w:p>
    <w:p w14:paraId="6B817BF9" w14:textId="77777777" w:rsidR="007B6109" w:rsidRPr="0085166F" w:rsidRDefault="007B6109" w:rsidP="0036210E">
      <w:pPr>
        <w:spacing w:after="0" w:line="240" w:lineRule="auto"/>
        <w:jc w:val="both"/>
        <w:rPr>
          <w:rFonts w:ascii="Times New Roman" w:hAnsi="Times New Roman"/>
          <w:sz w:val="24"/>
          <w:szCs w:val="24"/>
          <w:lang w:eastAsia="hu-HU"/>
        </w:rPr>
      </w:pPr>
      <w:r w:rsidRPr="002B7EED">
        <w:rPr>
          <w:rFonts w:ascii="Times New Roman" w:hAnsi="Times New Roman"/>
          <w:iCs/>
          <w:sz w:val="24"/>
          <w:szCs w:val="24"/>
          <w:lang w:eastAsia="hu-HU"/>
        </w:rPr>
        <w:t>19</w:t>
      </w:r>
      <w:r w:rsidRPr="002441E3">
        <w:rPr>
          <w:rFonts w:ascii="Times New Roman" w:hAnsi="Times New Roman"/>
          <w:iCs/>
          <w:sz w:val="24"/>
          <w:szCs w:val="24"/>
          <w:lang w:eastAsia="hu-HU"/>
        </w:rPr>
        <w:t>.</w:t>
      </w:r>
      <w:r w:rsidRPr="0085166F">
        <w:rPr>
          <w:rFonts w:ascii="Times New Roman" w:hAnsi="Times New Roman"/>
          <w:i/>
          <w:iCs/>
          <w:sz w:val="24"/>
          <w:szCs w:val="24"/>
          <w:lang w:eastAsia="hu-HU"/>
        </w:rPr>
        <w:t xml:space="preserve"> gazdálkodó szervezet:</w:t>
      </w:r>
      <w:r w:rsidRPr="0085166F">
        <w:rPr>
          <w:rFonts w:ascii="Times New Roman" w:hAnsi="Times New Roman"/>
          <w:sz w:val="24"/>
          <w:szCs w:val="24"/>
          <w:lang w:eastAsia="hu-HU"/>
        </w:rPr>
        <w:t xml:space="preserve"> a polgári perrendtartásról szóló törvény</w:t>
      </w:r>
      <w:r>
        <w:rPr>
          <w:rFonts w:ascii="Times New Roman" w:hAnsi="Times New Roman"/>
          <w:sz w:val="24"/>
          <w:szCs w:val="24"/>
          <w:lang w:eastAsia="hu-HU"/>
        </w:rPr>
        <w:t>ben</w:t>
      </w:r>
      <w:r w:rsidRPr="0085166F">
        <w:rPr>
          <w:rFonts w:ascii="Times New Roman" w:hAnsi="Times New Roman"/>
          <w:sz w:val="24"/>
          <w:szCs w:val="24"/>
          <w:lang w:eastAsia="hu-HU"/>
        </w:rPr>
        <w:t xml:space="preserve"> </w:t>
      </w:r>
      <w:r>
        <w:rPr>
          <w:rFonts w:ascii="Times New Roman" w:hAnsi="Times New Roman"/>
          <w:sz w:val="24"/>
          <w:szCs w:val="24"/>
          <w:lang w:eastAsia="hu-HU"/>
        </w:rPr>
        <w:t>ekként meghatározott</w:t>
      </w:r>
      <w:r w:rsidRPr="0085166F">
        <w:rPr>
          <w:rFonts w:ascii="Times New Roman" w:hAnsi="Times New Roman"/>
          <w:sz w:val="24"/>
          <w:szCs w:val="24"/>
          <w:lang w:eastAsia="hu-HU"/>
        </w:rPr>
        <w:t xml:space="preserve"> szervezet</w:t>
      </w:r>
      <w:r>
        <w:rPr>
          <w:rFonts w:ascii="Times New Roman" w:hAnsi="Times New Roman"/>
          <w:sz w:val="24"/>
          <w:szCs w:val="24"/>
          <w:lang w:eastAsia="hu-HU"/>
        </w:rPr>
        <w:t>,</w:t>
      </w:r>
    </w:p>
    <w:p w14:paraId="617DE236" w14:textId="77777777" w:rsidR="007B6109" w:rsidRDefault="007B6109" w:rsidP="0036210E">
      <w:pPr>
        <w:pStyle w:val="Default"/>
        <w:jc w:val="both"/>
        <w:rPr>
          <w:color w:val="auto"/>
        </w:rPr>
      </w:pPr>
      <w:r>
        <w:rPr>
          <w:color w:val="auto"/>
        </w:rPr>
        <w:t>20</w:t>
      </w:r>
      <w:r w:rsidRPr="0085166F">
        <w:rPr>
          <w:color w:val="auto"/>
        </w:rPr>
        <w:t xml:space="preserve">. </w:t>
      </w:r>
      <w:r w:rsidRPr="0085166F">
        <w:rPr>
          <w:i/>
          <w:iCs/>
          <w:color w:val="auto"/>
        </w:rPr>
        <w:t xml:space="preserve">gazdasági szereplő: </w:t>
      </w:r>
      <w:r w:rsidRPr="0085166F">
        <w:rPr>
          <w:color w:val="auto"/>
        </w:rPr>
        <w:t>bármely természetes személy, jogi személy, egyéni cég vagy személyes joga szerint jogképes szervezet, vagy ilyen személyek vagy szervezetek csoportja, aki, illetve amely a piacon építési beruházások kivitelezését, áruk szállítását vagy szolgáltatások nyújtását kínálja</w:t>
      </w:r>
      <w:r>
        <w:rPr>
          <w:color w:val="auto"/>
        </w:rPr>
        <w:t>,</w:t>
      </w:r>
      <w:r w:rsidRPr="0085166F">
        <w:rPr>
          <w:color w:val="auto"/>
        </w:rPr>
        <w:t xml:space="preserve"> </w:t>
      </w:r>
    </w:p>
    <w:p w14:paraId="355C1B0B" w14:textId="77777777" w:rsidR="007B6109" w:rsidRPr="0085166F" w:rsidRDefault="007B6109" w:rsidP="0036210E">
      <w:pPr>
        <w:pStyle w:val="Default"/>
        <w:jc w:val="both"/>
        <w:rPr>
          <w:color w:val="auto"/>
        </w:rPr>
      </w:pPr>
      <w:r>
        <w:rPr>
          <w:color w:val="auto"/>
        </w:rPr>
        <w:t xml:space="preserve">21. </w:t>
      </w:r>
      <w:r w:rsidRPr="00864E82">
        <w:rPr>
          <w:i/>
          <w:color w:val="auto"/>
        </w:rPr>
        <w:t>haditechnikai eszköz:</w:t>
      </w:r>
      <w:r w:rsidRPr="00864E82">
        <w:rPr>
          <w:color w:val="auto"/>
        </w:rPr>
        <w:t xml:space="preserve"> speciálisan katonai célokra tervezett vagy átalakított, fegyverként, lőszerként vagy hadianyagként történő felhasználásra szánt eszköz,</w:t>
      </w:r>
    </w:p>
    <w:p w14:paraId="29863E47" w14:textId="77777777" w:rsidR="007B6109" w:rsidRPr="0085166F" w:rsidRDefault="007B6109" w:rsidP="0036210E">
      <w:pPr>
        <w:spacing w:after="0" w:line="240" w:lineRule="auto"/>
        <w:jc w:val="both"/>
        <w:rPr>
          <w:rFonts w:ascii="Times New Roman" w:hAnsi="Times New Roman"/>
          <w:sz w:val="24"/>
          <w:szCs w:val="24"/>
        </w:rPr>
      </w:pPr>
      <w:r w:rsidRPr="0085166F">
        <w:rPr>
          <w:rFonts w:ascii="Times New Roman" w:hAnsi="Times New Roman"/>
          <w:iCs/>
          <w:sz w:val="24"/>
          <w:szCs w:val="24"/>
        </w:rPr>
        <w:t>2</w:t>
      </w:r>
      <w:r>
        <w:rPr>
          <w:rFonts w:ascii="Times New Roman" w:hAnsi="Times New Roman"/>
          <w:iCs/>
          <w:sz w:val="24"/>
          <w:szCs w:val="24"/>
        </w:rPr>
        <w:t>2</w:t>
      </w:r>
      <w:r w:rsidRPr="0085166F">
        <w:rPr>
          <w:rFonts w:ascii="Times New Roman" w:hAnsi="Times New Roman"/>
          <w:iCs/>
          <w:sz w:val="24"/>
          <w:szCs w:val="24"/>
        </w:rPr>
        <w:t>.</w:t>
      </w:r>
      <w:r w:rsidRPr="0085166F">
        <w:rPr>
          <w:rFonts w:ascii="Times New Roman" w:hAnsi="Times New Roman"/>
          <w:i/>
          <w:iCs/>
          <w:sz w:val="24"/>
          <w:szCs w:val="24"/>
        </w:rPr>
        <w:t xml:space="preserve"> hamis adat:</w:t>
      </w:r>
      <w:r w:rsidRPr="0085166F">
        <w:rPr>
          <w:rFonts w:ascii="Times New Roman" w:hAnsi="Times New Roman"/>
          <w:sz w:val="24"/>
          <w:szCs w:val="24"/>
        </w:rPr>
        <w:t xml:space="preserve"> a valóságnak megfelelően ismert, de a valóságtól eltérően közölt adat</w:t>
      </w:r>
      <w:r>
        <w:rPr>
          <w:rFonts w:ascii="Times New Roman" w:hAnsi="Times New Roman"/>
          <w:sz w:val="24"/>
          <w:szCs w:val="24"/>
        </w:rPr>
        <w:t>,</w:t>
      </w:r>
    </w:p>
    <w:p w14:paraId="1E0FF5FF" w14:textId="77777777" w:rsidR="007B6109" w:rsidRPr="0085166F" w:rsidRDefault="007B6109" w:rsidP="0036210E">
      <w:pPr>
        <w:spacing w:after="0" w:line="240" w:lineRule="auto"/>
        <w:jc w:val="both"/>
        <w:rPr>
          <w:rFonts w:ascii="Times New Roman" w:hAnsi="Times New Roman"/>
          <w:sz w:val="24"/>
          <w:szCs w:val="24"/>
        </w:rPr>
      </w:pPr>
      <w:r w:rsidRPr="0085166F">
        <w:rPr>
          <w:rFonts w:ascii="Times New Roman" w:hAnsi="Times New Roman"/>
          <w:sz w:val="24"/>
          <w:szCs w:val="24"/>
        </w:rPr>
        <w:t>2</w:t>
      </w:r>
      <w:r>
        <w:rPr>
          <w:rFonts w:ascii="Times New Roman" w:hAnsi="Times New Roman"/>
          <w:sz w:val="24"/>
          <w:szCs w:val="24"/>
        </w:rPr>
        <w:t>3</w:t>
      </w:r>
      <w:r w:rsidRPr="0085166F">
        <w:rPr>
          <w:rFonts w:ascii="Times New Roman" w:hAnsi="Times New Roman"/>
          <w:sz w:val="24"/>
          <w:szCs w:val="24"/>
        </w:rPr>
        <w:t xml:space="preserve">. </w:t>
      </w:r>
      <w:r w:rsidRPr="0085166F">
        <w:rPr>
          <w:rFonts w:ascii="Times New Roman" w:hAnsi="Times New Roman"/>
          <w:i/>
          <w:iCs/>
          <w:sz w:val="24"/>
          <w:szCs w:val="24"/>
        </w:rPr>
        <w:t>hamis nyilatkozat:</w:t>
      </w:r>
      <w:r w:rsidRPr="0085166F">
        <w:rPr>
          <w:rFonts w:ascii="Times New Roman" w:hAnsi="Times New Roman"/>
          <w:sz w:val="24"/>
          <w:szCs w:val="24"/>
        </w:rPr>
        <w:t xml:space="preserve"> olyan nyilatkozat, amely hamis adatot tartalmaz</w:t>
      </w:r>
      <w:r>
        <w:rPr>
          <w:rFonts w:ascii="Times New Roman" w:hAnsi="Times New Roman"/>
          <w:sz w:val="24"/>
          <w:szCs w:val="24"/>
        </w:rPr>
        <w:t>,</w:t>
      </w:r>
    </w:p>
    <w:p w14:paraId="655D070F" w14:textId="77777777" w:rsidR="007B6109" w:rsidRPr="0085166F" w:rsidRDefault="007B6109" w:rsidP="0036210E">
      <w:pPr>
        <w:pStyle w:val="Default"/>
        <w:jc w:val="both"/>
        <w:rPr>
          <w:color w:val="auto"/>
        </w:rPr>
      </w:pPr>
      <w:r w:rsidRPr="0085166F">
        <w:rPr>
          <w:color w:val="auto"/>
        </w:rPr>
        <w:t>2</w:t>
      </w:r>
      <w:r w:rsidR="006C3E96">
        <w:rPr>
          <w:color w:val="auto"/>
        </w:rPr>
        <w:t>4</w:t>
      </w:r>
      <w:r w:rsidRPr="0085166F">
        <w:rPr>
          <w:color w:val="auto"/>
        </w:rPr>
        <w:t xml:space="preserve">. </w:t>
      </w:r>
      <w:r w:rsidRPr="0085166F">
        <w:rPr>
          <w:i/>
          <w:color w:val="auto"/>
        </w:rPr>
        <w:t>honvédelmi érdek:</w:t>
      </w:r>
      <w:r w:rsidRPr="0085166F">
        <w:rPr>
          <w:color w:val="auto"/>
        </w:rPr>
        <w:t xml:space="preserve"> a honvédelemről és a Magyar Honvédségről, valamint a különleges jogrendben bevezethető intézkedésekről szóló 2011. évi CXIII. törvény 80. § </w:t>
      </w:r>
      <w:r w:rsidRPr="00C47721">
        <w:rPr>
          <w:i/>
          <w:color w:val="auto"/>
        </w:rPr>
        <w:t>g)</w:t>
      </w:r>
      <w:r w:rsidRPr="0085166F">
        <w:rPr>
          <w:color w:val="auto"/>
        </w:rPr>
        <w:t xml:space="preserve"> pontjában </w:t>
      </w:r>
      <w:r>
        <w:rPr>
          <w:color w:val="auto"/>
        </w:rPr>
        <w:t xml:space="preserve">ekként </w:t>
      </w:r>
      <w:r w:rsidRPr="0085166F">
        <w:rPr>
          <w:color w:val="auto"/>
        </w:rPr>
        <w:t>meghatározott fogalom</w:t>
      </w:r>
      <w:r>
        <w:rPr>
          <w:color w:val="auto"/>
        </w:rPr>
        <w:t>,</w:t>
      </w:r>
    </w:p>
    <w:p w14:paraId="3CE4B8F8" w14:textId="77777777" w:rsidR="007B6109" w:rsidRPr="0085166F" w:rsidRDefault="007B6109" w:rsidP="0036210E">
      <w:pPr>
        <w:pStyle w:val="Default"/>
        <w:jc w:val="both"/>
        <w:rPr>
          <w:color w:val="auto"/>
        </w:rPr>
      </w:pPr>
      <w:r>
        <w:rPr>
          <w:color w:val="auto"/>
        </w:rPr>
        <w:t>2</w:t>
      </w:r>
      <w:r w:rsidR="006C3E96">
        <w:rPr>
          <w:color w:val="auto"/>
        </w:rPr>
        <w:t>5</w:t>
      </w:r>
      <w:r w:rsidRPr="0085166F">
        <w:rPr>
          <w:color w:val="auto"/>
        </w:rPr>
        <w:t xml:space="preserve">. </w:t>
      </w:r>
      <w:r w:rsidRPr="0085166F">
        <w:rPr>
          <w:i/>
          <w:color w:val="auto"/>
        </w:rPr>
        <w:t>honvédelmi szabvány:</w:t>
      </w:r>
      <w:r w:rsidRPr="0085166F">
        <w:rPr>
          <w:color w:val="auto"/>
        </w:rPr>
        <w:t xml:space="preserve"> </w:t>
      </w:r>
      <w:r w:rsidRPr="0085166F">
        <w:rPr>
          <w:shd w:val="clear" w:color="auto" w:fill="FFFFFF"/>
        </w:rPr>
        <w:t>valamely, a honvédelem területén rendszeres vagy folyamatos alkalmazásra szolgáló műszaki leírások kidolgozására szakosodott szabványügyi szervezet által elfogadott, nem kötelező érvényű műszaki leírás</w:t>
      </w:r>
      <w:r>
        <w:rPr>
          <w:shd w:val="clear" w:color="auto" w:fill="FFFFFF"/>
        </w:rPr>
        <w:t>,</w:t>
      </w:r>
    </w:p>
    <w:p w14:paraId="2D98D8DD" w14:textId="77777777" w:rsidR="007B6109" w:rsidRPr="0085166F" w:rsidRDefault="007B6109" w:rsidP="0036210E">
      <w:pPr>
        <w:spacing w:after="0" w:line="240" w:lineRule="auto"/>
        <w:jc w:val="both"/>
        <w:rPr>
          <w:rFonts w:ascii="Times New Roman" w:hAnsi="Times New Roman"/>
          <w:i/>
          <w:iCs/>
          <w:sz w:val="24"/>
          <w:szCs w:val="24"/>
        </w:rPr>
      </w:pPr>
      <w:r>
        <w:rPr>
          <w:rFonts w:ascii="Times New Roman" w:hAnsi="Times New Roman"/>
          <w:sz w:val="24"/>
          <w:szCs w:val="24"/>
        </w:rPr>
        <w:t>2</w:t>
      </w:r>
      <w:r w:rsidR="006C3E96">
        <w:rPr>
          <w:rFonts w:ascii="Times New Roman" w:hAnsi="Times New Roman"/>
          <w:sz w:val="24"/>
          <w:szCs w:val="24"/>
        </w:rPr>
        <w:t>6</w:t>
      </w:r>
      <w:r w:rsidRPr="0085166F">
        <w:rPr>
          <w:rFonts w:ascii="Times New Roman" w:hAnsi="Times New Roman"/>
          <w:sz w:val="24"/>
          <w:szCs w:val="24"/>
        </w:rPr>
        <w:t>.</w:t>
      </w:r>
      <w:r w:rsidRPr="0085166F">
        <w:rPr>
          <w:rFonts w:ascii="Times New Roman" w:hAnsi="Times New Roman"/>
          <w:i/>
          <w:iCs/>
          <w:sz w:val="24"/>
          <w:szCs w:val="24"/>
        </w:rPr>
        <w:t xml:space="preserve"> interoperabilitás :</w:t>
      </w:r>
      <w:r w:rsidRPr="0085166F">
        <w:rPr>
          <w:rFonts w:ascii="Times New Roman" w:hAnsi="Times New Roman"/>
          <w:sz w:val="24"/>
          <w:szCs w:val="24"/>
        </w:rPr>
        <w:t xml:space="preserve"> </w:t>
      </w:r>
      <w:r>
        <w:rPr>
          <w:rFonts w:ascii="Times New Roman" w:hAnsi="Times New Roman"/>
          <w:sz w:val="24"/>
          <w:szCs w:val="24"/>
        </w:rPr>
        <w:t>együtt</w:t>
      </w:r>
      <w:r w:rsidRPr="00C47721">
        <w:rPr>
          <w:rFonts w:ascii="Times New Roman" w:hAnsi="Times New Roman"/>
          <w:sz w:val="24"/>
          <w:szCs w:val="24"/>
        </w:rPr>
        <w:t>alkalmazhatóság</w:t>
      </w:r>
      <w:r>
        <w:rPr>
          <w:rFonts w:ascii="Times New Roman" w:hAnsi="Times New Roman"/>
          <w:sz w:val="24"/>
          <w:szCs w:val="24"/>
        </w:rPr>
        <w:t>, amely</w:t>
      </w:r>
      <w:r w:rsidRPr="00C47721">
        <w:rPr>
          <w:rFonts w:ascii="Times New Roman" w:hAnsi="Times New Roman"/>
          <w:sz w:val="24"/>
          <w:szCs w:val="24"/>
        </w:rPr>
        <w:t xml:space="preserve"> </w:t>
      </w:r>
      <w:r w:rsidRPr="0085166F">
        <w:rPr>
          <w:rFonts w:ascii="Times New Roman" w:hAnsi="Times New Roman"/>
          <w:sz w:val="24"/>
          <w:szCs w:val="24"/>
        </w:rPr>
        <w:t>a technikai rendszerek vagy egységek azon képessége, hogy más rendszereknek vagy egységeknek szolgáltatást nyújtsanak, illetve azoktól szolgáltatást fogadjanak</w:t>
      </w:r>
      <w:r>
        <w:rPr>
          <w:rFonts w:ascii="Times New Roman" w:hAnsi="Times New Roman"/>
          <w:sz w:val="24"/>
          <w:szCs w:val="24"/>
        </w:rPr>
        <w:t>,</w:t>
      </w:r>
    </w:p>
    <w:p w14:paraId="5BC456CC" w14:textId="77777777" w:rsidR="007B6109" w:rsidRPr="0085166F" w:rsidRDefault="007B6109" w:rsidP="0036210E">
      <w:pPr>
        <w:spacing w:after="0" w:line="240" w:lineRule="auto"/>
        <w:jc w:val="both"/>
        <w:rPr>
          <w:rFonts w:ascii="Times New Roman" w:hAnsi="Times New Roman"/>
          <w:sz w:val="24"/>
          <w:szCs w:val="24"/>
        </w:rPr>
      </w:pPr>
      <w:r>
        <w:rPr>
          <w:rFonts w:ascii="Times New Roman" w:hAnsi="Times New Roman"/>
          <w:iCs/>
          <w:sz w:val="24"/>
          <w:szCs w:val="24"/>
        </w:rPr>
        <w:t>2</w:t>
      </w:r>
      <w:r w:rsidR="006C3E96">
        <w:rPr>
          <w:rFonts w:ascii="Times New Roman" w:hAnsi="Times New Roman"/>
          <w:iCs/>
          <w:sz w:val="24"/>
          <w:szCs w:val="24"/>
        </w:rPr>
        <w:t>7</w:t>
      </w:r>
      <w:r w:rsidRPr="0085166F">
        <w:rPr>
          <w:rFonts w:ascii="Times New Roman" w:hAnsi="Times New Roman"/>
          <w:iCs/>
          <w:sz w:val="24"/>
          <w:szCs w:val="24"/>
        </w:rPr>
        <w:t>.</w:t>
      </w:r>
      <w:r w:rsidRPr="0085166F">
        <w:rPr>
          <w:rFonts w:ascii="Times New Roman" w:hAnsi="Times New Roman"/>
          <w:i/>
          <w:iCs/>
          <w:sz w:val="24"/>
          <w:szCs w:val="24"/>
        </w:rPr>
        <w:t xml:space="preserve"> „</w:t>
      </w:r>
      <w:r>
        <w:rPr>
          <w:rFonts w:ascii="Times New Roman" w:hAnsi="Times New Roman"/>
          <w:i/>
          <w:iCs/>
          <w:sz w:val="24"/>
          <w:szCs w:val="24"/>
        </w:rPr>
        <w:t>í</w:t>
      </w:r>
      <w:r w:rsidRPr="0085166F">
        <w:rPr>
          <w:rFonts w:ascii="Times New Roman" w:hAnsi="Times New Roman"/>
          <w:i/>
          <w:iCs/>
          <w:sz w:val="24"/>
          <w:szCs w:val="24"/>
        </w:rPr>
        <w:t>rásbeli” vagy „írásban”:</w:t>
      </w:r>
      <w:r w:rsidRPr="0085166F">
        <w:rPr>
          <w:rFonts w:ascii="Times New Roman" w:hAnsi="Times New Roman"/>
          <w:sz w:val="24"/>
          <w:szCs w:val="24"/>
        </w:rPr>
        <w:t xml:space="preserve"> a beszerzési eljárás során tett nyilatkozatok, illetve eljárási cselekmények tekintetében bármely, szavakból vagy számjegyekből álló kifejezés, amely olvasható, reprodukálható, majd közölhető, ideértve az elektronikus úton továbbított és tárolt adatokat is</w:t>
      </w:r>
      <w:r>
        <w:rPr>
          <w:rFonts w:ascii="Times New Roman" w:hAnsi="Times New Roman"/>
          <w:sz w:val="24"/>
          <w:szCs w:val="24"/>
        </w:rPr>
        <w:t>,</w:t>
      </w:r>
    </w:p>
    <w:p w14:paraId="1642B903" w14:textId="77777777" w:rsidR="007B6109" w:rsidRPr="0085166F" w:rsidRDefault="006A5E00" w:rsidP="0036210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w:t>
      </w:r>
      <w:r w:rsidR="006C3E96">
        <w:rPr>
          <w:rFonts w:ascii="Times New Roman" w:hAnsi="Times New Roman"/>
          <w:sz w:val="24"/>
          <w:szCs w:val="24"/>
        </w:rPr>
        <w:t>8</w:t>
      </w:r>
      <w:r w:rsidR="007B6109" w:rsidRPr="0085166F">
        <w:rPr>
          <w:rFonts w:ascii="Times New Roman" w:hAnsi="Times New Roman"/>
          <w:sz w:val="24"/>
          <w:szCs w:val="24"/>
        </w:rPr>
        <w:t xml:space="preserve">. </w:t>
      </w:r>
      <w:r w:rsidR="007B6109" w:rsidRPr="0085166F">
        <w:rPr>
          <w:rFonts w:ascii="Times New Roman" w:hAnsi="Times New Roman"/>
          <w:i/>
          <w:iCs/>
          <w:sz w:val="24"/>
          <w:szCs w:val="24"/>
        </w:rPr>
        <w:t xml:space="preserve">írásbeli konzultáció: </w:t>
      </w:r>
      <w:r w:rsidR="007B6109" w:rsidRPr="0085166F">
        <w:rPr>
          <w:rFonts w:ascii="Times New Roman" w:hAnsi="Times New Roman"/>
          <w:sz w:val="24"/>
          <w:szCs w:val="24"/>
        </w:rPr>
        <w:t xml:space="preserve">keretmegállapodásos eljárásban folytatható írásbeli egyeztetés </w:t>
      </w:r>
      <w:r w:rsidR="007B6109">
        <w:rPr>
          <w:rFonts w:ascii="Times New Roman" w:hAnsi="Times New Roman"/>
          <w:sz w:val="24"/>
          <w:szCs w:val="24"/>
        </w:rPr>
        <w:t>a külön jogszabályban</w:t>
      </w:r>
      <w:r w:rsidR="007B6109" w:rsidRPr="0085166F">
        <w:rPr>
          <w:rFonts w:ascii="Times New Roman" w:hAnsi="Times New Roman"/>
          <w:sz w:val="24"/>
          <w:szCs w:val="24"/>
        </w:rPr>
        <w:t xml:space="preserve"> meghatározott feltételek összességéről</w:t>
      </w:r>
      <w:r w:rsidR="007B6109">
        <w:rPr>
          <w:rFonts w:ascii="Times New Roman" w:hAnsi="Times New Roman"/>
          <w:sz w:val="24"/>
          <w:szCs w:val="24"/>
        </w:rPr>
        <w:t>,</w:t>
      </w:r>
    </w:p>
    <w:p w14:paraId="18C066F5" w14:textId="77777777" w:rsidR="007B6109" w:rsidRPr="0085166F" w:rsidRDefault="006C3E96" w:rsidP="0036210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29</w:t>
      </w:r>
      <w:r w:rsidR="007B6109" w:rsidRPr="0085166F">
        <w:rPr>
          <w:rFonts w:ascii="Times New Roman" w:hAnsi="Times New Roman"/>
          <w:sz w:val="24"/>
          <w:szCs w:val="24"/>
        </w:rPr>
        <w:t xml:space="preserve">. </w:t>
      </w:r>
      <w:r w:rsidR="007B6109" w:rsidRPr="0085166F">
        <w:rPr>
          <w:rFonts w:ascii="Times New Roman" w:hAnsi="Times New Roman"/>
          <w:i/>
          <w:iCs/>
          <w:sz w:val="24"/>
          <w:szCs w:val="24"/>
        </w:rPr>
        <w:t xml:space="preserve">jegyzék: </w:t>
      </w:r>
      <w:r w:rsidR="007B6109" w:rsidRPr="0085166F">
        <w:rPr>
          <w:rFonts w:ascii="Times New Roman" w:hAnsi="Times New Roman"/>
          <w:sz w:val="24"/>
          <w:szCs w:val="24"/>
        </w:rPr>
        <w:t xml:space="preserve">az e törvény szerinti </w:t>
      </w:r>
      <w:r w:rsidR="00B0280E">
        <w:rPr>
          <w:rFonts w:ascii="Times New Roman" w:hAnsi="Times New Roman"/>
          <w:sz w:val="24"/>
          <w:szCs w:val="24"/>
        </w:rPr>
        <w:t xml:space="preserve">biztonsági </w:t>
      </w:r>
      <w:r w:rsidR="007B6109" w:rsidRPr="0085166F">
        <w:rPr>
          <w:rFonts w:ascii="Times New Roman" w:hAnsi="Times New Roman"/>
          <w:sz w:val="24"/>
          <w:szCs w:val="24"/>
        </w:rPr>
        <w:t xml:space="preserve">beszerzési eljárásokban </w:t>
      </w:r>
      <w:r w:rsidR="00B0280E">
        <w:rPr>
          <w:rFonts w:ascii="Times New Roman" w:hAnsi="Times New Roman"/>
          <w:sz w:val="24"/>
          <w:szCs w:val="24"/>
        </w:rPr>
        <w:t>kötelezően érvényesítendő biztonsági követelmény</w:t>
      </w:r>
      <w:r w:rsidR="008C6055" w:rsidRPr="0026349F">
        <w:rPr>
          <w:rFonts w:ascii="Times New Roman" w:hAnsi="Times New Roman"/>
          <w:sz w:val="24"/>
          <w:szCs w:val="24"/>
        </w:rPr>
        <w:t>ek</w:t>
      </w:r>
      <w:r w:rsidR="00B0280E">
        <w:rPr>
          <w:rFonts w:ascii="Times New Roman" w:hAnsi="Times New Roman"/>
          <w:sz w:val="24"/>
          <w:szCs w:val="24"/>
        </w:rPr>
        <w:t>nek megfelelő</w:t>
      </w:r>
      <w:r w:rsidR="007B6109">
        <w:rPr>
          <w:rFonts w:ascii="Times New Roman" w:hAnsi="Times New Roman"/>
          <w:sz w:val="24"/>
          <w:szCs w:val="24"/>
        </w:rPr>
        <w:t xml:space="preserve"> </w:t>
      </w:r>
      <w:r w:rsidR="007B6109" w:rsidRPr="0085166F">
        <w:rPr>
          <w:rFonts w:ascii="Times New Roman" w:hAnsi="Times New Roman"/>
          <w:sz w:val="24"/>
          <w:szCs w:val="24"/>
        </w:rPr>
        <w:t>gazdasági szereplők</w:t>
      </w:r>
      <w:r w:rsidR="00B0280E">
        <w:rPr>
          <w:rFonts w:ascii="Times New Roman" w:hAnsi="Times New Roman"/>
          <w:sz w:val="24"/>
          <w:szCs w:val="24"/>
        </w:rPr>
        <w:t>nek az Alkotmányvédelmi Hivatal (a továbbiakban</w:t>
      </w:r>
      <w:r w:rsidR="00C1098E">
        <w:rPr>
          <w:rFonts w:ascii="Times New Roman" w:hAnsi="Times New Roman"/>
          <w:sz w:val="24"/>
          <w:szCs w:val="24"/>
        </w:rPr>
        <w:t>:</w:t>
      </w:r>
      <w:r w:rsidR="00B0280E">
        <w:rPr>
          <w:rFonts w:ascii="Times New Roman" w:hAnsi="Times New Roman"/>
          <w:sz w:val="24"/>
          <w:szCs w:val="24"/>
        </w:rPr>
        <w:t xml:space="preserve"> AH) által vezetett</w:t>
      </w:r>
      <w:r w:rsidR="007B6109" w:rsidRPr="0085166F">
        <w:rPr>
          <w:rFonts w:ascii="Times New Roman" w:hAnsi="Times New Roman"/>
          <w:sz w:val="24"/>
          <w:szCs w:val="24"/>
        </w:rPr>
        <w:t xml:space="preserve"> listája</w:t>
      </w:r>
      <w:r w:rsidR="007B6109">
        <w:rPr>
          <w:rFonts w:ascii="Times New Roman" w:hAnsi="Times New Roman"/>
          <w:sz w:val="24"/>
          <w:szCs w:val="24"/>
        </w:rPr>
        <w:t>,</w:t>
      </w:r>
    </w:p>
    <w:p w14:paraId="283A87B1" w14:textId="77777777" w:rsidR="007B6109" w:rsidRDefault="007B6109" w:rsidP="0036210E">
      <w:pPr>
        <w:pStyle w:val="Lista"/>
        <w:tabs>
          <w:tab w:val="clear" w:pos="283"/>
          <w:tab w:val="left" w:pos="0"/>
        </w:tabs>
        <w:spacing w:after="0"/>
        <w:ind w:left="0" w:firstLine="0"/>
        <w:jc w:val="both"/>
        <w:rPr>
          <w:sz w:val="24"/>
          <w:szCs w:val="24"/>
        </w:rPr>
      </w:pPr>
      <w:r w:rsidRPr="0085166F">
        <w:rPr>
          <w:rFonts w:eastAsia="Times New Roman"/>
          <w:iCs/>
          <w:noProof w:val="0"/>
          <w:sz w:val="24"/>
          <w:szCs w:val="24"/>
          <w:lang w:eastAsia="en-US"/>
        </w:rPr>
        <w:t>3</w:t>
      </w:r>
      <w:r w:rsidR="006C3E96">
        <w:rPr>
          <w:rFonts w:eastAsia="Times New Roman"/>
          <w:iCs/>
          <w:noProof w:val="0"/>
          <w:sz w:val="24"/>
          <w:szCs w:val="24"/>
          <w:lang w:eastAsia="en-US"/>
        </w:rPr>
        <w:t>0</w:t>
      </w:r>
      <w:r w:rsidRPr="0085166F">
        <w:rPr>
          <w:rFonts w:eastAsia="Times New Roman"/>
          <w:iCs/>
          <w:noProof w:val="0"/>
          <w:sz w:val="24"/>
          <w:szCs w:val="24"/>
          <w:lang w:eastAsia="en-US"/>
        </w:rPr>
        <w:t>.</w:t>
      </w:r>
      <w:r>
        <w:rPr>
          <w:rFonts w:eastAsia="Times New Roman"/>
          <w:i/>
          <w:iCs/>
          <w:noProof w:val="0"/>
          <w:sz w:val="24"/>
          <w:szCs w:val="24"/>
          <w:lang w:eastAsia="en-US"/>
        </w:rPr>
        <w:t xml:space="preserve"> </w:t>
      </w:r>
      <w:r w:rsidRPr="0085166F">
        <w:rPr>
          <w:rFonts w:eastAsia="Times New Roman"/>
          <w:i/>
          <w:iCs/>
          <w:noProof w:val="0"/>
          <w:sz w:val="24"/>
          <w:szCs w:val="24"/>
          <w:lang w:eastAsia="en-US"/>
        </w:rPr>
        <w:t>katonai célú építési beruházás</w:t>
      </w:r>
      <w:r w:rsidRPr="0085166F">
        <w:rPr>
          <w:sz w:val="24"/>
          <w:szCs w:val="24"/>
        </w:rPr>
        <w:t xml:space="preserve">: </w:t>
      </w:r>
      <w:r w:rsidRPr="00912EEA">
        <w:rPr>
          <w:sz w:val="24"/>
          <w:szCs w:val="24"/>
        </w:rPr>
        <w:t xml:space="preserve">a </w:t>
      </w:r>
      <w:r>
        <w:rPr>
          <w:sz w:val="24"/>
          <w:szCs w:val="24"/>
        </w:rPr>
        <w:t>honvédelemért felelős miniszter által vezetett minisztérium</w:t>
      </w:r>
      <w:r w:rsidRPr="00912EEA">
        <w:rPr>
          <w:sz w:val="24"/>
          <w:szCs w:val="24"/>
        </w:rPr>
        <w:t xml:space="preserve"> vagyonkezelésében lévő, illetve </w:t>
      </w:r>
      <w:r>
        <w:rPr>
          <w:sz w:val="24"/>
          <w:szCs w:val="24"/>
        </w:rPr>
        <w:t>e minisztérium, továbbá az e minisztérium</w:t>
      </w:r>
      <w:r w:rsidRPr="00912EEA">
        <w:rPr>
          <w:sz w:val="24"/>
          <w:szCs w:val="24"/>
        </w:rPr>
        <w:t xml:space="preserve"> közvetlen alárendeltségébe</w:t>
      </w:r>
      <w:r>
        <w:rPr>
          <w:sz w:val="24"/>
          <w:szCs w:val="24"/>
        </w:rPr>
        <w:t xml:space="preserve"> tartozó szervezetek</w:t>
      </w:r>
      <w:r w:rsidRPr="00912EEA">
        <w:rPr>
          <w:sz w:val="24"/>
          <w:szCs w:val="24"/>
        </w:rPr>
        <w:t xml:space="preserve">, </w:t>
      </w:r>
      <w:r>
        <w:rPr>
          <w:sz w:val="24"/>
          <w:szCs w:val="24"/>
        </w:rPr>
        <w:t>a honvédelemért felelős miniszter irányítása alatt álló központi hivatalok, a honvédelemért felelős miniszter</w:t>
      </w:r>
      <w:r w:rsidRPr="00912EEA">
        <w:rPr>
          <w:sz w:val="24"/>
          <w:szCs w:val="24"/>
        </w:rPr>
        <w:t xml:space="preserve"> fenntartói irányítása</w:t>
      </w:r>
      <w:r>
        <w:rPr>
          <w:sz w:val="24"/>
          <w:szCs w:val="24"/>
        </w:rPr>
        <w:t xml:space="preserve"> alá tartozó köznevelési intézmény</w:t>
      </w:r>
      <w:r w:rsidRPr="00912EEA">
        <w:rPr>
          <w:sz w:val="24"/>
          <w:szCs w:val="24"/>
        </w:rPr>
        <w:t xml:space="preserve">, </w:t>
      </w:r>
      <w:r>
        <w:rPr>
          <w:sz w:val="24"/>
          <w:szCs w:val="24"/>
        </w:rPr>
        <w:t xml:space="preserve">a Katonai Nemzetbiztonsági Szolgálat </w:t>
      </w:r>
      <w:r w:rsidRPr="00912EEA">
        <w:rPr>
          <w:sz w:val="24"/>
          <w:szCs w:val="24"/>
        </w:rPr>
        <w:t xml:space="preserve">valamint a Magyar Honvédség </w:t>
      </w:r>
      <w:r w:rsidRPr="00912EEA">
        <w:rPr>
          <w:sz w:val="24"/>
          <w:szCs w:val="24"/>
        </w:rPr>
        <w:lastRenderedPageBreak/>
        <w:t xml:space="preserve">katonai szervezetei használatában lévő épületen, építményen, építményrészen, építményegyüttesen és ingatlanon </w:t>
      </w:r>
      <w:r>
        <w:rPr>
          <w:sz w:val="24"/>
          <w:szCs w:val="24"/>
        </w:rPr>
        <w:t>–</w:t>
      </w:r>
      <w:r w:rsidRPr="00912EEA">
        <w:rPr>
          <w:sz w:val="24"/>
          <w:szCs w:val="24"/>
        </w:rPr>
        <w:t xml:space="preserve"> ideértve az ingatlanokhoz közvetlenül tartozó nyomvonal jellegű építményeket </w:t>
      </w:r>
      <w:r>
        <w:rPr>
          <w:sz w:val="24"/>
          <w:szCs w:val="24"/>
        </w:rPr>
        <w:t>–</w:t>
      </w:r>
      <w:r w:rsidRPr="00912EEA">
        <w:rPr>
          <w:sz w:val="24"/>
          <w:szCs w:val="24"/>
        </w:rPr>
        <w:t>, valamint Magyarország területének a személyek határátlépésére irányadó szabályok közösségi kódexének létrehozásáról szóló 562/2006/EK rendelet 2. cikk 2. pontjának megfelelő külső határ szerinti határvonaltól, illetve a határjeltől számított</w:t>
      </w:r>
      <w:r>
        <w:rPr>
          <w:sz w:val="24"/>
          <w:szCs w:val="24"/>
        </w:rPr>
        <w:t>,</w:t>
      </w:r>
      <w:r w:rsidRPr="00912EEA">
        <w:rPr>
          <w:sz w:val="24"/>
          <w:szCs w:val="24"/>
        </w:rPr>
        <w:t xml:space="preserve"> az </w:t>
      </w:r>
      <w:r w:rsidRPr="00BB2498">
        <w:rPr>
          <w:sz w:val="24"/>
          <w:szCs w:val="24"/>
        </w:rPr>
        <w:t>államhatárról szóló 2007. évi LXXXIX. törvény 5. § (1) bekezdésében meghatározott szélességű sávjában, az ott megjelölt célok megvalósítása érdekében megvalósuló építési beruházás, amelynek megvalósítása egészben hazai költségvetési forrásból történik</w:t>
      </w:r>
      <w:r>
        <w:rPr>
          <w:sz w:val="24"/>
          <w:szCs w:val="24"/>
        </w:rPr>
        <w:t>,</w:t>
      </w:r>
    </w:p>
    <w:p w14:paraId="68745E1A" w14:textId="77777777" w:rsidR="0026349F" w:rsidRPr="00BB2498" w:rsidRDefault="0026349F" w:rsidP="0036210E">
      <w:pPr>
        <w:pStyle w:val="Lista"/>
        <w:tabs>
          <w:tab w:val="clear" w:pos="283"/>
          <w:tab w:val="left" w:pos="0"/>
        </w:tabs>
        <w:spacing w:after="0"/>
        <w:ind w:left="0" w:firstLine="0"/>
        <w:jc w:val="both"/>
        <w:rPr>
          <w:sz w:val="24"/>
          <w:szCs w:val="24"/>
        </w:rPr>
      </w:pPr>
      <w:r w:rsidRPr="0026349F">
        <w:rPr>
          <w:sz w:val="24"/>
          <w:szCs w:val="24"/>
        </w:rPr>
        <w:t>3</w:t>
      </w:r>
      <w:r>
        <w:rPr>
          <w:sz w:val="24"/>
          <w:szCs w:val="24"/>
        </w:rPr>
        <w:t>1</w:t>
      </w:r>
      <w:r w:rsidRPr="0026349F">
        <w:rPr>
          <w:sz w:val="24"/>
          <w:szCs w:val="24"/>
        </w:rPr>
        <w:t xml:space="preserve">. </w:t>
      </w:r>
      <w:r w:rsidRPr="0026349F">
        <w:rPr>
          <w:i/>
          <w:sz w:val="24"/>
          <w:szCs w:val="24"/>
        </w:rPr>
        <w:t>keretmegállapodás:</w:t>
      </w:r>
      <w:r w:rsidRPr="0026349F">
        <w:rPr>
          <w:sz w:val="24"/>
          <w:szCs w:val="24"/>
        </w:rPr>
        <w:t xml:space="preserve"> egy vagy több ajánlatkérő és egy vagy több ajánlattevő között létrejött olyan megállapodás, amelynek célja, hogy rögzítse egy adott időszakban beszerzésekre irányuló, egymással meghatározott módon kötendő szerződések lényeges feltételeit, különösen az ellenszolgáltatás mértékét, és ha lehetséges, az előirányzott mennyiséget,</w:t>
      </w:r>
    </w:p>
    <w:p w14:paraId="534AEC40" w14:textId="77777777" w:rsidR="00D93DF6" w:rsidRDefault="007B6109" w:rsidP="0036210E">
      <w:pPr>
        <w:pStyle w:val="Default"/>
        <w:jc w:val="both"/>
        <w:rPr>
          <w:color w:val="auto"/>
        </w:rPr>
      </w:pPr>
      <w:r w:rsidRPr="0026349F">
        <w:rPr>
          <w:color w:val="auto"/>
        </w:rPr>
        <w:t>3</w:t>
      </w:r>
      <w:r w:rsidR="0026349F">
        <w:rPr>
          <w:color w:val="auto"/>
        </w:rPr>
        <w:t>2</w:t>
      </w:r>
      <w:r w:rsidRPr="0026349F">
        <w:rPr>
          <w:color w:val="auto"/>
        </w:rPr>
        <w:t xml:space="preserve">. </w:t>
      </w:r>
      <w:r w:rsidR="00D93DF6" w:rsidRPr="0026349F">
        <w:rPr>
          <w:i/>
          <w:color w:val="auto"/>
        </w:rPr>
        <w:t>kérelmi elem</w:t>
      </w:r>
      <w:r w:rsidR="00D93DF6" w:rsidRPr="0026349F">
        <w:rPr>
          <w:color w:val="auto"/>
        </w:rPr>
        <w:t xml:space="preserve">: </w:t>
      </w:r>
      <w:r w:rsidR="00D93DF6" w:rsidRPr="0026349F">
        <w:rPr>
          <w:rFonts w:eastAsia="Calibri"/>
          <w:noProof/>
          <w:color w:val="auto"/>
          <w:lang w:eastAsia="hu-HU"/>
        </w:rPr>
        <w:t>a Közbeszerzési Döntőbizottsághoz benyújtott jogorvoslati kérelemnek az az elkülöníthető része, amely tartalmazza a jogsértőnek vélt kérelmezetti eljárási cselekményt, magatartást, döntést vagy mulasztást a meg</w:t>
      </w:r>
      <w:r w:rsidR="002C5A9A">
        <w:rPr>
          <w:rFonts w:eastAsia="Calibri"/>
          <w:noProof/>
          <w:color w:val="auto"/>
          <w:lang w:eastAsia="hu-HU"/>
        </w:rPr>
        <w:t>sértett jogszabályi rendelkezés</w:t>
      </w:r>
      <w:r w:rsidR="00D93DF6" w:rsidRPr="0026349F">
        <w:rPr>
          <w:rFonts w:eastAsia="Calibri"/>
          <w:noProof/>
          <w:color w:val="auto"/>
          <w:lang w:eastAsia="hu-HU"/>
        </w:rPr>
        <w:t>ek megjelölésével, valamint a Közbeszerzési Döntőbizottság döntésére irányuló indítványt és annak indokait, azzal, hogy a kérelmező részvételi jelentkezésének vagy ajánlatának érvénytelenségét megállapító ajánlatkérői döntés vitatása egy kérelmi elemet képez, kivéve, ha valamely érvénytelenségi okhoz egyéb jogkövetkezmény is fűződik</w:t>
      </w:r>
      <w:r w:rsidR="002C5A9A">
        <w:rPr>
          <w:rFonts w:eastAsia="Calibri"/>
          <w:noProof/>
          <w:color w:val="auto"/>
          <w:lang w:eastAsia="hu-HU"/>
        </w:rPr>
        <w:t>,</w:t>
      </w:r>
    </w:p>
    <w:p w14:paraId="7C564729" w14:textId="77777777" w:rsidR="007B6109" w:rsidRPr="006F4876" w:rsidRDefault="00D93DF6" w:rsidP="0036210E">
      <w:pPr>
        <w:pStyle w:val="Default"/>
        <w:jc w:val="both"/>
      </w:pPr>
      <w:r>
        <w:rPr>
          <w:iCs/>
        </w:rPr>
        <w:t>33</w:t>
      </w:r>
      <w:r w:rsidR="007B6109" w:rsidRPr="0085166F">
        <w:rPr>
          <w:iCs/>
        </w:rPr>
        <w:t>.</w:t>
      </w:r>
      <w:r w:rsidR="007B6109" w:rsidRPr="0085166F">
        <w:rPr>
          <w:i/>
          <w:iCs/>
        </w:rPr>
        <w:t xml:space="preserve"> kiemelt alvállalkozó: </w:t>
      </w:r>
      <w:r w:rsidR="007B6109" w:rsidRPr="0085166F">
        <w:t xml:space="preserve">az az alvállalkozó, aki a teljesítése során „Korlátozott terjesztésű” </w:t>
      </w:r>
      <w:r w:rsidR="007B6109" w:rsidRPr="006F4876">
        <w:t>adatot vagy annál magasabb minősítésű adatot kezel, vagy érzékeny beszerzési területen végez tevékenységet</w:t>
      </w:r>
      <w:r w:rsidR="007B6109">
        <w:t>,</w:t>
      </w:r>
    </w:p>
    <w:p w14:paraId="14F4F006" w14:textId="77777777" w:rsidR="007B6109" w:rsidRPr="006F4876" w:rsidRDefault="00D93DF6" w:rsidP="0036210E">
      <w:pPr>
        <w:pStyle w:val="Default"/>
        <w:jc w:val="both"/>
      </w:pPr>
      <w:r>
        <w:t>34</w:t>
      </w:r>
      <w:r w:rsidR="007B6109" w:rsidRPr="006F4876">
        <w:t xml:space="preserve">. </w:t>
      </w:r>
      <w:r w:rsidR="007B6109" w:rsidRPr="006F4876">
        <w:rPr>
          <w:i/>
        </w:rPr>
        <w:t>közös műszaki leírás:</w:t>
      </w:r>
      <w:r w:rsidR="007B6109" w:rsidRPr="006F4876">
        <w:t xml:space="preserve"> </w:t>
      </w:r>
      <w:r w:rsidR="007B6109" w:rsidRPr="006F4876">
        <w:rPr>
          <w:shd w:val="clear" w:color="auto" w:fill="FFFFFF"/>
        </w:rPr>
        <w:t>olyan műszaki leírás, amelyet a tagállamok által elismert eljárásnak megfelelően állapítottak meg és az Európai Unió Hivatalos Lapjában közzétettek</w:t>
      </w:r>
      <w:r w:rsidR="007B6109">
        <w:rPr>
          <w:shd w:val="clear" w:color="auto" w:fill="FFFFFF"/>
        </w:rPr>
        <w:t>,</w:t>
      </w:r>
    </w:p>
    <w:p w14:paraId="13A8E109" w14:textId="77777777" w:rsidR="007B6109" w:rsidRPr="0085166F" w:rsidRDefault="00D93DF6" w:rsidP="0036210E">
      <w:pPr>
        <w:pStyle w:val="Default"/>
        <w:jc w:val="both"/>
        <w:rPr>
          <w:color w:val="auto"/>
        </w:rPr>
      </w:pPr>
      <w:r>
        <w:rPr>
          <w:color w:val="auto"/>
        </w:rPr>
        <w:t>35</w:t>
      </w:r>
      <w:r w:rsidR="007B6109" w:rsidRPr="006F4876">
        <w:rPr>
          <w:color w:val="auto"/>
        </w:rPr>
        <w:t xml:space="preserve">. </w:t>
      </w:r>
      <w:r w:rsidR="007B6109" w:rsidRPr="006F4876">
        <w:rPr>
          <w:i/>
          <w:color w:val="auto"/>
        </w:rPr>
        <w:t>kutatás és fejlesztés</w:t>
      </w:r>
      <w:r w:rsidR="007B6109" w:rsidRPr="006F4876">
        <w:rPr>
          <w:color w:val="auto"/>
        </w:rPr>
        <w:t>: alap</w:t>
      </w:r>
      <w:r w:rsidR="007B6109" w:rsidRPr="000F411D">
        <w:rPr>
          <w:b/>
          <w:color w:val="auto"/>
        </w:rPr>
        <w:t>-</w:t>
      </w:r>
      <w:r w:rsidR="007B6109" w:rsidRPr="006F4876">
        <w:rPr>
          <w:color w:val="auto"/>
        </w:rPr>
        <w:t xml:space="preserve"> és alkalmazott kutatásokat</w:t>
      </w:r>
      <w:r w:rsidR="007B6109" w:rsidRPr="0085166F">
        <w:rPr>
          <w:color w:val="auto"/>
        </w:rPr>
        <w:t>, valamint kísérleti fejlesztéseket magában foglaló minden olyan tevékenység, ahol az utóbbi tevékenység technológiai prototípusok, azaz valamely új koncepció vagy technológia teljesítményének a releváns vagy reprezentatív környezetben történő bemutatására szolgáló eszköz megvalósítására is kiterjed</w:t>
      </w:r>
      <w:r w:rsidR="007B6109">
        <w:rPr>
          <w:color w:val="auto"/>
        </w:rPr>
        <w:t>,</w:t>
      </w:r>
    </w:p>
    <w:p w14:paraId="50CDDB5A" w14:textId="77777777" w:rsidR="007B6109" w:rsidRPr="0085166F" w:rsidRDefault="00D93DF6" w:rsidP="0036210E">
      <w:pPr>
        <w:pStyle w:val="Default"/>
        <w:jc w:val="both"/>
      </w:pPr>
      <w:r>
        <w:t>36</w:t>
      </w:r>
      <w:r w:rsidR="007B6109" w:rsidRPr="0085166F">
        <w:t xml:space="preserve">. </w:t>
      </w:r>
      <w:r w:rsidR="007B6109" w:rsidRPr="0085166F">
        <w:rPr>
          <w:i/>
          <w:iCs/>
        </w:rPr>
        <w:t xml:space="preserve">meghatározó befolyást </w:t>
      </w:r>
      <w:r w:rsidR="007B6109" w:rsidRPr="0085166F">
        <w:t xml:space="preserve">képes gyakorolni az a szervezet, amely az alábbi feltételek közül legalább eggyel rendelkezik egy másik szervezet tekintetében: </w:t>
      </w:r>
    </w:p>
    <w:p w14:paraId="0464F7AC" w14:textId="77777777" w:rsidR="007B6109" w:rsidRPr="0085166F" w:rsidRDefault="007B6109" w:rsidP="0036210E">
      <w:pPr>
        <w:pStyle w:val="Default"/>
        <w:jc w:val="both"/>
      </w:pPr>
      <w:r w:rsidRPr="0085166F">
        <w:rPr>
          <w:i/>
          <w:iCs/>
        </w:rPr>
        <w:t xml:space="preserve">a) </w:t>
      </w:r>
      <w:r w:rsidRPr="0085166F">
        <w:t xml:space="preserve">vagyoni hozzájárulása, illetve részvénytársaság esetében a tulajdonában lévő részvények névértéke meghaladja a jegyzett tőke felét, </w:t>
      </w:r>
    </w:p>
    <w:p w14:paraId="307E2B25" w14:textId="77777777" w:rsidR="007B6109" w:rsidRPr="0085166F" w:rsidRDefault="007B6109" w:rsidP="0036210E">
      <w:pPr>
        <w:pStyle w:val="Default"/>
        <w:jc w:val="both"/>
      </w:pPr>
      <w:r w:rsidRPr="0085166F">
        <w:rPr>
          <w:i/>
          <w:iCs/>
        </w:rPr>
        <w:t xml:space="preserve">b) </w:t>
      </w:r>
      <w:r w:rsidRPr="0085166F">
        <w:t xml:space="preserve">a tagok szavazatának többségével egyedül rendelkezik, vagy más tagok a befolyással rendelkezővel kötött megállapodás alapján a befolyással rendelkezővel azonos tartalommal szavaznak, vagy a befolyással rendelkezőn keresztül gyakorolják szavazati jogukat, feltéve hogy együtt a szavazatok több mint felével rendelkeznek, </w:t>
      </w:r>
    </w:p>
    <w:p w14:paraId="734A03FA" w14:textId="77777777" w:rsidR="007B6109" w:rsidRPr="0085166F" w:rsidRDefault="007B6109" w:rsidP="0036210E">
      <w:pPr>
        <w:pStyle w:val="Default"/>
        <w:jc w:val="both"/>
      </w:pPr>
      <w:r w:rsidRPr="0085166F">
        <w:rPr>
          <w:i/>
          <w:iCs/>
        </w:rPr>
        <w:t xml:space="preserve">c) </w:t>
      </w:r>
      <w:r w:rsidRPr="0085166F">
        <w:t xml:space="preserve">jogosult arra, hogy a vezető tisztségviselők </w:t>
      </w:r>
      <w:r>
        <w:t xml:space="preserve">– </w:t>
      </w:r>
      <w:r w:rsidRPr="0085166F">
        <w:t>döntéshozók, ügyvezetők</w:t>
      </w:r>
      <w:r>
        <w:t xml:space="preserve"> –</w:t>
      </w:r>
      <w:r w:rsidRPr="0085166F">
        <w:t xml:space="preserve"> vagy a felügyelőbizottság </w:t>
      </w:r>
      <w:r>
        <w:t xml:space="preserve">– </w:t>
      </w:r>
      <w:r w:rsidRPr="0085166F">
        <w:t>felügyeleti, ellenőrző szerv, testület</w:t>
      </w:r>
      <w:r>
        <w:t xml:space="preserve"> –</w:t>
      </w:r>
      <w:r w:rsidRPr="0085166F">
        <w:t xml:space="preserve"> tagjainak többségét megválassza</w:t>
      </w:r>
      <w:r>
        <w:t>,</w:t>
      </w:r>
      <w:r w:rsidRPr="0085166F">
        <w:t xml:space="preserve"> kijelölje vagy visszahívja</w:t>
      </w:r>
      <w:r>
        <w:t>,</w:t>
      </w:r>
      <w:r w:rsidRPr="0085166F">
        <w:t xml:space="preserve"> </w:t>
      </w:r>
    </w:p>
    <w:p w14:paraId="79879058" w14:textId="77777777" w:rsidR="007B6109" w:rsidRPr="0085166F" w:rsidRDefault="00D93DF6" w:rsidP="0036210E">
      <w:pPr>
        <w:pStyle w:val="Default"/>
        <w:jc w:val="both"/>
      </w:pPr>
      <w:r>
        <w:t>37</w:t>
      </w:r>
      <w:r w:rsidR="007B6109" w:rsidRPr="0085166F">
        <w:t xml:space="preserve">. </w:t>
      </w:r>
      <w:r w:rsidR="007B6109" w:rsidRPr="0085166F">
        <w:rPr>
          <w:i/>
          <w:iCs/>
        </w:rPr>
        <w:t xml:space="preserve">minősített adat: </w:t>
      </w:r>
      <w:r w:rsidR="007B6109" w:rsidRPr="0085166F">
        <w:t xml:space="preserve">a </w:t>
      </w:r>
      <w:r w:rsidR="007B6109">
        <w:t>minősített adat védelméről szóló 2009. CLV. törvény</w:t>
      </w:r>
      <w:r w:rsidR="007B6109" w:rsidRPr="0085166F">
        <w:t xml:space="preserve"> </w:t>
      </w:r>
      <w:r w:rsidR="007B6109">
        <w:t xml:space="preserve">(a továbbiakban: Matv.) </w:t>
      </w:r>
      <w:r w:rsidR="007B6109" w:rsidRPr="0085166F">
        <w:t>3. § 1. pontjában meghatározott adatfajták</w:t>
      </w:r>
      <w:r w:rsidR="007B6109">
        <w:t xml:space="preserve"> bármelyike,</w:t>
      </w:r>
    </w:p>
    <w:p w14:paraId="60B969FE" w14:textId="77777777" w:rsidR="007B6109" w:rsidRPr="006F4876" w:rsidRDefault="00D93DF6" w:rsidP="0036210E">
      <w:pPr>
        <w:pStyle w:val="Default"/>
        <w:jc w:val="both"/>
      </w:pPr>
      <w:r>
        <w:rPr>
          <w:iCs/>
        </w:rPr>
        <w:t>38</w:t>
      </w:r>
      <w:r w:rsidR="007B6109" w:rsidRPr="006F4876">
        <w:rPr>
          <w:iCs/>
        </w:rPr>
        <w:t>.</w:t>
      </w:r>
      <w:r w:rsidR="007B6109" w:rsidRPr="006F4876">
        <w:rPr>
          <w:i/>
          <w:iCs/>
        </w:rPr>
        <w:t xml:space="preserve"> NATO beszállítói névjegyzék:</w:t>
      </w:r>
      <w:r w:rsidR="007B6109" w:rsidRPr="006F4876">
        <w:t xml:space="preserve"> az Észak-atlanti Szerződés Szervezete Biztonsági Beruházási Programja keretében kiírásra kerülő pályázatokon való részvételi jogosultság feltételeiről, a jogosultság megszerzésével kapcsolatos eljárás szabályairól és az eljáró szervezetről szóló </w:t>
      </w:r>
      <w:r w:rsidR="007B6109" w:rsidRPr="007555A4">
        <w:t xml:space="preserve">kormányrendeletben meghatározott, </w:t>
      </w:r>
      <w:r w:rsidR="007B6109">
        <w:t xml:space="preserve">a </w:t>
      </w:r>
      <w:r w:rsidR="007B6109" w:rsidRPr="007555A4">
        <w:t>honvédelemért felelős miniszter által a „NATO Beszállításra Alkalmas” határozattal, a NATO minősített adatok kezelésére jogosító telephely biztonsági tanúsítvánnyal, valamint az azok alapján kiállított megfelelőségi tanúsítvánnyal (Declaration of Eligibility) rendelkező gazdálkodó szervezetekről vezetett</w:t>
      </w:r>
      <w:r w:rsidR="007B6109">
        <w:rPr>
          <w:sz w:val="20"/>
          <w:szCs w:val="20"/>
        </w:rPr>
        <w:t xml:space="preserve"> </w:t>
      </w:r>
      <w:r w:rsidR="007B6109" w:rsidRPr="006F4876">
        <w:t xml:space="preserve"> nyilvántartás</w:t>
      </w:r>
      <w:r w:rsidR="007B6109">
        <w:t>,</w:t>
      </w:r>
      <w:r w:rsidR="007B6109" w:rsidRPr="006F4876">
        <w:t xml:space="preserve"> </w:t>
      </w:r>
    </w:p>
    <w:p w14:paraId="44241003" w14:textId="77777777" w:rsidR="007B6109" w:rsidRPr="006F4876" w:rsidRDefault="00D93DF6" w:rsidP="0036210E">
      <w:pPr>
        <w:pStyle w:val="Default"/>
        <w:jc w:val="both"/>
      </w:pPr>
      <w:r>
        <w:t>39</w:t>
      </w:r>
      <w:r w:rsidR="007B6109" w:rsidRPr="006F4876">
        <w:t xml:space="preserve">. </w:t>
      </w:r>
      <w:r w:rsidR="007B6109" w:rsidRPr="006F4876">
        <w:rPr>
          <w:i/>
          <w:iCs/>
        </w:rPr>
        <w:t xml:space="preserve">nemzetbiztonsági ellenőrzés: </w:t>
      </w:r>
      <w:r w:rsidR="007B6109" w:rsidRPr="006F4876">
        <w:t>az Nbtv. 68. §</w:t>
      </w:r>
      <w:r w:rsidR="007B6109">
        <w:t xml:space="preserve"> (1) bekezdésében</w:t>
      </w:r>
      <w:r w:rsidR="007B6109" w:rsidRPr="006F4876">
        <w:t xml:space="preserve"> meghatározott ellenőrzés</w:t>
      </w:r>
      <w:r w:rsidR="007B6109">
        <w:t>,</w:t>
      </w:r>
    </w:p>
    <w:p w14:paraId="36871BA8" w14:textId="77777777" w:rsidR="007B6109" w:rsidRPr="006F4876" w:rsidRDefault="00D93DF6" w:rsidP="0036210E">
      <w:pPr>
        <w:pStyle w:val="Default"/>
        <w:jc w:val="both"/>
      </w:pPr>
      <w:r>
        <w:t>40</w:t>
      </w:r>
      <w:r w:rsidR="007B6109" w:rsidRPr="006F4876">
        <w:t xml:space="preserve">. </w:t>
      </w:r>
      <w:r w:rsidR="007B6109" w:rsidRPr="006F4876">
        <w:rPr>
          <w:i/>
          <w:iCs/>
        </w:rPr>
        <w:t xml:space="preserve">nemzetbiztonsági érdek: </w:t>
      </w:r>
      <w:r w:rsidR="007B6109" w:rsidRPr="006F4876">
        <w:t xml:space="preserve">az Nbtv. 74. §-ának </w:t>
      </w:r>
      <w:r w:rsidR="007B6109" w:rsidRPr="006F4876">
        <w:rPr>
          <w:i/>
          <w:iCs/>
        </w:rPr>
        <w:t xml:space="preserve">a) </w:t>
      </w:r>
      <w:r w:rsidR="007B6109" w:rsidRPr="006F4876">
        <w:t>pontjában meghatározott</w:t>
      </w:r>
      <w:r w:rsidR="007B6109">
        <w:t xml:space="preserve"> érdek,</w:t>
      </w:r>
    </w:p>
    <w:p w14:paraId="783CCA54" w14:textId="77777777" w:rsidR="007B6109" w:rsidRPr="006F4876" w:rsidRDefault="00D93DF6" w:rsidP="0036210E">
      <w:pPr>
        <w:pStyle w:val="Default"/>
        <w:jc w:val="both"/>
      </w:pPr>
      <w:r>
        <w:lastRenderedPageBreak/>
        <w:t>41</w:t>
      </w:r>
      <w:r w:rsidR="007B6109" w:rsidRPr="006F4876">
        <w:t xml:space="preserve">. </w:t>
      </w:r>
      <w:r w:rsidR="007B6109" w:rsidRPr="006F4876">
        <w:rPr>
          <w:i/>
          <w:iCs/>
        </w:rPr>
        <w:t xml:space="preserve">nemzetbiztonsági kockázat: </w:t>
      </w:r>
      <w:r w:rsidR="007B6109" w:rsidRPr="006F4876">
        <w:t xml:space="preserve">az Nbtv. </w:t>
      </w:r>
      <w:r w:rsidR="007B6109">
        <w:t>68. § (2) bekezdés szerinti körülmény</w:t>
      </w:r>
      <w:r w:rsidR="007B6109" w:rsidRPr="006F4876">
        <w:t xml:space="preserve">, </w:t>
      </w:r>
    </w:p>
    <w:p w14:paraId="4F2AF199" w14:textId="77777777" w:rsidR="007B6109" w:rsidRPr="006F4876" w:rsidRDefault="00D93DF6" w:rsidP="0036210E">
      <w:pPr>
        <w:pStyle w:val="Default"/>
        <w:jc w:val="both"/>
      </w:pPr>
      <w:r>
        <w:t>42</w:t>
      </w:r>
      <w:r w:rsidR="007B6109" w:rsidRPr="006F4876">
        <w:t xml:space="preserve">. </w:t>
      </w:r>
      <w:r w:rsidR="007B6109" w:rsidRPr="006F4876">
        <w:rPr>
          <w:i/>
          <w:iCs/>
        </w:rPr>
        <w:t xml:space="preserve">nemzetbiztonsági szolgálat: </w:t>
      </w:r>
      <w:r w:rsidR="007B6109" w:rsidRPr="006F4876">
        <w:t xml:space="preserve">az Nbtv. 1. §-ában </w:t>
      </w:r>
      <w:r w:rsidR="007B6109">
        <w:t xml:space="preserve">ekként </w:t>
      </w:r>
      <w:r w:rsidR="007B6109" w:rsidRPr="006F4876">
        <w:t>meghatározott szerv</w:t>
      </w:r>
      <w:r w:rsidR="007B6109">
        <w:t>,</w:t>
      </w:r>
    </w:p>
    <w:p w14:paraId="3D8368CD" w14:textId="77777777" w:rsidR="007B6109" w:rsidRPr="006F4876" w:rsidRDefault="00D93DF6" w:rsidP="0036210E">
      <w:pPr>
        <w:pStyle w:val="Default"/>
        <w:jc w:val="both"/>
      </w:pPr>
      <w:r>
        <w:t>43</w:t>
      </w:r>
      <w:r w:rsidR="007B6109" w:rsidRPr="006F4876">
        <w:t xml:space="preserve">. </w:t>
      </w:r>
      <w:r w:rsidR="007B6109" w:rsidRPr="006F4876">
        <w:rPr>
          <w:i/>
          <w:iCs/>
        </w:rPr>
        <w:t xml:space="preserve">pénzügyi intézmény: </w:t>
      </w:r>
      <w:r w:rsidR="007B6109" w:rsidRPr="006F4876">
        <w:t xml:space="preserve">a hitelintézetekről és a pénzügyi vállalkozásokról szóló törvényben meghatározott </w:t>
      </w:r>
      <w:r w:rsidR="007B6109">
        <w:t>ekként meghatározott szervezet,</w:t>
      </w:r>
      <w:r w:rsidR="007B6109" w:rsidRPr="006F4876">
        <w:t xml:space="preserve"> </w:t>
      </w:r>
    </w:p>
    <w:p w14:paraId="755861BA" w14:textId="77777777" w:rsidR="007B6109" w:rsidRPr="006F4876" w:rsidRDefault="00D93DF6" w:rsidP="0036210E">
      <w:pPr>
        <w:pStyle w:val="Default"/>
        <w:jc w:val="both"/>
      </w:pPr>
      <w:r>
        <w:t>44</w:t>
      </w:r>
      <w:r w:rsidR="007B6109" w:rsidRPr="006F4876">
        <w:t xml:space="preserve">. </w:t>
      </w:r>
      <w:r w:rsidR="007B6109" w:rsidRPr="006F4876">
        <w:rPr>
          <w:i/>
          <w:iCs/>
        </w:rPr>
        <w:t xml:space="preserve">postai küldemény: </w:t>
      </w:r>
      <w:r w:rsidR="007B6109" w:rsidRPr="006F4876">
        <w:t>megcímzett küldemény végleges, szállítandó formájában, tömegétől függetlenül</w:t>
      </w:r>
      <w:r w:rsidR="007B6109">
        <w:t>,</w:t>
      </w:r>
      <w:r w:rsidR="007B6109" w:rsidRPr="006F4876">
        <w:t xml:space="preserve"> </w:t>
      </w:r>
      <w:r w:rsidR="007B6109">
        <w:t xml:space="preserve">továbbá </w:t>
      </w:r>
      <w:r w:rsidR="007B6109" w:rsidRPr="006F4876">
        <w:t>a levélküldeményeken kívül különösen könyvek, katalógusok, hírlapok folyóiratok és a kereskedelmi értékkel rendelkező vagy nem rendelkező árucikket tartalmazó postai csomagok, tömegüktől függetlenül</w:t>
      </w:r>
      <w:r w:rsidR="007B6109">
        <w:t>,</w:t>
      </w:r>
      <w:r w:rsidR="007B6109" w:rsidRPr="006F4876">
        <w:t xml:space="preserve"> </w:t>
      </w:r>
    </w:p>
    <w:p w14:paraId="5AAA13EE" w14:textId="77777777" w:rsidR="007B6109" w:rsidRPr="0085166F" w:rsidRDefault="00D93DF6" w:rsidP="0036210E">
      <w:pPr>
        <w:pStyle w:val="Default"/>
        <w:jc w:val="both"/>
        <w:rPr>
          <w:color w:val="auto"/>
        </w:rPr>
      </w:pPr>
      <w:r>
        <w:rPr>
          <w:color w:val="auto"/>
        </w:rPr>
        <w:t>45</w:t>
      </w:r>
      <w:r w:rsidR="007B6109" w:rsidRPr="006F4876">
        <w:rPr>
          <w:color w:val="auto"/>
        </w:rPr>
        <w:t xml:space="preserve">. </w:t>
      </w:r>
      <w:r w:rsidR="007B6109" w:rsidRPr="006F4876">
        <w:rPr>
          <w:i/>
          <w:iCs/>
          <w:color w:val="auto"/>
        </w:rPr>
        <w:t xml:space="preserve">részvételre jelentkező: </w:t>
      </w:r>
      <w:r w:rsidR="007B6109" w:rsidRPr="006F4876">
        <w:rPr>
          <w:color w:val="auto"/>
        </w:rPr>
        <w:t>az a gazdasági szereplő, aki (amely) több szakaszból álló</w:t>
      </w:r>
      <w:r w:rsidR="007B6109" w:rsidRPr="0085166F">
        <w:rPr>
          <w:color w:val="auto"/>
        </w:rPr>
        <w:t xml:space="preserve"> beszerzési eljárás első, részvételi szakaszában részvételi jelentkezést nyújt be</w:t>
      </w:r>
      <w:r w:rsidR="007B6109">
        <w:rPr>
          <w:color w:val="auto"/>
        </w:rPr>
        <w:t>,</w:t>
      </w:r>
      <w:r w:rsidR="007B6109" w:rsidRPr="0085166F">
        <w:rPr>
          <w:color w:val="auto"/>
        </w:rPr>
        <w:t xml:space="preserve"> </w:t>
      </w:r>
    </w:p>
    <w:p w14:paraId="49CB78F0" w14:textId="77777777" w:rsidR="007B6109" w:rsidRDefault="00D93DF6" w:rsidP="0036210E">
      <w:pPr>
        <w:pStyle w:val="Default"/>
        <w:jc w:val="both"/>
      </w:pPr>
      <w:r>
        <w:t>46</w:t>
      </w:r>
      <w:r w:rsidR="007B6109" w:rsidRPr="0085166F">
        <w:t xml:space="preserve">. </w:t>
      </w:r>
      <w:r w:rsidR="007B6109" w:rsidRPr="0085166F">
        <w:rPr>
          <w:i/>
          <w:iCs/>
        </w:rPr>
        <w:t xml:space="preserve">szabvány: </w:t>
      </w:r>
      <w:r w:rsidR="007B6109" w:rsidRPr="0085166F">
        <w:t>valamely elismert szabványügyi szervezet által elfogadott, rendszeres vagy folyamatos alkalmazás céljából kialakított műszaki leírás, amelynek betartása nem kötelező érvényű, és amely az európai, nemzeti vagy nemzetközi szabvány valamelyikének a nemzeti szabványosításról szóló 1995. évi XXVIII. törvény 4. §-ában meghatározott műszaki technikai dokumentum</w:t>
      </w:r>
      <w:r w:rsidR="007B6109">
        <w:t>nak minősül,</w:t>
      </w:r>
    </w:p>
    <w:p w14:paraId="1DEB631C" w14:textId="77777777" w:rsidR="007B6109" w:rsidRPr="0085166F" w:rsidRDefault="00D93DF6" w:rsidP="0036210E">
      <w:pPr>
        <w:pStyle w:val="Default"/>
        <w:jc w:val="both"/>
      </w:pPr>
      <w:r>
        <w:t>47.</w:t>
      </w:r>
      <w:r w:rsidR="007B6109">
        <w:t xml:space="preserve"> </w:t>
      </w:r>
      <w:r w:rsidR="007B6109" w:rsidRPr="00864E82">
        <w:rPr>
          <w:i/>
        </w:rPr>
        <w:t>szakmai ajánlat:</w:t>
      </w:r>
      <w:r w:rsidR="007B6109">
        <w:t xml:space="preserve"> a  beszerzés tárgyára, valamint a  műszaki leírásban és a  szerződéses feltételekben foglalt ajánlatkérői előírásokra tett ajánlat,</w:t>
      </w:r>
    </w:p>
    <w:p w14:paraId="6A45ED6E" w14:textId="77777777" w:rsidR="007B6109" w:rsidRPr="0085166F" w:rsidRDefault="00D93DF6" w:rsidP="0036210E">
      <w:pPr>
        <w:pStyle w:val="Default"/>
        <w:jc w:val="both"/>
      </w:pPr>
      <w:r>
        <w:t>48</w:t>
      </w:r>
      <w:r w:rsidR="007B6109" w:rsidRPr="0085166F">
        <w:t xml:space="preserve">. </w:t>
      </w:r>
      <w:r w:rsidR="007B6109" w:rsidRPr="0085166F">
        <w:rPr>
          <w:i/>
          <w:iCs/>
        </w:rPr>
        <w:t xml:space="preserve">személyellenőrzés: </w:t>
      </w:r>
      <w:r w:rsidR="007B6109" w:rsidRPr="0085166F">
        <w:t>a hatáskörrel rendelkező nemzetbiztonsági szolgálat által az előzetes minősítési adatlapon megjelölt személyeknek a külön jogszabály felhatalmazása alapján rendelkezésre álló adatkezelési rendszerekben történő ellenőrzése abból a célból, hogy az adott személy bevonása az e törvény szerinti beszerzési eljárásokba jelent-e nemzetbiztonsági kockázatot</w:t>
      </w:r>
      <w:r w:rsidR="007B6109">
        <w:t>,</w:t>
      </w:r>
    </w:p>
    <w:p w14:paraId="17B28103" w14:textId="77777777" w:rsidR="007B6109" w:rsidRPr="0085166F" w:rsidRDefault="00D93DF6" w:rsidP="0036210E">
      <w:pPr>
        <w:pStyle w:val="Default"/>
        <w:jc w:val="both"/>
      </w:pPr>
      <w:r>
        <w:t>49</w:t>
      </w:r>
      <w:r w:rsidR="007B6109" w:rsidRPr="0085166F">
        <w:t xml:space="preserve">. </w:t>
      </w:r>
      <w:r w:rsidR="007B6109" w:rsidRPr="0085166F">
        <w:rPr>
          <w:i/>
          <w:iCs/>
        </w:rPr>
        <w:t>szolgáltatás</w:t>
      </w:r>
      <w:r w:rsidR="007B6109">
        <w:rPr>
          <w:i/>
          <w:iCs/>
        </w:rPr>
        <w:t>-megrendelés</w:t>
      </w:r>
      <w:r w:rsidR="007B6109" w:rsidRPr="0085166F">
        <w:t xml:space="preserve">: </w:t>
      </w:r>
      <w:r w:rsidR="007B6109">
        <w:t>árubeszerzésnek és építési beruházásnak nem minősülő olyan beszerzés, amelynek tárgya különösen valamely tevékenység megrendelése az ajánlatkérő részéről,</w:t>
      </w:r>
    </w:p>
    <w:p w14:paraId="360C00B8" w14:textId="77777777" w:rsidR="007B6109" w:rsidRPr="006944E1" w:rsidRDefault="00D93DF6" w:rsidP="0036210E">
      <w:pPr>
        <w:pStyle w:val="Default"/>
        <w:jc w:val="both"/>
        <w:rPr>
          <w:color w:val="auto"/>
        </w:rPr>
      </w:pPr>
      <w:r>
        <w:rPr>
          <w:color w:val="auto"/>
        </w:rPr>
        <w:t>50</w:t>
      </w:r>
      <w:r w:rsidR="007B6109" w:rsidRPr="0085166F">
        <w:rPr>
          <w:color w:val="auto"/>
        </w:rPr>
        <w:t>.</w:t>
      </w:r>
      <w:r w:rsidR="007B6109">
        <w:rPr>
          <w:color w:val="auto"/>
        </w:rPr>
        <w:t xml:space="preserve"> </w:t>
      </w:r>
      <w:r w:rsidR="007B6109" w:rsidRPr="0085166F">
        <w:rPr>
          <w:i/>
          <w:color w:val="auto"/>
        </w:rPr>
        <w:t>válság</w:t>
      </w:r>
      <w:r w:rsidR="007B6109">
        <w:rPr>
          <w:i/>
          <w:color w:val="auto"/>
        </w:rPr>
        <w:t>helyzet</w:t>
      </w:r>
      <w:r w:rsidR="007B6109" w:rsidRPr="0085166F">
        <w:rPr>
          <w:i/>
          <w:color w:val="auto"/>
        </w:rPr>
        <w:t>:</w:t>
      </w:r>
      <w:r w:rsidR="007B6109" w:rsidRPr="0085166F">
        <w:rPr>
          <w:color w:val="auto"/>
        </w:rPr>
        <w:t xml:space="preserve"> </w:t>
      </w:r>
      <w:r w:rsidR="007B6109">
        <w:rPr>
          <w:color w:val="auto"/>
        </w:rPr>
        <w:t>az Alaptörvény szerinti különleges jogrend esetei, az egészségügyről szóló 1997. évi CLIV. törvény 228. § (2) bekezdése szerinti egészségügyi válsághelyzet, a menedékjogról szóló 2007. évi LXXX. törvény 80/A. §-a szerinti, tömeges bevándorlás okozta válsághelyzet, a katasztrófavédelemről és hozzá kapcsolódó egyes törvények módosításáról szóló 2011. évi CXXVIII. törvény 3. § 5. pontja szerinti katasztrófa és 9. pontja szerinti katasztrófaveszély, továbbá a más állam területén</w:t>
      </w:r>
      <w:r w:rsidR="007B6109" w:rsidRPr="0085166F">
        <w:rPr>
          <w:color w:val="auto"/>
        </w:rPr>
        <w:t xml:space="preserve"> </w:t>
      </w:r>
      <w:r w:rsidR="007B6109">
        <w:rPr>
          <w:color w:val="auto"/>
        </w:rPr>
        <w:t>bekövetkező, ezen</w:t>
      </w:r>
      <w:r w:rsidR="007B6109" w:rsidRPr="0085166F">
        <w:rPr>
          <w:color w:val="auto"/>
        </w:rPr>
        <w:t xml:space="preserve"> helyzet</w:t>
      </w:r>
      <w:r w:rsidR="007B6109">
        <w:rPr>
          <w:color w:val="auto"/>
        </w:rPr>
        <w:t>eknek megfeleltethető állapot</w:t>
      </w:r>
      <w:r w:rsidR="007B6109" w:rsidRPr="0085166F">
        <w:rPr>
          <w:color w:val="auto"/>
        </w:rPr>
        <w:t xml:space="preserve">, </w:t>
      </w:r>
    </w:p>
    <w:p w14:paraId="05846844" w14:textId="77777777" w:rsidR="009F5D78" w:rsidRPr="0059767F" w:rsidRDefault="00D93DF6" w:rsidP="001832E0">
      <w:pPr>
        <w:pStyle w:val="Default"/>
        <w:jc w:val="both"/>
      </w:pPr>
      <w:r>
        <w:rPr>
          <w:color w:val="auto"/>
        </w:rPr>
        <w:t>51</w:t>
      </w:r>
      <w:r w:rsidR="007B6109">
        <w:rPr>
          <w:color w:val="auto"/>
        </w:rPr>
        <w:t>.</w:t>
      </w:r>
      <w:r w:rsidR="007B6109" w:rsidRPr="0085166F">
        <w:rPr>
          <w:color w:val="auto"/>
        </w:rPr>
        <w:t xml:space="preserve"> </w:t>
      </w:r>
      <w:r w:rsidR="007B6109" w:rsidRPr="0085166F">
        <w:rPr>
          <w:i/>
          <w:iCs/>
          <w:color w:val="auto"/>
        </w:rPr>
        <w:t xml:space="preserve">védett </w:t>
      </w:r>
      <w:r w:rsidR="00CF42D2">
        <w:rPr>
          <w:i/>
          <w:iCs/>
          <w:color w:val="auto"/>
        </w:rPr>
        <w:t>foglalkoztató</w:t>
      </w:r>
      <w:r w:rsidR="007B6109" w:rsidRPr="0085166F">
        <w:rPr>
          <w:i/>
          <w:iCs/>
          <w:color w:val="auto"/>
        </w:rPr>
        <w:t xml:space="preserve">: </w:t>
      </w:r>
      <w:r w:rsidR="007B6109" w:rsidRPr="0059767F">
        <w:t xml:space="preserve">az akkreditált munkáltató általi foglalkoztatás, ha a munkáltató biztosít tranzit- vagy tartós foglalkoztatást, és a munkavállalóinak legalább a 30%-a a megváltozott munkaképességű személyek ellátásairól és egyes törvények módosításáról szóló 2011. évi CXCI. törvény 22. §-a szerinti megváltozott munkaképességű személynek minősül, valamint az olyan munkáltató, amely működésének fő célja </w:t>
      </w:r>
      <w:r w:rsidR="00F72699">
        <w:t xml:space="preserve">a foglalkoztatás elősegítéséről és a munkanélküliek ellátásáról szóló törvény szerinti </w:t>
      </w:r>
      <w:r w:rsidR="007B6109" w:rsidRPr="0059767F">
        <w:t>hátrányos helyzetű munkavállalók foglalkoztatása.</w:t>
      </w:r>
    </w:p>
    <w:p w14:paraId="43A0AEE0" w14:textId="77777777" w:rsidR="007B6109" w:rsidRPr="0085166F" w:rsidRDefault="007B6109" w:rsidP="0036210E">
      <w:pPr>
        <w:pStyle w:val="Default"/>
        <w:jc w:val="both"/>
      </w:pPr>
    </w:p>
    <w:p w14:paraId="0661ADBB" w14:textId="77777777" w:rsidR="007B6109" w:rsidRPr="00D86BFC" w:rsidRDefault="007B6109" w:rsidP="00EC674C">
      <w:pPr>
        <w:spacing w:after="0"/>
        <w:jc w:val="center"/>
        <w:rPr>
          <w:rFonts w:ascii="Times New Roman" w:hAnsi="Times New Roman"/>
          <w:i/>
          <w:noProof/>
          <w:sz w:val="24"/>
          <w:szCs w:val="24"/>
          <w:lang w:eastAsia="hu-HU"/>
        </w:rPr>
      </w:pPr>
      <w:r w:rsidRPr="005D2E41">
        <w:rPr>
          <w:rFonts w:ascii="Times New Roman" w:hAnsi="Times New Roman"/>
          <w:i/>
          <w:noProof/>
          <w:sz w:val="24"/>
          <w:szCs w:val="24"/>
          <w:lang w:eastAsia="hu-HU"/>
        </w:rPr>
        <w:t>II. FEJEZET</w:t>
      </w:r>
    </w:p>
    <w:p w14:paraId="6C52970D" w14:textId="77777777" w:rsidR="007B6109" w:rsidRDefault="007B6109" w:rsidP="00EC674C">
      <w:pPr>
        <w:pStyle w:val="Listaszerbekezds1"/>
        <w:keepLines/>
        <w:autoSpaceDE w:val="0"/>
        <w:autoSpaceDN w:val="0"/>
        <w:adjustRightInd w:val="0"/>
        <w:spacing w:after="0" w:line="240" w:lineRule="auto"/>
        <w:ind w:left="0"/>
        <w:jc w:val="center"/>
        <w:rPr>
          <w:rFonts w:ascii="Times New Roman" w:hAnsi="Times New Roman"/>
          <w:i/>
          <w:noProof/>
          <w:sz w:val="24"/>
          <w:szCs w:val="24"/>
          <w:lang w:eastAsia="hu-HU"/>
        </w:rPr>
      </w:pPr>
      <w:r w:rsidRPr="005D2E41">
        <w:rPr>
          <w:rFonts w:ascii="Times New Roman" w:hAnsi="Times New Roman"/>
          <w:i/>
          <w:noProof/>
          <w:sz w:val="24"/>
          <w:szCs w:val="24"/>
          <w:lang w:eastAsia="hu-HU"/>
        </w:rPr>
        <w:t>HATÁLY</w:t>
      </w:r>
    </w:p>
    <w:p w14:paraId="3779CFCD" w14:textId="77777777" w:rsidR="007B6109" w:rsidRDefault="007B6109" w:rsidP="00D86BFC">
      <w:pPr>
        <w:pStyle w:val="Listaszerbekezds1"/>
        <w:keepLines/>
        <w:autoSpaceDE w:val="0"/>
        <w:autoSpaceDN w:val="0"/>
        <w:adjustRightInd w:val="0"/>
        <w:spacing w:after="0" w:line="240" w:lineRule="auto"/>
        <w:ind w:left="0"/>
        <w:jc w:val="both"/>
        <w:rPr>
          <w:rFonts w:ascii="Times New Roman" w:hAnsi="Times New Roman"/>
          <w:i/>
          <w:noProof/>
          <w:sz w:val="24"/>
          <w:szCs w:val="24"/>
          <w:lang w:eastAsia="hu-HU"/>
        </w:rPr>
      </w:pPr>
    </w:p>
    <w:p w14:paraId="5725AB89" w14:textId="77777777" w:rsidR="007B6109" w:rsidRPr="0085166F" w:rsidRDefault="007B6109" w:rsidP="00806897">
      <w:pPr>
        <w:jc w:val="center"/>
        <w:rPr>
          <w:rFonts w:ascii="Times New Roman" w:hAnsi="Times New Roman"/>
          <w:b/>
          <w:sz w:val="24"/>
          <w:szCs w:val="24"/>
        </w:rPr>
      </w:pPr>
      <w:r>
        <w:rPr>
          <w:rFonts w:ascii="Times New Roman" w:hAnsi="Times New Roman"/>
          <w:b/>
          <w:bCs/>
          <w:sz w:val="24"/>
          <w:szCs w:val="24"/>
        </w:rPr>
        <w:t xml:space="preserve">3. </w:t>
      </w:r>
      <w:r w:rsidRPr="0085166F">
        <w:rPr>
          <w:rFonts w:ascii="Times New Roman" w:hAnsi="Times New Roman"/>
          <w:b/>
          <w:bCs/>
          <w:sz w:val="24"/>
          <w:szCs w:val="24"/>
        </w:rPr>
        <w:t>A törvény tárgyi hatálya</w:t>
      </w:r>
    </w:p>
    <w:p w14:paraId="5B328C39" w14:textId="77777777" w:rsidR="007B6109" w:rsidRPr="0085166F" w:rsidRDefault="007B6109" w:rsidP="0020431D">
      <w:pPr>
        <w:autoSpaceDE w:val="0"/>
        <w:autoSpaceDN w:val="0"/>
        <w:adjustRightInd w:val="0"/>
        <w:spacing w:after="0" w:line="240" w:lineRule="auto"/>
        <w:jc w:val="both"/>
        <w:rPr>
          <w:rFonts w:ascii="Times New Roman" w:hAnsi="Times New Roman"/>
          <w:bCs/>
          <w:sz w:val="24"/>
          <w:szCs w:val="24"/>
        </w:rPr>
      </w:pPr>
      <w:r w:rsidRPr="00CC3FF7">
        <w:rPr>
          <w:rFonts w:ascii="Times New Roman" w:hAnsi="Times New Roman"/>
          <w:b/>
          <w:bCs/>
          <w:sz w:val="24"/>
          <w:szCs w:val="24"/>
        </w:rPr>
        <w:t xml:space="preserve">4. § </w:t>
      </w:r>
      <w:r w:rsidRPr="007627E6">
        <w:rPr>
          <w:rFonts w:ascii="Times New Roman" w:hAnsi="Times New Roman"/>
          <w:bCs/>
          <w:sz w:val="24"/>
          <w:szCs w:val="24"/>
        </w:rPr>
        <w:t>(1)</w:t>
      </w:r>
      <w:r w:rsidRPr="0085166F">
        <w:rPr>
          <w:rFonts w:ascii="Times New Roman" w:hAnsi="Times New Roman"/>
          <w:bCs/>
          <w:sz w:val="24"/>
          <w:szCs w:val="24"/>
        </w:rPr>
        <w:t xml:space="preserve"> </w:t>
      </w:r>
      <w:r>
        <w:rPr>
          <w:rFonts w:ascii="Times New Roman" w:hAnsi="Times New Roman"/>
          <w:bCs/>
          <w:sz w:val="24"/>
          <w:szCs w:val="24"/>
        </w:rPr>
        <w:t>E</w:t>
      </w:r>
      <w:r w:rsidRPr="0085166F">
        <w:rPr>
          <w:rFonts w:ascii="Times New Roman" w:hAnsi="Times New Roman"/>
          <w:bCs/>
          <w:sz w:val="24"/>
          <w:szCs w:val="24"/>
        </w:rPr>
        <w:t xml:space="preserve"> törvény hatálya </w:t>
      </w:r>
      <w:r>
        <w:rPr>
          <w:rFonts w:ascii="Times New Roman" w:hAnsi="Times New Roman"/>
          <w:bCs/>
          <w:sz w:val="24"/>
          <w:szCs w:val="24"/>
        </w:rPr>
        <w:t>kiterjed az ajánlatkérőknek</w:t>
      </w:r>
      <w:r w:rsidRPr="0085166F">
        <w:rPr>
          <w:rFonts w:ascii="Times New Roman" w:hAnsi="Times New Roman"/>
          <w:bCs/>
          <w:sz w:val="24"/>
          <w:szCs w:val="24"/>
        </w:rPr>
        <w:t xml:space="preserve"> </w:t>
      </w:r>
    </w:p>
    <w:p w14:paraId="3D3A3E4C" w14:textId="77777777" w:rsidR="007B6109" w:rsidRPr="0085166F" w:rsidRDefault="007B6109" w:rsidP="00806897">
      <w:pPr>
        <w:autoSpaceDE w:val="0"/>
        <w:autoSpaceDN w:val="0"/>
        <w:adjustRightInd w:val="0"/>
        <w:spacing w:after="0" w:line="240" w:lineRule="auto"/>
        <w:jc w:val="both"/>
        <w:rPr>
          <w:rFonts w:ascii="Times New Roman" w:hAnsi="Times New Roman"/>
          <w:bCs/>
          <w:sz w:val="24"/>
          <w:szCs w:val="24"/>
        </w:rPr>
      </w:pPr>
      <w:r w:rsidRPr="0038063B">
        <w:rPr>
          <w:rFonts w:ascii="Times New Roman" w:hAnsi="Times New Roman"/>
          <w:bCs/>
          <w:i/>
          <w:sz w:val="24"/>
          <w:szCs w:val="24"/>
        </w:rPr>
        <w:t>a)</w:t>
      </w:r>
      <w:r w:rsidRPr="0085166F">
        <w:rPr>
          <w:rFonts w:ascii="Times New Roman" w:hAnsi="Times New Roman"/>
          <w:bCs/>
          <w:sz w:val="24"/>
          <w:szCs w:val="24"/>
        </w:rPr>
        <w:t xml:space="preserve"> </w:t>
      </w:r>
      <w:r w:rsidR="00DF7ACD" w:rsidRPr="00DF7ACD">
        <w:rPr>
          <w:rFonts w:ascii="Times New Roman" w:hAnsi="Times New Roman"/>
          <w:bCs/>
          <w:sz w:val="24"/>
          <w:szCs w:val="24"/>
        </w:rPr>
        <w:t xml:space="preserve">az 1. mellékletben felsorolt haditechnikai eszközök beszerzésére, szolgáltatások megrendelésére, az 1. mellékletben felsorolt rendszerek és képességek kialakítására irányuló, a haditechnikai eszközökhöz közvetlenül kapcsolódó, valamint a katonai célú építési beruházásokra irányuló beszerzéseire (a továbbiakban: védelmi beszerzés), </w:t>
      </w:r>
      <w:r w:rsidR="00CB6300">
        <w:rPr>
          <w:rFonts w:ascii="Times New Roman" w:hAnsi="Times New Roman"/>
          <w:bCs/>
          <w:sz w:val="24"/>
          <w:szCs w:val="24"/>
        </w:rPr>
        <w:t xml:space="preserve">azzal, hogy az </w:t>
      </w:r>
      <w:r w:rsidR="002F4669">
        <w:rPr>
          <w:rFonts w:ascii="Times New Roman" w:hAnsi="Times New Roman"/>
          <w:bCs/>
          <w:sz w:val="24"/>
          <w:szCs w:val="24"/>
        </w:rPr>
        <w:t xml:space="preserve">e </w:t>
      </w:r>
      <w:r w:rsidR="002F4669">
        <w:rPr>
          <w:rFonts w:ascii="Times New Roman" w:hAnsi="Times New Roman"/>
          <w:bCs/>
          <w:sz w:val="24"/>
          <w:szCs w:val="24"/>
        </w:rPr>
        <w:lastRenderedPageBreak/>
        <w:t>törvény hatálya alá t</w:t>
      </w:r>
      <w:r w:rsidR="00DF7ACD">
        <w:rPr>
          <w:rFonts w:ascii="Times New Roman" w:hAnsi="Times New Roman"/>
          <w:bCs/>
          <w:sz w:val="24"/>
          <w:szCs w:val="24"/>
        </w:rPr>
        <w:t>artozó haditechnikai eszközöket</w:t>
      </w:r>
      <w:r w:rsidR="002F4669">
        <w:rPr>
          <w:rFonts w:ascii="Times New Roman" w:hAnsi="Times New Roman"/>
          <w:bCs/>
          <w:sz w:val="24"/>
          <w:szCs w:val="24"/>
        </w:rPr>
        <w:t xml:space="preserve"> </w:t>
      </w:r>
      <w:r w:rsidR="00DF7ACD">
        <w:rPr>
          <w:rFonts w:ascii="Times New Roman" w:hAnsi="Times New Roman"/>
          <w:bCs/>
          <w:sz w:val="24"/>
          <w:szCs w:val="24"/>
        </w:rPr>
        <w:t xml:space="preserve">és </w:t>
      </w:r>
      <w:r w:rsidR="002F4669">
        <w:rPr>
          <w:rFonts w:ascii="Times New Roman" w:hAnsi="Times New Roman"/>
          <w:bCs/>
          <w:sz w:val="24"/>
          <w:szCs w:val="24"/>
        </w:rPr>
        <w:t xml:space="preserve">szolgáltatásokat az </w:t>
      </w:r>
      <w:r w:rsidR="00CB6300">
        <w:rPr>
          <w:rFonts w:ascii="Times New Roman" w:hAnsi="Times New Roman"/>
          <w:bCs/>
          <w:sz w:val="24"/>
          <w:szCs w:val="24"/>
        </w:rPr>
        <w:t xml:space="preserve">1. melléklet </w:t>
      </w:r>
      <w:r w:rsidR="002F4669">
        <w:rPr>
          <w:rFonts w:ascii="Times New Roman" w:hAnsi="Times New Roman"/>
          <w:bCs/>
          <w:sz w:val="24"/>
          <w:szCs w:val="24"/>
        </w:rPr>
        <w:t>szerinti</w:t>
      </w:r>
      <w:r w:rsidR="00CB6300">
        <w:rPr>
          <w:rFonts w:ascii="Times New Roman" w:hAnsi="Times New Roman"/>
          <w:bCs/>
          <w:sz w:val="24"/>
          <w:szCs w:val="24"/>
        </w:rPr>
        <w:t xml:space="preserve"> kategóriák</w:t>
      </w:r>
      <w:r w:rsidR="002F4669">
        <w:rPr>
          <w:rFonts w:ascii="Times New Roman" w:hAnsi="Times New Roman"/>
          <w:bCs/>
          <w:sz w:val="24"/>
          <w:szCs w:val="24"/>
        </w:rPr>
        <w:t xml:space="preserve"> részletes paramétereinek meghatározásával a Kormány rendeletben állapítja meg,</w:t>
      </w:r>
      <w:r w:rsidR="00CB6300">
        <w:rPr>
          <w:rFonts w:ascii="Times New Roman" w:hAnsi="Times New Roman"/>
          <w:bCs/>
          <w:sz w:val="24"/>
          <w:szCs w:val="24"/>
        </w:rPr>
        <w:t xml:space="preserve"> </w:t>
      </w:r>
      <w:r>
        <w:rPr>
          <w:rFonts w:ascii="Times New Roman" w:hAnsi="Times New Roman"/>
          <w:bCs/>
          <w:sz w:val="24"/>
          <w:szCs w:val="24"/>
        </w:rPr>
        <w:t xml:space="preserve">valamint </w:t>
      </w:r>
    </w:p>
    <w:p w14:paraId="7E74D068" w14:textId="77777777" w:rsidR="007B6109" w:rsidRDefault="007B6109" w:rsidP="0020431D">
      <w:pPr>
        <w:autoSpaceDE w:val="0"/>
        <w:autoSpaceDN w:val="0"/>
        <w:adjustRightInd w:val="0"/>
        <w:spacing w:after="0" w:line="240" w:lineRule="auto"/>
        <w:jc w:val="both"/>
        <w:rPr>
          <w:rFonts w:ascii="Times New Roman" w:hAnsi="Times New Roman"/>
          <w:bCs/>
          <w:sz w:val="24"/>
          <w:szCs w:val="24"/>
        </w:rPr>
      </w:pPr>
      <w:r w:rsidRPr="0038063B">
        <w:rPr>
          <w:rFonts w:ascii="Times New Roman" w:hAnsi="Times New Roman"/>
          <w:bCs/>
          <w:i/>
          <w:sz w:val="24"/>
          <w:szCs w:val="24"/>
        </w:rPr>
        <w:t>b)</w:t>
      </w:r>
      <w:r w:rsidRPr="0085166F">
        <w:rPr>
          <w:rFonts w:ascii="Times New Roman" w:hAnsi="Times New Roman"/>
          <w:bCs/>
          <w:sz w:val="24"/>
          <w:szCs w:val="24"/>
        </w:rPr>
        <w:t xml:space="preserve"> </w:t>
      </w:r>
      <w:r>
        <w:rPr>
          <w:rFonts w:ascii="Times New Roman" w:hAnsi="Times New Roman"/>
          <w:bCs/>
          <w:sz w:val="24"/>
          <w:szCs w:val="24"/>
        </w:rPr>
        <w:t xml:space="preserve">az </w:t>
      </w:r>
      <w:r w:rsidRPr="002C5A9A">
        <w:rPr>
          <w:rFonts w:ascii="Times New Roman" w:hAnsi="Times New Roman"/>
          <w:bCs/>
          <w:i/>
          <w:sz w:val="24"/>
          <w:szCs w:val="24"/>
        </w:rPr>
        <w:t>a)</w:t>
      </w:r>
      <w:r>
        <w:rPr>
          <w:rFonts w:ascii="Times New Roman" w:hAnsi="Times New Roman"/>
          <w:bCs/>
          <w:sz w:val="24"/>
          <w:szCs w:val="24"/>
        </w:rPr>
        <w:t xml:space="preserve"> pont hatálya alá nem tartozó</w:t>
      </w:r>
      <w:r w:rsidR="00EE5085">
        <w:rPr>
          <w:rFonts w:ascii="Times New Roman" w:hAnsi="Times New Roman"/>
          <w:bCs/>
          <w:sz w:val="24"/>
          <w:szCs w:val="24"/>
        </w:rPr>
        <w:t>,</w:t>
      </w:r>
      <w:r>
        <w:rPr>
          <w:rFonts w:ascii="Times New Roman" w:hAnsi="Times New Roman"/>
          <w:bCs/>
          <w:sz w:val="24"/>
          <w:szCs w:val="24"/>
        </w:rPr>
        <w:t xml:space="preserve"> </w:t>
      </w:r>
      <w:r w:rsidR="00EE5085" w:rsidRPr="00EE5085">
        <w:rPr>
          <w:rFonts w:ascii="Times New Roman" w:hAnsi="Times New Roman"/>
          <w:bCs/>
          <w:sz w:val="24"/>
          <w:szCs w:val="24"/>
        </w:rPr>
        <w:t xml:space="preserve">Magyarország belső és külső biztonságát érintő, így különösen a rendvédelmi, a határvédelmi, az idegenrendészeti, a nemzetbiztonsági, a katasztrófavédelmi, az igazságszolgáltatási, a büntetés-végrehajtási, a válságkezelő feladatokkal, valamint a </w:t>
      </w:r>
      <w:r w:rsidR="00EE5085" w:rsidRPr="00B14C06">
        <w:rPr>
          <w:rFonts w:ascii="Times New Roman" w:hAnsi="Times New Roman"/>
          <w:bCs/>
          <w:sz w:val="24"/>
          <w:szCs w:val="24"/>
        </w:rPr>
        <w:t>kritikus infrastruktúrák</w:t>
      </w:r>
      <w:r w:rsidR="00EE5085">
        <w:rPr>
          <w:rFonts w:ascii="Times New Roman" w:hAnsi="Times New Roman"/>
          <w:bCs/>
          <w:sz w:val="24"/>
          <w:szCs w:val="24"/>
        </w:rPr>
        <w:t xml:space="preserve"> </w:t>
      </w:r>
      <w:r w:rsidR="00EE5085" w:rsidRPr="00EE5085">
        <w:rPr>
          <w:rFonts w:ascii="Times New Roman" w:hAnsi="Times New Roman"/>
          <w:bCs/>
          <w:sz w:val="24"/>
          <w:szCs w:val="24"/>
        </w:rPr>
        <w:t xml:space="preserve">védelmével közvetlenül összefüggő </w:t>
      </w:r>
      <w:r w:rsidR="00EE5085">
        <w:rPr>
          <w:rFonts w:ascii="Times New Roman" w:hAnsi="Times New Roman"/>
          <w:bCs/>
          <w:sz w:val="24"/>
          <w:szCs w:val="24"/>
        </w:rPr>
        <w:t>azon beszerzéseire</w:t>
      </w:r>
      <w:r>
        <w:rPr>
          <w:rFonts w:ascii="Times New Roman" w:hAnsi="Times New Roman"/>
          <w:bCs/>
          <w:sz w:val="24"/>
          <w:szCs w:val="24"/>
        </w:rPr>
        <w:t xml:space="preserve">, amelyek minősített adatot </w:t>
      </w:r>
      <w:r w:rsidRPr="00A07F10">
        <w:rPr>
          <w:rFonts w:ascii="Times New Roman" w:hAnsi="Times New Roman"/>
          <w:bCs/>
          <w:sz w:val="24"/>
          <w:szCs w:val="24"/>
        </w:rPr>
        <w:t>keletkeztetnek, tartalmaznak, vagy minősített adatkezelést tesznek szükségessé</w:t>
      </w:r>
      <w:r>
        <w:rPr>
          <w:rFonts w:ascii="Times New Roman" w:hAnsi="Times New Roman"/>
          <w:bCs/>
          <w:sz w:val="24"/>
          <w:szCs w:val="24"/>
        </w:rPr>
        <w:t xml:space="preserve"> (a továbbiakban: biztonsági beszerzés).</w:t>
      </w:r>
      <w:r w:rsidR="00EE5085" w:rsidRPr="00EE5085">
        <w:t xml:space="preserve"> </w:t>
      </w:r>
    </w:p>
    <w:p w14:paraId="626C2E13" w14:textId="77777777" w:rsidR="007B6109" w:rsidRPr="00D70018" w:rsidRDefault="007B6109" w:rsidP="00D70018">
      <w:pPr>
        <w:spacing w:after="0" w:line="240" w:lineRule="auto"/>
        <w:jc w:val="both"/>
        <w:rPr>
          <w:rFonts w:ascii="Times New Roman" w:hAnsi="Times New Roman"/>
          <w:bCs/>
          <w:sz w:val="24"/>
          <w:szCs w:val="24"/>
        </w:rPr>
      </w:pPr>
      <w:r w:rsidRPr="007627E6">
        <w:rPr>
          <w:rFonts w:ascii="Times New Roman" w:hAnsi="Times New Roman"/>
          <w:bCs/>
          <w:sz w:val="24"/>
          <w:szCs w:val="24"/>
        </w:rPr>
        <w:t>(2)</w:t>
      </w:r>
      <w:r>
        <w:rPr>
          <w:rFonts w:ascii="Times New Roman" w:hAnsi="Times New Roman"/>
          <w:bCs/>
          <w:sz w:val="24"/>
          <w:szCs w:val="24"/>
        </w:rPr>
        <w:t xml:space="preserve"> E törvény hatálya kiterjed a </w:t>
      </w:r>
      <w:r w:rsidRPr="00B277D8">
        <w:rPr>
          <w:rFonts w:ascii="Times New Roman" w:hAnsi="Times New Roman"/>
          <w:bCs/>
          <w:sz w:val="24"/>
          <w:szCs w:val="24"/>
        </w:rPr>
        <w:t>2. és 3. mellékletben</w:t>
      </w:r>
      <w:r w:rsidRPr="0006581F">
        <w:rPr>
          <w:rFonts w:ascii="Times New Roman" w:hAnsi="Times New Roman"/>
          <w:bCs/>
          <w:sz w:val="24"/>
          <w:szCs w:val="24"/>
        </w:rPr>
        <w:t xml:space="preserve"> felsorolt</w:t>
      </w:r>
      <w:r w:rsidRPr="00D70018">
        <w:rPr>
          <w:rFonts w:ascii="Times New Roman" w:hAnsi="Times New Roman"/>
          <w:bCs/>
          <w:sz w:val="24"/>
          <w:szCs w:val="24"/>
        </w:rPr>
        <w:t xml:space="preserve"> </w:t>
      </w:r>
      <w:r>
        <w:rPr>
          <w:rFonts w:ascii="Times New Roman" w:hAnsi="Times New Roman"/>
          <w:bCs/>
          <w:sz w:val="24"/>
          <w:szCs w:val="24"/>
        </w:rPr>
        <w:t xml:space="preserve">azon </w:t>
      </w:r>
      <w:r w:rsidRPr="00D70018">
        <w:rPr>
          <w:rFonts w:ascii="Times New Roman" w:hAnsi="Times New Roman"/>
          <w:bCs/>
          <w:sz w:val="24"/>
          <w:szCs w:val="24"/>
        </w:rPr>
        <w:t>szolgáltatások megrendelésére irányuló beszerzése</w:t>
      </w:r>
      <w:r>
        <w:rPr>
          <w:rFonts w:ascii="Times New Roman" w:hAnsi="Times New Roman"/>
          <w:bCs/>
          <w:sz w:val="24"/>
          <w:szCs w:val="24"/>
        </w:rPr>
        <w:t>k</w:t>
      </w:r>
      <w:r w:rsidRPr="00D70018">
        <w:rPr>
          <w:rFonts w:ascii="Times New Roman" w:hAnsi="Times New Roman"/>
          <w:bCs/>
          <w:sz w:val="24"/>
          <w:szCs w:val="24"/>
        </w:rPr>
        <w:t>re</w:t>
      </w:r>
      <w:r>
        <w:rPr>
          <w:rFonts w:ascii="Times New Roman" w:hAnsi="Times New Roman"/>
          <w:bCs/>
          <w:sz w:val="24"/>
          <w:szCs w:val="24"/>
        </w:rPr>
        <w:t>, amelyek kifejezetten katonai célt szolgálnak, vagy biztonsági célt szolgálnak és egyben minősített adatot érintenek, tartalmaznak, vagy követelnek meg.</w:t>
      </w:r>
      <w:r w:rsidRPr="00D70018">
        <w:rPr>
          <w:rFonts w:ascii="Times New Roman" w:hAnsi="Times New Roman"/>
          <w:bCs/>
          <w:sz w:val="24"/>
          <w:szCs w:val="24"/>
        </w:rPr>
        <w:t xml:space="preserve"> </w:t>
      </w:r>
    </w:p>
    <w:p w14:paraId="6B307853" w14:textId="77777777" w:rsidR="007B6109" w:rsidRDefault="007B6109" w:rsidP="00806897">
      <w:pPr>
        <w:spacing w:after="0" w:line="240" w:lineRule="auto"/>
        <w:jc w:val="both"/>
        <w:rPr>
          <w:rFonts w:ascii="Times New Roman" w:hAnsi="Times New Roman"/>
          <w:bCs/>
          <w:sz w:val="24"/>
          <w:szCs w:val="24"/>
        </w:rPr>
      </w:pPr>
      <w:r w:rsidRPr="007627E6">
        <w:rPr>
          <w:rFonts w:ascii="Times New Roman" w:hAnsi="Times New Roman"/>
          <w:bCs/>
          <w:sz w:val="24"/>
          <w:szCs w:val="24"/>
        </w:rPr>
        <w:t>(3)</w:t>
      </w:r>
      <w:r w:rsidRPr="0085166F">
        <w:rPr>
          <w:rFonts w:ascii="Times New Roman" w:hAnsi="Times New Roman"/>
          <w:bCs/>
          <w:sz w:val="24"/>
          <w:szCs w:val="24"/>
        </w:rPr>
        <w:t xml:space="preserve"> A</w:t>
      </w:r>
      <w:r>
        <w:rPr>
          <w:rFonts w:ascii="Times New Roman" w:hAnsi="Times New Roman"/>
          <w:bCs/>
          <w:sz w:val="24"/>
          <w:szCs w:val="24"/>
        </w:rPr>
        <w:t xml:space="preserve"> (2) bekezdés szerinti esetekben a 24. § szerint kell eljárni.</w:t>
      </w:r>
    </w:p>
    <w:p w14:paraId="3D84F7CC" w14:textId="77777777" w:rsidR="007627E6" w:rsidRPr="0085166F" w:rsidRDefault="007627E6" w:rsidP="00806897">
      <w:pPr>
        <w:spacing w:after="0" w:line="240" w:lineRule="auto"/>
        <w:jc w:val="both"/>
        <w:rPr>
          <w:rFonts w:ascii="Times New Roman" w:hAnsi="Times New Roman"/>
          <w:bCs/>
          <w:sz w:val="24"/>
          <w:szCs w:val="24"/>
        </w:rPr>
      </w:pPr>
    </w:p>
    <w:p w14:paraId="31231976" w14:textId="77777777" w:rsidR="007B6109" w:rsidRPr="00781823" w:rsidRDefault="007B6109" w:rsidP="00781823">
      <w:pPr>
        <w:jc w:val="center"/>
        <w:rPr>
          <w:rFonts w:ascii="Times New Roman" w:hAnsi="Times New Roman"/>
          <w:bCs/>
          <w:i/>
          <w:sz w:val="24"/>
          <w:szCs w:val="24"/>
        </w:rPr>
      </w:pPr>
      <w:r>
        <w:rPr>
          <w:rFonts w:ascii="Times New Roman" w:hAnsi="Times New Roman"/>
          <w:b/>
          <w:bCs/>
          <w:sz w:val="24"/>
          <w:szCs w:val="24"/>
        </w:rPr>
        <w:t xml:space="preserve">4. </w:t>
      </w:r>
      <w:r w:rsidRPr="0085166F">
        <w:rPr>
          <w:rFonts w:ascii="Times New Roman" w:hAnsi="Times New Roman"/>
          <w:b/>
          <w:bCs/>
          <w:sz w:val="24"/>
          <w:szCs w:val="24"/>
        </w:rPr>
        <w:t>Vegyes beszerzések</w:t>
      </w:r>
    </w:p>
    <w:p w14:paraId="2A94A13B" w14:textId="77777777" w:rsidR="007B6109" w:rsidRPr="0085166F" w:rsidRDefault="007B6109" w:rsidP="0020431D">
      <w:pPr>
        <w:autoSpaceDE w:val="0"/>
        <w:autoSpaceDN w:val="0"/>
        <w:adjustRightInd w:val="0"/>
        <w:spacing w:after="0" w:line="240" w:lineRule="auto"/>
        <w:jc w:val="both"/>
        <w:rPr>
          <w:rFonts w:ascii="Times New Roman" w:hAnsi="Times New Roman"/>
          <w:bCs/>
          <w:sz w:val="24"/>
          <w:szCs w:val="24"/>
        </w:rPr>
      </w:pPr>
      <w:r w:rsidRPr="00CC3FF7">
        <w:rPr>
          <w:rFonts w:ascii="Times New Roman" w:hAnsi="Times New Roman"/>
          <w:b/>
          <w:bCs/>
          <w:sz w:val="24"/>
          <w:szCs w:val="24"/>
        </w:rPr>
        <w:t xml:space="preserve">5. § </w:t>
      </w:r>
      <w:r w:rsidRPr="004D186B">
        <w:rPr>
          <w:rFonts w:ascii="Times New Roman" w:hAnsi="Times New Roman"/>
          <w:bCs/>
          <w:sz w:val="24"/>
          <w:szCs w:val="24"/>
        </w:rPr>
        <w:t>(1)</w:t>
      </w:r>
      <w:r w:rsidRPr="0085166F">
        <w:rPr>
          <w:rFonts w:ascii="Times New Roman" w:hAnsi="Times New Roman"/>
          <w:bCs/>
          <w:sz w:val="24"/>
          <w:szCs w:val="24"/>
        </w:rPr>
        <w:t xml:space="preserve"> </w:t>
      </w:r>
      <w:r>
        <w:rPr>
          <w:rFonts w:ascii="Times New Roman" w:hAnsi="Times New Roman"/>
          <w:bCs/>
          <w:sz w:val="24"/>
          <w:szCs w:val="24"/>
        </w:rPr>
        <w:t>Ha</w:t>
      </w:r>
      <w:r w:rsidRPr="0085166F">
        <w:rPr>
          <w:rFonts w:ascii="Times New Roman" w:hAnsi="Times New Roman"/>
          <w:bCs/>
          <w:sz w:val="24"/>
          <w:szCs w:val="24"/>
        </w:rPr>
        <w:t xml:space="preserve"> a beszerzés részben e törvény hatálya alá tartozó, részben </w:t>
      </w:r>
      <w:r>
        <w:rPr>
          <w:rFonts w:ascii="Times New Roman" w:hAnsi="Times New Roman"/>
          <w:bCs/>
          <w:sz w:val="24"/>
          <w:szCs w:val="24"/>
        </w:rPr>
        <w:t>e törvény</w:t>
      </w:r>
      <w:r w:rsidRPr="0085166F">
        <w:rPr>
          <w:rFonts w:ascii="Times New Roman" w:hAnsi="Times New Roman"/>
          <w:bCs/>
          <w:sz w:val="24"/>
          <w:szCs w:val="24"/>
        </w:rPr>
        <w:t xml:space="preserve"> hatálya alá </w:t>
      </w:r>
      <w:r>
        <w:rPr>
          <w:rFonts w:ascii="Times New Roman" w:hAnsi="Times New Roman"/>
          <w:bCs/>
          <w:sz w:val="24"/>
          <w:szCs w:val="24"/>
        </w:rPr>
        <w:t xml:space="preserve">nem </w:t>
      </w:r>
      <w:r w:rsidRPr="0085166F">
        <w:rPr>
          <w:rFonts w:ascii="Times New Roman" w:hAnsi="Times New Roman"/>
          <w:bCs/>
          <w:sz w:val="24"/>
          <w:szCs w:val="24"/>
        </w:rPr>
        <w:t>tartozó elemekből áll, a (2)-(</w:t>
      </w:r>
      <w:r>
        <w:rPr>
          <w:rFonts w:ascii="Times New Roman" w:hAnsi="Times New Roman"/>
          <w:bCs/>
          <w:sz w:val="24"/>
          <w:szCs w:val="24"/>
        </w:rPr>
        <w:t>7</w:t>
      </w:r>
      <w:r w:rsidRPr="0085166F">
        <w:rPr>
          <w:rFonts w:ascii="Times New Roman" w:hAnsi="Times New Roman"/>
          <w:bCs/>
          <w:sz w:val="24"/>
          <w:szCs w:val="24"/>
        </w:rPr>
        <w:t xml:space="preserve">) bekezdés szerint kell eljárni. </w:t>
      </w:r>
    </w:p>
    <w:p w14:paraId="22FA1459" w14:textId="77777777" w:rsidR="007B6109" w:rsidRPr="0085166F" w:rsidRDefault="007B6109" w:rsidP="00A471E5">
      <w:pPr>
        <w:autoSpaceDE w:val="0"/>
        <w:autoSpaceDN w:val="0"/>
        <w:adjustRightInd w:val="0"/>
        <w:spacing w:after="0" w:line="240" w:lineRule="auto"/>
        <w:jc w:val="both"/>
        <w:rPr>
          <w:rFonts w:ascii="Times New Roman" w:hAnsi="Times New Roman"/>
          <w:bCs/>
          <w:sz w:val="24"/>
          <w:szCs w:val="24"/>
        </w:rPr>
      </w:pPr>
      <w:r w:rsidRPr="004D186B">
        <w:rPr>
          <w:rFonts w:ascii="Times New Roman" w:hAnsi="Times New Roman"/>
          <w:bCs/>
          <w:sz w:val="24"/>
          <w:szCs w:val="24"/>
        </w:rPr>
        <w:t>(2)</w:t>
      </w:r>
      <w:r w:rsidRPr="0085166F">
        <w:rPr>
          <w:rFonts w:ascii="Times New Roman" w:hAnsi="Times New Roman"/>
          <w:bCs/>
          <w:sz w:val="24"/>
          <w:szCs w:val="24"/>
        </w:rPr>
        <w:t xml:space="preserve"> </w:t>
      </w:r>
      <w:r>
        <w:rPr>
          <w:rFonts w:ascii="Times New Roman" w:hAnsi="Times New Roman"/>
          <w:bCs/>
          <w:sz w:val="24"/>
          <w:szCs w:val="24"/>
        </w:rPr>
        <w:t>Ha</w:t>
      </w:r>
      <w:r w:rsidRPr="0085166F">
        <w:rPr>
          <w:rFonts w:ascii="Times New Roman" w:hAnsi="Times New Roman"/>
          <w:bCs/>
          <w:sz w:val="24"/>
          <w:szCs w:val="24"/>
        </w:rPr>
        <w:t xml:space="preserve"> a beszerzés részben e törvény hatálya alá tartozó</w:t>
      </w:r>
      <w:r>
        <w:rPr>
          <w:rFonts w:ascii="Times New Roman" w:hAnsi="Times New Roman"/>
          <w:bCs/>
          <w:sz w:val="24"/>
          <w:szCs w:val="24"/>
        </w:rPr>
        <w:t>, részben a közbeszerzésekről szóló 2015.</w:t>
      </w:r>
      <w:r w:rsidR="00085BF6">
        <w:rPr>
          <w:rFonts w:ascii="Times New Roman" w:hAnsi="Times New Roman"/>
          <w:bCs/>
          <w:sz w:val="24"/>
          <w:szCs w:val="24"/>
        </w:rPr>
        <w:t xml:space="preserve"> </w:t>
      </w:r>
      <w:r>
        <w:rPr>
          <w:rFonts w:ascii="Times New Roman" w:hAnsi="Times New Roman"/>
          <w:bCs/>
          <w:sz w:val="24"/>
          <w:szCs w:val="24"/>
        </w:rPr>
        <w:t xml:space="preserve">évi CXLIII. törvény (a továbbiakban: Kbt.) hatálya alá tartozó elemekből áll oly módon, hogy </w:t>
      </w:r>
      <w:r w:rsidRPr="0085166F">
        <w:rPr>
          <w:rFonts w:ascii="Times New Roman" w:hAnsi="Times New Roman"/>
          <w:bCs/>
          <w:sz w:val="24"/>
          <w:szCs w:val="24"/>
        </w:rPr>
        <w:t>a beszerzés különböző elemei objektíve nem választhatóak</w:t>
      </w:r>
      <w:r>
        <w:rPr>
          <w:rFonts w:ascii="Times New Roman" w:hAnsi="Times New Roman"/>
          <w:bCs/>
          <w:sz w:val="24"/>
          <w:szCs w:val="24"/>
        </w:rPr>
        <w:t xml:space="preserve"> szét</w:t>
      </w:r>
      <w:r w:rsidRPr="0085166F">
        <w:rPr>
          <w:rFonts w:ascii="Times New Roman" w:hAnsi="Times New Roman"/>
          <w:bCs/>
          <w:sz w:val="24"/>
          <w:szCs w:val="24"/>
        </w:rPr>
        <w:t>, és szükségszerűen egy szerződés tárgyát képezik, a szerződés megkötésére e törvény alkalmazandó</w:t>
      </w:r>
      <w:r>
        <w:rPr>
          <w:rFonts w:ascii="Times New Roman" w:hAnsi="Times New Roman"/>
          <w:bCs/>
          <w:sz w:val="24"/>
          <w:szCs w:val="24"/>
        </w:rPr>
        <w:t>.</w:t>
      </w:r>
    </w:p>
    <w:p w14:paraId="6EEB71D9" w14:textId="77777777" w:rsidR="007B6109" w:rsidRDefault="007B6109" w:rsidP="0020431D">
      <w:pPr>
        <w:autoSpaceDE w:val="0"/>
        <w:autoSpaceDN w:val="0"/>
        <w:adjustRightInd w:val="0"/>
        <w:spacing w:after="0" w:line="240" w:lineRule="auto"/>
        <w:jc w:val="both"/>
        <w:rPr>
          <w:rFonts w:ascii="Times New Roman" w:hAnsi="Times New Roman"/>
          <w:bCs/>
          <w:i/>
          <w:sz w:val="24"/>
          <w:szCs w:val="24"/>
        </w:rPr>
      </w:pPr>
      <w:r w:rsidRPr="004D186B">
        <w:rPr>
          <w:rFonts w:ascii="Times New Roman" w:hAnsi="Times New Roman"/>
          <w:bCs/>
          <w:sz w:val="24"/>
          <w:szCs w:val="24"/>
        </w:rPr>
        <w:t>(3)</w:t>
      </w:r>
      <w:r w:rsidRPr="00192F2B">
        <w:rPr>
          <w:rFonts w:ascii="Times New Roman" w:hAnsi="Times New Roman"/>
          <w:bCs/>
          <w:sz w:val="24"/>
          <w:szCs w:val="24"/>
        </w:rPr>
        <w:t xml:space="preserve"> </w:t>
      </w:r>
      <w:r w:rsidRPr="002B7EED">
        <w:rPr>
          <w:rFonts w:ascii="Times New Roman" w:hAnsi="Times New Roman"/>
          <w:bCs/>
          <w:sz w:val="24"/>
          <w:szCs w:val="24"/>
        </w:rPr>
        <w:t xml:space="preserve">Ha a beszerzés részben e törvény hatálya alá tartozó, részben </w:t>
      </w:r>
      <w:r>
        <w:rPr>
          <w:rFonts w:ascii="Times New Roman" w:hAnsi="Times New Roman"/>
          <w:bCs/>
          <w:sz w:val="24"/>
          <w:szCs w:val="24"/>
        </w:rPr>
        <w:t>e törvény</w:t>
      </w:r>
      <w:r w:rsidRPr="002B7EED">
        <w:rPr>
          <w:rFonts w:ascii="Times New Roman" w:hAnsi="Times New Roman"/>
          <w:bCs/>
          <w:sz w:val="24"/>
          <w:szCs w:val="24"/>
        </w:rPr>
        <w:t xml:space="preserve"> hatálya alá </w:t>
      </w:r>
      <w:r>
        <w:rPr>
          <w:rFonts w:ascii="Times New Roman" w:hAnsi="Times New Roman"/>
          <w:bCs/>
          <w:sz w:val="24"/>
          <w:szCs w:val="24"/>
        </w:rPr>
        <w:t>a 7. § (1) bekezdés 4. pontja alapján nem tartozó</w:t>
      </w:r>
      <w:r w:rsidRPr="002B7EED">
        <w:rPr>
          <w:rFonts w:ascii="Times New Roman" w:hAnsi="Times New Roman"/>
          <w:bCs/>
          <w:sz w:val="24"/>
          <w:szCs w:val="24"/>
        </w:rPr>
        <w:t xml:space="preserve"> elemekből áll oly módon, hogy a beszerzés különböző elemei objektíve nem választhatóak szét, és szükségszerűen egy szerződés tárgyát képezik, a szerződés megkötésére</w:t>
      </w:r>
      <w:r>
        <w:rPr>
          <w:rFonts w:ascii="Times New Roman" w:hAnsi="Times New Roman"/>
          <w:bCs/>
          <w:sz w:val="24"/>
          <w:szCs w:val="24"/>
        </w:rPr>
        <w:t xml:space="preserve"> e törvényt – a</w:t>
      </w:r>
      <w:r w:rsidR="004D186B">
        <w:rPr>
          <w:rFonts w:ascii="Times New Roman" w:hAnsi="Times New Roman"/>
          <w:bCs/>
          <w:sz w:val="24"/>
          <w:szCs w:val="24"/>
        </w:rPr>
        <w:t>z</w:t>
      </w:r>
      <w:r>
        <w:rPr>
          <w:rFonts w:ascii="Times New Roman" w:hAnsi="Times New Roman"/>
          <w:bCs/>
          <w:sz w:val="24"/>
          <w:szCs w:val="24"/>
        </w:rPr>
        <w:t xml:space="preserve"> </w:t>
      </w:r>
      <w:r w:rsidR="004D186B">
        <w:rPr>
          <w:rFonts w:ascii="Times New Roman" w:hAnsi="Times New Roman"/>
          <w:bCs/>
          <w:sz w:val="24"/>
          <w:szCs w:val="24"/>
        </w:rPr>
        <w:t>e törvény felhatalmazása alapján kiadott kormányrendeletben</w:t>
      </w:r>
      <w:r>
        <w:rPr>
          <w:rFonts w:ascii="Times New Roman" w:hAnsi="Times New Roman"/>
          <w:bCs/>
          <w:sz w:val="24"/>
          <w:szCs w:val="24"/>
        </w:rPr>
        <w:t xml:space="preserve"> meghatározott mentesülés, vagy mentesítés rendelkezésre állása esetén – nem kell alkalmazni.</w:t>
      </w:r>
    </w:p>
    <w:p w14:paraId="597B71AA" w14:textId="77777777" w:rsidR="007B6109" w:rsidRPr="002B7EED" w:rsidRDefault="007B6109" w:rsidP="0020431D">
      <w:pPr>
        <w:autoSpaceDE w:val="0"/>
        <w:autoSpaceDN w:val="0"/>
        <w:adjustRightInd w:val="0"/>
        <w:spacing w:after="0" w:line="240" w:lineRule="auto"/>
        <w:jc w:val="both"/>
        <w:rPr>
          <w:rFonts w:ascii="Times New Roman" w:hAnsi="Times New Roman"/>
          <w:bCs/>
          <w:sz w:val="24"/>
          <w:szCs w:val="24"/>
        </w:rPr>
      </w:pPr>
      <w:r w:rsidRPr="004D186B">
        <w:rPr>
          <w:rFonts w:ascii="Times New Roman" w:hAnsi="Times New Roman"/>
          <w:bCs/>
          <w:sz w:val="24"/>
          <w:szCs w:val="24"/>
        </w:rPr>
        <w:t>(4)</w:t>
      </w:r>
      <w:r>
        <w:rPr>
          <w:rFonts w:ascii="Times New Roman" w:hAnsi="Times New Roman"/>
          <w:bCs/>
          <w:i/>
          <w:sz w:val="24"/>
          <w:szCs w:val="24"/>
        </w:rPr>
        <w:t xml:space="preserve"> </w:t>
      </w:r>
      <w:r>
        <w:rPr>
          <w:rFonts w:ascii="Times New Roman" w:hAnsi="Times New Roman"/>
          <w:bCs/>
          <w:sz w:val="24"/>
          <w:szCs w:val="24"/>
        </w:rPr>
        <w:t>Ha</w:t>
      </w:r>
      <w:r w:rsidRPr="0085166F">
        <w:rPr>
          <w:rFonts w:ascii="Times New Roman" w:hAnsi="Times New Roman"/>
          <w:bCs/>
          <w:sz w:val="24"/>
          <w:szCs w:val="24"/>
        </w:rPr>
        <w:t xml:space="preserve"> a beszerzés részben e törvény hatálya alá tartozó</w:t>
      </w:r>
      <w:r>
        <w:rPr>
          <w:rFonts w:ascii="Times New Roman" w:hAnsi="Times New Roman"/>
          <w:bCs/>
          <w:sz w:val="24"/>
          <w:szCs w:val="24"/>
        </w:rPr>
        <w:t xml:space="preserve"> elemekből áll, de a fennmaradó része nem tartozik e törvény, a Kbt., vagy a 7. § (1) bekezdés 4. pontja hatálya alá oly módon, hogy </w:t>
      </w:r>
      <w:r w:rsidRPr="0085166F">
        <w:rPr>
          <w:rFonts w:ascii="Times New Roman" w:hAnsi="Times New Roman"/>
          <w:bCs/>
          <w:sz w:val="24"/>
          <w:szCs w:val="24"/>
        </w:rPr>
        <w:t>a beszerzés különböző elemei objektíve nem választhatóak</w:t>
      </w:r>
      <w:r>
        <w:rPr>
          <w:rFonts w:ascii="Times New Roman" w:hAnsi="Times New Roman"/>
          <w:bCs/>
          <w:sz w:val="24"/>
          <w:szCs w:val="24"/>
        </w:rPr>
        <w:t xml:space="preserve"> szét</w:t>
      </w:r>
      <w:r w:rsidRPr="0085166F">
        <w:rPr>
          <w:rFonts w:ascii="Times New Roman" w:hAnsi="Times New Roman"/>
          <w:bCs/>
          <w:sz w:val="24"/>
          <w:szCs w:val="24"/>
        </w:rPr>
        <w:t>, és szükségszerűen egy szerződés tárgyát képezik, a szerződés megkötésére e törvény</w:t>
      </w:r>
      <w:r>
        <w:rPr>
          <w:rFonts w:ascii="Times New Roman" w:hAnsi="Times New Roman"/>
          <w:bCs/>
          <w:sz w:val="24"/>
          <w:szCs w:val="24"/>
        </w:rPr>
        <w:t xml:space="preserve"> nem</w:t>
      </w:r>
      <w:r w:rsidRPr="0085166F">
        <w:rPr>
          <w:rFonts w:ascii="Times New Roman" w:hAnsi="Times New Roman"/>
          <w:bCs/>
          <w:sz w:val="24"/>
          <w:szCs w:val="24"/>
        </w:rPr>
        <w:t xml:space="preserve"> alkalmazandó</w:t>
      </w:r>
      <w:r>
        <w:rPr>
          <w:rFonts w:ascii="Times New Roman" w:hAnsi="Times New Roman"/>
          <w:bCs/>
          <w:sz w:val="24"/>
          <w:szCs w:val="24"/>
        </w:rPr>
        <w:t>.</w:t>
      </w:r>
    </w:p>
    <w:p w14:paraId="6FC46CE2" w14:textId="77777777" w:rsidR="007B6109" w:rsidRPr="0085166F" w:rsidRDefault="007B6109" w:rsidP="0020431D">
      <w:pPr>
        <w:autoSpaceDE w:val="0"/>
        <w:autoSpaceDN w:val="0"/>
        <w:adjustRightInd w:val="0"/>
        <w:spacing w:after="0" w:line="240" w:lineRule="auto"/>
        <w:jc w:val="both"/>
        <w:rPr>
          <w:rFonts w:ascii="Times New Roman" w:hAnsi="Times New Roman"/>
          <w:bCs/>
          <w:sz w:val="24"/>
          <w:szCs w:val="24"/>
        </w:rPr>
      </w:pPr>
      <w:r w:rsidRPr="004D186B">
        <w:rPr>
          <w:rFonts w:ascii="Times New Roman" w:hAnsi="Times New Roman"/>
          <w:bCs/>
          <w:sz w:val="24"/>
          <w:szCs w:val="24"/>
        </w:rPr>
        <w:t>(5)</w:t>
      </w:r>
      <w:r w:rsidRPr="0085166F">
        <w:rPr>
          <w:rFonts w:ascii="Times New Roman" w:hAnsi="Times New Roman"/>
          <w:bCs/>
          <w:sz w:val="24"/>
          <w:szCs w:val="24"/>
        </w:rPr>
        <w:t xml:space="preserve"> Ha a beszerzés különböző elemei objektíve szétválaszthatóak és az ajánlatkérő a beszerzés egyes elemeire külön szerződéseket köt, az egyes szerződések megkötésére az adott szerződés tárgyá</w:t>
      </w:r>
      <w:r>
        <w:rPr>
          <w:rFonts w:ascii="Times New Roman" w:hAnsi="Times New Roman"/>
          <w:bCs/>
          <w:sz w:val="24"/>
          <w:szCs w:val="24"/>
        </w:rPr>
        <w:t>ra</w:t>
      </w:r>
      <w:r w:rsidRPr="0085166F">
        <w:rPr>
          <w:rFonts w:ascii="Times New Roman" w:hAnsi="Times New Roman"/>
          <w:bCs/>
          <w:sz w:val="24"/>
          <w:szCs w:val="24"/>
        </w:rPr>
        <w:t xml:space="preserve"> </w:t>
      </w:r>
      <w:r>
        <w:rPr>
          <w:rFonts w:ascii="Times New Roman" w:hAnsi="Times New Roman"/>
          <w:bCs/>
          <w:sz w:val="24"/>
          <w:szCs w:val="24"/>
        </w:rPr>
        <w:t>irányadó</w:t>
      </w:r>
      <w:r w:rsidRPr="0085166F">
        <w:rPr>
          <w:rFonts w:ascii="Times New Roman" w:hAnsi="Times New Roman"/>
          <w:bCs/>
          <w:sz w:val="24"/>
          <w:szCs w:val="24"/>
        </w:rPr>
        <w:t xml:space="preserve"> szabályokat kell alkalmazni. </w:t>
      </w:r>
    </w:p>
    <w:p w14:paraId="5D920A0B" w14:textId="77777777" w:rsidR="007B6109" w:rsidRPr="0085166F" w:rsidRDefault="007B6109" w:rsidP="00BB562C">
      <w:pPr>
        <w:autoSpaceDE w:val="0"/>
        <w:autoSpaceDN w:val="0"/>
        <w:adjustRightInd w:val="0"/>
        <w:spacing w:after="0" w:line="240" w:lineRule="auto"/>
        <w:jc w:val="both"/>
        <w:rPr>
          <w:rFonts w:ascii="Times New Roman" w:hAnsi="Times New Roman"/>
          <w:bCs/>
          <w:sz w:val="24"/>
          <w:szCs w:val="24"/>
        </w:rPr>
      </w:pPr>
      <w:r w:rsidRPr="004D186B">
        <w:rPr>
          <w:rFonts w:ascii="Times New Roman" w:hAnsi="Times New Roman"/>
          <w:bCs/>
          <w:sz w:val="24"/>
          <w:szCs w:val="24"/>
        </w:rPr>
        <w:t>(6)</w:t>
      </w:r>
      <w:r w:rsidRPr="0085166F">
        <w:rPr>
          <w:rFonts w:ascii="Times New Roman" w:hAnsi="Times New Roman"/>
          <w:bCs/>
          <w:sz w:val="24"/>
          <w:szCs w:val="24"/>
        </w:rPr>
        <w:t xml:space="preserve"> Ha</w:t>
      </w:r>
      <w:r w:rsidRPr="00566972">
        <w:t xml:space="preserve"> </w:t>
      </w:r>
      <w:r w:rsidRPr="00566972">
        <w:rPr>
          <w:rFonts w:ascii="Times New Roman" w:hAnsi="Times New Roman"/>
          <w:bCs/>
          <w:sz w:val="24"/>
          <w:szCs w:val="24"/>
        </w:rPr>
        <w:t xml:space="preserve">a beszerzés egyetlen szerződés </w:t>
      </w:r>
      <w:r>
        <w:rPr>
          <w:rFonts w:ascii="Times New Roman" w:hAnsi="Times New Roman"/>
          <w:bCs/>
          <w:sz w:val="24"/>
          <w:szCs w:val="24"/>
        </w:rPr>
        <w:t>meg</w:t>
      </w:r>
      <w:r w:rsidRPr="00566972">
        <w:rPr>
          <w:rFonts w:ascii="Times New Roman" w:hAnsi="Times New Roman"/>
          <w:bCs/>
          <w:sz w:val="24"/>
          <w:szCs w:val="24"/>
        </w:rPr>
        <w:t>kötésével való megvalósítása objektív okból indokolt</w:t>
      </w:r>
      <w:r>
        <w:rPr>
          <w:rFonts w:ascii="Times New Roman" w:hAnsi="Times New Roman"/>
          <w:bCs/>
          <w:sz w:val="24"/>
          <w:szCs w:val="24"/>
        </w:rPr>
        <w:t>, és ezért</w:t>
      </w:r>
      <w:r w:rsidRPr="0085166F">
        <w:rPr>
          <w:rFonts w:ascii="Times New Roman" w:hAnsi="Times New Roman"/>
          <w:bCs/>
          <w:sz w:val="24"/>
          <w:szCs w:val="24"/>
        </w:rPr>
        <w:t xml:space="preserve"> az ajánlatkérő </w:t>
      </w:r>
      <w:r>
        <w:rPr>
          <w:rFonts w:ascii="Times New Roman" w:hAnsi="Times New Roman"/>
          <w:bCs/>
          <w:sz w:val="24"/>
          <w:szCs w:val="24"/>
        </w:rPr>
        <w:t xml:space="preserve">az egyébként </w:t>
      </w:r>
      <w:r w:rsidRPr="0085166F">
        <w:rPr>
          <w:rFonts w:ascii="Times New Roman" w:hAnsi="Times New Roman"/>
          <w:bCs/>
          <w:sz w:val="24"/>
          <w:szCs w:val="24"/>
        </w:rPr>
        <w:t>objektíve szétválasztható elemekből álló beszerzésre egy szerződést köt</w:t>
      </w:r>
      <w:r>
        <w:rPr>
          <w:rFonts w:ascii="Times New Roman" w:hAnsi="Times New Roman"/>
          <w:bCs/>
          <w:sz w:val="24"/>
          <w:szCs w:val="24"/>
        </w:rPr>
        <w:t>,</w:t>
      </w:r>
      <w:r w:rsidRPr="0085166F">
        <w:rPr>
          <w:rFonts w:ascii="Times New Roman" w:hAnsi="Times New Roman"/>
          <w:bCs/>
          <w:sz w:val="24"/>
          <w:szCs w:val="24"/>
        </w:rPr>
        <w:t xml:space="preserve"> </w:t>
      </w:r>
    </w:p>
    <w:p w14:paraId="46983039" w14:textId="77777777" w:rsidR="007B6109" w:rsidRPr="0085166F" w:rsidRDefault="007B6109" w:rsidP="00BB562C">
      <w:pPr>
        <w:autoSpaceDE w:val="0"/>
        <w:autoSpaceDN w:val="0"/>
        <w:adjustRightInd w:val="0"/>
        <w:spacing w:after="0" w:line="240" w:lineRule="auto"/>
        <w:jc w:val="both"/>
        <w:rPr>
          <w:rFonts w:ascii="Times New Roman" w:hAnsi="Times New Roman"/>
          <w:bCs/>
          <w:sz w:val="24"/>
          <w:szCs w:val="24"/>
        </w:rPr>
      </w:pPr>
      <w:r w:rsidRPr="00650EDD">
        <w:rPr>
          <w:rFonts w:ascii="Times New Roman" w:hAnsi="Times New Roman"/>
          <w:bCs/>
          <w:i/>
          <w:sz w:val="24"/>
          <w:szCs w:val="24"/>
        </w:rPr>
        <w:t>a)</w:t>
      </w:r>
      <w:r w:rsidRPr="0085166F">
        <w:rPr>
          <w:rFonts w:ascii="Times New Roman" w:hAnsi="Times New Roman"/>
          <w:bCs/>
          <w:sz w:val="24"/>
          <w:szCs w:val="24"/>
        </w:rPr>
        <w:t xml:space="preserve"> </w:t>
      </w:r>
      <w:r>
        <w:rPr>
          <w:rFonts w:ascii="Times New Roman" w:hAnsi="Times New Roman"/>
          <w:bCs/>
          <w:sz w:val="24"/>
          <w:szCs w:val="24"/>
        </w:rPr>
        <w:t xml:space="preserve">ha </w:t>
      </w:r>
      <w:r w:rsidRPr="0085166F">
        <w:rPr>
          <w:rFonts w:ascii="Times New Roman" w:hAnsi="Times New Roman"/>
          <w:bCs/>
          <w:sz w:val="24"/>
          <w:szCs w:val="24"/>
        </w:rPr>
        <w:t xml:space="preserve">a szerződés </w:t>
      </w:r>
      <w:r w:rsidRPr="0060608F">
        <w:rPr>
          <w:rFonts w:ascii="Times New Roman" w:hAnsi="Times New Roman"/>
          <w:bCs/>
          <w:sz w:val="24"/>
          <w:szCs w:val="24"/>
        </w:rPr>
        <w:t>a</w:t>
      </w:r>
      <w:r>
        <w:rPr>
          <w:rFonts w:ascii="Times New Roman" w:hAnsi="Times New Roman"/>
          <w:bCs/>
          <w:sz w:val="24"/>
          <w:szCs w:val="24"/>
        </w:rPr>
        <w:t xml:space="preserve"> </w:t>
      </w:r>
      <w:r w:rsidRPr="0060608F">
        <w:rPr>
          <w:rFonts w:ascii="Times New Roman" w:hAnsi="Times New Roman"/>
          <w:bCs/>
          <w:sz w:val="24"/>
          <w:szCs w:val="24"/>
        </w:rPr>
        <w:t>7.</w:t>
      </w:r>
      <w:r>
        <w:rPr>
          <w:rFonts w:ascii="Times New Roman" w:hAnsi="Times New Roman"/>
          <w:bCs/>
          <w:sz w:val="24"/>
          <w:szCs w:val="24"/>
        </w:rPr>
        <w:t xml:space="preserve"> </w:t>
      </w:r>
      <w:r w:rsidRPr="0060608F">
        <w:rPr>
          <w:rFonts w:ascii="Times New Roman" w:hAnsi="Times New Roman"/>
          <w:bCs/>
          <w:sz w:val="24"/>
          <w:szCs w:val="24"/>
        </w:rPr>
        <w:t>§ (1) bekezdés 4. pontja</w:t>
      </w:r>
      <w:r w:rsidRPr="0060608F" w:rsidDel="0060608F">
        <w:rPr>
          <w:rFonts w:ascii="Times New Roman" w:hAnsi="Times New Roman"/>
          <w:bCs/>
          <w:sz w:val="24"/>
          <w:szCs w:val="24"/>
        </w:rPr>
        <w:t xml:space="preserve"> </w:t>
      </w:r>
      <w:r w:rsidRPr="0085166F">
        <w:rPr>
          <w:rFonts w:ascii="Times New Roman" w:hAnsi="Times New Roman"/>
          <w:bCs/>
          <w:sz w:val="24"/>
          <w:szCs w:val="24"/>
        </w:rPr>
        <w:t xml:space="preserve">hatálya alá tartozó szerződési elemet tartalmaz, e törvényt </w:t>
      </w:r>
      <w:r w:rsidRPr="0060608F">
        <w:rPr>
          <w:rFonts w:ascii="Times New Roman" w:hAnsi="Times New Roman"/>
          <w:bCs/>
          <w:sz w:val="24"/>
          <w:szCs w:val="24"/>
        </w:rPr>
        <w:t xml:space="preserve">a külön jogszabályban meghatározott </w:t>
      </w:r>
      <w:r>
        <w:rPr>
          <w:rFonts w:ascii="Times New Roman" w:hAnsi="Times New Roman"/>
          <w:bCs/>
          <w:sz w:val="24"/>
          <w:szCs w:val="24"/>
        </w:rPr>
        <w:t>mentesülés, vagy mentesítés rendelkezésre állása</w:t>
      </w:r>
      <w:r w:rsidRPr="0085166F" w:rsidDel="0060608F">
        <w:rPr>
          <w:rFonts w:ascii="Times New Roman" w:hAnsi="Times New Roman"/>
          <w:bCs/>
          <w:sz w:val="24"/>
          <w:szCs w:val="24"/>
        </w:rPr>
        <w:t xml:space="preserve"> </w:t>
      </w:r>
      <w:r w:rsidRPr="0085166F">
        <w:rPr>
          <w:rFonts w:ascii="Times New Roman" w:hAnsi="Times New Roman"/>
          <w:bCs/>
          <w:sz w:val="24"/>
          <w:szCs w:val="24"/>
        </w:rPr>
        <w:t xml:space="preserve">esetén nem kell alkalmazni, </w:t>
      </w:r>
    </w:p>
    <w:p w14:paraId="577EC795" w14:textId="77777777" w:rsidR="007B6109" w:rsidRDefault="007B6109" w:rsidP="00BB562C">
      <w:pPr>
        <w:autoSpaceDE w:val="0"/>
        <w:autoSpaceDN w:val="0"/>
        <w:adjustRightInd w:val="0"/>
        <w:spacing w:after="0" w:line="240" w:lineRule="auto"/>
        <w:jc w:val="both"/>
        <w:rPr>
          <w:rFonts w:ascii="Times New Roman" w:hAnsi="Times New Roman"/>
          <w:bCs/>
          <w:sz w:val="24"/>
          <w:szCs w:val="24"/>
        </w:rPr>
      </w:pPr>
      <w:r w:rsidRPr="00650EDD">
        <w:rPr>
          <w:rFonts w:ascii="Times New Roman" w:hAnsi="Times New Roman"/>
          <w:bCs/>
          <w:i/>
          <w:sz w:val="24"/>
          <w:szCs w:val="24"/>
        </w:rPr>
        <w:t>b)</w:t>
      </w:r>
      <w:r w:rsidRPr="0085166F">
        <w:rPr>
          <w:rFonts w:ascii="Times New Roman" w:hAnsi="Times New Roman"/>
          <w:bCs/>
          <w:sz w:val="24"/>
          <w:szCs w:val="24"/>
        </w:rPr>
        <w:t xml:space="preserve"> </w:t>
      </w:r>
      <w:r>
        <w:rPr>
          <w:rFonts w:ascii="Times New Roman" w:hAnsi="Times New Roman"/>
          <w:bCs/>
          <w:sz w:val="24"/>
          <w:szCs w:val="24"/>
        </w:rPr>
        <w:t xml:space="preserve">ha </w:t>
      </w:r>
      <w:r w:rsidRPr="0085166F">
        <w:rPr>
          <w:rFonts w:ascii="Times New Roman" w:hAnsi="Times New Roman"/>
          <w:bCs/>
          <w:sz w:val="24"/>
          <w:szCs w:val="24"/>
        </w:rPr>
        <w:t xml:space="preserve">a szerződés </w:t>
      </w:r>
      <w:r>
        <w:rPr>
          <w:rFonts w:ascii="Times New Roman" w:hAnsi="Times New Roman"/>
          <w:bCs/>
          <w:sz w:val="24"/>
          <w:szCs w:val="24"/>
        </w:rPr>
        <w:t xml:space="preserve">részben e törvény, részben a Kbt. hatálya alá tartozó szerződési elemet tartalmaz és egyúttal nem áll fenn az </w:t>
      </w:r>
      <w:r w:rsidRPr="007C3691">
        <w:rPr>
          <w:rFonts w:ascii="Times New Roman" w:hAnsi="Times New Roman"/>
          <w:bCs/>
          <w:i/>
          <w:sz w:val="24"/>
          <w:szCs w:val="24"/>
        </w:rPr>
        <w:t>a)</w:t>
      </w:r>
      <w:r>
        <w:rPr>
          <w:rFonts w:ascii="Times New Roman" w:hAnsi="Times New Roman"/>
          <w:bCs/>
          <w:sz w:val="24"/>
          <w:szCs w:val="24"/>
        </w:rPr>
        <w:t xml:space="preserve"> pont szerinti eset, </w:t>
      </w:r>
      <w:r w:rsidRPr="0085166F">
        <w:rPr>
          <w:rFonts w:ascii="Times New Roman" w:hAnsi="Times New Roman"/>
          <w:bCs/>
          <w:sz w:val="24"/>
          <w:szCs w:val="24"/>
        </w:rPr>
        <w:t>e törvény</w:t>
      </w:r>
      <w:r w:rsidR="00B37288">
        <w:rPr>
          <w:rFonts w:ascii="Times New Roman" w:hAnsi="Times New Roman"/>
          <w:bCs/>
          <w:sz w:val="24"/>
          <w:szCs w:val="24"/>
        </w:rPr>
        <w:t>t kell</w:t>
      </w:r>
      <w:r w:rsidRPr="0085166F">
        <w:rPr>
          <w:rFonts w:ascii="Times New Roman" w:hAnsi="Times New Roman"/>
          <w:bCs/>
          <w:sz w:val="24"/>
          <w:szCs w:val="24"/>
        </w:rPr>
        <w:t xml:space="preserve"> alkalmaz</w:t>
      </w:r>
      <w:r w:rsidR="00B37288">
        <w:rPr>
          <w:rFonts w:ascii="Times New Roman" w:hAnsi="Times New Roman"/>
          <w:bCs/>
          <w:sz w:val="24"/>
          <w:szCs w:val="24"/>
        </w:rPr>
        <w:t>ni</w:t>
      </w:r>
      <w:r>
        <w:rPr>
          <w:rFonts w:ascii="Times New Roman" w:hAnsi="Times New Roman"/>
          <w:bCs/>
          <w:sz w:val="24"/>
          <w:szCs w:val="24"/>
        </w:rPr>
        <w:t>, vagy</w:t>
      </w:r>
    </w:p>
    <w:p w14:paraId="35BB86E8" w14:textId="77777777" w:rsidR="007B6109" w:rsidRPr="0085166F" w:rsidRDefault="007B6109" w:rsidP="00BB562C">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c</w:t>
      </w:r>
      <w:r w:rsidRPr="00650EDD">
        <w:rPr>
          <w:rFonts w:ascii="Times New Roman" w:hAnsi="Times New Roman"/>
          <w:bCs/>
          <w:i/>
          <w:sz w:val="24"/>
          <w:szCs w:val="24"/>
        </w:rPr>
        <w:t>)</w:t>
      </w:r>
      <w:r w:rsidRPr="0085166F">
        <w:rPr>
          <w:rFonts w:ascii="Times New Roman" w:hAnsi="Times New Roman"/>
          <w:bCs/>
          <w:sz w:val="24"/>
          <w:szCs w:val="24"/>
        </w:rPr>
        <w:t xml:space="preserve"> </w:t>
      </w:r>
      <w:r>
        <w:rPr>
          <w:rFonts w:ascii="Times New Roman" w:hAnsi="Times New Roman"/>
          <w:bCs/>
          <w:sz w:val="24"/>
          <w:szCs w:val="24"/>
        </w:rPr>
        <w:t xml:space="preserve">ha </w:t>
      </w:r>
      <w:r w:rsidRPr="0085166F">
        <w:rPr>
          <w:rFonts w:ascii="Times New Roman" w:hAnsi="Times New Roman"/>
          <w:bCs/>
          <w:sz w:val="24"/>
          <w:szCs w:val="24"/>
        </w:rPr>
        <w:t xml:space="preserve">a szerződés </w:t>
      </w:r>
      <w:r>
        <w:rPr>
          <w:rFonts w:ascii="Times New Roman" w:hAnsi="Times New Roman"/>
          <w:bCs/>
          <w:sz w:val="24"/>
          <w:szCs w:val="24"/>
        </w:rPr>
        <w:t>részben e törvény hatálya alá tartozó szerződési elemet tartalmaz, de a fennmaradó része nem tartozik e törvény, a Kbt., vagy a 7. § (1) bekezdés 4. pontjának hatálya alá,</w:t>
      </w:r>
      <w:r w:rsidRPr="0085166F">
        <w:rPr>
          <w:rFonts w:ascii="Times New Roman" w:hAnsi="Times New Roman"/>
          <w:bCs/>
          <w:sz w:val="24"/>
          <w:szCs w:val="24"/>
        </w:rPr>
        <w:t xml:space="preserve"> e törvény</w:t>
      </w:r>
      <w:r>
        <w:rPr>
          <w:rFonts w:ascii="Times New Roman" w:hAnsi="Times New Roman"/>
          <w:bCs/>
          <w:sz w:val="24"/>
          <w:szCs w:val="24"/>
        </w:rPr>
        <w:t>t nem kell</w:t>
      </w:r>
      <w:r w:rsidRPr="0085166F">
        <w:rPr>
          <w:rFonts w:ascii="Times New Roman" w:hAnsi="Times New Roman"/>
          <w:bCs/>
          <w:sz w:val="24"/>
          <w:szCs w:val="24"/>
        </w:rPr>
        <w:t xml:space="preserve"> alkalmaz</w:t>
      </w:r>
      <w:r>
        <w:rPr>
          <w:rFonts w:ascii="Times New Roman" w:hAnsi="Times New Roman"/>
          <w:bCs/>
          <w:sz w:val="24"/>
          <w:szCs w:val="24"/>
        </w:rPr>
        <w:t>ni.</w:t>
      </w:r>
    </w:p>
    <w:p w14:paraId="407A8936" w14:textId="1BAB9917" w:rsidR="00296289" w:rsidRDefault="007B6109" w:rsidP="001832E0">
      <w:pPr>
        <w:autoSpaceDE w:val="0"/>
        <w:autoSpaceDN w:val="0"/>
        <w:adjustRightInd w:val="0"/>
        <w:spacing w:after="0" w:line="240" w:lineRule="auto"/>
        <w:jc w:val="both"/>
        <w:rPr>
          <w:rFonts w:ascii="Times New Roman" w:hAnsi="Times New Roman"/>
          <w:bCs/>
          <w:sz w:val="24"/>
          <w:szCs w:val="24"/>
        </w:rPr>
      </w:pPr>
      <w:r w:rsidRPr="004D186B">
        <w:rPr>
          <w:rFonts w:ascii="Times New Roman" w:hAnsi="Times New Roman"/>
          <w:bCs/>
          <w:sz w:val="24"/>
          <w:szCs w:val="24"/>
        </w:rPr>
        <w:t>(7)</w:t>
      </w:r>
      <w:r w:rsidRPr="0085166F">
        <w:rPr>
          <w:rFonts w:ascii="Times New Roman" w:hAnsi="Times New Roman"/>
          <w:bCs/>
          <w:sz w:val="24"/>
          <w:szCs w:val="24"/>
        </w:rPr>
        <w:t xml:space="preserve"> </w:t>
      </w:r>
      <w:r w:rsidR="00296289">
        <w:rPr>
          <w:rFonts w:ascii="Times New Roman" w:hAnsi="Times New Roman"/>
          <w:bCs/>
          <w:sz w:val="24"/>
          <w:szCs w:val="24"/>
        </w:rPr>
        <w:t xml:space="preserve">A (6) bekezdés </w:t>
      </w:r>
      <w:r w:rsidR="00296289" w:rsidRPr="00C91A7E">
        <w:rPr>
          <w:rFonts w:ascii="Times New Roman" w:hAnsi="Times New Roman"/>
          <w:bCs/>
          <w:i/>
          <w:sz w:val="24"/>
          <w:szCs w:val="24"/>
        </w:rPr>
        <w:t>b)</w:t>
      </w:r>
      <w:r w:rsidR="00296289">
        <w:rPr>
          <w:rFonts w:ascii="Times New Roman" w:hAnsi="Times New Roman"/>
          <w:bCs/>
          <w:sz w:val="24"/>
          <w:szCs w:val="24"/>
        </w:rPr>
        <w:t xml:space="preserve"> pontjában foglalt esetben az ajánlatkérő dönthet úgy is, hogy a beszerzést a </w:t>
      </w:r>
      <w:r w:rsidR="00C91A7E">
        <w:rPr>
          <w:rFonts w:ascii="Times New Roman" w:hAnsi="Times New Roman"/>
          <w:bCs/>
          <w:sz w:val="24"/>
          <w:szCs w:val="24"/>
        </w:rPr>
        <w:t>Kbt.</w:t>
      </w:r>
      <w:r w:rsidR="00296289">
        <w:rPr>
          <w:rFonts w:ascii="Times New Roman" w:hAnsi="Times New Roman"/>
          <w:bCs/>
          <w:sz w:val="24"/>
          <w:szCs w:val="24"/>
        </w:rPr>
        <w:t xml:space="preserve"> alapján valósítja meg.</w:t>
      </w:r>
    </w:p>
    <w:p w14:paraId="76333BB5" w14:textId="5C16D575" w:rsidR="001832E0" w:rsidRPr="0085166F" w:rsidRDefault="00296289" w:rsidP="001832E0">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lastRenderedPageBreak/>
        <w:t xml:space="preserve">(8) </w:t>
      </w:r>
      <w:r w:rsidR="007B6109" w:rsidRPr="0085166F">
        <w:rPr>
          <w:rFonts w:ascii="Times New Roman" w:hAnsi="Times New Roman"/>
          <w:bCs/>
          <w:sz w:val="24"/>
          <w:szCs w:val="24"/>
        </w:rPr>
        <w:t xml:space="preserve">Az ajánlatkérő egyetlen szerződés megkötésére vonatkozó döntése </w:t>
      </w:r>
      <w:r w:rsidR="007B6109">
        <w:rPr>
          <w:rFonts w:ascii="Times New Roman" w:hAnsi="Times New Roman"/>
          <w:bCs/>
          <w:sz w:val="24"/>
          <w:szCs w:val="24"/>
        </w:rPr>
        <w:t>s</w:t>
      </w:r>
      <w:r w:rsidR="007B6109" w:rsidRPr="0085166F">
        <w:rPr>
          <w:rFonts w:ascii="Times New Roman" w:hAnsi="Times New Roman"/>
          <w:bCs/>
          <w:sz w:val="24"/>
          <w:szCs w:val="24"/>
        </w:rPr>
        <w:t xml:space="preserve">em irányulhat e törvény vagy a </w:t>
      </w:r>
      <w:r w:rsidR="007B6109">
        <w:rPr>
          <w:rFonts w:ascii="Times New Roman" w:hAnsi="Times New Roman"/>
          <w:bCs/>
          <w:sz w:val="24"/>
          <w:szCs w:val="24"/>
        </w:rPr>
        <w:t>Kbt.</w:t>
      </w:r>
      <w:r w:rsidR="007B6109" w:rsidRPr="0085166F">
        <w:rPr>
          <w:rFonts w:ascii="Times New Roman" w:hAnsi="Times New Roman"/>
          <w:bCs/>
          <w:sz w:val="24"/>
          <w:szCs w:val="24"/>
        </w:rPr>
        <w:t xml:space="preserve"> alkalmazásának mellőzésére.</w:t>
      </w:r>
    </w:p>
    <w:p w14:paraId="26868F42" w14:textId="77777777" w:rsidR="007B6109" w:rsidRPr="0085166F" w:rsidRDefault="007B6109" w:rsidP="00BB562C">
      <w:pPr>
        <w:autoSpaceDE w:val="0"/>
        <w:autoSpaceDN w:val="0"/>
        <w:adjustRightInd w:val="0"/>
        <w:spacing w:after="0" w:line="240" w:lineRule="auto"/>
        <w:jc w:val="both"/>
        <w:rPr>
          <w:rFonts w:ascii="Times New Roman" w:hAnsi="Times New Roman"/>
          <w:bCs/>
          <w:sz w:val="24"/>
          <w:szCs w:val="24"/>
        </w:rPr>
      </w:pPr>
    </w:p>
    <w:p w14:paraId="13329E3D" w14:textId="77777777" w:rsidR="007B6109" w:rsidRPr="0085166F" w:rsidRDefault="007B6109" w:rsidP="00781823">
      <w:pPr>
        <w:jc w:val="center"/>
        <w:rPr>
          <w:rFonts w:ascii="Times New Roman" w:hAnsi="Times New Roman"/>
          <w:b/>
          <w:bCs/>
          <w:sz w:val="24"/>
          <w:szCs w:val="24"/>
        </w:rPr>
      </w:pPr>
      <w:r>
        <w:rPr>
          <w:rFonts w:ascii="Times New Roman" w:hAnsi="Times New Roman"/>
          <w:b/>
          <w:bCs/>
          <w:sz w:val="24"/>
          <w:szCs w:val="24"/>
        </w:rPr>
        <w:t>5. A törvény személyi hatálya</w:t>
      </w:r>
    </w:p>
    <w:p w14:paraId="17ED33AC" w14:textId="77777777" w:rsidR="007B6109" w:rsidRPr="0085166F" w:rsidRDefault="007B6109" w:rsidP="00FE61F7">
      <w:pPr>
        <w:spacing w:after="0" w:line="240" w:lineRule="auto"/>
        <w:jc w:val="both"/>
        <w:rPr>
          <w:rFonts w:ascii="Times New Roman" w:hAnsi="Times New Roman"/>
          <w:bCs/>
          <w:sz w:val="24"/>
          <w:szCs w:val="24"/>
        </w:rPr>
      </w:pPr>
      <w:r w:rsidRPr="0085166F">
        <w:rPr>
          <w:rFonts w:ascii="Times New Roman" w:hAnsi="Times New Roman"/>
          <w:b/>
          <w:bCs/>
          <w:sz w:val="24"/>
          <w:szCs w:val="24"/>
        </w:rPr>
        <w:t xml:space="preserve">6. </w:t>
      </w:r>
      <w:r w:rsidRPr="0085166F">
        <w:rPr>
          <w:rFonts w:ascii="Times New Roman" w:hAnsi="Times New Roman"/>
          <w:b/>
          <w:noProof/>
          <w:sz w:val="24"/>
          <w:szCs w:val="24"/>
          <w:lang w:eastAsia="hu-HU"/>
        </w:rPr>
        <w:t>§</w:t>
      </w:r>
      <w:r w:rsidRPr="0085166F">
        <w:rPr>
          <w:rFonts w:ascii="Times New Roman" w:hAnsi="Times New Roman"/>
          <w:bCs/>
          <w:sz w:val="24"/>
          <w:szCs w:val="24"/>
        </w:rPr>
        <w:t xml:space="preserve"> E törvény alapján beszerzési eljárás lefolytatására kötelezettek</w:t>
      </w:r>
      <w:r>
        <w:rPr>
          <w:rFonts w:ascii="Times New Roman" w:hAnsi="Times New Roman"/>
          <w:bCs/>
          <w:sz w:val="24"/>
          <w:szCs w:val="24"/>
        </w:rPr>
        <w:t xml:space="preserve"> </w:t>
      </w:r>
      <w:r w:rsidRPr="007D136E">
        <w:rPr>
          <w:rFonts w:ascii="Times New Roman" w:hAnsi="Times New Roman"/>
          <w:bCs/>
          <w:sz w:val="24"/>
          <w:szCs w:val="24"/>
        </w:rPr>
        <w:t>a következők</w:t>
      </w:r>
      <w:r w:rsidRPr="0085166F">
        <w:rPr>
          <w:rFonts w:ascii="Times New Roman" w:hAnsi="Times New Roman"/>
          <w:bCs/>
          <w:sz w:val="24"/>
          <w:szCs w:val="24"/>
        </w:rPr>
        <w:t xml:space="preserve">: </w:t>
      </w:r>
    </w:p>
    <w:p w14:paraId="01E41917" w14:textId="77777777" w:rsidR="007B6109" w:rsidRPr="0085166F" w:rsidRDefault="007B6109" w:rsidP="00FE61F7">
      <w:pPr>
        <w:spacing w:after="0" w:line="240" w:lineRule="auto"/>
        <w:jc w:val="both"/>
        <w:rPr>
          <w:rFonts w:ascii="Times New Roman" w:hAnsi="Times New Roman"/>
          <w:bCs/>
          <w:sz w:val="24"/>
          <w:szCs w:val="24"/>
        </w:rPr>
      </w:pPr>
      <w:r w:rsidRPr="0085166F">
        <w:rPr>
          <w:rFonts w:ascii="Times New Roman" w:hAnsi="Times New Roman"/>
          <w:bCs/>
          <w:i/>
          <w:iCs/>
          <w:sz w:val="24"/>
          <w:szCs w:val="24"/>
        </w:rPr>
        <w:t xml:space="preserve">a) </w:t>
      </w:r>
      <w:r w:rsidRPr="0085166F">
        <w:rPr>
          <w:rFonts w:ascii="Times New Roman" w:hAnsi="Times New Roman"/>
          <w:bCs/>
          <w:sz w:val="24"/>
          <w:szCs w:val="24"/>
        </w:rPr>
        <w:t xml:space="preserve">a minisztérium, </w:t>
      </w:r>
    </w:p>
    <w:p w14:paraId="26A34566" w14:textId="77777777" w:rsidR="007B6109" w:rsidRPr="0085166F" w:rsidRDefault="007B6109" w:rsidP="00FE61F7">
      <w:pPr>
        <w:spacing w:after="0" w:line="240" w:lineRule="auto"/>
        <w:jc w:val="both"/>
        <w:rPr>
          <w:rFonts w:ascii="Times New Roman" w:hAnsi="Times New Roman"/>
          <w:bCs/>
          <w:sz w:val="24"/>
          <w:szCs w:val="24"/>
        </w:rPr>
      </w:pPr>
      <w:r>
        <w:rPr>
          <w:rFonts w:ascii="Times New Roman" w:hAnsi="Times New Roman"/>
          <w:bCs/>
          <w:i/>
          <w:iCs/>
          <w:sz w:val="24"/>
          <w:szCs w:val="24"/>
        </w:rPr>
        <w:t>b</w:t>
      </w:r>
      <w:r w:rsidRPr="0085166F">
        <w:rPr>
          <w:rFonts w:ascii="Times New Roman" w:hAnsi="Times New Roman"/>
          <w:bCs/>
          <w:i/>
          <w:iCs/>
          <w:sz w:val="24"/>
          <w:szCs w:val="24"/>
        </w:rPr>
        <w:t xml:space="preserve">) </w:t>
      </w:r>
      <w:r w:rsidRPr="0085166F">
        <w:rPr>
          <w:rFonts w:ascii="Times New Roman" w:hAnsi="Times New Roman"/>
          <w:bCs/>
          <w:sz w:val="24"/>
          <w:szCs w:val="24"/>
        </w:rPr>
        <w:t xml:space="preserve">az állam, </w:t>
      </w:r>
      <w:r w:rsidRPr="007B6109">
        <w:rPr>
          <w:rFonts w:ascii="Times New Roman" w:hAnsi="Times New Roman"/>
          <w:bCs/>
          <w:sz w:val="24"/>
          <w:szCs w:val="24"/>
        </w:rPr>
        <w:t>minden</w:t>
      </w:r>
      <w:r w:rsidRPr="0085166F">
        <w:rPr>
          <w:rFonts w:ascii="Times New Roman" w:hAnsi="Times New Roman"/>
          <w:bCs/>
          <w:sz w:val="24"/>
          <w:szCs w:val="24"/>
        </w:rPr>
        <w:t xml:space="preserve"> költségvetési szerv, a közalapítvány, a helyi önkormányzat, a helyi és országos nemzetiségi önkormányzat, a helyi és nemzetiségi önkormányzatok társulása, a területfejlesztési önkormányzati társulás, a térségi fejlesztési tanács, </w:t>
      </w:r>
    </w:p>
    <w:p w14:paraId="60AA1CD1" w14:textId="77777777" w:rsidR="007B6109" w:rsidRPr="0085166F" w:rsidRDefault="007B6109" w:rsidP="00FE61F7">
      <w:pPr>
        <w:spacing w:after="0" w:line="240" w:lineRule="auto"/>
        <w:jc w:val="both"/>
        <w:rPr>
          <w:rFonts w:ascii="Times New Roman" w:hAnsi="Times New Roman"/>
          <w:bCs/>
          <w:sz w:val="24"/>
          <w:szCs w:val="24"/>
        </w:rPr>
      </w:pPr>
      <w:r>
        <w:rPr>
          <w:rFonts w:ascii="Times New Roman" w:hAnsi="Times New Roman"/>
          <w:bCs/>
          <w:i/>
          <w:iCs/>
          <w:sz w:val="24"/>
          <w:szCs w:val="24"/>
        </w:rPr>
        <w:t>c</w:t>
      </w:r>
      <w:r w:rsidRPr="0085166F">
        <w:rPr>
          <w:rFonts w:ascii="Times New Roman" w:hAnsi="Times New Roman"/>
          <w:bCs/>
          <w:i/>
          <w:iCs/>
          <w:sz w:val="24"/>
          <w:szCs w:val="24"/>
        </w:rPr>
        <w:t xml:space="preserve">) </w:t>
      </w:r>
      <w:r w:rsidRPr="0085166F">
        <w:rPr>
          <w:rFonts w:ascii="Times New Roman" w:hAnsi="Times New Roman"/>
          <w:bCs/>
          <w:sz w:val="24"/>
          <w:szCs w:val="24"/>
        </w:rPr>
        <w:t xml:space="preserve">a 7. § (1) bekezdés </w:t>
      </w:r>
      <w:r>
        <w:rPr>
          <w:rFonts w:ascii="Times New Roman" w:hAnsi="Times New Roman"/>
          <w:bCs/>
          <w:i/>
          <w:iCs/>
          <w:sz w:val="24"/>
          <w:szCs w:val="24"/>
        </w:rPr>
        <w:t>15-17.</w:t>
      </w:r>
      <w:r w:rsidRPr="0085166F">
        <w:rPr>
          <w:rFonts w:ascii="Times New Roman" w:hAnsi="Times New Roman"/>
          <w:bCs/>
          <w:i/>
          <w:iCs/>
          <w:sz w:val="24"/>
          <w:szCs w:val="24"/>
        </w:rPr>
        <w:t xml:space="preserve"> </w:t>
      </w:r>
      <w:r w:rsidRPr="0085166F">
        <w:rPr>
          <w:rFonts w:ascii="Times New Roman" w:hAnsi="Times New Roman"/>
          <w:bCs/>
          <w:sz w:val="24"/>
          <w:szCs w:val="24"/>
        </w:rPr>
        <w:t>pontja szerinti jogi személyek,</w:t>
      </w:r>
      <w:r>
        <w:rPr>
          <w:rFonts w:ascii="Times New Roman" w:hAnsi="Times New Roman"/>
          <w:bCs/>
          <w:sz w:val="24"/>
          <w:szCs w:val="24"/>
        </w:rPr>
        <w:t xml:space="preserve"> és</w:t>
      </w:r>
    </w:p>
    <w:p w14:paraId="792068B2" w14:textId="77777777" w:rsidR="00F06AA2" w:rsidRPr="0085166F" w:rsidRDefault="007B6109" w:rsidP="00111EB2">
      <w:pPr>
        <w:spacing w:after="0" w:line="240" w:lineRule="auto"/>
        <w:jc w:val="both"/>
        <w:rPr>
          <w:rFonts w:ascii="Times New Roman" w:hAnsi="Times New Roman"/>
          <w:bCs/>
          <w:sz w:val="24"/>
          <w:szCs w:val="24"/>
        </w:rPr>
      </w:pPr>
      <w:r w:rsidRPr="00BA1B22">
        <w:rPr>
          <w:rFonts w:ascii="Times New Roman" w:hAnsi="Times New Roman"/>
          <w:bCs/>
          <w:i/>
          <w:sz w:val="24"/>
          <w:szCs w:val="24"/>
        </w:rPr>
        <w:t>d)</w:t>
      </w:r>
      <w:r w:rsidRPr="0085166F">
        <w:rPr>
          <w:rFonts w:ascii="Times New Roman" w:hAnsi="Times New Roman"/>
          <w:bCs/>
          <w:sz w:val="24"/>
          <w:szCs w:val="24"/>
        </w:rPr>
        <w:t xml:space="preserve"> az a jogképes szervezet, amelyet nem ipari vagy kereskedelmi jellegű, kifejezetten közérdekű tevékenység folytatása céljából hoznak létre, vagy amely bármilyen mértékben ilyen tevékenységet lát el, feltéve, hogy e szervezet felett az </w:t>
      </w:r>
      <w:r w:rsidRPr="00BA1B22">
        <w:rPr>
          <w:rFonts w:ascii="Times New Roman" w:hAnsi="Times New Roman"/>
          <w:bCs/>
          <w:i/>
          <w:sz w:val="24"/>
          <w:szCs w:val="24"/>
        </w:rPr>
        <w:t>a)-c)</w:t>
      </w:r>
      <w:r w:rsidRPr="0085166F">
        <w:rPr>
          <w:rFonts w:ascii="Times New Roman" w:hAnsi="Times New Roman"/>
          <w:bCs/>
          <w:sz w:val="24"/>
          <w:szCs w:val="24"/>
        </w:rPr>
        <w:t xml:space="preserve"> pontban meghatározott egy vagy több szervezet, az Országgyűlés vagy a Kormány közvetlenül vagy közvetetten meghatározó befolyást képes gyakorolni vagy működését többségi részben egy vagy több ilyen szervezet</w:t>
      </w:r>
      <w:r>
        <w:rPr>
          <w:rFonts w:ascii="Times New Roman" w:hAnsi="Times New Roman"/>
          <w:bCs/>
          <w:sz w:val="24"/>
          <w:szCs w:val="24"/>
        </w:rPr>
        <w:t>,</w:t>
      </w:r>
      <w:r w:rsidRPr="0085166F">
        <w:rPr>
          <w:rFonts w:ascii="Times New Roman" w:hAnsi="Times New Roman"/>
          <w:bCs/>
          <w:sz w:val="24"/>
          <w:szCs w:val="24"/>
        </w:rPr>
        <w:t xml:space="preserve"> testület finanszírozza.</w:t>
      </w:r>
    </w:p>
    <w:p w14:paraId="6B5D6EA5" w14:textId="77777777" w:rsidR="007B6109" w:rsidRPr="0085166F" w:rsidRDefault="007B6109" w:rsidP="00FB4B5C">
      <w:pPr>
        <w:spacing w:after="0" w:line="240" w:lineRule="auto"/>
        <w:jc w:val="both"/>
        <w:rPr>
          <w:rFonts w:ascii="Times New Roman" w:hAnsi="Times New Roman"/>
          <w:bCs/>
          <w:sz w:val="24"/>
          <w:szCs w:val="24"/>
        </w:rPr>
      </w:pPr>
    </w:p>
    <w:p w14:paraId="7A6AA50D" w14:textId="77777777" w:rsidR="007B6109" w:rsidRPr="00781823" w:rsidRDefault="007B6109" w:rsidP="00781823">
      <w:pPr>
        <w:jc w:val="center"/>
        <w:rPr>
          <w:rFonts w:ascii="Times New Roman" w:hAnsi="Times New Roman"/>
          <w:b/>
          <w:bCs/>
          <w:sz w:val="24"/>
          <w:szCs w:val="24"/>
        </w:rPr>
      </w:pPr>
      <w:r>
        <w:rPr>
          <w:rFonts w:ascii="Times New Roman" w:hAnsi="Times New Roman"/>
          <w:b/>
          <w:bCs/>
          <w:sz w:val="24"/>
          <w:szCs w:val="24"/>
        </w:rPr>
        <w:t>6. Kivételek</w:t>
      </w:r>
    </w:p>
    <w:p w14:paraId="684AE054" w14:textId="77777777" w:rsidR="007B6109" w:rsidRPr="0085166F" w:rsidRDefault="007B6109" w:rsidP="008C32FE">
      <w:pPr>
        <w:pStyle w:val="Lista"/>
        <w:tabs>
          <w:tab w:val="clear" w:pos="283"/>
          <w:tab w:val="left" w:pos="0"/>
        </w:tabs>
        <w:spacing w:after="0"/>
        <w:ind w:left="0" w:firstLine="0"/>
        <w:jc w:val="both"/>
        <w:rPr>
          <w:sz w:val="24"/>
          <w:szCs w:val="24"/>
        </w:rPr>
      </w:pPr>
      <w:r w:rsidRPr="0085166F">
        <w:rPr>
          <w:b/>
          <w:sz w:val="24"/>
          <w:szCs w:val="24"/>
        </w:rPr>
        <w:t xml:space="preserve">7. § </w:t>
      </w:r>
      <w:r w:rsidRPr="00420D00">
        <w:rPr>
          <w:sz w:val="24"/>
          <w:szCs w:val="24"/>
        </w:rPr>
        <w:t>(1)</w:t>
      </w:r>
      <w:r w:rsidRPr="0085166F">
        <w:rPr>
          <w:bCs/>
          <w:sz w:val="24"/>
          <w:szCs w:val="24"/>
        </w:rPr>
        <w:t xml:space="preserve"> </w:t>
      </w:r>
      <w:r w:rsidRPr="0085166F">
        <w:rPr>
          <w:sz w:val="24"/>
          <w:szCs w:val="24"/>
        </w:rPr>
        <w:t xml:space="preserve">A törvényt nem kell alkalmazni </w:t>
      </w:r>
    </w:p>
    <w:p w14:paraId="1B8CD30E" w14:textId="77777777" w:rsidR="007B6109" w:rsidRPr="0085166F" w:rsidRDefault="007B6109" w:rsidP="008C32FE">
      <w:pPr>
        <w:pStyle w:val="Lista"/>
        <w:tabs>
          <w:tab w:val="clear" w:pos="283"/>
          <w:tab w:val="left" w:pos="0"/>
        </w:tabs>
        <w:spacing w:after="0"/>
        <w:ind w:left="0" w:firstLine="0"/>
        <w:jc w:val="both"/>
        <w:rPr>
          <w:sz w:val="24"/>
          <w:szCs w:val="24"/>
        </w:rPr>
      </w:pPr>
      <w:r>
        <w:rPr>
          <w:bCs/>
          <w:i/>
          <w:sz w:val="24"/>
          <w:szCs w:val="24"/>
        </w:rPr>
        <w:t>1.</w:t>
      </w:r>
      <w:r w:rsidRPr="0085166F">
        <w:rPr>
          <w:bCs/>
          <w:sz w:val="24"/>
          <w:szCs w:val="24"/>
        </w:rPr>
        <w:t xml:space="preserve"> </w:t>
      </w:r>
      <w:r>
        <w:rPr>
          <w:bCs/>
          <w:sz w:val="24"/>
          <w:szCs w:val="24"/>
        </w:rPr>
        <w:t xml:space="preserve">Magyarország és </w:t>
      </w:r>
      <w:r w:rsidRPr="0085166F">
        <w:rPr>
          <w:sz w:val="24"/>
          <w:szCs w:val="24"/>
        </w:rPr>
        <w:t xml:space="preserve">egy vagy több </w:t>
      </w:r>
      <w:r>
        <w:rPr>
          <w:sz w:val="24"/>
          <w:szCs w:val="24"/>
        </w:rPr>
        <w:t xml:space="preserve">európai uniós </w:t>
      </w:r>
      <w:r w:rsidRPr="0085166F">
        <w:rPr>
          <w:sz w:val="24"/>
          <w:szCs w:val="24"/>
        </w:rPr>
        <w:t>tagállam</w:t>
      </w:r>
      <w:r>
        <w:rPr>
          <w:sz w:val="24"/>
          <w:szCs w:val="24"/>
        </w:rPr>
        <w:t>,</w:t>
      </w:r>
      <w:r w:rsidRPr="0085166F">
        <w:rPr>
          <w:sz w:val="24"/>
          <w:szCs w:val="24"/>
        </w:rPr>
        <w:t xml:space="preserve"> </w:t>
      </w:r>
      <w:r>
        <w:rPr>
          <w:sz w:val="24"/>
          <w:szCs w:val="24"/>
        </w:rPr>
        <w:t>illetve</w:t>
      </w:r>
      <w:r w:rsidRPr="0085166F">
        <w:rPr>
          <w:sz w:val="24"/>
          <w:szCs w:val="24"/>
        </w:rPr>
        <w:t xml:space="preserve"> egy vagy több harmadik ország </w:t>
      </w:r>
      <w:r>
        <w:rPr>
          <w:sz w:val="24"/>
          <w:szCs w:val="24"/>
        </w:rPr>
        <w:t>között</w:t>
      </w:r>
      <w:r w:rsidRPr="0085166F">
        <w:rPr>
          <w:sz w:val="24"/>
          <w:szCs w:val="24"/>
        </w:rPr>
        <w:t xml:space="preserve"> kötött nemzetközi </w:t>
      </w:r>
      <w:r>
        <w:rPr>
          <w:sz w:val="24"/>
          <w:szCs w:val="24"/>
        </w:rPr>
        <w:t xml:space="preserve">szerződés </w:t>
      </w:r>
      <w:r w:rsidRPr="0085166F">
        <w:rPr>
          <w:sz w:val="24"/>
          <w:szCs w:val="24"/>
        </w:rPr>
        <w:t xml:space="preserve">alapján külön eljárási rend szerint </w:t>
      </w:r>
      <w:r>
        <w:rPr>
          <w:sz w:val="24"/>
          <w:szCs w:val="24"/>
        </w:rPr>
        <w:t>lefolytatásra kerülő</w:t>
      </w:r>
      <w:r w:rsidRPr="0085166F">
        <w:rPr>
          <w:sz w:val="24"/>
          <w:szCs w:val="24"/>
        </w:rPr>
        <w:t xml:space="preserve"> beszerzésre</w:t>
      </w:r>
      <w:r>
        <w:rPr>
          <w:sz w:val="24"/>
          <w:szCs w:val="24"/>
        </w:rPr>
        <w:t>,</w:t>
      </w:r>
      <w:r w:rsidRPr="0085166F">
        <w:rPr>
          <w:sz w:val="24"/>
          <w:szCs w:val="24"/>
        </w:rPr>
        <w:t xml:space="preserve"> </w:t>
      </w:r>
    </w:p>
    <w:p w14:paraId="04898014" w14:textId="77777777" w:rsidR="007B6109" w:rsidRPr="0085166F" w:rsidRDefault="007B6109" w:rsidP="008C32FE">
      <w:pPr>
        <w:pStyle w:val="Lista"/>
        <w:tabs>
          <w:tab w:val="clear" w:pos="283"/>
          <w:tab w:val="left" w:pos="0"/>
        </w:tabs>
        <w:spacing w:after="0"/>
        <w:ind w:left="0" w:firstLine="0"/>
        <w:jc w:val="both"/>
        <w:rPr>
          <w:sz w:val="24"/>
          <w:szCs w:val="24"/>
        </w:rPr>
      </w:pPr>
      <w:r>
        <w:rPr>
          <w:bCs/>
          <w:i/>
          <w:sz w:val="24"/>
          <w:szCs w:val="24"/>
        </w:rPr>
        <w:t>2.</w:t>
      </w:r>
      <w:r w:rsidRPr="0085166F">
        <w:rPr>
          <w:sz w:val="24"/>
          <w:szCs w:val="24"/>
        </w:rPr>
        <w:t xml:space="preserve"> csapatok állomásoztatására vonatkozó és valamely tagállam vagy harmadik ország vállalkozásait érintően kötött nemzetközi szerződés alapján külön eljárási rend szerinti beszerzésre</w:t>
      </w:r>
      <w:r>
        <w:rPr>
          <w:sz w:val="24"/>
          <w:szCs w:val="24"/>
        </w:rPr>
        <w:t>,</w:t>
      </w:r>
      <w:r w:rsidRPr="0085166F">
        <w:rPr>
          <w:sz w:val="24"/>
          <w:szCs w:val="24"/>
        </w:rPr>
        <w:t xml:space="preserve"> </w:t>
      </w:r>
    </w:p>
    <w:p w14:paraId="2A033763" w14:textId="77777777" w:rsidR="007B6109" w:rsidRPr="0085166F" w:rsidRDefault="007B6109" w:rsidP="00F76352">
      <w:pPr>
        <w:pStyle w:val="Lista"/>
        <w:tabs>
          <w:tab w:val="clear" w:pos="283"/>
          <w:tab w:val="left" w:pos="0"/>
        </w:tabs>
        <w:spacing w:after="0"/>
        <w:ind w:left="0" w:firstLine="0"/>
        <w:jc w:val="both"/>
        <w:rPr>
          <w:sz w:val="24"/>
          <w:szCs w:val="24"/>
        </w:rPr>
      </w:pPr>
      <w:r>
        <w:rPr>
          <w:bCs/>
          <w:i/>
          <w:sz w:val="24"/>
          <w:szCs w:val="24"/>
        </w:rPr>
        <w:t>3.</w:t>
      </w:r>
      <w:r w:rsidRPr="0085166F">
        <w:rPr>
          <w:bCs/>
          <w:sz w:val="24"/>
          <w:szCs w:val="24"/>
        </w:rPr>
        <w:t xml:space="preserve"> </w:t>
      </w:r>
      <w:r w:rsidRPr="0085166F">
        <w:rPr>
          <w:sz w:val="24"/>
          <w:szCs w:val="24"/>
        </w:rPr>
        <w:t xml:space="preserve">valamely nemzetközi szervezet sajátos eljárási szabályainak hatálya alá tartozó, a </w:t>
      </w:r>
      <w:r>
        <w:rPr>
          <w:sz w:val="24"/>
          <w:szCs w:val="24"/>
        </w:rPr>
        <w:t xml:space="preserve">szervezet </w:t>
      </w:r>
      <w:r w:rsidRPr="0085166F">
        <w:rPr>
          <w:sz w:val="24"/>
          <w:szCs w:val="24"/>
        </w:rPr>
        <w:t xml:space="preserve">saját céljai érdekében történő beszerzésre, továbbá arra a beszerzésre, amelyet a </w:t>
      </w:r>
      <w:r>
        <w:rPr>
          <w:sz w:val="24"/>
          <w:szCs w:val="24"/>
        </w:rPr>
        <w:t xml:space="preserve">szervezet a </w:t>
      </w:r>
      <w:r w:rsidRPr="0085166F">
        <w:rPr>
          <w:sz w:val="24"/>
          <w:szCs w:val="24"/>
        </w:rPr>
        <w:t xml:space="preserve">sajátos eljárási szabályaival összhangban </w:t>
      </w:r>
      <w:r>
        <w:rPr>
          <w:sz w:val="24"/>
          <w:szCs w:val="24"/>
        </w:rPr>
        <w:t>Magyarország</w:t>
      </w:r>
      <w:r w:rsidRPr="0085166F">
        <w:rPr>
          <w:sz w:val="24"/>
          <w:szCs w:val="24"/>
        </w:rPr>
        <w:t xml:space="preserve"> folytat le</w:t>
      </w:r>
      <w:r>
        <w:rPr>
          <w:sz w:val="24"/>
          <w:szCs w:val="24"/>
        </w:rPr>
        <w:t>,</w:t>
      </w:r>
      <w:r w:rsidRPr="0085166F">
        <w:rPr>
          <w:sz w:val="24"/>
          <w:szCs w:val="24"/>
        </w:rPr>
        <w:t xml:space="preserve"> </w:t>
      </w:r>
    </w:p>
    <w:p w14:paraId="5870ACAD" w14:textId="77777777" w:rsidR="007B6109" w:rsidRPr="0085166F" w:rsidRDefault="007B6109" w:rsidP="00F76352">
      <w:pPr>
        <w:pStyle w:val="Lista"/>
        <w:tabs>
          <w:tab w:val="clear" w:pos="283"/>
          <w:tab w:val="left" w:pos="0"/>
        </w:tabs>
        <w:spacing w:after="0"/>
        <w:ind w:left="0" w:firstLine="0"/>
        <w:jc w:val="both"/>
        <w:rPr>
          <w:bCs/>
          <w:sz w:val="24"/>
          <w:szCs w:val="24"/>
        </w:rPr>
      </w:pPr>
      <w:r>
        <w:rPr>
          <w:bCs/>
          <w:i/>
          <w:sz w:val="24"/>
          <w:szCs w:val="24"/>
        </w:rPr>
        <w:t>4.</w:t>
      </w:r>
      <w:r w:rsidRPr="0085166F">
        <w:rPr>
          <w:bCs/>
          <w:sz w:val="24"/>
          <w:szCs w:val="24"/>
        </w:rPr>
        <w:t xml:space="preserve"> az Európai Unió </w:t>
      </w:r>
      <w:r>
        <w:rPr>
          <w:bCs/>
          <w:sz w:val="24"/>
          <w:szCs w:val="24"/>
        </w:rPr>
        <w:t>M</w:t>
      </w:r>
      <w:r w:rsidRPr="0085166F">
        <w:rPr>
          <w:bCs/>
          <w:sz w:val="24"/>
          <w:szCs w:val="24"/>
        </w:rPr>
        <w:t xml:space="preserve">űködéséről szóló </w:t>
      </w:r>
      <w:r>
        <w:rPr>
          <w:bCs/>
          <w:sz w:val="24"/>
          <w:szCs w:val="24"/>
        </w:rPr>
        <w:t xml:space="preserve">Szerződés (a továbbiakban: EUMSZ) </w:t>
      </w:r>
      <w:r w:rsidRPr="0085166F">
        <w:rPr>
          <w:bCs/>
          <w:sz w:val="24"/>
          <w:szCs w:val="24"/>
        </w:rPr>
        <w:t xml:space="preserve">346. cikke alapján történő azon beszerzésekre, amelyek esetében ezen törvény szabályainak alkalmazása olyan információk átadására kötelezné a tagállamot, amelyek felfedése ellentétes a tagállam biztonságához fűződő alapvető érdekeivel </w:t>
      </w:r>
      <w:r w:rsidRPr="00FF7D5F">
        <w:rPr>
          <w:bCs/>
          <w:sz w:val="24"/>
          <w:szCs w:val="24"/>
        </w:rPr>
        <w:t>és amelyek megrendelés</w:t>
      </w:r>
      <w:r>
        <w:rPr>
          <w:bCs/>
          <w:sz w:val="24"/>
          <w:szCs w:val="24"/>
        </w:rPr>
        <w:t>e</w:t>
      </w:r>
      <w:r w:rsidRPr="00FF7D5F">
        <w:rPr>
          <w:bCs/>
          <w:sz w:val="24"/>
          <w:szCs w:val="24"/>
        </w:rPr>
        <w:t xml:space="preserve"> </w:t>
      </w:r>
      <w:r w:rsidR="000E070D">
        <w:rPr>
          <w:bCs/>
          <w:sz w:val="24"/>
          <w:szCs w:val="24"/>
        </w:rPr>
        <w:t>az e törvény felhatalmazása alapján kiadott kormányrendeletben</w:t>
      </w:r>
      <w:r>
        <w:rPr>
          <w:bCs/>
          <w:sz w:val="24"/>
          <w:szCs w:val="24"/>
        </w:rPr>
        <w:t xml:space="preserve"> foglalt feltételek szerint</w:t>
      </w:r>
      <w:r w:rsidR="000E070D">
        <w:rPr>
          <w:bCs/>
          <w:sz w:val="24"/>
          <w:szCs w:val="24"/>
        </w:rPr>
        <w:t>,</w:t>
      </w:r>
      <w:r>
        <w:rPr>
          <w:bCs/>
          <w:sz w:val="24"/>
          <w:szCs w:val="24"/>
        </w:rPr>
        <w:t xml:space="preserve"> </w:t>
      </w:r>
      <w:r w:rsidR="000E070D">
        <w:rPr>
          <w:bCs/>
          <w:sz w:val="24"/>
          <w:szCs w:val="24"/>
        </w:rPr>
        <w:t>a Kormány döntése alapján mentesül</w:t>
      </w:r>
      <w:r w:rsidRPr="00FF7D5F">
        <w:rPr>
          <w:bCs/>
          <w:sz w:val="24"/>
          <w:szCs w:val="24"/>
        </w:rPr>
        <w:t xml:space="preserve"> e törvény alkalmazása alól</w:t>
      </w:r>
      <w:r>
        <w:rPr>
          <w:bCs/>
          <w:sz w:val="24"/>
          <w:szCs w:val="24"/>
        </w:rPr>
        <w:t>,</w:t>
      </w:r>
      <w:r w:rsidRPr="00FF7D5F">
        <w:rPr>
          <w:bCs/>
          <w:sz w:val="24"/>
          <w:szCs w:val="24"/>
        </w:rPr>
        <w:t xml:space="preserve"> </w:t>
      </w:r>
    </w:p>
    <w:p w14:paraId="759D4F46" w14:textId="77777777" w:rsidR="007B6109" w:rsidRPr="0085166F" w:rsidRDefault="007B6109" w:rsidP="00F76352">
      <w:pPr>
        <w:pStyle w:val="Lista"/>
        <w:tabs>
          <w:tab w:val="clear" w:pos="283"/>
          <w:tab w:val="left" w:pos="0"/>
        </w:tabs>
        <w:spacing w:after="0"/>
        <w:ind w:left="0" w:firstLine="0"/>
        <w:jc w:val="both"/>
        <w:rPr>
          <w:color w:val="000000"/>
          <w:sz w:val="24"/>
          <w:szCs w:val="24"/>
        </w:rPr>
      </w:pPr>
      <w:r>
        <w:rPr>
          <w:bCs/>
          <w:i/>
          <w:sz w:val="24"/>
          <w:szCs w:val="24"/>
        </w:rPr>
        <w:t>5.</w:t>
      </w:r>
      <w:r w:rsidRPr="0085166F">
        <w:rPr>
          <w:bCs/>
          <w:sz w:val="24"/>
          <w:szCs w:val="24"/>
        </w:rPr>
        <w:t xml:space="preserve"> a </w:t>
      </w:r>
      <w:r w:rsidRPr="0085166F">
        <w:rPr>
          <w:color w:val="000000"/>
          <w:sz w:val="24"/>
          <w:szCs w:val="24"/>
        </w:rPr>
        <w:t>hírszerz</w:t>
      </w:r>
      <w:r>
        <w:rPr>
          <w:color w:val="000000"/>
          <w:sz w:val="24"/>
          <w:szCs w:val="24"/>
        </w:rPr>
        <w:t>ő és elhárító</w:t>
      </w:r>
      <w:r w:rsidRPr="0085166F">
        <w:rPr>
          <w:color w:val="000000"/>
          <w:sz w:val="24"/>
          <w:szCs w:val="24"/>
        </w:rPr>
        <w:t xml:space="preserve"> tevékenységek céljából lefolytatott beszerzésekre</w:t>
      </w:r>
      <w:r>
        <w:rPr>
          <w:color w:val="000000"/>
          <w:sz w:val="24"/>
          <w:szCs w:val="24"/>
        </w:rPr>
        <w:t>,</w:t>
      </w:r>
    </w:p>
    <w:p w14:paraId="2EF715E2" w14:textId="77777777" w:rsidR="007B6109" w:rsidRPr="0085166F" w:rsidRDefault="007B6109" w:rsidP="00F76352">
      <w:pPr>
        <w:pStyle w:val="Lista"/>
        <w:tabs>
          <w:tab w:val="clear" w:pos="283"/>
          <w:tab w:val="left" w:pos="0"/>
        </w:tabs>
        <w:spacing w:after="0"/>
        <w:ind w:left="0" w:firstLine="0"/>
        <w:jc w:val="both"/>
        <w:rPr>
          <w:color w:val="000000"/>
          <w:sz w:val="24"/>
          <w:szCs w:val="24"/>
        </w:rPr>
      </w:pPr>
      <w:r>
        <w:rPr>
          <w:i/>
          <w:sz w:val="24"/>
          <w:szCs w:val="24"/>
        </w:rPr>
        <w:t>6.</w:t>
      </w:r>
      <w:r w:rsidRPr="0085166F">
        <w:rPr>
          <w:sz w:val="24"/>
          <w:szCs w:val="24"/>
        </w:rPr>
        <w:t xml:space="preserve"> </w:t>
      </w:r>
      <w:r>
        <w:rPr>
          <w:color w:val="000000"/>
          <w:sz w:val="24"/>
          <w:szCs w:val="24"/>
        </w:rPr>
        <w:t>Magyarország és legalább egy másik európai uniós tagállam</w:t>
      </w:r>
      <w:r w:rsidRPr="0085166F">
        <w:rPr>
          <w:color w:val="000000"/>
          <w:sz w:val="24"/>
          <w:szCs w:val="24"/>
        </w:rPr>
        <w:t xml:space="preserve"> által közösen folytatott, új termék kifejlesztésére irányuló, e termék teljes életciklusára vagy annak egy részére vonatkozó kutatáson és fejlesztésen alapuló együttműködési programok keretében odaítélt szerződésekre</w:t>
      </w:r>
      <w:r>
        <w:rPr>
          <w:color w:val="000000"/>
          <w:sz w:val="24"/>
          <w:szCs w:val="24"/>
        </w:rPr>
        <w:t>,</w:t>
      </w:r>
    </w:p>
    <w:p w14:paraId="580F56D7" w14:textId="77777777" w:rsidR="007B6109" w:rsidRPr="0085166F" w:rsidRDefault="007B6109" w:rsidP="00F76352">
      <w:pPr>
        <w:pStyle w:val="Lista"/>
        <w:tabs>
          <w:tab w:val="clear" w:pos="283"/>
          <w:tab w:val="left" w:pos="0"/>
        </w:tabs>
        <w:spacing w:after="0"/>
        <w:ind w:left="0" w:firstLine="0"/>
        <w:jc w:val="both"/>
        <w:rPr>
          <w:sz w:val="24"/>
          <w:szCs w:val="24"/>
        </w:rPr>
      </w:pPr>
      <w:r>
        <w:rPr>
          <w:bCs/>
          <w:i/>
          <w:sz w:val="24"/>
          <w:szCs w:val="24"/>
        </w:rPr>
        <w:t>7.</w:t>
      </w:r>
      <w:r w:rsidRPr="0085166F">
        <w:rPr>
          <w:bCs/>
          <w:sz w:val="24"/>
          <w:szCs w:val="24"/>
        </w:rPr>
        <w:t xml:space="preserve"> </w:t>
      </w:r>
      <w:r w:rsidRPr="0085166F">
        <w:rPr>
          <w:sz w:val="24"/>
          <w:szCs w:val="24"/>
        </w:rPr>
        <w:t xml:space="preserve">a harmadik országban kiírt olyan beszerzésre, a civil célú beszerzéseket is </w:t>
      </w:r>
      <w:r>
        <w:rPr>
          <w:sz w:val="24"/>
          <w:szCs w:val="24"/>
        </w:rPr>
        <w:t>ide</w:t>
      </w:r>
      <w:r w:rsidRPr="0085166F">
        <w:rPr>
          <w:sz w:val="24"/>
          <w:szCs w:val="24"/>
        </w:rPr>
        <w:t>eértve, amelyek</w:t>
      </w:r>
      <w:r>
        <w:rPr>
          <w:sz w:val="24"/>
          <w:szCs w:val="24"/>
        </w:rPr>
        <w:t>re</w:t>
      </w:r>
      <w:r w:rsidRPr="0085166F">
        <w:rPr>
          <w:sz w:val="24"/>
          <w:szCs w:val="24"/>
        </w:rPr>
        <w:t xml:space="preserve"> a </w:t>
      </w:r>
      <w:r>
        <w:rPr>
          <w:sz w:val="24"/>
          <w:szCs w:val="24"/>
        </w:rPr>
        <w:t>Magyar Honvédségnek</w:t>
      </w:r>
      <w:r w:rsidRPr="0085166F">
        <w:rPr>
          <w:sz w:val="24"/>
          <w:szCs w:val="24"/>
        </w:rPr>
        <w:t xml:space="preserve"> az Európai Unió területén kívül történő állomásoztatása során kerül sor, ahol a műveleti igények megkövetelik, hogy e beszerzést a műveletek körzetében </w:t>
      </w:r>
      <w:r>
        <w:rPr>
          <w:sz w:val="24"/>
          <w:szCs w:val="24"/>
        </w:rPr>
        <w:t>tevékenységet kifejtő</w:t>
      </w:r>
      <w:r w:rsidRPr="0085166F">
        <w:rPr>
          <w:sz w:val="24"/>
          <w:szCs w:val="24"/>
        </w:rPr>
        <w:t xml:space="preserve"> gazdasági szereplők bevonásával folytassák le</w:t>
      </w:r>
      <w:r>
        <w:rPr>
          <w:sz w:val="24"/>
          <w:szCs w:val="24"/>
        </w:rPr>
        <w:t>,</w:t>
      </w:r>
      <w:r w:rsidRPr="0085166F">
        <w:rPr>
          <w:sz w:val="24"/>
          <w:szCs w:val="24"/>
        </w:rPr>
        <w:t xml:space="preserve"> </w:t>
      </w:r>
    </w:p>
    <w:p w14:paraId="5F836AD8" w14:textId="77777777" w:rsidR="007B6109" w:rsidRPr="0085166F" w:rsidRDefault="007B6109" w:rsidP="009F0F18">
      <w:pPr>
        <w:pStyle w:val="Lista"/>
        <w:tabs>
          <w:tab w:val="clear" w:pos="283"/>
          <w:tab w:val="left" w:pos="0"/>
        </w:tabs>
        <w:spacing w:after="0"/>
        <w:ind w:left="0" w:firstLine="0"/>
        <w:jc w:val="both"/>
        <w:rPr>
          <w:sz w:val="24"/>
          <w:szCs w:val="24"/>
        </w:rPr>
      </w:pPr>
      <w:r>
        <w:rPr>
          <w:bCs/>
          <w:i/>
          <w:sz w:val="24"/>
          <w:szCs w:val="24"/>
        </w:rPr>
        <w:t>8.</w:t>
      </w:r>
      <w:r w:rsidRPr="0085166F">
        <w:rPr>
          <w:bCs/>
          <w:sz w:val="24"/>
          <w:szCs w:val="24"/>
        </w:rPr>
        <w:t xml:space="preserve"> </w:t>
      </w:r>
      <w:r w:rsidRPr="009F0F18">
        <w:rPr>
          <w:bCs/>
          <w:sz w:val="24"/>
          <w:szCs w:val="24"/>
        </w:rPr>
        <w:t>meglévő építmény vagy egyéb ingatlan vétele, ill</w:t>
      </w:r>
      <w:r>
        <w:rPr>
          <w:bCs/>
          <w:sz w:val="24"/>
          <w:szCs w:val="24"/>
        </w:rPr>
        <w:t>etve az arra vonatkozó egyéb jo</w:t>
      </w:r>
      <w:r w:rsidRPr="009F0F18">
        <w:rPr>
          <w:bCs/>
          <w:sz w:val="24"/>
          <w:szCs w:val="24"/>
        </w:rPr>
        <w:t>g</w:t>
      </w:r>
      <w:r>
        <w:rPr>
          <w:bCs/>
          <w:sz w:val="24"/>
          <w:szCs w:val="24"/>
        </w:rPr>
        <w:t xml:space="preserve"> </w:t>
      </w:r>
      <w:r w:rsidRPr="009F0F18">
        <w:rPr>
          <w:bCs/>
          <w:sz w:val="24"/>
          <w:szCs w:val="24"/>
        </w:rPr>
        <w:t>megszerzés</w:t>
      </w:r>
      <w:r>
        <w:rPr>
          <w:bCs/>
          <w:sz w:val="24"/>
          <w:szCs w:val="24"/>
        </w:rPr>
        <w:t>ére</w:t>
      </w:r>
      <w:r>
        <w:rPr>
          <w:sz w:val="24"/>
          <w:szCs w:val="24"/>
        </w:rPr>
        <w:t>,</w:t>
      </w:r>
      <w:r w:rsidRPr="0085166F">
        <w:rPr>
          <w:sz w:val="24"/>
          <w:szCs w:val="24"/>
        </w:rPr>
        <w:t xml:space="preserve"> </w:t>
      </w:r>
    </w:p>
    <w:p w14:paraId="4FA6BA28" w14:textId="77777777" w:rsidR="007B6109" w:rsidRPr="0085166F" w:rsidRDefault="007B6109" w:rsidP="00F76352">
      <w:pPr>
        <w:pStyle w:val="Lista"/>
        <w:tabs>
          <w:tab w:val="clear" w:pos="283"/>
          <w:tab w:val="left" w:pos="0"/>
        </w:tabs>
        <w:spacing w:after="0"/>
        <w:ind w:left="0" w:firstLine="0"/>
        <w:jc w:val="both"/>
        <w:rPr>
          <w:sz w:val="24"/>
          <w:szCs w:val="24"/>
        </w:rPr>
      </w:pPr>
      <w:r>
        <w:rPr>
          <w:bCs/>
          <w:i/>
          <w:sz w:val="24"/>
          <w:szCs w:val="24"/>
        </w:rPr>
        <w:t>9.</w:t>
      </w:r>
      <w:r w:rsidRPr="0085166F">
        <w:rPr>
          <w:bCs/>
          <w:sz w:val="24"/>
          <w:szCs w:val="24"/>
        </w:rPr>
        <w:t xml:space="preserve"> </w:t>
      </w:r>
      <w:r>
        <w:rPr>
          <w:sz w:val="24"/>
          <w:szCs w:val="24"/>
        </w:rPr>
        <w:t xml:space="preserve">az ajánlatkérő </w:t>
      </w:r>
      <w:r w:rsidRPr="0085166F">
        <w:rPr>
          <w:sz w:val="24"/>
          <w:szCs w:val="24"/>
        </w:rPr>
        <w:t xml:space="preserve">egy másik </w:t>
      </w:r>
      <w:r>
        <w:rPr>
          <w:sz w:val="24"/>
          <w:szCs w:val="24"/>
        </w:rPr>
        <w:t>állammal vagy a másik állam kormányzati szervével, a 4. §-ban meghatározott áru beszerzésére, szolgáltatás</w:t>
      </w:r>
      <w:r w:rsidRPr="00C5058D">
        <w:rPr>
          <w:sz w:val="24"/>
          <w:szCs w:val="24"/>
        </w:rPr>
        <w:t xml:space="preserve"> </w:t>
      </w:r>
      <w:r>
        <w:rPr>
          <w:sz w:val="24"/>
          <w:szCs w:val="24"/>
        </w:rPr>
        <w:t>megrendelésére, vagy építési beruházás megvalósítására irányuló szerződésének megkötésére</w:t>
      </w:r>
      <w:r w:rsidR="006658DE">
        <w:rPr>
          <w:sz w:val="24"/>
          <w:szCs w:val="24"/>
        </w:rPr>
        <w:t>,</w:t>
      </w:r>
      <w:r w:rsidR="006658DE" w:rsidRPr="0085166F">
        <w:rPr>
          <w:sz w:val="24"/>
          <w:szCs w:val="24"/>
        </w:rPr>
        <w:t xml:space="preserve"> </w:t>
      </w:r>
    </w:p>
    <w:p w14:paraId="4A407AA1" w14:textId="77777777" w:rsidR="007B6109" w:rsidRPr="0085166F" w:rsidRDefault="007B6109" w:rsidP="00F76352">
      <w:pPr>
        <w:pStyle w:val="Lista"/>
        <w:tabs>
          <w:tab w:val="clear" w:pos="283"/>
          <w:tab w:val="left" w:pos="0"/>
        </w:tabs>
        <w:spacing w:after="0"/>
        <w:ind w:left="0" w:firstLine="0"/>
        <w:jc w:val="both"/>
        <w:rPr>
          <w:color w:val="000000"/>
          <w:sz w:val="24"/>
          <w:szCs w:val="24"/>
        </w:rPr>
      </w:pPr>
      <w:r>
        <w:rPr>
          <w:i/>
          <w:sz w:val="24"/>
          <w:szCs w:val="24"/>
        </w:rPr>
        <w:t>10.</w:t>
      </w:r>
      <w:r w:rsidRPr="0085166F">
        <w:rPr>
          <w:sz w:val="24"/>
          <w:szCs w:val="24"/>
        </w:rPr>
        <w:t xml:space="preserve"> </w:t>
      </w:r>
      <w:r w:rsidRPr="0085166F">
        <w:rPr>
          <w:color w:val="000000"/>
          <w:sz w:val="24"/>
          <w:szCs w:val="24"/>
        </w:rPr>
        <w:t xml:space="preserve">választottbírósági és </w:t>
      </w:r>
      <w:r>
        <w:rPr>
          <w:color w:val="000000"/>
          <w:sz w:val="24"/>
          <w:szCs w:val="24"/>
        </w:rPr>
        <w:t>békéltetői tevékenység</w:t>
      </w:r>
      <w:r w:rsidRPr="0085166F">
        <w:rPr>
          <w:color w:val="000000"/>
          <w:sz w:val="24"/>
          <w:szCs w:val="24"/>
        </w:rPr>
        <w:t xml:space="preserve"> beszerzésére</w:t>
      </w:r>
      <w:r>
        <w:rPr>
          <w:color w:val="000000"/>
          <w:sz w:val="24"/>
          <w:szCs w:val="24"/>
        </w:rPr>
        <w:t>,</w:t>
      </w:r>
    </w:p>
    <w:p w14:paraId="26AD541F" w14:textId="77777777" w:rsidR="007B6109" w:rsidRPr="0085166F" w:rsidRDefault="007B6109" w:rsidP="00F76352">
      <w:pPr>
        <w:pStyle w:val="Lista"/>
        <w:tabs>
          <w:tab w:val="clear" w:pos="283"/>
          <w:tab w:val="left" w:pos="0"/>
        </w:tabs>
        <w:spacing w:after="0"/>
        <w:ind w:left="0" w:firstLine="0"/>
        <w:jc w:val="both"/>
        <w:rPr>
          <w:color w:val="000000"/>
          <w:sz w:val="24"/>
          <w:szCs w:val="24"/>
        </w:rPr>
      </w:pPr>
      <w:r>
        <w:rPr>
          <w:i/>
          <w:color w:val="000000"/>
          <w:sz w:val="24"/>
          <w:szCs w:val="24"/>
        </w:rPr>
        <w:lastRenderedPageBreak/>
        <w:t>11.</w:t>
      </w:r>
      <w:r w:rsidRPr="0085166F">
        <w:rPr>
          <w:color w:val="000000"/>
          <w:sz w:val="24"/>
          <w:szCs w:val="24"/>
        </w:rPr>
        <w:t xml:space="preserve"> pénzügyi szolgáltatások megrendelésére, a biztosítási szolgáltatások kivételével</w:t>
      </w:r>
      <w:r>
        <w:rPr>
          <w:color w:val="000000"/>
          <w:sz w:val="24"/>
          <w:szCs w:val="24"/>
        </w:rPr>
        <w:t>,</w:t>
      </w:r>
    </w:p>
    <w:p w14:paraId="6280F6BC" w14:textId="77777777" w:rsidR="007B6109" w:rsidRPr="0085166F" w:rsidRDefault="007B6109" w:rsidP="008C32FE">
      <w:pPr>
        <w:pStyle w:val="Lista"/>
        <w:tabs>
          <w:tab w:val="clear" w:pos="283"/>
          <w:tab w:val="left" w:pos="0"/>
        </w:tabs>
        <w:spacing w:after="0"/>
        <w:ind w:left="0" w:firstLine="0"/>
        <w:jc w:val="both"/>
        <w:rPr>
          <w:sz w:val="24"/>
          <w:szCs w:val="24"/>
        </w:rPr>
      </w:pPr>
      <w:r>
        <w:rPr>
          <w:i/>
          <w:color w:val="000000"/>
          <w:sz w:val="24"/>
          <w:szCs w:val="24"/>
        </w:rPr>
        <w:t>12.</w:t>
      </w:r>
      <w:r w:rsidRPr="0085166F">
        <w:rPr>
          <w:color w:val="000000"/>
          <w:sz w:val="24"/>
          <w:szCs w:val="24"/>
        </w:rPr>
        <w:t xml:space="preserve"> </w:t>
      </w:r>
      <w:r w:rsidRPr="00781823">
        <w:rPr>
          <w:sz w:val="24"/>
        </w:rPr>
        <w:t>munkaszerződés</w:t>
      </w:r>
      <w:r w:rsidR="0043610C">
        <w:rPr>
          <w:sz w:val="24"/>
        </w:rPr>
        <w:t>re</w:t>
      </w:r>
      <w:r w:rsidRPr="00781823">
        <w:rPr>
          <w:sz w:val="24"/>
        </w:rPr>
        <w:t>, közszolgálati, kormány</w:t>
      </w:r>
      <w:r>
        <w:rPr>
          <w:sz w:val="24"/>
        </w:rPr>
        <w:t>zati szolgálati</w:t>
      </w:r>
      <w:r w:rsidRPr="00781823">
        <w:rPr>
          <w:sz w:val="24"/>
        </w:rPr>
        <w:t xml:space="preserve"> vagy közalkalmazotti jogviszony, a közszolgálati tisztviselőkről szóló törvény szerinti ösztöndíjas foglalkoztatási jogviszony, ügyészségi szolgálati jogviszony, bírósági jogviszony, igazságügyi alkalmazotti szolgálati jogviszony, a rendvédelmi feladatokat ellátó szervek hivatásos állományának szolgálati jogviszon</w:t>
      </w:r>
      <w:r>
        <w:rPr>
          <w:sz w:val="24"/>
        </w:rPr>
        <w:t xml:space="preserve">ya, valamint a Magyar Honvédség </w:t>
      </w:r>
      <w:r w:rsidRPr="00781823">
        <w:rPr>
          <w:sz w:val="24"/>
        </w:rPr>
        <w:t>hivatásos, szerződéses és önkéntes tartalékos állományának szolgálati viszony</w:t>
      </w:r>
      <w:r w:rsidR="00E8328B">
        <w:rPr>
          <w:sz w:val="24"/>
        </w:rPr>
        <w:t>a</w:t>
      </w:r>
      <w:r w:rsidR="006658DE">
        <w:rPr>
          <w:sz w:val="24"/>
        </w:rPr>
        <w:t xml:space="preserve"> létrehozására</w:t>
      </w:r>
      <w:r>
        <w:rPr>
          <w:sz w:val="24"/>
        </w:rPr>
        <w:t>,</w:t>
      </w:r>
    </w:p>
    <w:p w14:paraId="08868376" w14:textId="77777777" w:rsidR="007B6109" w:rsidRPr="0085166F" w:rsidRDefault="007B6109" w:rsidP="008C32FE">
      <w:pPr>
        <w:pStyle w:val="Lista"/>
        <w:tabs>
          <w:tab w:val="clear" w:pos="283"/>
          <w:tab w:val="left" w:pos="0"/>
        </w:tabs>
        <w:spacing w:after="0"/>
        <w:ind w:left="0" w:firstLine="0"/>
        <w:jc w:val="both"/>
        <w:rPr>
          <w:sz w:val="24"/>
          <w:szCs w:val="24"/>
        </w:rPr>
      </w:pPr>
      <w:r>
        <w:rPr>
          <w:bCs/>
          <w:i/>
          <w:sz w:val="24"/>
          <w:szCs w:val="24"/>
        </w:rPr>
        <w:t>13.</w:t>
      </w:r>
      <w:r w:rsidRPr="0085166F">
        <w:rPr>
          <w:bCs/>
          <w:sz w:val="24"/>
          <w:szCs w:val="24"/>
        </w:rPr>
        <w:t xml:space="preserve"> </w:t>
      </w:r>
      <w:r w:rsidRPr="0085166F">
        <w:rPr>
          <w:sz w:val="24"/>
          <w:szCs w:val="24"/>
        </w:rPr>
        <w:t>az olyan kutatási és fejlesztési szolgáltatás megrendelésre, amelyek haszna nem kizárólag az ajánlatkérőnél jelentkezik a szolgáltatásnak a saját tevékenységében való felhasználása során, feltéve, hogy a kapott szolgáltatás ellenértékét teljes mértékben az ajánlatkérő fizeti meg</w:t>
      </w:r>
      <w:r>
        <w:rPr>
          <w:sz w:val="24"/>
          <w:szCs w:val="24"/>
        </w:rPr>
        <w:t>,</w:t>
      </w:r>
      <w:r w:rsidRPr="0085166F">
        <w:rPr>
          <w:sz w:val="24"/>
          <w:szCs w:val="24"/>
        </w:rPr>
        <w:t xml:space="preserve"> </w:t>
      </w:r>
    </w:p>
    <w:p w14:paraId="2B6DEE54" w14:textId="77777777" w:rsidR="007B6109" w:rsidRPr="0085166F" w:rsidRDefault="007B6109" w:rsidP="008C32FE">
      <w:pPr>
        <w:pStyle w:val="Lista"/>
        <w:tabs>
          <w:tab w:val="clear" w:pos="283"/>
          <w:tab w:val="left" w:pos="0"/>
        </w:tabs>
        <w:spacing w:after="0"/>
        <w:ind w:left="0" w:firstLine="0"/>
        <w:jc w:val="both"/>
        <w:rPr>
          <w:bCs/>
          <w:sz w:val="24"/>
          <w:szCs w:val="24"/>
        </w:rPr>
      </w:pPr>
      <w:r>
        <w:rPr>
          <w:bCs/>
          <w:i/>
          <w:sz w:val="24"/>
          <w:szCs w:val="24"/>
        </w:rPr>
        <w:t>14.</w:t>
      </w:r>
      <w:r w:rsidRPr="0085166F">
        <w:rPr>
          <w:sz w:val="24"/>
          <w:szCs w:val="24"/>
        </w:rPr>
        <w:t xml:space="preserve"> a NATO Biztonsági Beruházási Program vagy egyéb közös finanszírozású</w:t>
      </w:r>
      <w:r>
        <w:rPr>
          <w:sz w:val="24"/>
          <w:szCs w:val="24"/>
        </w:rPr>
        <w:t>, a</w:t>
      </w:r>
      <w:r w:rsidRPr="0085166F">
        <w:rPr>
          <w:sz w:val="24"/>
          <w:szCs w:val="24"/>
        </w:rPr>
        <w:t xml:space="preserve"> NATO </w:t>
      </w:r>
      <w:r>
        <w:rPr>
          <w:sz w:val="24"/>
          <w:szCs w:val="24"/>
        </w:rPr>
        <w:t xml:space="preserve">által </w:t>
      </w:r>
      <w:r w:rsidRPr="0085166F">
        <w:rPr>
          <w:sz w:val="24"/>
          <w:szCs w:val="24"/>
        </w:rPr>
        <w:t>támogatott program keretében megvalósuló beszerzésekre</w:t>
      </w:r>
      <w:r>
        <w:rPr>
          <w:sz w:val="24"/>
          <w:szCs w:val="24"/>
        </w:rPr>
        <w:t>,</w:t>
      </w:r>
      <w:r w:rsidRPr="0085166F">
        <w:rPr>
          <w:sz w:val="24"/>
          <w:szCs w:val="24"/>
        </w:rPr>
        <w:t xml:space="preserve"> </w:t>
      </w:r>
    </w:p>
    <w:p w14:paraId="335CE9A7" w14:textId="77777777" w:rsidR="007B6109" w:rsidRPr="00653BE0" w:rsidRDefault="007B6109" w:rsidP="00942AF2">
      <w:pPr>
        <w:pStyle w:val="Lista"/>
        <w:tabs>
          <w:tab w:val="clear" w:pos="283"/>
          <w:tab w:val="left" w:pos="0"/>
        </w:tabs>
        <w:spacing w:after="0"/>
        <w:ind w:left="0" w:firstLine="0"/>
        <w:jc w:val="both"/>
        <w:rPr>
          <w:color w:val="000000"/>
          <w:sz w:val="24"/>
          <w:szCs w:val="24"/>
        </w:rPr>
      </w:pPr>
      <w:r>
        <w:rPr>
          <w:i/>
          <w:color w:val="000000"/>
          <w:sz w:val="24"/>
          <w:szCs w:val="24"/>
        </w:rPr>
        <w:t>15.</w:t>
      </w:r>
      <w:r w:rsidRPr="0085166F">
        <w:rPr>
          <w:color w:val="000000"/>
          <w:sz w:val="24"/>
          <w:szCs w:val="24"/>
        </w:rPr>
        <w:t xml:space="preserve"> az ajánlatkérő olyan jogi személlyel kötött szerződésére, amely felett az ajánlatkérő a saját szervezeti egységei felettihez hasonló </w:t>
      </w:r>
      <w:r w:rsidRPr="00E300F4">
        <w:rPr>
          <w:color w:val="000000"/>
          <w:sz w:val="24"/>
          <w:szCs w:val="24"/>
        </w:rPr>
        <w:t>kontrollt</w:t>
      </w:r>
      <w:r w:rsidRPr="0085166F">
        <w:rPr>
          <w:color w:val="000000"/>
          <w:sz w:val="24"/>
          <w:szCs w:val="24"/>
        </w:rPr>
        <w:t xml:space="preserve"> gyakorol, döntő befolyással rendelkezik annak stratégiai céljai meghatározásában és működésével kapcsolatos jelentős döntéseinek meghozatalában, valamint amelyben közvetlen magántőke részesedés nincsen, és amely éves nettó árbevételének több mint 80</w:t>
      </w:r>
      <w:r w:rsidRPr="00653BE0">
        <w:rPr>
          <w:color w:val="000000"/>
          <w:sz w:val="24"/>
          <w:szCs w:val="24"/>
        </w:rPr>
        <w:t>%-a a kontrollt gyakorló ajánlatkérővel, vagy az ajánlatkérő által e pont szerint kontrollált más jogi személlyel kötött vagy kötendő szerződések teljesítéséből származik,</w:t>
      </w:r>
    </w:p>
    <w:p w14:paraId="0E7C7D0B" w14:textId="77777777" w:rsidR="007B6109" w:rsidRPr="00653BE0" w:rsidRDefault="007B6109" w:rsidP="00942AF2">
      <w:pPr>
        <w:pStyle w:val="Lista"/>
        <w:tabs>
          <w:tab w:val="clear" w:pos="283"/>
          <w:tab w:val="left" w:pos="0"/>
        </w:tabs>
        <w:spacing w:after="0"/>
        <w:ind w:left="0" w:firstLine="0"/>
        <w:jc w:val="both"/>
        <w:rPr>
          <w:color w:val="000000"/>
          <w:sz w:val="24"/>
          <w:szCs w:val="24"/>
        </w:rPr>
      </w:pPr>
      <w:r w:rsidRPr="00653BE0">
        <w:rPr>
          <w:i/>
          <w:color w:val="000000"/>
          <w:sz w:val="24"/>
          <w:szCs w:val="24"/>
        </w:rPr>
        <w:t>16.</w:t>
      </w:r>
      <w:r w:rsidRPr="00653BE0">
        <w:rPr>
          <w:color w:val="000000"/>
          <w:sz w:val="24"/>
          <w:szCs w:val="24"/>
        </w:rPr>
        <w:t xml:space="preserve"> az ajánlatkérő olyan jogi személlyel kötött szerződésére, amely felett az ajánlatkérő más ajánlatkérőkkel közösen a saját szervezeti egységei felettihez hasonló kontrollt gyakorol, az ajánlatkérők közösen döntő befolyással rendelkeznek annak stratégiai céljai meghatározásában és működésével kapcsolatos jelentős döntéseinek meghozatalában, valamint amelyben közvetlen magántőke részesedés nincsen, és amely éves nettó árbevételének több mint 80%-a a kontrollt gyakorló ajánlatkérővel, ajánlatkérőkkel, vagy az ajánlatkérő által e pont szerint kontrollált más jogi személlyel kötött vagy kötendő szerződések teljesítéséből származik, valamint</w:t>
      </w:r>
    </w:p>
    <w:p w14:paraId="58D5CC83" w14:textId="77777777" w:rsidR="007B6109" w:rsidRPr="00653BE0" w:rsidRDefault="007B6109" w:rsidP="00942AF2">
      <w:pPr>
        <w:pStyle w:val="Lista"/>
        <w:tabs>
          <w:tab w:val="clear" w:pos="283"/>
          <w:tab w:val="left" w:pos="0"/>
        </w:tabs>
        <w:spacing w:after="0"/>
        <w:ind w:left="0" w:firstLine="0"/>
        <w:jc w:val="both"/>
        <w:rPr>
          <w:color w:val="000000"/>
          <w:sz w:val="24"/>
          <w:szCs w:val="24"/>
        </w:rPr>
      </w:pPr>
      <w:r w:rsidRPr="00653BE0">
        <w:rPr>
          <w:i/>
          <w:color w:val="000000"/>
          <w:sz w:val="24"/>
          <w:szCs w:val="24"/>
        </w:rPr>
        <w:t>17.</w:t>
      </w:r>
      <w:r w:rsidRPr="00653BE0">
        <w:rPr>
          <w:color w:val="000000"/>
          <w:sz w:val="24"/>
          <w:szCs w:val="24"/>
        </w:rPr>
        <w:t xml:space="preserve"> az ajánlatkérő másik ajánlatkérővel vagy ajánlatkérőkkel kötött szerződésére, amelynek célja közfeladatok teljesítésére, illetve közszolgáltatások nyújtására vagy közös közérdekű célok megvalósítására irányuló együttműködés kialakítása az ajánlatkérők között, ahol az ajánlatkérők együttműködéssel érintett tevékenységből származó éves nettó árbevételének legfeljebb 20%-a származik a nyílt piacról</w:t>
      </w:r>
      <w:r w:rsidR="0043610C">
        <w:rPr>
          <w:color w:val="000000"/>
          <w:sz w:val="24"/>
          <w:szCs w:val="24"/>
        </w:rPr>
        <w:t>.</w:t>
      </w:r>
    </w:p>
    <w:p w14:paraId="1D139C4D" w14:textId="77777777" w:rsidR="007B6109" w:rsidRPr="00653BE0" w:rsidRDefault="007B6109" w:rsidP="00942AF2">
      <w:pPr>
        <w:pStyle w:val="Lista"/>
        <w:tabs>
          <w:tab w:val="clear" w:pos="283"/>
          <w:tab w:val="left" w:pos="0"/>
        </w:tabs>
        <w:spacing w:after="0"/>
        <w:ind w:left="0" w:firstLine="0"/>
        <w:jc w:val="both"/>
        <w:rPr>
          <w:color w:val="000000"/>
          <w:sz w:val="24"/>
          <w:szCs w:val="24"/>
        </w:rPr>
      </w:pPr>
      <w:r w:rsidRPr="00420D00">
        <w:rPr>
          <w:sz w:val="24"/>
          <w:szCs w:val="24"/>
        </w:rPr>
        <w:t>(2)</w:t>
      </w:r>
      <w:r w:rsidRPr="00653BE0">
        <w:rPr>
          <w:sz w:val="24"/>
          <w:szCs w:val="24"/>
        </w:rPr>
        <w:t xml:space="preserve"> Az (1) bekezdés </w:t>
      </w:r>
      <w:r w:rsidRPr="00653BE0">
        <w:rPr>
          <w:i/>
          <w:sz w:val="24"/>
          <w:szCs w:val="24"/>
        </w:rPr>
        <w:t>6.</w:t>
      </w:r>
      <w:r w:rsidRPr="00653BE0">
        <w:rPr>
          <w:sz w:val="24"/>
          <w:szCs w:val="24"/>
        </w:rPr>
        <w:t xml:space="preserve"> pontja szerinti esetben az ajánlatkérő </w:t>
      </w:r>
      <w:r w:rsidRPr="00653BE0">
        <w:rPr>
          <w:color w:val="000000"/>
          <w:sz w:val="24"/>
          <w:szCs w:val="24"/>
        </w:rPr>
        <w:t>tájékoztatja az Európai Bizottságot (a továbbiakban: Bizottság) a kutatási és fejlesztési kiadásoknak a program teljes költségéhez képest számított arányáról, a költségmegosztási megállapodásról, valamint a beszerzések megosztása esetén a lefolytatni tervezett beszerzések arányáról.</w:t>
      </w:r>
    </w:p>
    <w:p w14:paraId="1460003B" w14:textId="77777777" w:rsidR="007B6109" w:rsidRPr="00653BE0" w:rsidRDefault="007B6109" w:rsidP="00942AF2">
      <w:pPr>
        <w:pStyle w:val="Lista"/>
        <w:tabs>
          <w:tab w:val="clear" w:pos="283"/>
          <w:tab w:val="left" w:pos="0"/>
        </w:tabs>
        <w:spacing w:after="0"/>
        <w:ind w:left="0" w:firstLine="0"/>
        <w:jc w:val="both"/>
        <w:rPr>
          <w:sz w:val="24"/>
          <w:szCs w:val="24"/>
        </w:rPr>
      </w:pPr>
      <w:r w:rsidRPr="00420D00">
        <w:rPr>
          <w:sz w:val="24"/>
          <w:szCs w:val="24"/>
        </w:rPr>
        <w:t>(3)</w:t>
      </w:r>
      <w:r w:rsidRPr="00653BE0">
        <w:rPr>
          <w:b/>
          <w:sz w:val="24"/>
          <w:szCs w:val="24"/>
        </w:rPr>
        <w:t xml:space="preserve"> </w:t>
      </w:r>
      <w:r w:rsidRPr="00653BE0">
        <w:rPr>
          <w:color w:val="000000"/>
          <w:sz w:val="24"/>
          <w:szCs w:val="24"/>
        </w:rPr>
        <w:t xml:space="preserve">Az (1) bekezdés </w:t>
      </w:r>
      <w:r w:rsidRPr="00653BE0">
        <w:rPr>
          <w:i/>
          <w:color w:val="000000"/>
          <w:sz w:val="24"/>
          <w:szCs w:val="24"/>
        </w:rPr>
        <w:t>1., 4., 6., és 9.</w:t>
      </w:r>
      <w:r w:rsidRPr="00653BE0">
        <w:rPr>
          <w:color w:val="000000"/>
          <w:sz w:val="24"/>
          <w:szCs w:val="24"/>
        </w:rPr>
        <w:t xml:space="preserve"> pontja szerinti esetben a beszerzés körülményeinek vizsgálatát követően – annak eredményétől függően – az egyedi feltételeket az iparügyekért  felelős miniszter és az illetékes miniszter előterjesztése alapján a Kormány határozza meg. A beszerzésre vonatkozó egyedi feltételeket elsősorban a hazai védelmi ipar képességeinek fejlesztése körében kell előírni. </w:t>
      </w:r>
      <w:r w:rsidR="009E39FA">
        <w:rPr>
          <w:color w:val="000000"/>
          <w:sz w:val="24"/>
          <w:szCs w:val="24"/>
        </w:rPr>
        <w:t>Ha</w:t>
      </w:r>
      <w:r w:rsidR="009E39FA" w:rsidRPr="00653BE0">
        <w:rPr>
          <w:color w:val="000000"/>
          <w:sz w:val="24"/>
          <w:szCs w:val="24"/>
        </w:rPr>
        <w:t xml:space="preserve"> </w:t>
      </w:r>
      <w:r w:rsidRPr="00653BE0">
        <w:rPr>
          <w:color w:val="000000"/>
          <w:sz w:val="24"/>
          <w:szCs w:val="24"/>
        </w:rPr>
        <w:t xml:space="preserve">a vizsgálat eredményeképpen megállapításra kerül, hogy egyedi feltételek alkalmazása nem indokolt, arról nem kell külön előterjesztést tenni. </w:t>
      </w:r>
    </w:p>
    <w:p w14:paraId="41F58B22" w14:textId="77777777" w:rsidR="007B6109" w:rsidRPr="00653BE0" w:rsidRDefault="007B6109" w:rsidP="00942AF2">
      <w:pPr>
        <w:pStyle w:val="Lista"/>
        <w:tabs>
          <w:tab w:val="clear" w:pos="283"/>
          <w:tab w:val="left" w:pos="0"/>
        </w:tabs>
        <w:spacing w:after="0"/>
        <w:ind w:left="0" w:firstLine="0"/>
        <w:jc w:val="both"/>
        <w:rPr>
          <w:color w:val="000000"/>
          <w:sz w:val="24"/>
          <w:szCs w:val="24"/>
        </w:rPr>
      </w:pPr>
      <w:r w:rsidRPr="00420D00">
        <w:rPr>
          <w:sz w:val="24"/>
          <w:szCs w:val="24"/>
        </w:rPr>
        <w:t>(4)</w:t>
      </w:r>
      <w:r w:rsidRPr="00653BE0">
        <w:rPr>
          <w:color w:val="000000"/>
          <w:sz w:val="24"/>
          <w:szCs w:val="24"/>
        </w:rPr>
        <w:t xml:space="preserve"> Az (1) bekezdés </w:t>
      </w:r>
      <w:r w:rsidRPr="00653BE0">
        <w:rPr>
          <w:i/>
          <w:color w:val="000000"/>
          <w:sz w:val="24"/>
          <w:szCs w:val="24"/>
        </w:rPr>
        <w:t>15.</w:t>
      </w:r>
      <w:r w:rsidRPr="00653BE0">
        <w:rPr>
          <w:color w:val="000000"/>
          <w:sz w:val="24"/>
          <w:szCs w:val="24"/>
        </w:rPr>
        <w:t xml:space="preserve"> pontja alkalmazandó abban az esetben is, ha a beszerzési szerződést a kontrollált jogi személy ajánlatkérőként eljárva köti meg a felette kontrollt gyakorló ajánlatkérővel, vagy az ajánlatkérő által az (1) bekezdés </w:t>
      </w:r>
      <w:r w:rsidR="00936D90" w:rsidRPr="00C44C95">
        <w:rPr>
          <w:i/>
          <w:color w:val="000000"/>
          <w:sz w:val="24"/>
          <w:szCs w:val="24"/>
        </w:rPr>
        <w:t>15.</w:t>
      </w:r>
      <w:r w:rsidRPr="00C44C95">
        <w:rPr>
          <w:color w:val="000000"/>
          <w:sz w:val="24"/>
          <w:szCs w:val="24"/>
        </w:rPr>
        <w:t xml:space="preserve"> pontja</w:t>
      </w:r>
      <w:r w:rsidRPr="00653BE0">
        <w:rPr>
          <w:color w:val="000000"/>
          <w:sz w:val="24"/>
          <w:szCs w:val="24"/>
        </w:rPr>
        <w:t xml:space="preserve"> szerint kontrollált más jogi személlyel.</w:t>
      </w:r>
    </w:p>
    <w:p w14:paraId="03E77DEF" w14:textId="77777777" w:rsidR="007B6109" w:rsidRPr="0085166F" w:rsidRDefault="007B6109" w:rsidP="00942AF2">
      <w:pPr>
        <w:pStyle w:val="Lista"/>
        <w:tabs>
          <w:tab w:val="clear" w:pos="283"/>
          <w:tab w:val="left" w:pos="0"/>
        </w:tabs>
        <w:spacing w:after="0"/>
        <w:ind w:left="0" w:firstLine="0"/>
        <w:jc w:val="both"/>
        <w:rPr>
          <w:color w:val="000000"/>
          <w:sz w:val="24"/>
          <w:szCs w:val="24"/>
        </w:rPr>
      </w:pPr>
      <w:r w:rsidRPr="00420D00">
        <w:rPr>
          <w:sz w:val="24"/>
          <w:szCs w:val="24"/>
        </w:rPr>
        <w:t>(5)</w:t>
      </w:r>
      <w:r w:rsidRPr="00653BE0">
        <w:rPr>
          <w:color w:val="000000"/>
          <w:sz w:val="24"/>
          <w:szCs w:val="24"/>
        </w:rPr>
        <w:t xml:space="preserve"> Az (1) bekezdés </w:t>
      </w:r>
      <w:r w:rsidRPr="00653BE0">
        <w:rPr>
          <w:i/>
          <w:color w:val="000000"/>
          <w:sz w:val="24"/>
          <w:szCs w:val="24"/>
        </w:rPr>
        <w:t>15.</w:t>
      </w:r>
      <w:r w:rsidRPr="00653BE0">
        <w:rPr>
          <w:color w:val="000000"/>
          <w:sz w:val="24"/>
          <w:szCs w:val="24"/>
        </w:rPr>
        <w:t xml:space="preserve"> pontjában foglaltak irányadóak akkor is, ha a kontrollált jogi személy tagja az állam. Ebben az esetben az (1) bekezdés</w:t>
      </w:r>
      <w:r w:rsidRPr="0085166F">
        <w:rPr>
          <w:color w:val="000000"/>
          <w:sz w:val="24"/>
          <w:szCs w:val="24"/>
        </w:rPr>
        <w:t xml:space="preserve"> </w:t>
      </w:r>
      <w:r w:rsidR="00936D90" w:rsidRPr="00C44C95">
        <w:rPr>
          <w:i/>
          <w:color w:val="000000"/>
          <w:sz w:val="24"/>
          <w:szCs w:val="24"/>
        </w:rPr>
        <w:t>15.</w:t>
      </w:r>
      <w:r w:rsidRPr="00C44C95">
        <w:rPr>
          <w:color w:val="000000"/>
          <w:sz w:val="24"/>
          <w:szCs w:val="24"/>
        </w:rPr>
        <w:t xml:space="preserve"> pontja</w:t>
      </w:r>
      <w:r w:rsidRPr="0085166F">
        <w:rPr>
          <w:color w:val="000000"/>
          <w:sz w:val="24"/>
          <w:szCs w:val="24"/>
        </w:rPr>
        <w:t xml:space="preserve"> szerinti feltételeknek a tulajdonosi jogokat gyakorló jogalany </w:t>
      </w:r>
      <w:r>
        <w:rPr>
          <w:color w:val="000000"/>
          <w:sz w:val="24"/>
          <w:szCs w:val="24"/>
        </w:rPr>
        <w:t xml:space="preserve">– </w:t>
      </w:r>
      <w:r w:rsidRPr="0085166F">
        <w:rPr>
          <w:color w:val="000000"/>
          <w:sz w:val="24"/>
          <w:szCs w:val="24"/>
        </w:rPr>
        <w:t>miniszter vagy más központi államigazgatási szervet vezető személy esetén az általa vezetett szerv</w:t>
      </w:r>
      <w:r>
        <w:rPr>
          <w:color w:val="000000"/>
          <w:sz w:val="24"/>
          <w:szCs w:val="24"/>
        </w:rPr>
        <w:t>–</w:t>
      </w:r>
      <w:r w:rsidRPr="0085166F">
        <w:rPr>
          <w:color w:val="000000"/>
          <w:sz w:val="24"/>
          <w:szCs w:val="24"/>
        </w:rPr>
        <w:t>, mint ajánlatkérő vonatkozásában kell fennállniuk.</w:t>
      </w:r>
    </w:p>
    <w:p w14:paraId="62D6E07C" w14:textId="77777777" w:rsidR="007B6109" w:rsidRPr="00653BE0" w:rsidRDefault="007B6109" w:rsidP="00942AF2">
      <w:pPr>
        <w:pStyle w:val="Lista"/>
        <w:tabs>
          <w:tab w:val="clear" w:pos="283"/>
          <w:tab w:val="left" w:pos="0"/>
        </w:tabs>
        <w:spacing w:after="0"/>
        <w:ind w:left="0" w:firstLine="0"/>
        <w:jc w:val="both"/>
        <w:rPr>
          <w:color w:val="000000"/>
          <w:sz w:val="24"/>
          <w:szCs w:val="24"/>
        </w:rPr>
      </w:pPr>
      <w:r w:rsidRPr="00420D00">
        <w:rPr>
          <w:sz w:val="24"/>
          <w:szCs w:val="24"/>
        </w:rPr>
        <w:lastRenderedPageBreak/>
        <w:t>(6)</w:t>
      </w:r>
      <w:r w:rsidRPr="0085166F">
        <w:rPr>
          <w:color w:val="000000"/>
          <w:sz w:val="24"/>
          <w:szCs w:val="24"/>
        </w:rPr>
        <w:t xml:space="preserve"> </w:t>
      </w:r>
      <w:r w:rsidRPr="00653BE0">
        <w:rPr>
          <w:color w:val="000000"/>
          <w:sz w:val="24"/>
          <w:szCs w:val="24"/>
        </w:rPr>
        <w:t xml:space="preserve">Az (1) bekezdés </w:t>
      </w:r>
      <w:r w:rsidRPr="00653BE0">
        <w:rPr>
          <w:i/>
          <w:color w:val="000000"/>
          <w:sz w:val="24"/>
          <w:szCs w:val="24"/>
        </w:rPr>
        <w:t>16.</w:t>
      </w:r>
      <w:r w:rsidRPr="00653BE0">
        <w:rPr>
          <w:color w:val="000000"/>
          <w:sz w:val="24"/>
          <w:szCs w:val="24"/>
        </w:rPr>
        <w:t xml:space="preserve"> pontja esetében valamennyi ajánlatkérőnek képviseltetnie kell magát a kontrollált jogi személy döntéshozó szerveiben. A képviseletet ellátó egyes személyek képviselhetnek egy, több vagy akár minden, kontrollt gyakorló ajánlatkérőt is. A kontrollált jogi személy érdekei nem lehetnek ellentétesek a kontrollt gyakorló ajánlatkérők érdekeivel.</w:t>
      </w:r>
    </w:p>
    <w:p w14:paraId="686EEAC2" w14:textId="77777777" w:rsidR="007B6109" w:rsidRPr="00653BE0" w:rsidRDefault="007B6109" w:rsidP="00942AF2">
      <w:pPr>
        <w:pStyle w:val="Lista"/>
        <w:tabs>
          <w:tab w:val="clear" w:pos="283"/>
          <w:tab w:val="left" w:pos="0"/>
        </w:tabs>
        <w:spacing w:after="0"/>
        <w:ind w:left="0" w:firstLine="0"/>
        <w:jc w:val="both"/>
        <w:rPr>
          <w:color w:val="000000"/>
          <w:sz w:val="24"/>
          <w:szCs w:val="24"/>
        </w:rPr>
      </w:pPr>
      <w:r w:rsidRPr="00420D00">
        <w:rPr>
          <w:sz w:val="24"/>
          <w:szCs w:val="24"/>
        </w:rPr>
        <w:t>(7)</w:t>
      </w:r>
      <w:r w:rsidRPr="00653BE0">
        <w:rPr>
          <w:color w:val="000000"/>
          <w:sz w:val="24"/>
          <w:szCs w:val="24"/>
        </w:rPr>
        <w:t xml:space="preserve"> Az (1) bekezdés </w:t>
      </w:r>
      <w:r w:rsidRPr="00653BE0">
        <w:rPr>
          <w:i/>
          <w:color w:val="000000"/>
          <w:sz w:val="24"/>
          <w:szCs w:val="24"/>
        </w:rPr>
        <w:t xml:space="preserve">15-17. </w:t>
      </w:r>
      <w:r w:rsidRPr="00653BE0">
        <w:rPr>
          <w:color w:val="000000"/>
          <w:sz w:val="24"/>
          <w:szCs w:val="24"/>
        </w:rPr>
        <w:t>pontjában rögzített feltételeknek a szerződés teljes időtartama alatt fenn kell állniuk. Ha az említett feltételek már nem állnak fenn, az ajánlatkérő a szerződést jogosult és köteles felmondani.</w:t>
      </w:r>
    </w:p>
    <w:p w14:paraId="0230FC08" w14:textId="77777777" w:rsidR="00420D00" w:rsidRPr="0085166F" w:rsidRDefault="007B6109" w:rsidP="00111EB2">
      <w:pPr>
        <w:pStyle w:val="Lista"/>
        <w:tabs>
          <w:tab w:val="clear" w:pos="283"/>
          <w:tab w:val="left" w:pos="0"/>
        </w:tabs>
        <w:spacing w:after="0"/>
        <w:ind w:left="0" w:firstLine="0"/>
        <w:jc w:val="both"/>
        <w:rPr>
          <w:color w:val="000000"/>
          <w:sz w:val="24"/>
          <w:szCs w:val="24"/>
        </w:rPr>
      </w:pPr>
      <w:r w:rsidRPr="00420D00">
        <w:rPr>
          <w:sz w:val="24"/>
          <w:szCs w:val="24"/>
        </w:rPr>
        <w:t>(</w:t>
      </w:r>
      <w:r w:rsidR="00347083" w:rsidRPr="00420D00">
        <w:rPr>
          <w:sz w:val="24"/>
          <w:szCs w:val="24"/>
        </w:rPr>
        <w:t>8</w:t>
      </w:r>
      <w:r w:rsidRPr="00420D00">
        <w:rPr>
          <w:sz w:val="24"/>
          <w:szCs w:val="24"/>
        </w:rPr>
        <w:t>)</w:t>
      </w:r>
      <w:r w:rsidRPr="00653BE0">
        <w:rPr>
          <w:color w:val="000000"/>
          <w:sz w:val="24"/>
          <w:szCs w:val="24"/>
        </w:rPr>
        <w:t xml:space="preserve"> Az (1) bekezdés </w:t>
      </w:r>
      <w:r w:rsidRPr="00653BE0">
        <w:rPr>
          <w:i/>
          <w:color w:val="000000"/>
          <w:sz w:val="24"/>
          <w:szCs w:val="24"/>
        </w:rPr>
        <w:t xml:space="preserve">15-17. </w:t>
      </w:r>
      <w:r w:rsidRPr="00653BE0">
        <w:rPr>
          <w:color w:val="000000"/>
          <w:sz w:val="24"/>
          <w:szCs w:val="24"/>
        </w:rPr>
        <w:t>pontja alkalmazásában azon ajánlatkérők esetében, amelyeknél az éves nettó árbevétel nem értelmezhető, az ajánlatkérő vagy az ajánlatkérő által kontrollált</w:t>
      </w:r>
      <w:r w:rsidRPr="0085166F">
        <w:rPr>
          <w:color w:val="000000"/>
          <w:sz w:val="24"/>
          <w:szCs w:val="24"/>
        </w:rPr>
        <w:t xml:space="preserve"> más jogi személy részére végzett tevékenységek ellátásának arányát az azzal kapcsolatban a szerződéskötést megelőző három évben felmerült költségek alapul vételével kell megállapítani. </w:t>
      </w:r>
      <w:r>
        <w:rPr>
          <w:color w:val="000000"/>
          <w:sz w:val="24"/>
          <w:szCs w:val="24"/>
        </w:rPr>
        <w:t>Ha</w:t>
      </w:r>
      <w:r w:rsidRPr="0085166F">
        <w:rPr>
          <w:color w:val="000000"/>
          <w:sz w:val="24"/>
          <w:szCs w:val="24"/>
        </w:rPr>
        <w:t xml:space="preserve"> a szerződés megkötését megelőző három évre vonatkozó adatok nem állnak rendelkezésre, az ajánlatkérőnek valószínűsítenie kell – elsősorban hiteles üzleti tervének bemutatásával – az említett adatokat.</w:t>
      </w:r>
    </w:p>
    <w:p w14:paraId="2C41736F" w14:textId="77777777" w:rsidR="007B6109" w:rsidRPr="0085166F" w:rsidRDefault="007B6109" w:rsidP="008C32FE">
      <w:pPr>
        <w:pStyle w:val="Lista"/>
        <w:tabs>
          <w:tab w:val="clear" w:pos="283"/>
          <w:tab w:val="left" w:pos="0"/>
        </w:tabs>
        <w:spacing w:after="0"/>
        <w:ind w:left="0" w:firstLine="0"/>
        <w:jc w:val="both"/>
        <w:rPr>
          <w:sz w:val="24"/>
          <w:szCs w:val="24"/>
        </w:rPr>
      </w:pPr>
    </w:p>
    <w:p w14:paraId="65F62977" w14:textId="77777777" w:rsidR="007B6109" w:rsidRPr="005D2E41" w:rsidRDefault="007B6109" w:rsidP="00530C71">
      <w:pPr>
        <w:pStyle w:val="Listaszerbekezds1"/>
        <w:numPr>
          <w:ilvl w:val="0"/>
          <w:numId w:val="3"/>
        </w:numPr>
        <w:spacing w:after="0" w:line="240" w:lineRule="auto"/>
        <w:ind w:left="0" w:firstLine="0"/>
        <w:jc w:val="center"/>
        <w:rPr>
          <w:rFonts w:ascii="Times New Roman" w:hAnsi="Times New Roman"/>
          <w:bCs/>
          <w:i/>
          <w:sz w:val="24"/>
          <w:szCs w:val="24"/>
        </w:rPr>
      </w:pPr>
      <w:r w:rsidRPr="005D2E41">
        <w:rPr>
          <w:rFonts w:ascii="Times New Roman" w:hAnsi="Times New Roman"/>
          <w:bCs/>
          <w:i/>
          <w:sz w:val="24"/>
          <w:szCs w:val="24"/>
        </w:rPr>
        <w:t>FEJEZET</w:t>
      </w:r>
    </w:p>
    <w:p w14:paraId="2FA1974B" w14:textId="77777777" w:rsidR="007B6109" w:rsidRPr="00657CF3" w:rsidRDefault="007B6109" w:rsidP="00530C71">
      <w:pPr>
        <w:pStyle w:val="Cmsor2"/>
        <w:spacing w:before="0" w:line="240" w:lineRule="auto"/>
        <w:jc w:val="center"/>
        <w:rPr>
          <w:rFonts w:ascii="Times New Roman" w:hAnsi="Times New Roman"/>
          <w:b w:val="0"/>
          <w:bCs w:val="0"/>
          <w:i/>
          <w:caps/>
          <w:color w:val="auto"/>
          <w:sz w:val="28"/>
          <w:szCs w:val="28"/>
        </w:rPr>
      </w:pPr>
      <w:r w:rsidRPr="00085BF6">
        <w:rPr>
          <w:rFonts w:ascii="Times New Roman" w:hAnsi="Times New Roman"/>
          <w:bCs w:val="0"/>
          <w:i/>
          <w:color w:val="auto"/>
          <w:sz w:val="28"/>
          <w:szCs w:val="28"/>
        </w:rPr>
        <w:t>A BESZERZÉSI ELJÁRÁS ÁLTALÁNOS SZABÁLYAI</w:t>
      </w:r>
    </w:p>
    <w:p w14:paraId="6535E2A6" w14:textId="77777777" w:rsidR="007B6109" w:rsidRPr="0085166F" w:rsidRDefault="007B6109" w:rsidP="00A02003">
      <w:pPr>
        <w:pStyle w:val="centerpar"/>
        <w:spacing w:before="0" w:after="0"/>
        <w:jc w:val="left"/>
        <w:rPr>
          <w:b/>
          <w:bCs/>
        </w:rPr>
      </w:pPr>
    </w:p>
    <w:p w14:paraId="5F44E24E" w14:textId="77777777" w:rsidR="007B6109" w:rsidRPr="0085166F" w:rsidRDefault="007B6109" w:rsidP="000D5F6D">
      <w:pPr>
        <w:pStyle w:val="centerpar"/>
        <w:spacing w:before="0" w:after="0"/>
        <w:rPr>
          <w:b/>
          <w:bCs/>
        </w:rPr>
      </w:pPr>
      <w:r>
        <w:rPr>
          <w:b/>
          <w:bCs/>
        </w:rPr>
        <w:t>7. Az a</w:t>
      </w:r>
      <w:r w:rsidRPr="0085166F">
        <w:rPr>
          <w:b/>
          <w:bCs/>
        </w:rPr>
        <w:t>jánlatkérőkre vonatkozó rendelkezések</w:t>
      </w:r>
    </w:p>
    <w:p w14:paraId="70AAA8AB" w14:textId="77777777" w:rsidR="007B6109" w:rsidRPr="0085166F" w:rsidRDefault="007B6109" w:rsidP="000D5F6D">
      <w:pPr>
        <w:pStyle w:val="centerpar"/>
        <w:spacing w:before="0" w:after="0"/>
        <w:rPr>
          <w:b/>
          <w:bCs/>
        </w:rPr>
      </w:pPr>
    </w:p>
    <w:p w14:paraId="5E159C42" w14:textId="77777777" w:rsidR="007B6109" w:rsidRPr="0085166F" w:rsidRDefault="007B6109" w:rsidP="008D2898">
      <w:pPr>
        <w:spacing w:after="0" w:line="240" w:lineRule="auto"/>
        <w:jc w:val="both"/>
        <w:rPr>
          <w:rFonts w:ascii="Times New Roman" w:hAnsi="Times New Roman"/>
          <w:sz w:val="24"/>
        </w:rPr>
      </w:pPr>
      <w:r w:rsidRPr="0085166F">
        <w:rPr>
          <w:rFonts w:ascii="Times New Roman" w:hAnsi="Times New Roman"/>
          <w:b/>
          <w:sz w:val="24"/>
        </w:rPr>
        <w:t>8. §</w:t>
      </w:r>
      <w:r w:rsidRPr="0085166F">
        <w:rPr>
          <w:rFonts w:ascii="Times New Roman" w:hAnsi="Times New Roman"/>
          <w:sz w:val="24"/>
        </w:rPr>
        <w:t xml:space="preserve"> </w:t>
      </w:r>
      <w:r w:rsidRPr="00845A9A">
        <w:rPr>
          <w:rFonts w:ascii="Times New Roman" w:hAnsi="Times New Roman"/>
          <w:noProof/>
          <w:sz w:val="24"/>
          <w:szCs w:val="24"/>
          <w:lang w:eastAsia="hu-HU"/>
        </w:rPr>
        <w:t>(1)</w:t>
      </w:r>
      <w:r w:rsidRPr="0085166F">
        <w:rPr>
          <w:rFonts w:ascii="Times New Roman" w:hAnsi="Times New Roman"/>
          <w:sz w:val="24"/>
        </w:rPr>
        <w:t xml:space="preserve"> Az ajánlatkérő köteles meghatározni a beszerzési eljárásai előkészítésének, lefolytatásának, belső ellenőrzésének felelősségi rendjét, a nevében eljáró, illetve az eljárásba bevont személyek, valamint szervezetek felelősségi körét és a beszerzési eljárásai dokumentálási rendjét, összhangban a vonatkozó jogszabályokkal. Ennek körében különösen meg kell határoznia az eljárás során hozott döntésekért felelős személyt, személyeket, vagy testületeket.</w:t>
      </w:r>
    </w:p>
    <w:p w14:paraId="7E187ECB" w14:textId="77777777" w:rsidR="007B6109" w:rsidRPr="0085166F" w:rsidRDefault="007B6109" w:rsidP="008D2898">
      <w:pPr>
        <w:spacing w:after="0" w:line="240" w:lineRule="auto"/>
        <w:jc w:val="both"/>
        <w:rPr>
          <w:rFonts w:ascii="Times New Roman" w:hAnsi="Times New Roman"/>
          <w:sz w:val="24"/>
        </w:rPr>
      </w:pPr>
      <w:r w:rsidRPr="00845A9A">
        <w:rPr>
          <w:rFonts w:ascii="Times New Roman" w:hAnsi="Times New Roman"/>
          <w:noProof/>
          <w:sz w:val="24"/>
          <w:szCs w:val="24"/>
          <w:lang w:eastAsia="hu-HU"/>
        </w:rPr>
        <w:t>(2)</w:t>
      </w:r>
      <w:r w:rsidRPr="0085166F">
        <w:rPr>
          <w:rFonts w:ascii="Times New Roman" w:hAnsi="Times New Roman"/>
          <w:sz w:val="24"/>
        </w:rPr>
        <w:t xml:space="preserve"> Ha az ajánlatkérő nem rendelkezik általános jellegű, az (1) bekezdésnek megfelelő beszerzési szabályzattal, vagy a szabályzattól – az abban meghatározott módon – való eltérés feltételei fennállnak, legkésőbb az adott beszerzési eljárás előkészítését megelőzően kell meghatároznia az (1) bekezdésben foglaltakat.</w:t>
      </w:r>
    </w:p>
    <w:p w14:paraId="0CC52464" w14:textId="77777777" w:rsidR="007B6109" w:rsidRPr="0085166F" w:rsidRDefault="007B6109" w:rsidP="008D2898">
      <w:pPr>
        <w:spacing w:after="0" w:line="240" w:lineRule="auto"/>
        <w:jc w:val="both"/>
        <w:rPr>
          <w:rFonts w:ascii="Times New Roman" w:hAnsi="Times New Roman"/>
          <w:sz w:val="24"/>
        </w:rPr>
      </w:pPr>
      <w:r w:rsidRPr="00845A9A">
        <w:rPr>
          <w:rFonts w:ascii="Times New Roman" w:hAnsi="Times New Roman"/>
          <w:noProof/>
          <w:sz w:val="24"/>
          <w:szCs w:val="24"/>
          <w:lang w:eastAsia="hu-HU"/>
        </w:rPr>
        <w:t>(3)</w:t>
      </w:r>
      <w:r w:rsidRPr="0085166F">
        <w:rPr>
          <w:rFonts w:ascii="Times New Roman" w:hAnsi="Times New Roman"/>
          <w:sz w:val="24"/>
        </w:rPr>
        <w:t xml:space="preserve"> A beszerzési eljárás előkészítése, a felhívás és </w:t>
      </w:r>
      <w:r>
        <w:rPr>
          <w:rFonts w:ascii="Times New Roman" w:hAnsi="Times New Roman"/>
          <w:sz w:val="24"/>
        </w:rPr>
        <w:t xml:space="preserve">az </w:t>
      </w:r>
      <w:r w:rsidR="00C247C2">
        <w:rPr>
          <w:rFonts w:ascii="Times New Roman" w:hAnsi="Times New Roman"/>
          <w:sz w:val="24"/>
        </w:rPr>
        <w:t>ajánlatkérői</w:t>
      </w:r>
      <w:r w:rsidRPr="0085166F">
        <w:rPr>
          <w:rFonts w:ascii="Times New Roman" w:hAnsi="Times New Roman"/>
          <w:sz w:val="24"/>
        </w:rPr>
        <w:t xml:space="preserve"> dokumentumok elkészítése, valamint az ajánlatok értékelése során és az eljárás más szakaszában az ajánlatkérő nevében eljáró, illetve az eljárásba bevont személyeknek és szervezeteknek együttesen rendelkezniük kell a beszerzés tárgya szerinti szakmai, beszerzési, jogi és pénzügyi szakértelemmel.</w:t>
      </w:r>
    </w:p>
    <w:p w14:paraId="0211C083" w14:textId="77777777" w:rsidR="007B6109" w:rsidRPr="0085166F" w:rsidRDefault="007B6109" w:rsidP="008D2898">
      <w:pPr>
        <w:spacing w:after="0" w:line="240" w:lineRule="auto"/>
        <w:jc w:val="both"/>
        <w:rPr>
          <w:rFonts w:ascii="Times New Roman" w:hAnsi="Times New Roman"/>
          <w:sz w:val="24"/>
        </w:rPr>
      </w:pPr>
      <w:r w:rsidRPr="00845A9A">
        <w:rPr>
          <w:rFonts w:ascii="Times New Roman" w:hAnsi="Times New Roman"/>
          <w:noProof/>
          <w:sz w:val="24"/>
          <w:szCs w:val="24"/>
          <w:lang w:eastAsia="hu-HU"/>
        </w:rPr>
        <w:t>(4)</w:t>
      </w:r>
      <w:r w:rsidRPr="0085166F">
        <w:rPr>
          <w:rFonts w:ascii="Times New Roman" w:hAnsi="Times New Roman"/>
          <w:sz w:val="24"/>
        </w:rPr>
        <w:t xml:space="preserve"> Az ajánlatkérő a (3) bekezdésben meghatározott szakértelemmel együttesen rendelkező, legalább háromtagú bírálóbizottságot köteles létrehozni az ajánlatoknak – szükség esetén a hiánypótlás, felvilágosítás vagy indokolás megadását követő – e törvény szerinti elbírálására és értékelésére. A bírálóbizottság írásbeli szakvéleményt és döntési javaslatot készít az eljárást lezáró döntést meghozó személy vagy testület részére. A bírálóbizottsági munkáról jegyzőkönyvet kell készíteni, amelynek – </w:t>
      </w:r>
      <w:r w:rsidR="009E39FA">
        <w:rPr>
          <w:rFonts w:ascii="Times New Roman" w:hAnsi="Times New Roman"/>
          <w:sz w:val="24"/>
        </w:rPr>
        <w:t>ha</w:t>
      </w:r>
      <w:r w:rsidR="009E39FA" w:rsidRPr="0085166F">
        <w:rPr>
          <w:rFonts w:ascii="Times New Roman" w:hAnsi="Times New Roman"/>
          <w:sz w:val="24"/>
        </w:rPr>
        <w:t xml:space="preserve"> </w:t>
      </w:r>
      <w:r w:rsidRPr="0085166F">
        <w:rPr>
          <w:rFonts w:ascii="Times New Roman" w:hAnsi="Times New Roman"/>
          <w:sz w:val="24"/>
        </w:rPr>
        <w:t>az ajánlatkérő alkalmaz ilyet – részét képezhetik a tagok indokolással ellátott bírálati lapjai.</w:t>
      </w:r>
    </w:p>
    <w:p w14:paraId="7E130D32" w14:textId="77777777" w:rsidR="007B6109" w:rsidRDefault="007B6109" w:rsidP="008D2898">
      <w:pPr>
        <w:spacing w:after="0" w:line="240" w:lineRule="auto"/>
        <w:jc w:val="both"/>
        <w:rPr>
          <w:rFonts w:ascii="Times New Roman" w:hAnsi="Times New Roman"/>
          <w:sz w:val="24"/>
        </w:rPr>
      </w:pPr>
      <w:r w:rsidRPr="00845A9A">
        <w:rPr>
          <w:rFonts w:ascii="Times New Roman" w:hAnsi="Times New Roman"/>
          <w:noProof/>
          <w:sz w:val="24"/>
          <w:szCs w:val="24"/>
          <w:lang w:eastAsia="hu-HU"/>
        </w:rPr>
        <w:t>(5)</w:t>
      </w:r>
      <w:r w:rsidRPr="0085166F">
        <w:rPr>
          <w:rFonts w:ascii="Times New Roman" w:hAnsi="Times New Roman"/>
          <w:sz w:val="24"/>
        </w:rPr>
        <w:t xml:space="preserve"> Az ajánlatkérő nevében az eljárást lezáró döntést meghozó személy</w:t>
      </w:r>
      <w:r>
        <w:rPr>
          <w:rFonts w:ascii="Times New Roman" w:hAnsi="Times New Roman"/>
          <w:sz w:val="24"/>
        </w:rPr>
        <w:t xml:space="preserve"> és annak a Ptk. szerinti hozzátartozója</w:t>
      </w:r>
      <w:r w:rsidRPr="0085166F">
        <w:rPr>
          <w:rFonts w:ascii="Times New Roman" w:hAnsi="Times New Roman"/>
          <w:sz w:val="24"/>
        </w:rPr>
        <w:t xml:space="preserve"> nem lehet a bírálóbizottság tagja. Testületi döntéshozatal esetén a döntéshozó kizárólag tanácskozási joggal rendelkező személyt delegálhat a bírálóbizottságba. Testületi döntéshozatal esetében név szerinti szavazást kell alkalmazni.</w:t>
      </w:r>
    </w:p>
    <w:p w14:paraId="3BEE2C6E" w14:textId="77777777" w:rsidR="007B6109" w:rsidRPr="0085166F" w:rsidRDefault="007B6109" w:rsidP="008D2898">
      <w:pPr>
        <w:spacing w:after="0" w:line="240" w:lineRule="auto"/>
        <w:jc w:val="both"/>
        <w:rPr>
          <w:rFonts w:ascii="Times New Roman" w:hAnsi="Times New Roman"/>
          <w:sz w:val="24"/>
        </w:rPr>
      </w:pPr>
    </w:p>
    <w:p w14:paraId="3B2B4CB5" w14:textId="77777777" w:rsidR="007B6109" w:rsidRPr="0085166F" w:rsidRDefault="007B6109" w:rsidP="00A02003">
      <w:pPr>
        <w:pStyle w:val="centerpar"/>
        <w:spacing w:before="0" w:after="0"/>
        <w:rPr>
          <w:b/>
          <w:bCs/>
        </w:rPr>
      </w:pPr>
      <w:r>
        <w:rPr>
          <w:b/>
          <w:bCs/>
        </w:rPr>
        <w:t xml:space="preserve">8. </w:t>
      </w:r>
      <w:r w:rsidRPr="0085166F">
        <w:rPr>
          <w:b/>
          <w:bCs/>
        </w:rPr>
        <w:t>Összeférhetetlenség</w:t>
      </w:r>
    </w:p>
    <w:p w14:paraId="072A7FF1" w14:textId="77777777" w:rsidR="007B6109" w:rsidRPr="0085166F" w:rsidRDefault="007B6109" w:rsidP="00A02003">
      <w:pPr>
        <w:pStyle w:val="centerpar"/>
        <w:spacing w:before="0" w:after="0"/>
        <w:rPr>
          <w:b/>
          <w:bCs/>
        </w:rPr>
      </w:pPr>
    </w:p>
    <w:p w14:paraId="047AFF45" w14:textId="77777777" w:rsidR="007B6109" w:rsidRPr="0085166F" w:rsidRDefault="007B6109" w:rsidP="00A02003">
      <w:pPr>
        <w:pStyle w:val="Lista"/>
        <w:tabs>
          <w:tab w:val="clear" w:pos="283"/>
          <w:tab w:val="left" w:pos="0"/>
        </w:tabs>
        <w:spacing w:after="0"/>
        <w:ind w:left="0" w:firstLine="0"/>
        <w:jc w:val="both"/>
        <w:rPr>
          <w:sz w:val="24"/>
          <w:szCs w:val="24"/>
        </w:rPr>
      </w:pPr>
      <w:r>
        <w:rPr>
          <w:b/>
          <w:sz w:val="24"/>
          <w:szCs w:val="24"/>
        </w:rPr>
        <w:lastRenderedPageBreak/>
        <w:t>9</w:t>
      </w:r>
      <w:r w:rsidRPr="0085166F">
        <w:rPr>
          <w:b/>
          <w:sz w:val="24"/>
          <w:szCs w:val="24"/>
        </w:rPr>
        <w:t xml:space="preserve">. § </w:t>
      </w:r>
      <w:r w:rsidRPr="00FB183E">
        <w:rPr>
          <w:sz w:val="24"/>
          <w:szCs w:val="24"/>
        </w:rPr>
        <w:t>(1)</w:t>
      </w:r>
      <w:r w:rsidRPr="0085166F">
        <w:rPr>
          <w:sz w:val="24"/>
          <w:szCs w:val="24"/>
        </w:rPr>
        <w:t xml:space="preserve"> Az ajánlatkérő köteles minden szükséges intézkedést megtenni annak érdekében, hogy elkerülje az összeférhetetlenséget és a verseny tisztaságának sérelmét eredményező helyzetek kialakulását.</w:t>
      </w:r>
    </w:p>
    <w:p w14:paraId="7D9FAED0" w14:textId="77777777" w:rsidR="007B6109" w:rsidRPr="0085166F" w:rsidRDefault="007B6109" w:rsidP="00A02003">
      <w:pPr>
        <w:pStyle w:val="Lista"/>
        <w:tabs>
          <w:tab w:val="clear" w:pos="283"/>
          <w:tab w:val="left" w:pos="0"/>
        </w:tabs>
        <w:spacing w:after="0"/>
        <w:ind w:left="0" w:firstLine="0"/>
        <w:jc w:val="both"/>
        <w:rPr>
          <w:sz w:val="24"/>
          <w:szCs w:val="24"/>
        </w:rPr>
      </w:pPr>
      <w:bookmarkStart w:id="1" w:name="pr189"/>
      <w:bookmarkEnd w:id="1"/>
      <w:r w:rsidRPr="00FB183E">
        <w:rPr>
          <w:sz w:val="24"/>
          <w:szCs w:val="24"/>
        </w:rPr>
        <w:t>(2)</w:t>
      </w:r>
      <w:r w:rsidRPr="0085166F">
        <w:rPr>
          <w:sz w:val="24"/>
          <w:szCs w:val="24"/>
        </w:rPr>
        <w:t xml:space="preserve"> Összeférhetetlen és nem vehet részt az eljárás előkészítésében és lefolytatásában az ajánlatkérő nevében olyan személy vagy szervezet, amely funkcióinak pártatlan és tárgyilagos gyakorlására bármely okból, így különösen gazdasági érdek vagy az eljárásban részt vevő gazdasági szereplővel fennálló más közös érdek miatt nem képes.</w:t>
      </w:r>
    </w:p>
    <w:p w14:paraId="72025CF7" w14:textId="77777777" w:rsidR="007B6109" w:rsidRPr="0085166F" w:rsidRDefault="007B6109" w:rsidP="00A02003">
      <w:pPr>
        <w:pStyle w:val="Lista"/>
        <w:tabs>
          <w:tab w:val="clear" w:pos="283"/>
          <w:tab w:val="left" w:pos="0"/>
        </w:tabs>
        <w:spacing w:after="0"/>
        <w:ind w:left="0" w:firstLine="0"/>
        <w:jc w:val="both"/>
        <w:rPr>
          <w:sz w:val="24"/>
          <w:szCs w:val="24"/>
        </w:rPr>
      </w:pPr>
      <w:bookmarkStart w:id="2" w:name="pr190"/>
      <w:bookmarkEnd w:id="2"/>
      <w:r w:rsidRPr="00FB183E">
        <w:rPr>
          <w:sz w:val="24"/>
          <w:szCs w:val="24"/>
        </w:rPr>
        <w:t>(3)</w:t>
      </w:r>
      <w:r w:rsidRPr="0085166F">
        <w:rPr>
          <w:sz w:val="24"/>
          <w:szCs w:val="24"/>
        </w:rPr>
        <w:t xml:space="preserve"> Összeférhetetlen és nem vehet részt az eljárásban ajánlattevőként, részvételre jelentkezőként, alvállalkozóként </w:t>
      </w:r>
      <w:r>
        <w:rPr>
          <w:sz w:val="24"/>
          <w:szCs w:val="24"/>
        </w:rPr>
        <w:t xml:space="preserve">vagy az alkalmasság igazolásában részt vevő szervezetként </w:t>
      </w:r>
      <w:r w:rsidRPr="0085166F">
        <w:rPr>
          <w:sz w:val="24"/>
          <w:szCs w:val="24"/>
        </w:rPr>
        <w:t xml:space="preserve">az ajánlatkérő által az eljárással vagy annak előkészítésével kapcsolatos tevékenységbe bevont személy vagy szervezet </w:t>
      </w:r>
      <w:r>
        <w:rPr>
          <w:sz w:val="24"/>
          <w:szCs w:val="24"/>
        </w:rPr>
        <w:t>–</w:t>
      </w:r>
      <w:r w:rsidRPr="0085166F">
        <w:rPr>
          <w:sz w:val="24"/>
          <w:szCs w:val="24"/>
        </w:rPr>
        <w:t xml:space="preserve"> </w:t>
      </w:r>
      <w:r>
        <w:rPr>
          <w:sz w:val="24"/>
          <w:szCs w:val="24"/>
        </w:rPr>
        <w:t>ide</w:t>
      </w:r>
      <w:r w:rsidRPr="0085166F">
        <w:rPr>
          <w:sz w:val="24"/>
          <w:szCs w:val="24"/>
        </w:rPr>
        <w:t xml:space="preserve">eértve a szervezet vezető tisztségviselőjét, felügyelőbizottsági tagját, tulajdonosát, </w:t>
      </w:r>
      <w:r w:rsidR="006658DE">
        <w:rPr>
          <w:sz w:val="24"/>
          <w:szCs w:val="24"/>
        </w:rPr>
        <w:t>valamint</w:t>
      </w:r>
      <w:r w:rsidR="006658DE" w:rsidRPr="0085166F">
        <w:rPr>
          <w:sz w:val="24"/>
          <w:szCs w:val="24"/>
        </w:rPr>
        <w:t xml:space="preserve"> </w:t>
      </w:r>
      <w:r w:rsidRPr="0085166F">
        <w:rPr>
          <w:sz w:val="24"/>
          <w:szCs w:val="24"/>
        </w:rPr>
        <w:t xml:space="preserve">ezek </w:t>
      </w:r>
      <w:r w:rsidR="00101E14">
        <w:rPr>
          <w:sz w:val="24"/>
          <w:szCs w:val="24"/>
        </w:rPr>
        <w:t xml:space="preserve">közös háztartásban élő, </w:t>
      </w:r>
      <w:r>
        <w:rPr>
          <w:sz w:val="24"/>
          <w:szCs w:val="24"/>
        </w:rPr>
        <w:t xml:space="preserve">a </w:t>
      </w:r>
      <w:r w:rsidRPr="0085166F">
        <w:rPr>
          <w:sz w:val="24"/>
          <w:szCs w:val="24"/>
        </w:rPr>
        <w:t xml:space="preserve">Ptk. 8:1. § (1) bekezdés </w:t>
      </w:r>
      <w:r w:rsidR="00101E14">
        <w:rPr>
          <w:sz w:val="24"/>
          <w:szCs w:val="24"/>
        </w:rPr>
        <w:t>2</w:t>
      </w:r>
      <w:r w:rsidRPr="0085166F">
        <w:rPr>
          <w:sz w:val="24"/>
          <w:szCs w:val="24"/>
        </w:rPr>
        <w:t>. pont</w:t>
      </w:r>
      <w:r w:rsidR="00101E14">
        <w:rPr>
          <w:sz w:val="24"/>
          <w:szCs w:val="24"/>
        </w:rPr>
        <w:t>ja</w:t>
      </w:r>
      <w:r w:rsidRPr="0085166F">
        <w:rPr>
          <w:sz w:val="24"/>
          <w:szCs w:val="24"/>
        </w:rPr>
        <w:t xml:space="preserve"> szerinti hozzátartozóját </w:t>
      </w:r>
      <w:r>
        <w:rPr>
          <w:sz w:val="24"/>
          <w:szCs w:val="24"/>
        </w:rPr>
        <w:t>–</w:t>
      </w:r>
      <w:r w:rsidRPr="0085166F">
        <w:rPr>
          <w:sz w:val="24"/>
          <w:szCs w:val="24"/>
        </w:rPr>
        <w:t xml:space="preserve"> ha közreműködése az eljárásban a verseny tisztaságának sérelmét eredményezheti. Az ajánlatkérő köteles felhívni az eljárás előkészítésébe bevont személy vagy szervezet figyelmét arra, ha e bekezdés alapján </w:t>
      </w:r>
      <w:r>
        <w:rPr>
          <w:sz w:val="24"/>
          <w:szCs w:val="24"/>
        </w:rPr>
        <w:t>–</w:t>
      </w:r>
      <w:r w:rsidRPr="0085166F">
        <w:rPr>
          <w:sz w:val="24"/>
          <w:szCs w:val="24"/>
        </w:rPr>
        <w:t xml:space="preserve"> különösen az általa megszerzett többlet-információkra tekintettel </w:t>
      </w:r>
      <w:r>
        <w:rPr>
          <w:sz w:val="24"/>
          <w:szCs w:val="24"/>
        </w:rPr>
        <w:t>–</w:t>
      </w:r>
      <w:r w:rsidRPr="0085166F">
        <w:rPr>
          <w:sz w:val="24"/>
          <w:szCs w:val="24"/>
        </w:rPr>
        <w:t xml:space="preserve"> a beszerzési eljárásban történő részvétele összeférhetetlenséget eredményezne.</w:t>
      </w:r>
    </w:p>
    <w:p w14:paraId="5FB5763A" w14:textId="77777777" w:rsidR="007B6109" w:rsidRDefault="007B6109" w:rsidP="00A02003">
      <w:pPr>
        <w:pStyle w:val="Lista"/>
        <w:tabs>
          <w:tab w:val="clear" w:pos="283"/>
          <w:tab w:val="left" w:pos="0"/>
        </w:tabs>
        <w:spacing w:after="0"/>
        <w:ind w:left="0" w:firstLine="0"/>
        <w:jc w:val="both"/>
        <w:rPr>
          <w:sz w:val="24"/>
          <w:szCs w:val="24"/>
        </w:rPr>
      </w:pPr>
      <w:bookmarkStart w:id="3" w:name="pr191"/>
      <w:bookmarkEnd w:id="3"/>
      <w:r w:rsidRPr="00FB183E">
        <w:rPr>
          <w:sz w:val="24"/>
          <w:szCs w:val="24"/>
        </w:rPr>
        <w:t>(4)</w:t>
      </w:r>
      <w:r w:rsidRPr="0058206A">
        <w:rPr>
          <w:b/>
          <w:sz w:val="24"/>
          <w:szCs w:val="24"/>
        </w:rPr>
        <w:t xml:space="preserve"> </w:t>
      </w:r>
      <w:r w:rsidRPr="0058206A">
        <w:rPr>
          <w:sz w:val="24"/>
          <w:szCs w:val="24"/>
        </w:rPr>
        <w:t xml:space="preserve">A (3) bekezdésben foglaltak mellett </w:t>
      </w:r>
      <w:r w:rsidR="000839A6">
        <w:rPr>
          <w:sz w:val="24"/>
          <w:szCs w:val="24"/>
        </w:rPr>
        <w:t>–</w:t>
      </w:r>
      <w:r w:rsidRPr="0058206A">
        <w:rPr>
          <w:sz w:val="24"/>
          <w:szCs w:val="24"/>
        </w:rPr>
        <w:t xml:space="preserve"> a nyilvánosan működő részvénytársaság kivételével </w:t>
      </w:r>
      <w:r w:rsidR="000839A6">
        <w:rPr>
          <w:sz w:val="24"/>
          <w:szCs w:val="24"/>
        </w:rPr>
        <w:t>–</w:t>
      </w:r>
      <w:r w:rsidRPr="0058206A">
        <w:rPr>
          <w:sz w:val="24"/>
          <w:szCs w:val="24"/>
        </w:rPr>
        <w:t xml:space="preserve"> összeférhetetlen és nem vehet részt az eljárásban ajánlattevőként, részvételre jelentkezőként, alvállalkozóként vagy az alkalmasság igazolásában részt vevő szervezetként </w:t>
      </w:r>
    </w:p>
    <w:p w14:paraId="4F856AB5" w14:textId="77777777" w:rsidR="00B518EB" w:rsidRPr="00B14C06" w:rsidRDefault="00B518EB" w:rsidP="00B518EB">
      <w:pPr>
        <w:widowControl w:val="0"/>
        <w:autoSpaceDE w:val="0"/>
        <w:autoSpaceDN w:val="0"/>
        <w:adjustRightInd w:val="0"/>
        <w:spacing w:after="0" w:line="240" w:lineRule="auto"/>
        <w:ind w:firstLine="204"/>
        <w:jc w:val="both"/>
        <w:rPr>
          <w:rFonts w:ascii="Times New Roman" w:hAnsi="Times New Roman"/>
          <w:sz w:val="24"/>
          <w:szCs w:val="24"/>
          <w:lang w:eastAsia="hu-HU"/>
        </w:rPr>
      </w:pPr>
      <w:r w:rsidRPr="00B14C06">
        <w:rPr>
          <w:rFonts w:ascii="Times New Roman" w:hAnsi="Times New Roman"/>
          <w:i/>
          <w:iCs/>
          <w:sz w:val="24"/>
          <w:szCs w:val="24"/>
          <w:lang w:eastAsia="hu-HU"/>
        </w:rPr>
        <w:t xml:space="preserve">a) </w:t>
      </w:r>
      <w:r w:rsidRPr="00B14C06">
        <w:rPr>
          <w:rFonts w:ascii="Times New Roman" w:hAnsi="Times New Roman"/>
          <w:sz w:val="24"/>
          <w:szCs w:val="24"/>
          <w:lang w:eastAsia="hu-HU"/>
        </w:rPr>
        <w:t>a köztársasági elnök,</w:t>
      </w:r>
    </w:p>
    <w:p w14:paraId="4C5B8136" w14:textId="77777777" w:rsidR="00B518EB" w:rsidRPr="00B14C06" w:rsidRDefault="00B518EB" w:rsidP="00B518EB">
      <w:pPr>
        <w:widowControl w:val="0"/>
        <w:autoSpaceDE w:val="0"/>
        <w:autoSpaceDN w:val="0"/>
        <w:adjustRightInd w:val="0"/>
        <w:spacing w:after="0" w:line="240" w:lineRule="auto"/>
        <w:ind w:firstLine="204"/>
        <w:jc w:val="both"/>
        <w:rPr>
          <w:rFonts w:ascii="Times New Roman" w:hAnsi="Times New Roman"/>
          <w:sz w:val="24"/>
          <w:szCs w:val="24"/>
          <w:lang w:eastAsia="hu-HU"/>
        </w:rPr>
      </w:pPr>
      <w:r w:rsidRPr="00B14C06">
        <w:rPr>
          <w:rFonts w:ascii="Times New Roman" w:hAnsi="Times New Roman"/>
          <w:i/>
          <w:iCs/>
          <w:sz w:val="24"/>
          <w:szCs w:val="24"/>
          <w:lang w:eastAsia="hu-HU"/>
        </w:rPr>
        <w:t xml:space="preserve">b) </w:t>
      </w:r>
      <w:r w:rsidRPr="00B14C06">
        <w:rPr>
          <w:rFonts w:ascii="Times New Roman" w:hAnsi="Times New Roman"/>
          <w:sz w:val="24"/>
          <w:szCs w:val="24"/>
          <w:lang w:eastAsia="hu-HU"/>
        </w:rPr>
        <w:t>az Országgyűlés elnöke, alelnöke,</w:t>
      </w:r>
    </w:p>
    <w:p w14:paraId="6D78DE30" w14:textId="77777777" w:rsidR="00B518EB" w:rsidRPr="00B14C06" w:rsidRDefault="00B518EB" w:rsidP="00B518EB">
      <w:pPr>
        <w:widowControl w:val="0"/>
        <w:autoSpaceDE w:val="0"/>
        <w:autoSpaceDN w:val="0"/>
        <w:adjustRightInd w:val="0"/>
        <w:spacing w:after="0" w:line="240" w:lineRule="auto"/>
        <w:ind w:firstLine="204"/>
        <w:jc w:val="both"/>
        <w:rPr>
          <w:rFonts w:ascii="Times New Roman" w:hAnsi="Times New Roman"/>
          <w:sz w:val="24"/>
          <w:szCs w:val="24"/>
          <w:lang w:eastAsia="hu-HU"/>
        </w:rPr>
      </w:pPr>
      <w:r w:rsidRPr="00B14C06">
        <w:rPr>
          <w:rFonts w:ascii="Times New Roman" w:hAnsi="Times New Roman"/>
          <w:i/>
          <w:iCs/>
          <w:sz w:val="24"/>
          <w:szCs w:val="24"/>
          <w:lang w:eastAsia="hu-HU"/>
        </w:rPr>
        <w:t xml:space="preserve">c) </w:t>
      </w:r>
      <w:r w:rsidRPr="00B14C06">
        <w:rPr>
          <w:rFonts w:ascii="Times New Roman" w:hAnsi="Times New Roman"/>
          <w:sz w:val="24"/>
          <w:szCs w:val="24"/>
          <w:lang w:eastAsia="hu-HU"/>
        </w:rPr>
        <w:t>a Kormány tagja,</w:t>
      </w:r>
    </w:p>
    <w:p w14:paraId="50F0D504" w14:textId="77777777" w:rsidR="00B518EB" w:rsidRPr="00B14C06" w:rsidRDefault="00B518EB" w:rsidP="00B518EB">
      <w:pPr>
        <w:widowControl w:val="0"/>
        <w:autoSpaceDE w:val="0"/>
        <w:autoSpaceDN w:val="0"/>
        <w:adjustRightInd w:val="0"/>
        <w:spacing w:after="0" w:line="240" w:lineRule="auto"/>
        <w:ind w:firstLine="204"/>
        <w:jc w:val="both"/>
        <w:rPr>
          <w:rFonts w:ascii="Times New Roman" w:hAnsi="Times New Roman"/>
          <w:sz w:val="24"/>
          <w:szCs w:val="24"/>
          <w:lang w:eastAsia="hu-HU"/>
        </w:rPr>
      </w:pPr>
      <w:r w:rsidRPr="00B14C06">
        <w:rPr>
          <w:rFonts w:ascii="Times New Roman" w:hAnsi="Times New Roman"/>
          <w:i/>
          <w:iCs/>
          <w:sz w:val="24"/>
          <w:szCs w:val="24"/>
          <w:lang w:eastAsia="hu-HU"/>
        </w:rPr>
        <w:t xml:space="preserve">d) </w:t>
      </w:r>
      <w:r w:rsidRPr="00B14C06">
        <w:rPr>
          <w:rFonts w:ascii="Times New Roman" w:hAnsi="Times New Roman"/>
          <w:sz w:val="24"/>
          <w:szCs w:val="24"/>
          <w:lang w:eastAsia="hu-HU"/>
        </w:rPr>
        <w:t>a Kúria elnöke, az Országos Bírósági Hivatal elnöke,</w:t>
      </w:r>
    </w:p>
    <w:p w14:paraId="4228E4C7" w14:textId="77777777" w:rsidR="00B518EB" w:rsidRPr="00B14C06" w:rsidRDefault="00B518EB" w:rsidP="00B518EB">
      <w:pPr>
        <w:widowControl w:val="0"/>
        <w:autoSpaceDE w:val="0"/>
        <w:autoSpaceDN w:val="0"/>
        <w:adjustRightInd w:val="0"/>
        <w:spacing w:after="0" w:line="240" w:lineRule="auto"/>
        <w:ind w:firstLine="204"/>
        <w:jc w:val="both"/>
        <w:rPr>
          <w:rFonts w:ascii="Times New Roman" w:hAnsi="Times New Roman"/>
          <w:sz w:val="24"/>
          <w:szCs w:val="24"/>
          <w:lang w:eastAsia="hu-HU"/>
        </w:rPr>
      </w:pPr>
      <w:r w:rsidRPr="00B14C06">
        <w:rPr>
          <w:rFonts w:ascii="Times New Roman" w:hAnsi="Times New Roman"/>
          <w:i/>
          <w:iCs/>
          <w:sz w:val="24"/>
          <w:szCs w:val="24"/>
          <w:lang w:eastAsia="hu-HU"/>
        </w:rPr>
        <w:t xml:space="preserve">e) </w:t>
      </w:r>
      <w:r w:rsidRPr="00B14C06">
        <w:rPr>
          <w:rFonts w:ascii="Times New Roman" w:hAnsi="Times New Roman"/>
          <w:sz w:val="24"/>
          <w:szCs w:val="24"/>
          <w:lang w:eastAsia="hu-HU"/>
        </w:rPr>
        <w:t>a legfőbb ügyész,</w:t>
      </w:r>
    </w:p>
    <w:p w14:paraId="35DD7678" w14:textId="77777777" w:rsidR="00B518EB" w:rsidRPr="00B14C06" w:rsidRDefault="00B518EB" w:rsidP="00B518EB">
      <w:pPr>
        <w:widowControl w:val="0"/>
        <w:autoSpaceDE w:val="0"/>
        <w:autoSpaceDN w:val="0"/>
        <w:adjustRightInd w:val="0"/>
        <w:spacing w:after="0" w:line="240" w:lineRule="auto"/>
        <w:ind w:firstLine="204"/>
        <w:jc w:val="both"/>
        <w:rPr>
          <w:rFonts w:ascii="Times New Roman" w:hAnsi="Times New Roman"/>
          <w:sz w:val="24"/>
          <w:szCs w:val="24"/>
          <w:lang w:eastAsia="hu-HU"/>
        </w:rPr>
      </w:pPr>
      <w:r w:rsidRPr="00B14C06">
        <w:rPr>
          <w:rFonts w:ascii="Times New Roman" w:hAnsi="Times New Roman"/>
          <w:i/>
          <w:iCs/>
          <w:sz w:val="24"/>
          <w:szCs w:val="24"/>
          <w:lang w:eastAsia="hu-HU"/>
        </w:rPr>
        <w:t xml:space="preserve">f) </w:t>
      </w:r>
      <w:r w:rsidRPr="00B14C06">
        <w:rPr>
          <w:rFonts w:ascii="Times New Roman" w:hAnsi="Times New Roman"/>
          <w:sz w:val="24"/>
          <w:szCs w:val="24"/>
          <w:lang w:eastAsia="hu-HU"/>
        </w:rPr>
        <w:t>az Alkotmánybíróság elnöke,</w:t>
      </w:r>
    </w:p>
    <w:p w14:paraId="0C169AB6" w14:textId="77777777" w:rsidR="00B518EB" w:rsidRPr="00B14C06" w:rsidRDefault="00B518EB" w:rsidP="00B518EB">
      <w:pPr>
        <w:widowControl w:val="0"/>
        <w:autoSpaceDE w:val="0"/>
        <w:autoSpaceDN w:val="0"/>
        <w:adjustRightInd w:val="0"/>
        <w:spacing w:after="0" w:line="240" w:lineRule="auto"/>
        <w:ind w:firstLine="204"/>
        <w:jc w:val="both"/>
        <w:rPr>
          <w:rFonts w:ascii="Times New Roman" w:hAnsi="Times New Roman"/>
          <w:sz w:val="24"/>
          <w:szCs w:val="24"/>
          <w:lang w:eastAsia="hu-HU"/>
        </w:rPr>
      </w:pPr>
      <w:r w:rsidRPr="00B14C06">
        <w:rPr>
          <w:rFonts w:ascii="Times New Roman" w:hAnsi="Times New Roman"/>
          <w:i/>
          <w:iCs/>
          <w:sz w:val="24"/>
          <w:szCs w:val="24"/>
          <w:lang w:eastAsia="hu-HU"/>
        </w:rPr>
        <w:t xml:space="preserve">g) </w:t>
      </w:r>
      <w:r w:rsidRPr="00B14C06">
        <w:rPr>
          <w:rFonts w:ascii="Times New Roman" w:hAnsi="Times New Roman"/>
          <w:sz w:val="24"/>
          <w:szCs w:val="24"/>
          <w:lang w:eastAsia="hu-HU"/>
        </w:rPr>
        <w:t>az Állami Számvevőszék elnöke,</w:t>
      </w:r>
    </w:p>
    <w:p w14:paraId="5A39E5AC" w14:textId="77777777" w:rsidR="00B518EB" w:rsidRPr="00B14C06" w:rsidRDefault="00B518EB" w:rsidP="00B518EB">
      <w:pPr>
        <w:widowControl w:val="0"/>
        <w:autoSpaceDE w:val="0"/>
        <w:autoSpaceDN w:val="0"/>
        <w:adjustRightInd w:val="0"/>
        <w:spacing w:after="0" w:line="240" w:lineRule="auto"/>
        <w:ind w:firstLine="204"/>
        <w:jc w:val="both"/>
        <w:rPr>
          <w:rFonts w:ascii="Times New Roman" w:hAnsi="Times New Roman"/>
          <w:sz w:val="24"/>
          <w:szCs w:val="24"/>
          <w:lang w:eastAsia="hu-HU"/>
        </w:rPr>
      </w:pPr>
      <w:r w:rsidRPr="00B14C06">
        <w:rPr>
          <w:rFonts w:ascii="Times New Roman" w:hAnsi="Times New Roman"/>
          <w:i/>
          <w:iCs/>
          <w:sz w:val="24"/>
          <w:szCs w:val="24"/>
          <w:lang w:eastAsia="hu-HU"/>
        </w:rPr>
        <w:t xml:space="preserve">h) </w:t>
      </w:r>
      <w:r w:rsidRPr="00B14C06">
        <w:rPr>
          <w:rFonts w:ascii="Times New Roman" w:hAnsi="Times New Roman"/>
          <w:sz w:val="24"/>
          <w:szCs w:val="24"/>
          <w:lang w:eastAsia="hu-HU"/>
        </w:rPr>
        <w:t>a Közbeszerzési Hatóság, az Egyenlő Bánásmód Hatóság, a Gazdasági Versenyhivatal, a Nemzeti Adatvédelmi és Információszabadság Hatóság, a Nemzeti Választási Iroda, a Központi Statisztikai Hivatal, az Országos Atomenergia Hivatal, a Szellemi Tulajdon Nemzeti Hivatala, a Nemzeti Adó- és Vámhivatal, a Nemzeti Kutatási, Fejlesztési és Innovációs Hivatal, a Nemzeti Média- és Hírközlési Hatóság, a Magyar Energetikai és Közmű-szabályozási Hivatal vezetője, vagy</w:t>
      </w:r>
    </w:p>
    <w:p w14:paraId="7A2CE21B" w14:textId="77777777" w:rsidR="00B518EB" w:rsidRPr="00B518EB" w:rsidRDefault="00B518EB" w:rsidP="00B518EB">
      <w:pPr>
        <w:widowControl w:val="0"/>
        <w:autoSpaceDE w:val="0"/>
        <w:autoSpaceDN w:val="0"/>
        <w:adjustRightInd w:val="0"/>
        <w:spacing w:after="0" w:line="240" w:lineRule="auto"/>
        <w:ind w:firstLine="204"/>
        <w:jc w:val="both"/>
        <w:rPr>
          <w:rFonts w:ascii="Times New Roman" w:hAnsi="Times New Roman"/>
          <w:sz w:val="24"/>
          <w:szCs w:val="24"/>
          <w:lang w:val="en-US" w:eastAsia="hu-HU"/>
        </w:rPr>
      </w:pPr>
      <w:r w:rsidRPr="00B518EB">
        <w:rPr>
          <w:rFonts w:ascii="Times New Roman" w:hAnsi="Times New Roman"/>
          <w:i/>
          <w:iCs/>
          <w:sz w:val="24"/>
          <w:szCs w:val="24"/>
          <w:lang w:val="en-US" w:eastAsia="hu-HU"/>
        </w:rPr>
        <w:t xml:space="preserve">i) </w:t>
      </w:r>
      <w:r w:rsidRPr="00B518EB">
        <w:rPr>
          <w:rFonts w:ascii="Times New Roman" w:hAnsi="Times New Roman"/>
          <w:sz w:val="24"/>
          <w:szCs w:val="24"/>
          <w:lang w:val="en-US" w:eastAsia="hu-HU"/>
        </w:rPr>
        <w:t>a Magyar Nemzeti Bank elnöke</w:t>
      </w:r>
    </w:p>
    <w:p w14:paraId="26EB11DB" w14:textId="77777777" w:rsidR="00B518EB" w:rsidRPr="00B518EB" w:rsidRDefault="00B518EB" w:rsidP="00B518EB">
      <w:pPr>
        <w:spacing w:after="0" w:line="240" w:lineRule="auto"/>
        <w:jc w:val="both"/>
        <w:rPr>
          <w:rFonts w:ascii="Times New Roman" w:hAnsi="Times New Roman"/>
          <w:sz w:val="24"/>
          <w:szCs w:val="24"/>
          <w:lang w:val="en-US" w:eastAsia="hu-HU"/>
        </w:rPr>
      </w:pPr>
      <w:r w:rsidRPr="00B518EB">
        <w:rPr>
          <w:rFonts w:ascii="Times New Roman" w:hAnsi="Times New Roman"/>
          <w:sz w:val="24"/>
          <w:szCs w:val="24"/>
          <w:lang w:val="en-US"/>
        </w:rPr>
        <w:t xml:space="preserve">tulajdonában, vagy az </w:t>
      </w:r>
      <w:r w:rsidRPr="00B518EB">
        <w:rPr>
          <w:rFonts w:ascii="Times New Roman" w:hAnsi="Times New Roman"/>
          <w:i/>
          <w:iCs/>
          <w:sz w:val="24"/>
          <w:szCs w:val="24"/>
          <w:lang w:val="en-US"/>
        </w:rPr>
        <w:t xml:space="preserve">a)-i) </w:t>
      </w:r>
      <w:r w:rsidRPr="00B518EB">
        <w:rPr>
          <w:rFonts w:ascii="Times New Roman" w:hAnsi="Times New Roman"/>
          <w:sz w:val="24"/>
          <w:szCs w:val="24"/>
          <w:lang w:val="en-US"/>
        </w:rPr>
        <w:t>pont szerinti személlyel közös háztartásban élő</w:t>
      </w:r>
      <w:r>
        <w:rPr>
          <w:rFonts w:ascii="Times New Roman" w:hAnsi="Times New Roman"/>
          <w:sz w:val="24"/>
          <w:szCs w:val="24"/>
          <w:lang w:val="en-US"/>
        </w:rPr>
        <w:t>, a Ptk. 8:1. § (1) bekezdés 2. pontja szerinti</w:t>
      </w:r>
      <w:r w:rsidRPr="00B518EB">
        <w:rPr>
          <w:rFonts w:ascii="Times New Roman" w:hAnsi="Times New Roman"/>
          <w:sz w:val="24"/>
          <w:szCs w:val="24"/>
          <w:lang w:val="en-US"/>
        </w:rPr>
        <w:t xml:space="preserve"> hozzátartozója tulajdonában álló </w:t>
      </w:r>
      <w:r>
        <w:rPr>
          <w:rFonts w:ascii="Times New Roman" w:hAnsi="Times New Roman"/>
          <w:sz w:val="24"/>
          <w:szCs w:val="24"/>
          <w:lang w:val="en-US"/>
        </w:rPr>
        <w:t>szervezet</w:t>
      </w:r>
      <w:r>
        <w:rPr>
          <w:rFonts w:ascii="Times New Roman" w:hAnsi="Times New Roman"/>
          <w:sz w:val="24"/>
          <w:szCs w:val="24"/>
          <w:lang w:val="en-US" w:eastAsia="hu-HU"/>
        </w:rPr>
        <w:t>.</w:t>
      </w:r>
    </w:p>
    <w:p w14:paraId="2318D5B4" w14:textId="77777777" w:rsidR="007B6109" w:rsidRPr="0085166F" w:rsidRDefault="007B6109" w:rsidP="00A02003">
      <w:pPr>
        <w:pStyle w:val="Lista"/>
        <w:tabs>
          <w:tab w:val="clear" w:pos="283"/>
          <w:tab w:val="left" w:pos="0"/>
        </w:tabs>
        <w:spacing w:after="0"/>
        <w:ind w:left="0" w:firstLine="0"/>
        <w:jc w:val="both"/>
        <w:rPr>
          <w:sz w:val="24"/>
          <w:szCs w:val="24"/>
        </w:rPr>
      </w:pPr>
      <w:r w:rsidRPr="00845A9A">
        <w:rPr>
          <w:sz w:val="24"/>
          <w:szCs w:val="24"/>
        </w:rPr>
        <w:t>(5)</w:t>
      </w:r>
      <w:r w:rsidRPr="0085166F">
        <w:rPr>
          <w:sz w:val="24"/>
          <w:szCs w:val="24"/>
        </w:rPr>
        <w:t xml:space="preserve"> Az ajánlatkérő nevében eljáró és az ajánlatkérő által az eljárással vagy annak előkészítésével kapcsolatos tevékenységbe bevont személy vagy szervezet írásban köteles nyilatkozni arról, hogy vele szemben fennáll-e </w:t>
      </w:r>
      <w:r w:rsidR="00892B73">
        <w:rPr>
          <w:sz w:val="24"/>
          <w:szCs w:val="24"/>
        </w:rPr>
        <w:t>a (2)-(4) bekezdés</w:t>
      </w:r>
      <w:r w:rsidRPr="0085166F">
        <w:rPr>
          <w:sz w:val="24"/>
          <w:szCs w:val="24"/>
        </w:rPr>
        <w:t xml:space="preserve"> szerinti összeférhetetlenség.</w:t>
      </w:r>
    </w:p>
    <w:p w14:paraId="0ACB1763" w14:textId="77777777" w:rsidR="007B6109" w:rsidRPr="0085166F" w:rsidRDefault="007B6109" w:rsidP="00ED6387">
      <w:pPr>
        <w:pStyle w:val="Lista"/>
        <w:tabs>
          <w:tab w:val="clear" w:pos="283"/>
          <w:tab w:val="left" w:pos="0"/>
        </w:tabs>
        <w:spacing w:after="0"/>
        <w:ind w:left="0" w:firstLine="0"/>
        <w:jc w:val="both"/>
        <w:rPr>
          <w:sz w:val="24"/>
          <w:szCs w:val="24"/>
        </w:rPr>
      </w:pPr>
      <w:bookmarkStart w:id="4" w:name="pr192"/>
      <w:bookmarkEnd w:id="4"/>
      <w:r w:rsidRPr="00845A9A">
        <w:rPr>
          <w:sz w:val="24"/>
          <w:szCs w:val="24"/>
        </w:rPr>
        <w:t>(6)</w:t>
      </w:r>
      <w:r w:rsidRPr="0085166F">
        <w:rPr>
          <w:sz w:val="24"/>
          <w:szCs w:val="24"/>
        </w:rPr>
        <w:t xml:space="preserve"> A (3) bekezdés alkalmazásában nem eredményezi a verseny tisztaságának sérelmét és nem összeférhetetlen az olyan személy</w:t>
      </w:r>
      <w:r>
        <w:rPr>
          <w:sz w:val="24"/>
          <w:szCs w:val="24"/>
        </w:rPr>
        <w:t xml:space="preserve"> vagy</w:t>
      </w:r>
      <w:r w:rsidRPr="0085166F">
        <w:rPr>
          <w:sz w:val="24"/>
          <w:szCs w:val="24"/>
        </w:rPr>
        <w:t xml:space="preserve"> szervezet részvétele az eljárásban, akitől </w:t>
      </w:r>
      <w:r>
        <w:rPr>
          <w:sz w:val="24"/>
          <w:szCs w:val="24"/>
        </w:rPr>
        <w:t xml:space="preserve">vagy </w:t>
      </w:r>
      <w:r w:rsidRPr="0085166F">
        <w:rPr>
          <w:sz w:val="24"/>
          <w:szCs w:val="24"/>
        </w:rPr>
        <w:t>amelytől az ajánlatkérő</w:t>
      </w:r>
      <w:r>
        <w:rPr>
          <w:sz w:val="24"/>
          <w:szCs w:val="24"/>
        </w:rPr>
        <w:t xml:space="preserve"> </w:t>
      </w:r>
      <w:bookmarkStart w:id="5" w:name="pr193"/>
      <w:bookmarkEnd w:id="5"/>
      <w:r w:rsidRPr="0085166F">
        <w:rPr>
          <w:sz w:val="24"/>
          <w:szCs w:val="24"/>
        </w:rPr>
        <w:t xml:space="preserve">az adott beszerzéssel kapcsolatos helyzet-, </w:t>
      </w:r>
      <w:r>
        <w:rPr>
          <w:sz w:val="24"/>
          <w:szCs w:val="24"/>
        </w:rPr>
        <w:t>illetve</w:t>
      </w:r>
      <w:r w:rsidRPr="0085166F">
        <w:rPr>
          <w:sz w:val="24"/>
          <w:szCs w:val="24"/>
        </w:rPr>
        <w:t xml:space="preserve"> piacfelmérés, a beszerzés becsült értékének felmérése érdekében a beszerzés megkezdése időpontjának megjelölése nélkül, kizárólag a felmérés érdekében szükséges adatokat közölve kért tájékoztatást, </w:t>
      </w:r>
      <w:r>
        <w:rPr>
          <w:sz w:val="24"/>
          <w:szCs w:val="24"/>
        </w:rPr>
        <w:t xml:space="preserve">feltéve, hogy </w:t>
      </w:r>
      <w:bookmarkStart w:id="6" w:name="pr194"/>
      <w:bookmarkStart w:id="7" w:name="pr195"/>
      <w:bookmarkEnd w:id="6"/>
      <w:bookmarkEnd w:id="7"/>
      <w:r w:rsidRPr="0085166F">
        <w:rPr>
          <w:sz w:val="24"/>
          <w:szCs w:val="24"/>
        </w:rPr>
        <w:t>az ajánlatkérő nem közölt vele a beszerzési eljárás során az összes ajánlattevő</w:t>
      </w:r>
      <w:r>
        <w:rPr>
          <w:sz w:val="24"/>
          <w:szCs w:val="24"/>
        </w:rPr>
        <w:t>, illetve</w:t>
      </w:r>
      <w:r w:rsidRPr="0085166F">
        <w:rPr>
          <w:sz w:val="24"/>
          <w:szCs w:val="24"/>
        </w:rPr>
        <w:t xml:space="preserve"> részvételre jelentkező részére rendelkezésre bocsátott adatok körét meghaladó információt.</w:t>
      </w:r>
    </w:p>
    <w:p w14:paraId="2C4CDEE6" w14:textId="77777777" w:rsidR="007B6109" w:rsidRPr="0085166F" w:rsidRDefault="007B6109" w:rsidP="00A02003">
      <w:pPr>
        <w:pStyle w:val="Lista"/>
        <w:tabs>
          <w:tab w:val="clear" w:pos="283"/>
          <w:tab w:val="left" w:pos="0"/>
        </w:tabs>
        <w:spacing w:after="0"/>
        <w:ind w:left="0" w:firstLine="0"/>
        <w:jc w:val="both"/>
        <w:rPr>
          <w:sz w:val="24"/>
          <w:szCs w:val="24"/>
        </w:rPr>
      </w:pPr>
      <w:r w:rsidRPr="00845A9A">
        <w:rPr>
          <w:sz w:val="24"/>
          <w:szCs w:val="24"/>
        </w:rPr>
        <w:t>(7)</w:t>
      </w:r>
      <w:r w:rsidRPr="0085166F">
        <w:rPr>
          <w:sz w:val="24"/>
          <w:szCs w:val="24"/>
        </w:rPr>
        <w:t xml:space="preserve"> Nem eredményezi a verseny tisztaságának sérelmét és nem összeférhetetlen a kivitelezésre, vagy kivitelezésére és tervezésére együtt, </w:t>
      </w:r>
      <w:r>
        <w:rPr>
          <w:sz w:val="24"/>
          <w:szCs w:val="24"/>
        </w:rPr>
        <w:t>vagy</w:t>
      </w:r>
      <w:r w:rsidRPr="0085166F">
        <w:rPr>
          <w:sz w:val="24"/>
          <w:szCs w:val="24"/>
        </w:rPr>
        <w:t xml:space="preserve"> egy (elvi) engedélyezési tervet követően ugyanazon építmény tekintetében további tervek készítésére vonatkozó beszerzési eljárásban </w:t>
      </w:r>
      <w:r w:rsidRPr="0085166F">
        <w:rPr>
          <w:sz w:val="24"/>
          <w:szCs w:val="24"/>
        </w:rPr>
        <w:lastRenderedPageBreak/>
        <w:t>annak a tervezőnek a részvétele, aki ezen beszerzési eljárás dokumentációját megalapozó tervet készítette, ha egyéb módon nem vesz részt a beszerzési eljárás előkészítésében.</w:t>
      </w:r>
    </w:p>
    <w:p w14:paraId="1C0FDE4C" w14:textId="77777777" w:rsidR="007B6109" w:rsidRDefault="007B6109" w:rsidP="00ED6387">
      <w:pPr>
        <w:pStyle w:val="Lista"/>
        <w:tabs>
          <w:tab w:val="clear" w:pos="283"/>
          <w:tab w:val="left" w:pos="0"/>
        </w:tabs>
        <w:spacing w:after="0"/>
        <w:ind w:left="0" w:firstLine="0"/>
        <w:jc w:val="both"/>
        <w:rPr>
          <w:sz w:val="24"/>
          <w:szCs w:val="24"/>
        </w:rPr>
      </w:pPr>
      <w:r w:rsidRPr="00845A9A">
        <w:rPr>
          <w:sz w:val="24"/>
          <w:szCs w:val="24"/>
        </w:rPr>
        <w:t>(8)</w:t>
      </w:r>
      <w:r w:rsidRPr="0085166F">
        <w:rPr>
          <w:sz w:val="24"/>
          <w:szCs w:val="24"/>
        </w:rPr>
        <w:t xml:space="preserve"> Az ajánlattevő vagy részvételre jelentkező az eljárásból </w:t>
      </w:r>
      <w:r w:rsidR="00845A9A">
        <w:rPr>
          <w:sz w:val="24"/>
          <w:szCs w:val="24"/>
        </w:rPr>
        <w:t>az (1)-(7) bekezdés</w:t>
      </w:r>
      <w:r w:rsidRPr="0085166F">
        <w:rPr>
          <w:sz w:val="24"/>
          <w:szCs w:val="24"/>
        </w:rPr>
        <w:t xml:space="preserve"> alapján csak akkor zárható ki, ha beszerzési eljárásban részt vevő gazdasági szereplők esélyegyenlősége más módon nem biztosítható. A kizárást megelőzően az ajánlatkérő köteles biztosítani annak lehetőségét, hogy az érintett gazdasági szereplő bizonyítsa, hogy a beszerzési eljárás előkészítésében való részvétele az esélyegyenlőséget és a verseny tisztaságát nem sérti, vagy az összeférhetetlenségi helyzetet más módon elhárítsa.</w:t>
      </w:r>
    </w:p>
    <w:p w14:paraId="27CFBAB0" w14:textId="77777777" w:rsidR="007B6109" w:rsidRPr="0085166F" w:rsidRDefault="007B6109" w:rsidP="008D2898">
      <w:pPr>
        <w:spacing w:after="0" w:line="240" w:lineRule="auto"/>
        <w:jc w:val="both"/>
        <w:rPr>
          <w:rFonts w:ascii="Times New Roman" w:hAnsi="Times New Roman"/>
          <w:sz w:val="24"/>
        </w:rPr>
      </w:pPr>
    </w:p>
    <w:p w14:paraId="6739CACD" w14:textId="77777777" w:rsidR="007B6109" w:rsidRPr="0085166F" w:rsidRDefault="007B6109" w:rsidP="000D5F6D">
      <w:pPr>
        <w:pStyle w:val="centerpar"/>
        <w:spacing w:before="0" w:after="0"/>
        <w:rPr>
          <w:b/>
          <w:bCs/>
        </w:rPr>
      </w:pPr>
      <w:r>
        <w:rPr>
          <w:b/>
          <w:bCs/>
        </w:rPr>
        <w:t>9. A g</w:t>
      </w:r>
      <w:r w:rsidRPr="0085166F">
        <w:rPr>
          <w:b/>
          <w:bCs/>
        </w:rPr>
        <w:t>azdasági szereplőkre vonatkozó rendelkezések</w:t>
      </w:r>
    </w:p>
    <w:p w14:paraId="2F2604A6" w14:textId="77777777" w:rsidR="007B6109" w:rsidRPr="0085166F" w:rsidRDefault="007B6109" w:rsidP="008D2898">
      <w:pPr>
        <w:pStyle w:val="centerpar"/>
        <w:spacing w:before="0" w:after="0"/>
        <w:jc w:val="left"/>
        <w:rPr>
          <w:b/>
          <w:bCs/>
        </w:rPr>
      </w:pPr>
    </w:p>
    <w:p w14:paraId="608D168A" w14:textId="77777777" w:rsidR="007B6109" w:rsidRPr="0085166F" w:rsidRDefault="007B6109" w:rsidP="00C60C2D">
      <w:pPr>
        <w:spacing w:after="0" w:line="240" w:lineRule="auto"/>
        <w:jc w:val="both"/>
        <w:rPr>
          <w:rFonts w:ascii="Times New Roman" w:hAnsi="Times New Roman"/>
          <w:sz w:val="24"/>
        </w:rPr>
      </w:pPr>
      <w:r w:rsidRPr="0085166F">
        <w:rPr>
          <w:rFonts w:ascii="Times New Roman" w:hAnsi="Times New Roman"/>
          <w:b/>
          <w:sz w:val="24"/>
        </w:rPr>
        <w:t xml:space="preserve">10. § </w:t>
      </w:r>
      <w:r w:rsidRPr="00FB183E">
        <w:rPr>
          <w:rFonts w:ascii="Times New Roman" w:hAnsi="Times New Roman"/>
          <w:sz w:val="24"/>
        </w:rPr>
        <w:t>(1)</w:t>
      </w:r>
      <w:r w:rsidRPr="0085166F">
        <w:rPr>
          <w:rFonts w:ascii="Times New Roman" w:hAnsi="Times New Roman"/>
          <w:sz w:val="24"/>
        </w:rPr>
        <w:t xml:space="preserve"> Több gazdasági szereplő közösen is tehet ajánlatot vagy nyújthat be részvételi jelentkezést.</w:t>
      </w:r>
    </w:p>
    <w:p w14:paraId="1FA69BDA" w14:textId="77777777" w:rsidR="007B6109" w:rsidRPr="0085166F" w:rsidRDefault="007B6109" w:rsidP="00C60C2D">
      <w:pPr>
        <w:spacing w:after="0" w:line="240" w:lineRule="auto"/>
        <w:jc w:val="both"/>
        <w:rPr>
          <w:rFonts w:ascii="Times New Roman" w:hAnsi="Times New Roman"/>
          <w:sz w:val="24"/>
        </w:rPr>
      </w:pPr>
      <w:r w:rsidRPr="00FB183E">
        <w:rPr>
          <w:rFonts w:ascii="Times New Roman" w:hAnsi="Times New Roman"/>
          <w:sz w:val="24"/>
        </w:rPr>
        <w:t>(2)</w:t>
      </w:r>
      <w:r w:rsidRPr="0085166F">
        <w:rPr>
          <w:rFonts w:ascii="Times New Roman" w:hAnsi="Times New Roman"/>
          <w:sz w:val="24"/>
        </w:rPr>
        <w:t xml:space="preserve"> Az (1) bekezdés szerinti esetben a közös ajánlattevők vagy részvételre jelentkezők kötelesek maguk közül egy, a beszerzési eljárásban a közös ajánlattevők vagy részvételre jelentkezők nevében eljárni jogosult képviselőt megjelölni.</w:t>
      </w:r>
    </w:p>
    <w:p w14:paraId="55B5CD5D" w14:textId="77777777" w:rsidR="007B6109" w:rsidRPr="0085166F" w:rsidRDefault="007B6109" w:rsidP="00C60C2D">
      <w:pPr>
        <w:spacing w:after="0" w:line="240" w:lineRule="auto"/>
        <w:jc w:val="both"/>
        <w:rPr>
          <w:rFonts w:ascii="Times New Roman" w:hAnsi="Times New Roman"/>
          <w:sz w:val="24"/>
        </w:rPr>
      </w:pPr>
      <w:r w:rsidRPr="00FB183E">
        <w:rPr>
          <w:rFonts w:ascii="Times New Roman" w:hAnsi="Times New Roman"/>
          <w:sz w:val="24"/>
        </w:rPr>
        <w:t>(3)</w:t>
      </w:r>
      <w:r w:rsidRPr="0085166F">
        <w:rPr>
          <w:rFonts w:ascii="Times New Roman" w:hAnsi="Times New Roman"/>
          <w:sz w:val="24"/>
        </w:rPr>
        <w:t xml:space="preserve"> A közös ajánlattevők vagy részvételre jelentkezők csoportjának képviseletében tett minden nyilatkozatnak egyértelműen tartalmaznia kell a közös ajánlattevők vagy részvételre jelentkezők megjelölését.</w:t>
      </w:r>
    </w:p>
    <w:p w14:paraId="3A945A74" w14:textId="77777777" w:rsidR="007B6109" w:rsidRPr="0085166F" w:rsidRDefault="007B6109" w:rsidP="00C60C2D">
      <w:pPr>
        <w:spacing w:after="0" w:line="240" w:lineRule="auto"/>
        <w:jc w:val="both"/>
        <w:rPr>
          <w:rFonts w:ascii="Times New Roman" w:hAnsi="Times New Roman"/>
          <w:sz w:val="24"/>
        </w:rPr>
      </w:pPr>
      <w:r w:rsidRPr="00FB183E">
        <w:rPr>
          <w:rFonts w:ascii="Times New Roman" w:hAnsi="Times New Roman"/>
          <w:sz w:val="24"/>
        </w:rPr>
        <w:t>(4)</w:t>
      </w:r>
      <w:r w:rsidRPr="0085166F">
        <w:rPr>
          <w:rFonts w:ascii="Times New Roman" w:hAnsi="Times New Roman"/>
          <w:sz w:val="24"/>
        </w:rPr>
        <w:t xml:space="preserve"> Ahol e törvény az </w:t>
      </w:r>
      <w:r w:rsidRPr="00E45403">
        <w:rPr>
          <w:rFonts w:ascii="Times New Roman" w:hAnsi="Times New Roman"/>
          <w:sz w:val="24"/>
        </w:rPr>
        <w:t>ajánlatkérő számára az ajánlattevők vagy részvételre jelentkezők értesítését írja elő, valamint a kiegészítő tájékoztatás megadása, a hiánypótlás, a felvilágosítás és indokolás kérése</w:t>
      </w:r>
      <w:r w:rsidRPr="0085166F">
        <w:rPr>
          <w:rFonts w:ascii="Times New Roman" w:hAnsi="Times New Roman"/>
          <w:sz w:val="24"/>
        </w:rPr>
        <w:t xml:space="preserve"> esetében az ajánlatkérő a közös ajánlattevőknek vagy közös részvételre jelentkezőknek szóló értesítését, tájékoztatását, illetve felhívását a (2) bekezdés szerinti képviselőnek küldi meg.</w:t>
      </w:r>
    </w:p>
    <w:p w14:paraId="685EDCAB" w14:textId="77777777" w:rsidR="007B6109" w:rsidRPr="0085166F" w:rsidRDefault="007B6109" w:rsidP="00C60C2D">
      <w:pPr>
        <w:spacing w:after="0" w:line="240" w:lineRule="auto"/>
        <w:jc w:val="both"/>
        <w:rPr>
          <w:rFonts w:ascii="Times New Roman" w:hAnsi="Times New Roman"/>
          <w:sz w:val="24"/>
        </w:rPr>
      </w:pPr>
      <w:r w:rsidRPr="00FB183E">
        <w:rPr>
          <w:rFonts w:ascii="Times New Roman" w:hAnsi="Times New Roman"/>
          <w:sz w:val="24"/>
        </w:rPr>
        <w:t>(5)</w:t>
      </w:r>
      <w:r w:rsidRPr="0085166F">
        <w:rPr>
          <w:rFonts w:ascii="Times New Roman" w:hAnsi="Times New Roman"/>
          <w:sz w:val="24"/>
        </w:rPr>
        <w:t xml:space="preserve"> </w:t>
      </w:r>
      <w:r>
        <w:rPr>
          <w:rFonts w:ascii="Times New Roman" w:hAnsi="Times New Roman"/>
          <w:sz w:val="24"/>
        </w:rPr>
        <w:t>Ha</w:t>
      </w:r>
      <w:r w:rsidRPr="0085166F">
        <w:rPr>
          <w:rFonts w:ascii="Times New Roman" w:hAnsi="Times New Roman"/>
          <w:sz w:val="24"/>
        </w:rPr>
        <w:t xml:space="preserve"> az ajánlatkérő ajánlati biztosíték </w:t>
      </w:r>
      <w:r w:rsidRPr="00A07BC2">
        <w:rPr>
          <w:rFonts w:ascii="Times New Roman" w:hAnsi="Times New Roman"/>
          <w:sz w:val="24"/>
        </w:rPr>
        <w:t>nyújtását írja elő</w:t>
      </w:r>
      <w:r w:rsidRPr="0085166F">
        <w:rPr>
          <w:rFonts w:ascii="Times New Roman" w:hAnsi="Times New Roman"/>
          <w:sz w:val="24"/>
        </w:rPr>
        <w:t>, a közös ajánlattevőknek a biztosítékot elegendő egyszer rendelkezésre bocsátaniuk. Az ajánlati kötöttségnek bármelyik közös ajánlattevő részéről történt megsértése esetén a biztosíték az ajánlatkérőt illeti meg.</w:t>
      </w:r>
    </w:p>
    <w:p w14:paraId="1A4485BB" w14:textId="77777777" w:rsidR="007B6109" w:rsidRPr="0085166F" w:rsidRDefault="007B6109" w:rsidP="00C60C2D">
      <w:pPr>
        <w:spacing w:after="0" w:line="240" w:lineRule="auto"/>
        <w:jc w:val="both"/>
        <w:rPr>
          <w:rFonts w:ascii="Times New Roman" w:hAnsi="Times New Roman"/>
          <w:sz w:val="24"/>
        </w:rPr>
      </w:pPr>
      <w:r w:rsidRPr="00FB183E">
        <w:rPr>
          <w:rFonts w:ascii="Times New Roman" w:hAnsi="Times New Roman"/>
          <w:sz w:val="24"/>
        </w:rPr>
        <w:t>(6)</w:t>
      </w:r>
      <w:r w:rsidRPr="0085166F">
        <w:rPr>
          <w:rFonts w:ascii="Times New Roman" w:hAnsi="Times New Roman"/>
          <w:sz w:val="24"/>
        </w:rPr>
        <w:t xml:space="preserve"> A közös ajánlattevők a szerződés teljesítéséért az ajánlatkérő felé egyetemlegesen felelnek.</w:t>
      </w:r>
    </w:p>
    <w:p w14:paraId="51CB2934" w14:textId="77777777" w:rsidR="007B6109" w:rsidRPr="0085166F" w:rsidRDefault="007B6109" w:rsidP="00C60C2D">
      <w:pPr>
        <w:spacing w:after="0" w:line="240" w:lineRule="auto"/>
        <w:jc w:val="both"/>
        <w:rPr>
          <w:rFonts w:ascii="Times New Roman" w:hAnsi="Times New Roman"/>
          <w:sz w:val="24"/>
        </w:rPr>
      </w:pPr>
      <w:r w:rsidRPr="00FB183E">
        <w:rPr>
          <w:rFonts w:ascii="Times New Roman" w:hAnsi="Times New Roman"/>
          <w:sz w:val="24"/>
        </w:rPr>
        <w:t>(7)</w:t>
      </w:r>
      <w:r w:rsidRPr="0085166F">
        <w:rPr>
          <w:rFonts w:ascii="Times New Roman" w:hAnsi="Times New Roman"/>
          <w:sz w:val="24"/>
        </w:rPr>
        <w:t xml:space="preserve"> A közös ajánlatot vagy részvételi jelentkezést benyújtó gazdasági szereplők személyében az ajánlattételi vagy több szakaszból álló eljárásban a részvételi határidő lejárta után változás nem következhet be.</w:t>
      </w:r>
    </w:p>
    <w:p w14:paraId="79F89AA9" w14:textId="77777777" w:rsidR="007B6109" w:rsidRPr="0085166F" w:rsidRDefault="007B6109" w:rsidP="00C60C2D">
      <w:pPr>
        <w:spacing w:after="0" w:line="240" w:lineRule="auto"/>
        <w:jc w:val="both"/>
        <w:rPr>
          <w:rFonts w:ascii="Times New Roman" w:hAnsi="Times New Roman"/>
          <w:sz w:val="24"/>
        </w:rPr>
      </w:pPr>
      <w:r w:rsidRPr="00FB183E">
        <w:rPr>
          <w:rFonts w:ascii="Times New Roman" w:hAnsi="Times New Roman"/>
          <w:sz w:val="24"/>
        </w:rPr>
        <w:t>(8)</w:t>
      </w:r>
      <w:r w:rsidRPr="0085166F">
        <w:rPr>
          <w:rFonts w:ascii="Times New Roman" w:hAnsi="Times New Roman"/>
          <w:sz w:val="24"/>
        </w:rPr>
        <w:t xml:space="preserve"> Az ajánlatkérő a beszerzési eljárásban történő részvételt nem kötheti gazdálkodó szervezet alapításához, azonban ha a beszerzési eljárás eredményeként megkötendő szerződés teljesítése érdekében indokolt, a nyertes ajánlattevőtől</w:t>
      </w:r>
      <w:r>
        <w:rPr>
          <w:rFonts w:ascii="Times New Roman" w:hAnsi="Times New Roman"/>
          <w:sz w:val="24"/>
        </w:rPr>
        <w:t xml:space="preserve"> vagy ajánlattevőktől </w:t>
      </w:r>
      <w:r w:rsidRPr="0085166F">
        <w:rPr>
          <w:rFonts w:ascii="Times New Roman" w:hAnsi="Times New Roman"/>
          <w:sz w:val="24"/>
        </w:rPr>
        <w:t>megkövetelheti azt. Az eljárást megindító felhívásnak a gazdálkodó szervezet alapítására vonatkozó ajánlatkérői elvárást egyértelműen rögzítenie kell.</w:t>
      </w:r>
    </w:p>
    <w:p w14:paraId="51523F61" w14:textId="77777777" w:rsidR="007B6109" w:rsidRPr="0085166F" w:rsidRDefault="007B6109" w:rsidP="00C60C2D">
      <w:pPr>
        <w:spacing w:after="0" w:line="240" w:lineRule="auto"/>
        <w:jc w:val="both"/>
        <w:rPr>
          <w:rFonts w:ascii="Times New Roman" w:hAnsi="Times New Roman"/>
          <w:sz w:val="24"/>
        </w:rPr>
      </w:pPr>
      <w:r w:rsidRPr="0085166F">
        <w:rPr>
          <w:rFonts w:ascii="Times New Roman" w:hAnsi="Times New Roman"/>
          <w:b/>
          <w:sz w:val="24"/>
        </w:rPr>
        <w:t xml:space="preserve">11. § </w:t>
      </w:r>
      <w:r w:rsidRPr="00FB183E">
        <w:rPr>
          <w:rFonts w:ascii="Times New Roman" w:hAnsi="Times New Roman"/>
          <w:sz w:val="24"/>
        </w:rPr>
        <w:t>(1)</w:t>
      </w:r>
      <w:r w:rsidRPr="0085166F">
        <w:rPr>
          <w:rFonts w:ascii="Times New Roman" w:hAnsi="Times New Roman"/>
          <w:sz w:val="24"/>
        </w:rPr>
        <w:t xml:space="preserve"> Az ajánlattevő vagy részvételre jelentkező ugyanabban a beszerzési eljárásban – részajánlat-tételi lehetőség biztosítása esetén ugyanazon rész tekintetében –</w:t>
      </w:r>
    </w:p>
    <w:p w14:paraId="5B563AFD" w14:textId="77777777" w:rsidR="007B6109" w:rsidRPr="0085166F" w:rsidRDefault="007B6109" w:rsidP="00C60C2D">
      <w:pPr>
        <w:spacing w:after="0" w:line="240" w:lineRule="auto"/>
        <w:jc w:val="both"/>
        <w:rPr>
          <w:rFonts w:ascii="Times New Roman" w:hAnsi="Times New Roman"/>
          <w:sz w:val="24"/>
        </w:rPr>
      </w:pPr>
      <w:r w:rsidRPr="0085166F">
        <w:rPr>
          <w:rFonts w:ascii="Times New Roman" w:hAnsi="Times New Roman"/>
          <w:i/>
          <w:sz w:val="24"/>
        </w:rPr>
        <w:t>a)</w:t>
      </w:r>
      <w:r w:rsidRPr="0085166F">
        <w:rPr>
          <w:rFonts w:ascii="Times New Roman" w:hAnsi="Times New Roman"/>
          <w:sz w:val="24"/>
        </w:rPr>
        <w:t xml:space="preserve"> nem tehet másik ajánlatot más ajánlattevővel közösen, illetve nem nyújthat be másik részvételi jelentkezést más részvételre jelentkezővel közösen,</w:t>
      </w:r>
    </w:p>
    <w:p w14:paraId="1621D215" w14:textId="77777777" w:rsidR="007B6109" w:rsidRPr="0085166F" w:rsidRDefault="007B6109" w:rsidP="00C60C2D">
      <w:pPr>
        <w:spacing w:after="0" w:line="240" w:lineRule="auto"/>
        <w:jc w:val="both"/>
        <w:rPr>
          <w:rFonts w:ascii="Times New Roman" w:hAnsi="Times New Roman"/>
          <w:sz w:val="24"/>
        </w:rPr>
      </w:pPr>
      <w:r w:rsidRPr="0085166F">
        <w:rPr>
          <w:rFonts w:ascii="Times New Roman" w:hAnsi="Times New Roman"/>
          <w:i/>
          <w:sz w:val="24"/>
        </w:rPr>
        <w:t>b)</w:t>
      </w:r>
      <w:r w:rsidRPr="0085166F">
        <w:rPr>
          <w:rFonts w:ascii="Times New Roman" w:hAnsi="Times New Roman"/>
          <w:sz w:val="24"/>
        </w:rPr>
        <w:t xml:space="preserve"> más ajánlattevő, illetve részvételre jelentkező alvállalkozójaként nem vehet részt,</w:t>
      </w:r>
      <w:r>
        <w:rPr>
          <w:rFonts w:ascii="Times New Roman" w:hAnsi="Times New Roman"/>
          <w:sz w:val="24"/>
        </w:rPr>
        <w:t xml:space="preserve"> és</w:t>
      </w:r>
    </w:p>
    <w:p w14:paraId="2A851EC3" w14:textId="77777777" w:rsidR="007B6109" w:rsidRPr="0085166F" w:rsidRDefault="007B6109" w:rsidP="00C60C2D">
      <w:pPr>
        <w:spacing w:after="0" w:line="240" w:lineRule="auto"/>
        <w:jc w:val="both"/>
        <w:rPr>
          <w:rFonts w:ascii="Times New Roman" w:hAnsi="Times New Roman"/>
          <w:sz w:val="24"/>
        </w:rPr>
      </w:pPr>
      <w:r w:rsidRPr="0085166F">
        <w:rPr>
          <w:rFonts w:ascii="Times New Roman" w:hAnsi="Times New Roman"/>
          <w:i/>
          <w:sz w:val="24"/>
        </w:rPr>
        <w:t>c)</w:t>
      </w:r>
      <w:r w:rsidRPr="0085166F">
        <w:rPr>
          <w:rFonts w:ascii="Times New Roman" w:hAnsi="Times New Roman"/>
          <w:sz w:val="24"/>
        </w:rPr>
        <w:t xml:space="preserve"> más ajánlattevő, illetve részvételre jelentkező szerződés teljesítésére val</w:t>
      </w:r>
      <w:r>
        <w:rPr>
          <w:rFonts w:ascii="Times New Roman" w:hAnsi="Times New Roman"/>
          <w:sz w:val="24"/>
        </w:rPr>
        <w:t>ó alkalmasságát nem igazolhatja.</w:t>
      </w:r>
    </w:p>
    <w:p w14:paraId="4FF9DBFB" w14:textId="77777777" w:rsidR="00111EB2" w:rsidRPr="0085166F" w:rsidRDefault="007B6109" w:rsidP="00111EB2">
      <w:pPr>
        <w:spacing w:after="0" w:line="240" w:lineRule="auto"/>
        <w:jc w:val="both"/>
        <w:rPr>
          <w:rFonts w:ascii="Times New Roman" w:hAnsi="Times New Roman"/>
          <w:sz w:val="24"/>
        </w:rPr>
      </w:pPr>
      <w:r w:rsidRPr="00FB183E">
        <w:rPr>
          <w:rFonts w:ascii="Times New Roman" w:hAnsi="Times New Roman"/>
          <w:sz w:val="24"/>
        </w:rPr>
        <w:t>(2)</w:t>
      </w:r>
      <w:r w:rsidRPr="0085166F">
        <w:rPr>
          <w:rFonts w:ascii="Times New Roman" w:hAnsi="Times New Roman"/>
          <w:sz w:val="24"/>
        </w:rPr>
        <w:t xml:space="preserve"> </w:t>
      </w:r>
      <w:r>
        <w:rPr>
          <w:rFonts w:ascii="Times New Roman" w:hAnsi="Times New Roman"/>
          <w:sz w:val="24"/>
        </w:rPr>
        <w:t>Ha</w:t>
      </w:r>
      <w:r w:rsidRPr="0085166F">
        <w:rPr>
          <w:rFonts w:ascii="Times New Roman" w:hAnsi="Times New Roman"/>
          <w:sz w:val="24"/>
        </w:rPr>
        <w:t xml:space="preserve"> az ajánlatkérő az adott beszerzési eljárás során a tisztességtelen piaci magatartás és a versenykorlátozás tilalmáról szóló 1996. évi LVII. törvény (a továbbiakban: Tpvt.) 11. §-a, vagy az EUMSZ 101. cikke szerinti rendelkezések nyilvánvaló megsértését észleli vagy azt alapos okkal feltételezi, köteles azt – a Tpvt. bejelentésre vagy panaszra vonatkozó szabályai szerint – jelezni a Gazdasági Versenyhivatalnak.</w:t>
      </w:r>
    </w:p>
    <w:p w14:paraId="3F790E6A" w14:textId="77777777" w:rsidR="00433FEB" w:rsidRPr="0085166F" w:rsidRDefault="00433FEB" w:rsidP="00433FEB">
      <w:pPr>
        <w:spacing w:after="0" w:line="240" w:lineRule="auto"/>
        <w:jc w:val="both"/>
        <w:rPr>
          <w:rFonts w:ascii="Times New Roman" w:hAnsi="Times New Roman"/>
          <w:sz w:val="24"/>
        </w:rPr>
      </w:pPr>
    </w:p>
    <w:p w14:paraId="222AD75F" w14:textId="77777777" w:rsidR="007B6109" w:rsidRPr="00E45403" w:rsidRDefault="007B6109" w:rsidP="00E45403">
      <w:pPr>
        <w:pStyle w:val="Listaszerbekezds1"/>
        <w:ind w:left="0"/>
        <w:jc w:val="center"/>
        <w:rPr>
          <w:rFonts w:ascii="Times New Roman" w:hAnsi="Times New Roman"/>
          <w:b/>
          <w:sz w:val="24"/>
          <w:szCs w:val="24"/>
          <w:lang w:eastAsia="hu-HU"/>
        </w:rPr>
      </w:pPr>
      <w:r>
        <w:rPr>
          <w:rFonts w:ascii="Times New Roman" w:hAnsi="Times New Roman"/>
          <w:b/>
          <w:sz w:val="24"/>
          <w:szCs w:val="24"/>
          <w:lang w:eastAsia="hu-HU"/>
        </w:rPr>
        <w:t>10. Közös beszerzés</w:t>
      </w:r>
    </w:p>
    <w:p w14:paraId="60950956" w14:textId="77777777" w:rsidR="007B6109" w:rsidRPr="0085166F" w:rsidRDefault="007B6109" w:rsidP="00BB562C">
      <w:pPr>
        <w:spacing w:after="0" w:line="240" w:lineRule="auto"/>
        <w:jc w:val="both"/>
        <w:rPr>
          <w:rFonts w:ascii="Times New Roman" w:hAnsi="Times New Roman"/>
          <w:sz w:val="24"/>
          <w:szCs w:val="24"/>
        </w:rPr>
      </w:pPr>
      <w:r w:rsidRPr="0085166F">
        <w:rPr>
          <w:rFonts w:ascii="Times New Roman" w:hAnsi="Times New Roman"/>
          <w:b/>
          <w:iCs/>
          <w:sz w:val="24"/>
          <w:szCs w:val="24"/>
        </w:rPr>
        <w:lastRenderedPageBreak/>
        <w:t>12. §</w:t>
      </w:r>
      <w:r w:rsidRPr="0085166F">
        <w:rPr>
          <w:rFonts w:ascii="Times New Roman" w:hAnsi="Times New Roman"/>
          <w:b/>
          <w:sz w:val="24"/>
          <w:szCs w:val="24"/>
        </w:rPr>
        <w:t xml:space="preserve"> </w:t>
      </w:r>
      <w:r w:rsidRPr="00736555">
        <w:rPr>
          <w:rFonts w:ascii="Times New Roman" w:hAnsi="Times New Roman"/>
          <w:sz w:val="24"/>
          <w:szCs w:val="24"/>
        </w:rPr>
        <w:t>(1)</w:t>
      </w:r>
      <w:r w:rsidRPr="0085166F">
        <w:rPr>
          <w:rFonts w:ascii="Times New Roman" w:hAnsi="Times New Roman"/>
          <w:sz w:val="24"/>
          <w:szCs w:val="24"/>
        </w:rPr>
        <w:t xml:space="preserve"> Több ajánlatkérő megállapodhat egyes konkrét beszerzések közös megvalósításáról.</w:t>
      </w:r>
    </w:p>
    <w:p w14:paraId="5094206D" w14:textId="77777777" w:rsidR="007B6109" w:rsidRPr="0085166F" w:rsidRDefault="007B6109" w:rsidP="00BB562C">
      <w:pPr>
        <w:spacing w:after="0" w:line="240" w:lineRule="auto"/>
        <w:jc w:val="both"/>
        <w:rPr>
          <w:rFonts w:ascii="Times New Roman" w:hAnsi="Times New Roman"/>
          <w:sz w:val="24"/>
          <w:szCs w:val="24"/>
        </w:rPr>
      </w:pPr>
      <w:r w:rsidRPr="00736555">
        <w:rPr>
          <w:rFonts w:ascii="Times New Roman" w:hAnsi="Times New Roman"/>
          <w:iCs/>
          <w:sz w:val="24"/>
          <w:szCs w:val="24"/>
        </w:rPr>
        <w:t>(2)</w:t>
      </w:r>
      <w:r w:rsidRPr="0085166F">
        <w:rPr>
          <w:rFonts w:ascii="Times New Roman" w:hAnsi="Times New Roman"/>
          <w:sz w:val="24"/>
          <w:szCs w:val="24"/>
        </w:rPr>
        <w:t xml:space="preserve"> Ha az </w:t>
      </w:r>
      <w:r>
        <w:rPr>
          <w:rFonts w:ascii="Times New Roman" w:hAnsi="Times New Roman"/>
          <w:sz w:val="24"/>
          <w:szCs w:val="24"/>
        </w:rPr>
        <w:t xml:space="preserve">(1) bekezdés szerinti megállapodásban </w:t>
      </w:r>
      <w:r w:rsidRPr="0085166F">
        <w:rPr>
          <w:rFonts w:ascii="Times New Roman" w:hAnsi="Times New Roman"/>
          <w:sz w:val="24"/>
          <w:szCs w:val="24"/>
        </w:rPr>
        <w:t>érintett beszerzési eljárás</w:t>
      </w:r>
      <w:r>
        <w:rPr>
          <w:rFonts w:ascii="Times New Roman" w:hAnsi="Times New Roman"/>
          <w:sz w:val="24"/>
          <w:szCs w:val="24"/>
        </w:rPr>
        <w:t>t</w:t>
      </w:r>
      <w:r w:rsidRPr="0085166F">
        <w:rPr>
          <w:rFonts w:ascii="Times New Roman" w:hAnsi="Times New Roman"/>
          <w:sz w:val="24"/>
          <w:szCs w:val="24"/>
        </w:rPr>
        <w:t xml:space="preserve"> egyetlen ajánlatkérő önállóan folytatja le</w:t>
      </w:r>
      <w:r>
        <w:rPr>
          <w:rFonts w:ascii="Times New Roman" w:hAnsi="Times New Roman"/>
          <w:sz w:val="24"/>
          <w:szCs w:val="24"/>
        </w:rPr>
        <w:t>,</w:t>
      </w:r>
      <w:r w:rsidRPr="0085166F">
        <w:rPr>
          <w:rFonts w:ascii="Times New Roman" w:hAnsi="Times New Roman"/>
          <w:sz w:val="24"/>
          <w:szCs w:val="24"/>
        </w:rPr>
        <w:t xml:space="preserve"> </w:t>
      </w:r>
      <w:r>
        <w:rPr>
          <w:rFonts w:ascii="Times New Roman" w:hAnsi="Times New Roman"/>
          <w:sz w:val="24"/>
          <w:szCs w:val="24"/>
        </w:rPr>
        <w:t xml:space="preserve">ez az ajánlatkérő </w:t>
      </w:r>
      <w:r w:rsidRPr="0085166F">
        <w:rPr>
          <w:rFonts w:ascii="Times New Roman" w:hAnsi="Times New Roman"/>
          <w:sz w:val="24"/>
          <w:szCs w:val="24"/>
        </w:rPr>
        <w:t>a</w:t>
      </w:r>
      <w:r>
        <w:rPr>
          <w:rFonts w:ascii="Times New Roman" w:hAnsi="Times New Roman"/>
          <w:sz w:val="24"/>
          <w:szCs w:val="24"/>
        </w:rPr>
        <w:t>nna</w:t>
      </w:r>
      <w:r w:rsidRPr="0085166F">
        <w:rPr>
          <w:rFonts w:ascii="Times New Roman" w:hAnsi="Times New Roman"/>
          <w:sz w:val="24"/>
          <w:szCs w:val="24"/>
        </w:rPr>
        <w:t>k minden szakaszában</w:t>
      </w:r>
      <w:r>
        <w:rPr>
          <w:rFonts w:ascii="Times New Roman" w:hAnsi="Times New Roman"/>
          <w:sz w:val="24"/>
          <w:szCs w:val="24"/>
        </w:rPr>
        <w:t>,</w:t>
      </w:r>
      <w:r w:rsidRPr="0085166F">
        <w:rPr>
          <w:rFonts w:ascii="Times New Roman" w:hAnsi="Times New Roman"/>
          <w:sz w:val="24"/>
          <w:szCs w:val="24"/>
        </w:rPr>
        <w:t xml:space="preserve"> az eljárást megindító felhívás közzétételétől a szerződés vagy szerződések teljesítésének befejezéséig kizárólagos felelősséggel tartozik az e törvény szerinti kötelezettségek teljesítéséért.</w:t>
      </w:r>
    </w:p>
    <w:p w14:paraId="4BA43615" w14:textId="4C78AC80" w:rsidR="007B6109" w:rsidRPr="0085166F" w:rsidRDefault="007B6109" w:rsidP="00BB562C">
      <w:pPr>
        <w:spacing w:after="0" w:line="240" w:lineRule="auto"/>
        <w:jc w:val="both"/>
        <w:rPr>
          <w:rFonts w:ascii="Times New Roman" w:hAnsi="Times New Roman"/>
          <w:sz w:val="24"/>
          <w:szCs w:val="24"/>
        </w:rPr>
      </w:pPr>
      <w:r w:rsidRPr="00736555">
        <w:rPr>
          <w:rFonts w:ascii="Times New Roman" w:hAnsi="Times New Roman"/>
          <w:iCs/>
          <w:sz w:val="24"/>
          <w:szCs w:val="24"/>
        </w:rPr>
        <w:t>(</w:t>
      </w:r>
      <w:r w:rsidR="0086676F">
        <w:rPr>
          <w:rFonts w:ascii="Times New Roman" w:hAnsi="Times New Roman"/>
          <w:iCs/>
          <w:sz w:val="24"/>
          <w:szCs w:val="24"/>
        </w:rPr>
        <w:t>3</w:t>
      </w:r>
      <w:r w:rsidRPr="00736555">
        <w:rPr>
          <w:rFonts w:ascii="Times New Roman" w:hAnsi="Times New Roman"/>
          <w:iCs/>
          <w:sz w:val="24"/>
          <w:szCs w:val="24"/>
        </w:rPr>
        <w:t>)</w:t>
      </w:r>
      <w:r w:rsidRPr="0085166F">
        <w:rPr>
          <w:rFonts w:ascii="Times New Roman" w:hAnsi="Times New Roman"/>
          <w:sz w:val="24"/>
          <w:szCs w:val="24"/>
        </w:rPr>
        <w:t xml:space="preserve"> Az ajánlatkérő jogosult más tagállamokban lévő ajánlatkérőkkel közösen beszerzési eljárást lefolytatni. Ilyen esetben a részt vevő ajánlatkérők megállapodást kötnek, amely megállapítja</w:t>
      </w:r>
    </w:p>
    <w:p w14:paraId="75BB9021" w14:textId="77777777" w:rsidR="007B6109" w:rsidRPr="0085166F" w:rsidRDefault="007B6109" w:rsidP="00BB562C">
      <w:pPr>
        <w:spacing w:after="0" w:line="240" w:lineRule="auto"/>
        <w:jc w:val="both"/>
        <w:rPr>
          <w:rFonts w:ascii="Times New Roman" w:hAnsi="Times New Roman"/>
          <w:sz w:val="24"/>
          <w:szCs w:val="24"/>
        </w:rPr>
      </w:pPr>
      <w:r w:rsidRPr="00F217EA">
        <w:rPr>
          <w:rFonts w:ascii="Times New Roman" w:hAnsi="Times New Roman"/>
          <w:i/>
          <w:sz w:val="24"/>
          <w:szCs w:val="24"/>
        </w:rPr>
        <w:t>a)</w:t>
      </w:r>
      <w:r w:rsidRPr="0085166F">
        <w:rPr>
          <w:rFonts w:ascii="Times New Roman" w:hAnsi="Times New Roman"/>
          <w:sz w:val="24"/>
          <w:szCs w:val="24"/>
        </w:rPr>
        <w:t xml:space="preserve"> a beszerzési eljárásra alkalmazandó nemzeti jogot</w:t>
      </w:r>
      <w:r>
        <w:rPr>
          <w:rFonts w:ascii="Times New Roman" w:hAnsi="Times New Roman"/>
          <w:sz w:val="24"/>
          <w:szCs w:val="24"/>
        </w:rPr>
        <w:t xml:space="preserve"> és</w:t>
      </w:r>
    </w:p>
    <w:p w14:paraId="37952D49" w14:textId="77777777" w:rsidR="007B6109" w:rsidRPr="0085166F" w:rsidRDefault="007B6109" w:rsidP="00BB562C">
      <w:pPr>
        <w:spacing w:after="0" w:line="240" w:lineRule="auto"/>
        <w:jc w:val="both"/>
        <w:rPr>
          <w:rFonts w:ascii="Times New Roman" w:hAnsi="Times New Roman"/>
          <w:sz w:val="24"/>
          <w:szCs w:val="24"/>
        </w:rPr>
      </w:pPr>
      <w:r w:rsidRPr="00F217EA">
        <w:rPr>
          <w:rFonts w:ascii="Times New Roman" w:hAnsi="Times New Roman"/>
          <w:i/>
          <w:sz w:val="24"/>
          <w:szCs w:val="24"/>
        </w:rPr>
        <w:t>b)</w:t>
      </w:r>
      <w:r w:rsidRPr="0085166F">
        <w:rPr>
          <w:rFonts w:ascii="Times New Roman" w:hAnsi="Times New Roman"/>
          <w:sz w:val="24"/>
          <w:szCs w:val="24"/>
        </w:rPr>
        <w:t xml:space="preserve"> a beszerzési eljárás belső megszervezését, ideértve az eljárás irányítását, a felelősség megosztását, a beszerzendő építési beruházások, áruk vagy szolgáltatások elosztását és a szerződések megkötését.</w:t>
      </w:r>
    </w:p>
    <w:p w14:paraId="70F7278D" w14:textId="77777777" w:rsidR="007B6109" w:rsidRPr="0085166F" w:rsidRDefault="007B6109" w:rsidP="002537AF">
      <w:pPr>
        <w:spacing w:after="0" w:line="240" w:lineRule="auto"/>
        <w:jc w:val="both"/>
        <w:rPr>
          <w:rFonts w:ascii="Times New Roman" w:hAnsi="Times New Roman"/>
          <w:sz w:val="24"/>
        </w:rPr>
      </w:pPr>
      <w:r>
        <w:rPr>
          <w:rFonts w:ascii="Times New Roman" w:hAnsi="Times New Roman"/>
          <w:b/>
          <w:sz w:val="24"/>
        </w:rPr>
        <w:t xml:space="preserve">13. § </w:t>
      </w:r>
      <w:r w:rsidRPr="00736555">
        <w:rPr>
          <w:rFonts w:ascii="Times New Roman" w:hAnsi="Times New Roman"/>
          <w:sz w:val="24"/>
        </w:rPr>
        <w:t>(1)</w:t>
      </w:r>
      <w:r w:rsidRPr="0085166F">
        <w:rPr>
          <w:rFonts w:ascii="Times New Roman" w:hAnsi="Times New Roman"/>
          <w:sz w:val="24"/>
        </w:rPr>
        <w:t xml:space="preserve"> Az ajánlatkérő az Európai Unió más tagállamából származó ajánlatkérővel közösen is megvalósíthat beszerzést vagy köthet keretmegállapodást.</w:t>
      </w:r>
    </w:p>
    <w:p w14:paraId="54B54ADA" w14:textId="77777777" w:rsidR="007B6109" w:rsidRPr="0085166F" w:rsidRDefault="007B6109" w:rsidP="00FA0D50">
      <w:pPr>
        <w:spacing w:after="0" w:line="240" w:lineRule="auto"/>
        <w:jc w:val="both"/>
        <w:rPr>
          <w:rFonts w:ascii="Times New Roman" w:hAnsi="Times New Roman"/>
          <w:sz w:val="24"/>
        </w:rPr>
      </w:pPr>
      <w:r w:rsidRPr="00736555">
        <w:rPr>
          <w:rFonts w:ascii="Times New Roman" w:hAnsi="Times New Roman"/>
          <w:sz w:val="24"/>
        </w:rPr>
        <w:t>(2)</w:t>
      </w:r>
      <w:r w:rsidRPr="0085166F">
        <w:rPr>
          <w:rFonts w:ascii="Times New Roman" w:hAnsi="Times New Roman"/>
          <w:sz w:val="24"/>
        </w:rPr>
        <w:t xml:space="preserve"> Az (</w:t>
      </w:r>
      <w:r>
        <w:rPr>
          <w:rFonts w:ascii="Times New Roman" w:hAnsi="Times New Roman"/>
          <w:sz w:val="24"/>
        </w:rPr>
        <w:t>1</w:t>
      </w:r>
      <w:r w:rsidRPr="0085166F">
        <w:rPr>
          <w:rFonts w:ascii="Times New Roman" w:hAnsi="Times New Roman"/>
          <w:sz w:val="24"/>
        </w:rPr>
        <w:t xml:space="preserve">) bekezdés szerinti esetben az ajánlatkérőnek – </w:t>
      </w:r>
      <w:r>
        <w:rPr>
          <w:rFonts w:ascii="Times New Roman" w:hAnsi="Times New Roman"/>
          <w:sz w:val="24"/>
        </w:rPr>
        <w:t xml:space="preserve">ha </w:t>
      </w:r>
      <w:r w:rsidRPr="0085166F">
        <w:rPr>
          <w:rFonts w:ascii="Times New Roman" w:hAnsi="Times New Roman"/>
          <w:sz w:val="24"/>
        </w:rPr>
        <w:t>nemzetközi megállapodás az e §-ban meghatározott feltételeket nem tartalmazza – az Európai Unió más tagállamából származó ajánlatkérővel megállapodást kell kötnie, amelyben meg kell határozni</w:t>
      </w:r>
    </w:p>
    <w:p w14:paraId="4A056623" w14:textId="77777777" w:rsidR="007B6109" w:rsidRPr="0085166F" w:rsidRDefault="007B6109" w:rsidP="00FA0D50">
      <w:pPr>
        <w:spacing w:after="0" w:line="240" w:lineRule="auto"/>
        <w:jc w:val="both"/>
        <w:rPr>
          <w:rFonts w:ascii="Times New Roman" w:hAnsi="Times New Roman"/>
          <w:sz w:val="24"/>
        </w:rPr>
      </w:pPr>
      <w:r w:rsidRPr="0085166F">
        <w:rPr>
          <w:rFonts w:ascii="Times New Roman" w:hAnsi="Times New Roman"/>
          <w:i/>
          <w:sz w:val="24"/>
        </w:rPr>
        <w:t>a)</w:t>
      </w:r>
      <w:r w:rsidRPr="0085166F">
        <w:rPr>
          <w:rFonts w:ascii="Times New Roman" w:hAnsi="Times New Roman"/>
          <w:sz w:val="24"/>
        </w:rPr>
        <w:t xml:space="preserve"> az egyes ajánlatkérők felelősségi körét, valamint hogy az ajánlatkérők a beszerzés megvalósítására melyikük tagállamának jogszabályait alkalmazzák, valamint</w:t>
      </w:r>
    </w:p>
    <w:p w14:paraId="4C2C177E" w14:textId="77777777" w:rsidR="007B6109" w:rsidRPr="0085166F" w:rsidRDefault="007B6109" w:rsidP="00FA0D50">
      <w:pPr>
        <w:spacing w:after="0" w:line="240" w:lineRule="auto"/>
        <w:jc w:val="both"/>
        <w:rPr>
          <w:rFonts w:ascii="Times New Roman" w:hAnsi="Times New Roman"/>
          <w:sz w:val="24"/>
        </w:rPr>
      </w:pPr>
      <w:r w:rsidRPr="0085166F">
        <w:rPr>
          <w:rFonts w:ascii="Times New Roman" w:hAnsi="Times New Roman"/>
          <w:i/>
          <w:sz w:val="24"/>
        </w:rPr>
        <w:t>b)</w:t>
      </w:r>
      <w:r w:rsidRPr="0085166F">
        <w:rPr>
          <w:rFonts w:ascii="Times New Roman" w:hAnsi="Times New Roman"/>
          <w:sz w:val="24"/>
        </w:rPr>
        <w:t xml:space="preserve"> a beszerzés megvalósításának megszervezését, különös tekintettel az eljárás lefolytatására, a beszerzendő építési beruházások, szolgáltatások vagy áruk elosztására és a szerződés megkötésére.</w:t>
      </w:r>
    </w:p>
    <w:p w14:paraId="528E2140" w14:textId="77777777" w:rsidR="007B6109" w:rsidRPr="0085166F" w:rsidRDefault="007B6109" w:rsidP="00FA0D50">
      <w:pPr>
        <w:spacing w:after="0" w:line="240" w:lineRule="auto"/>
        <w:jc w:val="both"/>
        <w:rPr>
          <w:rFonts w:ascii="Times New Roman" w:hAnsi="Times New Roman"/>
          <w:sz w:val="24"/>
        </w:rPr>
      </w:pPr>
      <w:r w:rsidRPr="00736555">
        <w:rPr>
          <w:rFonts w:ascii="Times New Roman" w:hAnsi="Times New Roman"/>
          <w:sz w:val="24"/>
        </w:rPr>
        <w:t>(3)</w:t>
      </w:r>
      <w:r w:rsidRPr="0085166F">
        <w:rPr>
          <w:rFonts w:ascii="Times New Roman" w:hAnsi="Times New Roman"/>
          <w:sz w:val="24"/>
        </w:rPr>
        <w:t xml:space="preserve"> A (</w:t>
      </w:r>
      <w:r>
        <w:rPr>
          <w:rFonts w:ascii="Times New Roman" w:hAnsi="Times New Roman"/>
          <w:sz w:val="24"/>
        </w:rPr>
        <w:t>2</w:t>
      </w:r>
      <w:r w:rsidRPr="0085166F">
        <w:rPr>
          <w:rFonts w:ascii="Times New Roman" w:hAnsi="Times New Roman"/>
          <w:sz w:val="24"/>
        </w:rPr>
        <w:t xml:space="preserve">) bekezdés </w:t>
      </w:r>
      <w:r w:rsidRPr="0085166F">
        <w:rPr>
          <w:rFonts w:ascii="Times New Roman" w:hAnsi="Times New Roman"/>
          <w:i/>
          <w:sz w:val="24"/>
        </w:rPr>
        <w:t>a)</w:t>
      </w:r>
      <w:r w:rsidRPr="0085166F">
        <w:rPr>
          <w:rFonts w:ascii="Times New Roman" w:hAnsi="Times New Roman"/>
          <w:sz w:val="24"/>
        </w:rPr>
        <w:t xml:space="preserve"> pontja szerinti információkat a közösen megvalósított beszerzés</w:t>
      </w:r>
      <w:r>
        <w:rPr>
          <w:rFonts w:ascii="Times New Roman" w:hAnsi="Times New Roman"/>
          <w:sz w:val="24"/>
        </w:rPr>
        <w:t>i</w:t>
      </w:r>
      <w:r w:rsidRPr="0085166F">
        <w:rPr>
          <w:rFonts w:ascii="Times New Roman" w:hAnsi="Times New Roman"/>
          <w:sz w:val="24"/>
        </w:rPr>
        <w:t xml:space="preserve"> </w:t>
      </w:r>
      <w:r>
        <w:rPr>
          <w:rFonts w:ascii="Times New Roman" w:hAnsi="Times New Roman"/>
          <w:sz w:val="24"/>
        </w:rPr>
        <w:t xml:space="preserve">eljárást </w:t>
      </w:r>
      <w:r w:rsidR="00C247C2">
        <w:rPr>
          <w:rFonts w:ascii="Times New Roman" w:hAnsi="Times New Roman"/>
          <w:sz w:val="24"/>
        </w:rPr>
        <w:t>ajánlatkérői</w:t>
      </w:r>
      <w:r w:rsidR="00C247C2" w:rsidRPr="0085166F">
        <w:rPr>
          <w:rFonts w:ascii="Times New Roman" w:hAnsi="Times New Roman"/>
          <w:sz w:val="24"/>
        </w:rPr>
        <w:t xml:space="preserve"> dokumentum</w:t>
      </w:r>
      <w:r w:rsidR="00C247C2">
        <w:rPr>
          <w:rFonts w:ascii="Times New Roman" w:hAnsi="Times New Roman"/>
          <w:sz w:val="24"/>
        </w:rPr>
        <w:t>ai</w:t>
      </w:r>
      <w:r w:rsidR="00C247C2" w:rsidRPr="0085166F">
        <w:rPr>
          <w:rFonts w:ascii="Times New Roman" w:hAnsi="Times New Roman"/>
          <w:sz w:val="24"/>
        </w:rPr>
        <w:t xml:space="preserve">ban </w:t>
      </w:r>
      <w:r w:rsidRPr="0085166F">
        <w:rPr>
          <w:rFonts w:ascii="Times New Roman" w:hAnsi="Times New Roman"/>
          <w:sz w:val="24"/>
        </w:rPr>
        <w:t>is fel kell tüntetni.</w:t>
      </w:r>
    </w:p>
    <w:p w14:paraId="319E8458" w14:textId="77777777" w:rsidR="007B6109" w:rsidRDefault="007B6109" w:rsidP="00360472">
      <w:pPr>
        <w:spacing w:after="0" w:line="240" w:lineRule="auto"/>
        <w:jc w:val="both"/>
        <w:rPr>
          <w:rFonts w:ascii="Times New Roman" w:hAnsi="Times New Roman"/>
          <w:sz w:val="24"/>
        </w:rPr>
      </w:pPr>
      <w:r w:rsidRPr="00736555">
        <w:rPr>
          <w:rFonts w:ascii="Times New Roman" w:hAnsi="Times New Roman"/>
          <w:sz w:val="24"/>
        </w:rPr>
        <w:t>(4)</w:t>
      </w:r>
      <w:r w:rsidRPr="0085166F">
        <w:rPr>
          <w:rFonts w:ascii="Times New Roman" w:hAnsi="Times New Roman"/>
          <w:sz w:val="24"/>
        </w:rPr>
        <w:t xml:space="preserve"> Az ajánlatkérő a beszerzés megvalósítása érdekében igénybe veheti az Európai Unió más tagállamaival kötött megállapodás alapján központi beszerző szervnek kinevezett </w:t>
      </w:r>
      <w:r>
        <w:rPr>
          <w:rFonts w:ascii="Times New Roman" w:hAnsi="Times New Roman"/>
          <w:sz w:val="24"/>
        </w:rPr>
        <w:t>e</w:t>
      </w:r>
      <w:r w:rsidRPr="0085166F">
        <w:rPr>
          <w:rFonts w:ascii="Times New Roman" w:hAnsi="Times New Roman"/>
          <w:sz w:val="24"/>
        </w:rPr>
        <w:t>urópai köztestületek szolgáltatásait, feltéve, hogy ezen szervek olyan beszerzési szabályokat alkalmaznak a beszerzésekre, amelyek megfelelnek ezen törvény valamennyi rendelkezésének</w:t>
      </w:r>
      <w:r>
        <w:rPr>
          <w:rFonts w:ascii="Times New Roman" w:hAnsi="Times New Roman"/>
          <w:sz w:val="24"/>
        </w:rPr>
        <w:t>.</w:t>
      </w:r>
    </w:p>
    <w:p w14:paraId="2947F39F" w14:textId="77777777" w:rsidR="00111EB2" w:rsidRDefault="00111EB2" w:rsidP="004F2D16">
      <w:pPr>
        <w:pStyle w:val="centerpar"/>
        <w:spacing w:before="0" w:after="0"/>
        <w:rPr>
          <w:b/>
          <w:bCs/>
        </w:rPr>
      </w:pPr>
    </w:p>
    <w:p w14:paraId="4859D176" w14:textId="77777777" w:rsidR="007B6109" w:rsidRPr="0085166F" w:rsidRDefault="007B6109" w:rsidP="004F2D16">
      <w:pPr>
        <w:pStyle w:val="centerpar"/>
        <w:spacing w:before="0" w:after="0"/>
        <w:rPr>
          <w:b/>
          <w:bCs/>
        </w:rPr>
      </w:pPr>
      <w:r>
        <w:rPr>
          <w:b/>
          <w:bCs/>
        </w:rPr>
        <w:t xml:space="preserve">11. </w:t>
      </w:r>
      <w:r w:rsidRPr="0085166F">
        <w:rPr>
          <w:b/>
          <w:bCs/>
        </w:rPr>
        <w:t>Fenntartott szerződések</w:t>
      </w:r>
    </w:p>
    <w:p w14:paraId="38C56646" w14:textId="77777777" w:rsidR="007B6109" w:rsidRPr="0085166F" w:rsidRDefault="007B6109" w:rsidP="004F2D16">
      <w:pPr>
        <w:pStyle w:val="centerpar"/>
        <w:spacing w:before="0" w:after="0"/>
        <w:rPr>
          <w:b/>
          <w:bCs/>
        </w:rPr>
      </w:pPr>
    </w:p>
    <w:p w14:paraId="07F14D12" w14:textId="77777777" w:rsidR="007B6109" w:rsidRPr="0085166F" w:rsidRDefault="007B6109" w:rsidP="0058261F">
      <w:pPr>
        <w:spacing w:after="0" w:line="240" w:lineRule="auto"/>
        <w:jc w:val="both"/>
        <w:rPr>
          <w:rFonts w:ascii="Times New Roman" w:hAnsi="Times New Roman"/>
          <w:sz w:val="24"/>
        </w:rPr>
      </w:pPr>
      <w:r w:rsidRPr="0085166F">
        <w:rPr>
          <w:rFonts w:ascii="Times New Roman" w:hAnsi="Times New Roman"/>
          <w:b/>
          <w:sz w:val="24"/>
        </w:rPr>
        <w:t xml:space="preserve">14. § </w:t>
      </w:r>
      <w:r w:rsidRPr="000C130B">
        <w:rPr>
          <w:rFonts w:ascii="Times New Roman" w:hAnsi="Times New Roman"/>
          <w:sz w:val="24"/>
        </w:rPr>
        <w:t xml:space="preserve">(1) </w:t>
      </w:r>
      <w:r w:rsidRPr="0085166F">
        <w:rPr>
          <w:rFonts w:ascii="Times New Roman" w:hAnsi="Times New Roman"/>
          <w:sz w:val="24"/>
        </w:rPr>
        <w:t xml:space="preserve">Az ajánlatkérő a beszerzési eljárásban való részvétel jogát fenntarthatja védett foglalkoztatók számára, vagy úgy rendelkezhet, hogy a beszerzési szerződéseket a védett munkahely-teremtési programok keretében kell teljesíteni, ha a </w:t>
      </w:r>
      <w:r>
        <w:rPr>
          <w:rFonts w:ascii="Times New Roman" w:hAnsi="Times New Roman"/>
          <w:sz w:val="24"/>
        </w:rPr>
        <w:t xml:space="preserve">szerződés teljesítésében </w:t>
      </w:r>
      <w:r w:rsidRPr="0085166F">
        <w:rPr>
          <w:rFonts w:ascii="Times New Roman" w:hAnsi="Times New Roman"/>
          <w:sz w:val="24"/>
        </w:rPr>
        <w:t>érintett alkalmazottak többsége megváltozott munkaképességű személy, akik – fogyatékosságuk jellege vagy súlyossága miatt – szokásos körülmények között nem folytathatnak keresőtevékenységet.</w:t>
      </w:r>
    </w:p>
    <w:p w14:paraId="4F266383" w14:textId="77777777" w:rsidR="00111EB2" w:rsidRPr="0085166F" w:rsidRDefault="007B6109" w:rsidP="00111EB2">
      <w:pPr>
        <w:spacing w:after="0" w:line="240" w:lineRule="auto"/>
        <w:jc w:val="both"/>
        <w:rPr>
          <w:rFonts w:ascii="Times New Roman" w:hAnsi="Times New Roman"/>
          <w:sz w:val="24"/>
        </w:rPr>
      </w:pPr>
      <w:r w:rsidRPr="000C130B">
        <w:rPr>
          <w:rFonts w:ascii="Times New Roman" w:hAnsi="Times New Roman"/>
          <w:sz w:val="24"/>
        </w:rPr>
        <w:t>(2)</w:t>
      </w:r>
      <w:r w:rsidRPr="0085166F">
        <w:rPr>
          <w:rFonts w:ascii="Times New Roman" w:hAnsi="Times New Roman"/>
          <w:sz w:val="24"/>
        </w:rPr>
        <w:t xml:space="preserve"> A részvételi felhívásban és az ajánlattételi felhívásban hivatkozni kell az (1) bekezdésben meghatározott fenntartásokra. </w:t>
      </w:r>
    </w:p>
    <w:p w14:paraId="0EC4665E" w14:textId="77777777" w:rsidR="00111EB2" w:rsidRDefault="00111EB2" w:rsidP="001F60C4">
      <w:pPr>
        <w:pStyle w:val="centerpar"/>
        <w:spacing w:before="0" w:after="0"/>
        <w:rPr>
          <w:b/>
          <w:bCs/>
        </w:rPr>
      </w:pPr>
    </w:p>
    <w:p w14:paraId="1F97EC75" w14:textId="77777777" w:rsidR="007B6109" w:rsidRPr="0085166F" w:rsidRDefault="007B6109" w:rsidP="001F60C4">
      <w:pPr>
        <w:pStyle w:val="centerpar"/>
        <w:spacing w:before="0" w:after="0"/>
        <w:rPr>
          <w:b/>
          <w:bCs/>
        </w:rPr>
      </w:pPr>
      <w:r>
        <w:rPr>
          <w:b/>
          <w:bCs/>
        </w:rPr>
        <w:t xml:space="preserve">12. </w:t>
      </w:r>
      <w:r w:rsidRPr="0085166F">
        <w:rPr>
          <w:b/>
          <w:bCs/>
        </w:rPr>
        <w:t>A beszerzés tárgyai</w:t>
      </w:r>
    </w:p>
    <w:p w14:paraId="225702D9" w14:textId="77777777" w:rsidR="007B6109" w:rsidRPr="0085166F" w:rsidRDefault="007B6109" w:rsidP="001F60C4">
      <w:pPr>
        <w:pStyle w:val="centerpar"/>
        <w:spacing w:before="0" w:after="0"/>
        <w:rPr>
          <w:b/>
          <w:bCs/>
        </w:rPr>
      </w:pPr>
    </w:p>
    <w:p w14:paraId="7F14F71A" w14:textId="77777777" w:rsidR="007B6109" w:rsidRPr="0085166F" w:rsidRDefault="007B6109" w:rsidP="001F60C4">
      <w:pPr>
        <w:pStyle w:val="centerpar"/>
        <w:spacing w:before="0" w:after="0"/>
        <w:jc w:val="both"/>
      </w:pPr>
      <w:r w:rsidRPr="0085166F">
        <w:rPr>
          <w:b/>
        </w:rPr>
        <w:t>15. §</w:t>
      </w:r>
      <w:r w:rsidRPr="0085166F">
        <w:t xml:space="preserve"> </w:t>
      </w:r>
      <w:r>
        <w:t xml:space="preserve">(1) </w:t>
      </w:r>
      <w:r w:rsidRPr="0085166F">
        <w:t>Beszerzésnek minősül a beszerzési szerződés e törvény szerinti megkötése. A beszerzési szerződés tárgya árubeszerzés, építési beruházás, vagy szolgáltatás megrendelése lehet.</w:t>
      </w:r>
    </w:p>
    <w:p w14:paraId="62588A18" w14:textId="77777777" w:rsidR="00111EB2" w:rsidRPr="000C130B" w:rsidRDefault="007B6109" w:rsidP="00111EB2">
      <w:pPr>
        <w:pStyle w:val="centerpar"/>
        <w:spacing w:before="0" w:after="0"/>
        <w:jc w:val="both"/>
        <w:rPr>
          <w:bCs/>
        </w:rPr>
      </w:pPr>
      <w:r w:rsidRPr="000C130B">
        <w:t>(2)</w:t>
      </w:r>
      <w:r w:rsidRPr="0085166F">
        <w:t xml:space="preserve"> Ha a beszerzés többféle</w:t>
      </w:r>
      <w:r>
        <w:t>, az (1) bekezdés szerinti</w:t>
      </w:r>
      <w:r w:rsidRPr="0085166F">
        <w:t xml:space="preserve"> beszerzési tárgyat foglal magában, a beszerzési eljárásra </w:t>
      </w:r>
      <w:r>
        <w:t xml:space="preserve"> azon beszerzési tárgyra vonatkozó szabályokat kell alkalmazni, amelynek a legmagasabb a becsült értéke az adott beszerzésben.</w:t>
      </w:r>
    </w:p>
    <w:p w14:paraId="79B6990D" w14:textId="77777777" w:rsidR="007B6109" w:rsidRPr="0085166F" w:rsidRDefault="007B6109" w:rsidP="001F60C4">
      <w:pPr>
        <w:pStyle w:val="centerpar"/>
        <w:spacing w:before="0" w:after="0"/>
        <w:jc w:val="both"/>
        <w:rPr>
          <w:b/>
          <w:bCs/>
        </w:rPr>
      </w:pPr>
    </w:p>
    <w:p w14:paraId="6D1A7BDC" w14:textId="77777777" w:rsidR="007B6109" w:rsidRPr="0085166F" w:rsidRDefault="007B6109" w:rsidP="001F60C4">
      <w:pPr>
        <w:pStyle w:val="centerpar"/>
        <w:spacing w:before="0" w:after="0"/>
        <w:rPr>
          <w:b/>
          <w:bCs/>
        </w:rPr>
      </w:pPr>
      <w:r>
        <w:rPr>
          <w:b/>
          <w:bCs/>
        </w:rPr>
        <w:t xml:space="preserve">13. </w:t>
      </w:r>
      <w:r w:rsidRPr="0085166F">
        <w:rPr>
          <w:b/>
          <w:bCs/>
        </w:rPr>
        <w:t>A beszerzés értéke</w:t>
      </w:r>
    </w:p>
    <w:p w14:paraId="2C0E95BE" w14:textId="77777777" w:rsidR="007B6109" w:rsidRPr="0085166F" w:rsidRDefault="007B6109" w:rsidP="001F60C4">
      <w:pPr>
        <w:pStyle w:val="centerpar"/>
        <w:spacing w:before="0" w:after="0"/>
        <w:rPr>
          <w:b/>
          <w:bCs/>
        </w:rPr>
      </w:pPr>
    </w:p>
    <w:p w14:paraId="46936660" w14:textId="5F04445B" w:rsidR="007B6109" w:rsidRDefault="007B6109" w:rsidP="0052667D">
      <w:pPr>
        <w:spacing w:after="0" w:line="240" w:lineRule="auto"/>
        <w:jc w:val="both"/>
        <w:rPr>
          <w:rFonts w:ascii="Times New Roman" w:hAnsi="Times New Roman"/>
          <w:noProof/>
          <w:sz w:val="24"/>
          <w:szCs w:val="24"/>
          <w:lang w:eastAsia="hu-HU"/>
        </w:rPr>
      </w:pPr>
      <w:r w:rsidRPr="0085166F">
        <w:rPr>
          <w:rFonts w:ascii="Times New Roman" w:hAnsi="Times New Roman"/>
          <w:b/>
          <w:bCs/>
          <w:sz w:val="24"/>
          <w:szCs w:val="24"/>
        </w:rPr>
        <w:lastRenderedPageBreak/>
        <w:t xml:space="preserve">16. § </w:t>
      </w:r>
      <w:r w:rsidR="003D37DD" w:rsidRPr="003D37DD">
        <w:rPr>
          <w:rFonts w:ascii="Times New Roman" w:hAnsi="Times New Roman"/>
          <w:bCs/>
          <w:sz w:val="24"/>
          <w:szCs w:val="24"/>
        </w:rPr>
        <w:t>(1)</w:t>
      </w:r>
      <w:r w:rsidR="003D37DD">
        <w:rPr>
          <w:rFonts w:ascii="Times New Roman" w:hAnsi="Times New Roman"/>
          <w:b/>
          <w:bCs/>
          <w:sz w:val="24"/>
          <w:szCs w:val="24"/>
        </w:rPr>
        <w:t xml:space="preserve"> </w:t>
      </w:r>
      <w:r w:rsidRPr="0085166F">
        <w:rPr>
          <w:rFonts w:ascii="Times New Roman" w:hAnsi="Times New Roman"/>
          <w:noProof/>
          <w:sz w:val="24"/>
          <w:szCs w:val="24"/>
          <w:lang w:eastAsia="hu-HU"/>
        </w:rPr>
        <w:t>A beszerzés értékén a beszerzés megkezdésekor annak tárgyáért általában kért</w:t>
      </w:r>
      <w:r w:rsidR="00653BE0">
        <w:rPr>
          <w:rFonts w:ascii="Times New Roman" w:hAnsi="Times New Roman"/>
          <w:noProof/>
          <w:sz w:val="24"/>
          <w:szCs w:val="24"/>
          <w:lang w:eastAsia="hu-HU"/>
        </w:rPr>
        <w:t xml:space="preserve"> vagy</w:t>
      </w:r>
      <w:r w:rsidRPr="0085166F">
        <w:rPr>
          <w:rFonts w:ascii="Times New Roman" w:hAnsi="Times New Roman"/>
          <w:noProof/>
          <w:sz w:val="24"/>
          <w:szCs w:val="24"/>
          <w:lang w:eastAsia="hu-HU"/>
        </w:rPr>
        <w:t xml:space="preserve"> kínált – általános forgalmi adó nélkül számított – a 1</w:t>
      </w:r>
      <w:r>
        <w:rPr>
          <w:rFonts w:ascii="Times New Roman" w:hAnsi="Times New Roman"/>
          <w:noProof/>
          <w:sz w:val="24"/>
          <w:szCs w:val="24"/>
          <w:lang w:eastAsia="hu-HU"/>
        </w:rPr>
        <w:t>7</w:t>
      </w:r>
      <w:r w:rsidRPr="0085166F">
        <w:rPr>
          <w:rFonts w:ascii="Times New Roman" w:hAnsi="Times New Roman"/>
          <w:noProof/>
          <w:sz w:val="24"/>
          <w:szCs w:val="24"/>
          <w:lang w:eastAsia="hu-HU"/>
        </w:rPr>
        <w:t>-2</w:t>
      </w:r>
      <w:r>
        <w:rPr>
          <w:rFonts w:ascii="Times New Roman" w:hAnsi="Times New Roman"/>
          <w:noProof/>
          <w:sz w:val="24"/>
          <w:szCs w:val="24"/>
          <w:lang w:eastAsia="hu-HU"/>
        </w:rPr>
        <w:t>1</w:t>
      </w:r>
      <w:r w:rsidRPr="0085166F">
        <w:rPr>
          <w:rFonts w:ascii="Times New Roman" w:hAnsi="Times New Roman"/>
          <w:noProof/>
          <w:sz w:val="24"/>
          <w:szCs w:val="24"/>
          <w:lang w:eastAsia="hu-HU"/>
        </w:rPr>
        <w:t xml:space="preserve">. §-ban foglaltakra tekintettel megállapított – teljes ellenszolgáltatást kell érteni (a továbbiakban: becsült érték). A becsült érték meghatározása során figyelembe kell venni a becsült teljes </w:t>
      </w:r>
      <w:r>
        <w:rPr>
          <w:rFonts w:ascii="Times New Roman" w:hAnsi="Times New Roman"/>
          <w:noProof/>
          <w:sz w:val="24"/>
          <w:szCs w:val="24"/>
          <w:lang w:eastAsia="hu-HU"/>
        </w:rPr>
        <w:t>ellenszolgáltatást</w:t>
      </w:r>
      <w:r w:rsidRPr="0085166F">
        <w:rPr>
          <w:rFonts w:ascii="Times New Roman" w:hAnsi="Times New Roman"/>
          <w:noProof/>
          <w:sz w:val="24"/>
          <w:szCs w:val="24"/>
          <w:lang w:eastAsia="hu-HU"/>
        </w:rPr>
        <w:t xml:space="preserve">, </w:t>
      </w:r>
      <w:r>
        <w:rPr>
          <w:rFonts w:ascii="Times New Roman" w:hAnsi="Times New Roman"/>
          <w:noProof/>
          <w:sz w:val="24"/>
          <w:szCs w:val="24"/>
          <w:lang w:eastAsia="hu-HU"/>
        </w:rPr>
        <w:t>ide</w:t>
      </w:r>
      <w:r w:rsidRPr="0085166F">
        <w:rPr>
          <w:rFonts w:ascii="Times New Roman" w:hAnsi="Times New Roman"/>
          <w:noProof/>
          <w:sz w:val="24"/>
          <w:szCs w:val="24"/>
          <w:lang w:eastAsia="hu-HU"/>
        </w:rPr>
        <w:t xml:space="preserve">eértve az opció bármely formáját és a szerződés </w:t>
      </w:r>
      <w:r w:rsidRPr="00EB37C4">
        <w:rPr>
          <w:rFonts w:ascii="Times New Roman" w:hAnsi="Times New Roman"/>
          <w:noProof/>
          <w:sz w:val="24"/>
          <w:szCs w:val="24"/>
          <w:lang w:eastAsia="hu-HU"/>
        </w:rPr>
        <w:t>esetleges meghosszabbítását.</w:t>
      </w:r>
      <w:r w:rsidRPr="0085166F">
        <w:rPr>
          <w:rFonts w:ascii="Times New Roman" w:hAnsi="Times New Roman"/>
          <w:noProof/>
          <w:sz w:val="24"/>
          <w:szCs w:val="24"/>
          <w:lang w:eastAsia="hu-HU"/>
        </w:rPr>
        <w:t xml:space="preserve"> </w:t>
      </w:r>
      <w:r>
        <w:rPr>
          <w:rFonts w:ascii="Times New Roman" w:hAnsi="Times New Roman"/>
          <w:noProof/>
          <w:sz w:val="24"/>
          <w:szCs w:val="24"/>
          <w:lang w:eastAsia="hu-HU"/>
        </w:rPr>
        <w:t>Ha</w:t>
      </w:r>
      <w:r w:rsidRPr="0085166F">
        <w:rPr>
          <w:rFonts w:ascii="Times New Roman" w:hAnsi="Times New Roman"/>
          <w:noProof/>
          <w:sz w:val="24"/>
          <w:szCs w:val="24"/>
          <w:lang w:eastAsia="hu-HU"/>
        </w:rPr>
        <w:t xml:space="preserve"> az ajánlatkérő a részvételre jelentkezők, illetve ajánlattevők részére díjakról vagy kifizetésekről rendelkezik, azokat a szerződés becsült értékének kiszámításakor figyelembe kell vennie.</w:t>
      </w:r>
    </w:p>
    <w:p w14:paraId="47EC9F59" w14:textId="325C7A17" w:rsidR="005B4794" w:rsidRPr="0085166F" w:rsidRDefault="005B4794" w:rsidP="0052667D">
      <w:pPr>
        <w:spacing w:after="0" w:line="240" w:lineRule="auto"/>
        <w:jc w:val="both"/>
        <w:rPr>
          <w:rFonts w:ascii="Times New Roman" w:hAnsi="Times New Roman"/>
          <w:color w:val="000000"/>
          <w:sz w:val="24"/>
          <w:szCs w:val="24"/>
          <w:lang w:eastAsia="hu-HU"/>
        </w:rPr>
      </w:pPr>
      <w:r>
        <w:rPr>
          <w:rFonts w:ascii="Times New Roman" w:hAnsi="Times New Roman"/>
          <w:noProof/>
          <w:sz w:val="24"/>
          <w:szCs w:val="24"/>
          <w:lang w:eastAsia="hu-HU"/>
        </w:rPr>
        <w:t>(2)</w:t>
      </w:r>
      <w:r w:rsidRPr="005B4794">
        <w:rPr>
          <w:rFonts w:ascii="Times New Roman" w:hAnsi="Times New Roman"/>
          <w:color w:val="000000"/>
          <w:sz w:val="24"/>
          <w:szCs w:val="24"/>
          <w:lang w:eastAsia="hu-HU"/>
        </w:rPr>
        <w:t xml:space="preserve"> </w:t>
      </w:r>
      <w:r>
        <w:rPr>
          <w:rFonts w:ascii="Times New Roman" w:hAnsi="Times New Roman"/>
          <w:noProof/>
          <w:sz w:val="24"/>
          <w:szCs w:val="24"/>
          <w:lang w:eastAsia="hu-HU"/>
        </w:rPr>
        <w:t xml:space="preserve">A keretmegállapodás becsült </w:t>
      </w:r>
      <w:r w:rsidRPr="005B4794">
        <w:rPr>
          <w:rFonts w:ascii="Times New Roman" w:hAnsi="Times New Roman"/>
          <w:noProof/>
          <w:sz w:val="24"/>
          <w:szCs w:val="24"/>
          <w:lang w:eastAsia="hu-HU"/>
        </w:rPr>
        <w:t>érték</w:t>
      </w:r>
      <w:r>
        <w:rPr>
          <w:rFonts w:ascii="Times New Roman" w:hAnsi="Times New Roman"/>
          <w:noProof/>
          <w:sz w:val="24"/>
          <w:szCs w:val="24"/>
          <w:lang w:eastAsia="hu-HU"/>
        </w:rPr>
        <w:t>e</w:t>
      </w:r>
      <w:r w:rsidRPr="005B4794">
        <w:rPr>
          <w:rFonts w:ascii="Times New Roman" w:hAnsi="Times New Roman"/>
          <w:noProof/>
          <w:sz w:val="24"/>
          <w:szCs w:val="24"/>
          <w:lang w:eastAsia="hu-HU"/>
        </w:rPr>
        <w:t xml:space="preserve"> a keretmegállapodás teljes időtartamára előirányzott valamennyi szerződés legnagyobb becsült, általános forgalmi adó nélkül számított értéke.</w:t>
      </w:r>
    </w:p>
    <w:p w14:paraId="1FCB4E3D" w14:textId="77777777" w:rsidR="005908A9" w:rsidRDefault="007B6109" w:rsidP="00D5385F">
      <w:pPr>
        <w:pStyle w:val="Lista"/>
        <w:tabs>
          <w:tab w:val="clear" w:pos="283"/>
          <w:tab w:val="left" w:pos="0"/>
        </w:tabs>
        <w:spacing w:after="0"/>
        <w:ind w:left="0" w:firstLine="0"/>
        <w:jc w:val="both"/>
        <w:rPr>
          <w:sz w:val="24"/>
          <w:szCs w:val="24"/>
        </w:rPr>
      </w:pPr>
      <w:r w:rsidRPr="005908A9">
        <w:rPr>
          <w:b/>
          <w:sz w:val="24"/>
          <w:szCs w:val="24"/>
        </w:rPr>
        <w:t>17. §</w:t>
      </w:r>
      <w:r w:rsidRPr="005908A9">
        <w:rPr>
          <w:sz w:val="24"/>
          <w:szCs w:val="24"/>
        </w:rPr>
        <w:t xml:space="preserve"> </w:t>
      </w:r>
      <w:r w:rsidRPr="000C130B">
        <w:rPr>
          <w:sz w:val="24"/>
        </w:rPr>
        <w:t>(1)</w:t>
      </w:r>
      <w:r w:rsidRPr="005908A9">
        <w:rPr>
          <w:sz w:val="24"/>
          <w:szCs w:val="24"/>
        </w:rPr>
        <w:t xml:space="preserve"> </w:t>
      </w:r>
      <w:r w:rsidR="00507EAE" w:rsidRPr="005908A9">
        <w:rPr>
          <w:sz w:val="24"/>
          <w:szCs w:val="24"/>
        </w:rPr>
        <w:t>Tilos a becsült érték meghatározásának módszerét e törvény,</w:t>
      </w:r>
      <w:r w:rsidR="00507EAE" w:rsidRPr="005908A9">
        <w:rPr>
          <w:rFonts w:ascii="Calibri" w:eastAsia="Times New Roman" w:hAnsi="Calibri"/>
          <w:noProof w:val="0"/>
          <w:sz w:val="24"/>
          <w:szCs w:val="24"/>
          <w:lang w:eastAsia="en-US"/>
        </w:rPr>
        <w:t xml:space="preserve"> </w:t>
      </w:r>
      <w:r w:rsidR="00507EAE" w:rsidRPr="005908A9">
        <w:rPr>
          <w:sz w:val="24"/>
          <w:szCs w:val="24"/>
        </w:rPr>
        <w:t>vagy e törvény védelmi és biztonsági célú beszerzések uniós értékhatárát elérő vagy meghaladó becsült értékű beszerzésekre vonatkozó szabályai alkalmazásának megkerülése céljával megválasztani.</w:t>
      </w:r>
      <w:r w:rsidR="00507EAE" w:rsidRPr="005908A9" w:rsidDel="00507EAE">
        <w:rPr>
          <w:sz w:val="24"/>
          <w:szCs w:val="24"/>
        </w:rPr>
        <w:t xml:space="preserve"> </w:t>
      </w:r>
    </w:p>
    <w:p w14:paraId="55853A13" w14:textId="77777777" w:rsidR="007B6109" w:rsidRPr="0085166F" w:rsidRDefault="007B6109" w:rsidP="00D5385F">
      <w:pPr>
        <w:pStyle w:val="Lista"/>
        <w:tabs>
          <w:tab w:val="clear" w:pos="283"/>
          <w:tab w:val="left" w:pos="0"/>
        </w:tabs>
        <w:spacing w:after="0"/>
        <w:ind w:left="0" w:firstLine="0"/>
        <w:jc w:val="both"/>
        <w:rPr>
          <w:sz w:val="24"/>
          <w:szCs w:val="24"/>
        </w:rPr>
      </w:pPr>
      <w:r w:rsidRPr="000C130B">
        <w:rPr>
          <w:sz w:val="24"/>
        </w:rPr>
        <w:t>(2)</w:t>
      </w:r>
      <w:r w:rsidRPr="0085166F">
        <w:rPr>
          <w:sz w:val="24"/>
          <w:szCs w:val="24"/>
        </w:rPr>
        <w:t xml:space="preserve"> Tilos a beszerzést oly módon részekre bontani, amely e törvény, vagy e törvény védelmi és biztonsági célú beszerzések uniós értékhatárát elérő vagy meghaladó becsült értékű beszerzésekre vonatkozó szabályai alkalmazásának megkerülésére vezet.</w:t>
      </w:r>
    </w:p>
    <w:p w14:paraId="7311C26A" w14:textId="77777777" w:rsidR="007B6109" w:rsidRPr="0085166F" w:rsidRDefault="007B6109" w:rsidP="00D5385F">
      <w:pPr>
        <w:pStyle w:val="Lista"/>
        <w:tabs>
          <w:tab w:val="clear" w:pos="283"/>
          <w:tab w:val="left" w:pos="0"/>
        </w:tabs>
        <w:spacing w:after="0"/>
        <w:ind w:left="0" w:firstLine="0"/>
        <w:jc w:val="both"/>
        <w:rPr>
          <w:sz w:val="24"/>
          <w:szCs w:val="24"/>
        </w:rPr>
      </w:pPr>
      <w:r w:rsidRPr="000C130B">
        <w:rPr>
          <w:sz w:val="24"/>
        </w:rPr>
        <w:t>(3)</w:t>
      </w:r>
      <w:r w:rsidRPr="0085166F">
        <w:rPr>
          <w:sz w:val="24"/>
          <w:szCs w:val="24"/>
        </w:rPr>
        <w:t xml:space="preserve"> Ha egy építési beruházás vagy ugyanazon közvetlen cél megvalósítására irányuló szolgáltatás</w:t>
      </w:r>
      <w:r>
        <w:rPr>
          <w:sz w:val="24"/>
          <w:szCs w:val="24"/>
        </w:rPr>
        <w:t>-</w:t>
      </w:r>
      <w:r w:rsidRPr="0085166F">
        <w:rPr>
          <w:sz w:val="24"/>
          <w:szCs w:val="24"/>
        </w:rPr>
        <w:t xml:space="preserve">megrendelés, </w:t>
      </w:r>
      <w:r>
        <w:rPr>
          <w:sz w:val="24"/>
          <w:szCs w:val="24"/>
        </w:rPr>
        <w:t>vagy</w:t>
      </w:r>
      <w:r w:rsidRPr="0085166F">
        <w:rPr>
          <w:sz w:val="24"/>
          <w:szCs w:val="24"/>
        </w:rPr>
        <w:t xml:space="preserve"> azonos vagy hasonló felhasználásra szánt áruk beszerzése részekre bontva, több szerződés útján valósul meg, a beszerzés becsült értékének meghatározásához az összes rész értékét figyelembe kell venni.</w:t>
      </w:r>
    </w:p>
    <w:p w14:paraId="0B5C62B5" w14:textId="77777777" w:rsidR="007B6109" w:rsidRPr="0085166F" w:rsidRDefault="007B6109" w:rsidP="00D5385F">
      <w:pPr>
        <w:pStyle w:val="Lista"/>
        <w:tabs>
          <w:tab w:val="clear" w:pos="283"/>
          <w:tab w:val="left" w:pos="0"/>
        </w:tabs>
        <w:spacing w:after="0"/>
        <w:ind w:left="0" w:firstLine="0"/>
        <w:jc w:val="both"/>
        <w:rPr>
          <w:sz w:val="24"/>
          <w:szCs w:val="24"/>
        </w:rPr>
      </w:pPr>
      <w:r w:rsidRPr="000C130B">
        <w:rPr>
          <w:sz w:val="24"/>
        </w:rPr>
        <w:t>(4)</w:t>
      </w:r>
      <w:r w:rsidRPr="0085166F">
        <w:rPr>
          <w:sz w:val="24"/>
          <w:szCs w:val="24"/>
        </w:rPr>
        <w:t xml:space="preserve"> Ha a beszerzés (3) bekezdés szerint megállapított becsült értéke eléri vagy meghaladja a védelmi és biztonsági célú beszerzések uniós értékhatárát, a (3) bekezdéstől eltérően a védelmi és biztonsági célú beszerzések uniós értékhatárát el nem érő értékű beszerzések szabályai alkalmazhatóak olyan szerződések megkötésére, amelyek</w:t>
      </w:r>
    </w:p>
    <w:p w14:paraId="72437984" w14:textId="77777777" w:rsidR="007B6109" w:rsidRPr="0085166F" w:rsidRDefault="007B6109" w:rsidP="00D5385F">
      <w:pPr>
        <w:pStyle w:val="Lista"/>
        <w:tabs>
          <w:tab w:val="clear" w:pos="283"/>
          <w:tab w:val="left" w:pos="0"/>
        </w:tabs>
        <w:spacing w:after="0"/>
        <w:ind w:left="0" w:firstLine="0"/>
        <w:jc w:val="both"/>
        <w:rPr>
          <w:sz w:val="24"/>
          <w:szCs w:val="24"/>
        </w:rPr>
      </w:pPr>
      <w:r w:rsidRPr="0085166F">
        <w:rPr>
          <w:i/>
          <w:sz w:val="24"/>
          <w:szCs w:val="24"/>
        </w:rPr>
        <w:t>a)</w:t>
      </w:r>
      <w:r w:rsidRPr="0085166F">
        <w:rPr>
          <w:sz w:val="24"/>
          <w:szCs w:val="24"/>
        </w:rPr>
        <w:t xml:space="preserve"> önmagában vett becsült értéke szolgáltatás megrendelése és árubeszerzés esetében 23.455.200,- forintnál, építési beruházás esetében pedig 293.190.000,- forintnál kevesebb, és</w:t>
      </w:r>
    </w:p>
    <w:p w14:paraId="2199ACE6" w14:textId="77777777" w:rsidR="007B6109" w:rsidRPr="0085166F" w:rsidRDefault="007B6109" w:rsidP="00D5385F">
      <w:pPr>
        <w:pStyle w:val="Lista"/>
        <w:tabs>
          <w:tab w:val="clear" w:pos="283"/>
          <w:tab w:val="left" w:pos="0"/>
        </w:tabs>
        <w:spacing w:after="0"/>
        <w:ind w:left="0" w:firstLine="0"/>
        <w:jc w:val="both"/>
        <w:rPr>
          <w:sz w:val="24"/>
          <w:szCs w:val="24"/>
        </w:rPr>
      </w:pPr>
      <w:r w:rsidRPr="0085166F">
        <w:rPr>
          <w:i/>
          <w:sz w:val="24"/>
          <w:szCs w:val="24"/>
        </w:rPr>
        <w:t>b)</w:t>
      </w:r>
      <w:r w:rsidRPr="0085166F">
        <w:rPr>
          <w:sz w:val="24"/>
          <w:szCs w:val="24"/>
        </w:rPr>
        <w:t xml:space="preserve"> a leválasztott részek összértéke nem haladja meg a (3) bekezdés alkalmazásával megállapított teljes becsült érték 20%-át.</w:t>
      </w:r>
    </w:p>
    <w:p w14:paraId="1F8AB56B" w14:textId="77777777" w:rsidR="00EC6010" w:rsidRDefault="007B6109" w:rsidP="001F60C4">
      <w:pPr>
        <w:pStyle w:val="Lista"/>
        <w:spacing w:after="0"/>
        <w:ind w:left="0" w:firstLine="0"/>
        <w:jc w:val="both"/>
        <w:rPr>
          <w:color w:val="000000"/>
          <w:sz w:val="24"/>
          <w:szCs w:val="24"/>
        </w:rPr>
      </w:pPr>
      <w:r w:rsidRPr="00EC6010">
        <w:rPr>
          <w:sz w:val="24"/>
          <w:szCs w:val="24"/>
        </w:rPr>
        <w:t xml:space="preserve">(5) Ha az ajánlatkérő egy beszerzési eljáráson </w:t>
      </w:r>
      <w:r w:rsidRPr="00EC6010">
        <w:rPr>
          <w:color w:val="000000"/>
          <w:sz w:val="24"/>
          <w:szCs w:val="24"/>
        </w:rPr>
        <w:t>belül teszi lehetővé a részekre történő ajánlattételt, minden rész értékét egybe kell számítani a beszerzés becsült értékének meghatározásakor.</w:t>
      </w:r>
    </w:p>
    <w:p w14:paraId="275E96C0" w14:textId="77777777" w:rsidR="007B6109" w:rsidRPr="0085166F" w:rsidRDefault="007B6109" w:rsidP="001F60C4">
      <w:pPr>
        <w:pStyle w:val="Lista"/>
        <w:spacing w:after="0"/>
        <w:ind w:left="0" w:firstLine="0"/>
        <w:jc w:val="both"/>
        <w:rPr>
          <w:sz w:val="24"/>
          <w:szCs w:val="24"/>
        </w:rPr>
      </w:pPr>
      <w:r w:rsidRPr="00EC6010">
        <w:rPr>
          <w:b/>
          <w:bCs/>
          <w:sz w:val="24"/>
          <w:szCs w:val="24"/>
        </w:rPr>
        <w:t xml:space="preserve">18. § </w:t>
      </w:r>
      <w:r w:rsidRPr="00EC6010">
        <w:rPr>
          <w:color w:val="000000"/>
          <w:sz w:val="24"/>
          <w:szCs w:val="24"/>
        </w:rPr>
        <w:t>Az építési beruházásra irányuló szerződések becsült értékének kiszámításakor figyelembe kell venni mind az építési munkák költségét, mind pedig az építési munka kivitelezéséhez szükséges, az ajánlatkérő által</w:t>
      </w:r>
      <w:r w:rsidRPr="0085166F">
        <w:rPr>
          <w:color w:val="000000"/>
          <w:sz w:val="24"/>
          <w:szCs w:val="24"/>
        </w:rPr>
        <w:t xml:space="preserve"> az ajánlattevő részére teljesített árubeszerzés teljes becsült értékét.</w:t>
      </w:r>
    </w:p>
    <w:p w14:paraId="72CA0529" w14:textId="77777777" w:rsidR="007B6109" w:rsidRPr="0085166F" w:rsidRDefault="007B6109" w:rsidP="001F60C4">
      <w:pPr>
        <w:pStyle w:val="Lista"/>
        <w:spacing w:after="0"/>
        <w:ind w:left="0" w:firstLine="0"/>
        <w:jc w:val="both"/>
        <w:rPr>
          <w:sz w:val="24"/>
          <w:szCs w:val="24"/>
        </w:rPr>
      </w:pPr>
      <w:r w:rsidRPr="0085166F">
        <w:rPr>
          <w:b/>
          <w:sz w:val="24"/>
          <w:szCs w:val="24"/>
        </w:rPr>
        <w:t>1</w:t>
      </w:r>
      <w:r>
        <w:rPr>
          <w:b/>
          <w:sz w:val="24"/>
          <w:szCs w:val="24"/>
        </w:rPr>
        <w:t>9</w:t>
      </w:r>
      <w:r w:rsidRPr="0085166F">
        <w:rPr>
          <w:b/>
          <w:sz w:val="24"/>
          <w:szCs w:val="24"/>
        </w:rPr>
        <w:t>. §</w:t>
      </w:r>
      <w:r w:rsidRPr="0085166F">
        <w:rPr>
          <w:sz w:val="24"/>
          <w:szCs w:val="24"/>
        </w:rPr>
        <w:t xml:space="preserve"> Az árubeszerzés becsült értéke olyan szerződés esetében, amelynek tárgya dolog használatára, </w:t>
      </w:r>
      <w:r>
        <w:rPr>
          <w:sz w:val="24"/>
          <w:szCs w:val="24"/>
        </w:rPr>
        <w:t>vagy</w:t>
      </w:r>
      <w:r w:rsidRPr="0085166F">
        <w:rPr>
          <w:sz w:val="24"/>
          <w:szCs w:val="24"/>
        </w:rPr>
        <w:t xml:space="preserve"> hasznosítására vonatkozó jognak a megszerzése </w:t>
      </w:r>
    </w:p>
    <w:p w14:paraId="4B34E5B0" w14:textId="77777777" w:rsidR="007B6109" w:rsidRPr="0085166F" w:rsidRDefault="007B6109" w:rsidP="001F60C4">
      <w:pPr>
        <w:pStyle w:val="Lista"/>
        <w:spacing w:after="0"/>
        <w:ind w:left="0" w:firstLine="0"/>
        <w:jc w:val="both"/>
        <w:rPr>
          <w:sz w:val="24"/>
          <w:szCs w:val="24"/>
        </w:rPr>
      </w:pPr>
      <w:r w:rsidRPr="00E5200C">
        <w:rPr>
          <w:bCs/>
          <w:i/>
          <w:sz w:val="24"/>
          <w:szCs w:val="24"/>
        </w:rPr>
        <w:t>a)</w:t>
      </w:r>
      <w:r w:rsidRPr="0085166F">
        <w:rPr>
          <w:b/>
          <w:bCs/>
          <w:sz w:val="24"/>
          <w:szCs w:val="24"/>
        </w:rPr>
        <w:t xml:space="preserve"> </w:t>
      </w:r>
      <w:r w:rsidRPr="0085166F">
        <w:rPr>
          <w:sz w:val="24"/>
          <w:szCs w:val="24"/>
        </w:rPr>
        <w:t>határozott időre, egy évre vagy annál rövidebb időre kötött szerződés esetén a szerződés időtartama alatti ellenszolgáltatás</w:t>
      </w:r>
      <w:r>
        <w:rPr>
          <w:sz w:val="24"/>
          <w:szCs w:val="24"/>
        </w:rPr>
        <w:t>,</w:t>
      </w:r>
      <w:r w:rsidRPr="0085166F">
        <w:rPr>
          <w:sz w:val="24"/>
          <w:szCs w:val="24"/>
        </w:rPr>
        <w:t xml:space="preserve"> az egy évnél hosszabb időre kötött szerződés esetén pedig a szerződés időtartama alatti ellenszolgáltatás, </w:t>
      </w:r>
      <w:r>
        <w:rPr>
          <w:sz w:val="24"/>
          <w:szCs w:val="24"/>
        </w:rPr>
        <w:t>ide</w:t>
      </w:r>
      <w:r w:rsidRPr="0085166F">
        <w:rPr>
          <w:sz w:val="24"/>
          <w:szCs w:val="24"/>
        </w:rPr>
        <w:t xml:space="preserve">eértve a becsült maradványértéket is, </w:t>
      </w:r>
      <w:r>
        <w:rPr>
          <w:sz w:val="24"/>
          <w:szCs w:val="24"/>
        </w:rPr>
        <w:t>vagy</w:t>
      </w:r>
    </w:p>
    <w:p w14:paraId="475C6B13" w14:textId="77777777" w:rsidR="007B6109" w:rsidRDefault="007B6109" w:rsidP="00A947D9">
      <w:pPr>
        <w:pStyle w:val="Lista"/>
        <w:spacing w:after="0"/>
        <w:ind w:left="0" w:firstLine="0"/>
        <w:jc w:val="both"/>
        <w:rPr>
          <w:sz w:val="24"/>
          <w:szCs w:val="24"/>
        </w:rPr>
      </w:pPr>
      <w:r w:rsidRPr="00E5200C">
        <w:rPr>
          <w:bCs/>
          <w:i/>
          <w:sz w:val="24"/>
          <w:szCs w:val="24"/>
        </w:rPr>
        <w:t>b)</w:t>
      </w:r>
      <w:r w:rsidRPr="0085166F">
        <w:rPr>
          <w:b/>
          <w:bCs/>
          <w:sz w:val="24"/>
          <w:szCs w:val="24"/>
        </w:rPr>
        <w:t xml:space="preserve"> </w:t>
      </w:r>
      <w:r w:rsidRPr="0085166F">
        <w:rPr>
          <w:sz w:val="24"/>
          <w:szCs w:val="24"/>
        </w:rPr>
        <w:t xml:space="preserve">határozatlan időre kötött szerződés esetén, vagy ha a szerződés </w:t>
      </w:r>
      <w:r w:rsidRPr="00E5200C">
        <w:rPr>
          <w:sz w:val="24"/>
          <w:szCs w:val="24"/>
        </w:rPr>
        <w:t>megszűnésének időpontja az eljárás megindításakor pontosan nem határozható meg</w:t>
      </w:r>
      <w:r>
        <w:rPr>
          <w:sz w:val="24"/>
          <w:szCs w:val="24"/>
        </w:rPr>
        <w:t>,</w:t>
      </w:r>
      <w:r w:rsidRPr="0085166F">
        <w:rPr>
          <w:sz w:val="24"/>
          <w:szCs w:val="24"/>
        </w:rPr>
        <w:t xml:space="preserve"> a havi ellenszolgáltatás negyvennyolcszorosa.</w:t>
      </w:r>
    </w:p>
    <w:p w14:paraId="3F84A573" w14:textId="77777777" w:rsidR="007B6109" w:rsidRPr="0085166F" w:rsidRDefault="007B6109" w:rsidP="00A947D9">
      <w:pPr>
        <w:spacing w:after="0" w:line="240" w:lineRule="auto"/>
        <w:jc w:val="both"/>
        <w:rPr>
          <w:rFonts w:ascii="Times New Roman" w:hAnsi="Times New Roman"/>
          <w:color w:val="000000"/>
          <w:sz w:val="24"/>
          <w:szCs w:val="24"/>
          <w:lang w:eastAsia="hu-HU"/>
        </w:rPr>
      </w:pPr>
      <w:r>
        <w:rPr>
          <w:rFonts w:ascii="Times New Roman" w:hAnsi="Times New Roman"/>
          <w:b/>
          <w:bCs/>
          <w:noProof/>
          <w:sz w:val="24"/>
          <w:szCs w:val="24"/>
          <w:lang w:eastAsia="hu-HU"/>
        </w:rPr>
        <w:t>20</w:t>
      </w:r>
      <w:r w:rsidRPr="0085166F">
        <w:rPr>
          <w:rFonts w:ascii="Times New Roman" w:hAnsi="Times New Roman"/>
          <w:b/>
          <w:bCs/>
          <w:noProof/>
          <w:sz w:val="24"/>
          <w:szCs w:val="24"/>
          <w:lang w:eastAsia="hu-HU"/>
        </w:rPr>
        <w:t xml:space="preserve">. § </w:t>
      </w:r>
      <w:r w:rsidRPr="000C130B">
        <w:rPr>
          <w:rFonts w:ascii="Times New Roman" w:hAnsi="Times New Roman"/>
          <w:bCs/>
          <w:noProof/>
          <w:sz w:val="24"/>
          <w:szCs w:val="24"/>
          <w:lang w:eastAsia="hu-HU"/>
        </w:rPr>
        <w:t>(1)</w:t>
      </w:r>
      <w:r w:rsidRPr="0085166F">
        <w:rPr>
          <w:rFonts w:ascii="Times New Roman" w:hAnsi="Times New Roman"/>
          <w:b/>
          <w:bCs/>
          <w:sz w:val="24"/>
          <w:szCs w:val="24"/>
        </w:rPr>
        <w:t xml:space="preserve"> </w:t>
      </w:r>
      <w:r>
        <w:rPr>
          <w:rFonts w:ascii="Times New Roman" w:hAnsi="Times New Roman"/>
          <w:bCs/>
          <w:sz w:val="24"/>
          <w:szCs w:val="24"/>
        </w:rPr>
        <w:t xml:space="preserve">Az </w:t>
      </w:r>
      <w:r>
        <w:rPr>
          <w:rFonts w:ascii="Times New Roman" w:hAnsi="Times New Roman"/>
          <w:color w:val="000000"/>
          <w:sz w:val="24"/>
          <w:szCs w:val="24"/>
          <w:lang w:eastAsia="hu-HU"/>
        </w:rPr>
        <w:t>á</w:t>
      </w:r>
      <w:r w:rsidRPr="0085166F">
        <w:rPr>
          <w:rFonts w:ascii="Times New Roman" w:hAnsi="Times New Roman"/>
          <w:color w:val="000000"/>
          <w:sz w:val="24"/>
          <w:szCs w:val="24"/>
          <w:lang w:eastAsia="hu-HU"/>
        </w:rPr>
        <w:t xml:space="preserve">rubeszerzés vagy </w:t>
      </w:r>
      <w:r>
        <w:rPr>
          <w:rFonts w:ascii="Times New Roman" w:hAnsi="Times New Roman"/>
          <w:color w:val="000000"/>
          <w:sz w:val="24"/>
          <w:szCs w:val="24"/>
          <w:lang w:eastAsia="hu-HU"/>
        </w:rPr>
        <w:t xml:space="preserve">a </w:t>
      </w:r>
      <w:r w:rsidRPr="0085166F">
        <w:rPr>
          <w:rFonts w:ascii="Times New Roman" w:hAnsi="Times New Roman"/>
          <w:color w:val="000000"/>
          <w:sz w:val="24"/>
          <w:szCs w:val="24"/>
          <w:lang w:eastAsia="hu-HU"/>
        </w:rPr>
        <w:t>szolgáltatás</w:t>
      </w:r>
      <w:r>
        <w:rPr>
          <w:rFonts w:ascii="Times New Roman" w:hAnsi="Times New Roman"/>
          <w:color w:val="000000"/>
          <w:sz w:val="24"/>
          <w:szCs w:val="24"/>
          <w:lang w:eastAsia="hu-HU"/>
        </w:rPr>
        <w:t>-megrendelés becsült értéke</w:t>
      </w:r>
      <w:r w:rsidRPr="0085166F">
        <w:rPr>
          <w:rFonts w:ascii="Times New Roman" w:hAnsi="Times New Roman"/>
          <w:color w:val="000000"/>
          <w:sz w:val="24"/>
          <w:szCs w:val="24"/>
          <w:lang w:eastAsia="hu-HU"/>
        </w:rPr>
        <w:t xml:space="preserve"> olyan szerződések esetében, amelyek rendszeres jellegűek, vagy amelyek egy adott időszakon belül </w:t>
      </w:r>
      <w:r>
        <w:rPr>
          <w:rFonts w:ascii="Times New Roman" w:hAnsi="Times New Roman"/>
          <w:color w:val="000000"/>
          <w:sz w:val="24"/>
          <w:szCs w:val="24"/>
          <w:lang w:eastAsia="hu-HU"/>
        </w:rPr>
        <w:t>megújíthatóak</w:t>
      </w:r>
      <w:r w:rsidRPr="0085166F">
        <w:rPr>
          <w:rFonts w:ascii="Times New Roman" w:hAnsi="Times New Roman"/>
          <w:sz w:val="24"/>
          <w:szCs w:val="24"/>
        </w:rPr>
        <w:t xml:space="preserve">: </w:t>
      </w:r>
    </w:p>
    <w:p w14:paraId="5ECBF5AE" w14:textId="77777777" w:rsidR="007B6109" w:rsidRPr="0085166F" w:rsidRDefault="007B6109" w:rsidP="00A947D9">
      <w:pPr>
        <w:pStyle w:val="Lista"/>
        <w:spacing w:after="0"/>
        <w:ind w:left="0" w:firstLine="0"/>
        <w:jc w:val="both"/>
        <w:rPr>
          <w:sz w:val="24"/>
          <w:szCs w:val="24"/>
        </w:rPr>
      </w:pPr>
      <w:r w:rsidRPr="00E5200C">
        <w:rPr>
          <w:bCs/>
          <w:i/>
          <w:sz w:val="24"/>
          <w:szCs w:val="24"/>
        </w:rPr>
        <w:t>a)</w:t>
      </w:r>
      <w:r w:rsidRPr="0085166F">
        <w:rPr>
          <w:b/>
          <w:bCs/>
          <w:sz w:val="24"/>
          <w:szCs w:val="24"/>
        </w:rPr>
        <w:t xml:space="preserve"> </w:t>
      </w:r>
      <w:r w:rsidRPr="0085166F">
        <w:rPr>
          <w:sz w:val="24"/>
          <w:szCs w:val="24"/>
        </w:rPr>
        <w:t>az előző költségvetési év vagy tizenkét hónap során kötött azonos vagy hasonló tárgyú szerződés</w:t>
      </w:r>
      <w:r>
        <w:rPr>
          <w:sz w:val="24"/>
          <w:szCs w:val="24"/>
        </w:rPr>
        <w:t xml:space="preserve"> vagy </w:t>
      </w:r>
      <w:r w:rsidRPr="0085166F">
        <w:rPr>
          <w:sz w:val="24"/>
          <w:szCs w:val="24"/>
        </w:rPr>
        <w:t xml:space="preserve">szerződések szerinti ellenszolgáltatás, módosítva a következő tizenkét hónap alatt várható mennyiségi és értékbeli változással, vagy </w:t>
      </w:r>
    </w:p>
    <w:p w14:paraId="519D0A4C" w14:textId="77777777" w:rsidR="007B6109" w:rsidRPr="0085166F" w:rsidRDefault="007B6109" w:rsidP="001F60C4">
      <w:pPr>
        <w:pStyle w:val="Lista"/>
        <w:spacing w:after="0"/>
        <w:ind w:left="0" w:firstLine="0"/>
        <w:jc w:val="both"/>
        <w:rPr>
          <w:sz w:val="24"/>
          <w:szCs w:val="24"/>
        </w:rPr>
      </w:pPr>
      <w:r w:rsidRPr="00E5200C">
        <w:rPr>
          <w:bCs/>
          <w:i/>
          <w:sz w:val="24"/>
          <w:szCs w:val="24"/>
        </w:rPr>
        <w:t>b)</w:t>
      </w:r>
      <w:r w:rsidRPr="0085166F">
        <w:rPr>
          <w:b/>
          <w:bCs/>
          <w:sz w:val="24"/>
          <w:szCs w:val="24"/>
        </w:rPr>
        <w:t xml:space="preserve"> </w:t>
      </w:r>
      <w:r w:rsidRPr="0085166F">
        <w:rPr>
          <w:sz w:val="24"/>
          <w:szCs w:val="24"/>
        </w:rPr>
        <w:t xml:space="preserve">az első teljesítést követő, a következő tizenkét hónap alatti vagy a tizenkét hónapnál hosszabb időre kötött szerződés </w:t>
      </w:r>
      <w:r>
        <w:rPr>
          <w:sz w:val="24"/>
          <w:szCs w:val="24"/>
        </w:rPr>
        <w:t xml:space="preserve">vagy </w:t>
      </w:r>
      <w:r w:rsidRPr="0085166F">
        <w:rPr>
          <w:sz w:val="24"/>
          <w:szCs w:val="24"/>
        </w:rPr>
        <w:t xml:space="preserve">szerződések időtartama alatti </w:t>
      </w:r>
      <w:r>
        <w:rPr>
          <w:sz w:val="24"/>
          <w:szCs w:val="24"/>
        </w:rPr>
        <w:t xml:space="preserve">becsült </w:t>
      </w:r>
      <w:r w:rsidRPr="0085166F">
        <w:rPr>
          <w:sz w:val="24"/>
          <w:szCs w:val="24"/>
        </w:rPr>
        <w:t xml:space="preserve">ellenszolgáltatás. </w:t>
      </w:r>
    </w:p>
    <w:p w14:paraId="10A0E9A4" w14:textId="77777777" w:rsidR="007B6109" w:rsidRPr="0085166F" w:rsidRDefault="007B6109" w:rsidP="001F60C4">
      <w:pPr>
        <w:pStyle w:val="Lista"/>
        <w:spacing w:after="0"/>
        <w:ind w:left="0" w:firstLine="0"/>
        <w:jc w:val="both"/>
        <w:rPr>
          <w:sz w:val="24"/>
          <w:szCs w:val="24"/>
        </w:rPr>
      </w:pPr>
      <w:r w:rsidRPr="000C130B">
        <w:rPr>
          <w:bCs/>
          <w:sz w:val="24"/>
          <w:szCs w:val="24"/>
        </w:rPr>
        <w:lastRenderedPageBreak/>
        <w:t>(2)</w:t>
      </w:r>
      <w:r w:rsidRPr="0085166F">
        <w:rPr>
          <w:b/>
          <w:bCs/>
          <w:sz w:val="24"/>
          <w:szCs w:val="24"/>
        </w:rPr>
        <w:t xml:space="preserve"> </w:t>
      </w:r>
      <w:r w:rsidRPr="0085166F">
        <w:rPr>
          <w:sz w:val="24"/>
          <w:szCs w:val="24"/>
        </w:rPr>
        <w:t xml:space="preserve">Az árubeszerzés vagy a szolgáltatás becsült értéke olyan szerződés esetében, amely vételi jogot is tartalmaz, a vételárral együtt számított legmagasabb ellenszolgáltatás. </w:t>
      </w:r>
    </w:p>
    <w:p w14:paraId="082FFEDD" w14:textId="77777777" w:rsidR="007B6109" w:rsidRPr="0085166F" w:rsidRDefault="007B6109" w:rsidP="001F60C4">
      <w:pPr>
        <w:pStyle w:val="Lista"/>
        <w:spacing w:after="0"/>
        <w:ind w:left="0" w:firstLine="0"/>
        <w:jc w:val="both"/>
        <w:rPr>
          <w:sz w:val="24"/>
          <w:szCs w:val="24"/>
        </w:rPr>
      </w:pPr>
      <w:r w:rsidRPr="000C130B">
        <w:rPr>
          <w:bCs/>
          <w:sz w:val="24"/>
          <w:szCs w:val="24"/>
        </w:rPr>
        <w:t>(3)</w:t>
      </w:r>
      <w:r w:rsidRPr="0085166F">
        <w:rPr>
          <w:b/>
          <w:bCs/>
          <w:sz w:val="24"/>
          <w:szCs w:val="24"/>
        </w:rPr>
        <w:t xml:space="preserve"> </w:t>
      </w:r>
      <w:r w:rsidRPr="0085166F">
        <w:rPr>
          <w:sz w:val="24"/>
          <w:szCs w:val="24"/>
        </w:rPr>
        <w:t xml:space="preserve">Ha a szerződés árubeszerzést és szolgáltatás-megrendelést is magában foglal, a becsült érték megállapításakor az árubeszerzés és a szolgáltatás becsült értékét egybe kell számítani. </w:t>
      </w:r>
    </w:p>
    <w:p w14:paraId="3451264C" w14:textId="77777777" w:rsidR="007B6109" w:rsidRPr="0085166F" w:rsidRDefault="007B6109" w:rsidP="001F60C4">
      <w:pPr>
        <w:pStyle w:val="Lista"/>
        <w:spacing w:after="0"/>
        <w:ind w:left="0" w:firstLine="0"/>
        <w:jc w:val="both"/>
        <w:rPr>
          <w:sz w:val="24"/>
          <w:szCs w:val="24"/>
        </w:rPr>
      </w:pPr>
      <w:r w:rsidRPr="0085166F">
        <w:rPr>
          <w:b/>
          <w:bCs/>
          <w:sz w:val="24"/>
          <w:szCs w:val="24"/>
        </w:rPr>
        <w:t>2</w:t>
      </w:r>
      <w:r>
        <w:rPr>
          <w:b/>
          <w:bCs/>
          <w:sz w:val="24"/>
          <w:szCs w:val="24"/>
        </w:rPr>
        <w:t>1</w:t>
      </w:r>
      <w:r w:rsidRPr="0085166F">
        <w:rPr>
          <w:b/>
          <w:bCs/>
          <w:sz w:val="24"/>
          <w:szCs w:val="24"/>
        </w:rPr>
        <w:t xml:space="preserve">. § </w:t>
      </w:r>
      <w:r w:rsidRPr="000C130B">
        <w:rPr>
          <w:bCs/>
          <w:sz w:val="24"/>
          <w:szCs w:val="24"/>
        </w:rPr>
        <w:t>(1)</w:t>
      </w:r>
      <w:r w:rsidRPr="0085166F">
        <w:rPr>
          <w:b/>
          <w:bCs/>
          <w:sz w:val="24"/>
          <w:szCs w:val="24"/>
        </w:rPr>
        <w:t xml:space="preserve"> </w:t>
      </w:r>
      <w:r w:rsidRPr="0085166F">
        <w:rPr>
          <w:sz w:val="24"/>
          <w:szCs w:val="24"/>
        </w:rPr>
        <w:t xml:space="preserve">A szolgáltatás becsült értéke olyan szerződés esetében, amely nem tartalmazza a teljes díjat </w:t>
      </w:r>
    </w:p>
    <w:p w14:paraId="28370C6D" w14:textId="77777777" w:rsidR="007B6109" w:rsidRPr="0085166F" w:rsidRDefault="007B6109" w:rsidP="001F60C4">
      <w:pPr>
        <w:pStyle w:val="Lista"/>
        <w:spacing w:after="0"/>
        <w:ind w:left="0" w:firstLine="0"/>
        <w:jc w:val="both"/>
        <w:rPr>
          <w:sz w:val="24"/>
          <w:szCs w:val="24"/>
        </w:rPr>
      </w:pPr>
      <w:r w:rsidRPr="002A51D9">
        <w:rPr>
          <w:bCs/>
          <w:i/>
          <w:sz w:val="24"/>
          <w:szCs w:val="24"/>
        </w:rPr>
        <w:t>a)</w:t>
      </w:r>
      <w:r w:rsidRPr="0085166F">
        <w:rPr>
          <w:b/>
          <w:bCs/>
          <w:sz w:val="24"/>
          <w:szCs w:val="24"/>
        </w:rPr>
        <w:t xml:space="preserve"> </w:t>
      </w:r>
      <w:r w:rsidRPr="0085166F">
        <w:rPr>
          <w:sz w:val="24"/>
          <w:szCs w:val="24"/>
        </w:rPr>
        <w:t>határozott időre, négy évre vagy annál rövidebb időre kötött szerződés esetén a szerződés időtartama alatti ellenszolgáltatás</w:t>
      </w:r>
      <w:r>
        <w:rPr>
          <w:sz w:val="24"/>
          <w:szCs w:val="24"/>
        </w:rPr>
        <w:t>,</w:t>
      </w:r>
      <w:r w:rsidRPr="0085166F">
        <w:rPr>
          <w:sz w:val="24"/>
          <w:szCs w:val="24"/>
        </w:rPr>
        <w:t xml:space="preserve"> </w:t>
      </w:r>
      <w:r>
        <w:rPr>
          <w:sz w:val="24"/>
          <w:szCs w:val="24"/>
        </w:rPr>
        <w:t>vagy</w:t>
      </w:r>
    </w:p>
    <w:p w14:paraId="62E46AC4" w14:textId="77777777" w:rsidR="007B6109" w:rsidRPr="0085166F" w:rsidRDefault="007B6109" w:rsidP="001F60C4">
      <w:pPr>
        <w:pStyle w:val="Lista"/>
        <w:spacing w:after="0"/>
        <w:ind w:left="0" w:firstLine="0"/>
        <w:jc w:val="both"/>
        <w:rPr>
          <w:sz w:val="24"/>
          <w:szCs w:val="24"/>
        </w:rPr>
      </w:pPr>
      <w:r w:rsidRPr="002A51D9">
        <w:rPr>
          <w:bCs/>
          <w:i/>
          <w:sz w:val="24"/>
          <w:szCs w:val="24"/>
        </w:rPr>
        <w:t>b)</w:t>
      </w:r>
      <w:r w:rsidRPr="0085166F">
        <w:rPr>
          <w:b/>
          <w:bCs/>
          <w:sz w:val="24"/>
          <w:szCs w:val="24"/>
        </w:rPr>
        <w:t xml:space="preserve"> </w:t>
      </w:r>
      <w:r w:rsidRPr="0085166F">
        <w:rPr>
          <w:sz w:val="24"/>
          <w:szCs w:val="24"/>
        </w:rPr>
        <w:t xml:space="preserve">határozatlan időre kötött szerződés vagy négy évnél hosszabb időre kötött szerződés esetén a havi ellenszolgáltatás negyvennyolcszorosa. </w:t>
      </w:r>
    </w:p>
    <w:p w14:paraId="6FE0D1BE" w14:textId="77777777" w:rsidR="007B6109" w:rsidRPr="0085166F" w:rsidRDefault="007B6109" w:rsidP="001F60C4">
      <w:pPr>
        <w:pStyle w:val="Lista"/>
        <w:spacing w:after="0"/>
        <w:ind w:left="0" w:firstLine="0"/>
        <w:jc w:val="both"/>
        <w:rPr>
          <w:sz w:val="24"/>
          <w:szCs w:val="24"/>
        </w:rPr>
      </w:pPr>
      <w:r w:rsidRPr="000C130B">
        <w:rPr>
          <w:bCs/>
          <w:sz w:val="24"/>
          <w:szCs w:val="24"/>
        </w:rPr>
        <w:t>(2)</w:t>
      </w:r>
      <w:r w:rsidRPr="0085166F">
        <w:rPr>
          <w:b/>
          <w:bCs/>
          <w:sz w:val="24"/>
          <w:szCs w:val="24"/>
        </w:rPr>
        <w:t xml:space="preserve"> </w:t>
      </w:r>
      <w:r w:rsidRPr="0085166F">
        <w:rPr>
          <w:sz w:val="24"/>
          <w:szCs w:val="24"/>
        </w:rPr>
        <w:t xml:space="preserve">A szolgáltatás becsült értékének megállapításakor szükség szerint figyelembe kell venni </w:t>
      </w:r>
    </w:p>
    <w:p w14:paraId="1EDB5F7C" w14:textId="77777777" w:rsidR="007B6109" w:rsidRPr="0085166F" w:rsidRDefault="007B6109" w:rsidP="001F60C4">
      <w:pPr>
        <w:pStyle w:val="Lista"/>
        <w:spacing w:after="0"/>
        <w:ind w:left="0" w:firstLine="0"/>
        <w:jc w:val="both"/>
        <w:rPr>
          <w:sz w:val="24"/>
          <w:szCs w:val="24"/>
        </w:rPr>
      </w:pPr>
      <w:r w:rsidRPr="002A51D9">
        <w:rPr>
          <w:bCs/>
          <w:i/>
          <w:sz w:val="24"/>
          <w:szCs w:val="24"/>
        </w:rPr>
        <w:t>a)</w:t>
      </w:r>
      <w:r w:rsidRPr="0085166F">
        <w:rPr>
          <w:b/>
          <w:bCs/>
          <w:sz w:val="24"/>
          <w:szCs w:val="24"/>
        </w:rPr>
        <w:t xml:space="preserve"> </w:t>
      </w:r>
      <w:r w:rsidRPr="0085166F">
        <w:rPr>
          <w:sz w:val="24"/>
          <w:szCs w:val="24"/>
        </w:rPr>
        <w:t>biztosítási szerződés esetében a fizetendő biztosítási díjat</w:t>
      </w:r>
      <w:r>
        <w:rPr>
          <w:sz w:val="24"/>
          <w:szCs w:val="24"/>
        </w:rPr>
        <w:t>,</w:t>
      </w:r>
      <w:r w:rsidRPr="0085166F">
        <w:rPr>
          <w:sz w:val="24"/>
          <w:szCs w:val="24"/>
        </w:rPr>
        <w:t xml:space="preserve"> </w:t>
      </w:r>
      <w:r>
        <w:rPr>
          <w:sz w:val="24"/>
          <w:szCs w:val="24"/>
        </w:rPr>
        <w:t>és</w:t>
      </w:r>
    </w:p>
    <w:p w14:paraId="60EADC74" w14:textId="77777777" w:rsidR="007B6109" w:rsidRPr="0085166F" w:rsidRDefault="007B6109" w:rsidP="001F60C4">
      <w:pPr>
        <w:pStyle w:val="Lista"/>
        <w:spacing w:after="0"/>
        <w:ind w:left="0" w:firstLine="0"/>
        <w:jc w:val="both"/>
        <w:rPr>
          <w:sz w:val="24"/>
          <w:szCs w:val="24"/>
        </w:rPr>
      </w:pPr>
      <w:r w:rsidRPr="002A51D9">
        <w:rPr>
          <w:bCs/>
          <w:i/>
          <w:sz w:val="24"/>
          <w:szCs w:val="24"/>
        </w:rPr>
        <w:t>b)</w:t>
      </w:r>
      <w:r w:rsidRPr="0085166F">
        <w:rPr>
          <w:b/>
          <w:bCs/>
          <w:sz w:val="24"/>
          <w:szCs w:val="24"/>
        </w:rPr>
        <w:t xml:space="preserve"> </w:t>
      </w:r>
      <w:r w:rsidRPr="0085166F">
        <w:rPr>
          <w:sz w:val="24"/>
          <w:szCs w:val="24"/>
        </w:rPr>
        <w:t xml:space="preserve">a tervezést is magában foglaló szolgáltatás esetében a fizetendő díjat vagy jutalékot. </w:t>
      </w:r>
    </w:p>
    <w:p w14:paraId="2D184820" w14:textId="77777777" w:rsidR="007B6109" w:rsidRPr="0085166F" w:rsidRDefault="007B6109" w:rsidP="001F60C4">
      <w:pPr>
        <w:pStyle w:val="NormlWeb"/>
        <w:spacing w:before="0" w:beforeAutospacing="0" w:after="0" w:afterAutospacing="0"/>
        <w:jc w:val="both"/>
        <w:rPr>
          <w:color w:val="000000"/>
        </w:rPr>
      </w:pPr>
      <w:bookmarkStart w:id="8" w:name="pr153"/>
      <w:bookmarkEnd w:id="8"/>
    </w:p>
    <w:p w14:paraId="1793C261" w14:textId="77777777" w:rsidR="007B6109" w:rsidRPr="0085166F" w:rsidRDefault="007B6109" w:rsidP="001F60C4">
      <w:pPr>
        <w:jc w:val="center"/>
        <w:rPr>
          <w:rFonts w:ascii="Times New Roman" w:hAnsi="Times New Roman"/>
          <w:b/>
          <w:sz w:val="24"/>
        </w:rPr>
      </w:pPr>
      <w:r>
        <w:rPr>
          <w:rFonts w:ascii="Times New Roman" w:hAnsi="Times New Roman"/>
          <w:b/>
          <w:sz w:val="24"/>
        </w:rPr>
        <w:t xml:space="preserve">14. </w:t>
      </w:r>
      <w:r w:rsidRPr="0085166F">
        <w:rPr>
          <w:rFonts w:ascii="Times New Roman" w:hAnsi="Times New Roman"/>
          <w:b/>
          <w:sz w:val="24"/>
        </w:rPr>
        <w:t>A beszerzési értékhatárok</w:t>
      </w:r>
    </w:p>
    <w:p w14:paraId="1A94B30C" w14:textId="77777777" w:rsidR="007B6109" w:rsidRDefault="007B6109" w:rsidP="00360472">
      <w:pPr>
        <w:spacing w:after="0" w:line="240" w:lineRule="auto"/>
        <w:jc w:val="both"/>
        <w:rPr>
          <w:rFonts w:ascii="Times New Roman" w:hAnsi="Times New Roman"/>
          <w:sz w:val="24"/>
        </w:rPr>
      </w:pPr>
      <w:r w:rsidRPr="008A0BAE">
        <w:rPr>
          <w:rFonts w:ascii="Times New Roman" w:hAnsi="Times New Roman"/>
          <w:b/>
          <w:sz w:val="24"/>
        </w:rPr>
        <w:t>2</w:t>
      </w:r>
      <w:r>
        <w:rPr>
          <w:rFonts w:ascii="Times New Roman" w:hAnsi="Times New Roman"/>
          <w:b/>
          <w:sz w:val="24"/>
        </w:rPr>
        <w:t>2</w:t>
      </w:r>
      <w:r w:rsidRPr="008A0BAE">
        <w:rPr>
          <w:rFonts w:ascii="Times New Roman" w:hAnsi="Times New Roman"/>
          <w:b/>
          <w:sz w:val="24"/>
        </w:rPr>
        <w:t>. §</w:t>
      </w:r>
      <w:r>
        <w:rPr>
          <w:rFonts w:ascii="Times New Roman" w:hAnsi="Times New Roman"/>
          <w:b/>
          <w:sz w:val="24"/>
        </w:rPr>
        <w:t xml:space="preserve"> </w:t>
      </w:r>
      <w:r w:rsidRPr="00111590">
        <w:rPr>
          <w:rFonts w:ascii="Times New Roman" w:hAnsi="Times New Roman"/>
          <w:sz w:val="24"/>
        </w:rPr>
        <w:t>(1)</w:t>
      </w:r>
      <w:r w:rsidRPr="008A0BAE">
        <w:rPr>
          <w:rFonts w:ascii="Times New Roman" w:hAnsi="Times New Roman"/>
          <w:sz w:val="24"/>
        </w:rPr>
        <w:t xml:space="preserve"> A </w:t>
      </w:r>
      <w:r>
        <w:rPr>
          <w:rFonts w:ascii="Times New Roman" w:hAnsi="Times New Roman"/>
          <w:sz w:val="24"/>
        </w:rPr>
        <w:t>védelmi és biztonsági beszerzések uniós értékhatárait a Bizottság európai uniós jogi aktusban, időszakonként határozza meg és teszi közzé az Európai Unió Hivatalos Lapjában.</w:t>
      </w:r>
    </w:p>
    <w:p w14:paraId="55A5827D" w14:textId="77777777" w:rsidR="007B6109" w:rsidRPr="008A0BAE" w:rsidRDefault="007B6109" w:rsidP="00360472">
      <w:pPr>
        <w:spacing w:after="0" w:line="240" w:lineRule="auto"/>
        <w:jc w:val="both"/>
        <w:rPr>
          <w:rFonts w:ascii="Times New Roman" w:hAnsi="Times New Roman"/>
          <w:sz w:val="24"/>
        </w:rPr>
      </w:pPr>
      <w:r w:rsidRPr="009C4D61">
        <w:rPr>
          <w:rFonts w:ascii="Times New Roman" w:hAnsi="Times New Roman"/>
          <w:sz w:val="24"/>
        </w:rPr>
        <w:t>(2)</w:t>
      </w:r>
      <w:r>
        <w:rPr>
          <w:rFonts w:ascii="Times New Roman" w:hAnsi="Times New Roman"/>
          <w:i/>
          <w:sz w:val="24"/>
        </w:rPr>
        <w:t xml:space="preserve"> </w:t>
      </w:r>
      <w:r>
        <w:rPr>
          <w:rFonts w:ascii="Times New Roman" w:hAnsi="Times New Roman"/>
          <w:sz w:val="24"/>
        </w:rPr>
        <w:t>A</w:t>
      </w:r>
      <w:r w:rsidRPr="002D72A5">
        <w:rPr>
          <w:rFonts w:ascii="Times New Roman" w:hAnsi="Times New Roman"/>
          <w:sz w:val="24"/>
        </w:rPr>
        <w:t xml:space="preserve"> védelmi</w:t>
      </w:r>
      <w:r w:rsidRPr="008A0BAE">
        <w:rPr>
          <w:rFonts w:ascii="Times New Roman" w:hAnsi="Times New Roman"/>
          <w:sz w:val="24"/>
        </w:rPr>
        <w:t xml:space="preserve"> beszerzések vonatkozásában </w:t>
      </w:r>
      <w:r>
        <w:rPr>
          <w:rFonts w:ascii="Times New Roman" w:hAnsi="Times New Roman"/>
          <w:sz w:val="24"/>
        </w:rPr>
        <w:t>e</w:t>
      </w:r>
      <w:r w:rsidRPr="008A0BAE">
        <w:rPr>
          <w:rFonts w:ascii="Times New Roman" w:hAnsi="Times New Roman"/>
          <w:sz w:val="24"/>
        </w:rPr>
        <w:t xml:space="preserve"> törvény</w:t>
      </w:r>
      <w:r>
        <w:rPr>
          <w:rFonts w:ascii="Times New Roman" w:hAnsi="Times New Roman"/>
          <w:sz w:val="24"/>
        </w:rPr>
        <w:t>t</w:t>
      </w:r>
      <w:r w:rsidRPr="008A0BAE">
        <w:rPr>
          <w:rFonts w:ascii="Times New Roman" w:hAnsi="Times New Roman"/>
          <w:sz w:val="24"/>
        </w:rPr>
        <w:t xml:space="preserve"> </w:t>
      </w:r>
      <w:r>
        <w:rPr>
          <w:rFonts w:ascii="Times New Roman" w:hAnsi="Times New Roman"/>
          <w:sz w:val="24"/>
        </w:rPr>
        <w:t xml:space="preserve">– a 23. §-ban meghatározottak figyelembe vételével – </w:t>
      </w:r>
      <w:r w:rsidRPr="008A0BAE">
        <w:rPr>
          <w:rFonts w:ascii="Times New Roman" w:hAnsi="Times New Roman"/>
          <w:sz w:val="24"/>
        </w:rPr>
        <w:t>értékhatárra való tekintet nélkül</w:t>
      </w:r>
      <w:r>
        <w:rPr>
          <w:rFonts w:ascii="Times New Roman" w:hAnsi="Times New Roman"/>
          <w:sz w:val="24"/>
        </w:rPr>
        <w:t xml:space="preserve"> kell alkalmazni.</w:t>
      </w:r>
    </w:p>
    <w:p w14:paraId="498BD8EA" w14:textId="4E5980ED" w:rsidR="007B6109" w:rsidRPr="008A0BAE" w:rsidRDefault="007B6109" w:rsidP="00360472">
      <w:pPr>
        <w:spacing w:after="0" w:line="240" w:lineRule="auto"/>
        <w:jc w:val="both"/>
        <w:rPr>
          <w:rFonts w:ascii="Times New Roman" w:hAnsi="Times New Roman"/>
          <w:sz w:val="24"/>
        </w:rPr>
      </w:pPr>
      <w:r w:rsidRPr="009C4D61">
        <w:rPr>
          <w:rFonts w:ascii="Times New Roman" w:hAnsi="Times New Roman"/>
          <w:sz w:val="24"/>
        </w:rPr>
        <w:t xml:space="preserve">(3) </w:t>
      </w:r>
      <w:r>
        <w:rPr>
          <w:rFonts w:ascii="Times New Roman" w:hAnsi="Times New Roman"/>
          <w:sz w:val="24"/>
        </w:rPr>
        <w:t>A</w:t>
      </w:r>
      <w:r w:rsidRPr="008A0BAE">
        <w:rPr>
          <w:rFonts w:ascii="Times New Roman" w:hAnsi="Times New Roman"/>
          <w:sz w:val="24"/>
        </w:rPr>
        <w:t xml:space="preserve"> biztonsági beszerzések vonatkozásában </w:t>
      </w:r>
      <w:r>
        <w:rPr>
          <w:rFonts w:ascii="Times New Roman" w:hAnsi="Times New Roman"/>
          <w:sz w:val="24"/>
        </w:rPr>
        <w:t>e törvény</w:t>
      </w:r>
      <w:r w:rsidR="00420786">
        <w:rPr>
          <w:rFonts w:ascii="Times New Roman" w:hAnsi="Times New Roman"/>
          <w:sz w:val="24"/>
        </w:rPr>
        <w:t>t</w:t>
      </w:r>
      <w:r>
        <w:rPr>
          <w:rFonts w:ascii="Times New Roman" w:hAnsi="Times New Roman"/>
          <w:sz w:val="24"/>
        </w:rPr>
        <w:t xml:space="preserve"> akkor kell alkalmazni, ha azok értéke eléri vagy meghaladja </w:t>
      </w:r>
      <w:r w:rsidRPr="008A0BAE">
        <w:rPr>
          <w:rFonts w:ascii="Times New Roman" w:hAnsi="Times New Roman"/>
          <w:sz w:val="24"/>
        </w:rPr>
        <w:t>a központi költségvetési törvényben meghatározott közbeszerzési értékhatárok</w:t>
      </w:r>
      <w:r>
        <w:rPr>
          <w:rFonts w:ascii="Times New Roman" w:hAnsi="Times New Roman"/>
          <w:sz w:val="24"/>
        </w:rPr>
        <w:t>at.</w:t>
      </w:r>
      <w:r w:rsidRPr="00EB390B" w:rsidDel="003B55C8">
        <w:rPr>
          <w:rFonts w:ascii="Times New Roman" w:hAnsi="Times New Roman"/>
          <w:sz w:val="24"/>
        </w:rPr>
        <w:t xml:space="preserve"> </w:t>
      </w:r>
    </w:p>
    <w:p w14:paraId="150D6B3E" w14:textId="77777777" w:rsidR="00111EB2" w:rsidRPr="0085166F" w:rsidRDefault="007B6109" w:rsidP="00111EB2">
      <w:pPr>
        <w:spacing w:after="0" w:line="240" w:lineRule="auto"/>
        <w:jc w:val="both"/>
        <w:rPr>
          <w:rFonts w:ascii="Times New Roman" w:hAnsi="Times New Roman"/>
          <w:sz w:val="24"/>
        </w:rPr>
      </w:pPr>
      <w:r w:rsidRPr="00111590">
        <w:rPr>
          <w:rFonts w:ascii="Times New Roman" w:hAnsi="Times New Roman"/>
          <w:sz w:val="24"/>
        </w:rPr>
        <w:t>(4)</w:t>
      </w:r>
      <w:r w:rsidRPr="008A0BAE">
        <w:rPr>
          <w:rFonts w:ascii="Times New Roman" w:hAnsi="Times New Roman"/>
          <w:sz w:val="24"/>
        </w:rPr>
        <w:t xml:space="preserve"> A Közbeszerzési Hatóság </w:t>
      </w:r>
      <w:r>
        <w:rPr>
          <w:rFonts w:ascii="Times New Roman" w:hAnsi="Times New Roman"/>
          <w:sz w:val="24"/>
        </w:rPr>
        <w:t xml:space="preserve">az (1) bekezdés szerinti </w:t>
      </w:r>
      <w:r w:rsidRPr="008A0BAE">
        <w:rPr>
          <w:rFonts w:ascii="Times New Roman" w:hAnsi="Times New Roman"/>
          <w:sz w:val="24"/>
        </w:rPr>
        <w:t>értékhatár</w:t>
      </w:r>
      <w:r>
        <w:rPr>
          <w:rFonts w:ascii="Times New Roman" w:hAnsi="Times New Roman"/>
          <w:sz w:val="24"/>
        </w:rPr>
        <w:t>oka</w:t>
      </w:r>
      <w:r w:rsidRPr="008A0BAE">
        <w:rPr>
          <w:rFonts w:ascii="Times New Roman" w:hAnsi="Times New Roman"/>
          <w:sz w:val="24"/>
        </w:rPr>
        <w:t>t</w:t>
      </w:r>
      <w:r>
        <w:rPr>
          <w:rFonts w:ascii="Times New Roman" w:hAnsi="Times New Roman"/>
          <w:sz w:val="24"/>
        </w:rPr>
        <w:t xml:space="preserve"> </w:t>
      </w:r>
      <w:r w:rsidRPr="008A0BAE">
        <w:rPr>
          <w:rFonts w:ascii="Times New Roman" w:hAnsi="Times New Roman"/>
          <w:sz w:val="24"/>
        </w:rPr>
        <w:t xml:space="preserve">minden </w:t>
      </w:r>
      <w:r>
        <w:rPr>
          <w:rFonts w:ascii="Times New Roman" w:hAnsi="Times New Roman"/>
          <w:sz w:val="24"/>
        </w:rPr>
        <w:t xml:space="preserve">naptári </w:t>
      </w:r>
      <w:r w:rsidRPr="008A0BAE">
        <w:rPr>
          <w:rFonts w:ascii="Times New Roman" w:hAnsi="Times New Roman"/>
          <w:sz w:val="24"/>
        </w:rPr>
        <w:t>év elején közzéteszi honlapján. Ennek során az uniós értékhatárok forintban meghatározott összegét a Bizottságnak az uniós értékhatárok nemzeti valutákban meghatározott összegére vonatkozó, az Európai Unió Hivatalos Lapjában</w:t>
      </w:r>
      <w:r w:rsidRPr="0085166F">
        <w:rPr>
          <w:rFonts w:ascii="Times New Roman" w:hAnsi="Times New Roman"/>
          <w:sz w:val="24"/>
        </w:rPr>
        <w:t xml:space="preserve"> közzétett közleményének megfelelően kell feltüntetni.</w:t>
      </w:r>
    </w:p>
    <w:p w14:paraId="3ED7E205" w14:textId="77777777" w:rsidR="007B6109" w:rsidRPr="0085166F" w:rsidRDefault="007B6109" w:rsidP="00D5490B">
      <w:pPr>
        <w:pStyle w:val="centerpar"/>
        <w:spacing w:before="0" w:after="0"/>
        <w:jc w:val="left"/>
        <w:rPr>
          <w:b/>
          <w:bCs/>
        </w:rPr>
      </w:pPr>
    </w:p>
    <w:p w14:paraId="7B06B201" w14:textId="77777777" w:rsidR="007B6109" w:rsidRPr="00D03DD0" w:rsidRDefault="007B6109" w:rsidP="000D5F6D">
      <w:pPr>
        <w:pStyle w:val="centerpar"/>
        <w:spacing w:before="0" w:after="0"/>
        <w:rPr>
          <w:b/>
          <w:bCs/>
        </w:rPr>
      </w:pPr>
      <w:r w:rsidRPr="00D03DD0">
        <w:rPr>
          <w:b/>
          <w:bCs/>
        </w:rPr>
        <w:t>15. Az alkalmazandó eljárási szabályok</w:t>
      </w:r>
    </w:p>
    <w:p w14:paraId="4AE7C88C" w14:textId="77777777" w:rsidR="007B6109" w:rsidRPr="00D03DD0" w:rsidRDefault="007B6109" w:rsidP="000D5F6D">
      <w:pPr>
        <w:pStyle w:val="centerpar"/>
        <w:spacing w:before="0" w:after="0"/>
        <w:rPr>
          <w:b/>
          <w:bCs/>
        </w:rPr>
      </w:pPr>
    </w:p>
    <w:p w14:paraId="39058A30" w14:textId="77777777" w:rsidR="007B6109" w:rsidRPr="00D03DD0" w:rsidRDefault="007B6109" w:rsidP="00D825C0">
      <w:pPr>
        <w:spacing w:after="0" w:line="240" w:lineRule="auto"/>
        <w:jc w:val="both"/>
        <w:rPr>
          <w:rFonts w:ascii="Times New Roman" w:hAnsi="Times New Roman"/>
          <w:sz w:val="24"/>
        </w:rPr>
      </w:pPr>
      <w:r w:rsidRPr="00D03DD0">
        <w:rPr>
          <w:rFonts w:ascii="Times New Roman" w:hAnsi="Times New Roman"/>
          <w:b/>
          <w:sz w:val="24"/>
        </w:rPr>
        <w:t>23. §</w:t>
      </w:r>
      <w:r w:rsidRPr="00D03DD0">
        <w:rPr>
          <w:rFonts w:ascii="Times New Roman" w:hAnsi="Times New Roman"/>
          <w:sz w:val="24"/>
        </w:rPr>
        <w:t xml:space="preserve"> </w:t>
      </w:r>
      <w:r w:rsidRPr="002B7EED">
        <w:rPr>
          <w:rFonts w:ascii="Times New Roman" w:hAnsi="Times New Roman"/>
          <w:sz w:val="24"/>
        </w:rPr>
        <w:t>A védelmi beszerzési eljárásokra e törvény Első-Ötödik,</w:t>
      </w:r>
      <w:r w:rsidR="00AB2BE0">
        <w:rPr>
          <w:rFonts w:ascii="Times New Roman" w:hAnsi="Times New Roman"/>
          <w:sz w:val="24"/>
        </w:rPr>
        <w:t xml:space="preserve"> valamint</w:t>
      </w:r>
      <w:r w:rsidRPr="002B7EED">
        <w:rPr>
          <w:rFonts w:ascii="Times New Roman" w:hAnsi="Times New Roman"/>
          <w:sz w:val="24"/>
        </w:rPr>
        <w:t xml:space="preserve"> Hetedik Részét kell alkalmazni.</w:t>
      </w:r>
    </w:p>
    <w:p w14:paraId="2493196C" w14:textId="77777777" w:rsidR="007B6109" w:rsidRPr="0085166F" w:rsidRDefault="007B6109" w:rsidP="00D825C0">
      <w:pPr>
        <w:spacing w:after="0" w:line="240" w:lineRule="auto"/>
        <w:jc w:val="both"/>
        <w:rPr>
          <w:rFonts w:ascii="Times New Roman" w:hAnsi="Times New Roman"/>
          <w:sz w:val="24"/>
        </w:rPr>
      </w:pPr>
      <w:r w:rsidRPr="00D03DD0">
        <w:rPr>
          <w:rFonts w:ascii="Times New Roman" w:hAnsi="Times New Roman"/>
          <w:b/>
          <w:sz w:val="24"/>
        </w:rPr>
        <w:t xml:space="preserve">24. § </w:t>
      </w:r>
      <w:r w:rsidRPr="008A4872">
        <w:rPr>
          <w:rFonts w:ascii="Times New Roman" w:hAnsi="Times New Roman"/>
          <w:sz w:val="24"/>
        </w:rPr>
        <w:t>(1)</w:t>
      </w:r>
      <w:r w:rsidRPr="008A4872">
        <w:rPr>
          <w:rFonts w:ascii="Times New Roman" w:hAnsi="Times New Roman"/>
          <w:sz w:val="24"/>
          <w:szCs w:val="24"/>
        </w:rPr>
        <w:t xml:space="preserve"> </w:t>
      </w:r>
      <w:r w:rsidRPr="00D03DD0">
        <w:rPr>
          <w:rFonts w:ascii="Times New Roman" w:hAnsi="Times New Roman"/>
          <w:sz w:val="24"/>
        </w:rPr>
        <w:t xml:space="preserve">A </w:t>
      </w:r>
      <w:r w:rsidR="00BA2184">
        <w:rPr>
          <w:rFonts w:ascii="Times New Roman" w:hAnsi="Times New Roman"/>
          <w:sz w:val="24"/>
        </w:rPr>
        <w:t>2</w:t>
      </w:r>
      <w:r w:rsidRPr="00D03DD0">
        <w:rPr>
          <w:rFonts w:ascii="Times New Roman" w:hAnsi="Times New Roman"/>
          <w:sz w:val="24"/>
        </w:rPr>
        <w:t>. melléklet szerinti, kifejezetten katonai, vagy biztonsági célú szolgáltatások megrendelésére e törvényt kell</w:t>
      </w:r>
      <w:r>
        <w:rPr>
          <w:rFonts w:ascii="Times New Roman" w:hAnsi="Times New Roman"/>
          <w:sz w:val="24"/>
        </w:rPr>
        <w:t xml:space="preserve"> alkalmazni.</w:t>
      </w:r>
    </w:p>
    <w:p w14:paraId="3A4310BD" w14:textId="77777777" w:rsidR="007B6109" w:rsidRPr="0085166F" w:rsidRDefault="007B6109" w:rsidP="00D825C0">
      <w:pPr>
        <w:spacing w:after="0" w:line="240" w:lineRule="auto"/>
        <w:jc w:val="both"/>
        <w:rPr>
          <w:rFonts w:ascii="Times New Roman" w:hAnsi="Times New Roman"/>
          <w:sz w:val="24"/>
        </w:rPr>
      </w:pPr>
      <w:r w:rsidRPr="008A4872">
        <w:rPr>
          <w:rFonts w:ascii="Times New Roman" w:hAnsi="Times New Roman"/>
          <w:sz w:val="24"/>
        </w:rPr>
        <w:t>(2)</w:t>
      </w:r>
      <w:r w:rsidRPr="0085166F">
        <w:rPr>
          <w:rFonts w:ascii="Times New Roman" w:hAnsi="Times New Roman"/>
          <w:sz w:val="24"/>
        </w:rPr>
        <w:t xml:space="preserve"> A </w:t>
      </w:r>
      <w:r w:rsidR="00BA2184">
        <w:rPr>
          <w:rFonts w:ascii="Times New Roman" w:hAnsi="Times New Roman"/>
          <w:sz w:val="24"/>
        </w:rPr>
        <w:t>3</w:t>
      </w:r>
      <w:r w:rsidRPr="0085166F">
        <w:rPr>
          <w:rFonts w:ascii="Times New Roman" w:hAnsi="Times New Roman"/>
          <w:sz w:val="24"/>
        </w:rPr>
        <w:t xml:space="preserve">. melléklet szerinti, kifejezetten </w:t>
      </w:r>
      <w:r w:rsidRPr="0010018A">
        <w:rPr>
          <w:rFonts w:ascii="Times New Roman" w:hAnsi="Times New Roman"/>
          <w:sz w:val="24"/>
        </w:rPr>
        <w:t>katonai</w:t>
      </w:r>
      <w:r>
        <w:rPr>
          <w:rFonts w:ascii="Times New Roman" w:hAnsi="Times New Roman"/>
          <w:sz w:val="24"/>
        </w:rPr>
        <w:t>, vagy biztonsági</w:t>
      </w:r>
      <w:r w:rsidRPr="0010018A">
        <w:rPr>
          <w:rFonts w:ascii="Times New Roman" w:hAnsi="Times New Roman"/>
          <w:sz w:val="24"/>
        </w:rPr>
        <w:t xml:space="preserve"> célú szolgáltatások </w:t>
      </w:r>
      <w:r>
        <w:rPr>
          <w:rFonts w:ascii="Times New Roman" w:hAnsi="Times New Roman"/>
          <w:sz w:val="24"/>
        </w:rPr>
        <w:t xml:space="preserve">megrendelése </w:t>
      </w:r>
      <w:r w:rsidRPr="0010018A">
        <w:rPr>
          <w:rFonts w:ascii="Times New Roman" w:hAnsi="Times New Roman"/>
          <w:sz w:val="24"/>
        </w:rPr>
        <w:t xml:space="preserve">esetében kizárólag a </w:t>
      </w:r>
      <w:r>
        <w:rPr>
          <w:rFonts w:ascii="Times New Roman" w:hAnsi="Times New Roman"/>
          <w:sz w:val="24"/>
        </w:rPr>
        <w:t>32. §</w:t>
      </w:r>
      <w:r w:rsidRPr="005A6AB6">
        <w:rPr>
          <w:rFonts w:ascii="Times New Roman" w:hAnsi="Times New Roman"/>
          <w:sz w:val="24"/>
        </w:rPr>
        <w:t xml:space="preserve">-t, </w:t>
      </w:r>
      <w:r>
        <w:rPr>
          <w:rFonts w:ascii="Times New Roman" w:hAnsi="Times New Roman"/>
          <w:sz w:val="24"/>
        </w:rPr>
        <w:t>a</w:t>
      </w:r>
      <w:r w:rsidRPr="005A6AB6">
        <w:rPr>
          <w:rFonts w:ascii="Times New Roman" w:hAnsi="Times New Roman"/>
          <w:sz w:val="24"/>
        </w:rPr>
        <w:t xml:space="preserve"> </w:t>
      </w:r>
      <w:r>
        <w:rPr>
          <w:rFonts w:ascii="Times New Roman" w:hAnsi="Times New Roman"/>
          <w:sz w:val="24"/>
        </w:rPr>
        <w:t>36</w:t>
      </w:r>
      <w:r w:rsidRPr="005A6AB6">
        <w:rPr>
          <w:rFonts w:ascii="Times New Roman" w:hAnsi="Times New Roman"/>
          <w:sz w:val="24"/>
        </w:rPr>
        <w:t>. §</w:t>
      </w:r>
      <w:r>
        <w:rPr>
          <w:rFonts w:ascii="Times New Roman" w:hAnsi="Times New Roman"/>
          <w:sz w:val="24"/>
        </w:rPr>
        <w:t>-t</w:t>
      </w:r>
      <w:r w:rsidRPr="005A6AB6">
        <w:rPr>
          <w:rFonts w:ascii="Times New Roman" w:hAnsi="Times New Roman"/>
          <w:sz w:val="24"/>
        </w:rPr>
        <w:t xml:space="preserve"> és a </w:t>
      </w:r>
      <w:r>
        <w:rPr>
          <w:rFonts w:ascii="Times New Roman" w:hAnsi="Times New Roman"/>
          <w:sz w:val="24"/>
        </w:rPr>
        <w:t>64</w:t>
      </w:r>
      <w:r w:rsidRPr="005A6AB6">
        <w:rPr>
          <w:rFonts w:ascii="Times New Roman" w:hAnsi="Times New Roman"/>
          <w:sz w:val="24"/>
        </w:rPr>
        <w:t>. § (</w:t>
      </w:r>
      <w:r w:rsidR="00507EAE">
        <w:rPr>
          <w:rFonts w:ascii="Times New Roman" w:hAnsi="Times New Roman"/>
          <w:sz w:val="24"/>
        </w:rPr>
        <w:t>2</w:t>
      </w:r>
      <w:r w:rsidRPr="005A6AB6">
        <w:rPr>
          <w:rFonts w:ascii="Times New Roman" w:hAnsi="Times New Roman"/>
          <w:sz w:val="24"/>
        </w:rPr>
        <w:t>)</w:t>
      </w:r>
      <w:r w:rsidRPr="0010018A">
        <w:rPr>
          <w:rFonts w:ascii="Times New Roman" w:hAnsi="Times New Roman"/>
          <w:sz w:val="24"/>
        </w:rPr>
        <w:t xml:space="preserve"> bekezdés</w:t>
      </w:r>
      <w:r>
        <w:rPr>
          <w:rFonts w:ascii="Times New Roman" w:hAnsi="Times New Roman"/>
          <w:sz w:val="24"/>
        </w:rPr>
        <w:t>ét</w:t>
      </w:r>
      <w:r w:rsidRPr="0010018A">
        <w:rPr>
          <w:rFonts w:ascii="Times New Roman" w:hAnsi="Times New Roman"/>
          <w:sz w:val="24"/>
        </w:rPr>
        <w:t xml:space="preserve"> </w:t>
      </w:r>
      <w:r w:rsidRPr="0085166F">
        <w:rPr>
          <w:rFonts w:ascii="Times New Roman" w:hAnsi="Times New Roman"/>
          <w:sz w:val="24"/>
        </w:rPr>
        <w:t>kell alkalmazni.</w:t>
      </w:r>
    </w:p>
    <w:p w14:paraId="39E5E798" w14:textId="77777777" w:rsidR="007B6109" w:rsidRPr="00D03DD0" w:rsidRDefault="007B6109" w:rsidP="00D825C0">
      <w:pPr>
        <w:spacing w:after="0" w:line="240" w:lineRule="auto"/>
        <w:jc w:val="both"/>
        <w:rPr>
          <w:rFonts w:ascii="Times New Roman" w:hAnsi="Times New Roman"/>
          <w:sz w:val="24"/>
        </w:rPr>
      </w:pPr>
      <w:bookmarkStart w:id="9" w:name="pr85"/>
      <w:bookmarkEnd w:id="9"/>
      <w:r w:rsidRPr="008A4872">
        <w:rPr>
          <w:rFonts w:ascii="Times New Roman" w:hAnsi="Times New Roman"/>
          <w:sz w:val="24"/>
        </w:rPr>
        <w:t>(3)</w:t>
      </w:r>
      <w:r w:rsidRPr="0085166F">
        <w:rPr>
          <w:rFonts w:ascii="Times New Roman" w:hAnsi="Times New Roman"/>
          <w:sz w:val="24"/>
        </w:rPr>
        <w:t xml:space="preserve"> Ha a beszerzés tárgya olyan összetett, kifejezetten katonai</w:t>
      </w:r>
      <w:r>
        <w:rPr>
          <w:rFonts w:ascii="Times New Roman" w:hAnsi="Times New Roman"/>
          <w:sz w:val="24"/>
        </w:rPr>
        <w:t>, vagy biztonsági</w:t>
      </w:r>
      <w:r w:rsidRPr="0085166F">
        <w:rPr>
          <w:rFonts w:ascii="Times New Roman" w:hAnsi="Times New Roman"/>
          <w:sz w:val="24"/>
        </w:rPr>
        <w:t xml:space="preserve"> célú </w:t>
      </w:r>
      <w:r w:rsidRPr="00D03DD0">
        <w:rPr>
          <w:rFonts w:ascii="Times New Roman" w:hAnsi="Times New Roman"/>
          <w:sz w:val="24"/>
        </w:rPr>
        <w:t xml:space="preserve">szolgáltatás, amely a </w:t>
      </w:r>
      <w:r w:rsidR="00BA2184">
        <w:rPr>
          <w:rFonts w:ascii="Times New Roman" w:hAnsi="Times New Roman"/>
          <w:sz w:val="24"/>
        </w:rPr>
        <w:t>2</w:t>
      </w:r>
      <w:r w:rsidRPr="00D03DD0">
        <w:rPr>
          <w:rFonts w:ascii="Times New Roman" w:hAnsi="Times New Roman"/>
          <w:sz w:val="24"/>
        </w:rPr>
        <w:t xml:space="preserve">. és </w:t>
      </w:r>
      <w:r w:rsidR="00BA2184">
        <w:rPr>
          <w:rFonts w:ascii="Times New Roman" w:hAnsi="Times New Roman"/>
          <w:sz w:val="24"/>
        </w:rPr>
        <w:t>3</w:t>
      </w:r>
      <w:r w:rsidRPr="00D03DD0">
        <w:rPr>
          <w:rFonts w:ascii="Times New Roman" w:hAnsi="Times New Roman"/>
          <w:sz w:val="24"/>
        </w:rPr>
        <w:t xml:space="preserve">. melléklet szerinti valamely szolgáltatást is magában foglalja, az (1) bekezdés szerint kell eljárni, feltéve, hogy a </w:t>
      </w:r>
      <w:r w:rsidR="00BA2184">
        <w:rPr>
          <w:rFonts w:ascii="Times New Roman" w:hAnsi="Times New Roman"/>
          <w:sz w:val="24"/>
        </w:rPr>
        <w:t>3</w:t>
      </w:r>
      <w:r w:rsidRPr="00D03DD0">
        <w:rPr>
          <w:rFonts w:ascii="Times New Roman" w:hAnsi="Times New Roman"/>
          <w:sz w:val="24"/>
        </w:rPr>
        <w:t xml:space="preserve">. melléklet szerinti szolgáltatás értéke meghaladja a </w:t>
      </w:r>
      <w:r w:rsidR="00BA2184">
        <w:rPr>
          <w:rFonts w:ascii="Times New Roman" w:hAnsi="Times New Roman"/>
          <w:sz w:val="24"/>
        </w:rPr>
        <w:t>2</w:t>
      </w:r>
      <w:r w:rsidRPr="00D03DD0">
        <w:rPr>
          <w:rFonts w:ascii="Times New Roman" w:hAnsi="Times New Roman"/>
          <w:sz w:val="24"/>
        </w:rPr>
        <w:t>. melléklet szerinti szolgáltatás értékét.</w:t>
      </w:r>
    </w:p>
    <w:p w14:paraId="43F29041" w14:textId="77777777" w:rsidR="007B6109" w:rsidRDefault="007B6109" w:rsidP="007F17A3">
      <w:pPr>
        <w:spacing w:after="0" w:line="240" w:lineRule="auto"/>
        <w:jc w:val="both"/>
        <w:rPr>
          <w:rFonts w:ascii="Times New Roman" w:hAnsi="Times New Roman"/>
          <w:sz w:val="24"/>
        </w:rPr>
      </w:pPr>
      <w:r w:rsidRPr="002B7EED">
        <w:rPr>
          <w:rFonts w:ascii="Times New Roman" w:hAnsi="Times New Roman"/>
          <w:b/>
          <w:sz w:val="24"/>
        </w:rPr>
        <w:t>25. §</w:t>
      </w:r>
      <w:r w:rsidRPr="002B7EED">
        <w:rPr>
          <w:rFonts w:ascii="Times New Roman" w:hAnsi="Times New Roman"/>
          <w:sz w:val="24"/>
        </w:rPr>
        <w:t xml:space="preserve"> A biztonsági beszerzési eljárásokra </w:t>
      </w:r>
      <w:r>
        <w:rPr>
          <w:rFonts w:ascii="Times New Roman" w:hAnsi="Times New Roman"/>
          <w:sz w:val="24"/>
        </w:rPr>
        <w:t xml:space="preserve">a </w:t>
      </w:r>
      <w:r w:rsidRPr="002B7EED">
        <w:rPr>
          <w:rFonts w:ascii="Times New Roman" w:hAnsi="Times New Roman"/>
          <w:sz w:val="24"/>
        </w:rPr>
        <w:t xml:space="preserve">védelmi beszerzésekre vonatkozó szabályokat a </w:t>
      </w:r>
      <w:r w:rsidR="0097194F" w:rsidRPr="002B7EED">
        <w:rPr>
          <w:rFonts w:ascii="Times New Roman" w:hAnsi="Times New Roman"/>
          <w:sz w:val="24"/>
        </w:rPr>
        <w:t>H</w:t>
      </w:r>
      <w:r w:rsidR="0097194F">
        <w:rPr>
          <w:rFonts w:ascii="Times New Roman" w:hAnsi="Times New Roman"/>
          <w:sz w:val="24"/>
        </w:rPr>
        <w:t>a</w:t>
      </w:r>
      <w:r w:rsidR="0097194F" w:rsidRPr="002B7EED">
        <w:rPr>
          <w:rFonts w:ascii="Times New Roman" w:hAnsi="Times New Roman"/>
          <w:sz w:val="24"/>
        </w:rPr>
        <w:t>t</w:t>
      </w:r>
      <w:r w:rsidR="0097194F">
        <w:rPr>
          <w:rFonts w:ascii="Times New Roman" w:hAnsi="Times New Roman"/>
          <w:sz w:val="24"/>
        </w:rPr>
        <w:t>o</w:t>
      </w:r>
      <w:r w:rsidR="0097194F" w:rsidRPr="002B7EED">
        <w:rPr>
          <w:rFonts w:ascii="Times New Roman" w:hAnsi="Times New Roman"/>
          <w:sz w:val="24"/>
        </w:rPr>
        <w:t xml:space="preserve">dik </w:t>
      </w:r>
      <w:r w:rsidRPr="002B7EED">
        <w:rPr>
          <w:rFonts w:ascii="Times New Roman" w:hAnsi="Times New Roman"/>
          <w:sz w:val="24"/>
        </w:rPr>
        <w:t>részben foglalt eltérésekkel kell alkalmazni.</w:t>
      </w:r>
    </w:p>
    <w:p w14:paraId="4B94E5E1" w14:textId="77777777" w:rsidR="007B6109" w:rsidRPr="0085166F" w:rsidRDefault="007B6109" w:rsidP="000D5F6D">
      <w:pPr>
        <w:pStyle w:val="Lista"/>
        <w:tabs>
          <w:tab w:val="clear" w:pos="283"/>
          <w:tab w:val="left" w:pos="0"/>
        </w:tabs>
        <w:spacing w:after="0"/>
        <w:ind w:left="0" w:firstLine="0"/>
        <w:jc w:val="both"/>
        <w:rPr>
          <w:sz w:val="24"/>
          <w:szCs w:val="24"/>
        </w:rPr>
      </w:pPr>
    </w:p>
    <w:p w14:paraId="2A43C188" w14:textId="77777777" w:rsidR="007B6109" w:rsidRPr="0085166F" w:rsidRDefault="007B6109" w:rsidP="000D5F6D">
      <w:pPr>
        <w:pStyle w:val="centerpar"/>
        <w:spacing w:before="0" w:after="0"/>
        <w:rPr>
          <w:b/>
          <w:bCs/>
        </w:rPr>
      </w:pPr>
      <w:r>
        <w:rPr>
          <w:b/>
          <w:bCs/>
        </w:rPr>
        <w:t xml:space="preserve">16. </w:t>
      </w:r>
      <w:r w:rsidRPr="0085166F">
        <w:rPr>
          <w:b/>
          <w:bCs/>
        </w:rPr>
        <w:t>A beszerzési eljárás dokumentálása</w:t>
      </w:r>
    </w:p>
    <w:p w14:paraId="04643B41" w14:textId="77777777" w:rsidR="007B6109" w:rsidRPr="0085166F" w:rsidRDefault="007B6109" w:rsidP="000D5F6D">
      <w:pPr>
        <w:pStyle w:val="centerpar"/>
        <w:spacing w:before="0" w:after="0"/>
        <w:rPr>
          <w:b/>
          <w:bCs/>
        </w:rPr>
      </w:pPr>
    </w:p>
    <w:p w14:paraId="1441CC9C" w14:textId="77777777" w:rsidR="007B6109" w:rsidRPr="0085166F" w:rsidRDefault="007B6109" w:rsidP="000D5F6D">
      <w:pPr>
        <w:pStyle w:val="Lista"/>
        <w:tabs>
          <w:tab w:val="clear" w:pos="283"/>
          <w:tab w:val="left" w:pos="0"/>
        </w:tabs>
        <w:spacing w:after="0"/>
        <w:ind w:left="0" w:firstLine="0"/>
        <w:jc w:val="both"/>
        <w:rPr>
          <w:sz w:val="24"/>
          <w:szCs w:val="24"/>
        </w:rPr>
      </w:pPr>
      <w:r w:rsidRPr="0085166F">
        <w:rPr>
          <w:b/>
          <w:bCs/>
          <w:sz w:val="24"/>
          <w:szCs w:val="24"/>
        </w:rPr>
        <w:t xml:space="preserve">26. § </w:t>
      </w:r>
      <w:r w:rsidRPr="00FB5EC2">
        <w:rPr>
          <w:bCs/>
          <w:sz w:val="24"/>
          <w:szCs w:val="24"/>
        </w:rPr>
        <w:t>(1)</w:t>
      </w:r>
      <w:r w:rsidRPr="0085166F">
        <w:rPr>
          <w:b/>
          <w:bCs/>
          <w:sz w:val="24"/>
          <w:szCs w:val="24"/>
        </w:rPr>
        <w:t xml:space="preserve"> </w:t>
      </w:r>
      <w:r w:rsidRPr="0085166F">
        <w:rPr>
          <w:sz w:val="24"/>
          <w:szCs w:val="24"/>
        </w:rPr>
        <w:t xml:space="preserve">Az ajánlatkérő </w:t>
      </w:r>
      <w:r>
        <w:rPr>
          <w:sz w:val="24"/>
          <w:szCs w:val="24"/>
        </w:rPr>
        <w:t xml:space="preserve">valamennyi </w:t>
      </w:r>
      <w:r w:rsidRPr="0085166F">
        <w:rPr>
          <w:sz w:val="24"/>
          <w:szCs w:val="24"/>
        </w:rPr>
        <w:t xml:space="preserve">beszerzési eljárását – annak előkészítésétől az eljárás alapján kötött szerződés teljesítéséig terjedően – írásban köteles dokumentálni. </w:t>
      </w:r>
    </w:p>
    <w:p w14:paraId="3B5345A7" w14:textId="77777777" w:rsidR="007B6109" w:rsidRPr="0085166F" w:rsidRDefault="007B6109" w:rsidP="000D5F6D">
      <w:pPr>
        <w:pStyle w:val="Lista"/>
        <w:tabs>
          <w:tab w:val="clear" w:pos="283"/>
          <w:tab w:val="left" w:pos="0"/>
        </w:tabs>
        <w:spacing w:after="0"/>
        <w:ind w:left="0" w:firstLine="0"/>
        <w:jc w:val="both"/>
        <w:rPr>
          <w:sz w:val="24"/>
          <w:szCs w:val="24"/>
        </w:rPr>
      </w:pPr>
      <w:r w:rsidRPr="00FB5EC2">
        <w:rPr>
          <w:bCs/>
          <w:sz w:val="24"/>
          <w:szCs w:val="24"/>
        </w:rPr>
        <w:t>(2)</w:t>
      </w:r>
      <w:r w:rsidRPr="0085166F">
        <w:rPr>
          <w:b/>
          <w:bCs/>
          <w:sz w:val="24"/>
          <w:szCs w:val="24"/>
        </w:rPr>
        <w:t xml:space="preserve"> </w:t>
      </w:r>
      <w:r w:rsidRPr="0085166F">
        <w:rPr>
          <w:sz w:val="24"/>
          <w:szCs w:val="24"/>
        </w:rPr>
        <w:t xml:space="preserve">A beszerzési eljárás előkészítésével, lefolytatásával és a szerződés teljesítésével kapcsolatban keletkezett összes iratot a beszerzési eljárás lezárulásától, illetőleg a szerződés teljesítésétől számított öt évig meg kell őrizni. </w:t>
      </w:r>
    </w:p>
    <w:p w14:paraId="04A3EE5D" w14:textId="77777777" w:rsidR="00FB5EC2" w:rsidRDefault="007B6109" w:rsidP="000D5F6D">
      <w:pPr>
        <w:pStyle w:val="Lista"/>
        <w:tabs>
          <w:tab w:val="clear" w:pos="283"/>
          <w:tab w:val="left" w:pos="0"/>
        </w:tabs>
        <w:spacing w:after="0"/>
        <w:ind w:left="0" w:firstLine="0"/>
        <w:jc w:val="both"/>
        <w:rPr>
          <w:sz w:val="24"/>
          <w:szCs w:val="24"/>
        </w:rPr>
      </w:pPr>
      <w:r w:rsidRPr="00FB5EC2">
        <w:rPr>
          <w:bCs/>
          <w:sz w:val="24"/>
          <w:szCs w:val="24"/>
        </w:rPr>
        <w:lastRenderedPageBreak/>
        <w:t>(3)</w:t>
      </w:r>
      <w:r w:rsidRPr="0085166F">
        <w:rPr>
          <w:sz w:val="24"/>
          <w:szCs w:val="24"/>
        </w:rPr>
        <w:t xml:space="preserve"> Az ajánlatkérő köteles a jogorvoslati szerv, az illetékes ellenőrző vagy más illetékes szervek kérésére a beszerzéssel kapcsolatos iratokat megküldeni.</w:t>
      </w:r>
    </w:p>
    <w:p w14:paraId="1FFC1F55" w14:textId="77777777" w:rsidR="00FB5EC2" w:rsidRPr="0085166F" w:rsidRDefault="00FB5EC2" w:rsidP="00FB5EC2">
      <w:pPr>
        <w:pStyle w:val="Lista"/>
        <w:tabs>
          <w:tab w:val="clear" w:pos="283"/>
          <w:tab w:val="left" w:pos="0"/>
        </w:tabs>
        <w:spacing w:after="0"/>
        <w:ind w:left="0" w:firstLine="0"/>
        <w:jc w:val="both"/>
        <w:rPr>
          <w:sz w:val="24"/>
          <w:szCs w:val="24"/>
        </w:rPr>
      </w:pPr>
    </w:p>
    <w:p w14:paraId="264AC68A" w14:textId="77777777" w:rsidR="007B6109" w:rsidRPr="00360472" w:rsidRDefault="007B6109" w:rsidP="00360472">
      <w:pPr>
        <w:pStyle w:val="centerpar"/>
        <w:spacing w:before="0" w:after="0"/>
        <w:rPr>
          <w:b/>
          <w:bCs/>
        </w:rPr>
      </w:pPr>
      <w:r w:rsidRPr="00360472">
        <w:rPr>
          <w:b/>
          <w:bCs/>
        </w:rPr>
        <w:t xml:space="preserve">17. A kommunikáció és az adatkezelés szabályai </w:t>
      </w:r>
    </w:p>
    <w:p w14:paraId="1DAF5AA0" w14:textId="77777777" w:rsidR="007B6109" w:rsidRPr="00CE5A64" w:rsidRDefault="007B6109" w:rsidP="00360472">
      <w:pPr>
        <w:autoSpaceDE w:val="0"/>
        <w:autoSpaceDN w:val="0"/>
        <w:adjustRightInd w:val="0"/>
        <w:spacing w:after="0" w:line="240" w:lineRule="auto"/>
        <w:ind w:firstLine="204"/>
        <w:jc w:val="both"/>
        <w:rPr>
          <w:rFonts w:ascii="Times New Roman" w:hAnsi="Times New Roman"/>
          <w:sz w:val="24"/>
          <w:szCs w:val="24"/>
          <w:lang w:eastAsia="hu-HU"/>
        </w:rPr>
      </w:pPr>
    </w:p>
    <w:p w14:paraId="6B347255" w14:textId="77777777" w:rsidR="007B6109" w:rsidRPr="00CE5A64" w:rsidRDefault="007B6109" w:rsidP="00360472">
      <w:pPr>
        <w:autoSpaceDE w:val="0"/>
        <w:autoSpaceDN w:val="0"/>
        <w:adjustRightInd w:val="0"/>
        <w:spacing w:after="0" w:line="240" w:lineRule="auto"/>
        <w:jc w:val="both"/>
        <w:rPr>
          <w:rFonts w:ascii="Times New Roman" w:hAnsi="Times New Roman"/>
          <w:b/>
          <w:bCs/>
          <w:sz w:val="24"/>
          <w:szCs w:val="24"/>
          <w:lang w:eastAsia="hu-HU"/>
        </w:rPr>
      </w:pPr>
      <w:r w:rsidRPr="00CE5A64">
        <w:rPr>
          <w:rFonts w:ascii="Times New Roman" w:hAnsi="Times New Roman"/>
          <w:b/>
          <w:bCs/>
          <w:sz w:val="24"/>
          <w:szCs w:val="24"/>
          <w:lang w:eastAsia="hu-HU"/>
        </w:rPr>
        <w:t>2</w:t>
      </w:r>
      <w:r>
        <w:rPr>
          <w:rFonts w:ascii="Times New Roman" w:hAnsi="Times New Roman"/>
          <w:b/>
          <w:bCs/>
          <w:sz w:val="24"/>
          <w:szCs w:val="24"/>
          <w:lang w:eastAsia="hu-HU"/>
        </w:rPr>
        <w:t>7</w:t>
      </w:r>
      <w:r w:rsidRPr="00CE5A64">
        <w:rPr>
          <w:rFonts w:ascii="Times New Roman" w:hAnsi="Times New Roman"/>
          <w:b/>
          <w:bCs/>
          <w:sz w:val="24"/>
          <w:szCs w:val="24"/>
          <w:lang w:eastAsia="hu-HU"/>
        </w:rPr>
        <w:t>. §</w:t>
      </w:r>
      <w:r w:rsidRPr="00CE5A64">
        <w:rPr>
          <w:rFonts w:ascii="Times New Roman" w:hAnsi="Times New Roman"/>
          <w:sz w:val="24"/>
          <w:szCs w:val="24"/>
          <w:lang w:eastAsia="hu-HU"/>
        </w:rPr>
        <w:t xml:space="preserve"> (1) Az ajánlatkérő és a gazdasági szereplők között minden nyilatkozattétel – ha e törvényből más nem következik – írásban történik.</w:t>
      </w:r>
    </w:p>
    <w:p w14:paraId="56130849" w14:textId="77777777" w:rsidR="007B6109" w:rsidRPr="00CE5A64" w:rsidRDefault="007B6109" w:rsidP="00360472">
      <w:pPr>
        <w:spacing w:after="0" w:line="240" w:lineRule="auto"/>
        <w:jc w:val="both"/>
        <w:rPr>
          <w:rFonts w:ascii="Times New Roman" w:hAnsi="Times New Roman"/>
          <w:sz w:val="24"/>
          <w:szCs w:val="24"/>
          <w:lang w:eastAsia="hu-HU"/>
        </w:rPr>
      </w:pPr>
      <w:r w:rsidRPr="00CE5A64">
        <w:rPr>
          <w:rFonts w:ascii="Times New Roman" w:hAnsi="Times New Roman"/>
          <w:sz w:val="24"/>
          <w:szCs w:val="24"/>
          <w:lang w:eastAsia="hu-HU"/>
        </w:rPr>
        <w:t>(2) Az írásbeli nyilatkozatok – ahol kifejezetten valamely kapcsolattartási formát e törvény nem kíván meg – teljesíthetőek:</w:t>
      </w:r>
    </w:p>
    <w:p w14:paraId="3331B774" w14:textId="77777777" w:rsidR="007B6109" w:rsidRPr="00CE5A64" w:rsidRDefault="007B6109" w:rsidP="00360472">
      <w:pPr>
        <w:spacing w:after="0" w:line="240" w:lineRule="auto"/>
        <w:jc w:val="both"/>
        <w:rPr>
          <w:rFonts w:ascii="Times New Roman" w:hAnsi="Times New Roman"/>
          <w:sz w:val="24"/>
          <w:szCs w:val="24"/>
          <w:lang w:eastAsia="hu-HU"/>
        </w:rPr>
      </w:pPr>
      <w:r w:rsidRPr="00CE5A64">
        <w:rPr>
          <w:rFonts w:ascii="Times New Roman" w:hAnsi="Times New Roman"/>
          <w:i/>
          <w:iCs/>
          <w:sz w:val="24"/>
          <w:szCs w:val="24"/>
          <w:lang w:eastAsia="hu-HU"/>
        </w:rPr>
        <w:t xml:space="preserve">a) </w:t>
      </w:r>
      <w:r w:rsidRPr="00CE5A64">
        <w:rPr>
          <w:rFonts w:ascii="Times New Roman" w:hAnsi="Times New Roman"/>
          <w:sz w:val="24"/>
          <w:szCs w:val="24"/>
          <w:lang w:eastAsia="hu-HU"/>
        </w:rPr>
        <w:t>az (5) bekezdésre figyelemmel postai vagy közvetlen kézbesítés útján,</w:t>
      </w:r>
    </w:p>
    <w:p w14:paraId="1557BC4D" w14:textId="77777777" w:rsidR="007B6109" w:rsidRPr="00CE5A64" w:rsidRDefault="007B6109" w:rsidP="00360472">
      <w:pPr>
        <w:spacing w:after="0" w:line="240" w:lineRule="auto"/>
        <w:jc w:val="both"/>
        <w:rPr>
          <w:rFonts w:ascii="Times New Roman" w:hAnsi="Times New Roman"/>
          <w:sz w:val="24"/>
          <w:szCs w:val="24"/>
          <w:lang w:eastAsia="hu-HU"/>
        </w:rPr>
      </w:pPr>
      <w:r w:rsidRPr="00CE5A64">
        <w:rPr>
          <w:rFonts w:ascii="Times New Roman" w:hAnsi="Times New Roman"/>
          <w:i/>
          <w:iCs/>
          <w:sz w:val="24"/>
          <w:szCs w:val="24"/>
          <w:lang w:eastAsia="hu-HU"/>
        </w:rPr>
        <w:t xml:space="preserve">b) </w:t>
      </w:r>
      <w:r w:rsidRPr="00CE5A64">
        <w:rPr>
          <w:rFonts w:ascii="Times New Roman" w:hAnsi="Times New Roman"/>
          <w:sz w:val="24"/>
          <w:szCs w:val="24"/>
          <w:lang w:eastAsia="hu-HU"/>
        </w:rPr>
        <w:t>faxon vagy</w:t>
      </w:r>
    </w:p>
    <w:p w14:paraId="61DFA3AC" w14:textId="77777777" w:rsidR="007B6109" w:rsidRPr="00CE5A64" w:rsidRDefault="007B6109" w:rsidP="00360472">
      <w:pPr>
        <w:spacing w:after="0" w:line="240" w:lineRule="auto"/>
        <w:jc w:val="both"/>
        <w:rPr>
          <w:rFonts w:ascii="Times New Roman" w:hAnsi="Times New Roman"/>
          <w:sz w:val="24"/>
          <w:szCs w:val="24"/>
          <w:lang w:eastAsia="hu-HU"/>
        </w:rPr>
      </w:pPr>
      <w:r w:rsidRPr="00CE5A64">
        <w:rPr>
          <w:rFonts w:ascii="Times New Roman" w:hAnsi="Times New Roman"/>
          <w:i/>
          <w:iCs/>
          <w:sz w:val="24"/>
          <w:szCs w:val="24"/>
          <w:lang w:eastAsia="hu-HU"/>
        </w:rPr>
        <w:t xml:space="preserve">c) </w:t>
      </w:r>
      <w:r w:rsidRPr="00CE5A64">
        <w:rPr>
          <w:rFonts w:ascii="Times New Roman" w:hAnsi="Times New Roman"/>
          <w:sz w:val="24"/>
          <w:szCs w:val="24"/>
          <w:lang w:eastAsia="hu-HU"/>
        </w:rPr>
        <w:t>elektronikus úton.</w:t>
      </w:r>
    </w:p>
    <w:p w14:paraId="5B96E52F" w14:textId="77777777" w:rsidR="007B6109" w:rsidRPr="00CE5A64" w:rsidRDefault="007B6109" w:rsidP="00360472">
      <w:pPr>
        <w:spacing w:after="0" w:line="240" w:lineRule="auto"/>
        <w:jc w:val="both"/>
        <w:rPr>
          <w:rFonts w:ascii="Times New Roman" w:hAnsi="Times New Roman"/>
          <w:sz w:val="24"/>
          <w:szCs w:val="24"/>
          <w:lang w:eastAsia="hu-HU"/>
        </w:rPr>
      </w:pPr>
      <w:r w:rsidRPr="00CE5A64">
        <w:rPr>
          <w:rFonts w:ascii="Times New Roman" w:hAnsi="Times New Roman"/>
          <w:sz w:val="24"/>
          <w:szCs w:val="24"/>
          <w:lang w:eastAsia="hu-HU"/>
        </w:rPr>
        <w:t>(3) Az ajánlatkérő előírhatja valamely kapcsolattartási forma alkalmazását, ez azonban nem sértheti a gazdasági szereplők esélyegyenlőségét; a kizárólag elektronikus úton történő nyilatkozattétel nem követelhető meg a részvételre jelentkezőktől, illetve az ajánlattevőktől.</w:t>
      </w:r>
    </w:p>
    <w:p w14:paraId="46E324E6" w14:textId="77777777" w:rsidR="007B6109" w:rsidRPr="00CE5A64" w:rsidRDefault="007B6109" w:rsidP="00360472">
      <w:pPr>
        <w:spacing w:after="0" w:line="240" w:lineRule="auto"/>
        <w:jc w:val="both"/>
        <w:rPr>
          <w:rFonts w:ascii="Times New Roman" w:hAnsi="Times New Roman"/>
          <w:sz w:val="24"/>
          <w:szCs w:val="24"/>
          <w:lang w:eastAsia="hu-HU"/>
        </w:rPr>
      </w:pPr>
      <w:r w:rsidRPr="00CE5A64">
        <w:rPr>
          <w:rFonts w:ascii="Times New Roman" w:hAnsi="Times New Roman"/>
          <w:sz w:val="24"/>
          <w:szCs w:val="24"/>
          <w:lang w:eastAsia="hu-HU"/>
        </w:rPr>
        <w:t xml:space="preserve">(4) A (2) bekezdés </w:t>
      </w:r>
      <w:r w:rsidRPr="00CE5A64">
        <w:rPr>
          <w:rFonts w:ascii="Times New Roman" w:hAnsi="Times New Roman"/>
          <w:i/>
          <w:iCs/>
          <w:sz w:val="24"/>
          <w:szCs w:val="24"/>
          <w:lang w:eastAsia="hu-HU"/>
        </w:rPr>
        <w:t xml:space="preserve">c) </w:t>
      </w:r>
      <w:r w:rsidRPr="00CE5A64">
        <w:rPr>
          <w:rFonts w:ascii="Times New Roman" w:hAnsi="Times New Roman"/>
          <w:sz w:val="24"/>
          <w:szCs w:val="24"/>
          <w:lang w:eastAsia="hu-HU"/>
        </w:rPr>
        <w:t>pontja szerint nyilatkozat benyújtható legalább fokozott biztonságú elektronikus aláírással ellátott, elektronikus dokumentumba foglalt formában.</w:t>
      </w:r>
    </w:p>
    <w:p w14:paraId="130B69D1" w14:textId="77777777" w:rsidR="007B6109" w:rsidRPr="00CE5A64" w:rsidRDefault="007B6109" w:rsidP="00360472">
      <w:pPr>
        <w:spacing w:after="0" w:line="240" w:lineRule="auto"/>
        <w:jc w:val="both"/>
        <w:rPr>
          <w:rFonts w:ascii="Times New Roman" w:hAnsi="Times New Roman"/>
          <w:sz w:val="24"/>
          <w:szCs w:val="24"/>
          <w:lang w:eastAsia="hu-HU"/>
        </w:rPr>
      </w:pPr>
      <w:r w:rsidRPr="00CE5A64">
        <w:rPr>
          <w:rFonts w:ascii="Times New Roman" w:hAnsi="Times New Roman"/>
          <w:sz w:val="24"/>
          <w:szCs w:val="24"/>
          <w:lang w:eastAsia="hu-HU"/>
        </w:rPr>
        <w:t>(5) Az e törvény szerint előírt tájékoztatásra vagy információ kérésére postai kézbesítés csak kivételesen és indokolt esetben vehető igénybe.</w:t>
      </w:r>
    </w:p>
    <w:p w14:paraId="37E73DBC" w14:textId="77777777" w:rsidR="007B6109" w:rsidRPr="00CE5A64" w:rsidRDefault="007B6109" w:rsidP="00360472">
      <w:pPr>
        <w:spacing w:after="0" w:line="240" w:lineRule="auto"/>
        <w:jc w:val="both"/>
        <w:rPr>
          <w:rFonts w:ascii="Times New Roman" w:hAnsi="Times New Roman"/>
          <w:b/>
          <w:bCs/>
          <w:sz w:val="24"/>
          <w:szCs w:val="24"/>
          <w:lang w:eastAsia="hu-HU"/>
        </w:rPr>
      </w:pPr>
      <w:r>
        <w:rPr>
          <w:rFonts w:ascii="Times New Roman" w:hAnsi="Times New Roman"/>
          <w:b/>
          <w:bCs/>
          <w:sz w:val="24"/>
          <w:szCs w:val="24"/>
          <w:lang w:eastAsia="hu-HU"/>
        </w:rPr>
        <w:t>28</w:t>
      </w:r>
      <w:r w:rsidRPr="00CE5A64">
        <w:rPr>
          <w:rFonts w:ascii="Times New Roman" w:hAnsi="Times New Roman"/>
          <w:b/>
          <w:bCs/>
          <w:sz w:val="24"/>
          <w:szCs w:val="24"/>
          <w:lang w:eastAsia="hu-HU"/>
        </w:rPr>
        <w:t xml:space="preserve">. § </w:t>
      </w:r>
      <w:r w:rsidRPr="00CE5A64">
        <w:rPr>
          <w:rFonts w:ascii="Times New Roman" w:hAnsi="Times New Roman"/>
          <w:sz w:val="24"/>
          <w:szCs w:val="24"/>
          <w:lang w:eastAsia="hu-HU"/>
        </w:rPr>
        <w:t>(1) A kommunikáció, az információcsere és az adattárolás során biztosítani kell</w:t>
      </w:r>
    </w:p>
    <w:p w14:paraId="3D3821B9" w14:textId="77777777" w:rsidR="007B6109" w:rsidRPr="00CE5A64" w:rsidRDefault="007B6109" w:rsidP="00360472">
      <w:pPr>
        <w:autoSpaceDE w:val="0"/>
        <w:autoSpaceDN w:val="0"/>
        <w:adjustRightInd w:val="0"/>
        <w:spacing w:after="0" w:line="240" w:lineRule="auto"/>
        <w:jc w:val="both"/>
        <w:rPr>
          <w:rFonts w:ascii="Times New Roman" w:hAnsi="Times New Roman"/>
          <w:sz w:val="24"/>
          <w:szCs w:val="24"/>
          <w:lang w:eastAsia="hu-HU"/>
        </w:rPr>
      </w:pPr>
      <w:r w:rsidRPr="00CE5A64">
        <w:rPr>
          <w:rFonts w:ascii="Times New Roman" w:hAnsi="Times New Roman"/>
          <w:i/>
          <w:iCs/>
          <w:sz w:val="24"/>
          <w:szCs w:val="24"/>
          <w:lang w:eastAsia="hu-HU"/>
        </w:rPr>
        <w:t xml:space="preserve">a) </w:t>
      </w:r>
      <w:r w:rsidRPr="00CE5A64">
        <w:rPr>
          <w:rFonts w:ascii="Times New Roman" w:hAnsi="Times New Roman"/>
          <w:sz w:val="24"/>
          <w:szCs w:val="24"/>
          <w:lang w:eastAsia="hu-HU"/>
        </w:rPr>
        <w:t xml:space="preserve">az adatok sértetlenségének, valamint a részvételi jelentkezések és ajánlatok bizalmasságának megőrzését, </w:t>
      </w:r>
      <w:r w:rsidR="00E637F3">
        <w:rPr>
          <w:rFonts w:ascii="Times New Roman" w:hAnsi="Times New Roman"/>
          <w:sz w:val="24"/>
          <w:szCs w:val="24"/>
          <w:lang w:eastAsia="hu-HU"/>
        </w:rPr>
        <w:t>és</w:t>
      </w:r>
    </w:p>
    <w:p w14:paraId="2D729A8A" w14:textId="77777777" w:rsidR="007B6109" w:rsidRPr="00CE5A64" w:rsidRDefault="007B6109" w:rsidP="00360472">
      <w:pPr>
        <w:autoSpaceDE w:val="0"/>
        <w:autoSpaceDN w:val="0"/>
        <w:adjustRightInd w:val="0"/>
        <w:spacing w:after="0" w:line="240" w:lineRule="auto"/>
        <w:jc w:val="both"/>
        <w:rPr>
          <w:rFonts w:ascii="Times New Roman" w:hAnsi="Times New Roman"/>
          <w:sz w:val="24"/>
          <w:szCs w:val="24"/>
          <w:lang w:eastAsia="hu-HU"/>
        </w:rPr>
      </w:pPr>
      <w:r w:rsidRPr="00CE5A64">
        <w:rPr>
          <w:rFonts w:ascii="Times New Roman" w:hAnsi="Times New Roman"/>
          <w:i/>
          <w:iCs/>
          <w:sz w:val="24"/>
          <w:szCs w:val="24"/>
          <w:lang w:eastAsia="hu-HU"/>
        </w:rPr>
        <w:t xml:space="preserve">b) </w:t>
      </w:r>
      <w:r w:rsidRPr="00CE5A64">
        <w:rPr>
          <w:rFonts w:ascii="Times New Roman" w:hAnsi="Times New Roman"/>
          <w:sz w:val="24"/>
          <w:szCs w:val="24"/>
          <w:lang w:eastAsia="hu-HU"/>
        </w:rPr>
        <w:t>azt, hogy az ajánlatkérő csak a benyújtásra vonatkozó határidő lejárta után vizsgálhatja meg a részvételi jelentkezések és ajánlatok tartalmát.</w:t>
      </w:r>
    </w:p>
    <w:p w14:paraId="209F5BEE" w14:textId="77777777" w:rsidR="007B6109" w:rsidRPr="00CE5A64" w:rsidRDefault="007B6109" w:rsidP="00360472">
      <w:pPr>
        <w:autoSpaceDE w:val="0"/>
        <w:autoSpaceDN w:val="0"/>
        <w:adjustRightInd w:val="0"/>
        <w:spacing w:after="0" w:line="240" w:lineRule="auto"/>
        <w:jc w:val="both"/>
        <w:rPr>
          <w:rFonts w:ascii="Times New Roman" w:hAnsi="Times New Roman"/>
          <w:sz w:val="24"/>
          <w:szCs w:val="24"/>
          <w:lang w:eastAsia="hu-HU"/>
        </w:rPr>
      </w:pPr>
      <w:r w:rsidRPr="00CE5A64">
        <w:rPr>
          <w:rFonts w:ascii="Times New Roman" w:hAnsi="Times New Roman"/>
          <w:sz w:val="24"/>
          <w:szCs w:val="24"/>
          <w:lang w:eastAsia="hu-HU"/>
        </w:rPr>
        <w:t>(2) Az ajánlatok és a részvételi jelentkezések elektronikus továbbításához és átvételéhez használt eszközökre a következő szabályokat kell alkalmazni:</w:t>
      </w:r>
    </w:p>
    <w:p w14:paraId="1C966AFE" w14:textId="77777777" w:rsidR="007B6109" w:rsidRPr="00CE5A64" w:rsidRDefault="007B6109" w:rsidP="00360472">
      <w:pPr>
        <w:autoSpaceDE w:val="0"/>
        <w:autoSpaceDN w:val="0"/>
        <w:adjustRightInd w:val="0"/>
        <w:spacing w:after="0" w:line="240" w:lineRule="auto"/>
        <w:jc w:val="both"/>
        <w:rPr>
          <w:rFonts w:ascii="Times New Roman" w:hAnsi="Times New Roman"/>
          <w:strike/>
          <w:sz w:val="24"/>
          <w:szCs w:val="24"/>
          <w:lang w:eastAsia="hu-HU"/>
        </w:rPr>
      </w:pPr>
      <w:r w:rsidRPr="00CE5A64">
        <w:rPr>
          <w:rFonts w:ascii="Times New Roman" w:hAnsi="Times New Roman"/>
          <w:i/>
          <w:iCs/>
          <w:sz w:val="24"/>
          <w:szCs w:val="24"/>
          <w:lang w:eastAsia="hu-HU"/>
        </w:rPr>
        <w:t xml:space="preserve">a) </w:t>
      </w:r>
      <w:r w:rsidRPr="00CE5A64">
        <w:rPr>
          <w:rFonts w:ascii="Times New Roman" w:hAnsi="Times New Roman"/>
          <w:sz w:val="24"/>
          <w:szCs w:val="24"/>
          <w:lang w:eastAsia="hu-HU"/>
        </w:rPr>
        <w:t xml:space="preserve">az ajánlatok és részvételi jelentkezések elektronikus benyújtásához szükséges </w:t>
      </w:r>
      <w:r>
        <w:rPr>
          <w:rFonts w:ascii="Times New Roman" w:hAnsi="Times New Roman"/>
          <w:sz w:val="24"/>
          <w:szCs w:val="24"/>
          <w:lang w:eastAsia="hu-HU"/>
        </w:rPr>
        <w:t xml:space="preserve"> tudnivalókat</w:t>
      </w:r>
      <w:r w:rsidRPr="00CE5A64">
        <w:rPr>
          <w:rFonts w:ascii="Times New Roman" w:hAnsi="Times New Roman"/>
          <w:sz w:val="24"/>
          <w:szCs w:val="24"/>
          <w:lang w:eastAsia="hu-HU"/>
        </w:rPr>
        <w:t xml:space="preserve"> az érdekelt felek rendelkezésére kell bocsátani</w:t>
      </w:r>
      <w:r>
        <w:rPr>
          <w:rFonts w:ascii="Times New Roman" w:hAnsi="Times New Roman"/>
          <w:sz w:val="24"/>
          <w:szCs w:val="24"/>
          <w:lang w:eastAsia="hu-HU"/>
        </w:rPr>
        <w:t xml:space="preserve"> vagy számukra elérhetővé kell tenni</w:t>
      </w:r>
      <w:r w:rsidR="00E637F3">
        <w:rPr>
          <w:rFonts w:ascii="Times New Roman" w:hAnsi="Times New Roman"/>
          <w:sz w:val="24"/>
          <w:szCs w:val="24"/>
          <w:lang w:eastAsia="hu-HU"/>
        </w:rPr>
        <w:t>,</w:t>
      </w:r>
    </w:p>
    <w:p w14:paraId="51934839" w14:textId="77777777" w:rsidR="007B6109" w:rsidRPr="00CE5A64" w:rsidRDefault="007B6109" w:rsidP="00360472">
      <w:pPr>
        <w:autoSpaceDE w:val="0"/>
        <w:autoSpaceDN w:val="0"/>
        <w:adjustRightInd w:val="0"/>
        <w:spacing w:after="0" w:line="240" w:lineRule="auto"/>
        <w:jc w:val="both"/>
        <w:rPr>
          <w:rFonts w:ascii="Times New Roman" w:hAnsi="Times New Roman"/>
          <w:sz w:val="24"/>
          <w:szCs w:val="24"/>
          <w:lang w:eastAsia="hu-HU"/>
        </w:rPr>
      </w:pPr>
      <w:r w:rsidRPr="00CE5A64">
        <w:rPr>
          <w:rFonts w:ascii="Times New Roman" w:hAnsi="Times New Roman"/>
          <w:i/>
          <w:iCs/>
          <w:sz w:val="24"/>
          <w:szCs w:val="24"/>
          <w:lang w:eastAsia="hu-HU"/>
        </w:rPr>
        <w:t xml:space="preserve">b) </w:t>
      </w:r>
      <w:r w:rsidRPr="00CE5A64">
        <w:rPr>
          <w:rFonts w:ascii="Times New Roman" w:hAnsi="Times New Roman"/>
          <w:sz w:val="24"/>
          <w:szCs w:val="24"/>
          <w:lang w:eastAsia="hu-HU"/>
        </w:rPr>
        <w:t>az elektronikus ajánlatokat az elektronikus aláírásról szóló 2001. évi XXXV. törvényben (a továbbiakban: Eat.) meghatározott fokozott biztonságú elektronikus aláírással vagy minősített elektronikus aláírással kell ellátni,</w:t>
      </w:r>
      <w:r>
        <w:rPr>
          <w:rFonts w:ascii="Times New Roman" w:hAnsi="Times New Roman"/>
          <w:sz w:val="24"/>
          <w:szCs w:val="24"/>
          <w:lang w:eastAsia="hu-HU"/>
        </w:rPr>
        <w:t xml:space="preserve"> és</w:t>
      </w:r>
    </w:p>
    <w:p w14:paraId="1A468428" w14:textId="77777777" w:rsidR="007B6109" w:rsidRPr="00CE5A64" w:rsidRDefault="007B6109" w:rsidP="00360472">
      <w:pPr>
        <w:autoSpaceDE w:val="0"/>
        <w:autoSpaceDN w:val="0"/>
        <w:adjustRightInd w:val="0"/>
        <w:spacing w:after="0" w:line="240" w:lineRule="auto"/>
        <w:jc w:val="both"/>
        <w:rPr>
          <w:rFonts w:ascii="Times New Roman" w:hAnsi="Times New Roman"/>
          <w:sz w:val="24"/>
          <w:szCs w:val="24"/>
          <w:lang w:eastAsia="hu-HU"/>
        </w:rPr>
      </w:pPr>
      <w:r w:rsidRPr="00CE5A64">
        <w:rPr>
          <w:rFonts w:ascii="Times New Roman" w:hAnsi="Times New Roman"/>
          <w:i/>
          <w:iCs/>
          <w:sz w:val="24"/>
          <w:szCs w:val="24"/>
          <w:lang w:eastAsia="hu-HU"/>
        </w:rPr>
        <w:t xml:space="preserve">c) </w:t>
      </w:r>
      <w:r w:rsidRPr="00CE5A64">
        <w:rPr>
          <w:rFonts w:ascii="Times New Roman" w:hAnsi="Times New Roman"/>
          <w:sz w:val="24"/>
          <w:szCs w:val="24"/>
          <w:lang w:eastAsia="hu-HU"/>
        </w:rPr>
        <w:t>a gazdasági szereplőknek az ajánlat</w:t>
      </w:r>
      <w:r>
        <w:rPr>
          <w:rFonts w:ascii="Times New Roman" w:hAnsi="Times New Roman"/>
          <w:sz w:val="24"/>
          <w:szCs w:val="24"/>
          <w:lang w:eastAsia="hu-HU"/>
        </w:rPr>
        <w:t xml:space="preserve"> és részvételi jelentkezés</w:t>
      </w:r>
      <w:r w:rsidRPr="00CE5A64">
        <w:rPr>
          <w:rFonts w:ascii="Times New Roman" w:hAnsi="Times New Roman"/>
          <w:sz w:val="24"/>
          <w:szCs w:val="24"/>
          <w:lang w:eastAsia="hu-HU"/>
        </w:rPr>
        <w:t xml:space="preserve"> benyújtásakor az ajánlatkérőhöz be kell nyújtaniuk a</w:t>
      </w:r>
      <w:r>
        <w:rPr>
          <w:rFonts w:ascii="Times New Roman" w:hAnsi="Times New Roman"/>
          <w:sz w:val="24"/>
          <w:szCs w:val="24"/>
          <w:lang w:eastAsia="hu-HU"/>
        </w:rPr>
        <w:t>z ajánlatkérő által előírt</w:t>
      </w:r>
      <w:r w:rsidRPr="00CE5A64">
        <w:rPr>
          <w:rFonts w:ascii="Times New Roman" w:hAnsi="Times New Roman"/>
          <w:sz w:val="24"/>
          <w:szCs w:val="24"/>
          <w:lang w:eastAsia="hu-HU"/>
        </w:rPr>
        <w:t xml:space="preserve"> dokumentumokat, tanúsítványokat, nyilatkozatokat és mintapéldányokat vagy mintapéldányok fotóit, </w:t>
      </w:r>
      <w:r w:rsidR="009E39FA">
        <w:rPr>
          <w:rFonts w:ascii="Times New Roman" w:hAnsi="Times New Roman"/>
          <w:sz w:val="24"/>
          <w:szCs w:val="24"/>
          <w:lang w:eastAsia="hu-HU"/>
        </w:rPr>
        <w:t>ha</w:t>
      </w:r>
      <w:r w:rsidR="009E39FA" w:rsidRPr="00CE5A64">
        <w:rPr>
          <w:rFonts w:ascii="Times New Roman" w:hAnsi="Times New Roman"/>
          <w:sz w:val="24"/>
          <w:szCs w:val="24"/>
          <w:lang w:eastAsia="hu-HU"/>
        </w:rPr>
        <w:t xml:space="preserve"> </w:t>
      </w:r>
      <w:r w:rsidRPr="00CE5A64">
        <w:rPr>
          <w:rFonts w:ascii="Times New Roman" w:hAnsi="Times New Roman"/>
          <w:sz w:val="24"/>
          <w:szCs w:val="24"/>
          <w:lang w:eastAsia="hu-HU"/>
        </w:rPr>
        <w:t xml:space="preserve">azok elektronikus formátumban nem állnak rendelkezésre az ajánlatok, </w:t>
      </w:r>
      <w:r>
        <w:rPr>
          <w:rFonts w:ascii="Times New Roman" w:hAnsi="Times New Roman"/>
          <w:sz w:val="24"/>
          <w:szCs w:val="24"/>
          <w:lang w:eastAsia="hu-HU"/>
        </w:rPr>
        <w:t>vagy a</w:t>
      </w:r>
      <w:r w:rsidRPr="00CE5A64">
        <w:rPr>
          <w:rFonts w:ascii="Times New Roman" w:hAnsi="Times New Roman"/>
          <w:sz w:val="24"/>
          <w:szCs w:val="24"/>
          <w:lang w:eastAsia="hu-HU"/>
        </w:rPr>
        <w:t xml:space="preserve"> részvételi jelentkezések benyújtására megállapított határidő lejártáig.</w:t>
      </w:r>
    </w:p>
    <w:p w14:paraId="1E48B705" w14:textId="77777777" w:rsidR="007B6109" w:rsidRPr="00CE5A64" w:rsidRDefault="007B6109" w:rsidP="00360472">
      <w:pPr>
        <w:autoSpaceDE w:val="0"/>
        <w:autoSpaceDN w:val="0"/>
        <w:adjustRightInd w:val="0"/>
        <w:spacing w:after="0" w:line="240" w:lineRule="auto"/>
        <w:jc w:val="both"/>
        <w:rPr>
          <w:rFonts w:ascii="Times New Roman" w:hAnsi="Times New Roman"/>
          <w:sz w:val="24"/>
          <w:szCs w:val="24"/>
          <w:lang w:eastAsia="hu-HU"/>
        </w:rPr>
      </w:pPr>
      <w:r w:rsidRPr="00CE5A64">
        <w:rPr>
          <w:rFonts w:ascii="Times New Roman" w:hAnsi="Times New Roman"/>
          <w:sz w:val="24"/>
          <w:szCs w:val="24"/>
          <w:lang w:eastAsia="hu-HU"/>
        </w:rPr>
        <w:t>(3) Az ajánlatok és részvételi jelentkezések elektronikus átvételéhez használt eszközöknek meg kell felelniük az alábbi követelményeknek:</w:t>
      </w:r>
    </w:p>
    <w:p w14:paraId="66A1EF0A" w14:textId="77777777" w:rsidR="007B6109" w:rsidRPr="00CE5A64" w:rsidRDefault="007B6109" w:rsidP="00360472">
      <w:pPr>
        <w:autoSpaceDE w:val="0"/>
        <w:autoSpaceDN w:val="0"/>
        <w:adjustRightInd w:val="0"/>
        <w:spacing w:after="0" w:line="240" w:lineRule="auto"/>
        <w:jc w:val="both"/>
        <w:rPr>
          <w:rFonts w:ascii="Times New Roman" w:hAnsi="Times New Roman"/>
          <w:sz w:val="24"/>
          <w:szCs w:val="24"/>
          <w:lang w:eastAsia="hu-HU"/>
        </w:rPr>
      </w:pPr>
      <w:r w:rsidRPr="00CE5A64">
        <w:rPr>
          <w:rFonts w:ascii="Times New Roman" w:hAnsi="Times New Roman"/>
          <w:i/>
          <w:iCs/>
          <w:sz w:val="24"/>
          <w:szCs w:val="24"/>
          <w:lang w:eastAsia="hu-HU"/>
        </w:rPr>
        <w:t xml:space="preserve">a) </w:t>
      </w:r>
      <w:r w:rsidRPr="00CE5A64">
        <w:rPr>
          <w:rFonts w:ascii="Times New Roman" w:hAnsi="Times New Roman"/>
          <w:sz w:val="24"/>
          <w:szCs w:val="24"/>
          <w:lang w:eastAsia="hu-HU"/>
        </w:rPr>
        <w:t>az ajánlatokhoz és a részvételi jelentkezésekhez kapcsolódó elektronikus aláírások megfelelnek az Eat. rendelkezéseinek,</w:t>
      </w:r>
    </w:p>
    <w:p w14:paraId="6D5C439F" w14:textId="77777777" w:rsidR="007B6109" w:rsidRPr="00CE5A64" w:rsidRDefault="007B6109" w:rsidP="00360472">
      <w:pPr>
        <w:autoSpaceDE w:val="0"/>
        <w:autoSpaceDN w:val="0"/>
        <w:adjustRightInd w:val="0"/>
        <w:spacing w:after="0" w:line="240" w:lineRule="auto"/>
        <w:jc w:val="both"/>
        <w:rPr>
          <w:rFonts w:ascii="Times New Roman" w:hAnsi="Times New Roman"/>
          <w:sz w:val="24"/>
          <w:szCs w:val="24"/>
          <w:lang w:eastAsia="hu-HU"/>
        </w:rPr>
      </w:pPr>
      <w:r w:rsidRPr="00CE5A64">
        <w:rPr>
          <w:rFonts w:ascii="Times New Roman" w:hAnsi="Times New Roman"/>
          <w:i/>
          <w:iCs/>
          <w:sz w:val="24"/>
          <w:szCs w:val="24"/>
          <w:lang w:eastAsia="hu-HU"/>
        </w:rPr>
        <w:t xml:space="preserve">b) </w:t>
      </w:r>
      <w:r w:rsidRPr="00CE5A64">
        <w:rPr>
          <w:rFonts w:ascii="Times New Roman" w:hAnsi="Times New Roman"/>
          <w:sz w:val="24"/>
          <w:szCs w:val="24"/>
          <w:lang w:eastAsia="hu-HU"/>
        </w:rPr>
        <w:t>az ajánlatok és a részvételi jelentkezések benyújtásának napja és időpontja pontosan meghatározható,</w:t>
      </w:r>
    </w:p>
    <w:p w14:paraId="079B27AC" w14:textId="77777777" w:rsidR="007B6109" w:rsidRPr="00CE5A64" w:rsidRDefault="007B6109" w:rsidP="00360472">
      <w:pPr>
        <w:autoSpaceDE w:val="0"/>
        <w:autoSpaceDN w:val="0"/>
        <w:adjustRightInd w:val="0"/>
        <w:spacing w:after="0" w:line="240" w:lineRule="auto"/>
        <w:jc w:val="both"/>
        <w:rPr>
          <w:rFonts w:ascii="Times New Roman" w:hAnsi="Times New Roman"/>
          <w:sz w:val="24"/>
          <w:szCs w:val="24"/>
          <w:lang w:eastAsia="hu-HU"/>
        </w:rPr>
      </w:pPr>
      <w:r w:rsidRPr="00CE5A64">
        <w:rPr>
          <w:rFonts w:ascii="Times New Roman" w:hAnsi="Times New Roman"/>
          <w:i/>
          <w:iCs/>
          <w:sz w:val="24"/>
          <w:szCs w:val="24"/>
          <w:lang w:eastAsia="hu-HU"/>
        </w:rPr>
        <w:t xml:space="preserve">c) </w:t>
      </w:r>
      <w:r w:rsidRPr="00CE5A64">
        <w:rPr>
          <w:rFonts w:ascii="Times New Roman" w:hAnsi="Times New Roman"/>
          <w:sz w:val="24"/>
          <w:szCs w:val="24"/>
          <w:lang w:eastAsia="hu-HU"/>
        </w:rPr>
        <w:t>a megállapított határidők előtt senki nem férhet hozzá az e követelmények szerint továbbított adatokhoz,</w:t>
      </w:r>
    </w:p>
    <w:p w14:paraId="664D9D2A" w14:textId="77777777" w:rsidR="007B6109" w:rsidRPr="00CE5A64" w:rsidRDefault="007B6109" w:rsidP="00360472">
      <w:pPr>
        <w:autoSpaceDE w:val="0"/>
        <w:autoSpaceDN w:val="0"/>
        <w:adjustRightInd w:val="0"/>
        <w:spacing w:after="0" w:line="240" w:lineRule="auto"/>
        <w:jc w:val="both"/>
        <w:rPr>
          <w:rFonts w:ascii="Times New Roman" w:hAnsi="Times New Roman"/>
          <w:sz w:val="24"/>
          <w:szCs w:val="24"/>
          <w:lang w:eastAsia="hu-HU"/>
        </w:rPr>
      </w:pPr>
      <w:r w:rsidRPr="00CE5A64">
        <w:rPr>
          <w:rFonts w:ascii="Times New Roman" w:hAnsi="Times New Roman"/>
          <w:i/>
          <w:iCs/>
          <w:sz w:val="24"/>
          <w:szCs w:val="24"/>
          <w:lang w:eastAsia="hu-HU"/>
        </w:rPr>
        <w:t xml:space="preserve">d) </w:t>
      </w:r>
      <w:r w:rsidRPr="00CE5A64">
        <w:rPr>
          <w:rFonts w:ascii="Times New Roman" w:hAnsi="Times New Roman"/>
          <w:sz w:val="24"/>
          <w:szCs w:val="24"/>
          <w:lang w:eastAsia="hu-HU"/>
        </w:rPr>
        <w:t xml:space="preserve">ha a </w:t>
      </w:r>
      <w:r w:rsidRPr="00CE5A64">
        <w:rPr>
          <w:rFonts w:ascii="Times New Roman" w:hAnsi="Times New Roman"/>
          <w:i/>
          <w:iCs/>
          <w:sz w:val="24"/>
          <w:szCs w:val="24"/>
          <w:lang w:eastAsia="hu-HU"/>
        </w:rPr>
        <w:t xml:space="preserve">c) </w:t>
      </w:r>
      <w:r w:rsidRPr="00CE5A64">
        <w:rPr>
          <w:rFonts w:ascii="Times New Roman" w:hAnsi="Times New Roman"/>
          <w:sz w:val="24"/>
          <w:szCs w:val="24"/>
          <w:lang w:eastAsia="hu-HU"/>
        </w:rPr>
        <w:t>pontban meghatározott hozzáférési tilalmat megsértik, a tilalom megsértésének ténye egyértelműen megállapítható,</w:t>
      </w:r>
    </w:p>
    <w:p w14:paraId="4A93507D" w14:textId="77777777" w:rsidR="007B6109" w:rsidRPr="00CE5A64" w:rsidRDefault="007B6109" w:rsidP="00360472">
      <w:pPr>
        <w:autoSpaceDE w:val="0"/>
        <w:autoSpaceDN w:val="0"/>
        <w:adjustRightInd w:val="0"/>
        <w:spacing w:after="0" w:line="240" w:lineRule="auto"/>
        <w:jc w:val="both"/>
        <w:rPr>
          <w:rFonts w:ascii="Times New Roman" w:hAnsi="Times New Roman"/>
          <w:sz w:val="24"/>
          <w:szCs w:val="24"/>
          <w:lang w:eastAsia="hu-HU"/>
        </w:rPr>
      </w:pPr>
      <w:r w:rsidRPr="00CE5A64">
        <w:rPr>
          <w:rFonts w:ascii="Times New Roman" w:hAnsi="Times New Roman"/>
          <w:i/>
          <w:iCs/>
          <w:sz w:val="24"/>
          <w:szCs w:val="24"/>
          <w:lang w:eastAsia="hu-HU"/>
        </w:rPr>
        <w:t xml:space="preserve">e) </w:t>
      </w:r>
      <w:r w:rsidRPr="00CE5A64">
        <w:rPr>
          <w:rFonts w:ascii="Times New Roman" w:hAnsi="Times New Roman"/>
          <w:sz w:val="24"/>
          <w:szCs w:val="24"/>
          <w:lang w:eastAsia="hu-HU"/>
        </w:rPr>
        <w:t>a beszerzési eljárás különböző szakaszai folyamán a benyújtott adatok összességéhez vagy egy részéhez való hozzáférés csak az arra jogosult személyek egyidejű intézkedése révén lehetséges,</w:t>
      </w:r>
    </w:p>
    <w:p w14:paraId="1083AB66" w14:textId="77777777" w:rsidR="007B6109" w:rsidRPr="00CE5A64" w:rsidRDefault="007B6109" w:rsidP="00360472">
      <w:pPr>
        <w:autoSpaceDE w:val="0"/>
        <w:autoSpaceDN w:val="0"/>
        <w:adjustRightInd w:val="0"/>
        <w:spacing w:after="0" w:line="240" w:lineRule="auto"/>
        <w:jc w:val="both"/>
        <w:rPr>
          <w:rFonts w:ascii="Times New Roman" w:hAnsi="Times New Roman"/>
          <w:sz w:val="24"/>
          <w:szCs w:val="24"/>
          <w:lang w:eastAsia="hu-HU"/>
        </w:rPr>
      </w:pPr>
      <w:r w:rsidRPr="00CE5A64">
        <w:rPr>
          <w:rFonts w:ascii="Times New Roman" w:hAnsi="Times New Roman"/>
          <w:i/>
          <w:iCs/>
          <w:sz w:val="24"/>
          <w:szCs w:val="24"/>
          <w:lang w:eastAsia="hu-HU"/>
        </w:rPr>
        <w:lastRenderedPageBreak/>
        <w:t xml:space="preserve">f) </w:t>
      </w:r>
      <w:r w:rsidRPr="00CE5A64">
        <w:rPr>
          <w:rFonts w:ascii="Times New Roman" w:hAnsi="Times New Roman"/>
          <w:sz w:val="24"/>
          <w:szCs w:val="24"/>
          <w:lang w:eastAsia="hu-HU"/>
        </w:rPr>
        <w:t>a jogosultsággal rendelkező személyek egyidejű intézkedése csak az előírt időpontot követően biztosíthat hozzáférést a továbbított adatokhoz,</w:t>
      </w:r>
      <w:r>
        <w:rPr>
          <w:rFonts w:ascii="Times New Roman" w:hAnsi="Times New Roman"/>
          <w:sz w:val="24"/>
          <w:szCs w:val="24"/>
          <w:lang w:eastAsia="hu-HU"/>
        </w:rPr>
        <w:t xml:space="preserve"> és</w:t>
      </w:r>
    </w:p>
    <w:p w14:paraId="26530F52" w14:textId="77777777" w:rsidR="007B6109" w:rsidRPr="00CE5A64" w:rsidRDefault="007B6109" w:rsidP="00360472">
      <w:pPr>
        <w:autoSpaceDE w:val="0"/>
        <w:autoSpaceDN w:val="0"/>
        <w:adjustRightInd w:val="0"/>
        <w:spacing w:after="0" w:line="240" w:lineRule="auto"/>
        <w:jc w:val="both"/>
        <w:rPr>
          <w:rFonts w:ascii="Times New Roman" w:hAnsi="Times New Roman"/>
          <w:sz w:val="24"/>
          <w:szCs w:val="24"/>
          <w:lang w:eastAsia="hu-HU"/>
        </w:rPr>
      </w:pPr>
      <w:r w:rsidRPr="00CE5A64">
        <w:rPr>
          <w:rFonts w:ascii="Times New Roman" w:hAnsi="Times New Roman"/>
          <w:i/>
          <w:iCs/>
          <w:sz w:val="24"/>
          <w:szCs w:val="24"/>
          <w:lang w:eastAsia="hu-HU"/>
        </w:rPr>
        <w:t xml:space="preserve">g) </w:t>
      </w:r>
      <w:r w:rsidRPr="00CE5A64">
        <w:rPr>
          <w:rFonts w:ascii="Times New Roman" w:hAnsi="Times New Roman"/>
          <w:sz w:val="24"/>
          <w:szCs w:val="24"/>
          <w:lang w:eastAsia="hu-HU"/>
        </w:rPr>
        <w:t>az e követelményeknek megfelelően beérkezett és megnyitott adatok csak az azok megismerésére jogosult személyek számára maradnak hozzáférhetők.</w:t>
      </w:r>
    </w:p>
    <w:p w14:paraId="5B7F7728" w14:textId="77777777" w:rsidR="007B6109" w:rsidRPr="00CE5A64" w:rsidRDefault="007B6109" w:rsidP="00360472">
      <w:pPr>
        <w:autoSpaceDE w:val="0"/>
        <w:autoSpaceDN w:val="0"/>
        <w:adjustRightInd w:val="0"/>
        <w:spacing w:after="0" w:line="240" w:lineRule="auto"/>
        <w:jc w:val="both"/>
        <w:rPr>
          <w:rFonts w:ascii="Times New Roman" w:hAnsi="Times New Roman"/>
          <w:sz w:val="24"/>
          <w:szCs w:val="24"/>
          <w:lang w:eastAsia="hu-HU"/>
        </w:rPr>
      </w:pPr>
      <w:r w:rsidRPr="00CE5A64">
        <w:rPr>
          <w:rFonts w:ascii="Times New Roman" w:hAnsi="Times New Roman"/>
          <w:sz w:val="24"/>
          <w:szCs w:val="24"/>
          <w:lang w:eastAsia="hu-HU"/>
        </w:rPr>
        <w:t xml:space="preserve">(4) A „Bizalmas!” vagy magasabb minősítési szintű adatok elektronikus továbbítása csak </w:t>
      </w:r>
      <w:r w:rsidRPr="0038508E">
        <w:rPr>
          <w:rFonts w:ascii="Times New Roman" w:hAnsi="Times New Roman"/>
          <w:bCs/>
          <w:sz w:val="24"/>
          <w:szCs w:val="24"/>
          <w:lang w:eastAsia="hu-HU"/>
        </w:rPr>
        <w:t>a Nemzeti Biztonsági Felügyeletet (a továbbiakban: NBF)</w:t>
      </w:r>
      <w:r>
        <w:rPr>
          <w:rFonts w:ascii="Times New Roman" w:hAnsi="Times New Roman"/>
          <w:bCs/>
          <w:sz w:val="24"/>
          <w:szCs w:val="24"/>
          <w:lang w:eastAsia="hu-HU"/>
        </w:rPr>
        <w:t xml:space="preserve"> </w:t>
      </w:r>
      <w:r w:rsidRPr="00CE5A64">
        <w:rPr>
          <w:rFonts w:ascii="Times New Roman" w:hAnsi="Times New Roman"/>
          <w:sz w:val="24"/>
          <w:szCs w:val="24"/>
          <w:lang w:eastAsia="hu-HU"/>
        </w:rPr>
        <w:t xml:space="preserve">által engedélyezett, a minősített adat elektronikus biztonságának, valamint a rejtjeltevékenység engedélyezésének és hatósági felügyeletének részletes szabályairól szóló </w:t>
      </w:r>
      <w:r>
        <w:rPr>
          <w:rFonts w:ascii="Times New Roman" w:hAnsi="Times New Roman"/>
          <w:sz w:val="24"/>
          <w:szCs w:val="24"/>
          <w:lang w:eastAsia="hu-HU"/>
        </w:rPr>
        <w:t>k</w:t>
      </w:r>
      <w:r w:rsidRPr="00CE5A64">
        <w:rPr>
          <w:rFonts w:ascii="Times New Roman" w:hAnsi="Times New Roman"/>
          <w:sz w:val="24"/>
          <w:szCs w:val="24"/>
          <w:lang w:eastAsia="hu-HU"/>
        </w:rPr>
        <w:t>orm</w:t>
      </w:r>
      <w:r>
        <w:rPr>
          <w:rFonts w:ascii="Times New Roman" w:hAnsi="Times New Roman"/>
          <w:sz w:val="24"/>
          <w:szCs w:val="24"/>
          <w:lang w:eastAsia="hu-HU"/>
        </w:rPr>
        <w:t>ány</w:t>
      </w:r>
      <w:r w:rsidRPr="00CE5A64">
        <w:rPr>
          <w:rFonts w:ascii="Times New Roman" w:hAnsi="Times New Roman"/>
          <w:sz w:val="24"/>
          <w:szCs w:val="24"/>
          <w:lang w:eastAsia="hu-HU"/>
        </w:rPr>
        <w:t>rendeletben foglaltak szerinti TEMPEST követelményeknek megfelelően történhet.</w:t>
      </w:r>
    </w:p>
    <w:p w14:paraId="440B267A" w14:textId="77777777" w:rsidR="00FD5FA8" w:rsidRPr="00CE5A64" w:rsidRDefault="007B6109" w:rsidP="00111EB2">
      <w:pPr>
        <w:autoSpaceDE w:val="0"/>
        <w:autoSpaceDN w:val="0"/>
        <w:adjustRightInd w:val="0"/>
        <w:spacing w:after="0" w:line="240" w:lineRule="auto"/>
        <w:jc w:val="both"/>
        <w:rPr>
          <w:rFonts w:ascii="Times New Roman" w:hAnsi="Times New Roman"/>
          <w:sz w:val="24"/>
          <w:szCs w:val="24"/>
          <w:lang w:eastAsia="hu-HU"/>
        </w:rPr>
      </w:pPr>
      <w:r w:rsidRPr="00CE5A64">
        <w:rPr>
          <w:rFonts w:ascii="Times New Roman" w:hAnsi="Times New Roman"/>
          <w:sz w:val="24"/>
          <w:szCs w:val="24"/>
          <w:lang w:eastAsia="hu-HU"/>
        </w:rPr>
        <w:t>(5) A minősített adatokat tartalmazó írásbeli nyilatkozatok faxon, elektronikus levélben vagy postai úton továbbított levélben nem teljesíthetőek. Ahol e törvény szerint az írásbeli nyilatkozatot faxon kell vagy lehet teljesíteni, a minősített adatokat tartalmazó írásbeli nyilatkozatok esetén elsősorban a (4) bekezdésben meghatározott követelményeknek megfelelő elektronikus továbbítást kell igénybe venni. Ha a követelménynek megfelelő elektronikus továbbítási lehetőség nem áll a gazdasági szereplő rendelkezésére, az írásbeli nyilatkozatot közvetlen kézbesítés útján kell teljesíteni.</w:t>
      </w:r>
    </w:p>
    <w:p w14:paraId="7ACFF434" w14:textId="77777777" w:rsidR="007B6109" w:rsidRDefault="007B6109" w:rsidP="00BB562C">
      <w:pPr>
        <w:pStyle w:val="centerpar"/>
        <w:spacing w:before="0" w:after="0"/>
        <w:rPr>
          <w:b/>
          <w:bCs/>
        </w:rPr>
      </w:pPr>
    </w:p>
    <w:p w14:paraId="16D85F96" w14:textId="77777777" w:rsidR="007B6109" w:rsidRPr="0085166F" w:rsidRDefault="007B6109" w:rsidP="00BB562C">
      <w:pPr>
        <w:pStyle w:val="centerpar"/>
        <w:spacing w:before="0" w:after="0"/>
        <w:rPr>
          <w:b/>
          <w:bCs/>
        </w:rPr>
      </w:pPr>
      <w:r>
        <w:rPr>
          <w:b/>
          <w:bCs/>
        </w:rPr>
        <w:t xml:space="preserve">17. </w:t>
      </w:r>
      <w:r w:rsidRPr="0085166F">
        <w:rPr>
          <w:b/>
          <w:bCs/>
        </w:rPr>
        <w:t>A határidők számítása</w:t>
      </w:r>
    </w:p>
    <w:p w14:paraId="05D7B82A" w14:textId="77777777" w:rsidR="007B6109" w:rsidRPr="0085166F" w:rsidRDefault="007B6109" w:rsidP="00BB562C">
      <w:pPr>
        <w:pStyle w:val="centerpar"/>
        <w:spacing w:before="0" w:after="0"/>
        <w:rPr>
          <w:b/>
          <w:bCs/>
        </w:rPr>
      </w:pPr>
    </w:p>
    <w:p w14:paraId="3FC0DF5A" w14:textId="77777777" w:rsidR="007B6109" w:rsidRPr="0085166F" w:rsidRDefault="007B6109" w:rsidP="00BB562C">
      <w:pPr>
        <w:pStyle w:val="Lista"/>
        <w:spacing w:after="0"/>
        <w:ind w:left="0" w:firstLine="0"/>
        <w:jc w:val="both"/>
        <w:rPr>
          <w:sz w:val="24"/>
          <w:szCs w:val="24"/>
        </w:rPr>
      </w:pPr>
      <w:r w:rsidRPr="0085166F">
        <w:rPr>
          <w:b/>
          <w:bCs/>
          <w:sz w:val="24"/>
          <w:szCs w:val="24"/>
        </w:rPr>
        <w:t>2</w:t>
      </w:r>
      <w:r>
        <w:rPr>
          <w:b/>
          <w:bCs/>
          <w:sz w:val="24"/>
          <w:szCs w:val="24"/>
        </w:rPr>
        <w:t>9</w:t>
      </w:r>
      <w:r w:rsidRPr="0085166F">
        <w:rPr>
          <w:b/>
          <w:bCs/>
          <w:sz w:val="24"/>
          <w:szCs w:val="24"/>
        </w:rPr>
        <w:t xml:space="preserve">. § </w:t>
      </w:r>
      <w:r w:rsidRPr="00E637F3">
        <w:rPr>
          <w:bCs/>
          <w:sz w:val="24"/>
          <w:szCs w:val="24"/>
        </w:rPr>
        <w:t>(1)</w:t>
      </w:r>
      <w:r w:rsidRPr="0085166F">
        <w:rPr>
          <w:b/>
          <w:bCs/>
          <w:sz w:val="24"/>
          <w:szCs w:val="24"/>
        </w:rPr>
        <w:t xml:space="preserve"> </w:t>
      </w:r>
      <w:r w:rsidRPr="0085166F">
        <w:rPr>
          <w:sz w:val="24"/>
          <w:szCs w:val="24"/>
        </w:rPr>
        <w:t xml:space="preserve">A napokban, hónapokban vagy években megállapított határidőbe vagy időtartamba (a továbbiakban együtt: határidő) a kezdőnap nem számít bele. Kezdőnap az a nap, amelyre a határidő megkezdésére okot adó cselekmény vagy egyéb körülmény esik. </w:t>
      </w:r>
    </w:p>
    <w:p w14:paraId="65454D18" w14:textId="77777777" w:rsidR="007B6109" w:rsidRPr="0085166F" w:rsidRDefault="007B6109" w:rsidP="00BB562C">
      <w:pPr>
        <w:pStyle w:val="Lista"/>
        <w:spacing w:after="0"/>
        <w:ind w:left="0" w:firstLine="0"/>
        <w:jc w:val="both"/>
        <w:rPr>
          <w:sz w:val="24"/>
          <w:szCs w:val="24"/>
        </w:rPr>
      </w:pPr>
      <w:r w:rsidRPr="00E637F3">
        <w:rPr>
          <w:bCs/>
          <w:sz w:val="24"/>
          <w:szCs w:val="24"/>
        </w:rPr>
        <w:t>(2)</w:t>
      </w:r>
      <w:r w:rsidRPr="0085166F">
        <w:rPr>
          <w:b/>
          <w:bCs/>
          <w:sz w:val="24"/>
          <w:szCs w:val="24"/>
        </w:rPr>
        <w:t xml:space="preserve"> </w:t>
      </w:r>
      <w:r w:rsidRPr="0085166F">
        <w:rPr>
          <w:sz w:val="24"/>
          <w:szCs w:val="24"/>
        </w:rPr>
        <w:t xml:space="preserve">A hónapokban vagy években megállapított határidő azon a napon jár le, amely számánál fogva a kezdőnapot követő napnak megfelel; ha ez a nap a lejárat hónapjában hiányzik, a hónap utolsó napján. </w:t>
      </w:r>
    </w:p>
    <w:p w14:paraId="2EAB83E9" w14:textId="77777777" w:rsidR="007B6109" w:rsidRPr="0085166F" w:rsidRDefault="007B6109" w:rsidP="00001E67">
      <w:pPr>
        <w:pStyle w:val="Lista"/>
        <w:spacing w:after="0"/>
        <w:ind w:left="0" w:firstLine="0"/>
        <w:contextualSpacing/>
        <w:jc w:val="both"/>
        <w:rPr>
          <w:sz w:val="24"/>
          <w:szCs w:val="24"/>
        </w:rPr>
      </w:pPr>
      <w:r w:rsidRPr="00E637F3">
        <w:rPr>
          <w:bCs/>
          <w:sz w:val="24"/>
          <w:szCs w:val="24"/>
        </w:rPr>
        <w:t>(3)</w:t>
      </w:r>
      <w:r w:rsidRPr="0085166F">
        <w:rPr>
          <w:b/>
          <w:bCs/>
          <w:sz w:val="24"/>
          <w:szCs w:val="24"/>
        </w:rPr>
        <w:t xml:space="preserve"> </w:t>
      </w:r>
      <w:r w:rsidRPr="0085166F">
        <w:rPr>
          <w:sz w:val="24"/>
          <w:szCs w:val="24"/>
        </w:rPr>
        <w:t xml:space="preserve">Ha a határidő utolsó napja nem munkanapra esik, a határidő csak az ezt követő legközelebbi munkanapon jár le. </w:t>
      </w:r>
    </w:p>
    <w:p w14:paraId="04F05498" w14:textId="77777777" w:rsidR="00EE6A6D" w:rsidRPr="00E637F3" w:rsidRDefault="007B6109" w:rsidP="00111EB2">
      <w:pPr>
        <w:spacing w:after="0" w:line="240" w:lineRule="auto"/>
        <w:contextualSpacing/>
        <w:jc w:val="both"/>
        <w:rPr>
          <w:rFonts w:ascii="Times New Roman" w:hAnsi="Times New Roman"/>
          <w:bCs/>
        </w:rPr>
      </w:pPr>
      <w:r w:rsidRPr="00E637F3">
        <w:rPr>
          <w:rFonts w:ascii="Times New Roman" w:hAnsi="Times New Roman"/>
          <w:sz w:val="24"/>
        </w:rPr>
        <w:t>(4)</w:t>
      </w:r>
      <w:r w:rsidRPr="0085166F">
        <w:rPr>
          <w:rFonts w:ascii="Times New Roman" w:hAnsi="Times New Roman"/>
          <w:sz w:val="24"/>
        </w:rPr>
        <w:t xml:space="preserve"> A hirdetményben </w:t>
      </w:r>
      <w:r>
        <w:rPr>
          <w:rFonts w:ascii="Times New Roman" w:hAnsi="Times New Roman"/>
          <w:sz w:val="24"/>
        </w:rPr>
        <w:t xml:space="preserve">vagy </w:t>
      </w:r>
      <w:r w:rsidRPr="0085166F">
        <w:rPr>
          <w:rFonts w:ascii="Times New Roman" w:hAnsi="Times New Roman"/>
          <w:sz w:val="24"/>
        </w:rPr>
        <w:t xml:space="preserve">felhívásban megjelölt határidő a hirdetmény </w:t>
      </w:r>
      <w:r>
        <w:rPr>
          <w:rFonts w:ascii="Times New Roman" w:hAnsi="Times New Roman"/>
          <w:sz w:val="24"/>
        </w:rPr>
        <w:t xml:space="preserve">vagy </w:t>
      </w:r>
      <w:r w:rsidRPr="0085166F">
        <w:rPr>
          <w:rFonts w:ascii="Times New Roman" w:hAnsi="Times New Roman"/>
          <w:sz w:val="24"/>
        </w:rPr>
        <w:t>felhívás feladását, illetve a felhívás közvetlen megküldését követő napon kezdődik.</w:t>
      </w:r>
    </w:p>
    <w:p w14:paraId="12EA019F" w14:textId="77777777" w:rsidR="007B6109" w:rsidRDefault="007B6109" w:rsidP="006B5B49">
      <w:pPr>
        <w:pStyle w:val="centerpar"/>
        <w:spacing w:before="0" w:after="0"/>
        <w:rPr>
          <w:b/>
          <w:bCs/>
        </w:rPr>
      </w:pPr>
    </w:p>
    <w:p w14:paraId="364CDF4B" w14:textId="77777777" w:rsidR="007B6109" w:rsidRPr="0085166F" w:rsidRDefault="007B6109" w:rsidP="006B5B49">
      <w:pPr>
        <w:pStyle w:val="centerpar"/>
        <w:spacing w:before="0" w:after="0"/>
        <w:rPr>
          <w:b/>
          <w:bCs/>
        </w:rPr>
      </w:pPr>
      <w:bookmarkStart w:id="10" w:name="109"/>
      <w:bookmarkStart w:id="11" w:name="110"/>
      <w:bookmarkEnd w:id="10"/>
      <w:bookmarkEnd w:id="11"/>
      <w:r>
        <w:rPr>
          <w:b/>
          <w:bCs/>
        </w:rPr>
        <w:t xml:space="preserve">19. </w:t>
      </w:r>
      <w:r w:rsidRPr="0085166F">
        <w:rPr>
          <w:b/>
          <w:bCs/>
        </w:rPr>
        <w:t>Előzetes összesített tájékoztató</w:t>
      </w:r>
    </w:p>
    <w:p w14:paraId="3E1F125E" w14:textId="77777777" w:rsidR="007B6109" w:rsidRPr="0085166F" w:rsidRDefault="007B6109" w:rsidP="006B5B49">
      <w:pPr>
        <w:pStyle w:val="centerpar"/>
        <w:spacing w:before="0" w:after="0"/>
        <w:rPr>
          <w:b/>
          <w:bCs/>
        </w:rPr>
      </w:pPr>
    </w:p>
    <w:p w14:paraId="49107CFC" w14:textId="77777777" w:rsidR="007B6109" w:rsidRPr="0085166F" w:rsidRDefault="007B6109" w:rsidP="00EA2AB7">
      <w:pPr>
        <w:autoSpaceDE w:val="0"/>
        <w:autoSpaceDN w:val="0"/>
        <w:adjustRightInd w:val="0"/>
        <w:spacing w:after="0" w:line="240" w:lineRule="auto"/>
        <w:jc w:val="both"/>
        <w:rPr>
          <w:rFonts w:ascii="Times New Roman" w:hAnsi="Times New Roman"/>
          <w:noProof/>
          <w:sz w:val="24"/>
          <w:szCs w:val="24"/>
          <w:lang w:eastAsia="hu-HU"/>
        </w:rPr>
      </w:pPr>
      <w:r>
        <w:rPr>
          <w:rFonts w:ascii="Times New Roman" w:hAnsi="Times New Roman"/>
          <w:b/>
          <w:noProof/>
          <w:sz w:val="24"/>
          <w:szCs w:val="24"/>
          <w:lang w:eastAsia="hu-HU"/>
        </w:rPr>
        <w:t>30</w:t>
      </w:r>
      <w:r w:rsidRPr="0085166F">
        <w:rPr>
          <w:rFonts w:ascii="Times New Roman" w:hAnsi="Times New Roman"/>
          <w:b/>
          <w:noProof/>
          <w:sz w:val="24"/>
          <w:szCs w:val="24"/>
          <w:lang w:eastAsia="hu-HU"/>
        </w:rPr>
        <w:t xml:space="preserve">. § </w:t>
      </w:r>
      <w:r w:rsidRPr="00EE6A6D">
        <w:rPr>
          <w:rFonts w:ascii="Times New Roman" w:hAnsi="Times New Roman"/>
          <w:noProof/>
          <w:sz w:val="24"/>
          <w:szCs w:val="24"/>
          <w:lang w:eastAsia="hu-HU"/>
        </w:rPr>
        <w:t>(1)</w:t>
      </w:r>
      <w:r w:rsidRPr="0085166F">
        <w:rPr>
          <w:rFonts w:ascii="Times New Roman" w:hAnsi="Times New Roman"/>
          <w:noProof/>
          <w:sz w:val="24"/>
          <w:szCs w:val="24"/>
          <w:lang w:eastAsia="hu-HU"/>
        </w:rPr>
        <w:t xml:space="preserve"> Az ajánlatkérő a költségvetési év kezdetét követően előzetes összesített tájékoztató útján nyilvánosságra hozhatja</w:t>
      </w:r>
    </w:p>
    <w:p w14:paraId="1897AB69" w14:textId="77777777" w:rsidR="007B6109" w:rsidRPr="0085166F" w:rsidRDefault="007B6109" w:rsidP="00EA2AB7">
      <w:pPr>
        <w:autoSpaceDE w:val="0"/>
        <w:autoSpaceDN w:val="0"/>
        <w:adjustRightInd w:val="0"/>
        <w:spacing w:after="0" w:line="240" w:lineRule="auto"/>
        <w:jc w:val="both"/>
        <w:rPr>
          <w:rFonts w:ascii="Times New Roman" w:hAnsi="Times New Roman"/>
          <w:noProof/>
          <w:sz w:val="24"/>
          <w:szCs w:val="24"/>
          <w:lang w:eastAsia="hu-HU"/>
        </w:rPr>
      </w:pPr>
      <w:r w:rsidRPr="009719A8">
        <w:rPr>
          <w:rFonts w:ascii="Times New Roman" w:hAnsi="Times New Roman"/>
          <w:i/>
          <w:noProof/>
          <w:sz w:val="24"/>
          <w:szCs w:val="24"/>
          <w:lang w:eastAsia="hu-HU"/>
        </w:rPr>
        <w:t>a)</w:t>
      </w:r>
      <w:r w:rsidRPr="0085166F">
        <w:rPr>
          <w:rFonts w:ascii="Times New Roman" w:hAnsi="Times New Roman"/>
          <w:noProof/>
          <w:sz w:val="24"/>
          <w:szCs w:val="24"/>
          <w:lang w:eastAsia="hu-HU"/>
        </w:rPr>
        <w:t xml:space="preserve"> az árubeszerzésre irányuló szerződések esetében azon szerződések vagy keretmegállapodások becsült összértékét – CPV</w:t>
      </w:r>
      <w:r>
        <w:rPr>
          <w:rFonts w:ascii="Times New Roman" w:hAnsi="Times New Roman"/>
          <w:noProof/>
          <w:sz w:val="24"/>
          <w:szCs w:val="24"/>
          <w:lang w:eastAsia="hu-HU"/>
        </w:rPr>
        <w:t>-re</w:t>
      </w:r>
      <w:r w:rsidRPr="0085166F">
        <w:rPr>
          <w:rFonts w:ascii="Times New Roman" w:hAnsi="Times New Roman"/>
          <w:noProof/>
          <w:sz w:val="24"/>
          <w:szCs w:val="24"/>
          <w:lang w:eastAsia="hu-HU"/>
        </w:rPr>
        <w:t xml:space="preserve"> való hivatkozással megállapított – termékcsoportonként, amelyeket a következő 12 hónap folyamán kíván megkötni,</w:t>
      </w:r>
    </w:p>
    <w:p w14:paraId="0D97A926" w14:textId="77777777" w:rsidR="007B6109" w:rsidRPr="0085166F" w:rsidRDefault="007B6109" w:rsidP="00EA2AB7">
      <w:pPr>
        <w:autoSpaceDE w:val="0"/>
        <w:autoSpaceDN w:val="0"/>
        <w:adjustRightInd w:val="0"/>
        <w:spacing w:after="0" w:line="240" w:lineRule="auto"/>
        <w:jc w:val="both"/>
        <w:rPr>
          <w:rFonts w:ascii="Times New Roman" w:hAnsi="Times New Roman"/>
          <w:noProof/>
          <w:sz w:val="24"/>
          <w:szCs w:val="24"/>
          <w:lang w:eastAsia="hu-HU"/>
        </w:rPr>
      </w:pPr>
      <w:r w:rsidRPr="009719A8">
        <w:rPr>
          <w:rFonts w:ascii="Times New Roman" w:hAnsi="Times New Roman"/>
          <w:i/>
          <w:noProof/>
          <w:sz w:val="24"/>
          <w:szCs w:val="24"/>
          <w:lang w:eastAsia="hu-HU"/>
        </w:rPr>
        <w:t>b)</w:t>
      </w:r>
      <w:r w:rsidRPr="0085166F">
        <w:rPr>
          <w:rFonts w:ascii="Times New Roman" w:hAnsi="Times New Roman"/>
          <w:noProof/>
          <w:sz w:val="24"/>
          <w:szCs w:val="24"/>
          <w:lang w:eastAsia="hu-HU"/>
        </w:rPr>
        <w:t xml:space="preserve"> a szolgáltatásnyújtásra irányuló szerződések esetében azon szerződések vagy keretmegállapodások becsült összértékét </w:t>
      </w:r>
      <w:r>
        <w:rPr>
          <w:rFonts w:ascii="Times New Roman" w:hAnsi="Times New Roman"/>
          <w:noProof/>
          <w:sz w:val="24"/>
          <w:szCs w:val="24"/>
          <w:lang w:eastAsia="hu-HU"/>
        </w:rPr>
        <w:t>valamennyi</w:t>
      </w:r>
      <w:r w:rsidRPr="0085166F">
        <w:rPr>
          <w:rFonts w:ascii="Times New Roman" w:hAnsi="Times New Roman"/>
          <w:noProof/>
          <w:sz w:val="24"/>
          <w:szCs w:val="24"/>
          <w:lang w:eastAsia="hu-HU"/>
        </w:rPr>
        <w:t xml:space="preserve"> szolgáltatás-kategóriában, amelyeket a következő 12 hónap folyamán kíván megkötni,</w:t>
      </w:r>
      <w:r>
        <w:rPr>
          <w:rFonts w:ascii="Times New Roman" w:hAnsi="Times New Roman"/>
          <w:noProof/>
          <w:sz w:val="24"/>
          <w:szCs w:val="24"/>
          <w:lang w:eastAsia="hu-HU"/>
        </w:rPr>
        <w:t xml:space="preserve"> és</w:t>
      </w:r>
    </w:p>
    <w:p w14:paraId="0E40CDA8" w14:textId="77777777" w:rsidR="007B6109" w:rsidRPr="0085166F" w:rsidRDefault="007B6109" w:rsidP="00EA2AB7">
      <w:pPr>
        <w:autoSpaceDE w:val="0"/>
        <w:autoSpaceDN w:val="0"/>
        <w:adjustRightInd w:val="0"/>
        <w:spacing w:after="0" w:line="240" w:lineRule="auto"/>
        <w:jc w:val="both"/>
        <w:rPr>
          <w:rFonts w:ascii="Times New Roman" w:hAnsi="Times New Roman"/>
          <w:noProof/>
          <w:sz w:val="24"/>
          <w:szCs w:val="24"/>
          <w:lang w:eastAsia="hu-HU"/>
        </w:rPr>
      </w:pPr>
      <w:r w:rsidRPr="009719A8">
        <w:rPr>
          <w:rFonts w:ascii="Times New Roman" w:hAnsi="Times New Roman"/>
          <w:i/>
          <w:noProof/>
          <w:sz w:val="24"/>
          <w:szCs w:val="24"/>
          <w:lang w:eastAsia="hu-HU"/>
        </w:rPr>
        <w:t>c)</w:t>
      </w:r>
      <w:r w:rsidRPr="0085166F">
        <w:rPr>
          <w:rFonts w:ascii="Times New Roman" w:hAnsi="Times New Roman"/>
          <w:noProof/>
          <w:sz w:val="24"/>
          <w:szCs w:val="24"/>
          <w:lang w:eastAsia="hu-HU"/>
        </w:rPr>
        <w:t xml:space="preserve"> az építési beruházásra irányuló szerződések esetében azon szerződések vagy keretmegállapodások lényeges jellemzőit, amelyeket a következő 12 hónap folyamán kíván megkötni.</w:t>
      </w:r>
    </w:p>
    <w:p w14:paraId="671E5802" w14:textId="77777777" w:rsidR="007B6109" w:rsidRPr="0085166F" w:rsidRDefault="007B6109" w:rsidP="00EA2AB7">
      <w:pPr>
        <w:autoSpaceDE w:val="0"/>
        <w:autoSpaceDN w:val="0"/>
        <w:adjustRightInd w:val="0"/>
        <w:spacing w:after="0" w:line="240" w:lineRule="auto"/>
        <w:jc w:val="both"/>
        <w:rPr>
          <w:rFonts w:ascii="Times New Roman" w:hAnsi="Times New Roman"/>
          <w:noProof/>
          <w:sz w:val="24"/>
          <w:szCs w:val="24"/>
          <w:lang w:eastAsia="hu-HU"/>
        </w:rPr>
      </w:pPr>
      <w:r w:rsidRPr="00EE6A6D">
        <w:rPr>
          <w:rFonts w:ascii="Times New Roman" w:hAnsi="Times New Roman"/>
          <w:noProof/>
          <w:sz w:val="24"/>
          <w:szCs w:val="24"/>
          <w:lang w:eastAsia="hu-HU"/>
        </w:rPr>
        <w:t>(2)</w:t>
      </w:r>
      <w:r w:rsidRPr="0085166F">
        <w:rPr>
          <w:rFonts w:ascii="Times New Roman" w:hAnsi="Times New Roman"/>
          <w:noProof/>
          <w:sz w:val="24"/>
          <w:szCs w:val="24"/>
          <w:lang w:eastAsia="hu-HU"/>
        </w:rPr>
        <w:t xml:space="preserve"> Az (1) bekezdésben meghatározott előzetes összesített tájékoztatót – ha az ajánlatkérő annak nyilvánosságra hozatala mellett dönt – a Bizottságnak </w:t>
      </w:r>
      <w:r w:rsidR="00405769" w:rsidRPr="00405769">
        <w:rPr>
          <w:rFonts w:ascii="Times New Roman" w:hAnsi="Times New Roman"/>
          <w:noProof/>
          <w:sz w:val="24"/>
          <w:szCs w:val="24"/>
          <w:lang w:eastAsia="hu-HU"/>
        </w:rPr>
        <w:t xml:space="preserve">a közbeszerzési hirdetmények közzétételére használandó hirdetményminták létrehozásáról és a 842/2011/EK végrehajtási rendelet hatályon kívül helyezéséről </w:t>
      </w:r>
      <w:r w:rsidR="00405769">
        <w:rPr>
          <w:rFonts w:ascii="Times New Roman" w:hAnsi="Times New Roman"/>
          <w:noProof/>
          <w:sz w:val="24"/>
          <w:szCs w:val="24"/>
          <w:lang w:eastAsia="hu-HU"/>
        </w:rPr>
        <w:t xml:space="preserve">szóló 2015. november </w:t>
      </w:r>
      <w:r w:rsidR="007D0923">
        <w:rPr>
          <w:rFonts w:ascii="Times New Roman" w:hAnsi="Times New Roman"/>
          <w:noProof/>
          <w:sz w:val="24"/>
          <w:szCs w:val="24"/>
          <w:lang w:eastAsia="hu-HU"/>
        </w:rPr>
        <w:t>11</w:t>
      </w:r>
      <w:r w:rsidR="00405769">
        <w:rPr>
          <w:rFonts w:ascii="Times New Roman" w:hAnsi="Times New Roman"/>
          <w:noProof/>
          <w:sz w:val="24"/>
          <w:szCs w:val="24"/>
          <w:lang w:eastAsia="hu-HU"/>
        </w:rPr>
        <w:t xml:space="preserve">-ei </w:t>
      </w:r>
      <w:r w:rsidR="00405769" w:rsidRPr="00405769">
        <w:rPr>
          <w:rFonts w:ascii="Times New Roman" w:hAnsi="Times New Roman"/>
          <w:noProof/>
          <w:sz w:val="24"/>
          <w:szCs w:val="24"/>
          <w:lang w:eastAsia="hu-HU"/>
        </w:rPr>
        <w:t>1986</w:t>
      </w:r>
      <w:r w:rsidR="00405769">
        <w:rPr>
          <w:rFonts w:ascii="Times New Roman" w:hAnsi="Times New Roman"/>
          <w:noProof/>
          <w:sz w:val="24"/>
          <w:szCs w:val="24"/>
          <w:lang w:eastAsia="hu-HU"/>
        </w:rPr>
        <w:t>/2015/EU</w:t>
      </w:r>
      <w:r w:rsidR="00405769" w:rsidRPr="00405769">
        <w:rPr>
          <w:rFonts w:ascii="Times New Roman" w:hAnsi="Times New Roman"/>
          <w:noProof/>
          <w:sz w:val="24"/>
          <w:szCs w:val="24"/>
          <w:lang w:eastAsia="hu-HU"/>
        </w:rPr>
        <w:t xml:space="preserve"> bizottsági végrehajtási rendelet</w:t>
      </w:r>
      <w:r w:rsidR="00405769">
        <w:rPr>
          <w:rFonts w:ascii="Times New Roman" w:hAnsi="Times New Roman"/>
          <w:noProof/>
          <w:sz w:val="24"/>
          <w:szCs w:val="24"/>
          <w:lang w:eastAsia="hu-HU"/>
        </w:rPr>
        <w:t>e</w:t>
      </w:r>
      <w:r w:rsidRPr="0085166F">
        <w:rPr>
          <w:rFonts w:ascii="Times New Roman" w:hAnsi="Times New Roman"/>
          <w:noProof/>
          <w:sz w:val="24"/>
          <w:szCs w:val="24"/>
          <w:lang w:eastAsia="hu-HU"/>
        </w:rPr>
        <w:t xml:space="preserve"> (a továbbiakban: </w:t>
      </w:r>
      <w:r w:rsidR="00405769" w:rsidRPr="00405769">
        <w:rPr>
          <w:rFonts w:ascii="Times New Roman" w:hAnsi="Times New Roman"/>
          <w:noProof/>
          <w:sz w:val="24"/>
          <w:szCs w:val="24"/>
          <w:lang w:eastAsia="hu-HU"/>
        </w:rPr>
        <w:t xml:space="preserve">1986/2015/EU </w:t>
      </w:r>
      <w:r w:rsidRPr="0085166F">
        <w:rPr>
          <w:rFonts w:ascii="Times New Roman" w:hAnsi="Times New Roman"/>
          <w:noProof/>
          <w:sz w:val="24"/>
          <w:szCs w:val="24"/>
          <w:lang w:eastAsia="hu-HU"/>
        </w:rPr>
        <w:t>végrehajtási rendelet) X</w:t>
      </w:r>
      <w:r w:rsidR="000F22A1">
        <w:rPr>
          <w:rFonts w:ascii="Times New Roman" w:hAnsi="Times New Roman"/>
          <w:noProof/>
          <w:sz w:val="24"/>
          <w:szCs w:val="24"/>
          <w:lang w:eastAsia="hu-HU"/>
        </w:rPr>
        <w:t>III</w:t>
      </w:r>
      <w:r w:rsidRPr="0085166F">
        <w:rPr>
          <w:rFonts w:ascii="Times New Roman" w:hAnsi="Times New Roman"/>
          <w:noProof/>
          <w:sz w:val="24"/>
          <w:szCs w:val="24"/>
          <w:lang w:eastAsia="hu-HU"/>
        </w:rPr>
        <w:t>. mellékletében foglaltak szerinti tartalommal az ajánlatkérő által előirányzott beszerzésekről szóló tervezet elfogadása után soron kívül</w:t>
      </w:r>
    </w:p>
    <w:p w14:paraId="1223247D" w14:textId="77777777" w:rsidR="007B6109" w:rsidRPr="0085166F" w:rsidRDefault="007B6109" w:rsidP="00EA2AB7">
      <w:pPr>
        <w:autoSpaceDE w:val="0"/>
        <w:autoSpaceDN w:val="0"/>
        <w:adjustRightInd w:val="0"/>
        <w:spacing w:after="0" w:line="240" w:lineRule="auto"/>
        <w:jc w:val="both"/>
        <w:rPr>
          <w:rFonts w:ascii="Times New Roman" w:hAnsi="Times New Roman"/>
          <w:noProof/>
          <w:sz w:val="24"/>
          <w:szCs w:val="24"/>
          <w:lang w:eastAsia="hu-HU"/>
        </w:rPr>
      </w:pPr>
      <w:r w:rsidRPr="009719A8">
        <w:rPr>
          <w:rFonts w:ascii="Times New Roman" w:hAnsi="Times New Roman"/>
          <w:i/>
          <w:noProof/>
          <w:sz w:val="24"/>
          <w:szCs w:val="24"/>
          <w:lang w:eastAsia="hu-HU"/>
        </w:rPr>
        <w:lastRenderedPageBreak/>
        <w:t>a)</w:t>
      </w:r>
      <w:r w:rsidRPr="0085166F">
        <w:rPr>
          <w:rFonts w:ascii="Times New Roman" w:hAnsi="Times New Roman"/>
          <w:noProof/>
          <w:sz w:val="24"/>
          <w:szCs w:val="24"/>
          <w:lang w:eastAsia="hu-HU"/>
        </w:rPr>
        <w:t xml:space="preserve"> el kell küldeni az Európai Unió Kiadóhivatalának, vagy</w:t>
      </w:r>
      <w:r w:rsidRPr="0085166F">
        <w:rPr>
          <w:rFonts w:ascii="Times New Roman" w:hAnsi="Times New Roman"/>
          <w:noProof/>
          <w:sz w:val="24"/>
          <w:szCs w:val="24"/>
          <w:lang w:eastAsia="hu-HU"/>
        </w:rPr>
        <w:tab/>
      </w:r>
    </w:p>
    <w:p w14:paraId="693B8821" w14:textId="77777777" w:rsidR="007B6109" w:rsidRPr="0085166F" w:rsidRDefault="007B6109" w:rsidP="00EA2AB7">
      <w:pPr>
        <w:autoSpaceDE w:val="0"/>
        <w:autoSpaceDN w:val="0"/>
        <w:adjustRightInd w:val="0"/>
        <w:spacing w:after="0" w:line="240" w:lineRule="auto"/>
        <w:jc w:val="both"/>
        <w:rPr>
          <w:rFonts w:ascii="Times New Roman" w:hAnsi="Times New Roman"/>
          <w:noProof/>
          <w:sz w:val="24"/>
          <w:szCs w:val="24"/>
          <w:lang w:eastAsia="hu-HU"/>
        </w:rPr>
      </w:pPr>
      <w:r w:rsidRPr="009719A8">
        <w:rPr>
          <w:rFonts w:ascii="Times New Roman" w:hAnsi="Times New Roman"/>
          <w:i/>
          <w:noProof/>
          <w:sz w:val="24"/>
          <w:szCs w:val="24"/>
          <w:lang w:eastAsia="hu-HU"/>
        </w:rPr>
        <w:t>b)</w:t>
      </w:r>
      <w:r w:rsidRPr="0085166F">
        <w:rPr>
          <w:rFonts w:ascii="Times New Roman" w:hAnsi="Times New Roman"/>
          <w:noProof/>
          <w:sz w:val="24"/>
          <w:szCs w:val="24"/>
          <w:lang w:eastAsia="hu-HU"/>
        </w:rPr>
        <w:t xml:space="preserve"> közzé kell tenni az ajánlatkérő honlapján.</w:t>
      </w:r>
    </w:p>
    <w:p w14:paraId="2BE24716" w14:textId="77777777" w:rsidR="007B6109" w:rsidRPr="0085166F" w:rsidRDefault="007B6109" w:rsidP="00EA2AB7">
      <w:pPr>
        <w:autoSpaceDE w:val="0"/>
        <w:autoSpaceDN w:val="0"/>
        <w:adjustRightInd w:val="0"/>
        <w:spacing w:after="0" w:line="240" w:lineRule="auto"/>
        <w:jc w:val="both"/>
        <w:rPr>
          <w:rFonts w:ascii="Times New Roman" w:hAnsi="Times New Roman"/>
          <w:noProof/>
          <w:sz w:val="24"/>
          <w:szCs w:val="24"/>
          <w:lang w:eastAsia="hu-HU"/>
        </w:rPr>
      </w:pPr>
      <w:r w:rsidRPr="00EE6A6D">
        <w:rPr>
          <w:rFonts w:ascii="Times New Roman" w:hAnsi="Times New Roman"/>
          <w:noProof/>
          <w:sz w:val="24"/>
          <w:szCs w:val="24"/>
          <w:lang w:eastAsia="hu-HU"/>
        </w:rPr>
        <w:t>(3)</w:t>
      </w:r>
      <w:r w:rsidRPr="0085166F">
        <w:rPr>
          <w:rFonts w:ascii="Times New Roman" w:hAnsi="Times New Roman"/>
          <w:noProof/>
          <w:sz w:val="24"/>
          <w:szCs w:val="24"/>
          <w:lang w:eastAsia="hu-HU"/>
        </w:rPr>
        <w:t xml:space="preserve"> Ha a közzététel a (2) bekezdés </w:t>
      </w:r>
      <w:r w:rsidRPr="009719A8">
        <w:rPr>
          <w:rFonts w:ascii="Times New Roman" w:hAnsi="Times New Roman"/>
          <w:i/>
          <w:noProof/>
          <w:sz w:val="24"/>
          <w:szCs w:val="24"/>
          <w:lang w:eastAsia="hu-HU"/>
        </w:rPr>
        <w:t>b)</w:t>
      </w:r>
      <w:r w:rsidRPr="0085166F">
        <w:rPr>
          <w:rFonts w:ascii="Times New Roman" w:hAnsi="Times New Roman"/>
          <w:noProof/>
          <w:sz w:val="24"/>
          <w:szCs w:val="24"/>
          <w:lang w:eastAsia="hu-HU"/>
        </w:rPr>
        <w:t xml:space="preserve"> pontjában meghatározott módon történik, akkor az ajánlatkérő honlapján való közzététel szándékáról – a közzétételt megelőzően – elektronikus formában tájékoztatni kell a</w:t>
      </w:r>
      <w:r>
        <w:rPr>
          <w:rFonts w:ascii="Times New Roman" w:hAnsi="Times New Roman"/>
          <w:noProof/>
          <w:sz w:val="24"/>
          <w:szCs w:val="24"/>
          <w:lang w:eastAsia="hu-HU"/>
        </w:rPr>
        <w:t xml:space="preserve"> Bizottságot </w:t>
      </w:r>
      <w:r w:rsidRPr="0085166F">
        <w:rPr>
          <w:rFonts w:ascii="Times New Roman" w:hAnsi="Times New Roman"/>
          <w:noProof/>
          <w:sz w:val="24"/>
          <w:szCs w:val="24"/>
          <w:lang w:eastAsia="hu-HU"/>
        </w:rPr>
        <w:t xml:space="preserve">a </w:t>
      </w:r>
      <w:r w:rsidR="00405769" w:rsidRPr="00405769">
        <w:rPr>
          <w:rFonts w:ascii="Times New Roman" w:hAnsi="Times New Roman"/>
          <w:noProof/>
          <w:sz w:val="24"/>
          <w:szCs w:val="24"/>
          <w:lang w:eastAsia="hu-HU"/>
        </w:rPr>
        <w:t xml:space="preserve">1986/2015/EU </w:t>
      </w:r>
      <w:r w:rsidRPr="0085166F">
        <w:rPr>
          <w:rFonts w:ascii="Times New Roman" w:hAnsi="Times New Roman"/>
          <w:noProof/>
          <w:sz w:val="24"/>
          <w:szCs w:val="24"/>
          <w:lang w:eastAsia="hu-HU"/>
        </w:rPr>
        <w:t>végrehajtási rendelet VIII. mellékletében foglaltak szerinti tartalommal. Az ajánlatkérő honlapján közzétett előzetes összesített tájékoztatónak tartalmaznia kell a</w:t>
      </w:r>
      <w:r>
        <w:rPr>
          <w:rFonts w:ascii="Times New Roman" w:hAnsi="Times New Roman"/>
          <w:noProof/>
          <w:sz w:val="24"/>
          <w:szCs w:val="24"/>
          <w:lang w:eastAsia="hu-HU"/>
        </w:rPr>
        <w:t xml:space="preserve"> </w:t>
      </w:r>
      <w:r w:rsidRPr="0085166F">
        <w:rPr>
          <w:rFonts w:ascii="Times New Roman" w:hAnsi="Times New Roman"/>
          <w:noProof/>
          <w:sz w:val="24"/>
          <w:szCs w:val="24"/>
          <w:lang w:eastAsia="hu-HU"/>
        </w:rPr>
        <w:t>Bizottság részére küldött tájékoztatás feladásának időpontját is.</w:t>
      </w:r>
    </w:p>
    <w:p w14:paraId="22CDDC74" w14:textId="77777777" w:rsidR="007B6109" w:rsidRPr="0085166F" w:rsidRDefault="007B6109" w:rsidP="00EA2AB7">
      <w:pPr>
        <w:autoSpaceDE w:val="0"/>
        <w:autoSpaceDN w:val="0"/>
        <w:adjustRightInd w:val="0"/>
        <w:spacing w:after="0" w:line="240" w:lineRule="auto"/>
        <w:jc w:val="both"/>
        <w:rPr>
          <w:rFonts w:ascii="Times New Roman" w:hAnsi="Times New Roman"/>
          <w:noProof/>
          <w:sz w:val="24"/>
          <w:szCs w:val="24"/>
          <w:lang w:eastAsia="hu-HU"/>
        </w:rPr>
      </w:pPr>
      <w:r w:rsidRPr="00EE6A6D">
        <w:rPr>
          <w:rFonts w:ascii="Times New Roman" w:hAnsi="Times New Roman"/>
          <w:noProof/>
          <w:sz w:val="24"/>
          <w:szCs w:val="24"/>
          <w:lang w:eastAsia="hu-HU"/>
        </w:rPr>
        <w:t>(4)</w:t>
      </w:r>
      <w:r w:rsidRPr="0085166F">
        <w:rPr>
          <w:rFonts w:ascii="Times New Roman" w:hAnsi="Times New Roman"/>
          <w:noProof/>
          <w:sz w:val="24"/>
          <w:szCs w:val="24"/>
          <w:lang w:eastAsia="hu-HU"/>
        </w:rPr>
        <w:t xml:space="preserve"> Az ajánlatkérő dönthet úgy, hogy az előzetes összesített tájékoztatót a (2) bekezdésben foglaltak elvégzését követően nemzeti szinten is </w:t>
      </w:r>
      <w:r>
        <w:rPr>
          <w:rFonts w:ascii="Times New Roman" w:hAnsi="Times New Roman"/>
          <w:noProof/>
          <w:sz w:val="24"/>
          <w:szCs w:val="24"/>
          <w:lang w:eastAsia="hu-HU"/>
        </w:rPr>
        <w:t>közzéteszi a</w:t>
      </w:r>
      <w:r w:rsidRPr="0085166F">
        <w:rPr>
          <w:rFonts w:ascii="Times New Roman" w:hAnsi="Times New Roman"/>
          <w:noProof/>
          <w:sz w:val="24"/>
          <w:szCs w:val="24"/>
          <w:lang w:eastAsia="hu-HU"/>
        </w:rPr>
        <w:t xml:space="preserve"> honlapján. A nemzeti szinten közzétett előzetes összesített tájékoztató</w:t>
      </w:r>
    </w:p>
    <w:p w14:paraId="4E8F103A" w14:textId="77777777" w:rsidR="007B6109" w:rsidRPr="0085166F" w:rsidRDefault="007B6109" w:rsidP="00EA2AB7">
      <w:pPr>
        <w:autoSpaceDE w:val="0"/>
        <w:autoSpaceDN w:val="0"/>
        <w:adjustRightInd w:val="0"/>
        <w:spacing w:after="0" w:line="240" w:lineRule="auto"/>
        <w:jc w:val="both"/>
        <w:rPr>
          <w:rFonts w:ascii="Times New Roman" w:hAnsi="Times New Roman"/>
          <w:noProof/>
          <w:sz w:val="24"/>
          <w:szCs w:val="24"/>
          <w:lang w:eastAsia="hu-HU"/>
        </w:rPr>
      </w:pPr>
      <w:r w:rsidRPr="009719A8">
        <w:rPr>
          <w:rFonts w:ascii="Times New Roman" w:hAnsi="Times New Roman"/>
          <w:i/>
          <w:noProof/>
          <w:sz w:val="24"/>
          <w:szCs w:val="24"/>
          <w:lang w:eastAsia="hu-HU"/>
        </w:rPr>
        <w:t>a)</w:t>
      </w:r>
      <w:r w:rsidRPr="0085166F">
        <w:rPr>
          <w:rFonts w:ascii="Times New Roman" w:hAnsi="Times New Roman"/>
          <w:noProof/>
          <w:sz w:val="24"/>
          <w:szCs w:val="24"/>
          <w:lang w:eastAsia="hu-HU"/>
        </w:rPr>
        <w:t xml:space="preserve"> nem tartalmazhat a</w:t>
      </w:r>
      <w:r>
        <w:rPr>
          <w:rFonts w:ascii="Times New Roman" w:hAnsi="Times New Roman"/>
          <w:noProof/>
          <w:sz w:val="24"/>
          <w:szCs w:val="24"/>
          <w:lang w:eastAsia="hu-HU"/>
        </w:rPr>
        <w:t xml:space="preserve"> </w:t>
      </w:r>
      <w:r w:rsidRPr="0085166F">
        <w:rPr>
          <w:rFonts w:ascii="Times New Roman" w:hAnsi="Times New Roman"/>
          <w:noProof/>
          <w:sz w:val="24"/>
          <w:szCs w:val="24"/>
          <w:lang w:eastAsia="hu-HU"/>
        </w:rPr>
        <w:t>Bizottságnak elküldött vagy az ajánlatkérő honlapján közzétett előzetes összesített tájékoztatóban foglalt adatoktól eltérő adatokat,</w:t>
      </w:r>
      <w:r>
        <w:rPr>
          <w:rFonts w:ascii="Times New Roman" w:hAnsi="Times New Roman"/>
          <w:noProof/>
          <w:sz w:val="24"/>
          <w:szCs w:val="24"/>
          <w:lang w:eastAsia="hu-HU"/>
        </w:rPr>
        <w:t xml:space="preserve"> és</w:t>
      </w:r>
    </w:p>
    <w:p w14:paraId="616E62DA" w14:textId="77777777" w:rsidR="007B6109" w:rsidRPr="0085166F" w:rsidRDefault="007B6109" w:rsidP="00EA2AB7">
      <w:pPr>
        <w:autoSpaceDE w:val="0"/>
        <w:autoSpaceDN w:val="0"/>
        <w:adjustRightInd w:val="0"/>
        <w:spacing w:after="0" w:line="240" w:lineRule="auto"/>
        <w:jc w:val="both"/>
        <w:rPr>
          <w:rFonts w:ascii="Times New Roman" w:hAnsi="Times New Roman"/>
          <w:noProof/>
          <w:sz w:val="24"/>
          <w:szCs w:val="24"/>
          <w:lang w:eastAsia="hu-HU"/>
        </w:rPr>
      </w:pPr>
      <w:r w:rsidRPr="009719A8">
        <w:rPr>
          <w:rFonts w:ascii="Times New Roman" w:hAnsi="Times New Roman"/>
          <w:i/>
          <w:noProof/>
          <w:sz w:val="24"/>
          <w:szCs w:val="24"/>
          <w:lang w:eastAsia="hu-HU"/>
        </w:rPr>
        <w:t>b)</w:t>
      </w:r>
      <w:r w:rsidRPr="0085166F">
        <w:rPr>
          <w:rFonts w:ascii="Times New Roman" w:hAnsi="Times New Roman"/>
          <w:noProof/>
          <w:sz w:val="24"/>
          <w:szCs w:val="24"/>
          <w:lang w:eastAsia="hu-HU"/>
        </w:rPr>
        <w:t xml:space="preserve"> </w:t>
      </w:r>
      <w:r>
        <w:rPr>
          <w:rFonts w:ascii="Times New Roman" w:hAnsi="Times New Roman"/>
          <w:noProof/>
          <w:sz w:val="24"/>
          <w:szCs w:val="24"/>
          <w:lang w:eastAsia="hu-HU"/>
        </w:rPr>
        <w:t xml:space="preserve">tartalmazza </w:t>
      </w:r>
      <w:r w:rsidRPr="0085166F">
        <w:rPr>
          <w:rFonts w:ascii="Times New Roman" w:hAnsi="Times New Roman"/>
          <w:noProof/>
          <w:sz w:val="24"/>
          <w:szCs w:val="24"/>
          <w:lang w:eastAsia="hu-HU"/>
        </w:rPr>
        <w:t>az előzetes összesített tájékoztató Bizottság részére történő feladásának vagy az ajánlatkérő honlapján történő közzétételének időpontját.</w:t>
      </w:r>
    </w:p>
    <w:p w14:paraId="62D3209B" w14:textId="77777777" w:rsidR="00EE6A6D" w:rsidRPr="0085166F" w:rsidRDefault="007B6109" w:rsidP="00521C9E">
      <w:pPr>
        <w:autoSpaceDE w:val="0"/>
        <w:autoSpaceDN w:val="0"/>
        <w:adjustRightInd w:val="0"/>
        <w:spacing w:after="0" w:line="240" w:lineRule="auto"/>
        <w:jc w:val="both"/>
        <w:rPr>
          <w:rFonts w:ascii="Times New Roman" w:hAnsi="Times New Roman"/>
          <w:noProof/>
          <w:sz w:val="24"/>
          <w:szCs w:val="24"/>
          <w:lang w:eastAsia="hu-HU"/>
        </w:rPr>
      </w:pPr>
      <w:r w:rsidRPr="00EE6A6D">
        <w:rPr>
          <w:rFonts w:ascii="Times New Roman" w:hAnsi="Times New Roman"/>
          <w:noProof/>
          <w:sz w:val="24"/>
          <w:szCs w:val="24"/>
          <w:lang w:eastAsia="hu-HU"/>
        </w:rPr>
        <w:t>(5)</w:t>
      </w:r>
      <w:r w:rsidRPr="0085166F">
        <w:rPr>
          <w:rFonts w:ascii="Times New Roman" w:hAnsi="Times New Roman"/>
          <w:noProof/>
          <w:sz w:val="24"/>
          <w:szCs w:val="24"/>
          <w:lang w:eastAsia="hu-HU"/>
        </w:rPr>
        <w:t xml:space="preserve"> </w:t>
      </w:r>
      <w:r>
        <w:rPr>
          <w:rFonts w:ascii="Times New Roman" w:hAnsi="Times New Roman"/>
          <w:noProof/>
          <w:sz w:val="24"/>
          <w:szCs w:val="24"/>
          <w:lang w:eastAsia="hu-HU"/>
        </w:rPr>
        <w:t>Az</w:t>
      </w:r>
      <w:r w:rsidRPr="0085166F">
        <w:rPr>
          <w:rFonts w:ascii="Times New Roman" w:hAnsi="Times New Roman"/>
          <w:noProof/>
          <w:sz w:val="24"/>
          <w:szCs w:val="24"/>
          <w:lang w:eastAsia="hu-HU"/>
        </w:rPr>
        <w:t xml:space="preserve"> </w:t>
      </w:r>
      <w:r>
        <w:rPr>
          <w:rFonts w:ascii="Times New Roman" w:hAnsi="Times New Roman"/>
          <w:noProof/>
          <w:sz w:val="24"/>
          <w:szCs w:val="24"/>
          <w:lang w:eastAsia="hu-HU"/>
        </w:rPr>
        <w:t>(1)-(4) bekezdés</w:t>
      </w:r>
      <w:r w:rsidRPr="0085166F">
        <w:rPr>
          <w:rFonts w:ascii="Times New Roman" w:hAnsi="Times New Roman"/>
          <w:noProof/>
          <w:sz w:val="24"/>
          <w:szCs w:val="24"/>
          <w:lang w:eastAsia="hu-HU"/>
        </w:rPr>
        <w:t xml:space="preserve"> nem alkalmazható a hirdetmény nélküli tárgyalásos eljárásnál.</w:t>
      </w:r>
      <w:r w:rsidR="00EE6A6D">
        <w:rPr>
          <w:rFonts w:ascii="Times New Roman" w:hAnsi="Times New Roman"/>
          <w:noProof/>
          <w:sz w:val="24"/>
          <w:szCs w:val="24"/>
          <w:lang w:eastAsia="hu-HU"/>
        </w:rPr>
        <w:t xml:space="preserve"> </w:t>
      </w:r>
    </w:p>
    <w:p w14:paraId="5896CB39" w14:textId="77777777" w:rsidR="007B6109" w:rsidRPr="0085166F" w:rsidRDefault="007B6109" w:rsidP="006B5B49">
      <w:pPr>
        <w:pStyle w:val="centerpar"/>
        <w:spacing w:before="0" w:after="0"/>
        <w:rPr>
          <w:b/>
          <w:bCs/>
        </w:rPr>
      </w:pPr>
    </w:p>
    <w:p w14:paraId="2BFF3FA5" w14:textId="77777777" w:rsidR="007B6109" w:rsidRPr="0085166F" w:rsidRDefault="007B6109" w:rsidP="006B5B49">
      <w:pPr>
        <w:pStyle w:val="centerpar"/>
        <w:spacing w:before="0" w:after="0"/>
        <w:rPr>
          <w:b/>
          <w:bCs/>
        </w:rPr>
      </w:pPr>
      <w:r>
        <w:rPr>
          <w:b/>
          <w:bCs/>
        </w:rPr>
        <w:t xml:space="preserve">20. </w:t>
      </w:r>
      <w:r w:rsidRPr="0085166F">
        <w:rPr>
          <w:b/>
          <w:bCs/>
        </w:rPr>
        <w:t>A hirdetmények megküldése és közzététele</w:t>
      </w:r>
    </w:p>
    <w:p w14:paraId="7A397308" w14:textId="77777777" w:rsidR="007B6109" w:rsidRPr="0085166F" w:rsidRDefault="007B6109" w:rsidP="006B5B49">
      <w:pPr>
        <w:pStyle w:val="centerpar"/>
        <w:spacing w:before="0" w:after="0"/>
        <w:rPr>
          <w:b/>
          <w:bCs/>
        </w:rPr>
      </w:pPr>
    </w:p>
    <w:p w14:paraId="08FEEECC" w14:textId="2FAC2774" w:rsidR="007B6109" w:rsidRPr="0085166F" w:rsidRDefault="007B6109" w:rsidP="006B5B49">
      <w:pPr>
        <w:pStyle w:val="Lista"/>
        <w:spacing w:after="0"/>
        <w:ind w:left="0" w:firstLine="0"/>
        <w:jc w:val="both"/>
        <w:rPr>
          <w:sz w:val="24"/>
          <w:szCs w:val="24"/>
        </w:rPr>
      </w:pPr>
      <w:r>
        <w:rPr>
          <w:b/>
          <w:bCs/>
          <w:sz w:val="24"/>
          <w:szCs w:val="24"/>
        </w:rPr>
        <w:t>31</w:t>
      </w:r>
      <w:r w:rsidRPr="0085166F">
        <w:rPr>
          <w:b/>
          <w:bCs/>
          <w:sz w:val="24"/>
          <w:szCs w:val="24"/>
        </w:rPr>
        <w:t>. §</w:t>
      </w:r>
      <w:r w:rsidRPr="0085166F">
        <w:rPr>
          <w:sz w:val="24"/>
          <w:szCs w:val="24"/>
        </w:rPr>
        <w:t xml:space="preserve"> </w:t>
      </w:r>
      <w:r w:rsidRPr="00EE6A6D">
        <w:rPr>
          <w:bCs/>
          <w:sz w:val="24"/>
          <w:szCs w:val="24"/>
        </w:rPr>
        <w:t>(1)</w:t>
      </w:r>
      <w:r w:rsidRPr="0085166F">
        <w:rPr>
          <w:b/>
          <w:bCs/>
          <w:sz w:val="24"/>
          <w:szCs w:val="24"/>
        </w:rPr>
        <w:t xml:space="preserve"> </w:t>
      </w:r>
      <w:r w:rsidRPr="0085166F">
        <w:rPr>
          <w:sz w:val="24"/>
          <w:szCs w:val="24"/>
        </w:rPr>
        <w:t>Az ajánlatkérő a védelmi és biztonsági célú beszerzések uniós értékhatárait elérő, vagy azt meghaladó értékű beszerzései</w:t>
      </w:r>
      <w:r>
        <w:rPr>
          <w:sz w:val="24"/>
          <w:szCs w:val="24"/>
        </w:rPr>
        <w:t>hez kapcsolódó hirdetményeket</w:t>
      </w:r>
      <w:r w:rsidRPr="0085166F">
        <w:rPr>
          <w:sz w:val="24"/>
          <w:szCs w:val="24"/>
        </w:rPr>
        <w:t xml:space="preserve"> a </w:t>
      </w:r>
      <w:r w:rsidR="00405769" w:rsidRPr="00405769">
        <w:rPr>
          <w:sz w:val="24"/>
          <w:szCs w:val="24"/>
        </w:rPr>
        <w:t xml:space="preserve">1986/2015/EU </w:t>
      </w:r>
      <w:r w:rsidRPr="0085166F">
        <w:rPr>
          <w:sz w:val="24"/>
          <w:szCs w:val="24"/>
        </w:rPr>
        <w:t xml:space="preserve">végrehajtási rendelet </w:t>
      </w:r>
      <w:r w:rsidR="00B11DB3" w:rsidRPr="0085166F">
        <w:rPr>
          <w:sz w:val="24"/>
          <w:szCs w:val="24"/>
        </w:rPr>
        <w:t>X</w:t>
      </w:r>
      <w:r w:rsidR="00B11DB3">
        <w:rPr>
          <w:sz w:val="24"/>
          <w:szCs w:val="24"/>
        </w:rPr>
        <w:t>III</w:t>
      </w:r>
      <w:r w:rsidRPr="0085166F">
        <w:rPr>
          <w:sz w:val="24"/>
          <w:szCs w:val="24"/>
        </w:rPr>
        <w:t xml:space="preserve">-XVI. mellékletében foglaltak szerinti tartalommal </w:t>
      </w:r>
      <w:r w:rsidR="009A1F1D">
        <w:rPr>
          <w:sz w:val="24"/>
          <w:szCs w:val="24"/>
        </w:rPr>
        <w:t xml:space="preserve">elektronikus </w:t>
      </w:r>
      <w:r w:rsidR="0086676F">
        <w:rPr>
          <w:sz w:val="24"/>
          <w:szCs w:val="24"/>
        </w:rPr>
        <w:t xml:space="preserve">úton </w:t>
      </w:r>
      <w:r w:rsidRPr="0085166F">
        <w:rPr>
          <w:sz w:val="24"/>
          <w:szCs w:val="24"/>
        </w:rPr>
        <w:t xml:space="preserve">megküldi az Európai Unió Kiadóhivatalának. </w:t>
      </w:r>
    </w:p>
    <w:p w14:paraId="371BC95F" w14:textId="77777777" w:rsidR="007B6109" w:rsidRPr="0085166F" w:rsidRDefault="007B6109" w:rsidP="006B5B49">
      <w:pPr>
        <w:pStyle w:val="Lista"/>
        <w:spacing w:after="0"/>
        <w:ind w:left="0" w:firstLine="0"/>
        <w:jc w:val="both"/>
        <w:rPr>
          <w:sz w:val="24"/>
          <w:szCs w:val="24"/>
        </w:rPr>
      </w:pPr>
      <w:r w:rsidRPr="00EE6A6D">
        <w:rPr>
          <w:bCs/>
          <w:sz w:val="24"/>
          <w:szCs w:val="24"/>
        </w:rPr>
        <w:t>(</w:t>
      </w:r>
      <w:r w:rsidR="009A1F1D" w:rsidRPr="00EE6A6D">
        <w:rPr>
          <w:bCs/>
          <w:sz w:val="24"/>
          <w:szCs w:val="24"/>
        </w:rPr>
        <w:t>2</w:t>
      </w:r>
      <w:r w:rsidRPr="00EE6A6D">
        <w:rPr>
          <w:bCs/>
          <w:sz w:val="24"/>
          <w:szCs w:val="24"/>
        </w:rPr>
        <w:t>)</w:t>
      </w:r>
      <w:r w:rsidRPr="0085166F">
        <w:rPr>
          <w:b/>
          <w:bCs/>
          <w:sz w:val="24"/>
          <w:szCs w:val="24"/>
        </w:rPr>
        <w:t xml:space="preserve"> </w:t>
      </w:r>
      <w:r w:rsidRPr="0085166F">
        <w:rPr>
          <w:sz w:val="24"/>
          <w:szCs w:val="24"/>
        </w:rPr>
        <w:t xml:space="preserve">A hirdetmény vagy annak tartalma a Bizottság részére történő elküldésének időpontja előtt nemzeti szinten nem tehető közzé. </w:t>
      </w:r>
    </w:p>
    <w:p w14:paraId="4009235E" w14:textId="77777777" w:rsidR="007B6109" w:rsidRPr="0085166F" w:rsidRDefault="007B6109" w:rsidP="006B5B49">
      <w:pPr>
        <w:pStyle w:val="Lista"/>
        <w:spacing w:after="0"/>
        <w:ind w:left="0" w:firstLine="0"/>
        <w:jc w:val="both"/>
        <w:rPr>
          <w:sz w:val="24"/>
          <w:szCs w:val="24"/>
        </w:rPr>
      </w:pPr>
      <w:r w:rsidRPr="00EE6A6D">
        <w:rPr>
          <w:bCs/>
          <w:sz w:val="24"/>
          <w:szCs w:val="24"/>
        </w:rPr>
        <w:t>(</w:t>
      </w:r>
      <w:r w:rsidR="009A1F1D" w:rsidRPr="00EE6A6D">
        <w:rPr>
          <w:bCs/>
          <w:sz w:val="24"/>
          <w:szCs w:val="24"/>
        </w:rPr>
        <w:t>3</w:t>
      </w:r>
      <w:r w:rsidRPr="00EE6A6D">
        <w:rPr>
          <w:bCs/>
          <w:sz w:val="24"/>
          <w:szCs w:val="24"/>
        </w:rPr>
        <w:t>)</w:t>
      </w:r>
      <w:r w:rsidRPr="0085166F">
        <w:rPr>
          <w:b/>
          <w:bCs/>
          <w:sz w:val="24"/>
          <w:szCs w:val="24"/>
        </w:rPr>
        <w:t xml:space="preserve"> </w:t>
      </w:r>
      <w:r w:rsidRPr="0085166F">
        <w:rPr>
          <w:sz w:val="24"/>
          <w:szCs w:val="24"/>
        </w:rPr>
        <w:t xml:space="preserve">A nemzeti szinten közzétett hirdetmények nem tartalmazhatnak a Bizottságnak megküldött hirdetményekben foglalt adatoktól eltérő adatokat, de tartalmazniuk kell a hirdetmény Bizottság részére történő feladásának időpontját. </w:t>
      </w:r>
    </w:p>
    <w:p w14:paraId="399EAF88" w14:textId="77777777" w:rsidR="007B6109" w:rsidRPr="0085166F" w:rsidRDefault="007B6109" w:rsidP="006B5B49">
      <w:pPr>
        <w:pStyle w:val="Lista"/>
        <w:spacing w:after="0"/>
        <w:ind w:left="0" w:firstLine="0"/>
        <w:jc w:val="both"/>
        <w:rPr>
          <w:sz w:val="24"/>
          <w:szCs w:val="24"/>
        </w:rPr>
      </w:pPr>
      <w:r w:rsidRPr="00EE6A6D">
        <w:rPr>
          <w:bCs/>
          <w:sz w:val="24"/>
          <w:szCs w:val="24"/>
        </w:rPr>
        <w:t>(</w:t>
      </w:r>
      <w:r w:rsidR="008A31B0" w:rsidRPr="00EE6A6D">
        <w:rPr>
          <w:bCs/>
          <w:sz w:val="24"/>
          <w:szCs w:val="24"/>
        </w:rPr>
        <w:t>4</w:t>
      </w:r>
      <w:r w:rsidRPr="00EE6A6D">
        <w:rPr>
          <w:bCs/>
          <w:sz w:val="24"/>
          <w:szCs w:val="24"/>
        </w:rPr>
        <w:t>)</w:t>
      </w:r>
      <w:r w:rsidRPr="0085166F">
        <w:rPr>
          <w:b/>
          <w:bCs/>
          <w:sz w:val="24"/>
          <w:szCs w:val="24"/>
        </w:rPr>
        <w:t xml:space="preserve"> </w:t>
      </w:r>
      <w:r>
        <w:rPr>
          <w:sz w:val="24"/>
          <w:szCs w:val="24"/>
        </w:rPr>
        <w:t>A</w:t>
      </w:r>
      <w:r w:rsidRPr="0085166F">
        <w:rPr>
          <w:sz w:val="24"/>
          <w:szCs w:val="24"/>
        </w:rPr>
        <w:t xml:space="preserve"> hirdetmények feladásának időpontját</w:t>
      </w:r>
      <w:r>
        <w:rPr>
          <w:sz w:val="24"/>
          <w:szCs w:val="24"/>
        </w:rPr>
        <w:t xml:space="preserve"> az ajánatkérő igazol</w:t>
      </w:r>
      <w:r w:rsidR="00353C87">
        <w:rPr>
          <w:sz w:val="24"/>
          <w:szCs w:val="24"/>
        </w:rPr>
        <w:t>ja</w:t>
      </w:r>
      <w:r w:rsidRPr="0085166F">
        <w:rPr>
          <w:sz w:val="24"/>
          <w:szCs w:val="24"/>
        </w:rPr>
        <w:t xml:space="preserve">. </w:t>
      </w:r>
    </w:p>
    <w:p w14:paraId="17C0BAD7" w14:textId="77777777" w:rsidR="007B6109" w:rsidRPr="0085166F" w:rsidRDefault="007B6109" w:rsidP="006B5B49">
      <w:pPr>
        <w:pStyle w:val="Lista"/>
        <w:spacing w:after="0"/>
        <w:ind w:left="0" w:firstLine="0"/>
        <w:jc w:val="both"/>
        <w:rPr>
          <w:sz w:val="24"/>
          <w:szCs w:val="24"/>
        </w:rPr>
      </w:pPr>
      <w:r w:rsidRPr="00EE6A6D">
        <w:rPr>
          <w:bCs/>
          <w:sz w:val="24"/>
          <w:szCs w:val="24"/>
        </w:rPr>
        <w:t>(</w:t>
      </w:r>
      <w:r w:rsidR="008A31B0" w:rsidRPr="00EE6A6D">
        <w:rPr>
          <w:bCs/>
          <w:sz w:val="24"/>
          <w:szCs w:val="24"/>
        </w:rPr>
        <w:t>5</w:t>
      </w:r>
      <w:r w:rsidRPr="00EE6A6D">
        <w:rPr>
          <w:bCs/>
          <w:sz w:val="24"/>
          <w:szCs w:val="24"/>
        </w:rPr>
        <w:t>)</w:t>
      </w:r>
      <w:r w:rsidRPr="0085166F">
        <w:rPr>
          <w:b/>
          <w:bCs/>
          <w:sz w:val="24"/>
          <w:szCs w:val="24"/>
        </w:rPr>
        <w:t xml:space="preserve"> </w:t>
      </w:r>
      <w:r w:rsidRPr="0085166F">
        <w:rPr>
          <w:sz w:val="24"/>
          <w:szCs w:val="24"/>
        </w:rPr>
        <w:t xml:space="preserve">A Bizottság által az ajánlatkérőnek megküldött visszaigazolás az elküldött adatok közzétételéről és annak időpontjáról </w:t>
      </w:r>
      <w:r>
        <w:rPr>
          <w:sz w:val="24"/>
          <w:szCs w:val="24"/>
        </w:rPr>
        <w:t>igazolja a közzététel megtörténtét és időpontját</w:t>
      </w:r>
      <w:r w:rsidRPr="0085166F">
        <w:rPr>
          <w:sz w:val="24"/>
          <w:szCs w:val="24"/>
        </w:rPr>
        <w:t xml:space="preserve">. </w:t>
      </w:r>
    </w:p>
    <w:p w14:paraId="57CC9A0E" w14:textId="77777777" w:rsidR="007B6109" w:rsidRPr="0085166F" w:rsidRDefault="007B6109" w:rsidP="006B5B49">
      <w:pPr>
        <w:pStyle w:val="Lista"/>
        <w:spacing w:after="0"/>
        <w:ind w:left="0" w:firstLine="0"/>
        <w:jc w:val="both"/>
        <w:rPr>
          <w:sz w:val="24"/>
          <w:szCs w:val="24"/>
        </w:rPr>
      </w:pPr>
      <w:r w:rsidRPr="00EE6A6D">
        <w:rPr>
          <w:bCs/>
          <w:sz w:val="24"/>
          <w:szCs w:val="24"/>
        </w:rPr>
        <w:t>(</w:t>
      </w:r>
      <w:r w:rsidR="008A31B0" w:rsidRPr="00EE6A6D">
        <w:rPr>
          <w:bCs/>
          <w:sz w:val="24"/>
          <w:szCs w:val="24"/>
        </w:rPr>
        <w:t>6</w:t>
      </w:r>
      <w:r w:rsidRPr="00EE6A6D">
        <w:rPr>
          <w:bCs/>
          <w:sz w:val="24"/>
          <w:szCs w:val="24"/>
        </w:rPr>
        <w:t>)</w:t>
      </w:r>
      <w:r w:rsidRPr="0085166F">
        <w:rPr>
          <w:b/>
          <w:bCs/>
          <w:sz w:val="24"/>
          <w:szCs w:val="24"/>
        </w:rPr>
        <w:t xml:space="preserve"> </w:t>
      </w:r>
      <w:r w:rsidRPr="0085166F">
        <w:rPr>
          <w:sz w:val="24"/>
          <w:szCs w:val="24"/>
        </w:rPr>
        <w:t xml:space="preserve">A keretmegállapodások esetében az ajánlatkérő a keretmegállapodáson alapuló </w:t>
      </w:r>
      <w:r>
        <w:rPr>
          <w:sz w:val="24"/>
          <w:szCs w:val="24"/>
        </w:rPr>
        <w:t>valamennyi</w:t>
      </w:r>
      <w:r w:rsidRPr="0085166F">
        <w:rPr>
          <w:sz w:val="24"/>
          <w:szCs w:val="24"/>
        </w:rPr>
        <w:t xml:space="preserve"> szerződés esetében </w:t>
      </w:r>
      <w:r w:rsidR="00E43D02">
        <w:rPr>
          <w:sz w:val="24"/>
          <w:szCs w:val="24"/>
        </w:rPr>
        <w:t xml:space="preserve">évente, valamint a keretmegállapodás lejártát követően </w:t>
      </w:r>
      <w:r w:rsidRPr="0085166F">
        <w:rPr>
          <w:sz w:val="24"/>
          <w:szCs w:val="24"/>
        </w:rPr>
        <w:t xml:space="preserve">hirdetményt küld a beszerzési eljárás eredményéről. </w:t>
      </w:r>
    </w:p>
    <w:p w14:paraId="5F3EDDA8" w14:textId="77777777" w:rsidR="007B6109" w:rsidRPr="0085166F" w:rsidRDefault="007B6109" w:rsidP="00F15DBE">
      <w:pPr>
        <w:tabs>
          <w:tab w:val="left" w:pos="283"/>
        </w:tabs>
        <w:autoSpaceDE w:val="0"/>
        <w:autoSpaceDN w:val="0"/>
        <w:adjustRightInd w:val="0"/>
        <w:spacing w:after="0" w:line="240" w:lineRule="auto"/>
        <w:jc w:val="both"/>
        <w:rPr>
          <w:rFonts w:ascii="Times New Roman" w:hAnsi="Times New Roman"/>
          <w:noProof/>
          <w:sz w:val="24"/>
          <w:szCs w:val="24"/>
          <w:lang w:eastAsia="hu-HU"/>
        </w:rPr>
      </w:pPr>
      <w:r>
        <w:rPr>
          <w:rFonts w:ascii="Times New Roman" w:hAnsi="Times New Roman"/>
          <w:b/>
          <w:bCs/>
          <w:noProof/>
          <w:sz w:val="24"/>
          <w:szCs w:val="24"/>
          <w:lang w:eastAsia="hu-HU"/>
        </w:rPr>
        <w:t>32</w:t>
      </w:r>
      <w:r w:rsidRPr="0085166F">
        <w:rPr>
          <w:rFonts w:ascii="Times New Roman" w:hAnsi="Times New Roman"/>
          <w:b/>
          <w:bCs/>
          <w:noProof/>
          <w:sz w:val="24"/>
          <w:szCs w:val="24"/>
          <w:lang w:eastAsia="hu-HU"/>
        </w:rPr>
        <w:t xml:space="preserve">. </w:t>
      </w:r>
      <w:r>
        <w:rPr>
          <w:rFonts w:ascii="Times New Roman" w:hAnsi="Times New Roman"/>
          <w:b/>
          <w:bCs/>
          <w:noProof/>
          <w:sz w:val="24"/>
          <w:szCs w:val="24"/>
          <w:lang w:eastAsia="hu-HU"/>
        </w:rPr>
        <w:t xml:space="preserve">§ </w:t>
      </w:r>
      <w:r w:rsidRPr="00EE6A6D">
        <w:rPr>
          <w:rFonts w:ascii="Times New Roman" w:hAnsi="Times New Roman"/>
          <w:bCs/>
          <w:noProof/>
          <w:sz w:val="24"/>
          <w:szCs w:val="24"/>
          <w:lang w:eastAsia="hu-HU"/>
        </w:rPr>
        <w:t>(1)</w:t>
      </w:r>
      <w:r w:rsidRPr="0085166F">
        <w:rPr>
          <w:rFonts w:ascii="Times New Roman" w:hAnsi="Times New Roman"/>
          <w:noProof/>
          <w:sz w:val="24"/>
          <w:szCs w:val="24"/>
          <w:lang w:eastAsia="hu-HU"/>
        </w:rPr>
        <w:t xml:space="preserve"> Az ajánlatkérő a szerződés</w:t>
      </w:r>
      <w:r>
        <w:rPr>
          <w:rFonts w:ascii="Times New Roman" w:hAnsi="Times New Roman"/>
          <w:noProof/>
          <w:sz w:val="24"/>
          <w:szCs w:val="24"/>
          <w:lang w:eastAsia="hu-HU"/>
        </w:rPr>
        <w:t xml:space="preserve"> vagy</w:t>
      </w:r>
      <w:r w:rsidRPr="0085166F">
        <w:rPr>
          <w:rFonts w:ascii="Times New Roman" w:hAnsi="Times New Roman"/>
          <w:noProof/>
          <w:sz w:val="24"/>
          <w:szCs w:val="24"/>
          <w:lang w:eastAsia="hu-HU"/>
        </w:rPr>
        <w:t xml:space="preserve"> a keretmegállapodás megkötésétől számított 48 napon belül köteles a </w:t>
      </w:r>
      <w:r w:rsidR="00405769" w:rsidRPr="00405769">
        <w:rPr>
          <w:rFonts w:ascii="Times New Roman" w:hAnsi="Times New Roman"/>
          <w:noProof/>
          <w:sz w:val="24"/>
          <w:szCs w:val="24"/>
          <w:lang w:eastAsia="hu-HU"/>
        </w:rPr>
        <w:t xml:space="preserve">1986/2015/EU </w:t>
      </w:r>
      <w:r w:rsidRPr="0085166F">
        <w:rPr>
          <w:rFonts w:ascii="Times New Roman" w:hAnsi="Times New Roman"/>
          <w:noProof/>
          <w:sz w:val="24"/>
          <w:szCs w:val="24"/>
          <w:lang w:eastAsia="hu-HU"/>
        </w:rPr>
        <w:t xml:space="preserve">végrehajtási rendelet XV. mellékletében meghatározott hirdetményt közzétenni a beszerzési eljárás eredményéről. </w:t>
      </w:r>
    </w:p>
    <w:p w14:paraId="09CA5651" w14:textId="77777777" w:rsidR="007B6109" w:rsidRPr="0085166F" w:rsidRDefault="007B6109" w:rsidP="006B5B49">
      <w:pPr>
        <w:pStyle w:val="Lista"/>
        <w:spacing w:after="0"/>
        <w:ind w:left="0" w:firstLine="0"/>
        <w:jc w:val="both"/>
        <w:rPr>
          <w:sz w:val="24"/>
          <w:szCs w:val="24"/>
        </w:rPr>
      </w:pPr>
      <w:r w:rsidRPr="00EE6A6D">
        <w:rPr>
          <w:bCs/>
          <w:sz w:val="24"/>
          <w:szCs w:val="24"/>
        </w:rPr>
        <w:t>(2)</w:t>
      </w:r>
      <w:r w:rsidRPr="0085166F">
        <w:rPr>
          <w:b/>
          <w:bCs/>
          <w:sz w:val="24"/>
          <w:szCs w:val="24"/>
        </w:rPr>
        <w:t xml:space="preserve"> </w:t>
      </w:r>
      <w:r w:rsidRPr="0085166F">
        <w:rPr>
          <w:sz w:val="24"/>
          <w:szCs w:val="24"/>
        </w:rPr>
        <w:t xml:space="preserve">Egyes, a szerződés vagy keretmegállapodás megkötésére vonatkozó információk közlése mellőzhető, </w:t>
      </w:r>
      <w:r>
        <w:rPr>
          <w:sz w:val="24"/>
          <w:szCs w:val="24"/>
        </w:rPr>
        <w:t>ha</w:t>
      </w:r>
      <w:r w:rsidRPr="0085166F">
        <w:rPr>
          <w:sz w:val="24"/>
          <w:szCs w:val="24"/>
        </w:rPr>
        <w:t xml:space="preserve"> ezen információ közlése akadályozná a jogérvényesítést vagy más módon ellentétes volna a közérdekkel, </w:t>
      </w:r>
      <w:r>
        <w:rPr>
          <w:sz w:val="24"/>
          <w:szCs w:val="24"/>
        </w:rPr>
        <w:t xml:space="preserve">így </w:t>
      </w:r>
      <w:r w:rsidRPr="0085166F">
        <w:rPr>
          <w:sz w:val="24"/>
          <w:szCs w:val="24"/>
        </w:rPr>
        <w:t xml:space="preserve">különösen a </w:t>
      </w:r>
      <w:r>
        <w:rPr>
          <w:sz w:val="24"/>
          <w:szCs w:val="24"/>
        </w:rPr>
        <w:t>hon</w:t>
      </w:r>
      <w:r w:rsidRPr="0085166F">
        <w:rPr>
          <w:sz w:val="24"/>
          <w:szCs w:val="24"/>
        </w:rPr>
        <w:t xml:space="preserve">védelmi vagy </w:t>
      </w:r>
      <w:r>
        <w:rPr>
          <w:sz w:val="24"/>
          <w:szCs w:val="24"/>
        </w:rPr>
        <w:t>nemzet</w:t>
      </w:r>
      <w:r w:rsidRPr="0085166F">
        <w:rPr>
          <w:sz w:val="24"/>
          <w:szCs w:val="24"/>
        </w:rPr>
        <w:t xml:space="preserve">biztonsági </w:t>
      </w:r>
      <w:r>
        <w:rPr>
          <w:sz w:val="24"/>
          <w:szCs w:val="24"/>
        </w:rPr>
        <w:t>érdeket sértene</w:t>
      </w:r>
      <w:r w:rsidRPr="0085166F">
        <w:rPr>
          <w:sz w:val="24"/>
          <w:szCs w:val="24"/>
        </w:rPr>
        <w:t xml:space="preserve">, vagy sértené valamelyik gazdasági szereplő törvényes üzleti érdekeit, vagy a gazdasági szereplők közötti tisztességes versenyt. </w:t>
      </w:r>
    </w:p>
    <w:p w14:paraId="325E2490" w14:textId="77777777" w:rsidR="00A13195" w:rsidRDefault="00A13195" w:rsidP="00A13195">
      <w:pPr>
        <w:pStyle w:val="centerpar"/>
        <w:spacing w:before="0" w:after="0"/>
        <w:rPr>
          <w:b/>
          <w:bCs/>
        </w:rPr>
      </w:pPr>
    </w:p>
    <w:p w14:paraId="60AD788F" w14:textId="77777777" w:rsidR="007B6109" w:rsidRDefault="007B6109" w:rsidP="003F1142">
      <w:pPr>
        <w:pStyle w:val="centerpar"/>
        <w:numPr>
          <w:ilvl w:val="0"/>
          <w:numId w:val="2"/>
        </w:numPr>
        <w:spacing w:before="0" w:after="0"/>
        <w:rPr>
          <w:b/>
          <w:bCs/>
        </w:rPr>
      </w:pPr>
      <w:r>
        <w:rPr>
          <w:b/>
          <w:bCs/>
        </w:rPr>
        <w:t>RÉSZ</w:t>
      </w:r>
    </w:p>
    <w:p w14:paraId="79F6F464" w14:textId="77777777" w:rsidR="007B6109" w:rsidRPr="003F1142" w:rsidRDefault="007B6109" w:rsidP="005D2E41">
      <w:pPr>
        <w:keepLines/>
        <w:tabs>
          <w:tab w:val="left" w:pos="0"/>
        </w:tabs>
        <w:autoSpaceDE w:val="0"/>
        <w:autoSpaceDN w:val="0"/>
        <w:adjustRightInd w:val="0"/>
        <w:spacing w:after="0" w:line="240" w:lineRule="auto"/>
        <w:jc w:val="center"/>
        <w:rPr>
          <w:rFonts w:ascii="Times New Roman" w:hAnsi="Times New Roman"/>
          <w:b/>
          <w:bCs/>
          <w:noProof/>
          <w:sz w:val="24"/>
          <w:szCs w:val="24"/>
          <w:lang w:eastAsia="hu-HU"/>
        </w:rPr>
      </w:pPr>
      <w:r w:rsidRPr="003F1142">
        <w:rPr>
          <w:rFonts w:ascii="Times New Roman" w:hAnsi="Times New Roman"/>
          <w:b/>
          <w:bCs/>
          <w:noProof/>
          <w:sz w:val="24"/>
          <w:szCs w:val="24"/>
          <w:lang w:eastAsia="hu-HU"/>
        </w:rPr>
        <w:t>A VÉDELMI ÉS BIZTONSÁGI BESZERZÉSEK UNIÓS ÉRTÉKHATÁRAIT ELÉRŐ ÉRTÉKŰ VÉDELMI BESZERZÉS</w:t>
      </w:r>
      <w:r>
        <w:rPr>
          <w:rFonts w:ascii="Times New Roman" w:hAnsi="Times New Roman"/>
          <w:b/>
          <w:bCs/>
          <w:noProof/>
          <w:sz w:val="24"/>
          <w:szCs w:val="24"/>
          <w:lang w:eastAsia="hu-HU"/>
        </w:rPr>
        <w:t>I ELJÁRÁS</w:t>
      </w:r>
    </w:p>
    <w:p w14:paraId="120A967E" w14:textId="77777777" w:rsidR="007B6109" w:rsidRPr="0085166F" w:rsidRDefault="007B6109" w:rsidP="003F1142">
      <w:pPr>
        <w:pStyle w:val="centerpar"/>
        <w:spacing w:before="0" w:after="0"/>
        <w:ind w:left="1080"/>
        <w:rPr>
          <w:b/>
          <w:bCs/>
        </w:rPr>
      </w:pPr>
    </w:p>
    <w:p w14:paraId="3B3C247C" w14:textId="77777777" w:rsidR="007B6109" w:rsidRPr="00EE6A6D" w:rsidRDefault="007B6109" w:rsidP="00530C71">
      <w:pPr>
        <w:pStyle w:val="Cmsor2"/>
        <w:numPr>
          <w:ilvl w:val="0"/>
          <w:numId w:val="3"/>
        </w:numPr>
        <w:ind w:left="0" w:firstLine="0"/>
        <w:jc w:val="center"/>
        <w:rPr>
          <w:rFonts w:ascii="Times New Roman" w:hAnsi="Times New Roman"/>
          <w:b w:val="0"/>
          <w:i/>
          <w:color w:val="auto"/>
          <w:sz w:val="24"/>
          <w:szCs w:val="24"/>
        </w:rPr>
      </w:pPr>
      <w:r w:rsidRPr="00EE6A6D">
        <w:rPr>
          <w:rFonts w:ascii="Times New Roman" w:hAnsi="Times New Roman"/>
          <w:b w:val="0"/>
          <w:bCs w:val="0"/>
          <w:i/>
          <w:color w:val="auto"/>
          <w:sz w:val="24"/>
          <w:szCs w:val="24"/>
        </w:rPr>
        <w:t>FEJEZET</w:t>
      </w:r>
    </w:p>
    <w:p w14:paraId="0D50722E" w14:textId="77777777" w:rsidR="007B6109" w:rsidRPr="005D2E41" w:rsidRDefault="007B6109" w:rsidP="00530C71">
      <w:pPr>
        <w:pStyle w:val="centerpar"/>
        <w:spacing w:before="0" w:after="0"/>
        <w:rPr>
          <w:bCs/>
          <w:i/>
        </w:rPr>
      </w:pPr>
      <w:r w:rsidRPr="005D2E41">
        <w:rPr>
          <w:bCs/>
          <w:i/>
        </w:rPr>
        <w:t>A BESZERZÉSI ELJÁRÁS MEGINDÍTÁSA</w:t>
      </w:r>
    </w:p>
    <w:p w14:paraId="62390CF9" w14:textId="77777777" w:rsidR="007B6109" w:rsidRPr="00D91641" w:rsidRDefault="007B6109" w:rsidP="006B5B49">
      <w:pPr>
        <w:pStyle w:val="centerpar"/>
        <w:spacing w:before="0" w:after="0"/>
        <w:rPr>
          <w:b/>
          <w:bCs/>
        </w:rPr>
      </w:pPr>
    </w:p>
    <w:p w14:paraId="41B3AA7D" w14:textId="77777777" w:rsidR="007B6109" w:rsidRPr="0085166F" w:rsidRDefault="007B6109" w:rsidP="006B5B49">
      <w:pPr>
        <w:pStyle w:val="centerpar"/>
        <w:spacing w:before="0" w:after="0"/>
        <w:rPr>
          <w:b/>
          <w:bCs/>
        </w:rPr>
      </w:pPr>
      <w:r w:rsidRPr="00D91641">
        <w:rPr>
          <w:b/>
          <w:bCs/>
        </w:rPr>
        <w:t>21. Az eljárást megindító felhívás</w:t>
      </w:r>
    </w:p>
    <w:p w14:paraId="24A044D2" w14:textId="77777777" w:rsidR="007B6109" w:rsidRPr="0085166F" w:rsidRDefault="007B6109" w:rsidP="00AA4443">
      <w:pPr>
        <w:pStyle w:val="centerpar"/>
        <w:spacing w:before="0" w:after="0"/>
        <w:jc w:val="both"/>
        <w:rPr>
          <w:b/>
          <w:bCs/>
        </w:rPr>
      </w:pPr>
    </w:p>
    <w:p w14:paraId="337CE3BD" w14:textId="77777777" w:rsidR="007B6109" w:rsidRPr="0085166F" w:rsidRDefault="007B6109" w:rsidP="005D114B">
      <w:pPr>
        <w:pStyle w:val="centerpar"/>
        <w:spacing w:before="0" w:after="0"/>
        <w:jc w:val="both"/>
        <w:rPr>
          <w:b/>
          <w:bCs/>
        </w:rPr>
      </w:pPr>
      <w:r>
        <w:rPr>
          <w:b/>
          <w:bCs/>
        </w:rPr>
        <w:t>33</w:t>
      </w:r>
      <w:r w:rsidRPr="0085166F">
        <w:rPr>
          <w:b/>
          <w:bCs/>
        </w:rPr>
        <w:t xml:space="preserve">. § (1) </w:t>
      </w:r>
      <w:r w:rsidRPr="0085166F">
        <w:t>Az eljárást megindító felhívásnak minden esetben biztosítania kell, hogy annak alapján a gazdasági szereplők egyenlő eséllyel megfelelő ajánlatot tehessenek, illetve részvételi jelentkezést nyújthassanak be.</w:t>
      </w:r>
    </w:p>
    <w:p w14:paraId="59398D05" w14:textId="77777777" w:rsidR="007B6109" w:rsidRPr="0085166F" w:rsidRDefault="007B6109" w:rsidP="005D114B">
      <w:pPr>
        <w:spacing w:after="0" w:line="240" w:lineRule="auto"/>
        <w:jc w:val="both"/>
        <w:rPr>
          <w:rFonts w:ascii="Times New Roman" w:hAnsi="Times New Roman"/>
          <w:sz w:val="24"/>
          <w:szCs w:val="24"/>
          <w:lang w:eastAsia="hu-HU"/>
        </w:rPr>
      </w:pPr>
      <w:r w:rsidRPr="00465B2F">
        <w:rPr>
          <w:rFonts w:ascii="Times New Roman" w:hAnsi="Times New Roman"/>
          <w:sz w:val="24"/>
          <w:szCs w:val="24"/>
          <w:lang w:eastAsia="hu-HU"/>
        </w:rPr>
        <w:t>(2)</w:t>
      </w:r>
      <w:r w:rsidRPr="0085166F">
        <w:rPr>
          <w:rFonts w:ascii="Times New Roman" w:hAnsi="Times New Roman"/>
          <w:sz w:val="24"/>
          <w:szCs w:val="24"/>
          <w:lang w:eastAsia="hu-HU"/>
        </w:rPr>
        <w:t xml:space="preserve"> A beszerzés tárgyára vonatkozó adatokat az </w:t>
      </w:r>
      <w:r w:rsidR="00C247C2">
        <w:rPr>
          <w:rFonts w:ascii="Times New Roman" w:hAnsi="Times New Roman"/>
          <w:sz w:val="24"/>
          <w:szCs w:val="24"/>
          <w:lang w:eastAsia="hu-HU"/>
        </w:rPr>
        <w:t>ajánlatkérői</w:t>
      </w:r>
      <w:r w:rsidRPr="0085166F">
        <w:rPr>
          <w:rFonts w:ascii="Times New Roman" w:hAnsi="Times New Roman"/>
          <w:sz w:val="24"/>
          <w:szCs w:val="24"/>
          <w:lang w:eastAsia="hu-HU"/>
        </w:rPr>
        <w:t xml:space="preserve"> dokument</w:t>
      </w:r>
      <w:r>
        <w:rPr>
          <w:rFonts w:ascii="Times New Roman" w:hAnsi="Times New Roman"/>
          <w:sz w:val="24"/>
          <w:szCs w:val="24"/>
          <w:lang w:eastAsia="hu-HU"/>
        </w:rPr>
        <w:t>umok</w:t>
      </w:r>
      <w:r w:rsidRPr="0085166F">
        <w:rPr>
          <w:rFonts w:ascii="Times New Roman" w:hAnsi="Times New Roman"/>
          <w:sz w:val="24"/>
          <w:szCs w:val="24"/>
          <w:lang w:eastAsia="hu-HU"/>
        </w:rPr>
        <w:t>ban úgy kell megadni, hogy annak alapján a gazdasági szereplők meg tudják ítélni, hogy az eljárásban tudnak-e ajánlatot tenni.</w:t>
      </w:r>
    </w:p>
    <w:p w14:paraId="0FE3DDF9" w14:textId="77777777" w:rsidR="007B6109" w:rsidRPr="0085166F" w:rsidRDefault="007B6109" w:rsidP="005D114B">
      <w:pPr>
        <w:autoSpaceDE w:val="0"/>
        <w:autoSpaceDN w:val="0"/>
        <w:adjustRightInd w:val="0"/>
        <w:spacing w:after="0" w:line="240" w:lineRule="auto"/>
        <w:jc w:val="both"/>
        <w:rPr>
          <w:rFonts w:ascii="Times New Roman" w:hAnsi="Times New Roman"/>
          <w:sz w:val="24"/>
          <w:szCs w:val="24"/>
          <w:lang w:eastAsia="hu-HU"/>
        </w:rPr>
      </w:pPr>
      <w:r w:rsidRPr="00465B2F">
        <w:rPr>
          <w:rFonts w:ascii="Times New Roman" w:hAnsi="Times New Roman"/>
          <w:sz w:val="24"/>
          <w:szCs w:val="24"/>
          <w:lang w:eastAsia="hu-HU"/>
        </w:rPr>
        <w:t>(3)</w:t>
      </w:r>
      <w:r w:rsidRPr="0085166F">
        <w:rPr>
          <w:rFonts w:ascii="Times New Roman" w:hAnsi="Times New Roman"/>
          <w:sz w:val="24"/>
          <w:szCs w:val="24"/>
          <w:lang w:eastAsia="hu-HU"/>
        </w:rPr>
        <w:t xml:space="preserve"> A beszerzési eljárás során figyelembe kell venni az ajánlatkérő szükségleteit az áru egész életciklusa – úgymint a kutatás és fejlesztés, az ipari fejlesztés, a gyártás, a javítás, a modernizálás, a módosítás, a karbantartás, a logisztika, a képzés, a tesztelés, a visszavonás és a használatból való kivonás – alatt.</w:t>
      </w:r>
    </w:p>
    <w:p w14:paraId="33C7552D" w14:textId="77777777" w:rsidR="007B6109" w:rsidRPr="0085166F" w:rsidRDefault="007B6109" w:rsidP="00AA4443">
      <w:pPr>
        <w:pStyle w:val="centerpar"/>
        <w:spacing w:before="0" w:after="0"/>
        <w:jc w:val="both"/>
      </w:pPr>
      <w:r w:rsidRPr="00465B2F">
        <w:t>(4)</w:t>
      </w:r>
      <w:r>
        <w:t xml:space="preserve"> </w:t>
      </w:r>
      <w:r w:rsidRPr="0085166F">
        <w:t xml:space="preserve">A meghívásos eljárás, a tárgyalásos eljárás, valamint a versenypárbeszéd részvételi felhívással, a hirdetmény nélküli tárgyalásos eljárás ajánlattételi felhívással indul. </w:t>
      </w:r>
    </w:p>
    <w:p w14:paraId="011B7046" w14:textId="77777777" w:rsidR="007B6109" w:rsidRPr="0085166F" w:rsidRDefault="007B6109" w:rsidP="00AA4443">
      <w:pPr>
        <w:autoSpaceDE w:val="0"/>
        <w:autoSpaceDN w:val="0"/>
        <w:adjustRightInd w:val="0"/>
        <w:spacing w:after="0" w:line="240" w:lineRule="auto"/>
        <w:jc w:val="both"/>
        <w:rPr>
          <w:rFonts w:ascii="Times New Roman" w:hAnsi="Times New Roman"/>
          <w:sz w:val="24"/>
          <w:szCs w:val="24"/>
        </w:rPr>
      </w:pPr>
      <w:r w:rsidRPr="00465B2F">
        <w:rPr>
          <w:rFonts w:ascii="Times New Roman" w:hAnsi="Times New Roman"/>
          <w:bCs/>
          <w:noProof/>
          <w:sz w:val="24"/>
          <w:szCs w:val="24"/>
          <w:lang w:eastAsia="hu-HU"/>
        </w:rPr>
        <w:t>(5)</w:t>
      </w:r>
      <w:r w:rsidRPr="0085166F">
        <w:rPr>
          <w:rFonts w:ascii="Times New Roman" w:hAnsi="Times New Roman"/>
          <w:sz w:val="24"/>
          <w:szCs w:val="24"/>
        </w:rPr>
        <w:t xml:space="preserve"> A beszerzési eljárást megindító felhívás tartalmazza különösen</w:t>
      </w:r>
    </w:p>
    <w:p w14:paraId="14AEE781" w14:textId="77777777" w:rsidR="007B6109" w:rsidRPr="0085166F" w:rsidRDefault="007B6109" w:rsidP="00AA4443">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1.</w:t>
      </w:r>
      <w:r w:rsidRPr="0085166F">
        <w:rPr>
          <w:rFonts w:ascii="Times New Roman" w:hAnsi="Times New Roman"/>
          <w:i/>
          <w:iCs/>
          <w:sz w:val="24"/>
          <w:szCs w:val="24"/>
        </w:rPr>
        <w:t xml:space="preserve"> </w:t>
      </w:r>
      <w:r w:rsidRPr="0085166F">
        <w:rPr>
          <w:rFonts w:ascii="Times New Roman" w:hAnsi="Times New Roman"/>
          <w:sz w:val="24"/>
          <w:szCs w:val="24"/>
        </w:rPr>
        <w:t xml:space="preserve">az ajánlatkérő nevét, címét, telefon- és telefaxszámát, e-mail és </w:t>
      </w:r>
      <w:r>
        <w:rPr>
          <w:rFonts w:ascii="Times New Roman" w:hAnsi="Times New Roman"/>
          <w:sz w:val="24"/>
          <w:szCs w:val="24"/>
        </w:rPr>
        <w:t xml:space="preserve">– ha az ajánlatkérő rendelkezik honlappal – </w:t>
      </w:r>
      <w:r w:rsidRPr="0085166F">
        <w:rPr>
          <w:rFonts w:ascii="Times New Roman" w:hAnsi="Times New Roman"/>
          <w:sz w:val="24"/>
          <w:szCs w:val="24"/>
        </w:rPr>
        <w:t>honlap</w:t>
      </w:r>
      <w:r>
        <w:rPr>
          <w:rFonts w:ascii="Times New Roman" w:hAnsi="Times New Roman"/>
          <w:sz w:val="24"/>
          <w:szCs w:val="24"/>
        </w:rPr>
        <w:t>jának</w:t>
      </w:r>
      <w:r w:rsidRPr="0085166F">
        <w:rPr>
          <w:rFonts w:ascii="Times New Roman" w:hAnsi="Times New Roman"/>
          <w:sz w:val="24"/>
          <w:szCs w:val="24"/>
        </w:rPr>
        <w:t xml:space="preserve"> címét</w:t>
      </w:r>
      <w:r>
        <w:rPr>
          <w:rFonts w:ascii="Times New Roman" w:hAnsi="Times New Roman"/>
          <w:sz w:val="24"/>
          <w:szCs w:val="24"/>
        </w:rPr>
        <w:t>,</w:t>
      </w:r>
    </w:p>
    <w:p w14:paraId="14F3EA94" w14:textId="77777777" w:rsidR="007B6109" w:rsidRPr="0085166F" w:rsidRDefault="007B6109" w:rsidP="00AA4443">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2.</w:t>
      </w:r>
      <w:r w:rsidRPr="0085166F">
        <w:rPr>
          <w:rFonts w:ascii="Times New Roman" w:hAnsi="Times New Roman"/>
          <w:i/>
          <w:iCs/>
          <w:sz w:val="24"/>
          <w:szCs w:val="24"/>
        </w:rPr>
        <w:t xml:space="preserve"> </w:t>
      </w:r>
      <w:r w:rsidRPr="0085166F">
        <w:rPr>
          <w:rFonts w:ascii="Times New Roman" w:hAnsi="Times New Roman"/>
          <w:sz w:val="24"/>
          <w:szCs w:val="24"/>
        </w:rPr>
        <w:t xml:space="preserve">a beszerzési eljárás fajtáját, gyorsított eljárás, versenypárbeszéd, valamint hirdetmény nélküli tárgyalásos eljárás esetén annak </w:t>
      </w:r>
      <w:r>
        <w:rPr>
          <w:rFonts w:ascii="Times New Roman" w:hAnsi="Times New Roman"/>
          <w:sz w:val="24"/>
          <w:szCs w:val="24"/>
        </w:rPr>
        <w:t xml:space="preserve">jogalapját és </w:t>
      </w:r>
      <w:r w:rsidRPr="0085166F">
        <w:rPr>
          <w:rFonts w:ascii="Times New Roman" w:hAnsi="Times New Roman"/>
          <w:sz w:val="24"/>
          <w:szCs w:val="24"/>
        </w:rPr>
        <w:t>indokolását</w:t>
      </w:r>
      <w:r>
        <w:rPr>
          <w:rFonts w:ascii="Times New Roman" w:hAnsi="Times New Roman"/>
          <w:sz w:val="24"/>
          <w:szCs w:val="24"/>
        </w:rPr>
        <w:t>,</w:t>
      </w:r>
    </w:p>
    <w:p w14:paraId="6C7ADCE8" w14:textId="77777777" w:rsidR="007B6109" w:rsidRPr="0085166F" w:rsidRDefault="007B6109" w:rsidP="00AA4443">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3.</w:t>
      </w:r>
      <w:r w:rsidRPr="0085166F">
        <w:rPr>
          <w:rFonts w:ascii="Times New Roman" w:hAnsi="Times New Roman"/>
          <w:i/>
          <w:iCs/>
          <w:sz w:val="24"/>
          <w:szCs w:val="24"/>
        </w:rPr>
        <w:t xml:space="preserve"> </w:t>
      </w:r>
      <w:r>
        <w:rPr>
          <w:rFonts w:ascii="Times New Roman" w:hAnsi="Times New Roman"/>
          <w:sz w:val="24"/>
          <w:szCs w:val="24"/>
        </w:rPr>
        <w:t>annak megjelölését, hogy</w:t>
      </w:r>
      <w:r w:rsidRPr="0085166F">
        <w:rPr>
          <w:rFonts w:ascii="Times New Roman" w:hAnsi="Times New Roman"/>
          <w:sz w:val="24"/>
          <w:szCs w:val="24"/>
        </w:rPr>
        <w:t>, hogy az</w:t>
      </w:r>
      <w:r>
        <w:rPr>
          <w:rFonts w:ascii="Times New Roman" w:hAnsi="Times New Roman"/>
          <w:sz w:val="24"/>
          <w:szCs w:val="24"/>
        </w:rPr>
        <w:t xml:space="preserve"> </w:t>
      </w:r>
      <w:r w:rsidR="00C247C2">
        <w:rPr>
          <w:rFonts w:ascii="Times New Roman" w:hAnsi="Times New Roman"/>
          <w:sz w:val="24"/>
          <w:szCs w:val="24"/>
        </w:rPr>
        <w:t>ajánlatkérői</w:t>
      </w:r>
      <w:r w:rsidRPr="0085166F">
        <w:rPr>
          <w:rFonts w:ascii="Times New Roman" w:hAnsi="Times New Roman"/>
          <w:sz w:val="24"/>
          <w:szCs w:val="24"/>
        </w:rPr>
        <w:t xml:space="preserve"> dokumentumokat az ajánlatkérő milyen módon bocsátja rendelkezésre</w:t>
      </w:r>
      <w:r>
        <w:rPr>
          <w:rFonts w:ascii="Times New Roman" w:hAnsi="Times New Roman"/>
          <w:sz w:val="24"/>
          <w:szCs w:val="24"/>
        </w:rPr>
        <w:t>,</w:t>
      </w:r>
    </w:p>
    <w:p w14:paraId="4079AE20" w14:textId="77777777" w:rsidR="007B6109" w:rsidRPr="0085166F" w:rsidRDefault="007B6109" w:rsidP="00AA4443">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4.</w:t>
      </w:r>
      <w:r w:rsidRPr="0085166F">
        <w:rPr>
          <w:rFonts w:ascii="Times New Roman" w:hAnsi="Times New Roman"/>
          <w:i/>
          <w:iCs/>
          <w:sz w:val="24"/>
          <w:szCs w:val="24"/>
        </w:rPr>
        <w:t xml:space="preserve"> </w:t>
      </w:r>
      <w:r w:rsidRPr="0085166F">
        <w:rPr>
          <w:rFonts w:ascii="Times New Roman" w:hAnsi="Times New Roman"/>
          <w:sz w:val="24"/>
          <w:szCs w:val="24"/>
        </w:rPr>
        <w:t>a beszerzés tárgyát és mennyiségét</w:t>
      </w:r>
      <w:r>
        <w:rPr>
          <w:rFonts w:ascii="Times New Roman" w:hAnsi="Times New Roman"/>
          <w:sz w:val="24"/>
          <w:szCs w:val="24"/>
        </w:rPr>
        <w:t>,</w:t>
      </w:r>
    </w:p>
    <w:p w14:paraId="1719CAD5" w14:textId="77777777" w:rsidR="007B6109" w:rsidRPr="0085166F" w:rsidRDefault="007B6109" w:rsidP="00AA4443">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5.</w:t>
      </w:r>
      <w:r w:rsidRPr="0085166F">
        <w:rPr>
          <w:rFonts w:ascii="Times New Roman" w:hAnsi="Times New Roman"/>
          <w:i/>
          <w:iCs/>
          <w:sz w:val="24"/>
          <w:szCs w:val="24"/>
        </w:rPr>
        <w:t xml:space="preserve"> </w:t>
      </w:r>
      <w:r w:rsidRPr="0085166F">
        <w:rPr>
          <w:rFonts w:ascii="Times New Roman" w:hAnsi="Times New Roman"/>
          <w:sz w:val="24"/>
          <w:szCs w:val="24"/>
        </w:rPr>
        <w:t>a szerződés meghatározását, amelynek megkötése érdekében a beszerzési eljárást lefolytatják</w:t>
      </w:r>
      <w:r>
        <w:rPr>
          <w:rFonts w:ascii="Times New Roman" w:hAnsi="Times New Roman"/>
          <w:sz w:val="24"/>
          <w:szCs w:val="24"/>
        </w:rPr>
        <w:t>,</w:t>
      </w:r>
    </w:p>
    <w:p w14:paraId="5387129D" w14:textId="77777777" w:rsidR="007B6109" w:rsidRPr="0085166F" w:rsidRDefault="007B6109" w:rsidP="00AA4443">
      <w:pPr>
        <w:autoSpaceDE w:val="0"/>
        <w:autoSpaceDN w:val="0"/>
        <w:adjustRightInd w:val="0"/>
        <w:spacing w:after="0" w:line="240" w:lineRule="auto"/>
        <w:jc w:val="both"/>
        <w:rPr>
          <w:rFonts w:ascii="Times New Roman" w:hAnsi="Times New Roman"/>
          <w:sz w:val="24"/>
          <w:szCs w:val="24"/>
        </w:rPr>
      </w:pPr>
      <w:r>
        <w:rPr>
          <w:rFonts w:ascii="Times New Roman" w:hAnsi="Times New Roman"/>
          <w:i/>
          <w:sz w:val="24"/>
          <w:szCs w:val="24"/>
          <w:lang w:eastAsia="hu-HU"/>
        </w:rPr>
        <w:t>6.</w:t>
      </w:r>
      <w:r w:rsidRPr="0085166F">
        <w:rPr>
          <w:rFonts w:ascii="Times New Roman" w:hAnsi="Times New Roman"/>
          <w:sz w:val="19"/>
          <w:szCs w:val="19"/>
          <w:lang w:eastAsia="hu-HU"/>
        </w:rPr>
        <w:t xml:space="preserve"> </w:t>
      </w:r>
      <w:r w:rsidRPr="0085166F">
        <w:rPr>
          <w:rFonts w:ascii="Times New Roman" w:hAnsi="Times New Roman"/>
          <w:sz w:val="24"/>
          <w:szCs w:val="24"/>
        </w:rPr>
        <w:t>annak feltüntetését, ha keretmegállapodás kötésére kerül sor</w:t>
      </w:r>
      <w:r>
        <w:rPr>
          <w:rFonts w:ascii="Times New Roman" w:hAnsi="Times New Roman"/>
          <w:sz w:val="24"/>
          <w:szCs w:val="24"/>
        </w:rPr>
        <w:t>,</w:t>
      </w:r>
    </w:p>
    <w:p w14:paraId="7FE1E494" w14:textId="77777777" w:rsidR="007B6109" w:rsidRPr="0085166F" w:rsidRDefault="007B6109" w:rsidP="00AA4443">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7.</w:t>
      </w:r>
      <w:r w:rsidRPr="0085166F">
        <w:rPr>
          <w:rFonts w:ascii="Times New Roman" w:hAnsi="Times New Roman"/>
          <w:i/>
          <w:iCs/>
          <w:sz w:val="24"/>
          <w:szCs w:val="24"/>
        </w:rPr>
        <w:t xml:space="preserve"> </w:t>
      </w:r>
      <w:r w:rsidRPr="0085166F">
        <w:rPr>
          <w:rFonts w:ascii="Times New Roman" w:hAnsi="Times New Roman"/>
          <w:sz w:val="24"/>
          <w:szCs w:val="24"/>
        </w:rPr>
        <w:t>a szerződés időtartamát vagy a teljesítés határidejét</w:t>
      </w:r>
      <w:r>
        <w:rPr>
          <w:rFonts w:ascii="Times New Roman" w:hAnsi="Times New Roman"/>
          <w:sz w:val="24"/>
          <w:szCs w:val="24"/>
        </w:rPr>
        <w:t>,</w:t>
      </w:r>
    </w:p>
    <w:p w14:paraId="180AEFEA" w14:textId="77777777" w:rsidR="007B6109" w:rsidRPr="0085166F" w:rsidRDefault="007B6109" w:rsidP="00AA4443">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8.</w:t>
      </w:r>
      <w:r w:rsidRPr="0085166F">
        <w:rPr>
          <w:rFonts w:ascii="Times New Roman" w:hAnsi="Times New Roman"/>
          <w:i/>
          <w:iCs/>
          <w:sz w:val="24"/>
          <w:szCs w:val="24"/>
        </w:rPr>
        <w:t xml:space="preserve"> </w:t>
      </w:r>
      <w:r w:rsidRPr="0085166F">
        <w:rPr>
          <w:rFonts w:ascii="Times New Roman" w:hAnsi="Times New Roman"/>
          <w:sz w:val="24"/>
          <w:szCs w:val="24"/>
        </w:rPr>
        <w:t>a teljesítés helyét</w:t>
      </w:r>
      <w:r>
        <w:rPr>
          <w:rFonts w:ascii="Times New Roman" w:hAnsi="Times New Roman"/>
          <w:sz w:val="24"/>
          <w:szCs w:val="24"/>
        </w:rPr>
        <w:t>,</w:t>
      </w:r>
    </w:p>
    <w:p w14:paraId="76A29814" w14:textId="77777777" w:rsidR="007B6109" w:rsidRPr="0085166F" w:rsidRDefault="007B6109" w:rsidP="00AA4443">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9.</w:t>
      </w:r>
      <w:r w:rsidRPr="0085166F">
        <w:rPr>
          <w:rFonts w:ascii="Times New Roman" w:hAnsi="Times New Roman"/>
          <w:i/>
          <w:iCs/>
          <w:sz w:val="24"/>
          <w:szCs w:val="24"/>
        </w:rPr>
        <w:t xml:space="preserve"> </w:t>
      </w:r>
      <w:r w:rsidRPr="0085166F">
        <w:rPr>
          <w:rFonts w:ascii="Times New Roman" w:hAnsi="Times New Roman"/>
          <w:sz w:val="24"/>
          <w:szCs w:val="24"/>
        </w:rPr>
        <w:t xml:space="preserve">az ellenszolgáltatás teljesítésének feltételeit vagy a vonatkozó jogszabályokra </w:t>
      </w:r>
      <w:r>
        <w:rPr>
          <w:rFonts w:ascii="Times New Roman" w:hAnsi="Times New Roman"/>
          <w:sz w:val="24"/>
          <w:szCs w:val="24"/>
        </w:rPr>
        <w:t xml:space="preserve">történő </w:t>
      </w:r>
      <w:r w:rsidRPr="0085166F">
        <w:rPr>
          <w:rFonts w:ascii="Times New Roman" w:hAnsi="Times New Roman"/>
          <w:sz w:val="24"/>
          <w:szCs w:val="24"/>
        </w:rPr>
        <w:t>hivatkozást</w:t>
      </w:r>
      <w:r>
        <w:rPr>
          <w:rFonts w:ascii="Times New Roman" w:hAnsi="Times New Roman"/>
          <w:sz w:val="24"/>
          <w:szCs w:val="24"/>
        </w:rPr>
        <w:t>,</w:t>
      </w:r>
    </w:p>
    <w:p w14:paraId="56B140AF" w14:textId="77777777" w:rsidR="007B6109" w:rsidRPr="00D03DD0" w:rsidRDefault="007B6109" w:rsidP="00AA4443">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10.</w:t>
      </w:r>
      <w:r w:rsidRPr="0085166F">
        <w:rPr>
          <w:rFonts w:ascii="Times New Roman" w:hAnsi="Times New Roman"/>
          <w:i/>
          <w:iCs/>
          <w:sz w:val="24"/>
          <w:szCs w:val="24"/>
        </w:rPr>
        <w:t xml:space="preserve"> </w:t>
      </w:r>
      <w:r w:rsidRPr="0085166F">
        <w:rPr>
          <w:rFonts w:ascii="Times New Roman" w:hAnsi="Times New Roman"/>
          <w:sz w:val="24"/>
          <w:szCs w:val="24"/>
        </w:rPr>
        <w:t>annak meghatározását</w:t>
      </w:r>
      <w:r w:rsidRPr="00D03DD0">
        <w:rPr>
          <w:rFonts w:ascii="Times New Roman" w:hAnsi="Times New Roman"/>
          <w:sz w:val="24"/>
          <w:szCs w:val="24"/>
        </w:rPr>
        <w:t>, hogy az ajánlattevő tehet-e többváltozatú ajánlatot,</w:t>
      </w:r>
    </w:p>
    <w:p w14:paraId="690B5882" w14:textId="77777777" w:rsidR="007B6109" w:rsidRPr="0085166F" w:rsidRDefault="007B6109" w:rsidP="00AA4443">
      <w:pPr>
        <w:autoSpaceDE w:val="0"/>
        <w:autoSpaceDN w:val="0"/>
        <w:adjustRightInd w:val="0"/>
        <w:spacing w:after="0" w:line="240" w:lineRule="auto"/>
        <w:jc w:val="both"/>
        <w:rPr>
          <w:rFonts w:ascii="Times New Roman" w:hAnsi="Times New Roman"/>
          <w:sz w:val="24"/>
          <w:szCs w:val="24"/>
        </w:rPr>
      </w:pPr>
      <w:r w:rsidRPr="00D03DD0">
        <w:rPr>
          <w:rFonts w:ascii="Times New Roman" w:hAnsi="Times New Roman"/>
          <w:i/>
          <w:sz w:val="24"/>
          <w:szCs w:val="24"/>
        </w:rPr>
        <w:t xml:space="preserve">11 </w:t>
      </w:r>
      <w:r w:rsidRPr="00D03DD0">
        <w:rPr>
          <w:rFonts w:ascii="Times New Roman" w:hAnsi="Times New Roman"/>
          <w:sz w:val="24"/>
          <w:szCs w:val="24"/>
        </w:rPr>
        <w:t>a részajánlattétel lehetőségét vagy annak kizárását, ha részajánlat tételére lehetőség van, tájékoztatást arról, hogy egy vagy több, vagy valamennyi részre lehet-e ajánlatot tenni, valamint arról, hogy korlátozva van-e az egy ajánlattevőnek odaítélhető szerződésrészek száma.</w:t>
      </w:r>
    </w:p>
    <w:p w14:paraId="734F5262" w14:textId="77777777" w:rsidR="007B6109" w:rsidRPr="0085166F" w:rsidRDefault="007B6109" w:rsidP="00AA4443">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12.</w:t>
      </w:r>
      <w:r w:rsidRPr="0085166F">
        <w:rPr>
          <w:rFonts w:ascii="Times New Roman" w:hAnsi="Times New Roman"/>
          <w:i/>
          <w:iCs/>
          <w:sz w:val="24"/>
          <w:szCs w:val="24"/>
        </w:rPr>
        <w:t xml:space="preserve"> </w:t>
      </w:r>
      <w:r w:rsidRPr="0085166F">
        <w:rPr>
          <w:rFonts w:ascii="Times New Roman" w:hAnsi="Times New Roman"/>
          <w:sz w:val="24"/>
          <w:szCs w:val="24"/>
        </w:rPr>
        <w:t>az ajánlatok értékelési szempontjait</w:t>
      </w:r>
      <w:r>
        <w:rPr>
          <w:rFonts w:ascii="Times New Roman" w:hAnsi="Times New Roman"/>
          <w:sz w:val="24"/>
          <w:szCs w:val="24"/>
        </w:rPr>
        <w:t>,</w:t>
      </w:r>
      <w:r w:rsidRPr="0085166F">
        <w:rPr>
          <w:rFonts w:ascii="Times New Roman" w:hAnsi="Times New Roman"/>
          <w:sz w:val="24"/>
          <w:szCs w:val="24"/>
        </w:rPr>
        <w:t xml:space="preserve"> </w:t>
      </w:r>
    </w:p>
    <w:p w14:paraId="45186DAA" w14:textId="77777777" w:rsidR="007B6109" w:rsidRPr="0085166F" w:rsidRDefault="007B6109" w:rsidP="00AA4443">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13.</w:t>
      </w:r>
      <w:r w:rsidRPr="0085166F">
        <w:rPr>
          <w:rFonts w:ascii="Times New Roman" w:hAnsi="Times New Roman"/>
          <w:i/>
          <w:iCs/>
          <w:sz w:val="24"/>
          <w:szCs w:val="24"/>
        </w:rPr>
        <w:t xml:space="preserve"> </w:t>
      </w:r>
      <w:r w:rsidRPr="0085166F">
        <w:rPr>
          <w:rFonts w:ascii="Times New Roman" w:hAnsi="Times New Roman"/>
          <w:sz w:val="24"/>
          <w:szCs w:val="24"/>
        </w:rPr>
        <w:t>a kizáró okokat és a megkövetelt igazolási módokat</w:t>
      </w:r>
      <w:r>
        <w:rPr>
          <w:rFonts w:ascii="Times New Roman" w:hAnsi="Times New Roman"/>
          <w:sz w:val="24"/>
          <w:szCs w:val="24"/>
        </w:rPr>
        <w:t>,</w:t>
      </w:r>
    </w:p>
    <w:p w14:paraId="5533FA88" w14:textId="77777777" w:rsidR="007B6109" w:rsidRPr="0085166F" w:rsidRDefault="007B6109" w:rsidP="00AA4443">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14.</w:t>
      </w:r>
      <w:r w:rsidRPr="0085166F">
        <w:rPr>
          <w:rFonts w:ascii="Times New Roman" w:hAnsi="Times New Roman"/>
          <w:i/>
          <w:iCs/>
          <w:sz w:val="24"/>
          <w:szCs w:val="24"/>
        </w:rPr>
        <w:t xml:space="preserve"> </w:t>
      </w:r>
      <w:r w:rsidRPr="0085166F">
        <w:rPr>
          <w:rFonts w:ascii="Times New Roman" w:hAnsi="Times New Roman"/>
          <w:sz w:val="24"/>
          <w:szCs w:val="24"/>
        </w:rPr>
        <w:t>az alkalmassági követelményeket, az alkalmasság megítéléséhez szükséges adatokat és a megkövetelt igazolási módot</w:t>
      </w:r>
      <w:r>
        <w:rPr>
          <w:rFonts w:ascii="Times New Roman" w:hAnsi="Times New Roman"/>
          <w:sz w:val="24"/>
          <w:szCs w:val="24"/>
        </w:rPr>
        <w:t>,</w:t>
      </w:r>
    </w:p>
    <w:p w14:paraId="461F2333" w14:textId="77777777" w:rsidR="007B6109" w:rsidRPr="0085166F" w:rsidRDefault="007B6109" w:rsidP="00AA4443">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15.</w:t>
      </w:r>
      <w:r w:rsidRPr="0085166F">
        <w:rPr>
          <w:rFonts w:ascii="Times New Roman" w:hAnsi="Times New Roman"/>
          <w:i/>
          <w:iCs/>
          <w:sz w:val="24"/>
          <w:szCs w:val="24"/>
        </w:rPr>
        <w:t xml:space="preserve"> </w:t>
      </w:r>
      <w:r w:rsidRPr="0085166F">
        <w:rPr>
          <w:rFonts w:ascii="Times New Roman" w:hAnsi="Times New Roman"/>
          <w:sz w:val="24"/>
          <w:szCs w:val="24"/>
        </w:rPr>
        <w:t>az ajánlattételi határidőt vagy részvételi felhívás esetén a részvételi határidőt</w:t>
      </w:r>
      <w:r>
        <w:rPr>
          <w:rFonts w:ascii="Times New Roman" w:hAnsi="Times New Roman"/>
          <w:sz w:val="24"/>
          <w:szCs w:val="24"/>
        </w:rPr>
        <w:t>,</w:t>
      </w:r>
    </w:p>
    <w:p w14:paraId="339635AB" w14:textId="77777777" w:rsidR="007B6109" w:rsidRPr="0085166F" w:rsidRDefault="007B6109" w:rsidP="00AA4443">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16.</w:t>
      </w:r>
      <w:r w:rsidRPr="0085166F">
        <w:rPr>
          <w:rFonts w:ascii="Times New Roman" w:hAnsi="Times New Roman"/>
          <w:i/>
          <w:iCs/>
          <w:sz w:val="24"/>
          <w:szCs w:val="24"/>
        </w:rPr>
        <w:t xml:space="preserve"> </w:t>
      </w:r>
      <w:r w:rsidRPr="0085166F">
        <w:rPr>
          <w:rFonts w:ascii="Times New Roman" w:hAnsi="Times New Roman"/>
          <w:sz w:val="24"/>
          <w:szCs w:val="24"/>
        </w:rPr>
        <w:t>az ajánlat vagy részvételi jelentkezés benyújtásának címét, és a benyújtás módját</w:t>
      </w:r>
      <w:r>
        <w:rPr>
          <w:rFonts w:ascii="Times New Roman" w:hAnsi="Times New Roman"/>
          <w:sz w:val="24"/>
          <w:szCs w:val="24"/>
        </w:rPr>
        <w:t>,</w:t>
      </w:r>
    </w:p>
    <w:p w14:paraId="2495A84E" w14:textId="77777777" w:rsidR="007B6109" w:rsidRPr="0085166F" w:rsidRDefault="007B6109" w:rsidP="00AA4443">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17.</w:t>
      </w:r>
      <w:r w:rsidRPr="0085166F">
        <w:rPr>
          <w:rFonts w:ascii="Times New Roman" w:hAnsi="Times New Roman"/>
          <w:i/>
          <w:iCs/>
          <w:sz w:val="24"/>
          <w:szCs w:val="24"/>
        </w:rPr>
        <w:t xml:space="preserve"> </w:t>
      </w:r>
      <w:r w:rsidRPr="0085166F">
        <w:rPr>
          <w:rFonts w:ascii="Times New Roman" w:hAnsi="Times New Roman"/>
          <w:sz w:val="24"/>
          <w:szCs w:val="24"/>
        </w:rPr>
        <w:t>az ajánlattétel vagy részvételi jelentkezés nyelvét, annak feltüntetését, hogy a magyar nyelven kívül más nyelven is benyújtható-e az ajánlat vagy részvételi jelentkezés</w:t>
      </w:r>
      <w:r>
        <w:rPr>
          <w:rFonts w:ascii="Times New Roman" w:hAnsi="Times New Roman"/>
          <w:sz w:val="24"/>
          <w:szCs w:val="24"/>
        </w:rPr>
        <w:t>,</w:t>
      </w:r>
    </w:p>
    <w:p w14:paraId="1C66813E" w14:textId="77777777" w:rsidR="007B6109" w:rsidRPr="0085166F" w:rsidRDefault="007B6109" w:rsidP="00AA4443">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18.</w:t>
      </w:r>
      <w:r w:rsidRPr="0085166F">
        <w:rPr>
          <w:rFonts w:ascii="Times New Roman" w:hAnsi="Times New Roman"/>
          <w:i/>
          <w:iCs/>
          <w:sz w:val="24"/>
          <w:szCs w:val="24"/>
        </w:rPr>
        <w:t xml:space="preserve"> </w:t>
      </w:r>
      <w:r w:rsidRPr="0085166F">
        <w:rPr>
          <w:rFonts w:ascii="Times New Roman" w:hAnsi="Times New Roman"/>
          <w:sz w:val="24"/>
          <w:szCs w:val="24"/>
        </w:rPr>
        <w:t>az ajánlatok felbontásának idejét és helyét, az ajánlatok felbontásán jelenlétre jogosultakat</w:t>
      </w:r>
      <w:r>
        <w:rPr>
          <w:rFonts w:ascii="Times New Roman" w:hAnsi="Times New Roman"/>
          <w:sz w:val="24"/>
          <w:szCs w:val="24"/>
        </w:rPr>
        <w:t>,</w:t>
      </w:r>
      <w:r w:rsidRPr="0085166F">
        <w:rPr>
          <w:rFonts w:ascii="Times New Roman" w:hAnsi="Times New Roman"/>
          <w:sz w:val="24"/>
          <w:szCs w:val="24"/>
        </w:rPr>
        <w:t xml:space="preserve"> részvételi felhívás esetén a részvételi jelentkezések felbontásának idejét és helyét</w:t>
      </w:r>
      <w:r>
        <w:rPr>
          <w:rFonts w:ascii="Times New Roman" w:hAnsi="Times New Roman"/>
          <w:sz w:val="24"/>
          <w:szCs w:val="24"/>
        </w:rPr>
        <w:t>,</w:t>
      </w:r>
    </w:p>
    <w:p w14:paraId="2378F740" w14:textId="77777777" w:rsidR="007B6109" w:rsidRPr="0085166F" w:rsidRDefault="007B6109" w:rsidP="00AA4443">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19.</w:t>
      </w:r>
      <w:r w:rsidRPr="0085166F">
        <w:rPr>
          <w:rFonts w:ascii="Times New Roman" w:hAnsi="Times New Roman"/>
          <w:i/>
          <w:iCs/>
          <w:sz w:val="24"/>
          <w:szCs w:val="24"/>
        </w:rPr>
        <w:t xml:space="preserve"> </w:t>
      </w:r>
      <w:r w:rsidRPr="0085166F">
        <w:rPr>
          <w:rFonts w:ascii="Times New Roman" w:hAnsi="Times New Roman"/>
          <w:sz w:val="24"/>
          <w:szCs w:val="24"/>
        </w:rPr>
        <w:t>az ajánlati kötöttség minimális időtartamát, a részvételi felhívás kivételével</w:t>
      </w:r>
      <w:r>
        <w:rPr>
          <w:rFonts w:ascii="Times New Roman" w:hAnsi="Times New Roman"/>
          <w:sz w:val="24"/>
          <w:szCs w:val="24"/>
        </w:rPr>
        <w:t>,</w:t>
      </w:r>
    </w:p>
    <w:p w14:paraId="72B20FEA" w14:textId="77777777" w:rsidR="007B6109" w:rsidRDefault="007B6109" w:rsidP="00AA4443">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20.</w:t>
      </w:r>
      <w:r w:rsidRPr="0085166F">
        <w:rPr>
          <w:rFonts w:ascii="Times New Roman" w:hAnsi="Times New Roman"/>
          <w:i/>
          <w:iCs/>
          <w:sz w:val="24"/>
          <w:szCs w:val="24"/>
        </w:rPr>
        <w:t xml:space="preserve"> </w:t>
      </w:r>
      <w:r w:rsidRPr="0085166F">
        <w:rPr>
          <w:rFonts w:ascii="Times New Roman" w:hAnsi="Times New Roman"/>
          <w:sz w:val="24"/>
          <w:szCs w:val="24"/>
        </w:rPr>
        <w:t xml:space="preserve">az ajánlati biztosíték előírására vonatkozó információt, </w:t>
      </w:r>
      <w:r>
        <w:rPr>
          <w:rFonts w:ascii="Times New Roman" w:hAnsi="Times New Roman"/>
          <w:sz w:val="24"/>
          <w:szCs w:val="24"/>
        </w:rPr>
        <w:t xml:space="preserve">a </w:t>
      </w:r>
      <w:r w:rsidRPr="0085166F">
        <w:rPr>
          <w:rFonts w:ascii="Times New Roman" w:hAnsi="Times New Roman"/>
          <w:sz w:val="24"/>
          <w:szCs w:val="24"/>
        </w:rPr>
        <w:t>részvételi felhívásban az eljárás későbbi szakaszára vonatkozóan</w:t>
      </w:r>
      <w:r>
        <w:rPr>
          <w:rFonts w:ascii="Times New Roman" w:hAnsi="Times New Roman"/>
          <w:sz w:val="24"/>
          <w:szCs w:val="24"/>
        </w:rPr>
        <w:t>,</w:t>
      </w:r>
    </w:p>
    <w:p w14:paraId="341970A8" w14:textId="77777777" w:rsidR="007B6109" w:rsidRPr="0085166F" w:rsidRDefault="007B6109" w:rsidP="00AA4443">
      <w:pPr>
        <w:autoSpaceDE w:val="0"/>
        <w:autoSpaceDN w:val="0"/>
        <w:adjustRightInd w:val="0"/>
        <w:spacing w:after="0" w:line="240" w:lineRule="auto"/>
        <w:jc w:val="both"/>
        <w:rPr>
          <w:rFonts w:ascii="Times New Roman" w:hAnsi="Times New Roman"/>
          <w:sz w:val="24"/>
          <w:szCs w:val="24"/>
        </w:rPr>
      </w:pPr>
      <w:r w:rsidRPr="009A5CAA">
        <w:rPr>
          <w:rFonts w:ascii="Times New Roman" w:hAnsi="Times New Roman"/>
          <w:i/>
          <w:sz w:val="24"/>
          <w:szCs w:val="24"/>
        </w:rPr>
        <w:t>21.</w:t>
      </w:r>
      <w:r>
        <w:rPr>
          <w:rFonts w:ascii="Times New Roman" w:hAnsi="Times New Roman"/>
          <w:sz w:val="24"/>
          <w:szCs w:val="24"/>
        </w:rPr>
        <w:t xml:space="preserve"> </w:t>
      </w:r>
      <w:r w:rsidRPr="009A5CAA">
        <w:rPr>
          <w:rFonts w:ascii="Times New Roman" w:hAnsi="Times New Roman"/>
          <w:sz w:val="24"/>
          <w:szCs w:val="24"/>
        </w:rPr>
        <w:t>az írásbeli összegezés megküldésének és a szerződéskötés tervezett időpontját</w:t>
      </w:r>
      <w:r>
        <w:rPr>
          <w:rFonts w:ascii="Times New Roman" w:hAnsi="Times New Roman"/>
          <w:sz w:val="24"/>
          <w:szCs w:val="24"/>
        </w:rPr>
        <w:t>, és</w:t>
      </w:r>
    </w:p>
    <w:p w14:paraId="4F039F31" w14:textId="77777777" w:rsidR="007B6109" w:rsidRPr="0085166F" w:rsidRDefault="007B6109" w:rsidP="006B1244">
      <w:pPr>
        <w:autoSpaceDE w:val="0"/>
        <w:autoSpaceDN w:val="0"/>
        <w:adjustRightInd w:val="0"/>
        <w:spacing w:after="0" w:line="240" w:lineRule="auto"/>
        <w:jc w:val="both"/>
        <w:rPr>
          <w:rFonts w:ascii="Times New Roman" w:hAnsi="Times New Roman"/>
          <w:sz w:val="24"/>
          <w:szCs w:val="24"/>
        </w:rPr>
      </w:pPr>
      <w:r>
        <w:rPr>
          <w:rFonts w:ascii="Times New Roman" w:hAnsi="Times New Roman"/>
          <w:i/>
          <w:sz w:val="24"/>
          <w:szCs w:val="24"/>
        </w:rPr>
        <w:t>22.</w:t>
      </w:r>
      <w:r w:rsidRPr="0085166F">
        <w:rPr>
          <w:rFonts w:ascii="Times New Roman" w:hAnsi="Times New Roman"/>
          <w:sz w:val="24"/>
          <w:szCs w:val="24"/>
        </w:rPr>
        <w:t xml:space="preserve"> ha a szerződés teljesítésére különleges feltételek vonatkoznak, ezen feltételeket</w:t>
      </w:r>
      <w:r>
        <w:rPr>
          <w:rFonts w:ascii="Times New Roman" w:hAnsi="Times New Roman"/>
          <w:sz w:val="24"/>
          <w:szCs w:val="24"/>
        </w:rPr>
        <w:t>,</w:t>
      </w:r>
    </w:p>
    <w:p w14:paraId="58FF038D" w14:textId="77777777" w:rsidR="007B6109" w:rsidRPr="0085166F" w:rsidRDefault="007B6109" w:rsidP="006B5B49">
      <w:pPr>
        <w:pStyle w:val="Lista"/>
        <w:spacing w:after="0"/>
        <w:ind w:left="0" w:firstLine="0"/>
        <w:jc w:val="both"/>
        <w:rPr>
          <w:sz w:val="24"/>
          <w:szCs w:val="24"/>
        </w:rPr>
      </w:pPr>
      <w:r w:rsidRPr="00465B2F">
        <w:rPr>
          <w:bCs/>
          <w:sz w:val="24"/>
          <w:szCs w:val="24"/>
        </w:rPr>
        <w:lastRenderedPageBreak/>
        <w:t>(6)</w:t>
      </w:r>
      <w:r w:rsidRPr="0085166F">
        <w:rPr>
          <w:b/>
          <w:bCs/>
          <w:sz w:val="24"/>
          <w:szCs w:val="24"/>
        </w:rPr>
        <w:t xml:space="preserve"> </w:t>
      </w:r>
      <w:r w:rsidRPr="0085166F">
        <w:rPr>
          <w:sz w:val="24"/>
          <w:szCs w:val="24"/>
        </w:rPr>
        <w:t xml:space="preserve">A beszerzés mennyiségét </w:t>
      </w:r>
      <w:r>
        <w:rPr>
          <w:sz w:val="24"/>
          <w:szCs w:val="24"/>
        </w:rPr>
        <w:t xml:space="preserve">az </w:t>
      </w:r>
      <w:r w:rsidRPr="0085166F">
        <w:rPr>
          <w:sz w:val="24"/>
          <w:szCs w:val="24"/>
        </w:rPr>
        <w:t xml:space="preserve">ajánlatkérő úgy is meghatározhatja, hogy a legalacsonyabb vagy legmagasabb mennyiséget vagy értéket közli, és kiköti az ettől való eltérés lehetőségét. </w:t>
      </w:r>
    </w:p>
    <w:p w14:paraId="4A380F84" w14:textId="77777777" w:rsidR="007B6109" w:rsidRDefault="007B6109" w:rsidP="00393475">
      <w:pPr>
        <w:pStyle w:val="Lista"/>
        <w:spacing w:after="0"/>
        <w:ind w:left="0" w:firstLine="0"/>
        <w:jc w:val="both"/>
        <w:rPr>
          <w:sz w:val="24"/>
          <w:szCs w:val="24"/>
        </w:rPr>
      </w:pPr>
      <w:r w:rsidRPr="00465B2F">
        <w:rPr>
          <w:bCs/>
          <w:sz w:val="24"/>
          <w:szCs w:val="24"/>
        </w:rPr>
        <w:t>(7)</w:t>
      </w:r>
      <w:r w:rsidRPr="0085166F">
        <w:rPr>
          <w:b/>
          <w:bCs/>
          <w:sz w:val="24"/>
          <w:szCs w:val="24"/>
        </w:rPr>
        <w:t xml:space="preserve"> </w:t>
      </w:r>
      <w:r w:rsidRPr="0085166F">
        <w:rPr>
          <w:sz w:val="24"/>
          <w:szCs w:val="24"/>
        </w:rPr>
        <w:t>Az ajánlatkérő a felhívásban lehetővé teheti a beszerzés egy részére történő ajánlattételt. Ebben az esetben a felhívásban elő kell írni, hogy a beszerzés tárgyának mely elemeire lehet részajánlatot tenni</w:t>
      </w:r>
      <w:r>
        <w:rPr>
          <w:sz w:val="24"/>
          <w:szCs w:val="24"/>
        </w:rPr>
        <w:t xml:space="preserve">, illetve részvételre jelentkezni. </w:t>
      </w:r>
      <w:r w:rsidRPr="00393475">
        <w:rPr>
          <w:sz w:val="24"/>
          <w:szCs w:val="24"/>
        </w:rPr>
        <w:t>Az ajánlatkérő az eljárást megindító felhívásban meghatározza, hogy ajánlat</w:t>
      </w:r>
      <w:r>
        <w:rPr>
          <w:sz w:val="24"/>
          <w:szCs w:val="24"/>
        </w:rPr>
        <w:t xml:space="preserve">, illetve </w:t>
      </w:r>
      <w:r w:rsidRPr="00393475">
        <w:rPr>
          <w:sz w:val="24"/>
          <w:szCs w:val="24"/>
        </w:rPr>
        <w:t xml:space="preserve">részvételi jelentkezés egy, több vagy minden rész tekintetében benyújtható-e. </w:t>
      </w:r>
    </w:p>
    <w:p w14:paraId="63B805E1" w14:textId="77777777" w:rsidR="007B6109" w:rsidRDefault="007B6109" w:rsidP="00393475">
      <w:pPr>
        <w:pStyle w:val="Lista"/>
        <w:spacing w:after="0"/>
        <w:ind w:left="0" w:firstLine="0"/>
        <w:jc w:val="both"/>
        <w:rPr>
          <w:sz w:val="24"/>
          <w:szCs w:val="24"/>
        </w:rPr>
      </w:pPr>
      <w:r>
        <w:rPr>
          <w:sz w:val="24"/>
          <w:szCs w:val="24"/>
        </w:rPr>
        <w:t xml:space="preserve">(8) </w:t>
      </w:r>
      <w:r w:rsidRPr="00393475">
        <w:rPr>
          <w:sz w:val="24"/>
          <w:szCs w:val="24"/>
        </w:rPr>
        <w:t xml:space="preserve">Az ajánlatkérő korlátozhatja, hogy ugyanazon ajánlattevő legfeljebb meghatározott számú részben lehet az eljárás nyertese </w:t>
      </w:r>
      <w:r w:rsidR="000C1720">
        <w:rPr>
          <w:sz w:val="24"/>
          <w:szCs w:val="24"/>
        </w:rPr>
        <w:t>–</w:t>
      </w:r>
      <w:r w:rsidR="000C1720" w:rsidRPr="00393475">
        <w:rPr>
          <w:sz w:val="24"/>
          <w:szCs w:val="24"/>
        </w:rPr>
        <w:t xml:space="preserve"> </w:t>
      </w:r>
      <w:r w:rsidRPr="00393475">
        <w:rPr>
          <w:sz w:val="24"/>
          <w:szCs w:val="24"/>
        </w:rPr>
        <w:t xml:space="preserve">akkor is, ha ajánlatot több vagy minden rész tekintetében is be lehet nyújtani </w:t>
      </w:r>
      <w:r w:rsidR="000C1720">
        <w:rPr>
          <w:sz w:val="24"/>
          <w:szCs w:val="24"/>
        </w:rPr>
        <w:t>–</w:t>
      </w:r>
      <w:r w:rsidR="000C1720" w:rsidRPr="00393475">
        <w:rPr>
          <w:sz w:val="24"/>
          <w:szCs w:val="24"/>
        </w:rPr>
        <w:t xml:space="preserve">, </w:t>
      </w:r>
      <w:r w:rsidRPr="00393475">
        <w:rPr>
          <w:sz w:val="24"/>
          <w:szCs w:val="24"/>
        </w:rPr>
        <w:t xml:space="preserve">ha az egy ajánlattevő által elnyerhető részek maximális számát az eljárást megindító felhívásban </w:t>
      </w:r>
      <w:r>
        <w:rPr>
          <w:sz w:val="24"/>
          <w:szCs w:val="24"/>
        </w:rPr>
        <w:t xml:space="preserve">megjelölte. </w:t>
      </w:r>
    </w:p>
    <w:p w14:paraId="25C67B28" w14:textId="77777777" w:rsidR="007B6109" w:rsidRPr="0085166F" w:rsidRDefault="007B6109" w:rsidP="00393475">
      <w:pPr>
        <w:pStyle w:val="Lista"/>
        <w:spacing w:after="0"/>
        <w:ind w:left="0" w:firstLine="0"/>
        <w:jc w:val="both"/>
        <w:rPr>
          <w:sz w:val="24"/>
          <w:szCs w:val="24"/>
        </w:rPr>
      </w:pPr>
      <w:r>
        <w:rPr>
          <w:sz w:val="24"/>
          <w:szCs w:val="24"/>
        </w:rPr>
        <w:t xml:space="preserve">(9) A (8) bekezdés szerinti esetben az </w:t>
      </w:r>
      <w:r w:rsidR="00C247C2">
        <w:rPr>
          <w:sz w:val="24"/>
          <w:szCs w:val="24"/>
        </w:rPr>
        <w:t>ajánlatkérői</w:t>
      </w:r>
      <w:r w:rsidRPr="00393475">
        <w:rPr>
          <w:sz w:val="24"/>
          <w:szCs w:val="24"/>
        </w:rPr>
        <w:t xml:space="preserve"> dokumentumokban fel kell tüntetni azokat az objektív és megkülönböztetéstől mentes szempontokat, amelyek alapján az ajánlatkérő eldönti, hogy mely részek tekintetében nyilvánítható nyertesnek az az ajánlattevő, aki az értékelési szempontok alapján a maximális számnál több részben tette az ajánlatkérő számára a legkedvezőbb ajánlatot. Ha valamely ajánlattevő nem nyilvánítható egy adott rész tekintetében nyertesnek, az értékelési szempontok alapján soron következő ajánlattevő lesz a nyertes ajánlattevő. </w:t>
      </w:r>
    </w:p>
    <w:p w14:paraId="4A6F6F05" w14:textId="77777777" w:rsidR="007B6109" w:rsidRPr="0085166F" w:rsidRDefault="007B6109" w:rsidP="00AC09FE">
      <w:pPr>
        <w:pStyle w:val="Lista"/>
        <w:spacing w:after="0"/>
        <w:ind w:left="0" w:firstLine="0"/>
        <w:jc w:val="both"/>
        <w:rPr>
          <w:sz w:val="24"/>
          <w:szCs w:val="24"/>
        </w:rPr>
      </w:pPr>
      <w:r w:rsidRPr="000C1720">
        <w:rPr>
          <w:bCs/>
          <w:sz w:val="24"/>
          <w:szCs w:val="24"/>
        </w:rPr>
        <w:t>(10)</w:t>
      </w:r>
      <w:r w:rsidRPr="0085166F">
        <w:rPr>
          <w:b/>
          <w:bCs/>
          <w:sz w:val="24"/>
          <w:szCs w:val="24"/>
        </w:rPr>
        <w:t xml:space="preserve"> </w:t>
      </w:r>
      <w:r w:rsidRPr="0085166F">
        <w:rPr>
          <w:sz w:val="24"/>
          <w:szCs w:val="24"/>
        </w:rPr>
        <w:t>Az ajánlatkérő akkor rendelkezhet a többváltozatú ajánlattétel lehetőségéről, ha az összességében legelőnyösebb ajánlat kiválasztására</w:t>
      </w:r>
      <w:r>
        <w:rPr>
          <w:sz w:val="24"/>
          <w:szCs w:val="24"/>
        </w:rPr>
        <w:t xml:space="preserve"> irányuló értékelési szempontot</w:t>
      </w:r>
      <w:r w:rsidRPr="0085166F">
        <w:rPr>
          <w:sz w:val="24"/>
          <w:szCs w:val="24"/>
        </w:rPr>
        <w:t xml:space="preserve"> alkalmazza az eljárásban. </w:t>
      </w:r>
    </w:p>
    <w:p w14:paraId="3002E337" w14:textId="77777777" w:rsidR="007B6109" w:rsidRPr="0085166F" w:rsidRDefault="007B6109" w:rsidP="00AC09FE">
      <w:pPr>
        <w:pStyle w:val="Lista"/>
        <w:spacing w:after="0"/>
        <w:ind w:left="0" w:firstLine="0"/>
        <w:jc w:val="both"/>
        <w:rPr>
          <w:b/>
          <w:bCs/>
          <w:sz w:val="24"/>
          <w:szCs w:val="24"/>
        </w:rPr>
      </w:pPr>
      <w:r w:rsidRPr="000C1720">
        <w:rPr>
          <w:bCs/>
          <w:sz w:val="24"/>
          <w:szCs w:val="24"/>
        </w:rPr>
        <w:t>(11)</w:t>
      </w:r>
      <w:r w:rsidRPr="0085166F">
        <w:rPr>
          <w:b/>
          <w:bCs/>
          <w:sz w:val="24"/>
          <w:szCs w:val="24"/>
        </w:rPr>
        <w:t xml:space="preserve"> </w:t>
      </w:r>
      <w:r w:rsidRPr="0085166F">
        <w:rPr>
          <w:bCs/>
          <w:sz w:val="24"/>
          <w:szCs w:val="24"/>
        </w:rPr>
        <w:t>Többváltozatú ajánlattétel lehetősége esetén az ajánlatkérőnek az eljárást megindító felhívásban vagy a dokumentációban meg kell határoznia, hogy a változatoknak milyen minimumkövetelményeknek és műszaki leírásnak kell megfelelniük, és azokat milyen egyéb követelmények szerint kell elkészíteni. Nem érinti valamely változat megfelelőségét az a tény, hogy elfogadása esetén a beszerzés tárgya árubeszerzés helyett szolgáltatás megrendelésének vagy szolgáltatás megrendelése helyett árubeszerzésnek minősülne.</w:t>
      </w:r>
      <w:r w:rsidRPr="0085166F">
        <w:rPr>
          <w:b/>
          <w:bCs/>
          <w:sz w:val="24"/>
          <w:szCs w:val="24"/>
        </w:rPr>
        <w:t xml:space="preserve"> </w:t>
      </w:r>
    </w:p>
    <w:p w14:paraId="79D38AFF" w14:textId="77777777" w:rsidR="007B6109" w:rsidRPr="0085166F" w:rsidRDefault="007B6109" w:rsidP="00AC09FE">
      <w:pPr>
        <w:pStyle w:val="Lista"/>
        <w:spacing w:after="0"/>
        <w:ind w:left="0" w:firstLine="0"/>
        <w:jc w:val="both"/>
        <w:rPr>
          <w:bCs/>
          <w:sz w:val="24"/>
          <w:szCs w:val="24"/>
        </w:rPr>
      </w:pPr>
      <w:r w:rsidRPr="000C1720">
        <w:rPr>
          <w:bCs/>
          <w:sz w:val="24"/>
          <w:szCs w:val="24"/>
        </w:rPr>
        <w:t>(12)</w:t>
      </w:r>
      <w:r w:rsidRPr="0085166F">
        <w:rPr>
          <w:b/>
          <w:bCs/>
          <w:sz w:val="24"/>
          <w:szCs w:val="24"/>
        </w:rPr>
        <w:t xml:space="preserve"> </w:t>
      </w:r>
      <w:r w:rsidRPr="0085166F">
        <w:rPr>
          <w:bCs/>
          <w:sz w:val="24"/>
          <w:szCs w:val="24"/>
        </w:rPr>
        <w:t xml:space="preserve">Többváltozatú ajánlattétel lehetősége esetén az ajánlatkérő az értékelési szempontokat úgy köteles meghatározni, hogy azok a változatokra, valamint </w:t>
      </w:r>
      <w:r w:rsidRPr="00084529">
        <w:rPr>
          <w:bCs/>
          <w:sz w:val="24"/>
          <w:szCs w:val="24"/>
        </w:rPr>
        <w:t xml:space="preserve">a </w:t>
      </w:r>
      <w:r>
        <w:rPr>
          <w:bCs/>
          <w:sz w:val="24"/>
          <w:szCs w:val="24"/>
        </w:rPr>
        <w:t>változatnak nem minősülő</w:t>
      </w:r>
      <w:r w:rsidRPr="0085166F">
        <w:rPr>
          <w:bCs/>
          <w:sz w:val="24"/>
          <w:szCs w:val="24"/>
        </w:rPr>
        <w:t xml:space="preserve"> ajánlatokra is alkalmazhatók legyenek.</w:t>
      </w:r>
    </w:p>
    <w:p w14:paraId="4388468E" w14:textId="77777777" w:rsidR="000C1720" w:rsidRPr="000C1720" w:rsidRDefault="007B6109" w:rsidP="0062397B">
      <w:pPr>
        <w:pStyle w:val="Lista"/>
        <w:spacing w:after="0"/>
        <w:ind w:left="0" w:firstLine="0"/>
        <w:jc w:val="both"/>
        <w:rPr>
          <w:bCs/>
        </w:rPr>
      </w:pPr>
      <w:r w:rsidRPr="000C1720">
        <w:rPr>
          <w:bCs/>
          <w:sz w:val="24"/>
          <w:szCs w:val="24"/>
        </w:rPr>
        <w:t>(13)</w:t>
      </w:r>
      <w:r w:rsidRPr="0085166F">
        <w:rPr>
          <w:b/>
          <w:bCs/>
          <w:sz w:val="24"/>
          <w:szCs w:val="24"/>
        </w:rPr>
        <w:t xml:space="preserve"> </w:t>
      </w:r>
      <w:r w:rsidRPr="0085166F">
        <w:rPr>
          <w:sz w:val="24"/>
          <w:szCs w:val="24"/>
        </w:rPr>
        <w:t xml:space="preserve">A meghívásos eljárásban, a tárgyalásos eljárás során, valamint a versenypárbeszéd keretében az ajánlatkérő egyidejűleg és írásban hívja fel a kiválasztott részvételre jelentkezőket ajánlatuk megtételére, illetve a tárgyalásban való részvételre vagy versenypárbeszéd esetében a párbeszédben való részvételre. </w:t>
      </w:r>
    </w:p>
    <w:p w14:paraId="5E07A168" w14:textId="77777777" w:rsidR="000C1720" w:rsidRDefault="000C1720" w:rsidP="006B5B49">
      <w:pPr>
        <w:pStyle w:val="centerpar"/>
        <w:spacing w:before="0" w:after="0"/>
        <w:rPr>
          <w:b/>
          <w:bCs/>
        </w:rPr>
      </w:pPr>
    </w:p>
    <w:p w14:paraId="65C7FB3B" w14:textId="77777777" w:rsidR="007B6109" w:rsidRPr="0085166F" w:rsidRDefault="007B6109" w:rsidP="006B5B49">
      <w:pPr>
        <w:pStyle w:val="centerpar"/>
        <w:spacing w:before="0" w:after="0"/>
        <w:rPr>
          <w:b/>
          <w:bCs/>
        </w:rPr>
      </w:pPr>
      <w:r>
        <w:rPr>
          <w:b/>
          <w:bCs/>
        </w:rPr>
        <w:t xml:space="preserve">22. </w:t>
      </w:r>
      <w:r w:rsidRPr="0085166F">
        <w:rPr>
          <w:b/>
          <w:bCs/>
        </w:rPr>
        <w:t>A dokumentáció</w:t>
      </w:r>
    </w:p>
    <w:p w14:paraId="43FDE837" w14:textId="77777777" w:rsidR="007B6109" w:rsidRPr="0085166F" w:rsidRDefault="007B6109" w:rsidP="006B5B49">
      <w:pPr>
        <w:pStyle w:val="centerpar"/>
        <w:spacing w:before="0" w:after="0"/>
        <w:rPr>
          <w:b/>
          <w:bCs/>
        </w:rPr>
      </w:pPr>
    </w:p>
    <w:p w14:paraId="7EC26164" w14:textId="77777777" w:rsidR="007B6109" w:rsidRPr="0085166F" w:rsidRDefault="007B6109" w:rsidP="006B5B49">
      <w:pPr>
        <w:pStyle w:val="Lista"/>
        <w:spacing w:after="0"/>
        <w:ind w:left="0" w:firstLine="0"/>
        <w:jc w:val="both"/>
        <w:rPr>
          <w:color w:val="000000"/>
          <w:sz w:val="24"/>
          <w:szCs w:val="24"/>
        </w:rPr>
      </w:pPr>
      <w:r>
        <w:rPr>
          <w:b/>
          <w:bCs/>
          <w:sz w:val="24"/>
          <w:szCs w:val="24"/>
        </w:rPr>
        <w:t>34</w:t>
      </w:r>
      <w:r w:rsidRPr="0085166F">
        <w:rPr>
          <w:b/>
          <w:bCs/>
          <w:sz w:val="24"/>
          <w:szCs w:val="24"/>
        </w:rPr>
        <w:t xml:space="preserve">. § </w:t>
      </w:r>
      <w:r w:rsidRPr="00DC42AE">
        <w:rPr>
          <w:bCs/>
          <w:sz w:val="24"/>
          <w:szCs w:val="24"/>
        </w:rPr>
        <w:t>(1)</w:t>
      </w:r>
      <w:r w:rsidRPr="0085166F">
        <w:rPr>
          <w:bCs/>
          <w:sz w:val="24"/>
          <w:szCs w:val="24"/>
        </w:rPr>
        <w:t xml:space="preserve"> </w:t>
      </w:r>
      <w:r w:rsidRPr="0085166F">
        <w:rPr>
          <w:sz w:val="24"/>
          <w:szCs w:val="24"/>
        </w:rPr>
        <w:t xml:space="preserve">Az ajánlatkérő – a megfelelő ajánlattétel elősegítése érdekében is – dokumentációt készíthet, amely egyebek mellett tartalmazhatja a részletes szerződési feltételeket és a beszerzés tárgyára vonatkozó műszaki leírást. </w:t>
      </w:r>
      <w:r w:rsidRPr="0085166F">
        <w:rPr>
          <w:color w:val="000000"/>
          <w:sz w:val="24"/>
          <w:szCs w:val="24"/>
        </w:rPr>
        <w:t>Építési beruházás megvalósítására vonatkozó beszerzési eljárásban a megfelelő ajánlattétel, továbbá az ajánlatok érdemi összehasonlítása érdekében az ajánlatkérő köteles a beszerzés tárgyára vonatkozó, annak megfelelő árazatlan költségvetést az ajánlattevők rendelkezésére bocsátani.</w:t>
      </w:r>
    </w:p>
    <w:p w14:paraId="021F2A40" w14:textId="77777777" w:rsidR="007B6109" w:rsidRPr="0085166F" w:rsidRDefault="007B6109" w:rsidP="006B5B49">
      <w:pPr>
        <w:pStyle w:val="Lista"/>
        <w:spacing w:after="0"/>
        <w:ind w:left="0" w:firstLine="0"/>
        <w:jc w:val="both"/>
        <w:rPr>
          <w:sz w:val="24"/>
          <w:szCs w:val="24"/>
        </w:rPr>
      </w:pPr>
      <w:r w:rsidRPr="00DC42AE">
        <w:rPr>
          <w:bCs/>
          <w:sz w:val="24"/>
          <w:szCs w:val="24"/>
        </w:rPr>
        <w:t>(2)</w:t>
      </w:r>
      <w:r w:rsidRPr="0085166F">
        <w:rPr>
          <w:sz w:val="24"/>
          <w:szCs w:val="24"/>
        </w:rPr>
        <w:t xml:space="preserve"> </w:t>
      </w:r>
      <w:r>
        <w:rPr>
          <w:sz w:val="24"/>
          <w:szCs w:val="24"/>
        </w:rPr>
        <w:t>Ha</w:t>
      </w:r>
      <w:r w:rsidRPr="0085166F">
        <w:rPr>
          <w:sz w:val="24"/>
          <w:szCs w:val="24"/>
        </w:rPr>
        <w:t xml:space="preserve"> az ajánlatkérő az (1) bekezdés szerinti dokumentációt készít, a felhívásban köteles megadni a dokumentáció rendelkezésre bocsátásának módját, határidejét, annak beszerzési helyét és pénzügyi feltételeit is. </w:t>
      </w:r>
      <w:r w:rsidRPr="0085166F">
        <w:rPr>
          <w:color w:val="000000"/>
          <w:sz w:val="24"/>
          <w:szCs w:val="24"/>
        </w:rPr>
        <w:t>Az ajánlatkérő előírhatja, hogy a dokumentációt részvételi jelentkezésenként, vagy ajánlatonként legalább egy részvételre jelentkezőnek</w:t>
      </w:r>
      <w:r>
        <w:rPr>
          <w:color w:val="000000"/>
          <w:sz w:val="24"/>
          <w:szCs w:val="24"/>
        </w:rPr>
        <w:t>,</w:t>
      </w:r>
      <w:r w:rsidRPr="0085166F" w:rsidDel="00631A52">
        <w:rPr>
          <w:color w:val="000000"/>
          <w:sz w:val="24"/>
          <w:szCs w:val="24"/>
        </w:rPr>
        <w:t xml:space="preserve"> </w:t>
      </w:r>
      <w:r w:rsidRPr="0085166F">
        <w:rPr>
          <w:color w:val="000000"/>
          <w:sz w:val="24"/>
          <w:szCs w:val="24"/>
        </w:rPr>
        <w:t>ajánlattevőnek vagy alvállalkozónak át kell vennie, vagy elektronikus úton el kell érnie.</w:t>
      </w:r>
    </w:p>
    <w:p w14:paraId="00A4828A" w14:textId="77777777" w:rsidR="007B6109" w:rsidRPr="0085166F" w:rsidRDefault="007B6109" w:rsidP="006B5B49">
      <w:pPr>
        <w:pStyle w:val="Lista"/>
        <w:spacing w:after="0"/>
        <w:ind w:left="0" w:firstLine="0"/>
        <w:jc w:val="both"/>
        <w:rPr>
          <w:sz w:val="24"/>
          <w:szCs w:val="24"/>
        </w:rPr>
      </w:pPr>
      <w:r w:rsidRPr="00DC42AE">
        <w:rPr>
          <w:bCs/>
          <w:sz w:val="24"/>
          <w:szCs w:val="24"/>
        </w:rPr>
        <w:lastRenderedPageBreak/>
        <w:t>(3)</w:t>
      </w:r>
      <w:r w:rsidRPr="0085166F">
        <w:rPr>
          <w:sz w:val="24"/>
          <w:szCs w:val="24"/>
        </w:rPr>
        <w:t xml:space="preserve"> Az ajánlatkérő köteles gondoskodni arról, hogy a dokumentáció a felhívást tartalmazó hirdetmény közzétételének napjától kezdve </w:t>
      </w:r>
      <w:r w:rsidR="000A2927">
        <w:rPr>
          <w:sz w:val="24"/>
          <w:szCs w:val="24"/>
        </w:rPr>
        <w:t>a részvétel</w:t>
      </w:r>
      <w:r w:rsidR="002035C9">
        <w:rPr>
          <w:sz w:val="24"/>
          <w:szCs w:val="24"/>
        </w:rPr>
        <w:t xml:space="preserve">i </w:t>
      </w:r>
      <w:r w:rsidR="000A2927">
        <w:rPr>
          <w:sz w:val="24"/>
          <w:szCs w:val="24"/>
        </w:rPr>
        <w:t>vagy az ajánlattétel</w:t>
      </w:r>
      <w:r w:rsidR="002035C9">
        <w:rPr>
          <w:sz w:val="24"/>
          <w:szCs w:val="24"/>
        </w:rPr>
        <w:t xml:space="preserve">i </w:t>
      </w:r>
      <w:r w:rsidRPr="0085166F">
        <w:rPr>
          <w:sz w:val="24"/>
          <w:szCs w:val="24"/>
        </w:rPr>
        <w:t xml:space="preserve"> </w:t>
      </w:r>
      <w:r w:rsidR="000A2927">
        <w:rPr>
          <w:sz w:val="24"/>
          <w:szCs w:val="24"/>
        </w:rPr>
        <w:t xml:space="preserve">határidő </w:t>
      </w:r>
      <w:r w:rsidR="00C01DA3">
        <w:rPr>
          <w:sz w:val="24"/>
          <w:szCs w:val="24"/>
        </w:rPr>
        <w:t xml:space="preserve">lejártáig </w:t>
      </w:r>
      <w:r w:rsidRPr="0085166F">
        <w:rPr>
          <w:sz w:val="24"/>
          <w:szCs w:val="24"/>
        </w:rPr>
        <w:t xml:space="preserve"> rendelkezésre álljon. </w:t>
      </w:r>
    </w:p>
    <w:p w14:paraId="42309ED5" w14:textId="77777777" w:rsidR="007B6109" w:rsidRPr="0085166F" w:rsidRDefault="007B6109" w:rsidP="006B5B49">
      <w:pPr>
        <w:pStyle w:val="Lista"/>
        <w:spacing w:after="0"/>
        <w:ind w:left="0" w:firstLine="0"/>
        <w:jc w:val="both"/>
        <w:rPr>
          <w:sz w:val="24"/>
          <w:szCs w:val="24"/>
        </w:rPr>
      </w:pPr>
      <w:r w:rsidRPr="00DC42AE">
        <w:rPr>
          <w:bCs/>
          <w:sz w:val="24"/>
          <w:szCs w:val="24"/>
        </w:rPr>
        <w:t>(4)</w:t>
      </w:r>
      <w:r w:rsidRPr="0085166F">
        <w:rPr>
          <w:sz w:val="24"/>
          <w:szCs w:val="24"/>
        </w:rPr>
        <w:t xml:space="preserve"> A dokumentáció ellenértékét az annak előállításával és </w:t>
      </w:r>
      <w:r w:rsidR="0043208C">
        <w:rPr>
          <w:sz w:val="24"/>
          <w:szCs w:val="24"/>
        </w:rPr>
        <w:t xml:space="preserve">a részvételre jelentkezők, vagy </w:t>
      </w:r>
      <w:r w:rsidRPr="0085166F">
        <w:rPr>
          <w:sz w:val="24"/>
          <w:szCs w:val="24"/>
        </w:rPr>
        <w:t>az ajánlattevők részére történő rendelkezésre bocsátásával kapcsolatban a beszerzési eljárásra tekintettel felmerült költsége</w:t>
      </w:r>
      <w:r>
        <w:rPr>
          <w:sz w:val="24"/>
          <w:szCs w:val="24"/>
        </w:rPr>
        <w:t xml:space="preserve">knek megfelelően </w:t>
      </w:r>
      <w:r w:rsidRPr="0085166F">
        <w:rPr>
          <w:sz w:val="24"/>
          <w:szCs w:val="24"/>
        </w:rPr>
        <w:t xml:space="preserve">kell megállapítani. </w:t>
      </w:r>
    </w:p>
    <w:p w14:paraId="5E4A32C7" w14:textId="77777777" w:rsidR="007B6109" w:rsidRPr="0085166F" w:rsidRDefault="007B6109" w:rsidP="006B5B49">
      <w:pPr>
        <w:pStyle w:val="Lista"/>
        <w:spacing w:after="0"/>
        <w:ind w:left="0" w:firstLine="0"/>
        <w:jc w:val="both"/>
        <w:rPr>
          <w:sz w:val="24"/>
          <w:szCs w:val="24"/>
        </w:rPr>
      </w:pPr>
      <w:r w:rsidRPr="00DC42AE">
        <w:rPr>
          <w:bCs/>
          <w:sz w:val="24"/>
          <w:szCs w:val="24"/>
        </w:rPr>
        <w:t>(5)</w:t>
      </w:r>
      <w:r w:rsidRPr="0085166F">
        <w:rPr>
          <w:sz w:val="24"/>
          <w:szCs w:val="24"/>
        </w:rPr>
        <w:t xml:space="preserve"> A dokumentáció, valamint annak ellenértéke tíz munkanapon belül visszajár, ha </w:t>
      </w:r>
    </w:p>
    <w:p w14:paraId="5F8AEE7B" w14:textId="77777777" w:rsidR="007B6109" w:rsidRPr="0095135E" w:rsidRDefault="007B6109" w:rsidP="006B5B49">
      <w:pPr>
        <w:pStyle w:val="Lista"/>
        <w:spacing w:after="0"/>
        <w:ind w:left="0" w:firstLine="0"/>
        <w:jc w:val="both"/>
        <w:rPr>
          <w:sz w:val="24"/>
          <w:szCs w:val="24"/>
        </w:rPr>
      </w:pPr>
      <w:r w:rsidRPr="00631A52">
        <w:rPr>
          <w:bCs/>
          <w:i/>
          <w:sz w:val="24"/>
          <w:szCs w:val="24"/>
        </w:rPr>
        <w:t>a)</w:t>
      </w:r>
      <w:r w:rsidRPr="0085166F">
        <w:rPr>
          <w:bCs/>
          <w:sz w:val="24"/>
          <w:szCs w:val="24"/>
        </w:rPr>
        <w:t xml:space="preserve"> </w:t>
      </w:r>
      <w:r w:rsidRPr="0085166F">
        <w:rPr>
          <w:sz w:val="24"/>
          <w:szCs w:val="24"/>
        </w:rPr>
        <w:t xml:space="preserve">az </w:t>
      </w:r>
      <w:r w:rsidRPr="0095135E">
        <w:rPr>
          <w:sz w:val="24"/>
          <w:szCs w:val="24"/>
        </w:rPr>
        <w:t>ajánlatkérő visszavonja a felhívást</w:t>
      </w:r>
      <w:r>
        <w:rPr>
          <w:sz w:val="24"/>
          <w:szCs w:val="24"/>
        </w:rPr>
        <w:t>,</w:t>
      </w:r>
      <w:r w:rsidRPr="0095135E">
        <w:rPr>
          <w:sz w:val="24"/>
          <w:szCs w:val="24"/>
        </w:rPr>
        <w:t xml:space="preserve"> </w:t>
      </w:r>
    </w:p>
    <w:p w14:paraId="6FEBDDFD" w14:textId="77777777" w:rsidR="007B6109" w:rsidRPr="0095135E" w:rsidRDefault="007B6109" w:rsidP="006B5B49">
      <w:pPr>
        <w:pStyle w:val="Lista"/>
        <w:spacing w:after="0"/>
        <w:ind w:left="0" w:firstLine="0"/>
        <w:jc w:val="both"/>
        <w:rPr>
          <w:sz w:val="24"/>
          <w:szCs w:val="24"/>
        </w:rPr>
      </w:pPr>
      <w:r w:rsidRPr="00631A52">
        <w:rPr>
          <w:bCs/>
          <w:i/>
          <w:sz w:val="24"/>
          <w:szCs w:val="24"/>
        </w:rPr>
        <w:t>b)</w:t>
      </w:r>
      <w:r w:rsidRPr="0095135E">
        <w:rPr>
          <w:bCs/>
          <w:sz w:val="24"/>
          <w:szCs w:val="24"/>
        </w:rPr>
        <w:t xml:space="preserve"> </w:t>
      </w:r>
      <w:r w:rsidRPr="0095135E">
        <w:rPr>
          <w:sz w:val="24"/>
          <w:szCs w:val="24"/>
        </w:rPr>
        <w:t xml:space="preserve">az </w:t>
      </w:r>
      <w:r w:rsidRPr="00360472">
        <w:rPr>
          <w:sz w:val="24"/>
          <w:szCs w:val="24"/>
        </w:rPr>
        <w:t xml:space="preserve">eljárás a </w:t>
      </w:r>
      <w:r>
        <w:rPr>
          <w:sz w:val="24"/>
          <w:szCs w:val="24"/>
        </w:rPr>
        <w:t>60</w:t>
      </w:r>
      <w:r w:rsidRPr="00360472">
        <w:rPr>
          <w:sz w:val="24"/>
          <w:szCs w:val="24"/>
        </w:rPr>
        <w:t>. § (2</w:t>
      </w:r>
      <w:r w:rsidRPr="00FE6448">
        <w:rPr>
          <w:sz w:val="24"/>
          <w:szCs w:val="24"/>
        </w:rPr>
        <w:t>) bekezdés</w:t>
      </w:r>
      <w:r w:rsidRPr="0095135E">
        <w:rPr>
          <w:sz w:val="24"/>
          <w:szCs w:val="24"/>
        </w:rPr>
        <w:t xml:space="preserve"> </w:t>
      </w:r>
      <w:r w:rsidRPr="00631A52">
        <w:rPr>
          <w:i/>
          <w:sz w:val="24"/>
          <w:szCs w:val="24"/>
        </w:rPr>
        <w:t>a)</w:t>
      </w:r>
      <w:r w:rsidRPr="0095135E">
        <w:rPr>
          <w:sz w:val="24"/>
          <w:szCs w:val="24"/>
        </w:rPr>
        <w:t xml:space="preserve"> </w:t>
      </w:r>
      <w:r w:rsidR="00BE1EA4">
        <w:rPr>
          <w:sz w:val="24"/>
          <w:szCs w:val="24"/>
        </w:rPr>
        <w:t>vagy</w:t>
      </w:r>
      <w:r w:rsidR="00F513F9" w:rsidRPr="000B4196">
        <w:rPr>
          <w:i/>
          <w:sz w:val="24"/>
          <w:szCs w:val="24"/>
        </w:rPr>
        <w:t xml:space="preserve"> b)</w:t>
      </w:r>
      <w:r w:rsidR="00F513F9">
        <w:rPr>
          <w:sz w:val="24"/>
          <w:szCs w:val="24"/>
        </w:rPr>
        <w:t xml:space="preserve"> </w:t>
      </w:r>
      <w:r w:rsidRPr="0095135E">
        <w:rPr>
          <w:sz w:val="24"/>
          <w:szCs w:val="24"/>
        </w:rPr>
        <w:t>pontja alapján eredménytelen</w:t>
      </w:r>
      <w:r>
        <w:rPr>
          <w:sz w:val="24"/>
          <w:szCs w:val="24"/>
        </w:rPr>
        <w:t>, vagy</w:t>
      </w:r>
      <w:r w:rsidRPr="0095135E">
        <w:rPr>
          <w:sz w:val="24"/>
          <w:szCs w:val="24"/>
        </w:rPr>
        <w:t xml:space="preserve"> </w:t>
      </w:r>
    </w:p>
    <w:p w14:paraId="46B03609" w14:textId="77777777" w:rsidR="007B6109" w:rsidRPr="0085166F" w:rsidRDefault="007B6109" w:rsidP="006B5B49">
      <w:pPr>
        <w:pStyle w:val="Lista"/>
        <w:spacing w:after="0"/>
        <w:ind w:left="0" w:firstLine="0"/>
        <w:jc w:val="both"/>
        <w:rPr>
          <w:sz w:val="24"/>
          <w:szCs w:val="24"/>
        </w:rPr>
      </w:pPr>
      <w:r w:rsidRPr="00631A52">
        <w:rPr>
          <w:bCs/>
          <w:i/>
          <w:sz w:val="24"/>
          <w:szCs w:val="24"/>
        </w:rPr>
        <w:t>c)</w:t>
      </w:r>
      <w:r w:rsidRPr="0095135E">
        <w:rPr>
          <w:bCs/>
          <w:sz w:val="24"/>
          <w:szCs w:val="24"/>
        </w:rPr>
        <w:t xml:space="preserve"> </w:t>
      </w:r>
      <w:r w:rsidRPr="0095135E">
        <w:rPr>
          <w:sz w:val="24"/>
          <w:szCs w:val="24"/>
        </w:rPr>
        <w:t xml:space="preserve">az ajánlatkérő az eljárás eredményét az összegezés megküldésének ajánlattételi felhívásban megjelölt </w:t>
      </w:r>
      <w:r>
        <w:rPr>
          <w:sz w:val="24"/>
          <w:szCs w:val="24"/>
        </w:rPr>
        <w:t xml:space="preserve">időpontjáig </w:t>
      </w:r>
      <w:r w:rsidRPr="0095135E">
        <w:rPr>
          <w:sz w:val="24"/>
          <w:szCs w:val="24"/>
        </w:rPr>
        <w:t>vagy a módosított időpontig</w:t>
      </w:r>
      <w:r w:rsidRPr="0085166F">
        <w:rPr>
          <w:sz w:val="24"/>
          <w:szCs w:val="24"/>
        </w:rPr>
        <w:t xml:space="preserve"> nem </w:t>
      </w:r>
      <w:r>
        <w:rPr>
          <w:sz w:val="24"/>
          <w:szCs w:val="24"/>
        </w:rPr>
        <w:t>közli</w:t>
      </w:r>
      <w:r w:rsidRPr="0085166F">
        <w:rPr>
          <w:sz w:val="24"/>
          <w:szCs w:val="24"/>
        </w:rPr>
        <w:t xml:space="preserve">. </w:t>
      </w:r>
    </w:p>
    <w:p w14:paraId="7115CC4F" w14:textId="77777777" w:rsidR="007B6109" w:rsidRPr="0085166F" w:rsidRDefault="007B6109" w:rsidP="006B5B49">
      <w:pPr>
        <w:pStyle w:val="Lista"/>
        <w:spacing w:after="0"/>
        <w:ind w:left="0" w:firstLine="0"/>
        <w:jc w:val="both"/>
        <w:rPr>
          <w:sz w:val="24"/>
          <w:szCs w:val="24"/>
        </w:rPr>
      </w:pPr>
      <w:r w:rsidRPr="00DC42AE">
        <w:rPr>
          <w:bCs/>
          <w:sz w:val="24"/>
          <w:szCs w:val="24"/>
        </w:rPr>
        <w:t>(6)</w:t>
      </w:r>
      <w:r w:rsidRPr="0085166F">
        <w:rPr>
          <w:sz w:val="24"/>
          <w:szCs w:val="24"/>
        </w:rPr>
        <w:t xml:space="preserve"> Építési beruházás és szolgáltatás megrendelés</w:t>
      </w:r>
      <w:r>
        <w:rPr>
          <w:sz w:val="24"/>
          <w:szCs w:val="24"/>
        </w:rPr>
        <w:t>e</w:t>
      </w:r>
      <w:r w:rsidRPr="0085166F">
        <w:rPr>
          <w:sz w:val="24"/>
          <w:szCs w:val="24"/>
        </w:rPr>
        <w:t xml:space="preserve"> esetén az ajánlatkérő az eljárást megindító felhívásban előírhatja, hogy az ajánlattevő tájékozódjon az adózásra, környezetvédelemre, munkavállalók védelmére és a munkafeltételekre vonatkozó kötelezettségekről, amelynek a teljesítés helyén és a szerződés teljesítése során meg kell felelni, továbbá előírhatja, hogy az ajánlattevő nyilatkozzon arról, hogy ajánlata elkészítésénél figyelembe vette a munkavállalók védelmére és a munkafeltételekre vonatkozó kötelezettségeket. </w:t>
      </w:r>
    </w:p>
    <w:p w14:paraId="6C4BF91E" w14:textId="77777777" w:rsidR="007B6109" w:rsidRDefault="007B6109" w:rsidP="006B5B49">
      <w:pPr>
        <w:pStyle w:val="Lista"/>
        <w:spacing w:after="0"/>
        <w:ind w:left="0" w:firstLine="0"/>
        <w:jc w:val="both"/>
        <w:rPr>
          <w:sz w:val="24"/>
          <w:szCs w:val="24"/>
        </w:rPr>
      </w:pPr>
      <w:r w:rsidRPr="00DC42AE">
        <w:rPr>
          <w:bCs/>
          <w:sz w:val="24"/>
          <w:szCs w:val="24"/>
        </w:rPr>
        <w:t>(7)</w:t>
      </w:r>
      <w:r w:rsidRPr="0085166F">
        <w:rPr>
          <w:bCs/>
          <w:sz w:val="24"/>
          <w:szCs w:val="24"/>
        </w:rPr>
        <w:t xml:space="preserve"> </w:t>
      </w:r>
      <w:r w:rsidRPr="0085166F">
        <w:rPr>
          <w:sz w:val="24"/>
          <w:szCs w:val="24"/>
        </w:rPr>
        <w:t xml:space="preserve">Ha az ajánlatkérő előírja a (6) bekezdés szerinti követelményeket, a dokumentációban köteles megadni azoknak a szervezeteknek a nevét és címét, amelyektől az ajánlatkérő megfelelő tájékoztatást kaphat. </w:t>
      </w:r>
    </w:p>
    <w:p w14:paraId="39A0EF02" w14:textId="77777777" w:rsidR="00535061" w:rsidRPr="0085166F" w:rsidRDefault="00535061" w:rsidP="006B5B49">
      <w:pPr>
        <w:pStyle w:val="Lista"/>
        <w:spacing w:after="0"/>
        <w:ind w:left="0" w:firstLine="0"/>
        <w:jc w:val="both"/>
        <w:rPr>
          <w:sz w:val="24"/>
          <w:szCs w:val="24"/>
        </w:rPr>
      </w:pPr>
    </w:p>
    <w:p w14:paraId="6DFDE3FC" w14:textId="77777777" w:rsidR="007B6109" w:rsidRPr="0085166F" w:rsidRDefault="007B6109" w:rsidP="008D2F19">
      <w:pPr>
        <w:pStyle w:val="centerpar"/>
        <w:spacing w:before="0" w:after="0"/>
        <w:rPr>
          <w:b/>
          <w:bCs/>
        </w:rPr>
      </w:pPr>
      <w:r>
        <w:rPr>
          <w:b/>
          <w:bCs/>
        </w:rPr>
        <w:t xml:space="preserve">23. </w:t>
      </w:r>
      <w:r w:rsidRPr="0085166F">
        <w:rPr>
          <w:b/>
          <w:bCs/>
        </w:rPr>
        <w:t>Kiegészítő iratok</w:t>
      </w:r>
    </w:p>
    <w:p w14:paraId="40202698" w14:textId="77777777" w:rsidR="007B6109" w:rsidRPr="0085166F" w:rsidRDefault="007B6109" w:rsidP="008D2F19">
      <w:pPr>
        <w:pStyle w:val="centerpar"/>
        <w:spacing w:before="0" w:after="0"/>
        <w:rPr>
          <w:b/>
          <w:bCs/>
          <w:highlight w:val="yellow"/>
        </w:rPr>
      </w:pPr>
    </w:p>
    <w:p w14:paraId="2C756C5D" w14:textId="77777777" w:rsidR="007B6109" w:rsidRDefault="007B6109" w:rsidP="00AC09FE">
      <w:pPr>
        <w:pStyle w:val="Lista"/>
        <w:spacing w:after="0"/>
        <w:ind w:left="0" w:firstLine="0"/>
        <w:jc w:val="both"/>
        <w:rPr>
          <w:color w:val="000000"/>
          <w:sz w:val="24"/>
          <w:szCs w:val="24"/>
        </w:rPr>
      </w:pPr>
      <w:r>
        <w:rPr>
          <w:b/>
          <w:bCs/>
          <w:sz w:val="24"/>
          <w:szCs w:val="24"/>
        </w:rPr>
        <w:t>35</w:t>
      </w:r>
      <w:r w:rsidRPr="0085166F">
        <w:rPr>
          <w:b/>
          <w:bCs/>
          <w:sz w:val="24"/>
          <w:szCs w:val="24"/>
        </w:rPr>
        <w:t>. §</w:t>
      </w:r>
      <w:r w:rsidRPr="0085166F">
        <w:rPr>
          <w:color w:val="000000"/>
          <w:sz w:val="24"/>
          <w:szCs w:val="24"/>
        </w:rPr>
        <w:t xml:space="preserve"> </w:t>
      </w:r>
      <w:r>
        <w:rPr>
          <w:color w:val="000000"/>
          <w:sz w:val="24"/>
          <w:szCs w:val="24"/>
        </w:rPr>
        <w:t xml:space="preserve">(1) </w:t>
      </w:r>
      <w:r w:rsidRPr="0085166F">
        <w:rPr>
          <w:color w:val="000000"/>
          <w:sz w:val="24"/>
          <w:szCs w:val="24"/>
        </w:rPr>
        <w:t xml:space="preserve">Az ajánlatkérő </w:t>
      </w:r>
      <w:r>
        <w:rPr>
          <w:color w:val="000000"/>
          <w:sz w:val="24"/>
          <w:szCs w:val="24"/>
        </w:rPr>
        <w:t>–</w:t>
      </w:r>
      <w:r w:rsidRPr="0085166F">
        <w:rPr>
          <w:color w:val="000000"/>
          <w:sz w:val="24"/>
          <w:szCs w:val="24"/>
        </w:rPr>
        <w:t xml:space="preserve"> </w:t>
      </w:r>
      <w:r>
        <w:rPr>
          <w:color w:val="000000"/>
          <w:sz w:val="24"/>
          <w:szCs w:val="24"/>
        </w:rPr>
        <w:t>ha</w:t>
      </w:r>
      <w:r w:rsidRPr="0085166F">
        <w:rPr>
          <w:color w:val="000000"/>
          <w:sz w:val="24"/>
          <w:szCs w:val="24"/>
        </w:rPr>
        <w:t xml:space="preserve"> a dokumentációt a részvételre jelentkezéskor még nem bocsátja rendelkezésre </w:t>
      </w:r>
      <w:r>
        <w:rPr>
          <w:color w:val="000000"/>
          <w:sz w:val="24"/>
          <w:szCs w:val="24"/>
        </w:rPr>
        <w:t>–</w:t>
      </w:r>
      <w:r w:rsidRPr="0085166F">
        <w:rPr>
          <w:color w:val="000000"/>
          <w:sz w:val="24"/>
          <w:szCs w:val="24"/>
        </w:rPr>
        <w:t xml:space="preserve"> kifejezetten a részvételi jelentkezés megtételének elősegítésére is rendelkezésre bocsáthat kiegészítő iratokat, amelyek különösen a részvételi jelentkezés elkészítésével kapcsolatban a részvételre jelentkezők részére szükséges információkr</w:t>
      </w:r>
      <w:r>
        <w:rPr>
          <w:color w:val="000000"/>
          <w:sz w:val="24"/>
          <w:szCs w:val="24"/>
        </w:rPr>
        <w:t xml:space="preserve">a vonatkozó </w:t>
      </w:r>
      <w:r w:rsidRPr="0085166F">
        <w:rPr>
          <w:color w:val="000000"/>
          <w:sz w:val="24"/>
          <w:szCs w:val="24"/>
        </w:rPr>
        <w:t>tájékoztatást, a részvételi jelentkezés részeként benyújtandó igazolások, nyilatkozatok jegyzékét tartalmazhat</w:t>
      </w:r>
      <w:r>
        <w:rPr>
          <w:color w:val="000000"/>
          <w:sz w:val="24"/>
          <w:szCs w:val="24"/>
        </w:rPr>
        <w:t>ják</w:t>
      </w:r>
      <w:r w:rsidRPr="0085166F">
        <w:rPr>
          <w:color w:val="000000"/>
          <w:sz w:val="24"/>
          <w:szCs w:val="24"/>
        </w:rPr>
        <w:t xml:space="preserve">. </w:t>
      </w:r>
    </w:p>
    <w:p w14:paraId="2FCAE8C7" w14:textId="77777777" w:rsidR="007B6109" w:rsidRDefault="007B6109" w:rsidP="00AC09FE">
      <w:pPr>
        <w:pStyle w:val="Lista"/>
        <w:spacing w:after="0"/>
        <w:ind w:left="0" w:firstLine="0"/>
        <w:jc w:val="both"/>
        <w:rPr>
          <w:color w:val="000000"/>
          <w:sz w:val="24"/>
          <w:szCs w:val="24"/>
        </w:rPr>
      </w:pPr>
      <w:r>
        <w:rPr>
          <w:color w:val="000000"/>
          <w:sz w:val="24"/>
          <w:szCs w:val="24"/>
        </w:rPr>
        <w:t xml:space="preserve">(2) </w:t>
      </w:r>
      <w:r w:rsidRPr="0085166F">
        <w:rPr>
          <w:color w:val="000000"/>
          <w:sz w:val="24"/>
          <w:szCs w:val="24"/>
        </w:rPr>
        <w:t>A</w:t>
      </w:r>
      <w:r>
        <w:rPr>
          <w:color w:val="000000"/>
          <w:sz w:val="24"/>
          <w:szCs w:val="24"/>
        </w:rPr>
        <w:t>z (1) bekezdés szerinti</w:t>
      </w:r>
      <w:r w:rsidRPr="0085166F">
        <w:rPr>
          <w:color w:val="000000"/>
          <w:sz w:val="24"/>
          <w:szCs w:val="24"/>
        </w:rPr>
        <w:t xml:space="preserve"> kiegészítő iratokat is a gazdasági szereplők esélyegyenlőségét biztosítva kell rendelkezésre bocsátani, a dokumentáció rendelkezésre bocsátására vonatkozó szabályok megfelelő alkalmazásával</w:t>
      </w:r>
      <w:r>
        <w:rPr>
          <w:color w:val="000000"/>
          <w:sz w:val="24"/>
          <w:szCs w:val="24"/>
        </w:rPr>
        <w:t>.</w:t>
      </w:r>
      <w:r w:rsidRPr="0085166F">
        <w:rPr>
          <w:color w:val="000000"/>
          <w:sz w:val="24"/>
          <w:szCs w:val="24"/>
        </w:rPr>
        <w:t xml:space="preserve"> </w:t>
      </w:r>
      <w:r>
        <w:rPr>
          <w:color w:val="000000"/>
          <w:sz w:val="24"/>
          <w:szCs w:val="24"/>
        </w:rPr>
        <w:t>A</w:t>
      </w:r>
      <w:r w:rsidRPr="0085166F">
        <w:rPr>
          <w:color w:val="000000"/>
          <w:sz w:val="24"/>
          <w:szCs w:val="24"/>
        </w:rPr>
        <w:t xml:space="preserve"> rendelkezésre bocsátás módjára az ajánlatkérőnek a részvételi felhívásban kell információt adnia. </w:t>
      </w:r>
    </w:p>
    <w:p w14:paraId="1650EE97" w14:textId="77777777" w:rsidR="00424B13" w:rsidRDefault="007B6109" w:rsidP="0062397B">
      <w:pPr>
        <w:pStyle w:val="Lista"/>
        <w:spacing w:after="0"/>
        <w:ind w:left="0" w:firstLine="0"/>
        <w:jc w:val="both"/>
        <w:rPr>
          <w:sz w:val="24"/>
          <w:szCs w:val="24"/>
        </w:rPr>
      </w:pPr>
      <w:r>
        <w:rPr>
          <w:color w:val="000000"/>
          <w:sz w:val="24"/>
          <w:szCs w:val="24"/>
        </w:rPr>
        <w:t xml:space="preserve">(3) </w:t>
      </w:r>
      <w:r w:rsidRPr="0085166F">
        <w:rPr>
          <w:color w:val="000000"/>
          <w:sz w:val="24"/>
          <w:szCs w:val="24"/>
        </w:rPr>
        <w:t>Az ajánlatkérő a részvételi felhívásban előírhatja, hogy a részvételi jelentkezés elkészítése érdekében rendelkezésre bocsátott iratokat részvételi jelentkezésenként legalább egy részvételre jelentkezőnek vagy alvállalkozónak át kell vennie, vagy elektronikus úton el kell érnie.</w:t>
      </w:r>
    </w:p>
    <w:p w14:paraId="39DDD798" w14:textId="77777777" w:rsidR="00424B13" w:rsidRPr="0085166F" w:rsidRDefault="00424B13" w:rsidP="00424B13">
      <w:pPr>
        <w:pStyle w:val="Lista"/>
        <w:spacing w:after="0"/>
        <w:ind w:left="0" w:firstLine="0"/>
        <w:jc w:val="center"/>
        <w:rPr>
          <w:sz w:val="24"/>
          <w:szCs w:val="24"/>
        </w:rPr>
      </w:pPr>
    </w:p>
    <w:p w14:paraId="0EA4B9AA" w14:textId="77777777" w:rsidR="007B6109" w:rsidRPr="0085166F" w:rsidRDefault="007B6109" w:rsidP="008D2F19">
      <w:pPr>
        <w:pStyle w:val="centerpar"/>
        <w:spacing w:before="0" w:after="0"/>
        <w:rPr>
          <w:b/>
          <w:bCs/>
        </w:rPr>
      </w:pPr>
      <w:r>
        <w:rPr>
          <w:b/>
          <w:bCs/>
        </w:rPr>
        <w:t xml:space="preserve">24. </w:t>
      </w:r>
      <w:r w:rsidRPr="0085166F">
        <w:rPr>
          <w:b/>
          <w:bCs/>
        </w:rPr>
        <w:t>A műszaki leírás</w:t>
      </w:r>
    </w:p>
    <w:p w14:paraId="60736142" w14:textId="77777777" w:rsidR="007B6109" w:rsidRPr="0085166F" w:rsidRDefault="007B6109" w:rsidP="008D2F19">
      <w:pPr>
        <w:pStyle w:val="centerpar"/>
        <w:spacing w:before="0" w:after="0"/>
        <w:rPr>
          <w:b/>
          <w:bCs/>
        </w:rPr>
      </w:pPr>
    </w:p>
    <w:p w14:paraId="45670B26" w14:textId="77777777" w:rsidR="007B6109" w:rsidRPr="0085166F" w:rsidRDefault="007B6109" w:rsidP="008D2F19">
      <w:pPr>
        <w:pStyle w:val="Lista"/>
        <w:spacing w:after="0"/>
        <w:ind w:left="0" w:firstLine="0"/>
        <w:jc w:val="both"/>
        <w:rPr>
          <w:b/>
          <w:bCs/>
          <w:sz w:val="24"/>
          <w:szCs w:val="24"/>
        </w:rPr>
      </w:pPr>
      <w:r>
        <w:rPr>
          <w:b/>
          <w:bCs/>
          <w:sz w:val="24"/>
          <w:szCs w:val="24"/>
        </w:rPr>
        <w:t>36</w:t>
      </w:r>
      <w:r w:rsidRPr="0085166F">
        <w:rPr>
          <w:b/>
          <w:bCs/>
          <w:sz w:val="24"/>
          <w:szCs w:val="24"/>
        </w:rPr>
        <w:t xml:space="preserve">. § </w:t>
      </w:r>
      <w:r w:rsidRPr="003054A6">
        <w:rPr>
          <w:bCs/>
          <w:sz w:val="24"/>
          <w:szCs w:val="24"/>
        </w:rPr>
        <w:t>(1)</w:t>
      </w:r>
      <w:r w:rsidRPr="0085166F">
        <w:rPr>
          <w:b/>
          <w:bCs/>
          <w:sz w:val="24"/>
          <w:szCs w:val="24"/>
        </w:rPr>
        <w:t xml:space="preserve"> </w:t>
      </w:r>
      <w:r w:rsidRPr="0085166F">
        <w:rPr>
          <w:sz w:val="24"/>
          <w:szCs w:val="24"/>
        </w:rPr>
        <w:t xml:space="preserve">Az ajánlatkérő az eljárást megindító felhívásban vagy a dokumentációban köteles megadni a beszerzés tárgyára vonatkozó műszaki leírást. </w:t>
      </w:r>
    </w:p>
    <w:p w14:paraId="1D239968" w14:textId="77777777" w:rsidR="007B6109" w:rsidRPr="0085166F" w:rsidRDefault="007B6109" w:rsidP="008D2F19">
      <w:pPr>
        <w:pStyle w:val="Lista"/>
        <w:spacing w:after="0"/>
        <w:ind w:left="0" w:firstLine="0"/>
        <w:jc w:val="both"/>
        <w:rPr>
          <w:sz w:val="24"/>
          <w:szCs w:val="24"/>
        </w:rPr>
      </w:pPr>
      <w:r w:rsidRPr="003054A6">
        <w:rPr>
          <w:bCs/>
          <w:sz w:val="24"/>
          <w:szCs w:val="24"/>
        </w:rPr>
        <w:t>(2)</w:t>
      </w:r>
      <w:r w:rsidRPr="0085166F">
        <w:rPr>
          <w:b/>
          <w:bCs/>
          <w:sz w:val="24"/>
          <w:szCs w:val="24"/>
        </w:rPr>
        <w:t xml:space="preserve"> </w:t>
      </w:r>
      <w:r w:rsidRPr="0085166F">
        <w:rPr>
          <w:sz w:val="24"/>
          <w:szCs w:val="24"/>
        </w:rPr>
        <w:t>A műszaki leírásoknak egyenlő hozzáférést kell lehetővé tennie valamennyi ajánlattevő számára, és nem lehet olyan hatása, amely indokolatlanul akadályoz</w:t>
      </w:r>
      <w:r w:rsidR="00CF2DFA">
        <w:rPr>
          <w:sz w:val="24"/>
          <w:szCs w:val="24"/>
        </w:rPr>
        <w:t>ná</w:t>
      </w:r>
      <w:r w:rsidRPr="0085166F">
        <w:rPr>
          <w:sz w:val="24"/>
          <w:szCs w:val="24"/>
        </w:rPr>
        <w:t xml:space="preserve"> a </w:t>
      </w:r>
      <w:r w:rsidR="00CF2DFA">
        <w:rPr>
          <w:sz w:val="24"/>
          <w:szCs w:val="24"/>
        </w:rPr>
        <w:t>verseny biztosítását a beszerzés során.</w:t>
      </w:r>
    </w:p>
    <w:p w14:paraId="79C0F422" w14:textId="77777777" w:rsidR="007B6109" w:rsidRPr="0085166F" w:rsidRDefault="007B6109" w:rsidP="008D2F19">
      <w:pPr>
        <w:pStyle w:val="Lista"/>
        <w:spacing w:after="0"/>
        <w:ind w:left="0" w:firstLine="0"/>
        <w:jc w:val="both"/>
        <w:rPr>
          <w:sz w:val="24"/>
          <w:szCs w:val="24"/>
        </w:rPr>
      </w:pPr>
      <w:r w:rsidRPr="003054A6">
        <w:rPr>
          <w:bCs/>
          <w:sz w:val="24"/>
          <w:szCs w:val="24"/>
        </w:rPr>
        <w:t>(3)</w:t>
      </w:r>
      <w:r w:rsidRPr="0085166F">
        <w:rPr>
          <w:b/>
          <w:bCs/>
          <w:sz w:val="24"/>
          <w:szCs w:val="24"/>
        </w:rPr>
        <w:t xml:space="preserve"> </w:t>
      </w:r>
      <w:r w:rsidRPr="0085166F">
        <w:rPr>
          <w:sz w:val="24"/>
          <w:szCs w:val="24"/>
        </w:rPr>
        <w:t>A műszaki leírásokat a</w:t>
      </w:r>
      <w:r w:rsidR="009E39FA">
        <w:rPr>
          <w:sz w:val="24"/>
          <w:szCs w:val="24"/>
        </w:rPr>
        <w:t>z</w:t>
      </w:r>
      <w:r w:rsidRPr="0085166F">
        <w:rPr>
          <w:sz w:val="24"/>
          <w:szCs w:val="24"/>
        </w:rPr>
        <w:t xml:space="preserve"> </w:t>
      </w:r>
      <w:r w:rsidR="009E39FA">
        <w:rPr>
          <w:sz w:val="24"/>
          <w:szCs w:val="24"/>
        </w:rPr>
        <w:t>uniós</w:t>
      </w:r>
      <w:r w:rsidR="009E39FA" w:rsidRPr="0085166F">
        <w:rPr>
          <w:sz w:val="24"/>
          <w:szCs w:val="24"/>
        </w:rPr>
        <w:t xml:space="preserve"> </w:t>
      </w:r>
      <w:r w:rsidRPr="0085166F">
        <w:rPr>
          <w:sz w:val="24"/>
          <w:szCs w:val="24"/>
        </w:rPr>
        <w:t>joggal összeegyeztethető kötelező műszaki szabályok</w:t>
      </w:r>
      <w:r>
        <w:rPr>
          <w:sz w:val="24"/>
          <w:szCs w:val="24"/>
        </w:rPr>
        <w:t xml:space="preserve">, ideértve </w:t>
      </w:r>
      <w:r w:rsidRPr="0085166F">
        <w:rPr>
          <w:sz w:val="24"/>
          <w:szCs w:val="24"/>
        </w:rPr>
        <w:t xml:space="preserve">a termékbiztonságra vonatkozó előírásokat is , valamint az Európai Unió tagállamai számára nemzetközi szabványügyi megállapodások által az interoperabilitás garantálása érdekében előírt műszaki követelmények sérelme nélkül </w:t>
      </w:r>
      <w:r w:rsidR="00AC62C2">
        <w:rPr>
          <w:sz w:val="24"/>
          <w:szCs w:val="24"/>
        </w:rPr>
        <w:t xml:space="preserve">– </w:t>
      </w:r>
      <w:r w:rsidRPr="0085166F">
        <w:rPr>
          <w:sz w:val="24"/>
          <w:szCs w:val="24"/>
        </w:rPr>
        <w:t xml:space="preserve">a következő módon kell meghatározni: </w:t>
      </w:r>
    </w:p>
    <w:p w14:paraId="7A62B5E2" w14:textId="77777777" w:rsidR="007B6109" w:rsidRPr="0085166F" w:rsidRDefault="007B6109" w:rsidP="008D2F19">
      <w:pPr>
        <w:pStyle w:val="Lista"/>
        <w:spacing w:after="0"/>
        <w:ind w:left="0" w:firstLine="0"/>
        <w:jc w:val="both"/>
        <w:rPr>
          <w:sz w:val="24"/>
          <w:szCs w:val="24"/>
        </w:rPr>
      </w:pPr>
      <w:r w:rsidRPr="00FC0B63">
        <w:rPr>
          <w:bCs/>
          <w:i/>
          <w:sz w:val="24"/>
          <w:szCs w:val="24"/>
        </w:rPr>
        <w:lastRenderedPageBreak/>
        <w:t>a)</w:t>
      </w:r>
      <w:r w:rsidRPr="0085166F">
        <w:rPr>
          <w:b/>
          <w:bCs/>
          <w:sz w:val="24"/>
          <w:szCs w:val="24"/>
        </w:rPr>
        <w:t xml:space="preserve"> </w:t>
      </w:r>
      <w:r w:rsidRPr="0085166F">
        <w:rPr>
          <w:sz w:val="24"/>
          <w:szCs w:val="24"/>
        </w:rPr>
        <w:t xml:space="preserve">az európai szabványokat átültető nemzeti </w:t>
      </w:r>
      <w:r w:rsidRPr="00E300F4">
        <w:rPr>
          <w:sz w:val="24"/>
          <w:szCs w:val="24"/>
        </w:rPr>
        <w:t>szabványokra</w:t>
      </w:r>
      <w:r w:rsidRPr="0085166F">
        <w:rPr>
          <w:sz w:val="24"/>
          <w:szCs w:val="24"/>
        </w:rPr>
        <w:t xml:space="preserve">, európai műszaki engedélyekre, közös műszaki leírásokra, a nemzetközi szabványokat átültető </w:t>
      </w:r>
      <w:r w:rsidRPr="00E300F4">
        <w:rPr>
          <w:sz w:val="24"/>
          <w:szCs w:val="24"/>
        </w:rPr>
        <w:t>nemzeti szabványokra,</w:t>
      </w:r>
      <w:r w:rsidRPr="0085166F">
        <w:rPr>
          <w:sz w:val="24"/>
          <w:szCs w:val="24"/>
        </w:rPr>
        <w:t xml:space="preserve"> egyéb nemzetközi szabványokra, az európai szabványügyi szervezetek által létrehozott egyéb műszaki hivatkozási rendszerekre, ezek hiányában egyéb</w:t>
      </w:r>
      <w:r w:rsidR="00AC62C2">
        <w:rPr>
          <w:sz w:val="24"/>
          <w:szCs w:val="24"/>
        </w:rPr>
        <w:t>,</w:t>
      </w:r>
      <w:r w:rsidRPr="0085166F">
        <w:rPr>
          <w:sz w:val="24"/>
          <w:szCs w:val="24"/>
        </w:rPr>
        <w:t xml:space="preserve"> építési beruházási munkák tervezésére, számítási módszerére és kivitelezésére, valamint termékek felhasználására vonatkozó nemzeti szabványokra, nemzeti műszaki tanúsítványokra </w:t>
      </w:r>
      <w:r>
        <w:rPr>
          <w:sz w:val="24"/>
          <w:szCs w:val="24"/>
        </w:rPr>
        <w:t>vagy</w:t>
      </w:r>
      <w:r w:rsidRPr="0085166F">
        <w:rPr>
          <w:sz w:val="24"/>
          <w:szCs w:val="24"/>
        </w:rPr>
        <w:t xml:space="preserve"> nemzeti műszaki leírásokra, az iparból származó és ott széles körben elismert </w:t>
      </w:r>
      <w:r w:rsidRPr="00E300F4">
        <w:rPr>
          <w:sz w:val="24"/>
          <w:szCs w:val="24"/>
        </w:rPr>
        <w:t>műszaki leírásokra</w:t>
      </w:r>
      <w:r w:rsidRPr="0085166F">
        <w:rPr>
          <w:sz w:val="24"/>
          <w:szCs w:val="24"/>
        </w:rPr>
        <w:t xml:space="preserve">, nemzeti </w:t>
      </w:r>
      <w:r w:rsidR="00477A4E">
        <w:rPr>
          <w:sz w:val="24"/>
          <w:szCs w:val="24"/>
        </w:rPr>
        <w:t>katonai</w:t>
      </w:r>
      <w:r w:rsidR="00477A4E" w:rsidRPr="0085166F">
        <w:rPr>
          <w:sz w:val="24"/>
          <w:szCs w:val="24"/>
        </w:rPr>
        <w:t xml:space="preserve"> </w:t>
      </w:r>
      <w:r w:rsidRPr="0085166F">
        <w:rPr>
          <w:sz w:val="24"/>
          <w:szCs w:val="24"/>
        </w:rPr>
        <w:t xml:space="preserve">szabványokra </w:t>
      </w:r>
      <w:r>
        <w:rPr>
          <w:sz w:val="24"/>
          <w:szCs w:val="24"/>
        </w:rPr>
        <w:t>vagy</w:t>
      </w:r>
      <w:r w:rsidRPr="0085166F">
        <w:rPr>
          <w:sz w:val="24"/>
          <w:szCs w:val="24"/>
        </w:rPr>
        <w:t xml:space="preserve"> védelmi célú anyagok e szabványokhoz hasonló leírásaira hivatkozással</w:t>
      </w:r>
      <w:r>
        <w:rPr>
          <w:sz w:val="24"/>
          <w:szCs w:val="24"/>
        </w:rPr>
        <w:t>,</w:t>
      </w:r>
      <w:r w:rsidRPr="0085166F">
        <w:rPr>
          <w:sz w:val="24"/>
          <w:szCs w:val="24"/>
        </w:rPr>
        <w:t xml:space="preserve"> </w:t>
      </w:r>
    </w:p>
    <w:p w14:paraId="37E890EB" w14:textId="77777777" w:rsidR="007B6109" w:rsidRPr="0085166F" w:rsidRDefault="007B6109" w:rsidP="008D2F19">
      <w:pPr>
        <w:pStyle w:val="Lista"/>
        <w:spacing w:after="0"/>
        <w:ind w:left="0" w:firstLine="0"/>
        <w:jc w:val="both"/>
        <w:rPr>
          <w:sz w:val="24"/>
          <w:szCs w:val="24"/>
        </w:rPr>
      </w:pPr>
      <w:r w:rsidRPr="00FC0B63">
        <w:rPr>
          <w:bCs/>
          <w:i/>
          <w:sz w:val="24"/>
          <w:szCs w:val="24"/>
        </w:rPr>
        <w:t>b)</w:t>
      </w:r>
      <w:r w:rsidRPr="0085166F">
        <w:rPr>
          <w:b/>
          <w:bCs/>
          <w:sz w:val="24"/>
          <w:szCs w:val="24"/>
        </w:rPr>
        <w:t xml:space="preserve"> </w:t>
      </w:r>
      <w:r w:rsidRPr="0085166F">
        <w:rPr>
          <w:sz w:val="24"/>
          <w:szCs w:val="24"/>
        </w:rPr>
        <w:t>teljesítmény- és funkcionális követelmények megadásával, ez utóbbi környezetvédelmi jellemzőket is tartalmazhat</w:t>
      </w:r>
      <w:r>
        <w:rPr>
          <w:sz w:val="24"/>
          <w:szCs w:val="24"/>
        </w:rPr>
        <w:t>,</w:t>
      </w:r>
      <w:r w:rsidRPr="0085166F">
        <w:rPr>
          <w:sz w:val="24"/>
          <w:szCs w:val="24"/>
        </w:rPr>
        <w:t xml:space="preserve"> </w:t>
      </w:r>
    </w:p>
    <w:p w14:paraId="700C5DE9" w14:textId="77777777" w:rsidR="007B6109" w:rsidRPr="0085166F" w:rsidRDefault="007B6109" w:rsidP="008D2F19">
      <w:pPr>
        <w:pStyle w:val="Lista"/>
        <w:spacing w:after="0"/>
        <w:ind w:left="0" w:firstLine="0"/>
        <w:jc w:val="both"/>
        <w:rPr>
          <w:sz w:val="24"/>
          <w:szCs w:val="24"/>
        </w:rPr>
      </w:pPr>
      <w:r w:rsidRPr="00FC0B63">
        <w:rPr>
          <w:bCs/>
          <w:i/>
          <w:sz w:val="24"/>
          <w:szCs w:val="24"/>
        </w:rPr>
        <w:t>c)</w:t>
      </w:r>
      <w:r w:rsidRPr="0085166F">
        <w:rPr>
          <w:b/>
          <w:bCs/>
          <w:sz w:val="24"/>
          <w:szCs w:val="24"/>
        </w:rPr>
        <w:t xml:space="preserve"> </w:t>
      </w:r>
      <w:r w:rsidRPr="0085166F">
        <w:rPr>
          <w:sz w:val="24"/>
          <w:szCs w:val="24"/>
        </w:rPr>
        <w:t xml:space="preserve">a </w:t>
      </w:r>
      <w:r w:rsidRPr="00FC0B63">
        <w:rPr>
          <w:i/>
          <w:sz w:val="24"/>
          <w:szCs w:val="24"/>
        </w:rPr>
        <w:t>b)</w:t>
      </w:r>
      <w:r w:rsidRPr="0085166F">
        <w:rPr>
          <w:sz w:val="24"/>
          <w:szCs w:val="24"/>
        </w:rPr>
        <w:t xml:space="preserve"> pont </w:t>
      </w:r>
      <w:r>
        <w:rPr>
          <w:sz w:val="24"/>
          <w:szCs w:val="24"/>
        </w:rPr>
        <w:t>szerinti</w:t>
      </w:r>
      <w:r w:rsidRPr="0085166F">
        <w:rPr>
          <w:sz w:val="24"/>
          <w:szCs w:val="24"/>
        </w:rPr>
        <w:t xml:space="preserve"> teljesítmény</w:t>
      </w:r>
      <w:r>
        <w:rPr>
          <w:sz w:val="24"/>
          <w:szCs w:val="24"/>
        </w:rPr>
        <w:t>-</w:t>
      </w:r>
      <w:r w:rsidRPr="0085166F">
        <w:rPr>
          <w:sz w:val="24"/>
          <w:szCs w:val="24"/>
        </w:rPr>
        <w:t xml:space="preserve">, illetve funkcionális követelmények alapján, az e teljesítménynek, illetve funkcionális követelményeknek való megfelelés feltételezését lehetővé tevő, az </w:t>
      </w:r>
      <w:r w:rsidRPr="00FC0B63">
        <w:rPr>
          <w:i/>
          <w:sz w:val="24"/>
          <w:szCs w:val="24"/>
        </w:rPr>
        <w:t>a)</w:t>
      </w:r>
      <w:r w:rsidRPr="0085166F">
        <w:rPr>
          <w:sz w:val="24"/>
          <w:szCs w:val="24"/>
        </w:rPr>
        <w:t xml:space="preserve"> pont </w:t>
      </w:r>
      <w:r>
        <w:rPr>
          <w:sz w:val="24"/>
          <w:szCs w:val="24"/>
        </w:rPr>
        <w:t>szerinti</w:t>
      </w:r>
      <w:r w:rsidRPr="0085166F">
        <w:rPr>
          <w:sz w:val="24"/>
          <w:szCs w:val="24"/>
        </w:rPr>
        <w:t xml:space="preserve"> leírásokra történő hivatkozással</w:t>
      </w:r>
      <w:r>
        <w:rPr>
          <w:sz w:val="24"/>
          <w:szCs w:val="24"/>
        </w:rPr>
        <w:t>,</w:t>
      </w:r>
      <w:r w:rsidRPr="0085166F">
        <w:rPr>
          <w:sz w:val="24"/>
          <w:szCs w:val="24"/>
        </w:rPr>
        <w:t xml:space="preserve"> vagy</w:t>
      </w:r>
    </w:p>
    <w:p w14:paraId="257BABFB" w14:textId="77777777" w:rsidR="007B6109" w:rsidRPr="0085166F" w:rsidRDefault="007B6109" w:rsidP="008D2F19">
      <w:pPr>
        <w:pStyle w:val="Lista"/>
        <w:spacing w:after="0"/>
        <w:ind w:left="0" w:firstLine="0"/>
        <w:jc w:val="both"/>
        <w:rPr>
          <w:sz w:val="24"/>
          <w:szCs w:val="24"/>
        </w:rPr>
      </w:pPr>
      <w:r w:rsidRPr="00FC0B63">
        <w:rPr>
          <w:bCs/>
          <w:i/>
          <w:sz w:val="24"/>
          <w:szCs w:val="24"/>
        </w:rPr>
        <w:t>d)</w:t>
      </w:r>
      <w:r>
        <w:rPr>
          <w:b/>
          <w:bCs/>
          <w:sz w:val="24"/>
          <w:szCs w:val="24"/>
        </w:rPr>
        <w:t xml:space="preserve"> </w:t>
      </w:r>
      <w:r w:rsidRPr="0085166F">
        <w:rPr>
          <w:sz w:val="24"/>
          <w:szCs w:val="24"/>
        </w:rPr>
        <w:t xml:space="preserve">egyes jellemzők tekintetében az </w:t>
      </w:r>
      <w:r w:rsidRPr="00965413">
        <w:rPr>
          <w:i/>
          <w:sz w:val="24"/>
          <w:szCs w:val="24"/>
        </w:rPr>
        <w:t>a)</w:t>
      </w:r>
      <w:r w:rsidRPr="0085166F">
        <w:rPr>
          <w:sz w:val="24"/>
          <w:szCs w:val="24"/>
        </w:rPr>
        <w:t xml:space="preserve"> pontban meghatározottakra, más jellemzők tekintetében pedig a </w:t>
      </w:r>
      <w:r w:rsidRPr="00965413">
        <w:rPr>
          <w:i/>
          <w:sz w:val="24"/>
          <w:szCs w:val="24"/>
        </w:rPr>
        <w:t>b)</w:t>
      </w:r>
      <w:r w:rsidRPr="0085166F">
        <w:rPr>
          <w:sz w:val="24"/>
          <w:szCs w:val="24"/>
        </w:rPr>
        <w:t xml:space="preserve"> pontban meghatározott követelményekre történő hivatkozással. </w:t>
      </w:r>
    </w:p>
    <w:p w14:paraId="14818B3C" w14:textId="77777777" w:rsidR="007B6109" w:rsidRPr="0085166F" w:rsidRDefault="007B6109" w:rsidP="008D2F19">
      <w:pPr>
        <w:pStyle w:val="Lista"/>
        <w:spacing w:after="0"/>
        <w:ind w:left="0" w:firstLine="0"/>
        <w:jc w:val="both"/>
        <w:rPr>
          <w:sz w:val="24"/>
          <w:szCs w:val="24"/>
        </w:rPr>
      </w:pPr>
      <w:r w:rsidRPr="003054A6">
        <w:rPr>
          <w:bCs/>
          <w:sz w:val="24"/>
          <w:szCs w:val="24"/>
        </w:rPr>
        <w:t>(4)</w:t>
      </w:r>
      <w:r w:rsidRPr="0085166F">
        <w:rPr>
          <w:b/>
          <w:bCs/>
          <w:sz w:val="24"/>
          <w:szCs w:val="24"/>
        </w:rPr>
        <w:t xml:space="preserve"> </w:t>
      </w:r>
      <w:r w:rsidRPr="0085166F">
        <w:rPr>
          <w:sz w:val="24"/>
          <w:szCs w:val="24"/>
        </w:rPr>
        <w:t xml:space="preserve">A (3) bekezdés </w:t>
      </w:r>
      <w:r w:rsidRPr="00965413">
        <w:rPr>
          <w:i/>
          <w:sz w:val="24"/>
          <w:szCs w:val="24"/>
        </w:rPr>
        <w:t>a)</w:t>
      </w:r>
      <w:r w:rsidRPr="0085166F">
        <w:rPr>
          <w:sz w:val="24"/>
          <w:szCs w:val="24"/>
        </w:rPr>
        <w:t xml:space="preserve"> pontja esetén az ajánlatkérő köteles a szabvány, műszaki engedély, műszaki előírás, műszaki ajánlás megnevezése mellett a „vagy azzal egyenértékű” fordulatot szerepeltetni. </w:t>
      </w:r>
    </w:p>
    <w:p w14:paraId="48C74879" w14:textId="77777777" w:rsidR="007B6109" w:rsidRPr="0085166F" w:rsidRDefault="007B6109" w:rsidP="008D2F19">
      <w:pPr>
        <w:pStyle w:val="Lista"/>
        <w:spacing w:after="0"/>
        <w:ind w:left="0" w:firstLine="0"/>
        <w:jc w:val="both"/>
        <w:rPr>
          <w:b/>
          <w:bCs/>
          <w:sz w:val="24"/>
          <w:szCs w:val="24"/>
        </w:rPr>
      </w:pPr>
      <w:r w:rsidRPr="003054A6">
        <w:rPr>
          <w:bCs/>
          <w:sz w:val="24"/>
          <w:szCs w:val="24"/>
        </w:rPr>
        <w:t>(5)</w:t>
      </w:r>
      <w:r w:rsidRPr="0085166F">
        <w:rPr>
          <w:b/>
          <w:bCs/>
          <w:sz w:val="24"/>
          <w:szCs w:val="24"/>
        </w:rPr>
        <w:t xml:space="preserve"> </w:t>
      </w:r>
      <w:r w:rsidRPr="0085166F">
        <w:rPr>
          <w:sz w:val="24"/>
          <w:szCs w:val="24"/>
        </w:rPr>
        <w:t xml:space="preserve">A (3) bekezdés </w:t>
      </w:r>
      <w:r w:rsidRPr="00965413">
        <w:rPr>
          <w:i/>
          <w:sz w:val="24"/>
          <w:szCs w:val="24"/>
        </w:rPr>
        <w:t>b)</w:t>
      </w:r>
      <w:r w:rsidRPr="0085166F">
        <w:rPr>
          <w:sz w:val="24"/>
          <w:szCs w:val="24"/>
        </w:rPr>
        <w:t xml:space="preserve"> pontja esetén a paramétereknek kellően pontosnak kell lenniük ahhoz, hogy lehetővé tegyék az ajánlattevők számára a szerződés tárgyának meghatározását, az ajánlatkérők számára pedig a szerződés odaítélését.</w:t>
      </w:r>
    </w:p>
    <w:p w14:paraId="20343555" w14:textId="77777777" w:rsidR="007B6109" w:rsidRPr="0085166F" w:rsidRDefault="007B6109" w:rsidP="008D2F19">
      <w:pPr>
        <w:pStyle w:val="Lista"/>
        <w:spacing w:after="0"/>
        <w:ind w:left="0" w:firstLine="0"/>
        <w:jc w:val="both"/>
        <w:rPr>
          <w:sz w:val="24"/>
          <w:szCs w:val="24"/>
        </w:rPr>
      </w:pPr>
      <w:r w:rsidRPr="003054A6">
        <w:rPr>
          <w:bCs/>
          <w:sz w:val="24"/>
          <w:szCs w:val="24"/>
        </w:rPr>
        <w:t>(6)</w:t>
      </w:r>
      <w:r w:rsidRPr="0085166F">
        <w:rPr>
          <w:sz w:val="24"/>
          <w:szCs w:val="24"/>
        </w:rPr>
        <w:t xml:space="preserve"> Az egyenértékűséget az interoperabilitási és operatív hatékonysági követelmények alapján kell elbírálni. Az egyenértékűség bizonyításához az </w:t>
      </w:r>
      <w:r w:rsidR="00AC62C2" w:rsidRPr="0085166F">
        <w:rPr>
          <w:sz w:val="24"/>
          <w:szCs w:val="24"/>
        </w:rPr>
        <w:t>ajánlatt</w:t>
      </w:r>
      <w:r w:rsidR="00AC62C2">
        <w:rPr>
          <w:sz w:val="24"/>
          <w:szCs w:val="24"/>
        </w:rPr>
        <w:t>e</w:t>
      </w:r>
      <w:r w:rsidR="00AC62C2" w:rsidRPr="0085166F">
        <w:rPr>
          <w:sz w:val="24"/>
          <w:szCs w:val="24"/>
        </w:rPr>
        <w:t xml:space="preserve">vők </w:t>
      </w:r>
      <w:r w:rsidRPr="0085166F">
        <w:rPr>
          <w:sz w:val="24"/>
          <w:szCs w:val="24"/>
        </w:rPr>
        <w:t>számára a bizonyítékok minden formájának használatát engedélyezni kell. Az ajánlatkérő</w:t>
      </w:r>
      <w:r>
        <w:rPr>
          <w:sz w:val="24"/>
          <w:szCs w:val="24"/>
        </w:rPr>
        <w:t>nek</w:t>
      </w:r>
      <w:r w:rsidRPr="0085166F">
        <w:rPr>
          <w:sz w:val="24"/>
          <w:szCs w:val="24"/>
        </w:rPr>
        <w:t xml:space="preserve"> minden olyan döntését meg kell indokolnia, amely szerint az adott esetben az egyenértékűség nem áll fenn. </w:t>
      </w:r>
    </w:p>
    <w:p w14:paraId="0DEEBC86" w14:textId="77777777" w:rsidR="007B6109" w:rsidRPr="0085166F" w:rsidRDefault="007B6109" w:rsidP="008D2F19">
      <w:pPr>
        <w:pStyle w:val="Lista"/>
        <w:spacing w:after="0"/>
        <w:ind w:left="0" w:firstLine="0"/>
        <w:jc w:val="both"/>
        <w:rPr>
          <w:sz w:val="24"/>
          <w:szCs w:val="24"/>
        </w:rPr>
      </w:pPr>
      <w:r w:rsidRPr="003054A6">
        <w:rPr>
          <w:bCs/>
          <w:sz w:val="24"/>
          <w:szCs w:val="24"/>
        </w:rPr>
        <w:t>(7)</w:t>
      </w:r>
      <w:r w:rsidRPr="0085166F">
        <w:rPr>
          <w:b/>
          <w:bCs/>
          <w:sz w:val="24"/>
          <w:szCs w:val="24"/>
        </w:rPr>
        <w:t xml:space="preserve"> </w:t>
      </w:r>
      <w:r w:rsidR="009E39FA">
        <w:rPr>
          <w:sz w:val="24"/>
          <w:szCs w:val="24"/>
        </w:rPr>
        <w:t>Ha</w:t>
      </w:r>
      <w:r w:rsidR="009E39FA" w:rsidRPr="0085166F">
        <w:rPr>
          <w:sz w:val="24"/>
          <w:szCs w:val="24"/>
        </w:rPr>
        <w:t xml:space="preserve"> </w:t>
      </w:r>
      <w:r w:rsidRPr="0085166F">
        <w:rPr>
          <w:sz w:val="24"/>
          <w:szCs w:val="24"/>
        </w:rPr>
        <w:t xml:space="preserve">NATO egységesítési egyezmény </w:t>
      </w:r>
      <w:r>
        <w:rPr>
          <w:sz w:val="24"/>
          <w:szCs w:val="24"/>
        </w:rPr>
        <w:t xml:space="preserve">– </w:t>
      </w:r>
      <w:r w:rsidRPr="0085166F">
        <w:rPr>
          <w:sz w:val="24"/>
          <w:szCs w:val="24"/>
        </w:rPr>
        <w:t>STANAG</w:t>
      </w:r>
      <w:r>
        <w:rPr>
          <w:sz w:val="24"/>
          <w:szCs w:val="24"/>
        </w:rPr>
        <w:t xml:space="preserve"> –</w:t>
      </w:r>
      <w:r w:rsidRPr="0085166F">
        <w:rPr>
          <w:sz w:val="24"/>
          <w:szCs w:val="24"/>
        </w:rPr>
        <w:t xml:space="preserve">, illetve az európai vagy nemzetközi szabványosító, vagy szabványügyi szervezetek által elfogadott és a közösség számára hozzáférhetővé tett szabvány alkalmazható, az ajánlatkérő előírhatja a megállapodásban megállapított szabványoknak való megfelelést. </w:t>
      </w:r>
    </w:p>
    <w:p w14:paraId="1AC30E77" w14:textId="77777777" w:rsidR="007B6109" w:rsidRPr="0085166F" w:rsidRDefault="007B6109" w:rsidP="008D2F19">
      <w:pPr>
        <w:pStyle w:val="Lista"/>
        <w:spacing w:after="0"/>
        <w:ind w:left="0" w:firstLine="0"/>
        <w:jc w:val="both"/>
        <w:rPr>
          <w:sz w:val="24"/>
          <w:szCs w:val="24"/>
        </w:rPr>
      </w:pPr>
      <w:r w:rsidRPr="003054A6">
        <w:rPr>
          <w:bCs/>
          <w:sz w:val="24"/>
          <w:szCs w:val="24"/>
        </w:rPr>
        <w:t xml:space="preserve">(8) </w:t>
      </w:r>
      <w:r w:rsidRPr="0085166F">
        <w:rPr>
          <w:sz w:val="24"/>
          <w:szCs w:val="24"/>
        </w:rPr>
        <w:t xml:space="preserve">A szerződés tárgya által indokolt esetek kivételével a műszaki leírás nem hivatkozhat olyan adott márkára vagy forrásra, </w:t>
      </w:r>
      <w:r>
        <w:rPr>
          <w:sz w:val="24"/>
          <w:szCs w:val="24"/>
        </w:rPr>
        <w:t>továbbá</w:t>
      </w:r>
      <w:r w:rsidRPr="0085166F">
        <w:rPr>
          <w:sz w:val="24"/>
          <w:szCs w:val="24"/>
        </w:rPr>
        <w:t xml:space="preserve"> olyan különleges eljárásra vagy védjegyre, szabadalomra, típusra, adott származásra vagy gyártási folyamatra, amely egyes vállalkozások vagy termékek előnyben részesítését vagy kiszorítását eredményezné. Az ilyen hivatkozás kivételes esetekben megengedhető, </w:t>
      </w:r>
      <w:r>
        <w:rPr>
          <w:sz w:val="24"/>
          <w:szCs w:val="24"/>
        </w:rPr>
        <w:t>ha</w:t>
      </w:r>
      <w:r w:rsidRPr="0085166F">
        <w:rPr>
          <w:sz w:val="24"/>
          <w:szCs w:val="24"/>
        </w:rPr>
        <w:t xml:space="preserve"> nem lehetséges a szerződés tárgyának (2)-(7) bekezdés szerinti, kellően pontos és egyértelmű leírása</w:t>
      </w:r>
      <w:r>
        <w:rPr>
          <w:sz w:val="24"/>
          <w:szCs w:val="24"/>
        </w:rPr>
        <w:t>.</w:t>
      </w:r>
      <w:r w:rsidRPr="0085166F">
        <w:rPr>
          <w:sz w:val="24"/>
          <w:szCs w:val="24"/>
        </w:rPr>
        <w:t xml:space="preserve"> </w:t>
      </w:r>
      <w:r>
        <w:rPr>
          <w:sz w:val="24"/>
          <w:szCs w:val="24"/>
        </w:rPr>
        <w:t>A</w:t>
      </w:r>
      <w:r w:rsidRPr="0085166F">
        <w:rPr>
          <w:sz w:val="24"/>
          <w:szCs w:val="24"/>
        </w:rPr>
        <w:t xml:space="preserve">z ilyen hivatkozást a „vagy azzal egyenértékű” fordulatnak kell kísérnie. </w:t>
      </w:r>
    </w:p>
    <w:p w14:paraId="480E9E08" w14:textId="77777777" w:rsidR="007B6109" w:rsidRPr="0085166F" w:rsidRDefault="007B6109" w:rsidP="008D2F19">
      <w:pPr>
        <w:pStyle w:val="Lista"/>
        <w:spacing w:after="0"/>
        <w:ind w:left="0" w:firstLine="0"/>
        <w:jc w:val="both"/>
        <w:rPr>
          <w:color w:val="222222"/>
          <w:sz w:val="24"/>
          <w:szCs w:val="24"/>
        </w:rPr>
      </w:pPr>
      <w:r w:rsidRPr="003054A6">
        <w:rPr>
          <w:color w:val="222222"/>
          <w:sz w:val="24"/>
          <w:szCs w:val="24"/>
        </w:rPr>
        <w:t>(9)</w:t>
      </w:r>
      <w:r w:rsidRPr="0085166F">
        <w:rPr>
          <w:color w:val="222222"/>
          <w:sz w:val="24"/>
          <w:szCs w:val="24"/>
        </w:rPr>
        <w:t xml:space="preserve"> A műszaki leírás tartalmazza a környezetvédelmi teljesítményre, a valamennyi követelménynek megfelelő kialakításra, a biztonságra és méretekre vonatkozó jellemzők meghatározását, ideértve a beszerzés tárgyára alkalmazandó, a terminológiára, a jelekre, a vizsgálatra és vizsgálati módszerekre, a csomagolásra, a jelölésre, a címkézésre, a használati utasításra, a gyártási folyamatokra és módszerekre vonatkozó követelményeket.</w:t>
      </w:r>
    </w:p>
    <w:p w14:paraId="73D17896" w14:textId="77777777" w:rsidR="003054A6" w:rsidRDefault="007B6109" w:rsidP="008D2F19">
      <w:pPr>
        <w:pStyle w:val="Lista"/>
        <w:spacing w:after="0"/>
        <w:ind w:left="0" w:firstLine="0"/>
        <w:jc w:val="both"/>
        <w:rPr>
          <w:ins w:id="12" w:author="Schober" w:date="2016-02-28T20:31:00Z"/>
          <w:color w:val="222222"/>
          <w:sz w:val="24"/>
          <w:szCs w:val="24"/>
        </w:rPr>
      </w:pPr>
      <w:bookmarkStart w:id="13" w:name="pr179"/>
      <w:bookmarkEnd w:id="13"/>
      <w:r w:rsidRPr="003054A6">
        <w:rPr>
          <w:color w:val="222222"/>
          <w:sz w:val="24"/>
          <w:szCs w:val="24"/>
        </w:rPr>
        <w:t>(10)</w:t>
      </w:r>
      <w:r w:rsidRPr="0085166F">
        <w:rPr>
          <w:color w:val="222222"/>
          <w:sz w:val="24"/>
          <w:szCs w:val="24"/>
        </w:rPr>
        <w:t xml:space="preserve"> Építési beruházás esetében műszaki leírás azoknak a műszaki előírásoknak az összessége, amelyek meghatározzák valamely anyag, termék vagy áru megkövetelt jellemzőit, és lehetővé teszik az anyag, a termék vagy az áru oly módon történő leírását, hogy az megfeleljen az ajánlatkérő által igényelt rendeltetésnek. E jellemzők közé tartozik a környezetvédelmi teljesítmény színvonala, a</w:t>
      </w:r>
      <w:r>
        <w:rPr>
          <w:color w:val="222222"/>
          <w:sz w:val="24"/>
          <w:szCs w:val="24"/>
        </w:rPr>
        <w:t>z ajánlatkérő által támasztott</w:t>
      </w:r>
      <w:r w:rsidRPr="0085166F">
        <w:rPr>
          <w:color w:val="222222"/>
          <w:sz w:val="24"/>
          <w:szCs w:val="24"/>
        </w:rPr>
        <w:t xml:space="preserve"> valamennyi követelménynek </w:t>
      </w:r>
      <w:r>
        <w:rPr>
          <w:color w:val="222222"/>
          <w:sz w:val="24"/>
          <w:szCs w:val="24"/>
        </w:rPr>
        <w:t>– ideértve</w:t>
      </w:r>
      <w:r w:rsidRPr="0085166F">
        <w:rPr>
          <w:color w:val="222222"/>
          <w:sz w:val="24"/>
          <w:szCs w:val="24"/>
        </w:rPr>
        <w:t xml:space="preserve"> a fogyatékkal élő személyek számára való elérhetőség</w:t>
      </w:r>
      <w:r>
        <w:rPr>
          <w:color w:val="222222"/>
          <w:sz w:val="24"/>
          <w:szCs w:val="24"/>
        </w:rPr>
        <w:t>et is –</w:t>
      </w:r>
      <w:r w:rsidRPr="0085166F">
        <w:rPr>
          <w:color w:val="222222"/>
          <w:sz w:val="24"/>
          <w:szCs w:val="24"/>
        </w:rPr>
        <w:t xml:space="preserve"> megfelelő kialakítás és a megfelelőség-értékelés, a teljesítmény, a biztonság és a méretek, </w:t>
      </w:r>
      <w:r>
        <w:rPr>
          <w:color w:val="222222"/>
          <w:sz w:val="24"/>
          <w:szCs w:val="24"/>
        </w:rPr>
        <w:t>ide</w:t>
      </w:r>
      <w:r w:rsidRPr="0085166F">
        <w:rPr>
          <w:color w:val="222222"/>
          <w:sz w:val="24"/>
          <w:szCs w:val="24"/>
        </w:rPr>
        <w:t xml:space="preserve">eértve a minőségbiztosítási eljárásokat, a terminológiát, a szimbólumokat, a vizsgálatot és vizsgálati módszereket, a </w:t>
      </w:r>
      <w:r w:rsidRPr="0085166F">
        <w:rPr>
          <w:color w:val="222222"/>
          <w:sz w:val="24"/>
          <w:szCs w:val="24"/>
        </w:rPr>
        <w:lastRenderedPageBreak/>
        <w:t>csomagolást, a jelölést és címkézést, a használati utasítást, valamint a gyártási folyamatokat és módszereket.</w:t>
      </w:r>
    </w:p>
    <w:p w14:paraId="460C10F9" w14:textId="77777777" w:rsidR="007B6109" w:rsidRDefault="003054A6" w:rsidP="008D2F19">
      <w:pPr>
        <w:pStyle w:val="Lista"/>
        <w:spacing w:after="0"/>
        <w:ind w:left="0" w:firstLine="0"/>
        <w:jc w:val="both"/>
        <w:rPr>
          <w:color w:val="222222"/>
          <w:sz w:val="24"/>
          <w:szCs w:val="24"/>
        </w:rPr>
      </w:pPr>
      <w:r w:rsidRPr="003054A6">
        <w:rPr>
          <w:color w:val="222222"/>
          <w:sz w:val="24"/>
          <w:szCs w:val="24"/>
        </w:rPr>
        <w:t>(1</w:t>
      </w:r>
      <w:r>
        <w:rPr>
          <w:color w:val="222222"/>
          <w:sz w:val="24"/>
          <w:szCs w:val="24"/>
        </w:rPr>
        <w:t>1</w:t>
      </w:r>
      <w:r w:rsidRPr="003054A6">
        <w:rPr>
          <w:color w:val="222222"/>
          <w:sz w:val="24"/>
          <w:szCs w:val="24"/>
        </w:rPr>
        <w:t>) Árubeszerzés vagy szolgáltatás megrendelése esetén a műszaki leírás az a leírás, amely meghatározza a termék, illetve szolgáltatás tekintetében megkövetelt jellemzőket, így különösen a minőség színvonalát, a környezetvédelmi teljesítmény színvonalát, az ajánlatkérő által támasztott valamennyi követelménynek – ideértve a fogyatékkal élők számára való elérhetőséget is – megfelelő kialakítást, továbbá a megfelelőség-értékelést, a teljesítményt, a termék rendeltetését, a biztonságot és a méreteket, ideértve a termék kereskedelmi nevére, a terminológiára, a szimbólumokra, a vizsgálatra és vizsgálati módszerekre, a csomagolásra, a jelölésre és címkézésre, a használati utasításra, a gyártási folyamatokra és módszerekre, valamint a megfelelőség-értékelési eljárásokra vonatkozó követelményeket.</w:t>
      </w:r>
    </w:p>
    <w:p w14:paraId="57F3EB4F" w14:textId="77777777" w:rsidR="007B6109" w:rsidRPr="0085166F" w:rsidRDefault="007B6109" w:rsidP="008D2F19">
      <w:pPr>
        <w:pStyle w:val="Lista"/>
        <w:spacing w:after="0"/>
        <w:ind w:left="0" w:firstLine="0"/>
        <w:jc w:val="both"/>
        <w:rPr>
          <w:color w:val="222222"/>
          <w:sz w:val="24"/>
          <w:szCs w:val="24"/>
        </w:rPr>
      </w:pPr>
      <w:r w:rsidRPr="003054A6">
        <w:rPr>
          <w:color w:val="222222"/>
          <w:sz w:val="24"/>
          <w:szCs w:val="24"/>
        </w:rPr>
        <w:t>(</w:t>
      </w:r>
      <w:r w:rsidR="003054A6" w:rsidRPr="003054A6">
        <w:rPr>
          <w:color w:val="222222"/>
          <w:sz w:val="24"/>
          <w:szCs w:val="24"/>
        </w:rPr>
        <w:t>12</w:t>
      </w:r>
      <w:r w:rsidRPr="003054A6">
        <w:rPr>
          <w:color w:val="222222"/>
          <w:sz w:val="24"/>
          <w:szCs w:val="24"/>
        </w:rPr>
        <w:t>)</w:t>
      </w:r>
      <w:r>
        <w:rPr>
          <w:color w:val="222222"/>
          <w:sz w:val="24"/>
          <w:szCs w:val="24"/>
        </w:rPr>
        <w:t xml:space="preserve"> Építési beruházás esetében a műszaki leírás a (</w:t>
      </w:r>
      <w:r w:rsidR="003054A6">
        <w:rPr>
          <w:color w:val="222222"/>
          <w:sz w:val="24"/>
          <w:szCs w:val="24"/>
        </w:rPr>
        <w:t>11</w:t>
      </w:r>
      <w:r>
        <w:rPr>
          <w:color w:val="222222"/>
          <w:sz w:val="24"/>
          <w:szCs w:val="24"/>
        </w:rPr>
        <w:t>) bekezdésben meghatározottakon túl t</w:t>
      </w:r>
      <w:r w:rsidRPr="0085166F">
        <w:rPr>
          <w:color w:val="222222"/>
          <w:sz w:val="24"/>
          <w:szCs w:val="24"/>
        </w:rPr>
        <w:t>artalmazz</w:t>
      </w:r>
      <w:r>
        <w:rPr>
          <w:color w:val="222222"/>
          <w:sz w:val="24"/>
          <w:szCs w:val="24"/>
        </w:rPr>
        <w:t>a</w:t>
      </w:r>
      <w:r w:rsidRPr="0085166F">
        <w:rPr>
          <w:color w:val="222222"/>
          <w:sz w:val="24"/>
          <w:szCs w:val="24"/>
        </w:rPr>
        <w:t xml:space="preserve"> továbbá a tervezésre és a költségekre vonatkozó szabályokat, a munkák vizsgálatára, ellenőrzésére és átvételére vonatkozó feltételeket, az építési technológiákat, illetve eljárásokat, valamint minden olyan egyéb műszaki feltételt, amelyet az ajánlatkérőnek módjában áll általános vagy különös rendelkezésekkel előírni az elkészült munka és azon anyagok vagy alkatrészek tekintetében, amelyeket az magában foglal.</w:t>
      </w:r>
    </w:p>
    <w:p w14:paraId="43972126" w14:textId="77777777" w:rsidR="008C1D70" w:rsidRPr="0085166F" w:rsidRDefault="008C1D70" w:rsidP="006B5B49">
      <w:pPr>
        <w:pStyle w:val="Lista"/>
        <w:spacing w:after="0"/>
        <w:ind w:left="0" w:firstLine="0"/>
        <w:jc w:val="both"/>
        <w:rPr>
          <w:sz w:val="24"/>
          <w:szCs w:val="24"/>
        </w:rPr>
      </w:pPr>
      <w:bookmarkStart w:id="14" w:name="pr180"/>
      <w:bookmarkEnd w:id="14"/>
    </w:p>
    <w:p w14:paraId="17DF746A" w14:textId="179D0DF0" w:rsidR="007B6109" w:rsidRPr="00E8673D" w:rsidRDefault="007B6109" w:rsidP="007D7E7B">
      <w:pPr>
        <w:keepLines/>
        <w:autoSpaceDE w:val="0"/>
        <w:autoSpaceDN w:val="0"/>
        <w:adjustRightInd w:val="0"/>
        <w:spacing w:after="0" w:line="240" w:lineRule="auto"/>
        <w:jc w:val="center"/>
        <w:rPr>
          <w:rFonts w:ascii="Times New Roman" w:hAnsi="Times New Roman"/>
          <w:b/>
          <w:bCs/>
          <w:sz w:val="24"/>
        </w:rPr>
      </w:pPr>
      <w:r>
        <w:rPr>
          <w:rFonts w:ascii="Times New Roman" w:hAnsi="Times New Roman"/>
          <w:b/>
          <w:bCs/>
          <w:sz w:val="24"/>
        </w:rPr>
        <w:t xml:space="preserve">25. </w:t>
      </w:r>
      <w:r w:rsidRPr="00E8673D">
        <w:rPr>
          <w:rFonts w:ascii="Times New Roman" w:hAnsi="Times New Roman"/>
          <w:b/>
          <w:bCs/>
          <w:sz w:val="24"/>
        </w:rPr>
        <w:t>Az ajánlattételi és részvételi határidő, a felhívás és a dokumentáció módosítása, visszavonása</w:t>
      </w:r>
      <w:r>
        <w:rPr>
          <w:rFonts w:ascii="Times New Roman" w:hAnsi="Times New Roman"/>
          <w:b/>
          <w:bCs/>
          <w:sz w:val="24"/>
        </w:rPr>
        <w:t>, visszalépés a beszerzéstől</w:t>
      </w:r>
      <w:r w:rsidR="00F06FF3">
        <w:rPr>
          <w:rFonts w:ascii="Times New Roman" w:hAnsi="Times New Roman"/>
          <w:b/>
          <w:bCs/>
          <w:sz w:val="24"/>
        </w:rPr>
        <w:t>, valamint az ajánlati kötöttség</w:t>
      </w:r>
    </w:p>
    <w:p w14:paraId="7281D687" w14:textId="77777777" w:rsidR="007B6109" w:rsidRPr="0085166F" w:rsidRDefault="007B6109" w:rsidP="007D7E7B">
      <w:pPr>
        <w:keepLines/>
        <w:autoSpaceDE w:val="0"/>
        <w:autoSpaceDN w:val="0"/>
        <w:adjustRightInd w:val="0"/>
        <w:spacing w:after="0" w:line="240" w:lineRule="auto"/>
        <w:jc w:val="center"/>
        <w:rPr>
          <w:rFonts w:ascii="Times New Roman" w:hAnsi="Times New Roman"/>
          <w:b/>
          <w:bCs/>
          <w:noProof/>
          <w:sz w:val="24"/>
          <w:szCs w:val="24"/>
          <w:lang w:eastAsia="hu-HU"/>
        </w:rPr>
      </w:pPr>
    </w:p>
    <w:p w14:paraId="7A0FF8F1" w14:textId="77777777" w:rsidR="007B6109" w:rsidRPr="00314510" w:rsidRDefault="007B6109" w:rsidP="007D7E7B">
      <w:pPr>
        <w:tabs>
          <w:tab w:val="left" w:pos="283"/>
        </w:tabs>
        <w:autoSpaceDE w:val="0"/>
        <w:autoSpaceDN w:val="0"/>
        <w:adjustRightInd w:val="0"/>
        <w:spacing w:after="0" w:line="240" w:lineRule="auto"/>
        <w:jc w:val="both"/>
        <w:rPr>
          <w:rFonts w:ascii="Times New Roman" w:hAnsi="Times New Roman"/>
          <w:noProof/>
          <w:sz w:val="24"/>
          <w:szCs w:val="24"/>
          <w:lang w:eastAsia="hu-HU"/>
        </w:rPr>
      </w:pPr>
      <w:r>
        <w:rPr>
          <w:rFonts w:ascii="Times New Roman" w:hAnsi="Times New Roman"/>
          <w:b/>
          <w:bCs/>
          <w:noProof/>
          <w:sz w:val="24"/>
          <w:szCs w:val="24"/>
          <w:lang w:eastAsia="hu-HU"/>
        </w:rPr>
        <w:t>37</w:t>
      </w:r>
      <w:r w:rsidRPr="0085166F">
        <w:rPr>
          <w:rFonts w:ascii="Times New Roman" w:hAnsi="Times New Roman"/>
          <w:b/>
          <w:bCs/>
          <w:noProof/>
          <w:sz w:val="24"/>
          <w:szCs w:val="24"/>
          <w:lang w:eastAsia="hu-HU"/>
        </w:rPr>
        <w:t>. §</w:t>
      </w:r>
      <w:r w:rsidRPr="00314510">
        <w:rPr>
          <w:b/>
          <w:bCs/>
          <w:noProof/>
        </w:rPr>
        <w:t xml:space="preserve"> </w:t>
      </w:r>
      <w:r w:rsidRPr="008C1D70">
        <w:rPr>
          <w:rFonts w:ascii="Times New Roman" w:hAnsi="Times New Roman"/>
          <w:noProof/>
          <w:sz w:val="24"/>
          <w:szCs w:val="24"/>
          <w:lang w:eastAsia="hu-HU"/>
        </w:rPr>
        <w:t>(1)</w:t>
      </w:r>
      <w:r w:rsidRPr="00314510">
        <w:rPr>
          <w:rFonts w:ascii="Times New Roman" w:hAnsi="Times New Roman"/>
          <w:noProof/>
          <w:sz w:val="24"/>
          <w:szCs w:val="24"/>
          <w:lang w:eastAsia="hu-HU"/>
        </w:rPr>
        <w:t xml:space="preserve"> Az ajánlatkérő az ajánlattételi és részvételi határidőt az egyes eljárási fajtákra vonatkozóan előírt minimális határidőket figyelembe véve, valamint akkor is, ha minimális határidőt e törvény nem ír elő, minden esetben úgy köteles meghatározni, hogy </w:t>
      </w:r>
      <w:r>
        <w:rPr>
          <w:rFonts w:ascii="Times New Roman" w:hAnsi="Times New Roman"/>
          <w:noProof/>
          <w:sz w:val="24"/>
          <w:szCs w:val="24"/>
          <w:lang w:eastAsia="hu-HU"/>
        </w:rPr>
        <w:t>–</w:t>
      </w:r>
      <w:r w:rsidRPr="00314510">
        <w:rPr>
          <w:rFonts w:ascii="Times New Roman" w:hAnsi="Times New Roman"/>
          <w:noProof/>
          <w:sz w:val="24"/>
          <w:szCs w:val="24"/>
          <w:lang w:eastAsia="hu-HU"/>
        </w:rPr>
        <w:t xml:space="preserve"> tekintettel a szerződés tárgyára, a benyújtandó ajánlat összetettségére, valamint az ajánlattevők, részvételre jelentkezők által benyújtandó dokumentumok körére </w:t>
      </w:r>
      <w:r>
        <w:rPr>
          <w:rFonts w:ascii="Times New Roman" w:hAnsi="Times New Roman"/>
          <w:noProof/>
          <w:sz w:val="24"/>
          <w:szCs w:val="24"/>
          <w:lang w:eastAsia="hu-HU"/>
        </w:rPr>
        <w:t>–</w:t>
      </w:r>
      <w:r w:rsidRPr="00314510">
        <w:rPr>
          <w:rFonts w:ascii="Times New Roman" w:hAnsi="Times New Roman"/>
          <w:noProof/>
          <w:sz w:val="24"/>
          <w:szCs w:val="24"/>
          <w:lang w:eastAsia="hu-HU"/>
        </w:rPr>
        <w:t xml:space="preserve"> elegendő idő álljon rendelkezésre az ajánlat, illetve a részvételi jelentkezés összeállításához és benyújtásához.</w:t>
      </w:r>
    </w:p>
    <w:p w14:paraId="51CE3826" w14:textId="77777777" w:rsidR="007B6109" w:rsidRPr="00314510" w:rsidRDefault="007B6109" w:rsidP="007D7E7B">
      <w:pPr>
        <w:tabs>
          <w:tab w:val="left" w:pos="283"/>
        </w:tabs>
        <w:autoSpaceDE w:val="0"/>
        <w:autoSpaceDN w:val="0"/>
        <w:adjustRightInd w:val="0"/>
        <w:spacing w:after="0" w:line="240" w:lineRule="auto"/>
        <w:jc w:val="both"/>
        <w:rPr>
          <w:rFonts w:ascii="Times New Roman" w:hAnsi="Times New Roman"/>
          <w:noProof/>
          <w:sz w:val="24"/>
          <w:szCs w:val="24"/>
          <w:lang w:eastAsia="hu-HU"/>
        </w:rPr>
      </w:pPr>
      <w:bookmarkStart w:id="15" w:name="pr334"/>
      <w:bookmarkEnd w:id="15"/>
      <w:r w:rsidRPr="008C1D70">
        <w:rPr>
          <w:rFonts w:ascii="Times New Roman" w:hAnsi="Times New Roman"/>
          <w:noProof/>
          <w:sz w:val="24"/>
          <w:szCs w:val="24"/>
          <w:lang w:eastAsia="hu-HU"/>
        </w:rPr>
        <w:t>(2)</w:t>
      </w:r>
      <w:r w:rsidRPr="00314510">
        <w:rPr>
          <w:rFonts w:ascii="Times New Roman" w:hAnsi="Times New Roman"/>
          <w:noProof/>
          <w:sz w:val="24"/>
          <w:szCs w:val="24"/>
          <w:lang w:eastAsia="hu-HU"/>
        </w:rPr>
        <w:t xml:space="preserve"> Az ajánlatkérő az eljárást megindító felhívásban meghatározott ajánlattételi vagy részvételi határidőt </w:t>
      </w:r>
      <w:r>
        <w:rPr>
          <w:rFonts w:ascii="Times New Roman" w:hAnsi="Times New Roman"/>
          <w:noProof/>
          <w:sz w:val="24"/>
          <w:szCs w:val="24"/>
          <w:lang w:eastAsia="hu-HU"/>
        </w:rPr>
        <w:t>–</w:t>
      </w:r>
      <w:r w:rsidRPr="00314510">
        <w:rPr>
          <w:rFonts w:ascii="Times New Roman" w:hAnsi="Times New Roman"/>
          <w:noProof/>
          <w:sz w:val="24"/>
          <w:szCs w:val="24"/>
          <w:lang w:eastAsia="hu-HU"/>
        </w:rPr>
        <w:t xml:space="preserve"> indokolt esetben </w:t>
      </w:r>
      <w:r>
        <w:rPr>
          <w:rFonts w:ascii="Times New Roman" w:hAnsi="Times New Roman"/>
          <w:noProof/>
          <w:sz w:val="24"/>
          <w:szCs w:val="24"/>
          <w:lang w:eastAsia="hu-HU"/>
        </w:rPr>
        <w:t>–</w:t>
      </w:r>
      <w:r w:rsidRPr="00314510">
        <w:rPr>
          <w:rFonts w:ascii="Times New Roman" w:hAnsi="Times New Roman"/>
          <w:noProof/>
          <w:sz w:val="24"/>
          <w:szCs w:val="24"/>
          <w:lang w:eastAsia="hu-HU"/>
        </w:rPr>
        <w:t xml:space="preserve"> egy alkalommal meghosszabbíthatja</w:t>
      </w:r>
      <w:r>
        <w:rPr>
          <w:rFonts w:ascii="Times New Roman" w:hAnsi="Times New Roman"/>
          <w:noProof/>
          <w:sz w:val="24"/>
          <w:szCs w:val="24"/>
          <w:lang w:eastAsia="hu-HU"/>
        </w:rPr>
        <w:t>.</w:t>
      </w:r>
      <w:r w:rsidR="00311B2E">
        <w:rPr>
          <w:rFonts w:ascii="Times New Roman" w:hAnsi="Times New Roman"/>
          <w:noProof/>
          <w:sz w:val="24"/>
          <w:szCs w:val="24"/>
          <w:lang w:eastAsia="hu-HU"/>
        </w:rPr>
        <w:t xml:space="preserve"> </w:t>
      </w:r>
      <w:r>
        <w:rPr>
          <w:rFonts w:ascii="Times New Roman" w:hAnsi="Times New Roman"/>
          <w:noProof/>
          <w:sz w:val="24"/>
          <w:szCs w:val="24"/>
          <w:lang w:eastAsia="hu-HU"/>
        </w:rPr>
        <w:t>A</w:t>
      </w:r>
      <w:r w:rsidRPr="00314510">
        <w:rPr>
          <w:rFonts w:ascii="Times New Roman" w:hAnsi="Times New Roman"/>
          <w:noProof/>
          <w:sz w:val="24"/>
          <w:szCs w:val="24"/>
          <w:lang w:eastAsia="hu-HU"/>
        </w:rPr>
        <w:t xml:space="preserve"> határidő </w:t>
      </w:r>
      <w:r>
        <w:rPr>
          <w:rFonts w:ascii="Times New Roman" w:hAnsi="Times New Roman"/>
          <w:noProof/>
          <w:sz w:val="24"/>
          <w:szCs w:val="24"/>
          <w:lang w:eastAsia="hu-HU"/>
        </w:rPr>
        <w:t>nem rövidíthető le</w:t>
      </w:r>
      <w:r w:rsidRPr="00314510">
        <w:rPr>
          <w:rFonts w:ascii="Times New Roman" w:hAnsi="Times New Roman"/>
          <w:noProof/>
          <w:sz w:val="24"/>
          <w:szCs w:val="24"/>
          <w:lang w:eastAsia="hu-HU"/>
        </w:rPr>
        <w:t>.</w:t>
      </w:r>
    </w:p>
    <w:p w14:paraId="6F4CFAB8" w14:textId="77777777" w:rsidR="007B6109" w:rsidRPr="00314510" w:rsidRDefault="007B6109" w:rsidP="007D7E7B">
      <w:pPr>
        <w:tabs>
          <w:tab w:val="left" w:pos="283"/>
        </w:tabs>
        <w:autoSpaceDE w:val="0"/>
        <w:autoSpaceDN w:val="0"/>
        <w:adjustRightInd w:val="0"/>
        <w:spacing w:after="0" w:line="240" w:lineRule="auto"/>
        <w:jc w:val="both"/>
        <w:rPr>
          <w:rFonts w:ascii="Times New Roman" w:hAnsi="Times New Roman"/>
          <w:noProof/>
          <w:sz w:val="24"/>
          <w:szCs w:val="24"/>
          <w:lang w:eastAsia="hu-HU"/>
        </w:rPr>
      </w:pPr>
      <w:bookmarkStart w:id="16" w:name="pr335"/>
      <w:bookmarkEnd w:id="16"/>
      <w:r w:rsidRPr="008C1D70">
        <w:rPr>
          <w:rFonts w:ascii="Times New Roman" w:hAnsi="Times New Roman"/>
          <w:noProof/>
          <w:sz w:val="24"/>
          <w:szCs w:val="24"/>
          <w:lang w:eastAsia="hu-HU"/>
        </w:rPr>
        <w:t>(3)</w:t>
      </w:r>
      <w:r w:rsidRPr="00314510">
        <w:rPr>
          <w:rFonts w:ascii="Times New Roman" w:hAnsi="Times New Roman"/>
          <w:noProof/>
          <w:sz w:val="24"/>
          <w:szCs w:val="24"/>
          <w:lang w:eastAsia="hu-HU"/>
        </w:rPr>
        <w:t xml:space="preserve"> Ha az eljárást megindító felhívást hirdetményben közzétették, az eredeti határidő lejárta előtt hirdetményben kell közzétenni a módosított határidőt és a határidő meghosszabbításának indokát. A nem hirdetménnyel induló eljárásokban az eredeti határidő lejárta előtt egyidejűleg, közvetlenül kell tájékoztatni az ajánlattételre </w:t>
      </w:r>
      <w:r>
        <w:rPr>
          <w:rFonts w:ascii="Times New Roman" w:hAnsi="Times New Roman"/>
          <w:noProof/>
          <w:sz w:val="24"/>
          <w:szCs w:val="24"/>
          <w:lang w:eastAsia="hu-HU"/>
        </w:rPr>
        <w:t>vagy</w:t>
      </w:r>
      <w:r w:rsidRPr="00314510">
        <w:rPr>
          <w:rFonts w:ascii="Times New Roman" w:hAnsi="Times New Roman"/>
          <w:noProof/>
          <w:sz w:val="24"/>
          <w:szCs w:val="24"/>
          <w:lang w:eastAsia="hu-HU"/>
        </w:rPr>
        <w:t xml:space="preserve"> részvételre felhívott gazdasági szereplőket.</w:t>
      </w:r>
    </w:p>
    <w:p w14:paraId="773B5AC7" w14:textId="77777777" w:rsidR="007B6109" w:rsidRPr="0085166F" w:rsidRDefault="007B6109" w:rsidP="007D7E7B">
      <w:pPr>
        <w:tabs>
          <w:tab w:val="left" w:pos="283"/>
        </w:tabs>
        <w:autoSpaceDE w:val="0"/>
        <w:autoSpaceDN w:val="0"/>
        <w:adjustRightInd w:val="0"/>
        <w:spacing w:after="0" w:line="240" w:lineRule="auto"/>
        <w:jc w:val="both"/>
        <w:rPr>
          <w:rFonts w:ascii="Times New Roman" w:hAnsi="Times New Roman"/>
          <w:noProof/>
          <w:sz w:val="24"/>
          <w:szCs w:val="24"/>
          <w:lang w:eastAsia="hu-HU"/>
        </w:rPr>
      </w:pPr>
      <w:bookmarkStart w:id="17" w:name="pr336"/>
      <w:bookmarkEnd w:id="17"/>
      <w:r w:rsidRPr="008C1D70">
        <w:rPr>
          <w:rFonts w:ascii="Times New Roman" w:hAnsi="Times New Roman"/>
          <w:noProof/>
          <w:sz w:val="24"/>
          <w:szCs w:val="24"/>
          <w:lang w:eastAsia="hu-HU"/>
        </w:rPr>
        <w:t>(4)</w:t>
      </w:r>
      <w:r w:rsidRPr="00314510">
        <w:rPr>
          <w:rFonts w:ascii="Times New Roman" w:hAnsi="Times New Roman"/>
          <w:noProof/>
          <w:sz w:val="24"/>
          <w:szCs w:val="24"/>
          <w:lang w:eastAsia="hu-HU"/>
        </w:rPr>
        <w:t xml:space="preserve"> A (2)</w:t>
      </w:r>
      <w:r>
        <w:rPr>
          <w:rFonts w:ascii="Times New Roman" w:hAnsi="Times New Roman"/>
          <w:noProof/>
          <w:sz w:val="24"/>
          <w:szCs w:val="24"/>
          <w:lang w:eastAsia="hu-HU"/>
        </w:rPr>
        <w:t xml:space="preserve"> és</w:t>
      </w:r>
      <w:r w:rsidR="00311B2E">
        <w:rPr>
          <w:rFonts w:ascii="Times New Roman" w:hAnsi="Times New Roman"/>
          <w:noProof/>
          <w:sz w:val="24"/>
          <w:szCs w:val="24"/>
          <w:lang w:eastAsia="hu-HU"/>
        </w:rPr>
        <w:t xml:space="preserve"> </w:t>
      </w:r>
      <w:r w:rsidRPr="00314510">
        <w:rPr>
          <w:rFonts w:ascii="Times New Roman" w:hAnsi="Times New Roman"/>
          <w:noProof/>
          <w:sz w:val="24"/>
          <w:szCs w:val="24"/>
          <w:lang w:eastAsia="hu-HU"/>
        </w:rPr>
        <w:t>(3) bekezdésben foglaltakat a több szakaszból álló beszerzési eljárás ajánlattételi szakaszában is megfelelően alkalmazni kell, ebben az esetben az ajánlatkérő az eredeti ajánlattételi határidő lejárta előtt egyidejűleg, közvetlenül tájékoztatja az ajánlattételre felhívott gazdasági</w:t>
      </w:r>
      <w:r>
        <w:rPr>
          <w:rFonts w:ascii="Times New Roman" w:hAnsi="Times New Roman"/>
          <w:noProof/>
          <w:sz w:val="24"/>
          <w:szCs w:val="24"/>
          <w:lang w:eastAsia="hu-HU"/>
        </w:rPr>
        <w:t xml:space="preserve"> szereplőket az új határidőről.</w:t>
      </w:r>
    </w:p>
    <w:p w14:paraId="3B1680E6" w14:textId="77777777" w:rsidR="007B6109" w:rsidRDefault="007B6109" w:rsidP="007D7E7B">
      <w:pPr>
        <w:tabs>
          <w:tab w:val="left" w:pos="283"/>
        </w:tabs>
        <w:autoSpaceDE w:val="0"/>
        <w:autoSpaceDN w:val="0"/>
        <w:adjustRightInd w:val="0"/>
        <w:spacing w:after="0" w:line="240" w:lineRule="auto"/>
        <w:jc w:val="both"/>
        <w:rPr>
          <w:rFonts w:ascii="Times New Roman" w:hAnsi="Times New Roman"/>
          <w:noProof/>
          <w:sz w:val="24"/>
          <w:szCs w:val="24"/>
          <w:lang w:eastAsia="hu-HU"/>
        </w:rPr>
      </w:pPr>
      <w:r>
        <w:rPr>
          <w:rFonts w:ascii="Times New Roman" w:hAnsi="Times New Roman"/>
          <w:b/>
          <w:bCs/>
          <w:noProof/>
          <w:sz w:val="24"/>
          <w:szCs w:val="24"/>
          <w:lang w:eastAsia="hu-HU"/>
        </w:rPr>
        <w:t>38</w:t>
      </w:r>
      <w:r w:rsidRPr="0085166F">
        <w:rPr>
          <w:rFonts w:ascii="Times New Roman" w:hAnsi="Times New Roman"/>
          <w:b/>
          <w:bCs/>
          <w:noProof/>
          <w:sz w:val="24"/>
          <w:szCs w:val="24"/>
          <w:lang w:eastAsia="hu-HU"/>
        </w:rPr>
        <w:t xml:space="preserve">. § </w:t>
      </w:r>
      <w:r w:rsidRPr="008C1D70">
        <w:rPr>
          <w:rFonts w:ascii="Times New Roman" w:hAnsi="Times New Roman"/>
          <w:bCs/>
          <w:noProof/>
          <w:sz w:val="24"/>
          <w:szCs w:val="24"/>
          <w:lang w:eastAsia="hu-HU"/>
        </w:rPr>
        <w:t>(1)</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Az ajánlatkérő az ajánlattételi határidő, illetve a részvételi határidő lejártáig módosíthatja a felhívásban, illet</w:t>
      </w:r>
      <w:r>
        <w:rPr>
          <w:rFonts w:ascii="Times New Roman" w:hAnsi="Times New Roman"/>
          <w:noProof/>
          <w:sz w:val="24"/>
          <w:szCs w:val="24"/>
          <w:lang w:eastAsia="hu-HU"/>
        </w:rPr>
        <w:t>ve</w:t>
      </w:r>
      <w:r w:rsidRPr="0085166F">
        <w:rPr>
          <w:rFonts w:ascii="Times New Roman" w:hAnsi="Times New Roman"/>
          <w:noProof/>
          <w:sz w:val="24"/>
          <w:szCs w:val="24"/>
          <w:lang w:eastAsia="hu-HU"/>
        </w:rPr>
        <w:t xml:space="preserve"> a dokumentációban meghatározott feltételeket. A módosított feltételekről e határidő lejárta előtt hirdetményt kell közzétenni, illetve a nem hirdetménnyel induló eljárásban és a kétszakaszos eljárás ajánlattételi szakaszában erről egyidejűleg, közvetlenül tájékoztatni kell az ajánlattételre felhívott gazdasági szereplőket. Módosítás esetén</w:t>
      </w:r>
      <w:r>
        <w:rPr>
          <w:rFonts w:ascii="Times New Roman" w:hAnsi="Times New Roman"/>
          <w:noProof/>
          <w:sz w:val="24"/>
          <w:szCs w:val="24"/>
          <w:lang w:eastAsia="hu-HU"/>
        </w:rPr>
        <w:t xml:space="preserve"> az</w:t>
      </w:r>
      <w:r w:rsidRPr="0085166F">
        <w:rPr>
          <w:rFonts w:ascii="Times New Roman" w:hAnsi="Times New Roman"/>
          <w:noProof/>
          <w:sz w:val="24"/>
          <w:szCs w:val="24"/>
          <w:lang w:eastAsia="hu-HU"/>
        </w:rPr>
        <w:t xml:space="preserve"> ajánlattételi, illetve részvételi határidőt </w:t>
      </w:r>
      <w:r>
        <w:rPr>
          <w:rFonts w:ascii="Times New Roman" w:hAnsi="Times New Roman"/>
          <w:noProof/>
          <w:sz w:val="24"/>
          <w:szCs w:val="24"/>
          <w:lang w:eastAsia="hu-HU"/>
        </w:rPr>
        <w:t xml:space="preserve">meg kell hosszabbítani. A meghosszabbítás mértékének arányban kell állnia a módosítás jelentőségével. </w:t>
      </w:r>
    </w:p>
    <w:p w14:paraId="695BD417" w14:textId="77777777" w:rsidR="007B6109" w:rsidRDefault="007B6109" w:rsidP="007D7E7B">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8C1D70">
        <w:rPr>
          <w:rFonts w:ascii="Times New Roman" w:hAnsi="Times New Roman"/>
          <w:bCs/>
          <w:noProof/>
          <w:sz w:val="24"/>
          <w:szCs w:val="24"/>
          <w:lang w:eastAsia="hu-HU"/>
        </w:rPr>
        <w:t>(2)</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 xml:space="preserve">Az ajánlatkérő az ajánlattételi, illetve a részvételi felhívást az ajánlattételi, illetve a részvételi határidő lejártáig hirdetménnyel, illetve a nem hirdetménnyel induló eljárásban és a kétszakaszos eljárás ajánlattételi szakaszában az ajánlattételre felhívott gazdasági szereplők egyidejűleg történő, közvetlen tájékoztatásával visszavonhatja. </w:t>
      </w:r>
    </w:p>
    <w:p w14:paraId="02E45CB6" w14:textId="77777777" w:rsidR="007B6109" w:rsidRDefault="007B6109" w:rsidP="00360472">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8C1D70">
        <w:rPr>
          <w:rFonts w:ascii="Times New Roman" w:hAnsi="Times New Roman"/>
          <w:noProof/>
          <w:sz w:val="24"/>
          <w:szCs w:val="24"/>
          <w:lang w:eastAsia="hu-HU"/>
        </w:rPr>
        <w:lastRenderedPageBreak/>
        <w:t>(3)</w:t>
      </w:r>
      <w:r>
        <w:rPr>
          <w:rFonts w:ascii="Times New Roman" w:hAnsi="Times New Roman"/>
          <w:noProof/>
          <w:sz w:val="24"/>
          <w:szCs w:val="24"/>
          <w:lang w:eastAsia="hu-HU"/>
        </w:rPr>
        <w:t xml:space="preserve"> </w:t>
      </w:r>
      <w:r w:rsidRPr="00F33DDA">
        <w:rPr>
          <w:rFonts w:ascii="Times New Roman" w:hAnsi="Times New Roman"/>
          <w:noProof/>
          <w:sz w:val="24"/>
          <w:szCs w:val="24"/>
          <w:lang w:eastAsia="hu-HU"/>
        </w:rPr>
        <w:t>A (</w:t>
      </w:r>
      <w:r>
        <w:rPr>
          <w:rFonts w:ascii="Times New Roman" w:hAnsi="Times New Roman"/>
          <w:noProof/>
          <w:sz w:val="24"/>
          <w:szCs w:val="24"/>
          <w:lang w:eastAsia="hu-HU"/>
        </w:rPr>
        <w:t>2</w:t>
      </w:r>
      <w:r w:rsidRPr="00F33DDA">
        <w:rPr>
          <w:rFonts w:ascii="Times New Roman" w:hAnsi="Times New Roman"/>
          <w:noProof/>
          <w:sz w:val="24"/>
          <w:szCs w:val="24"/>
          <w:lang w:eastAsia="hu-HU"/>
        </w:rPr>
        <w:t xml:space="preserve">) bekezdés </w:t>
      </w:r>
      <w:r w:rsidR="00F06FF3">
        <w:rPr>
          <w:rFonts w:ascii="Times New Roman" w:hAnsi="Times New Roman"/>
          <w:noProof/>
          <w:sz w:val="24"/>
          <w:szCs w:val="24"/>
          <w:lang w:eastAsia="hu-HU"/>
        </w:rPr>
        <w:t>szerinti visszavonás esetén az ott meghatározott</w:t>
      </w:r>
      <w:r w:rsidR="00F06FF3" w:rsidRPr="00F33DDA">
        <w:rPr>
          <w:rFonts w:ascii="Times New Roman" w:hAnsi="Times New Roman"/>
          <w:noProof/>
          <w:sz w:val="24"/>
          <w:szCs w:val="24"/>
          <w:lang w:eastAsia="hu-HU"/>
        </w:rPr>
        <w:t xml:space="preserve"> </w:t>
      </w:r>
      <w:r w:rsidRPr="00F33DDA">
        <w:rPr>
          <w:rFonts w:ascii="Times New Roman" w:hAnsi="Times New Roman"/>
          <w:noProof/>
          <w:sz w:val="24"/>
          <w:szCs w:val="24"/>
          <w:lang w:eastAsia="hu-HU"/>
        </w:rPr>
        <w:t xml:space="preserve">határidő leteltét követően az ajánlatkérő nem köteles az ajánlatokat, valamint a részvételi jelentkezéseket elbírálni, a tárgyalást vagy párbeszédet befejezni, </w:t>
      </w:r>
      <w:r>
        <w:rPr>
          <w:rFonts w:ascii="Times New Roman" w:hAnsi="Times New Roman"/>
          <w:noProof/>
          <w:sz w:val="24"/>
          <w:szCs w:val="24"/>
          <w:lang w:eastAsia="hu-HU"/>
        </w:rPr>
        <w:t xml:space="preserve">és </w:t>
      </w:r>
      <w:r w:rsidRPr="00F33DDA">
        <w:rPr>
          <w:rFonts w:ascii="Times New Roman" w:hAnsi="Times New Roman"/>
          <w:noProof/>
          <w:sz w:val="24"/>
          <w:szCs w:val="24"/>
          <w:lang w:eastAsia="hu-HU"/>
        </w:rPr>
        <w:t>az ajánlatkérő a több szakaszból álló eljárásokban az ajánlattételi felhívást az ajánlattételi határidő lejártáig visszavonhatja, ha bizonyítani tudja, hogy a (</w:t>
      </w:r>
      <w:r>
        <w:rPr>
          <w:rFonts w:ascii="Times New Roman" w:hAnsi="Times New Roman"/>
          <w:noProof/>
          <w:sz w:val="24"/>
          <w:szCs w:val="24"/>
          <w:lang w:eastAsia="hu-HU"/>
        </w:rPr>
        <w:t>2</w:t>
      </w:r>
      <w:r w:rsidRPr="00F33DDA">
        <w:rPr>
          <w:rFonts w:ascii="Times New Roman" w:hAnsi="Times New Roman"/>
          <w:noProof/>
          <w:sz w:val="24"/>
          <w:szCs w:val="24"/>
          <w:lang w:eastAsia="hu-HU"/>
        </w:rPr>
        <w:t>) bekezdésben foglalt határidő leteltét követően beállott, ellenőrzési körén kívül eső</w:t>
      </w:r>
      <w:r>
        <w:rPr>
          <w:rFonts w:ascii="Times New Roman" w:hAnsi="Times New Roman"/>
          <w:noProof/>
          <w:sz w:val="24"/>
          <w:szCs w:val="24"/>
          <w:lang w:eastAsia="hu-HU"/>
        </w:rPr>
        <w:t>,</w:t>
      </w:r>
      <w:r w:rsidRPr="00F33DDA">
        <w:rPr>
          <w:rFonts w:ascii="Times New Roman" w:hAnsi="Times New Roman"/>
          <w:noProof/>
          <w:sz w:val="24"/>
          <w:szCs w:val="24"/>
          <w:lang w:eastAsia="hu-HU"/>
        </w:rPr>
        <w:t xml:space="preserve"> és általa előre nem látható körülmény miatt a szerződés teljesítésére nem lenne képes, vagy ilyen körülmény miatt a szerződéstől való elállásnak vagy a szerződés felmondásának lenne helye. Ezekben az esetekben az ajánlatkérő az eljárást eredménytelenné </w:t>
      </w:r>
      <w:r w:rsidR="00F06FF3">
        <w:rPr>
          <w:rFonts w:ascii="Times New Roman" w:hAnsi="Times New Roman"/>
          <w:noProof/>
          <w:sz w:val="24"/>
          <w:szCs w:val="24"/>
          <w:lang w:eastAsia="hu-HU"/>
        </w:rPr>
        <w:t>nyilvánítja</w:t>
      </w:r>
      <w:r w:rsidRPr="00F33DDA">
        <w:rPr>
          <w:rFonts w:ascii="Times New Roman" w:hAnsi="Times New Roman"/>
          <w:noProof/>
          <w:sz w:val="24"/>
          <w:szCs w:val="24"/>
          <w:lang w:eastAsia="hu-HU"/>
        </w:rPr>
        <w:t>.</w:t>
      </w:r>
    </w:p>
    <w:p w14:paraId="0DC56A3E" w14:textId="77777777" w:rsidR="007B6109" w:rsidRDefault="007B6109" w:rsidP="00360472">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8C1D70">
        <w:rPr>
          <w:rFonts w:ascii="Times New Roman" w:hAnsi="Times New Roman"/>
          <w:noProof/>
          <w:sz w:val="24"/>
          <w:szCs w:val="24"/>
          <w:lang w:eastAsia="hu-HU"/>
        </w:rPr>
        <w:t>(4)</w:t>
      </w:r>
      <w:r w:rsidRPr="00F33DDA">
        <w:t xml:space="preserve"> </w:t>
      </w:r>
      <w:r w:rsidRPr="00F33DDA">
        <w:rPr>
          <w:rFonts w:ascii="Times New Roman" w:hAnsi="Times New Roman"/>
          <w:noProof/>
          <w:sz w:val="24"/>
          <w:szCs w:val="24"/>
          <w:lang w:eastAsia="hu-HU"/>
        </w:rPr>
        <w:t>A (</w:t>
      </w:r>
      <w:r>
        <w:rPr>
          <w:rFonts w:ascii="Times New Roman" w:hAnsi="Times New Roman"/>
          <w:noProof/>
          <w:sz w:val="24"/>
          <w:szCs w:val="24"/>
          <w:lang w:eastAsia="hu-HU"/>
        </w:rPr>
        <w:t>3</w:t>
      </w:r>
      <w:r w:rsidRPr="00F33DDA">
        <w:rPr>
          <w:rFonts w:ascii="Times New Roman" w:hAnsi="Times New Roman"/>
          <w:noProof/>
          <w:sz w:val="24"/>
          <w:szCs w:val="24"/>
          <w:lang w:eastAsia="hu-HU"/>
        </w:rPr>
        <w:t>) bekezdéstől eltérően az ajánlatkérő az eljárást akkor is eredménytelenné nyilváníthatja, ha az eljárást megindító felhívásban felhívta a gazdasági szereplők figyelmét arra, hogy amennyiben valamely meghatározott, ellenőrzési körén kívül eső, bizonytalan jövőbeli esemény a (</w:t>
      </w:r>
      <w:r>
        <w:rPr>
          <w:rFonts w:ascii="Times New Roman" w:hAnsi="Times New Roman"/>
          <w:noProof/>
          <w:sz w:val="24"/>
          <w:szCs w:val="24"/>
          <w:lang w:eastAsia="hu-HU"/>
        </w:rPr>
        <w:t>2</w:t>
      </w:r>
      <w:r w:rsidRPr="00F33DDA">
        <w:rPr>
          <w:rFonts w:ascii="Times New Roman" w:hAnsi="Times New Roman"/>
          <w:noProof/>
          <w:sz w:val="24"/>
          <w:szCs w:val="24"/>
          <w:lang w:eastAsia="hu-HU"/>
        </w:rPr>
        <w:t xml:space="preserve">) bekezdésben foglalt határidőt követően bekövetkezik, az eljárást </w:t>
      </w:r>
      <w:r>
        <w:rPr>
          <w:rFonts w:ascii="Times New Roman" w:hAnsi="Times New Roman"/>
          <w:noProof/>
          <w:sz w:val="24"/>
          <w:szCs w:val="24"/>
          <w:lang w:eastAsia="hu-HU"/>
        </w:rPr>
        <w:t xml:space="preserve">– </w:t>
      </w:r>
      <w:r w:rsidRPr="00F33DDA">
        <w:rPr>
          <w:rFonts w:ascii="Times New Roman" w:hAnsi="Times New Roman"/>
          <w:noProof/>
          <w:sz w:val="24"/>
          <w:szCs w:val="24"/>
          <w:lang w:eastAsia="hu-HU"/>
        </w:rPr>
        <w:t>feltételes beszerzés</w:t>
      </w:r>
      <w:r>
        <w:rPr>
          <w:rFonts w:ascii="Times New Roman" w:hAnsi="Times New Roman"/>
          <w:noProof/>
          <w:sz w:val="24"/>
          <w:szCs w:val="24"/>
          <w:lang w:eastAsia="hu-HU"/>
        </w:rPr>
        <w:t>ként –</w:t>
      </w:r>
      <w:r w:rsidRPr="00F33DDA">
        <w:rPr>
          <w:rFonts w:ascii="Times New Roman" w:hAnsi="Times New Roman"/>
          <w:noProof/>
          <w:sz w:val="24"/>
          <w:szCs w:val="24"/>
          <w:lang w:eastAsia="hu-HU"/>
        </w:rPr>
        <w:t xml:space="preserve"> eredménytelenné nyilváníthatja.</w:t>
      </w:r>
    </w:p>
    <w:p w14:paraId="698981DF" w14:textId="77777777" w:rsidR="007B6109" w:rsidRPr="0085166F" w:rsidRDefault="007B6109" w:rsidP="007D7E7B">
      <w:pPr>
        <w:tabs>
          <w:tab w:val="left" w:pos="283"/>
        </w:tabs>
        <w:autoSpaceDE w:val="0"/>
        <w:autoSpaceDN w:val="0"/>
        <w:adjustRightInd w:val="0"/>
        <w:spacing w:after="0" w:line="240" w:lineRule="auto"/>
        <w:jc w:val="both"/>
        <w:rPr>
          <w:rFonts w:ascii="Times New Roman" w:hAnsi="Times New Roman"/>
          <w:noProof/>
          <w:sz w:val="24"/>
          <w:szCs w:val="24"/>
          <w:lang w:eastAsia="hu-HU"/>
        </w:rPr>
      </w:pPr>
      <w:r>
        <w:rPr>
          <w:rFonts w:ascii="Times New Roman" w:hAnsi="Times New Roman"/>
          <w:b/>
          <w:bCs/>
          <w:noProof/>
          <w:sz w:val="24"/>
          <w:szCs w:val="24"/>
          <w:lang w:eastAsia="hu-HU"/>
        </w:rPr>
        <w:t>39</w:t>
      </w:r>
      <w:r w:rsidRPr="0085166F">
        <w:rPr>
          <w:rFonts w:ascii="Times New Roman" w:hAnsi="Times New Roman"/>
          <w:b/>
          <w:bCs/>
          <w:noProof/>
          <w:sz w:val="24"/>
          <w:szCs w:val="24"/>
          <w:lang w:eastAsia="hu-HU"/>
        </w:rPr>
        <w:t xml:space="preserve">. § </w:t>
      </w:r>
      <w:r w:rsidRPr="00F06FF3">
        <w:rPr>
          <w:rFonts w:ascii="Times New Roman" w:hAnsi="Times New Roman"/>
          <w:noProof/>
          <w:sz w:val="24"/>
          <w:szCs w:val="24"/>
          <w:lang w:eastAsia="hu-HU"/>
        </w:rPr>
        <w:t>(1)</w:t>
      </w:r>
      <w:r w:rsidRPr="0085166F">
        <w:rPr>
          <w:rFonts w:ascii="Times New Roman" w:hAnsi="Times New Roman"/>
          <w:noProof/>
          <w:sz w:val="24"/>
          <w:szCs w:val="24"/>
          <w:lang w:eastAsia="hu-HU"/>
        </w:rPr>
        <w:t xml:space="preserve"> Az ajánlattevő az ajánlattételi határidő lejártáig módosíthatja ajánlatát. </w:t>
      </w:r>
    </w:p>
    <w:p w14:paraId="5B484571" w14:textId="77777777" w:rsidR="007B6109" w:rsidRPr="0085166F" w:rsidRDefault="007B6109" w:rsidP="007D7E7B">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F06FF3">
        <w:rPr>
          <w:rFonts w:ascii="Times New Roman" w:hAnsi="Times New Roman"/>
          <w:bCs/>
          <w:noProof/>
          <w:sz w:val="24"/>
          <w:szCs w:val="24"/>
          <w:lang w:eastAsia="hu-HU"/>
        </w:rPr>
        <w:t>(2)</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 xml:space="preserve">Az ajánlattételi határidő lejártát követően a benyújtott ajánlatok az ajánlatkérő hozzájárulásával sem módosíthatók. </w:t>
      </w:r>
    </w:p>
    <w:p w14:paraId="7E9CDC6F" w14:textId="77777777" w:rsidR="007B6109" w:rsidRPr="0085166F" w:rsidRDefault="007B6109" w:rsidP="007D7E7B">
      <w:pPr>
        <w:tabs>
          <w:tab w:val="left" w:pos="283"/>
        </w:tabs>
        <w:autoSpaceDE w:val="0"/>
        <w:autoSpaceDN w:val="0"/>
        <w:adjustRightInd w:val="0"/>
        <w:spacing w:after="0" w:line="240" w:lineRule="auto"/>
        <w:jc w:val="both"/>
        <w:rPr>
          <w:rFonts w:ascii="Times New Roman" w:hAnsi="Times New Roman"/>
          <w:noProof/>
          <w:sz w:val="24"/>
          <w:szCs w:val="24"/>
          <w:lang w:eastAsia="hu-HU"/>
        </w:rPr>
      </w:pPr>
      <w:r>
        <w:rPr>
          <w:rFonts w:ascii="Times New Roman" w:hAnsi="Times New Roman"/>
          <w:b/>
          <w:bCs/>
          <w:noProof/>
          <w:sz w:val="24"/>
          <w:szCs w:val="24"/>
          <w:lang w:eastAsia="hu-HU"/>
        </w:rPr>
        <w:t>40</w:t>
      </w:r>
      <w:r w:rsidRPr="0085166F">
        <w:rPr>
          <w:rFonts w:ascii="Times New Roman" w:hAnsi="Times New Roman"/>
          <w:b/>
          <w:bCs/>
          <w:noProof/>
          <w:sz w:val="24"/>
          <w:szCs w:val="24"/>
          <w:lang w:eastAsia="hu-HU"/>
        </w:rPr>
        <w:t xml:space="preserve">. § </w:t>
      </w:r>
      <w:r w:rsidRPr="00F06FF3">
        <w:rPr>
          <w:rFonts w:ascii="Times New Roman" w:hAnsi="Times New Roman"/>
          <w:noProof/>
          <w:sz w:val="24"/>
          <w:szCs w:val="24"/>
          <w:lang w:eastAsia="hu-HU"/>
        </w:rPr>
        <w:t>(1)</w:t>
      </w:r>
      <w:r w:rsidRPr="0085166F">
        <w:rPr>
          <w:rFonts w:ascii="Times New Roman" w:hAnsi="Times New Roman"/>
          <w:noProof/>
          <w:sz w:val="24"/>
          <w:szCs w:val="24"/>
          <w:lang w:eastAsia="hu-HU"/>
        </w:rPr>
        <w:t xml:space="preserve"> Az ajánlati kötöttség az ajánlattételi határidő lejártától kezdődik. Tárgyalásos eljárás esetén a végső ajánlat megtételével jö</w:t>
      </w:r>
      <w:r>
        <w:rPr>
          <w:rFonts w:ascii="Times New Roman" w:hAnsi="Times New Roman"/>
          <w:noProof/>
          <w:sz w:val="24"/>
          <w:szCs w:val="24"/>
          <w:lang w:eastAsia="hu-HU"/>
        </w:rPr>
        <w:t xml:space="preserve">n létre az ajánlati kötöttség. </w:t>
      </w:r>
    </w:p>
    <w:p w14:paraId="62C18D1A" w14:textId="77777777" w:rsidR="0062397B" w:rsidRPr="00F06FF3" w:rsidRDefault="007B6109" w:rsidP="0062397B">
      <w:pPr>
        <w:autoSpaceDE w:val="0"/>
        <w:autoSpaceDN w:val="0"/>
        <w:adjustRightInd w:val="0"/>
        <w:spacing w:after="0" w:line="240" w:lineRule="auto"/>
        <w:jc w:val="both"/>
        <w:rPr>
          <w:rFonts w:ascii="Times New Roman" w:hAnsi="Times New Roman"/>
          <w:sz w:val="24"/>
          <w:szCs w:val="24"/>
        </w:rPr>
      </w:pPr>
      <w:r w:rsidRPr="00F06FF3">
        <w:rPr>
          <w:rFonts w:ascii="Times New Roman" w:hAnsi="Times New Roman"/>
          <w:bCs/>
          <w:noProof/>
          <w:sz w:val="24"/>
          <w:szCs w:val="24"/>
          <w:lang w:eastAsia="hu-HU"/>
        </w:rPr>
        <w:t>(2)</w:t>
      </w:r>
      <w:r w:rsidRPr="0085166F">
        <w:rPr>
          <w:rFonts w:ascii="Times New Roman" w:hAnsi="Times New Roman"/>
          <w:b/>
          <w:bCs/>
          <w:noProof/>
          <w:sz w:val="24"/>
          <w:szCs w:val="24"/>
          <w:lang w:eastAsia="hu-HU"/>
        </w:rPr>
        <w:t xml:space="preserve"> </w:t>
      </w:r>
      <w:r w:rsidRPr="0085166F">
        <w:rPr>
          <w:rFonts w:ascii="Times New Roman" w:hAnsi="Times New Roman"/>
          <w:sz w:val="24"/>
          <w:szCs w:val="24"/>
        </w:rPr>
        <w:t xml:space="preserve">Az ajánlati kötöttség időtartamát az ajánlatkérő az eljárást megindító felhívásban nem határozhatja meg </w:t>
      </w:r>
      <w:r w:rsidR="00F06FF3">
        <w:rPr>
          <w:rFonts w:ascii="Times New Roman" w:hAnsi="Times New Roman"/>
          <w:sz w:val="24"/>
          <w:szCs w:val="24"/>
        </w:rPr>
        <w:t xml:space="preserve">az </w:t>
      </w:r>
      <w:r w:rsidRPr="0085166F">
        <w:rPr>
          <w:rFonts w:ascii="Times New Roman" w:hAnsi="Times New Roman"/>
          <w:sz w:val="24"/>
          <w:szCs w:val="24"/>
        </w:rPr>
        <w:t xml:space="preserve">annak kezdetétől számított hatvan napnál </w:t>
      </w:r>
      <w:r>
        <w:rPr>
          <w:rFonts w:ascii="Times New Roman" w:hAnsi="Times New Roman"/>
          <w:sz w:val="24"/>
          <w:szCs w:val="24"/>
        </w:rPr>
        <w:t>hosszabb</w:t>
      </w:r>
      <w:r w:rsidRPr="0085166F">
        <w:rPr>
          <w:rFonts w:ascii="Times New Roman" w:hAnsi="Times New Roman"/>
          <w:sz w:val="24"/>
          <w:szCs w:val="24"/>
        </w:rPr>
        <w:t xml:space="preserve"> időtartamban.</w:t>
      </w:r>
    </w:p>
    <w:p w14:paraId="364F052C" w14:textId="77777777" w:rsidR="00F06FF3" w:rsidRPr="00F06FF3" w:rsidRDefault="00F06FF3" w:rsidP="00F06FF3">
      <w:pPr>
        <w:autoSpaceDE w:val="0"/>
        <w:autoSpaceDN w:val="0"/>
        <w:adjustRightInd w:val="0"/>
        <w:spacing w:after="0" w:line="240" w:lineRule="auto"/>
        <w:jc w:val="both"/>
        <w:rPr>
          <w:rFonts w:ascii="Times New Roman" w:hAnsi="Times New Roman"/>
          <w:sz w:val="24"/>
          <w:szCs w:val="24"/>
        </w:rPr>
      </w:pPr>
    </w:p>
    <w:p w14:paraId="108643F3" w14:textId="77777777" w:rsidR="007B6109" w:rsidRDefault="007B6109" w:rsidP="006B5B49">
      <w:pPr>
        <w:pStyle w:val="centerpar"/>
        <w:spacing w:before="0" w:after="0"/>
        <w:rPr>
          <w:b/>
          <w:bCs/>
        </w:rPr>
      </w:pPr>
    </w:p>
    <w:p w14:paraId="09E98863" w14:textId="77777777" w:rsidR="007B6109" w:rsidRPr="0085166F" w:rsidRDefault="007B6109" w:rsidP="006B5B49">
      <w:pPr>
        <w:pStyle w:val="centerpar"/>
        <w:spacing w:before="0" w:after="0"/>
        <w:rPr>
          <w:b/>
          <w:bCs/>
        </w:rPr>
      </w:pPr>
      <w:r>
        <w:rPr>
          <w:b/>
          <w:bCs/>
        </w:rPr>
        <w:t xml:space="preserve">26. </w:t>
      </w:r>
      <w:r w:rsidRPr="0085166F">
        <w:rPr>
          <w:b/>
          <w:bCs/>
        </w:rPr>
        <w:t>A kiegészítő tájékoztatás, konzultáció, helyszíni bejárás</w:t>
      </w:r>
    </w:p>
    <w:p w14:paraId="5F21FFE6" w14:textId="77777777" w:rsidR="007B6109" w:rsidRPr="0085166F" w:rsidRDefault="007B6109" w:rsidP="006B5B49">
      <w:pPr>
        <w:pStyle w:val="centerpar"/>
        <w:spacing w:before="0" w:after="0"/>
        <w:jc w:val="both"/>
        <w:rPr>
          <w:b/>
          <w:bCs/>
        </w:rPr>
      </w:pPr>
    </w:p>
    <w:p w14:paraId="366314C3" w14:textId="77777777" w:rsidR="007B6109" w:rsidRPr="0085166F" w:rsidRDefault="007B6109" w:rsidP="006B5B49">
      <w:pPr>
        <w:pStyle w:val="Lista"/>
        <w:spacing w:after="0"/>
        <w:ind w:left="0" w:firstLine="0"/>
        <w:jc w:val="both"/>
        <w:rPr>
          <w:sz w:val="24"/>
          <w:szCs w:val="24"/>
        </w:rPr>
      </w:pPr>
      <w:r>
        <w:rPr>
          <w:b/>
          <w:bCs/>
          <w:sz w:val="24"/>
          <w:szCs w:val="24"/>
        </w:rPr>
        <w:t>41</w:t>
      </w:r>
      <w:r w:rsidRPr="0085166F">
        <w:rPr>
          <w:b/>
          <w:bCs/>
          <w:sz w:val="24"/>
          <w:szCs w:val="24"/>
        </w:rPr>
        <w:t xml:space="preserve">. § </w:t>
      </w:r>
      <w:r w:rsidRPr="005E6057">
        <w:rPr>
          <w:sz w:val="24"/>
          <w:szCs w:val="24"/>
        </w:rPr>
        <w:t>(1)</w:t>
      </w:r>
      <w:r w:rsidRPr="0085166F">
        <w:rPr>
          <w:sz w:val="24"/>
          <w:szCs w:val="24"/>
        </w:rPr>
        <w:t xml:space="preserve"> Bármely gazdasági szereplő, aki az adott beszerzési eljárásban részvételre jelentkező vagy ajánlattevő lehet – a megfelelő ajánlattétel vagy részvételi jelentkezés érdekében – az ajánlattételi felhívásban, a részvételi felhívásban</w:t>
      </w:r>
      <w:r>
        <w:rPr>
          <w:sz w:val="24"/>
          <w:szCs w:val="24"/>
        </w:rPr>
        <w:t>,</w:t>
      </w:r>
      <w:r w:rsidRPr="0085166F">
        <w:rPr>
          <w:sz w:val="24"/>
          <w:szCs w:val="24"/>
        </w:rPr>
        <w:t xml:space="preserve"> a dokumentációban vagy a kiegészítő iratokban foglaltakkal kapcsolatban írásban kiegészítő, értelmező tájékoztatást kérhet az ajánlatkérőtől vagy az általa meghatározott szervezettől az ajánlattételi vagy a részvételi határidő lejárta előtt legkésőbb tíz nappal, gyorsított eljárás esetén hat nappal. </w:t>
      </w:r>
    </w:p>
    <w:p w14:paraId="1220607F" w14:textId="77777777" w:rsidR="007B6109" w:rsidRPr="0085166F" w:rsidRDefault="007B6109" w:rsidP="006B5B49">
      <w:pPr>
        <w:pStyle w:val="Lista"/>
        <w:spacing w:after="0"/>
        <w:ind w:left="0" w:firstLine="0"/>
        <w:jc w:val="both"/>
        <w:rPr>
          <w:sz w:val="24"/>
          <w:szCs w:val="24"/>
        </w:rPr>
      </w:pPr>
      <w:r w:rsidRPr="00F32B6C">
        <w:rPr>
          <w:bCs/>
          <w:sz w:val="24"/>
          <w:szCs w:val="24"/>
        </w:rPr>
        <w:t xml:space="preserve">(2) </w:t>
      </w:r>
      <w:r w:rsidRPr="0085166F">
        <w:rPr>
          <w:sz w:val="24"/>
          <w:szCs w:val="24"/>
        </w:rPr>
        <w:t xml:space="preserve">A kiegészítő tájékoztatást a kérés beérkezését követően ésszerű határidőn belül, de az ajánlattételi vagy a részvételi határidő lejárta </w:t>
      </w:r>
      <w:r>
        <w:rPr>
          <w:sz w:val="24"/>
          <w:szCs w:val="24"/>
        </w:rPr>
        <w:t xml:space="preserve">előtt </w:t>
      </w:r>
      <w:r w:rsidRPr="0085166F">
        <w:rPr>
          <w:sz w:val="24"/>
          <w:szCs w:val="24"/>
        </w:rPr>
        <w:t xml:space="preserve">legkésőbb hat nappal, meghívásos vagy gyorsított eljárás esetén legkésőbb négy nappal kell megadni. </w:t>
      </w:r>
    </w:p>
    <w:p w14:paraId="7F22B1F0" w14:textId="77777777" w:rsidR="007B6109" w:rsidRPr="0085166F" w:rsidRDefault="007B6109" w:rsidP="00321344">
      <w:pPr>
        <w:autoSpaceDE w:val="0"/>
        <w:autoSpaceDN w:val="0"/>
        <w:adjustRightInd w:val="0"/>
        <w:spacing w:after="0" w:line="240" w:lineRule="auto"/>
        <w:jc w:val="both"/>
        <w:rPr>
          <w:rFonts w:ascii="Times New Roman" w:hAnsi="Times New Roman"/>
          <w:i/>
          <w:sz w:val="24"/>
          <w:szCs w:val="24"/>
        </w:rPr>
      </w:pPr>
      <w:r w:rsidRPr="00F32B6C">
        <w:rPr>
          <w:rFonts w:ascii="Times New Roman" w:hAnsi="Times New Roman"/>
          <w:bCs/>
          <w:noProof/>
          <w:sz w:val="24"/>
          <w:szCs w:val="24"/>
          <w:lang w:eastAsia="hu-HU"/>
        </w:rPr>
        <w:t>(3)</w:t>
      </w:r>
      <w:r w:rsidRPr="0085166F">
        <w:rPr>
          <w:rFonts w:ascii="Times New Roman" w:hAnsi="Times New Roman"/>
          <w:noProof/>
          <w:sz w:val="24"/>
          <w:szCs w:val="24"/>
          <w:lang w:eastAsia="hu-HU"/>
        </w:rPr>
        <w:t xml:space="preserve"> Ha a kiegészítő tájékoztatás iránti kérelmet a (2) bekezdésben foglalt válaszadási határidőt megelőző negyedik, meghívásos vagy gyorsított eljárásban harmadik napnál később nyújtották be, a kiegészítő tájékoztatást az ajánlatkérőnek nem kötelező megadnia.</w:t>
      </w:r>
    </w:p>
    <w:p w14:paraId="7111412A" w14:textId="77777777" w:rsidR="007B6109" w:rsidRPr="0085166F" w:rsidRDefault="007B6109" w:rsidP="00321344">
      <w:pPr>
        <w:autoSpaceDE w:val="0"/>
        <w:autoSpaceDN w:val="0"/>
        <w:adjustRightInd w:val="0"/>
        <w:spacing w:after="0" w:line="240" w:lineRule="auto"/>
        <w:jc w:val="both"/>
        <w:rPr>
          <w:rFonts w:ascii="Times New Roman" w:hAnsi="Times New Roman"/>
          <w:noProof/>
          <w:sz w:val="24"/>
          <w:szCs w:val="24"/>
          <w:lang w:eastAsia="hu-HU"/>
        </w:rPr>
      </w:pPr>
      <w:r w:rsidRPr="00F32B6C">
        <w:rPr>
          <w:rFonts w:ascii="Times New Roman" w:hAnsi="Times New Roman"/>
          <w:noProof/>
          <w:sz w:val="24"/>
          <w:szCs w:val="24"/>
          <w:lang w:eastAsia="hu-HU"/>
        </w:rPr>
        <w:t>(4)</w:t>
      </w:r>
      <w:r w:rsidRPr="0085166F">
        <w:rPr>
          <w:rFonts w:ascii="Times New Roman" w:hAnsi="Times New Roman"/>
          <w:noProof/>
          <w:sz w:val="24"/>
          <w:szCs w:val="24"/>
          <w:lang w:eastAsia="hu-HU"/>
        </w:rPr>
        <w:t xml:space="preserve"> Ha a tájékoztatást az ajánlatkérő nem tudja a (2) bekezdés szerinti határidőben megadni, vagy a kiegészítő tájékoztatással </w:t>
      </w:r>
      <w:r w:rsidRPr="001705CE">
        <w:rPr>
          <w:rFonts w:ascii="Times New Roman" w:hAnsi="Times New Roman"/>
          <w:noProof/>
          <w:sz w:val="24"/>
          <w:szCs w:val="24"/>
          <w:lang w:eastAsia="hu-HU"/>
        </w:rPr>
        <w:t xml:space="preserve">egyidejűleg </w:t>
      </w:r>
      <w:r>
        <w:rPr>
          <w:rFonts w:ascii="Times New Roman" w:hAnsi="Times New Roman"/>
          <w:noProof/>
          <w:sz w:val="24"/>
          <w:szCs w:val="24"/>
          <w:lang w:eastAsia="hu-HU"/>
        </w:rPr>
        <w:t xml:space="preserve">az </w:t>
      </w:r>
      <w:r w:rsidR="00C247C2">
        <w:rPr>
          <w:rFonts w:ascii="Times New Roman" w:hAnsi="Times New Roman"/>
          <w:noProof/>
          <w:sz w:val="24"/>
          <w:szCs w:val="24"/>
          <w:lang w:eastAsia="hu-HU"/>
        </w:rPr>
        <w:t xml:space="preserve">ajánlatkérői </w:t>
      </w:r>
      <w:r>
        <w:rPr>
          <w:rFonts w:ascii="Times New Roman" w:hAnsi="Times New Roman"/>
          <w:noProof/>
          <w:sz w:val="24"/>
          <w:szCs w:val="24"/>
          <w:lang w:eastAsia="hu-HU"/>
        </w:rPr>
        <w:t>dokumentumokat</w:t>
      </w:r>
      <w:r w:rsidRPr="001705CE">
        <w:rPr>
          <w:rFonts w:ascii="Times New Roman" w:hAnsi="Times New Roman"/>
          <w:noProof/>
          <w:sz w:val="24"/>
          <w:szCs w:val="24"/>
          <w:lang w:eastAsia="hu-HU"/>
        </w:rPr>
        <w:t xml:space="preserve"> módosítja, a </w:t>
      </w:r>
      <w:r>
        <w:rPr>
          <w:rFonts w:ascii="Times New Roman" w:hAnsi="Times New Roman"/>
          <w:noProof/>
          <w:sz w:val="24"/>
          <w:szCs w:val="24"/>
          <w:lang w:eastAsia="hu-HU"/>
        </w:rPr>
        <w:t>38</w:t>
      </w:r>
      <w:r w:rsidRPr="001705CE">
        <w:rPr>
          <w:rFonts w:ascii="Times New Roman" w:hAnsi="Times New Roman"/>
          <w:noProof/>
          <w:sz w:val="24"/>
          <w:szCs w:val="24"/>
          <w:lang w:eastAsia="hu-HU"/>
        </w:rPr>
        <w:t>. § (1) bekezdése szerint kell eljárni</w:t>
      </w:r>
      <w:r w:rsidRPr="0085166F">
        <w:rPr>
          <w:rFonts w:ascii="Times New Roman" w:hAnsi="Times New Roman"/>
          <w:noProof/>
          <w:sz w:val="24"/>
          <w:szCs w:val="24"/>
          <w:lang w:eastAsia="hu-HU"/>
        </w:rPr>
        <w:t>.</w:t>
      </w:r>
    </w:p>
    <w:p w14:paraId="3DFDE790" w14:textId="77777777" w:rsidR="007B6109" w:rsidRPr="0085166F" w:rsidRDefault="007B6109" w:rsidP="00AC09FE">
      <w:pPr>
        <w:autoSpaceDE w:val="0"/>
        <w:autoSpaceDN w:val="0"/>
        <w:adjustRightInd w:val="0"/>
        <w:spacing w:after="0" w:line="240" w:lineRule="auto"/>
        <w:jc w:val="both"/>
        <w:rPr>
          <w:rFonts w:ascii="Times New Roman" w:hAnsi="Times New Roman"/>
          <w:noProof/>
          <w:sz w:val="24"/>
          <w:szCs w:val="24"/>
          <w:lang w:eastAsia="hu-HU"/>
        </w:rPr>
      </w:pPr>
      <w:r w:rsidRPr="00F32B6C">
        <w:rPr>
          <w:rFonts w:ascii="Times New Roman" w:hAnsi="Times New Roman"/>
          <w:noProof/>
          <w:sz w:val="24"/>
          <w:szCs w:val="24"/>
          <w:lang w:eastAsia="hu-HU"/>
        </w:rPr>
        <w:t>(5)</w:t>
      </w:r>
      <w:r w:rsidRPr="0085166F">
        <w:rPr>
          <w:rFonts w:ascii="Times New Roman" w:hAnsi="Times New Roman"/>
          <w:i/>
          <w:sz w:val="24"/>
          <w:szCs w:val="24"/>
        </w:rPr>
        <w:t xml:space="preserve"> </w:t>
      </w:r>
      <w:r w:rsidRPr="0085166F">
        <w:rPr>
          <w:rFonts w:ascii="Times New Roman" w:hAnsi="Times New Roman"/>
          <w:noProof/>
          <w:sz w:val="24"/>
          <w:szCs w:val="24"/>
          <w:lang w:eastAsia="hu-HU"/>
        </w:rPr>
        <w:t>A kiegészítő tájékoztatást úgy kell megadni, hogy az ne sértse a gazdasági szereplők esélyegyenlőségét. A tájékoztatás teljes tartalmát hozzáférhetővé kell tenni, vagy meg kell küldeni valamennyi gazdasági szereplő részére, amely érdeklődését az eljárás iránt az ajánlatkérőnél jelezte, a több szakaszból álló eljárások ajánlattételi szakaszában és a nem hirdetménnyel induló beszerzési eljárás esetében pedig valamennyi ajánlattételre vagy részvételre közvetlenül felhívott gazdasági szereplő részére. A kiegészítő tájékoztatás megadása során az ajánlatkérő nem jelöl</w:t>
      </w:r>
      <w:r>
        <w:rPr>
          <w:rFonts w:ascii="Times New Roman" w:hAnsi="Times New Roman"/>
          <w:noProof/>
          <w:sz w:val="24"/>
          <w:szCs w:val="24"/>
          <w:lang w:eastAsia="hu-HU"/>
        </w:rPr>
        <w:t>heti</w:t>
      </w:r>
      <w:r w:rsidRPr="0085166F">
        <w:rPr>
          <w:rFonts w:ascii="Times New Roman" w:hAnsi="Times New Roman"/>
          <w:noProof/>
          <w:sz w:val="24"/>
          <w:szCs w:val="24"/>
          <w:lang w:eastAsia="hu-HU"/>
        </w:rPr>
        <w:t xml:space="preserve"> meg, hogy a kérdést melyik gazdasági szereplő tette fel, valamint hogy válaszát az ajánlatkérő mely </w:t>
      </w:r>
      <w:r>
        <w:rPr>
          <w:rFonts w:ascii="Times New Roman" w:hAnsi="Times New Roman"/>
          <w:noProof/>
          <w:sz w:val="24"/>
          <w:szCs w:val="24"/>
          <w:lang w:eastAsia="hu-HU"/>
        </w:rPr>
        <w:t xml:space="preserve">további </w:t>
      </w:r>
      <w:r w:rsidRPr="0085166F">
        <w:rPr>
          <w:rFonts w:ascii="Times New Roman" w:hAnsi="Times New Roman"/>
          <w:noProof/>
          <w:sz w:val="24"/>
          <w:szCs w:val="24"/>
          <w:lang w:eastAsia="hu-HU"/>
        </w:rPr>
        <w:t>gazdasági szereplő</w:t>
      </w:r>
      <w:r>
        <w:rPr>
          <w:rFonts w:ascii="Times New Roman" w:hAnsi="Times New Roman"/>
          <w:noProof/>
          <w:sz w:val="24"/>
          <w:szCs w:val="24"/>
          <w:lang w:eastAsia="hu-HU"/>
        </w:rPr>
        <w:t xml:space="preserve"> részére </w:t>
      </w:r>
      <w:r w:rsidRPr="0085166F">
        <w:rPr>
          <w:rFonts w:ascii="Times New Roman" w:hAnsi="Times New Roman"/>
          <w:noProof/>
          <w:sz w:val="24"/>
          <w:szCs w:val="24"/>
          <w:lang w:eastAsia="hu-HU"/>
        </w:rPr>
        <w:t xml:space="preserve"> küldte meg.</w:t>
      </w:r>
    </w:p>
    <w:p w14:paraId="50A94A2A" w14:textId="77777777" w:rsidR="007B6109" w:rsidRPr="0085166F" w:rsidRDefault="007B6109" w:rsidP="00AC09FE">
      <w:pPr>
        <w:autoSpaceDE w:val="0"/>
        <w:autoSpaceDN w:val="0"/>
        <w:adjustRightInd w:val="0"/>
        <w:spacing w:after="0" w:line="240" w:lineRule="auto"/>
        <w:jc w:val="both"/>
        <w:rPr>
          <w:rFonts w:ascii="Times New Roman" w:hAnsi="Times New Roman"/>
          <w:noProof/>
          <w:sz w:val="24"/>
          <w:szCs w:val="24"/>
          <w:lang w:eastAsia="hu-HU"/>
        </w:rPr>
      </w:pPr>
      <w:r w:rsidRPr="00F32B6C">
        <w:rPr>
          <w:rFonts w:ascii="Times New Roman" w:hAnsi="Times New Roman"/>
          <w:noProof/>
          <w:sz w:val="24"/>
          <w:szCs w:val="24"/>
          <w:lang w:eastAsia="hu-HU"/>
        </w:rPr>
        <w:t>(6)</w:t>
      </w:r>
      <w:r w:rsidRPr="0085166F">
        <w:rPr>
          <w:rFonts w:ascii="Times New Roman" w:hAnsi="Times New Roman"/>
          <w:noProof/>
          <w:sz w:val="24"/>
          <w:szCs w:val="24"/>
          <w:lang w:eastAsia="hu-HU"/>
        </w:rPr>
        <w:t xml:space="preserve"> Kiegészítő tájékoztatás nyújtható konzultáció formájában is. Ebben az esetben az eljárást megindító felhívásban kell megadni a konzultáció időpontját és helyét. A konzultációról </w:t>
      </w:r>
      <w:r w:rsidRPr="0085166F">
        <w:rPr>
          <w:rFonts w:ascii="Times New Roman" w:hAnsi="Times New Roman"/>
          <w:noProof/>
          <w:sz w:val="24"/>
          <w:szCs w:val="24"/>
          <w:lang w:eastAsia="hu-HU"/>
        </w:rPr>
        <w:lastRenderedPageBreak/>
        <w:t>jegyzőkönyvet kell készíteni, amelyet a konzultáció napjától számított öt napon belül meg kell küldeni vagy elektronikusan hozzáférhetővé kell tenni az (5) bekezdés szerinti gazdasági szereplők részére.</w:t>
      </w:r>
    </w:p>
    <w:p w14:paraId="098F18B5" w14:textId="77777777" w:rsidR="00B77203" w:rsidRPr="0085166F" w:rsidRDefault="007B6109" w:rsidP="0062397B">
      <w:pPr>
        <w:autoSpaceDE w:val="0"/>
        <w:autoSpaceDN w:val="0"/>
        <w:adjustRightInd w:val="0"/>
        <w:spacing w:after="0" w:line="240" w:lineRule="auto"/>
        <w:jc w:val="both"/>
        <w:rPr>
          <w:rFonts w:ascii="Times New Roman" w:hAnsi="Times New Roman"/>
          <w:noProof/>
          <w:sz w:val="24"/>
          <w:szCs w:val="24"/>
          <w:lang w:eastAsia="hu-HU"/>
        </w:rPr>
      </w:pPr>
      <w:r w:rsidRPr="00F32B6C">
        <w:rPr>
          <w:rFonts w:ascii="Times New Roman" w:hAnsi="Times New Roman"/>
          <w:noProof/>
          <w:sz w:val="24"/>
          <w:szCs w:val="24"/>
          <w:lang w:eastAsia="hu-HU"/>
        </w:rPr>
        <w:t>(7)</w:t>
      </w:r>
      <w:r w:rsidRPr="0085166F">
        <w:rPr>
          <w:rFonts w:ascii="Times New Roman" w:hAnsi="Times New Roman"/>
          <w:noProof/>
          <w:sz w:val="24"/>
          <w:szCs w:val="24"/>
          <w:lang w:eastAsia="hu-HU"/>
        </w:rPr>
        <w:t xml:space="preserve"> A (6) bekezdésben foglaltak irányadóak a helyszíni bejárás, </w:t>
      </w:r>
      <w:r>
        <w:rPr>
          <w:rFonts w:ascii="Times New Roman" w:hAnsi="Times New Roman"/>
          <w:noProof/>
          <w:sz w:val="24"/>
          <w:szCs w:val="24"/>
          <w:lang w:eastAsia="hu-HU"/>
        </w:rPr>
        <w:t>valamint</w:t>
      </w:r>
      <w:r w:rsidRPr="0085166F">
        <w:rPr>
          <w:rFonts w:ascii="Times New Roman" w:hAnsi="Times New Roman"/>
          <w:noProof/>
          <w:sz w:val="24"/>
          <w:szCs w:val="24"/>
          <w:lang w:eastAsia="hu-HU"/>
        </w:rPr>
        <w:t xml:space="preserve"> a helyszín megtekintése során nyújtott kiegészítő tájékoztatásra is.</w:t>
      </w:r>
    </w:p>
    <w:p w14:paraId="51B39D5D" w14:textId="77777777" w:rsidR="007B6109" w:rsidRPr="0085166F" w:rsidRDefault="007B6109" w:rsidP="006B5B49">
      <w:pPr>
        <w:pStyle w:val="centerpar"/>
        <w:spacing w:before="0" w:after="0"/>
        <w:jc w:val="both"/>
        <w:rPr>
          <w:b/>
          <w:bCs/>
        </w:rPr>
      </w:pPr>
    </w:p>
    <w:p w14:paraId="72A8C8CE" w14:textId="77777777" w:rsidR="007B6109" w:rsidRPr="0085166F" w:rsidRDefault="007B6109" w:rsidP="006B5B49">
      <w:pPr>
        <w:pStyle w:val="centerpar"/>
        <w:spacing w:before="0" w:after="0"/>
        <w:rPr>
          <w:b/>
          <w:bCs/>
        </w:rPr>
      </w:pPr>
      <w:r>
        <w:rPr>
          <w:b/>
          <w:bCs/>
        </w:rPr>
        <w:t xml:space="preserve">27. </w:t>
      </w:r>
      <w:r w:rsidRPr="0085166F">
        <w:rPr>
          <w:b/>
          <w:bCs/>
        </w:rPr>
        <w:t>Az ajánlati biztosíték</w:t>
      </w:r>
    </w:p>
    <w:p w14:paraId="502C86BD" w14:textId="77777777" w:rsidR="007B6109" w:rsidRPr="0085166F" w:rsidRDefault="007B6109" w:rsidP="006B5B49">
      <w:pPr>
        <w:pStyle w:val="centerpar"/>
        <w:spacing w:before="0" w:after="0"/>
        <w:rPr>
          <w:b/>
          <w:bCs/>
        </w:rPr>
      </w:pPr>
    </w:p>
    <w:p w14:paraId="5739DCE5" w14:textId="77777777" w:rsidR="007B6109" w:rsidRPr="0089061E" w:rsidRDefault="007B6109" w:rsidP="00B82530">
      <w:pPr>
        <w:pStyle w:val="Lista"/>
        <w:spacing w:after="0"/>
        <w:ind w:left="0" w:firstLine="0"/>
        <w:jc w:val="both"/>
        <w:rPr>
          <w:sz w:val="24"/>
          <w:szCs w:val="24"/>
        </w:rPr>
      </w:pPr>
      <w:r>
        <w:rPr>
          <w:b/>
          <w:bCs/>
          <w:sz w:val="24"/>
          <w:szCs w:val="24"/>
        </w:rPr>
        <w:t>42</w:t>
      </w:r>
      <w:r w:rsidRPr="0085166F">
        <w:rPr>
          <w:b/>
          <w:bCs/>
          <w:sz w:val="24"/>
          <w:szCs w:val="24"/>
        </w:rPr>
        <w:t xml:space="preserve">. § </w:t>
      </w:r>
      <w:r w:rsidRPr="001116F1">
        <w:rPr>
          <w:bCs/>
          <w:sz w:val="24"/>
          <w:szCs w:val="24"/>
        </w:rPr>
        <w:t>(1)</w:t>
      </w:r>
      <w:r w:rsidRPr="0085166F">
        <w:rPr>
          <w:b/>
          <w:bCs/>
          <w:sz w:val="24"/>
          <w:szCs w:val="24"/>
        </w:rPr>
        <w:t xml:space="preserve"> </w:t>
      </w:r>
      <w:r w:rsidRPr="0085166F">
        <w:rPr>
          <w:sz w:val="24"/>
          <w:szCs w:val="24"/>
        </w:rPr>
        <w:t xml:space="preserve">Az ajánlatkérő az eljárásban való részvételt ajánlati biztosíték (a továbbiakban: biztosíték) adásához kötheti, amit az ajánlattevőnek ajánlata benyújtásával egyidejűleg vagy az ajánlatkérő által az ajánlattételi felhívásban meghatározott időpontig, az ott megjelölt mértékben és módon kell az ajánlatkérő rendelkezésére bocsátania. Az ajánlattevőnek igazolnia kell, hogy a biztosítékot az ajánlatkérő rendelkezésére bocsátotta. Az ajánlati biztosíték az ajánlati kötöttség megtartását biztosítja, </w:t>
      </w:r>
      <w:r w:rsidRPr="00765EC3">
        <w:rPr>
          <w:sz w:val="24"/>
          <w:szCs w:val="24"/>
        </w:rPr>
        <w:t>az eljárás részvételi szakaszában a részvételt nem lehet biztosíték adásához kötni.</w:t>
      </w:r>
    </w:p>
    <w:p w14:paraId="61DC2E08" w14:textId="77777777" w:rsidR="007B6109" w:rsidRPr="0085166F" w:rsidRDefault="007B6109" w:rsidP="00B82530">
      <w:pPr>
        <w:autoSpaceDE w:val="0"/>
        <w:autoSpaceDN w:val="0"/>
        <w:adjustRightInd w:val="0"/>
        <w:spacing w:after="0" w:line="240" w:lineRule="auto"/>
        <w:jc w:val="both"/>
        <w:rPr>
          <w:rFonts w:ascii="Times New Roman" w:hAnsi="Times New Roman"/>
          <w:sz w:val="24"/>
          <w:szCs w:val="24"/>
        </w:rPr>
      </w:pPr>
      <w:r w:rsidRPr="001116F1">
        <w:rPr>
          <w:rFonts w:ascii="Times New Roman" w:hAnsi="Times New Roman"/>
          <w:sz w:val="24"/>
          <w:szCs w:val="24"/>
        </w:rPr>
        <w:t>(2)</w:t>
      </w:r>
      <w:r w:rsidRPr="001116F1">
        <w:rPr>
          <w:rFonts w:ascii="Times New Roman" w:hAnsi="Times New Roman"/>
          <w:bCs/>
          <w:sz w:val="24"/>
          <w:szCs w:val="24"/>
        </w:rPr>
        <w:t xml:space="preserve"> </w:t>
      </w:r>
      <w:r w:rsidRPr="0085166F">
        <w:rPr>
          <w:rFonts w:ascii="Times New Roman" w:hAnsi="Times New Roman"/>
          <w:noProof/>
          <w:sz w:val="24"/>
          <w:szCs w:val="24"/>
          <w:lang w:eastAsia="hu-HU"/>
        </w:rPr>
        <w:t>A biztosíték mértékét az ajánlattevők esélyegyenlőségének biztosítása mellett, az ajánlattevő ajánlati kötöttségének megsértése esetére az ajánlatkérőnél – az ajánlatnak az ajánlati kötöttség ideje alatti visszavonása vagy a szerződéskötésnek az ajánlattevő érdekkörében felmerült okból történő meghiúsulása miatt – előreláthatólag felmerülő veszteség mértékére tekintettel kell megállapítani. Ha az ajánlatkérő lehetővé teszi a beszerzés egy részére történő ajánlattételt, az ajánlati biztosítékot és annak mértékét részenként kell előírnia.</w:t>
      </w:r>
    </w:p>
    <w:p w14:paraId="56DED7E0" w14:textId="77777777" w:rsidR="007B6109" w:rsidRPr="0085166F" w:rsidRDefault="007B6109" w:rsidP="00B82530">
      <w:pPr>
        <w:autoSpaceDE w:val="0"/>
        <w:autoSpaceDN w:val="0"/>
        <w:adjustRightInd w:val="0"/>
        <w:spacing w:after="0" w:line="240" w:lineRule="auto"/>
        <w:jc w:val="both"/>
        <w:rPr>
          <w:rFonts w:ascii="Times New Roman" w:hAnsi="Times New Roman"/>
          <w:noProof/>
          <w:sz w:val="24"/>
          <w:szCs w:val="24"/>
          <w:lang w:eastAsia="hu-HU"/>
        </w:rPr>
      </w:pPr>
      <w:r w:rsidRPr="001116F1">
        <w:rPr>
          <w:rFonts w:ascii="Times New Roman" w:hAnsi="Times New Roman"/>
          <w:sz w:val="24"/>
          <w:szCs w:val="24"/>
        </w:rPr>
        <w:t>(3)</w:t>
      </w:r>
      <w:r w:rsidRPr="0085166F">
        <w:rPr>
          <w:rFonts w:ascii="Times New Roman" w:hAnsi="Times New Roman"/>
          <w:sz w:val="24"/>
          <w:szCs w:val="24"/>
        </w:rPr>
        <w:t xml:space="preserve"> </w:t>
      </w:r>
      <w:r w:rsidRPr="0085166F">
        <w:rPr>
          <w:rFonts w:ascii="Times New Roman" w:hAnsi="Times New Roman"/>
          <w:noProof/>
          <w:sz w:val="24"/>
          <w:szCs w:val="24"/>
          <w:lang w:eastAsia="hu-HU"/>
        </w:rPr>
        <w:t>Az ajánlati biztosíték az ajánlattevő választása szerint teljesíthető az előírt pénzösszegnek az ajánlatkérő fizetési számlájára történő befizetésével, pénzügyi intézmény vagy biztosító által vállalt garancia vagy készfizető kezesség biztosításával vagy biztosítási szerződés alapján kiállított – készfizető kezességvállalást tartalmazó – kötelezvénnyel. A befizetés helyét, az ajánlatkérő fizetési számlaszámát, továbbá a befizetés igazolásának módját az ajánlati vagy ajánlattételi felhívásban meg kell határozni.</w:t>
      </w:r>
    </w:p>
    <w:p w14:paraId="3E0C8697" w14:textId="77777777" w:rsidR="007B6109" w:rsidRPr="0085166F" w:rsidRDefault="007B6109" w:rsidP="00B82530">
      <w:pPr>
        <w:autoSpaceDE w:val="0"/>
        <w:autoSpaceDN w:val="0"/>
        <w:adjustRightInd w:val="0"/>
        <w:spacing w:after="0" w:line="240" w:lineRule="auto"/>
        <w:jc w:val="both"/>
        <w:rPr>
          <w:rFonts w:ascii="Times New Roman" w:hAnsi="Times New Roman"/>
          <w:noProof/>
          <w:sz w:val="24"/>
          <w:szCs w:val="24"/>
          <w:lang w:eastAsia="hu-HU"/>
        </w:rPr>
      </w:pPr>
      <w:r w:rsidRPr="001116F1">
        <w:rPr>
          <w:rFonts w:ascii="Times New Roman" w:hAnsi="Times New Roman"/>
          <w:noProof/>
          <w:sz w:val="24"/>
          <w:szCs w:val="24"/>
          <w:lang w:eastAsia="hu-HU"/>
        </w:rPr>
        <w:t>(4)</w:t>
      </w:r>
      <w:r w:rsidRPr="0085166F">
        <w:rPr>
          <w:rFonts w:ascii="Times New Roman" w:hAnsi="Times New Roman"/>
          <w:noProof/>
          <w:sz w:val="24"/>
          <w:szCs w:val="24"/>
          <w:lang w:eastAsia="hu-HU"/>
        </w:rPr>
        <w:t xml:space="preserve"> Ha az ajánlattevő az ajánlati kötöttségének ideje alatt ajánlatát visszavonja, vagy a szerződés megkötése az érdekkörében felmerült okból hiúsul meg, a biztosíték az ajánlatkérőt illeti meg. </w:t>
      </w:r>
    </w:p>
    <w:p w14:paraId="01941D03" w14:textId="77777777" w:rsidR="007B6109" w:rsidRPr="0085166F" w:rsidRDefault="007B6109" w:rsidP="006B5B49">
      <w:pPr>
        <w:pStyle w:val="Lista"/>
        <w:spacing w:after="0"/>
        <w:ind w:left="0" w:firstLine="0"/>
        <w:jc w:val="both"/>
        <w:rPr>
          <w:sz w:val="24"/>
          <w:szCs w:val="24"/>
        </w:rPr>
      </w:pPr>
      <w:r w:rsidRPr="001116F1">
        <w:rPr>
          <w:bCs/>
          <w:sz w:val="24"/>
          <w:szCs w:val="24"/>
        </w:rPr>
        <w:t>(5)</w:t>
      </w:r>
      <w:r w:rsidRPr="0085166F">
        <w:rPr>
          <w:b/>
          <w:bCs/>
          <w:sz w:val="24"/>
          <w:szCs w:val="24"/>
        </w:rPr>
        <w:t xml:space="preserve"> </w:t>
      </w:r>
      <w:r w:rsidRPr="0085166F">
        <w:rPr>
          <w:sz w:val="24"/>
          <w:szCs w:val="24"/>
        </w:rPr>
        <w:t xml:space="preserve">A biztosítékot vissza kell fizetni </w:t>
      </w:r>
    </w:p>
    <w:p w14:paraId="2A299A83" w14:textId="17EDE777" w:rsidR="007B6109" w:rsidRPr="0085166F" w:rsidRDefault="007B6109" w:rsidP="006B5B49">
      <w:pPr>
        <w:pStyle w:val="Lista"/>
        <w:spacing w:after="0"/>
        <w:ind w:left="0" w:firstLine="0"/>
        <w:jc w:val="both"/>
        <w:rPr>
          <w:sz w:val="24"/>
          <w:szCs w:val="24"/>
        </w:rPr>
      </w:pPr>
      <w:r w:rsidRPr="00297292">
        <w:rPr>
          <w:bCs/>
          <w:i/>
          <w:sz w:val="24"/>
          <w:szCs w:val="24"/>
        </w:rPr>
        <w:t>a)</w:t>
      </w:r>
      <w:r w:rsidRPr="0085166F">
        <w:rPr>
          <w:b/>
          <w:bCs/>
          <w:sz w:val="24"/>
          <w:szCs w:val="24"/>
        </w:rPr>
        <w:t xml:space="preserve"> </w:t>
      </w:r>
      <w:r w:rsidRPr="0085166F">
        <w:rPr>
          <w:sz w:val="24"/>
          <w:szCs w:val="24"/>
        </w:rPr>
        <w:t xml:space="preserve">az ajánlattevők részére az ajánlattételi felhívás visszavonását, ajánlatának érvénytelenné nyilvánítását, </w:t>
      </w:r>
      <w:r w:rsidR="001116F1" w:rsidRPr="001116F1">
        <w:rPr>
          <w:sz w:val="24"/>
          <w:szCs w:val="24"/>
        </w:rPr>
        <w:t>vagy az eljárás eredményé</w:t>
      </w:r>
      <w:r w:rsidR="008C6625">
        <w:rPr>
          <w:sz w:val="24"/>
          <w:szCs w:val="24"/>
        </w:rPr>
        <w:t xml:space="preserve">nek kihirdetését </w:t>
      </w:r>
      <w:r w:rsidR="001116F1" w:rsidRPr="001116F1">
        <w:rPr>
          <w:sz w:val="24"/>
          <w:szCs w:val="24"/>
        </w:rPr>
        <w:t>követő t</w:t>
      </w:r>
      <w:r w:rsidR="001116F1">
        <w:rPr>
          <w:sz w:val="24"/>
          <w:szCs w:val="24"/>
        </w:rPr>
        <w:t>i</w:t>
      </w:r>
      <w:r w:rsidR="001116F1" w:rsidRPr="001116F1">
        <w:rPr>
          <w:sz w:val="24"/>
          <w:szCs w:val="24"/>
        </w:rPr>
        <w:t>z</w:t>
      </w:r>
      <w:r w:rsidR="001116F1">
        <w:rPr>
          <w:sz w:val="24"/>
          <w:szCs w:val="24"/>
        </w:rPr>
        <w:t>ennégy</w:t>
      </w:r>
      <w:r w:rsidR="001116F1" w:rsidRPr="001116F1">
        <w:rPr>
          <w:sz w:val="24"/>
          <w:szCs w:val="24"/>
        </w:rPr>
        <w:t xml:space="preserve"> napon belül</w:t>
      </w:r>
      <w:r>
        <w:rPr>
          <w:sz w:val="24"/>
          <w:szCs w:val="24"/>
        </w:rPr>
        <w:t>,</w:t>
      </w:r>
      <w:r w:rsidRPr="0085166F">
        <w:rPr>
          <w:sz w:val="24"/>
          <w:szCs w:val="24"/>
        </w:rPr>
        <w:t xml:space="preserve"> </w:t>
      </w:r>
    </w:p>
    <w:p w14:paraId="191963B1" w14:textId="77777777" w:rsidR="007B6109" w:rsidRPr="0085166F" w:rsidRDefault="007B6109" w:rsidP="006B5B49">
      <w:pPr>
        <w:pStyle w:val="Lista"/>
        <w:spacing w:after="0"/>
        <w:ind w:left="0" w:firstLine="0"/>
        <w:jc w:val="both"/>
        <w:rPr>
          <w:sz w:val="24"/>
          <w:szCs w:val="24"/>
        </w:rPr>
      </w:pPr>
      <w:r w:rsidRPr="00297292">
        <w:rPr>
          <w:bCs/>
          <w:i/>
          <w:sz w:val="24"/>
          <w:szCs w:val="24"/>
        </w:rPr>
        <w:t>b)</w:t>
      </w:r>
      <w:r w:rsidRPr="0085166F">
        <w:rPr>
          <w:b/>
          <w:bCs/>
          <w:sz w:val="24"/>
          <w:szCs w:val="24"/>
        </w:rPr>
        <w:t xml:space="preserve"> </w:t>
      </w:r>
      <w:r w:rsidRPr="0085166F">
        <w:rPr>
          <w:sz w:val="24"/>
          <w:szCs w:val="24"/>
        </w:rPr>
        <w:t xml:space="preserve">a nyertes ajánlattevő, </w:t>
      </w:r>
      <w:r w:rsidRPr="00F54929">
        <w:rPr>
          <w:sz w:val="24"/>
          <w:szCs w:val="24"/>
        </w:rPr>
        <w:t xml:space="preserve">valamint – </w:t>
      </w:r>
      <w:r w:rsidRPr="00084529">
        <w:rPr>
          <w:sz w:val="24"/>
          <w:szCs w:val="24"/>
        </w:rPr>
        <w:t xml:space="preserve">a </w:t>
      </w:r>
      <w:r>
        <w:rPr>
          <w:sz w:val="24"/>
          <w:szCs w:val="24"/>
        </w:rPr>
        <w:t>95</w:t>
      </w:r>
      <w:r w:rsidRPr="005A6AB6">
        <w:rPr>
          <w:sz w:val="24"/>
          <w:szCs w:val="24"/>
        </w:rPr>
        <w:t>. § (4)</w:t>
      </w:r>
      <w:r w:rsidRPr="00084529">
        <w:rPr>
          <w:sz w:val="24"/>
          <w:szCs w:val="24"/>
        </w:rPr>
        <w:t xml:space="preserve"> bekezdése szerinti</w:t>
      </w:r>
      <w:r w:rsidRPr="00F54929">
        <w:rPr>
          <w:sz w:val="24"/>
          <w:szCs w:val="24"/>
        </w:rPr>
        <w:t xml:space="preserve"> esetben</w:t>
      </w:r>
      <w:r w:rsidRPr="0085166F">
        <w:rPr>
          <w:sz w:val="24"/>
          <w:szCs w:val="24"/>
        </w:rPr>
        <w:t xml:space="preserve"> – a második legkedvezőbb ajánlatot tevő részére a szerződéskötést követő tizennégy napon belül, kivéve, ha a biztosíték az ajánlattételi felhívás szerint a megkötött szerződést </w:t>
      </w:r>
      <w:r w:rsidR="00034D7A">
        <w:rPr>
          <w:sz w:val="24"/>
          <w:szCs w:val="24"/>
        </w:rPr>
        <w:t>megerősítő</w:t>
      </w:r>
      <w:r w:rsidR="00034D7A" w:rsidRPr="0085166F">
        <w:rPr>
          <w:sz w:val="24"/>
          <w:szCs w:val="24"/>
        </w:rPr>
        <w:t xml:space="preserve"> </w:t>
      </w:r>
      <w:r w:rsidRPr="0085166F">
        <w:rPr>
          <w:sz w:val="24"/>
          <w:szCs w:val="24"/>
        </w:rPr>
        <w:t>mellékkötelezettséggé válik</w:t>
      </w:r>
      <w:r>
        <w:rPr>
          <w:sz w:val="24"/>
          <w:szCs w:val="24"/>
        </w:rPr>
        <w:t>,</w:t>
      </w:r>
      <w:r w:rsidRPr="0085166F">
        <w:rPr>
          <w:sz w:val="24"/>
          <w:szCs w:val="24"/>
        </w:rPr>
        <w:t xml:space="preserve"> </w:t>
      </w:r>
    </w:p>
    <w:p w14:paraId="7E1242F1" w14:textId="29B53800" w:rsidR="007B6109" w:rsidRPr="0085166F" w:rsidRDefault="007B6109" w:rsidP="006B5B49">
      <w:pPr>
        <w:pStyle w:val="Lista"/>
        <w:spacing w:after="0"/>
        <w:ind w:left="0" w:firstLine="0"/>
        <w:jc w:val="both"/>
        <w:rPr>
          <w:sz w:val="24"/>
          <w:szCs w:val="24"/>
        </w:rPr>
      </w:pPr>
      <w:r w:rsidRPr="00297292">
        <w:rPr>
          <w:bCs/>
          <w:i/>
          <w:sz w:val="24"/>
          <w:szCs w:val="24"/>
        </w:rPr>
        <w:t>c)</w:t>
      </w:r>
      <w:r w:rsidRPr="0085166F">
        <w:rPr>
          <w:bCs/>
          <w:sz w:val="24"/>
          <w:szCs w:val="24"/>
        </w:rPr>
        <w:t xml:space="preserve"> </w:t>
      </w:r>
      <w:r w:rsidRPr="0085166F">
        <w:rPr>
          <w:sz w:val="24"/>
          <w:szCs w:val="24"/>
        </w:rPr>
        <w:t xml:space="preserve">az ajánlattevők részére, ha az ajánlatkérő az eljárás </w:t>
      </w:r>
      <w:r w:rsidR="001116F1" w:rsidRPr="0085166F">
        <w:rPr>
          <w:sz w:val="24"/>
          <w:szCs w:val="24"/>
        </w:rPr>
        <w:t>eredményé</w:t>
      </w:r>
      <w:r w:rsidR="008C6625">
        <w:rPr>
          <w:sz w:val="24"/>
          <w:szCs w:val="24"/>
        </w:rPr>
        <w:t>t</w:t>
      </w:r>
      <w:r w:rsidR="001116F1" w:rsidRPr="0085166F">
        <w:rPr>
          <w:sz w:val="24"/>
          <w:szCs w:val="24"/>
        </w:rPr>
        <w:t xml:space="preserve"> </w:t>
      </w:r>
      <w:r w:rsidRPr="0085166F">
        <w:rPr>
          <w:sz w:val="24"/>
          <w:szCs w:val="24"/>
        </w:rPr>
        <w:t>az összegezés megküldésére az ajánlattételi felhívásban megjelölt vagy a</w:t>
      </w:r>
      <w:r w:rsidR="000E7DE0">
        <w:rPr>
          <w:sz w:val="24"/>
          <w:szCs w:val="24"/>
        </w:rPr>
        <w:t>z</w:t>
      </w:r>
      <w:r w:rsidRPr="0085166F">
        <w:rPr>
          <w:sz w:val="24"/>
          <w:szCs w:val="24"/>
        </w:rPr>
        <w:t xml:space="preserve"> utóbb módosított időpontig nem </w:t>
      </w:r>
      <w:r w:rsidR="008C6625">
        <w:rPr>
          <w:sz w:val="24"/>
          <w:szCs w:val="24"/>
        </w:rPr>
        <w:t>hirdeti ki</w:t>
      </w:r>
      <w:r>
        <w:rPr>
          <w:sz w:val="24"/>
          <w:szCs w:val="24"/>
        </w:rPr>
        <w:t>,</w:t>
      </w:r>
      <w:r w:rsidRPr="0085166F">
        <w:rPr>
          <w:sz w:val="24"/>
          <w:szCs w:val="24"/>
        </w:rPr>
        <w:t xml:space="preserve"> </w:t>
      </w:r>
      <w:r>
        <w:rPr>
          <w:sz w:val="24"/>
          <w:szCs w:val="24"/>
        </w:rPr>
        <w:t>továbbá</w:t>
      </w:r>
    </w:p>
    <w:p w14:paraId="1D9F249B" w14:textId="77777777" w:rsidR="007B6109" w:rsidRDefault="007B6109" w:rsidP="006B5B49">
      <w:pPr>
        <w:pStyle w:val="Lista"/>
        <w:spacing w:after="0"/>
        <w:ind w:left="0" w:firstLine="0"/>
        <w:jc w:val="both"/>
        <w:rPr>
          <w:sz w:val="24"/>
          <w:szCs w:val="24"/>
        </w:rPr>
      </w:pPr>
      <w:r w:rsidRPr="00297292">
        <w:rPr>
          <w:bCs/>
          <w:i/>
          <w:sz w:val="24"/>
          <w:szCs w:val="24"/>
        </w:rPr>
        <w:t>d)</w:t>
      </w:r>
      <w:r w:rsidRPr="0085166F">
        <w:rPr>
          <w:b/>
          <w:bCs/>
          <w:sz w:val="24"/>
          <w:szCs w:val="24"/>
        </w:rPr>
        <w:t xml:space="preserve"> </w:t>
      </w:r>
      <w:r w:rsidRPr="0085166F">
        <w:rPr>
          <w:sz w:val="24"/>
          <w:szCs w:val="24"/>
        </w:rPr>
        <w:t xml:space="preserve">a nyertes ajánlattevő, valamint </w:t>
      </w:r>
      <w:r w:rsidRPr="00F54929">
        <w:rPr>
          <w:sz w:val="24"/>
          <w:szCs w:val="24"/>
        </w:rPr>
        <w:t xml:space="preserve">– </w:t>
      </w:r>
      <w:r w:rsidRPr="00084529">
        <w:rPr>
          <w:sz w:val="24"/>
          <w:szCs w:val="24"/>
        </w:rPr>
        <w:t xml:space="preserve">a </w:t>
      </w:r>
      <w:r>
        <w:rPr>
          <w:sz w:val="24"/>
          <w:szCs w:val="24"/>
        </w:rPr>
        <w:t>95</w:t>
      </w:r>
      <w:r w:rsidRPr="005A6AB6">
        <w:rPr>
          <w:sz w:val="24"/>
          <w:szCs w:val="24"/>
        </w:rPr>
        <w:t>. § (4)</w:t>
      </w:r>
      <w:r w:rsidRPr="00084529">
        <w:rPr>
          <w:sz w:val="24"/>
          <w:szCs w:val="24"/>
        </w:rPr>
        <w:t xml:space="preserve"> bekezdése</w:t>
      </w:r>
      <w:r w:rsidRPr="00F54929">
        <w:rPr>
          <w:sz w:val="24"/>
          <w:szCs w:val="24"/>
        </w:rPr>
        <w:t xml:space="preserve"> </w:t>
      </w:r>
      <w:r w:rsidRPr="0085166F">
        <w:rPr>
          <w:sz w:val="24"/>
          <w:szCs w:val="24"/>
        </w:rPr>
        <w:t xml:space="preserve">szerinti esetben – a második legkedvezőbb ajánlatot tevő részére, ha az ajánlatkérő a szerződést nem köti meg. </w:t>
      </w:r>
    </w:p>
    <w:p w14:paraId="7D4C12B7" w14:textId="77777777" w:rsidR="007B6109" w:rsidRPr="001116F1" w:rsidRDefault="007B6109" w:rsidP="00883D09">
      <w:pPr>
        <w:pStyle w:val="Cmsor2"/>
        <w:numPr>
          <w:ilvl w:val="0"/>
          <w:numId w:val="3"/>
        </w:numPr>
        <w:ind w:left="0" w:firstLine="0"/>
        <w:jc w:val="center"/>
        <w:rPr>
          <w:rFonts w:ascii="Times New Roman" w:hAnsi="Times New Roman"/>
          <w:b w:val="0"/>
          <w:i/>
          <w:color w:val="auto"/>
          <w:sz w:val="24"/>
          <w:szCs w:val="24"/>
        </w:rPr>
      </w:pPr>
      <w:r w:rsidRPr="001116F1">
        <w:rPr>
          <w:rFonts w:ascii="Times New Roman" w:hAnsi="Times New Roman"/>
          <w:b w:val="0"/>
          <w:bCs w:val="0"/>
          <w:i/>
          <w:color w:val="auto"/>
          <w:sz w:val="24"/>
          <w:szCs w:val="24"/>
        </w:rPr>
        <w:t>FEJEZET</w:t>
      </w:r>
    </w:p>
    <w:p w14:paraId="6A76F076" w14:textId="77777777" w:rsidR="007B6109" w:rsidRPr="001438AC" w:rsidRDefault="007B6109" w:rsidP="00883D09">
      <w:pPr>
        <w:pStyle w:val="centerpar"/>
        <w:spacing w:before="0" w:after="0"/>
        <w:rPr>
          <w:bCs/>
          <w:i/>
        </w:rPr>
      </w:pPr>
      <w:r w:rsidRPr="001438AC">
        <w:rPr>
          <w:bCs/>
          <w:i/>
        </w:rPr>
        <w:t>AZ AJÁNLATTEVŐKKEL ÉS RÉSZVÉTELRE JELENTKEZŐKKEL KAPCSOLATOS KÖVETELMÉNYEK</w:t>
      </w:r>
    </w:p>
    <w:p w14:paraId="6FF3D3FA" w14:textId="77777777" w:rsidR="007B6109" w:rsidRPr="0085166F" w:rsidRDefault="007B6109" w:rsidP="00360472">
      <w:pPr>
        <w:pStyle w:val="centerpar"/>
        <w:spacing w:before="0" w:after="0"/>
        <w:rPr>
          <w:b/>
          <w:bCs/>
        </w:rPr>
      </w:pPr>
    </w:p>
    <w:p w14:paraId="78181A59" w14:textId="77777777" w:rsidR="007B6109" w:rsidRPr="0085166F" w:rsidRDefault="007B6109" w:rsidP="00F84333">
      <w:pPr>
        <w:keepLines/>
        <w:autoSpaceDE w:val="0"/>
        <w:autoSpaceDN w:val="0"/>
        <w:adjustRightInd w:val="0"/>
        <w:spacing w:after="0" w:line="240" w:lineRule="auto"/>
        <w:jc w:val="center"/>
        <w:rPr>
          <w:rFonts w:ascii="Times New Roman" w:hAnsi="Times New Roman"/>
          <w:b/>
          <w:bCs/>
          <w:noProof/>
          <w:sz w:val="24"/>
          <w:szCs w:val="24"/>
          <w:lang w:eastAsia="hu-HU"/>
        </w:rPr>
      </w:pPr>
      <w:r>
        <w:rPr>
          <w:rFonts w:ascii="Times New Roman" w:hAnsi="Times New Roman"/>
          <w:b/>
          <w:bCs/>
          <w:noProof/>
          <w:sz w:val="24"/>
          <w:szCs w:val="24"/>
          <w:lang w:eastAsia="hu-HU"/>
        </w:rPr>
        <w:t xml:space="preserve">28. </w:t>
      </w:r>
      <w:r w:rsidRPr="0085166F">
        <w:rPr>
          <w:rFonts w:ascii="Times New Roman" w:hAnsi="Times New Roman"/>
          <w:b/>
          <w:bCs/>
          <w:noProof/>
          <w:sz w:val="24"/>
          <w:szCs w:val="24"/>
          <w:lang w:eastAsia="hu-HU"/>
        </w:rPr>
        <w:t>Az ellátás biztonsága és az információk biztonsága</w:t>
      </w:r>
    </w:p>
    <w:p w14:paraId="4FB7C456" w14:textId="77777777" w:rsidR="007B6109" w:rsidRPr="0085166F" w:rsidRDefault="007B6109" w:rsidP="00F84333">
      <w:pPr>
        <w:keepLines/>
        <w:autoSpaceDE w:val="0"/>
        <w:autoSpaceDN w:val="0"/>
        <w:adjustRightInd w:val="0"/>
        <w:spacing w:after="0" w:line="240" w:lineRule="auto"/>
        <w:jc w:val="both"/>
        <w:rPr>
          <w:rFonts w:ascii="Times New Roman" w:hAnsi="Times New Roman"/>
          <w:b/>
          <w:bCs/>
          <w:noProof/>
          <w:sz w:val="24"/>
          <w:szCs w:val="24"/>
          <w:lang w:eastAsia="hu-HU"/>
        </w:rPr>
      </w:pPr>
    </w:p>
    <w:p w14:paraId="57F408C2" w14:textId="77777777" w:rsidR="007B6109" w:rsidRPr="0085166F" w:rsidRDefault="007B6109" w:rsidP="0016780C">
      <w:pPr>
        <w:keepLines/>
        <w:autoSpaceDE w:val="0"/>
        <w:autoSpaceDN w:val="0"/>
        <w:adjustRightInd w:val="0"/>
        <w:spacing w:after="0" w:line="240" w:lineRule="auto"/>
        <w:jc w:val="both"/>
        <w:rPr>
          <w:rFonts w:ascii="Times New Roman" w:hAnsi="Times New Roman"/>
          <w:bCs/>
          <w:noProof/>
          <w:sz w:val="24"/>
          <w:szCs w:val="24"/>
          <w:lang w:eastAsia="hu-HU"/>
        </w:rPr>
      </w:pPr>
      <w:r>
        <w:rPr>
          <w:rFonts w:ascii="Times New Roman" w:hAnsi="Times New Roman"/>
          <w:b/>
          <w:bCs/>
          <w:noProof/>
          <w:sz w:val="24"/>
          <w:szCs w:val="24"/>
          <w:lang w:eastAsia="hu-HU"/>
        </w:rPr>
        <w:lastRenderedPageBreak/>
        <w:t>43</w:t>
      </w:r>
      <w:r w:rsidRPr="0085166F">
        <w:rPr>
          <w:rFonts w:ascii="Times New Roman" w:hAnsi="Times New Roman"/>
          <w:b/>
          <w:bCs/>
          <w:noProof/>
          <w:sz w:val="24"/>
          <w:szCs w:val="24"/>
          <w:lang w:eastAsia="hu-HU"/>
        </w:rPr>
        <w:t>. §</w:t>
      </w:r>
      <w:r w:rsidRPr="0085166F">
        <w:rPr>
          <w:rFonts w:ascii="Times New Roman" w:hAnsi="Times New Roman"/>
          <w:bCs/>
          <w:noProof/>
          <w:sz w:val="24"/>
          <w:szCs w:val="24"/>
          <w:lang w:eastAsia="hu-HU"/>
        </w:rPr>
        <w:t xml:space="preserve"> </w:t>
      </w:r>
      <w:r w:rsidRPr="0085166F">
        <w:rPr>
          <w:rFonts w:ascii="Times New Roman" w:hAnsi="Times New Roman"/>
          <w:noProof/>
          <w:sz w:val="24"/>
          <w:szCs w:val="24"/>
          <w:lang w:eastAsia="hu-HU"/>
        </w:rPr>
        <w:t xml:space="preserve">Az olyan beszerzések esetében, amelyek során minősített </w:t>
      </w:r>
      <w:r>
        <w:rPr>
          <w:rFonts w:ascii="Times New Roman" w:hAnsi="Times New Roman"/>
          <w:noProof/>
          <w:sz w:val="24"/>
          <w:szCs w:val="24"/>
          <w:lang w:eastAsia="hu-HU"/>
        </w:rPr>
        <w:t>adato</w:t>
      </w:r>
      <w:r w:rsidRPr="0085166F">
        <w:rPr>
          <w:rFonts w:ascii="Times New Roman" w:hAnsi="Times New Roman"/>
          <w:noProof/>
          <w:sz w:val="24"/>
          <w:szCs w:val="24"/>
          <w:lang w:eastAsia="hu-HU"/>
        </w:rPr>
        <w:t xml:space="preserve">kat használnak fel, amelyek minősített </w:t>
      </w:r>
      <w:r>
        <w:rPr>
          <w:rFonts w:ascii="Times New Roman" w:hAnsi="Times New Roman"/>
          <w:noProof/>
          <w:sz w:val="24"/>
          <w:szCs w:val="24"/>
          <w:lang w:eastAsia="hu-HU"/>
        </w:rPr>
        <w:t>adatoka</w:t>
      </w:r>
      <w:r w:rsidRPr="0085166F">
        <w:rPr>
          <w:rFonts w:ascii="Times New Roman" w:hAnsi="Times New Roman"/>
          <w:noProof/>
          <w:sz w:val="24"/>
          <w:szCs w:val="24"/>
          <w:lang w:eastAsia="hu-HU"/>
        </w:rPr>
        <w:t>t igényelnek</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w:t>
      </w:r>
      <w:r>
        <w:rPr>
          <w:rFonts w:ascii="Times New Roman" w:hAnsi="Times New Roman"/>
          <w:noProof/>
          <w:sz w:val="24"/>
          <w:szCs w:val="24"/>
          <w:lang w:eastAsia="hu-HU"/>
        </w:rPr>
        <w:t>illetve</w:t>
      </w:r>
      <w:r w:rsidRPr="0085166F">
        <w:rPr>
          <w:rFonts w:ascii="Times New Roman" w:hAnsi="Times New Roman"/>
          <w:noProof/>
          <w:sz w:val="24"/>
          <w:szCs w:val="24"/>
          <w:lang w:eastAsia="hu-HU"/>
        </w:rPr>
        <w:t xml:space="preserve"> tartalmaznak, az ajánlatkérő a részvételi</w:t>
      </w:r>
      <w:r>
        <w:rPr>
          <w:rFonts w:ascii="Times New Roman" w:hAnsi="Times New Roman"/>
          <w:noProof/>
          <w:sz w:val="24"/>
          <w:szCs w:val="24"/>
          <w:lang w:eastAsia="hu-HU"/>
        </w:rPr>
        <w:t xml:space="preserve"> és </w:t>
      </w:r>
      <w:r w:rsidRPr="0085166F">
        <w:rPr>
          <w:rFonts w:ascii="Times New Roman" w:hAnsi="Times New Roman"/>
          <w:noProof/>
          <w:sz w:val="24"/>
          <w:szCs w:val="24"/>
          <w:lang w:eastAsia="hu-HU"/>
        </w:rPr>
        <w:t>ajánlat</w:t>
      </w:r>
      <w:r>
        <w:rPr>
          <w:rFonts w:ascii="Times New Roman" w:hAnsi="Times New Roman"/>
          <w:noProof/>
          <w:sz w:val="24"/>
          <w:szCs w:val="24"/>
          <w:lang w:eastAsia="hu-HU"/>
        </w:rPr>
        <w:t>tételi</w:t>
      </w:r>
      <w:r w:rsidRPr="0085166F">
        <w:rPr>
          <w:rFonts w:ascii="Times New Roman" w:hAnsi="Times New Roman"/>
          <w:noProof/>
          <w:sz w:val="24"/>
          <w:szCs w:val="24"/>
          <w:lang w:eastAsia="hu-HU"/>
        </w:rPr>
        <w:t xml:space="preserve"> felhívásban, a dokumentációban, az ismertetőben vagy a kiegészítő iratokban meghatározza az érintett </w:t>
      </w:r>
      <w:r>
        <w:rPr>
          <w:rFonts w:ascii="Times New Roman" w:hAnsi="Times New Roman"/>
          <w:noProof/>
          <w:sz w:val="24"/>
          <w:szCs w:val="24"/>
          <w:lang w:eastAsia="hu-HU"/>
        </w:rPr>
        <w:t>adatok</w:t>
      </w:r>
      <w:r w:rsidRPr="0085166F">
        <w:rPr>
          <w:rFonts w:ascii="Times New Roman" w:hAnsi="Times New Roman"/>
          <w:noProof/>
          <w:sz w:val="24"/>
          <w:szCs w:val="24"/>
          <w:lang w:eastAsia="hu-HU"/>
        </w:rPr>
        <w:t xml:space="preserve"> megfelelő szintű biztonságának biztosításához szükséges intézkedéseket és követelményeket.</w:t>
      </w:r>
      <w:r w:rsidRPr="0085166F">
        <w:rPr>
          <w:rFonts w:ascii="Times New Roman" w:hAnsi="Times New Roman"/>
          <w:sz w:val="24"/>
          <w:szCs w:val="24"/>
        </w:rPr>
        <w:t xml:space="preserve"> Az ajánlatkérő előírhatja</w:t>
      </w:r>
      <w:r w:rsidRPr="0085166F">
        <w:rPr>
          <w:rFonts w:ascii="Times New Roman" w:hAnsi="Times New Roman"/>
          <w:noProof/>
          <w:sz w:val="24"/>
          <w:szCs w:val="24"/>
          <w:lang w:eastAsia="hu-HU"/>
        </w:rPr>
        <w:t xml:space="preserve">, hogy az ajánlat tartalmazza </w:t>
      </w:r>
      <w:r>
        <w:rPr>
          <w:rFonts w:ascii="Times New Roman" w:hAnsi="Times New Roman"/>
          <w:noProof/>
          <w:sz w:val="24"/>
          <w:szCs w:val="24"/>
          <w:lang w:eastAsia="hu-HU"/>
        </w:rPr>
        <w:t>különösen</w:t>
      </w:r>
      <w:r w:rsidRPr="0085166F">
        <w:rPr>
          <w:rFonts w:ascii="Times New Roman" w:hAnsi="Times New Roman"/>
          <w:noProof/>
          <w:sz w:val="24"/>
          <w:szCs w:val="24"/>
          <w:lang w:eastAsia="hu-HU"/>
        </w:rPr>
        <w:t xml:space="preserve"> a következőket: </w:t>
      </w:r>
    </w:p>
    <w:p w14:paraId="4800DB6F" w14:textId="77777777" w:rsidR="007B6109" w:rsidRPr="0085166F" w:rsidRDefault="007B6109" w:rsidP="0016780C">
      <w:pPr>
        <w:pStyle w:val="Lista"/>
        <w:tabs>
          <w:tab w:val="clear" w:pos="283"/>
          <w:tab w:val="left" w:pos="0"/>
        </w:tabs>
        <w:spacing w:after="0"/>
        <w:ind w:left="0" w:firstLine="0"/>
        <w:jc w:val="both"/>
        <w:rPr>
          <w:sz w:val="24"/>
          <w:szCs w:val="24"/>
        </w:rPr>
      </w:pPr>
      <w:r w:rsidRPr="00055CE3">
        <w:rPr>
          <w:bCs/>
          <w:i/>
          <w:sz w:val="24"/>
          <w:szCs w:val="24"/>
        </w:rPr>
        <w:t>a)</w:t>
      </w:r>
      <w:r w:rsidRPr="0085166F">
        <w:rPr>
          <w:sz w:val="24"/>
          <w:szCs w:val="24"/>
        </w:rPr>
        <w:t xml:space="preserve"> kötelezettségvállalás</w:t>
      </w:r>
      <w:r>
        <w:rPr>
          <w:sz w:val="24"/>
          <w:szCs w:val="24"/>
        </w:rPr>
        <w:t>t</w:t>
      </w:r>
      <w:r w:rsidRPr="0085166F">
        <w:rPr>
          <w:sz w:val="24"/>
          <w:szCs w:val="24"/>
        </w:rPr>
        <w:t xml:space="preserve"> az ajánlattevő és az igénybe venni kívánt alvállalkozók részéről arra vonatkozóa</w:t>
      </w:r>
      <w:r>
        <w:rPr>
          <w:sz w:val="24"/>
          <w:szCs w:val="24"/>
        </w:rPr>
        <w:t>n</w:t>
      </w:r>
      <w:r w:rsidRPr="0085166F">
        <w:rPr>
          <w:sz w:val="24"/>
          <w:szCs w:val="24"/>
        </w:rPr>
        <w:t xml:space="preserve">, hogy megfelelően biztosítják az összes, birtokukban lévő, illetve a szerződés időtartama alatt vagy annak lezárása után tudomásukra jutó </w:t>
      </w:r>
      <w:r w:rsidRPr="00EC1176">
        <w:rPr>
          <w:sz w:val="24"/>
          <w:szCs w:val="24"/>
        </w:rPr>
        <w:t xml:space="preserve">minősített </w:t>
      </w:r>
      <w:r>
        <w:rPr>
          <w:sz w:val="24"/>
          <w:szCs w:val="24"/>
        </w:rPr>
        <w:t>adat</w:t>
      </w:r>
      <w:r w:rsidRPr="0085166F">
        <w:rPr>
          <w:sz w:val="24"/>
          <w:szCs w:val="24"/>
        </w:rPr>
        <w:t xml:space="preserve"> védelmét a vonatkozó </w:t>
      </w:r>
      <w:r>
        <w:rPr>
          <w:sz w:val="24"/>
          <w:szCs w:val="24"/>
        </w:rPr>
        <w:t>jogszabályokkal</w:t>
      </w:r>
      <w:r w:rsidRPr="0085166F">
        <w:rPr>
          <w:sz w:val="24"/>
          <w:szCs w:val="24"/>
        </w:rPr>
        <w:t xml:space="preserve"> összhangban</w:t>
      </w:r>
      <w:r>
        <w:rPr>
          <w:sz w:val="24"/>
          <w:szCs w:val="24"/>
        </w:rPr>
        <w:t>,</w:t>
      </w:r>
      <w:r w:rsidRPr="0085166F">
        <w:rPr>
          <w:sz w:val="24"/>
          <w:szCs w:val="24"/>
        </w:rPr>
        <w:t xml:space="preserve"> </w:t>
      </w:r>
    </w:p>
    <w:p w14:paraId="63EF0CCF" w14:textId="77777777" w:rsidR="007B6109" w:rsidRPr="0085166F" w:rsidRDefault="007B6109" w:rsidP="0016780C">
      <w:pPr>
        <w:pStyle w:val="Lista"/>
        <w:tabs>
          <w:tab w:val="clear" w:pos="283"/>
          <w:tab w:val="left" w:pos="0"/>
        </w:tabs>
        <w:spacing w:after="0"/>
        <w:ind w:left="0" w:firstLine="0"/>
        <w:jc w:val="both"/>
        <w:rPr>
          <w:sz w:val="24"/>
          <w:szCs w:val="24"/>
        </w:rPr>
      </w:pPr>
      <w:r w:rsidRPr="00055CE3">
        <w:rPr>
          <w:bCs/>
          <w:i/>
          <w:sz w:val="24"/>
          <w:szCs w:val="24"/>
        </w:rPr>
        <w:t>b)</w:t>
      </w:r>
      <w:r w:rsidRPr="0085166F">
        <w:rPr>
          <w:sz w:val="24"/>
          <w:szCs w:val="24"/>
        </w:rPr>
        <w:t xml:space="preserve"> kötelezettségvállalás</w:t>
      </w:r>
      <w:r>
        <w:rPr>
          <w:sz w:val="24"/>
          <w:szCs w:val="24"/>
        </w:rPr>
        <w:t>t</w:t>
      </w:r>
      <w:r w:rsidRPr="0085166F">
        <w:rPr>
          <w:sz w:val="24"/>
          <w:szCs w:val="24"/>
        </w:rPr>
        <w:t xml:space="preserve"> az ajánlattevő részéről arra vonatkozó</w:t>
      </w:r>
      <w:r>
        <w:rPr>
          <w:sz w:val="24"/>
          <w:szCs w:val="24"/>
        </w:rPr>
        <w:t>an</w:t>
      </w:r>
      <w:r w:rsidRPr="0085166F">
        <w:rPr>
          <w:sz w:val="24"/>
          <w:szCs w:val="24"/>
        </w:rPr>
        <w:t xml:space="preserve">, hogy az </w:t>
      </w:r>
      <w:r w:rsidRPr="00055CE3">
        <w:rPr>
          <w:i/>
          <w:sz w:val="24"/>
          <w:szCs w:val="24"/>
        </w:rPr>
        <w:t>a)</w:t>
      </w:r>
      <w:r w:rsidRPr="0085166F">
        <w:rPr>
          <w:sz w:val="24"/>
          <w:szCs w:val="24"/>
        </w:rPr>
        <w:t xml:space="preserve"> pontban előírt kötelezettségvállalást megszerzi a szerződés teljesítése során általa alkalmazott többi alvállalkozótól</w:t>
      </w:r>
      <w:r>
        <w:rPr>
          <w:sz w:val="24"/>
          <w:szCs w:val="24"/>
        </w:rPr>
        <w:t>,</w:t>
      </w:r>
      <w:r w:rsidRPr="0085166F">
        <w:rPr>
          <w:sz w:val="24"/>
          <w:szCs w:val="24"/>
        </w:rPr>
        <w:t xml:space="preserve"> </w:t>
      </w:r>
    </w:p>
    <w:p w14:paraId="64CB5915" w14:textId="77777777" w:rsidR="007B6109" w:rsidRPr="0085166F" w:rsidRDefault="007B6109" w:rsidP="0016780C">
      <w:pPr>
        <w:pStyle w:val="Lista"/>
        <w:tabs>
          <w:tab w:val="clear" w:pos="283"/>
          <w:tab w:val="left" w:pos="0"/>
        </w:tabs>
        <w:spacing w:after="0"/>
        <w:ind w:left="0" w:firstLine="0"/>
        <w:jc w:val="both"/>
        <w:rPr>
          <w:sz w:val="24"/>
          <w:szCs w:val="24"/>
        </w:rPr>
      </w:pPr>
      <w:r w:rsidRPr="00055CE3">
        <w:rPr>
          <w:bCs/>
          <w:i/>
          <w:sz w:val="24"/>
          <w:szCs w:val="24"/>
        </w:rPr>
        <w:t>c)</w:t>
      </w:r>
      <w:r w:rsidRPr="0085166F">
        <w:rPr>
          <w:sz w:val="24"/>
          <w:szCs w:val="24"/>
        </w:rPr>
        <w:t xml:space="preserve"> elegendő információ</w:t>
      </w:r>
      <w:r>
        <w:rPr>
          <w:sz w:val="24"/>
          <w:szCs w:val="24"/>
        </w:rPr>
        <w:t>t</w:t>
      </w:r>
      <w:r w:rsidRPr="0085166F">
        <w:rPr>
          <w:sz w:val="24"/>
          <w:szCs w:val="24"/>
        </w:rPr>
        <w:t xml:space="preserve"> az igénybe venni kívánt alvállalkozókról, amelyek az ajánlatkérő számára lehetővé teszik annak megállapítását, hogy ezek mindegyike rendelkezik a szükséges kapacitásokkal mindazon </w:t>
      </w:r>
      <w:r w:rsidRPr="00EC1176">
        <w:rPr>
          <w:sz w:val="24"/>
          <w:szCs w:val="24"/>
        </w:rPr>
        <w:t xml:space="preserve">minősített </w:t>
      </w:r>
      <w:r>
        <w:rPr>
          <w:sz w:val="24"/>
          <w:szCs w:val="24"/>
        </w:rPr>
        <w:t>adat</w:t>
      </w:r>
      <w:r w:rsidRPr="0085166F">
        <w:rPr>
          <w:sz w:val="24"/>
          <w:szCs w:val="24"/>
        </w:rPr>
        <w:t xml:space="preserve"> védelméhez, amelyekhez hozzáférnek, illetve amelyek az alvállalkozásban elvégzett teljesítés során keletkeznek</w:t>
      </w:r>
      <w:r>
        <w:rPr>
          <w:sz w:val="24"/>
          <w:szCs w:val="24"/>
        </w:rPr>
        <w:t>,</w:t>
      </w:r>
      <w:r w:rsidRPr="0085166F">
        <w:rPr>
          <w:sz w:val="24"/>
          <w:szCs w:val="24"/>
        </w:rPr>
        <w:t xml:space="preserve"> </w:t>
      </w:r>
      <w:r>
        <w:rPr>
          <w:sz w:val="24"/>
          <w:szCs w:val="24"/>
        </w:rPr>
        <w:t>vagy</w:t>
      </w:r>
    </w:p>
    <w:p w14:paraId="68256C71" w14:textId="77777777" w:rsidR="007B6109" w:rsidRPr="0085166F" w:rsidRDefault="007B6109" w:rsidP="0016780C">
      <w:pPr>
        <w:pStyle w:val="Lista"/>
        <w:tabs>
          <w:tab w:val="clear" w:pos="283"/>
          <w:tab w:val="left" w:pos="0"/>
        </w:tabs>
        <w:spacing w:after="0"/>
        <w:ind w:left="0" w:firstLine="0"/>
        <w:jc w:val="both"/>
        <w:rPr>
          <w:sz w:val="24"/>
          <w:szCs w:val="24"/>
        </w:rPr>
      </w:pPr>
      <w:r w:rsidRPr="00055CE3">
        <w:rPr>
          <w:bCs/>
          <w:i/>
          <w:sz w:val="24"/>
          <w:szCs w:val="24"/>
        </w:rPr>
        <w:t>d)</w:t>
      </w:r>
      <w:r w:rsidRPr="0085166F">
        <w:rPr>
          <w:sz w:val="24"/>
          <w:szCs w:val="24"/>
        </w:rPr>
        <w:t xml:space="preserve"> az ajánlattevők kötelezettségvállalás</w:t>
      </w:r>
      <w:r>
        <w:rPr>
          <w:sz w:val="24"/>
          <w:szCs w:val="24"/>
        </w:rPr>
        <w:t xml:space="preserve">át </w:t>
      </w:r>
      <w:r w:rsidRPr="0085166F">
        <w:rPr>
          <w:sz w:val="24"/>
          <w:szCs w:val="24"/>
        </w:rPr>
        <w:t xml:space="preserve">a tekintetben, hogy az alvállalkozói szerződések odaítélése előtt az új alvállalkozókkal kapcsolatban átadják a </w:t>
      </w:r>
      <w:r w:rsidRPr="00FC1DCD">
        <w:rPr>
          <w:i/>
          <w:sz w:val="24"/>
          <w:szCs w:val="24"/>
        </w:rPr>
        <w:t>c)</w:t>
      </w:r>
      <w:r w:rsidRPr="0085166F">
        <w:rPr>
          <w:sz w:val="24"/>
          <w:szCs w:val="24"/>
        </w:rPr>
        <w:t xml:space="preserve"> pontban megkövetelt információkat. </w:t>
      </w:r>
    </w:p>
    <w:p w14:paraId="7EBE27E1" w14:textId="77777777" w:rsidR="007B6109" w:rsidRPr="0085166F" w:rsidRDefault="007B6109" w:rsidP="0016780C">
      <w:pPr>
        <w:keepLines/>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44</w:t>
      </w:r>
      <w:r w:rsidRPr="0085166F">
        <w:rPr>
          <w:rFonts w:ascii="Times New Roman" w:hAnsi="Times New Roman"/>
          <w:b/>
          <w:sz w:val="24"/>
          <w:szCs w:val="24"/>
        </w:rPr>
        <w:t xml:space="preserve">. § </w:t>
      </w:r>
      <w:r w:rsidRPr="0085166F">
        <w:rPr>
          <w:rFonts w:ascii="Times New Roman" w:hAnsi="Times New Roman"/>
          <w:sz w:val="24"/>
          <w:szCs w:val="24"/>
        </w:rPr>
        <w:t>Az ajánlatkérő a részvételi</w:t>
      </w:r>
      <w:r>
        <w:rPr>
          <w:rFonts w:ascii="Times New Roman" w:hAnsi="Times New Roman"/>
          <w:sz w:val="24"/>
          <w:szCs w:val="24"/>
        </w:rPr>
        <w:t xml:space="preserve">, </w:t>
      </w:r>
      <w:r w:rsidRPr="0085166F">
        <w:rPr>
          <w:rFonts w:ascii="Times New Roman" w:hAnsi="Times New Roman"/>
          <w:sz w:val="24"/>
          <w:szCs w:val="24"/>
        </w:rPr>
        <w:t>ajánlat</w:t>
      </w:r>
      <w:r>
        <w:rPr>
          <w:rFonts w:ascii="Times New Roman" w:hAnsi="Times New Roman"/>
          <w:sz w:val="24"/>
          <w:szCs w:val="24"/>
        </w:rPr>
        <w:t>tételi</w:t>
      </w:r>
      <w:r w:rsidRPr="0085166F">
        <w:rPr>
          <w:rFonts w:ascii="Times New Roman" w:hAnsi="Times New Roman"/>
          <w:sz w:val="24"/>
          <w:szCs w:val="24"/>
        </w:rPr>
        <w:t xml:space="preserve"> felhívásban, a dokumentációban, az ismertetőben, illetve a kiegészítő iratokban megállapítja az ellátás biztonságára vonatkozó követelményeket. Az ajánlatkérő előírhatja, hogy az ajánlat tartalmazza többek között a következőket: </w:t>
      </w:r>
    </w:p>
    <w:p w14:paraId="600CD41A" w14:textId="77777777" w:rsidR="007B6109" w:rsidRPr="0085166F" w:rsidRDefault="007B6109" w:rsidP="0016780C">
      <w:pPr>
        <w:keepLines/>
        <w:autoSpaceDE w:val="0"/>
        <w:autoSpaceDN w:val="0"/>
        <w:adjustRightInd w:val="0"/>
        <w:spacing w:after="0" w:line="240" w:lineRule="auto"/>
        <w:jc w:val="both"/>
        <w:rPr>
          <w:rFonts w:ascii="Times New Roman" w:hAnsi="Times New Roman"/>
          <w:sz w:val="24"/>
          <w:szCs w:val="24"/>
        </w:rPr>
      </w:pPr>
      <w:r w:rsidRPr="00FC1DCD">
        <w:rPr>
          <w:rFonts w:ascii="Times New Roman" w:hAnsi="Times New Roman"/>
          <w:bCs/>
          <w:i/>
          <w:sz w:val="24"/>
          <w:szCs w:val="24"/>
        </w:rPr>
        <w:t>a)</w:t>
      </w:r>
      <w:r w:rsidRPr="0085166F">
        <w:rPr>
          <w:rFonts w:ascii="Times New Roman" w:hAnsi="Times New Roman"/>
          <w:sz w:val="24"/>
          <w:szCs w:val="24"/>
        </w:rPr>
        <w:t xml:space="preserve"> olyan tanúsítványok</w:t>
      </w:r>
      <w:r>
        <w:rPr>
          <w:rFonts w:ascii="Times New Roman" w:hAnsi="Times New Roman"/>
          <w:sz w:val="24"/>
          <w:szCs w:val="24"/>
        </w:rPr>
        <w:t>at</w:t>
      </w:r>
      <w:r w:rsidRPr="0085166F">
        <w:rPr>
          <w:rFonts w:ascii="Times New Roman" w:hAnsi="Times New Roman"/>
          <w:sz w:val="24"/>
          <w:szCs w:val="24"/>
        </w:rPr>
        <w:t xml:space="preserve"> vagy dokumentumok</w:t>
      </w:r>
      <w:r>
        <w:rPr>
          <w:rFonts w:ascii="Times New Roman" w:hAnsi="Times New Roman"/>
          <w:sz w:val="24"/>
          <w:szCs w:val="24"/>
        </w:rPr>
        <w:t>at</w:t>
      </w:r>
      <w:r w:rsidRPr="0085166F">
        <w:rPr>
          <w:rFonts w:ascii="Times New Roman" w:hAnsi="Times New Roman"/>
          <w:sz w:val="24"/>
          <w:szCs w:val="24"/>
        </w:rPr>
        <w:t xml:space="preserve">, amelyek bizonyítják az ajánlatkérő számára, hogy az ajánlattevő képes lesz teljesíteni a szerződéshez kapcsolódó áruk exportjával, szállításával és továbbításával kapcsolatos kötelezettségeit, </w:t>
      </w:r>
      <w:r>
        <w:rPr>
          <w:rFonts w:ascii="Times New Roman" w:hAnsi="Times New Roman"/>
          <w:sz w:val="24"/>
          <w:szCs w:val="24"/>
        </w:rPr>
        <w:t>ide</w:t>
      </w:r>
      <w:r w:rsidRPr="0085166F">
        <w:rPr>
          <w:rFonts w:ascii="Times New Roman" w:hAnsi="Times New Roman"/>
          <w:sz w:val="24"/>
          <w:szCs w:val="24"/>
        </w:rPr>
        <w:t>értve az érintett tagállam vagy tagállamok részéről ezt alátámasztó dokumentációt</w:t>
      </w:r>
      <w:r>
        <w:rPr>
          <w:rFonts w:ascii="Times New Roman" w:hAnsi="Times New Roman"/>
          <w:sz w:val="24"/>
          <w:szCs w:val="24"/>
        </w:rPr>
        <w:t>,</w:t>
      </w:r>
      <w:r w:rsidRPr="0085166F">
        <w:rPr>
          <w:rFonts w:ascii="Times New Roman" w:hAnsi="Times New Roman"/>
          <w:sz w:val="24"/>
          <w:szCs w:val="24"/>
        </w:rPr>
        <w:t xml:space="preserve"> </w:t>
      </w:r>
    </w:p>
    <w:p w14:paraId="6731E2E7" w14:textId="77777777" w:rsidR="007B6109" w:rsidRPr="0085166F" w:rsidRDefault="007B6109" w:rsidP="0016780C">
      <w:pPr>
        <w:keepLines/>
        <w:autoSpaceDE w:val="0"/>
        <w:autoSpaceDN w:val="0"/>
        <w:adjustRightInd w:val="0"/>
        <w:spacing w:after="0" w:line="240" w:lineRule="auto"/>
        <w:jc w:val="both"/>
        <w:rPr>
          <w:rFonts w:ascii="Times New Roman" w:hAnsi="Times New Roman"/>
          <w:sz w:val="24"/>
          <w:szCs w:val="24"/>
        </w:rPr>
      </w:pPr>
      <w:r w:rsidRPr="00FC1DCD">
        <w:rPr>
          <w:rFonts w:ascii="Times New Roman" w:hAnsi="Times New Roman"/>
          <w:bCs/>
          <w:i/>
          <w:sz w:val="24"/>
          <w:szCs w:val="24"/>
        </w:rPr>
        <w:t>b)</w:t>
      </w:r>
      <w:r w:rsidRPr="0085166F">
        <w:rPr>
          <w:rFonts w:ascii="Times New Roman" w:hAnsi="Times New Roman"/>
          <w:sz w:val="24"/>
          <w:szCs w:val="24"/>
        </w:rPr>
        <w:t xml:space="preserve"> az ajánlatkérőre vonatkozó minden olyan korlátozás feltüntetés</w:t>
      </w:r>
      <w:r>
        <w:rPr>
          <w:rFonts w:ascii="Times New Roman" w:hAnsi="Times New Roman"/>
          <w:sz w:val="24"/>
          <w:szCs w:val="24"/>
        </w:rPr>
        <w:t>ét</w:t>
      </w:r>
      <w:r w:rsidRPr="0085166F">
        <w:rPr>
          <w:rFonts w:ascii="Times New Roman" w:hAnsi="Times New Roman"/>
          <w:sz w:val="24"/>
          <w:szCs w:val="24"/>
        </w:rPr>
        <w:t>, amely a termékek vagy szolgáltatások, illetve e termékek vagy szolgáltatások eredményének nyilvánosságra hozatalára, átadására vagy használatára vonatkozik, és amely exportkorlátozást vagy biztonsági intézkedéseket eredményezhet</w:t>
      </w:r>
      <w:r>
        <w:rPr>
          <w:rFonts w:ascii="Times New Roman" w:hAnsi="Times New Roman"/>
          <w:sz w:val="24"/>
          <w:szCs w:val="24"/>
        </w:rPr>
        <w:t>,</w:t>
      </w:r>
      <w:r w:rsidRPr="0085166F">
        <w:rPr>
          <w:rFonts w:ascii="Times New Roman" w:hAnsi="Times New Roman"/>
          <w:sz w:val="24"/>
          <w:szCs w:val="24"/>
        </w:rPr>
        <w:t xml:space="preserve"> </w:t>
      </w:r>
    </w:p>
    <w:p w14:paraId="7FDAA29D" w14:textId="77777777" w:rsidR="007B6109" w:rsidRPr="0085166F" w:rsidRDefault="007B6109" w:rsidP="0016780C">
      <w:pPr>
        <w:keepLines/>
        <w:autoSpaceDE w:val="0"/>
        <w:autoSpaceDN w:val="0"/>
        <w:adjustRightInd w:val="0"/>
        <w:spacing w:after="0" w:line="240" w:lineRule="auto"/>
        <w:jc w:val="both"/>
        <w:rPr>
          <w:rFonts w:ascii="Times New Roman" w:hAnsi="Times New Roman"/>
          <w:sz w:val="24"/>
          <w:szCs w:val="24"/>
        </w:rPr>
      </w:pPr>
      <w:r w:rsidRPr="00FC1DCD">
        <w:rPr>
          <w:rFonts w:ascii="Times New Roman" w:hAnsi="Times New Roman"/>
          <w:bCs/>
          <w:i/>
          <w:sz w:val="24"/>
          <w:szCs w:val="24"/>
        </w:rPr>
        <w:t>c)</w:t>
      </w:r>
      <w:r w:rsidRPr="0085166F">
        <w:rPr>
          <w:rFonts w:ascii="Times New Roman" w:hAnsi="Times New Roman"/>
          <w:sz w:val="24"/>
          <w:szCs w:val="24"/>
        </w:rPr>
        <w:t xml:space="preserve"> tanúsítványok</w:t>
      </w:r>
      <w:r>
        <w:rPr>
          <w:rFonts w:ascii="Times New Roman" w:hAnsi="Times New Roman"/>
          <w:sz w:val="24"/>
          <w:szCs w:val="24"/>
        </w:rPr>
        <w:t>at</w:t>
      </w:r>
      <w:r w:rsidRPr="0085166F">
        <w:rPr>
          <w:rFonts w:ascii="Times New Roman" w:hAnsi="Times New Roman"/>
          <w:sz w:val="24"/>
          <w:szCs w:val="24"/>
        </w:rPr>
        <w:t xml:space="preserve"> vagy dokumentumok</w:t>
      </w:r>
      <w:r>
        <w:rPr>
          <w:rFonts w:ascii="Times New Roman" w:hAnsi="Times New Roman"/>
          <w:sz w:val="24"/>
          <w:szCs w:val="24"/>
        </w:rPr>
        <w:t>at</w:t>
      </w:r>
      <w:r w:rsidRPr="0085166F">
        <w:rPr>
          <w:rFonts w:ascii="Times New Roman" w:hAnsi="Times New Roman"/>
          <w:sz w:val="24"/>
          <w:szCs w:val="24"/>
        </w:rPr>
        <w:t>, amelyek bizonyítják, hogy az ajánlattevő ellátási láncának elhelyezkedése és megszervezése lehetővé teszi számára az ajánlatkérő által az ellátás biztonságára vonatkozóan előírt követelmények teljesítését, valamint arra vonatkozó kötelezettségvállalás</w:t>
      </w:r>
      <w:r w:rsidR="008D21AF">
        <w:rPr>
          <w:rFonts w:ascii="Times New Roman" w:hAnsi="Times New Roman"/>
          <w:sz w:val="24"/>
          <w:szCs w:val="24"/>
        </w:rPr>
        <w:t>t</w:t>
      </w:r>
      <w:r w:rsidRPr="0085166F">
        <w:rPr>
          <w:rFonts w:ascii="Times New Roman" w:hAnsi="Times New Roman"/>
          <w:sz w:val="24"/>
          <w:szCs w:val="24"/>
        </w:rPr>
        <w:t>, hogy az ellátási láncban a szerződés teljesítése során bekövetkező változások nem gátolják majd az e követelményeknek való megfelelést</w:t>
      </w:r>
      <w:r>
        <w:rPr>
          <w:rFonts w:ascii="Times New Roman" w:hAnsi="Times New Roman"/>
          <w:sz w:val="24"/>
          <w:szCs w:val="24"/>
        </w:rPr>
        <w:t>,</w:t>
      </w:r>
      <w:r w:rsidRPr="0085166F">
        <w:rPr>
          <w:rFonts w:ascii="Times New Roman" w:hAnsi="Times New Roman"/>
          <w:sz w:val="24"/>
          <w:szCs w:val="24"/>
        </w:rPr>
        <w:t xml:space="preserve"> </w:t>
      </w:r>
    </w:p>
    <w:p w14:paraId="019D540E" w14:textId="77777777" w:rsidR="007B6109" w:rsidRPr="0085166F" w:rsidRDefault="007B6109" w:rsidP="0016780C">
      <w:pPr>
        <w:keepLines/>
        <w:autoSpaceDE w:val="0"/>
        <w:autoSpaceDN w:val="0"/>
        <w:adjustRightInd w:val="0"/>
        <w:spacing w:after="0" w:line="240" w:lineRule="auto"/>
        <w:jc w:val="both"/>
        <w:rPr>
          <w:rFonts w:ascii="Times New Roman" w:hAnsi="Times New Roman"/>
          <w:sz w:val="24"/>
          <w:szCs w:val="24"/>
        </w:rPr>
      </w:pPr>
      <w:r w:rsidRPr="00FC1DCD">
        <w:rPr>
          <w:rFonts w:ascii="Times New Roman" w:hAnsi="Times New Roman"/>
          <w:bCs/>
          <w:i/>
          <w:sz w:val="24"/>
          <w:szCs w:val="24"/>
        </w:rPr>
        <w:t>d)</w:t>
      </w:r>
      <w:r w:rsidRPr="0085166F">
        <w:rPr>
          <w:rFonts w:ascii="Times New Roman" w:hAnsi="Times New Roman"/>
          <w:sz w:val="24"/>
          <w:szCs w:val="24"/>
        </w:rPr>
        <w:t xml:space="preserve"> az ajánlattevő kötelezettségvállalás</w:t>
      </w:r>
      <w:r>
        <w:rPr>
          <w:rFonts w:ascii="Times New Roman" w:hAnsi="Times New Roman"/>
          <w:sz w:val="24"/>
          <w:szCs w:val="24"/>
        </w:rPr>
        <w:t>át</w:t>
      </w:r>
      <w:r w:rsidRPr="0085166F">
        <w:rPr>
          <w:rFonts w:ascii="Times New Roman" w:hAnsi="Times New Roman"/>
          <w:sz w:val="24"/>
          <w:szCs w:val="24"/>
        </w:rPr>
        <w:t xml:space="preserve"> a</w:t>
      </w:r>
      <w:r>
        <w:rPr>
          <w:rFonts w:ascii="Times New Roman" w:hAnsi="Times New Roman"/>
          <w:sz w:val="24"/>
          <w:szCs w:val="24"/>
        </w:rPr>
        <w:t>r</w:t>
      </w:r>
      <w:r w:rsidR="00DD66B6">
        <w:rPr>
          <w:rFonts w:ascii="Times New Roman" w:hAnsi="Times New Roman"/>
          <w:sz w:val="24"/>
          <w:szCs w:val="24"/>
        </w:rPr>
        <w:t>ra vonatkozóan</w:t>
      </w:r>
      <w:r>
        <w:rPr>
          <w:rFonts w:ascii="Times New Roman" w:hAnsi="Times New Roman"/>
          <w:sz w:val="24"/>
          <w:szCs w:val="24"/>
        </w:rPr>
        <w:t xml:space="preserve">, </w:t>
      </w:r>
      <w:r w:rsidRPr="0085166F">
        <w:rPr>
          <w:rFonts w:ascii="Times New Roman" w:hAnsi="Times New Roman"/>
          <w:sz w:val="24"/>
          <w:szCs w:val="24"/>
        </w:rPr>
        <w:t>hogy az ajánlatkérő válság</w:t>
      </w:r>
      <w:r>
        <w:rPr>
          <w:rFonts w:ascii="Times New Roman" w:hAnsi="Times New Roman"/>
          <w:sz w:val="24"/>
          <w:szCs w:val="24"/>
        </w:rPr>
        <w:t>helyzet</w:t>
      </w:r>
      <w:r w:rsidRPr="0085166F">
        <w:rPr>
          <w:rFonts w:ascii="Times New Roman" w:hAnsi="Times New Roman"/>
          <w:sz w:val="24"/>
          <w:szCs w:val="24"/>
        </w:rPr>
        <w:t xml:space="preserve"> eredményeképp</w:t>
      </w:r>
      <w:r>
        <w:rPr>
          <w:rFonts w:ascii="Times New Roman" w:hAnsi="Times New Roman"/>
          <w:sz w:val="24"/>
          <w:szCs w:val="24"/>
        </w:rPr>
        <w:t>en</w:t>
      </w:r>
      <w:r w:rsidRPr="0085166F">
        <w:rPr>
          <w:rFonts w:ascii="Times New Roman" w:hAnsi="Times New Roman"/>
          <w:sz w:val="24"/>
          <w:szCs w:val="24"/>
        </w:rPr>
        <w:t xml:space="preserve"> megnövekedett igényeinek kielégítése érdekében kapacitásokat hoz létre</w:t>
      </w:r>
      <w:r>
        <w:rPr>
          <w:rFonts w:ascii="Times New Roman" w:hAnsi="Times New Roman"/>
          <w:sz w:val="24"/>
          <w:szCs w:val="24"/>
        </w:rPr>
        <w:t>,</w:t>
      </w:r>
      <w:r w:rsidRPr="0085166F">
        <w:rPr>
          <w:rFonts w:ascii="Times New Roman" w:hAnsi="Times New Roman"/>
          <w:sz w:val="24"/>
          <w:szCs w:val="24"/>
        </w:rPr>
        <w:t xml:space="preserve"> </w:t>
      </w:r>
      <w:r>
        <w:rPr>
          <w:rFonts w:ascii="Times New Roman" w:hAnsi="Times New Roman"/>
          <w:sz w:val="24"/>
          <w:szCs w:val="24"/>
        </w:rPr>
        <w:t>illetve</w:t>
      </w:r>
      <w:r w:rsidRPr="0085166F">
        <w:rPr>
          <w:rFonts w:ascii="Times New Roman" w:hAnsi="Times New Roman"/>
          <w:sz w:val="24"/>
          <w:szCs w:val="24"/>
        </w:rPr>
        <w:t xml:space="preserve"> tart fenn a közösen megállapított feltételeknek megfelelően</w:t>
      </w:r>
      <w:r>
        <w:rPr>
          <w:rFonts w:ascii="Times New Roman" w:hAnsi="Times New Roman"/>
          <w:sz w:val="24"/>
          <w:szCs w:val="24"/>
        </w:rPr>
        <w:t>,</w:t>
      </w:r>
      <w:r w:rsidRPr="0085166F">
        <w:rPr>
          <w:rFonts w:ascii="Times New Roman" w:hAnsi="Times New Roman"/>
          <w:sz w:val="24"/>
          <w:szCs w:val="24"/>
        </w:rPr>
        <w:t xml:space="preserve"> </w:t>
      </w:r>
    </w:p>
    <w:p w14:paraId="0BAE49AC" w14:textId="77777777" w:rsidR="007B6109" w:rsidRPr="0085166F" w:rsidRDefault="007B6109" w:rsidP="0016780C">
      <w:pPr>
        <w:keepLines/>
        <w:autoSpaceDE w:val="0"/>
        <w:autoSpaceDN w:val="0"/>
        <w:adjustRightInd w:val="0"/>
        <w:spacing w:after="0" w:line="240" w:lineRule="auto"/>
        <w:jc w:val="both"/>
        <w:rPr>
          <w:rFonts w:ascii="Times New Roman" w:hAnsi="Times New Roman"/>
          <w:sz w:val="24"/>
          <w:szCs w:val="24"/>
        </w:rPr>
      </w:pPr>
      <w:r w:rsidRPr="00FC1DCD">
        <w:rPr>
          <w:rFonts w:ascii="Times New Roman" w:hAnsi="Times New Roman"/>
          <w:bCs/>
          <w:i/>
          <w:sz w:val="24"/>
          <w:szCs w:val="24"/>
        </w:rPr>
        <w:t>e)</w:t>
      </w:r>
      <w:r w:rsidRPr="0085166F">
        <w:rPr>
          <w:rFonts w:ascii="Times New Roman" w:hAnsi="Times New Roman"/>
          <w:sz w:val="24"/>
          <w:szCs w:val="24"/>
        </w:rPr>
        <w:t xml:space="preserve"> az ajánlattevő letelepedése szerinti országa hatóságaitól származó bármilyen dokumentum</w:t>
      </w:r>
      <w:r>
        <w:rPr>
          <w:rFonts w:ascii="Times New Roman" w:hAnsi="Times New Roman"/>
          <w:sz w:val="24"/>
          <w:szCs w:val="24"/>
        </w:rPr>
        <w:t>ot</w:t>
      </w:r>
      <w:r w:rsidRPr="0085166F">
        <w:rPr>
          <w:rFonts w:ascii="Times New Roman" w:hAnsi="Times New Roman"/>
          <w:sz w:val="24"/>
          <w:szCs w:val="24"/>
        </w:rPr>
        <w:t xml:space="preserve"> annak alátámasztására, hogy az ajánlattevő válság</w:t>
      </w:r>
      <w:r>
        <w:rPr>
          <w:rFonts w:ascii="Times New Roman" w:hAnsi="Times New Roman"/>
          <w:sz w:val="24"/>
          <w:szCs w:val="24"/>
        </w:rPr>
        <w:t>helyzet</w:t>
      </w:r>
      <w:r w:rsidRPr="0085166F">
        <w:rPr>
          <w:rFonts w:ascii="Times New Roman" w:hAnsi="Times New Roman"/>
          <w:sz w:val="24"/>
          <w:szCs w:val="24"/>
        </w:rPr>
        <w:t xml:space="preserve"> esetén eleget tesz az ajánlatkérő válság eredményeképp</w:t>
      </w:r>
      <w:r>
        <w:rPr>
          <w:rFonts w:ascii="Times New Roman" w:hAnsi="Times New Roman"/>
          <w:sz w:val="24"/>
          <w:szCs w:val="24"/>
        </w:rPr>
        <w:t>en</w:t>
      </w:r>
      <w:r w:rsidRPr="0085166F">
        <w:rPr>
          <w:rFonts w:ascii="Times New Roman" w:hAnsi="Times New Roman"/>
          <w:sz w:val="24"/>
          <w:szCs w:val="24"/>
        </w:rPr>
        <w:t xml:space="preserve"> megnövekedett igényeinek</w:t>
      </w:r>
      <w:r>
        <w:rPr>
          <w:rFonts w:ascii="Times New Roman" w:hAnsi="Times New Roman"/>
          <w:sz w:val="24"/>
          <w:szCs w:val="24"/>
        </w:rPr>
        <w:t>,</w:t>
      </w:r>
      <w:r w:rsidRPr="0085166F">
        <w:rPr>
          <w:rFonts w:ascii="Times New Roman" w:hAnsi="Times New Roman"/>
          <w:sz w:val="24"/>
          <w:szCs w:val="24"/>
        </w:rPr>
        <w:t xml:space="preserve"> </w:t>
      </w:r>
    </w:p>
    <w:p w14:paraId="384D01E2" w14:textId="77777777" w:rsidR="007B6109" w:rsidRPr="0085166F" w:rsidRDefault="007B6109" w:rsidP="0016780C">
      <w:pPr>
        <w:keepLines/>
        <w:autoSpaceDE w:val="0"/>
        <w:autoSpaceDN w:val="0"/>
        <w:adjustRightInd w:val="0"/>
        <w:spacing w:after="0" w:line="240" w:lineRule="auto"/>
        <w:jc w:val="both"/>
        <w:rPr>
          <w:rFonts w:ascii="Times New Roman" w:hAnsi="Times New Roman"/>
          <w:sz w:val="24"/>
          <w:szCs w:val="24"/>
        </w:rPr>
      </w:pPr>
      <w:r w:rsidRPr="00FC1DCD">
        <w:rPr>
          <w:rFonts w:ascii="Times New Roman" w:hAnsi="Times New Roman"/>
          <w:bCs/>
          <w:i/>
          <w:sz w:val="24"/>
          <w:szCs w:val="24"/>
        </w:rPr>
        <w:t>f)</w:t>
      </w:r>
      <w:r w:rsidRPr="0085166F">
        <w:rPr>
          <w:rFonts w:ascii="Times New Roman" w:hAnsi="Times New Roman"/>
          <w:sz w:val="24"/>
          <w:szCs w:val="24"/>
        </w:rPr>
        <w:t xml:space="preserve"> az ajánlattevő kötelezettségvállalás</w:t>
      </w:r>
      <w:r>
        <w:rPr>
          <w:rFonts w:ascii="Times New Roman" w:hAnsi="Times New Roman"/>
          <w:sz w:val="24"/>
          <w:szCs w:val="24"/>
        </w:rPr>
        <w:t>át</w:t>
      </w:r>
      <w:r w:rsidRPr="0085166F">
        <w:rPr>
          <w:rFonts w:ascii="Times New Roman" w:hAnsi="Times New Roman"/>
          <w:sz w:val="24"/>
          <w:szCs w:val="24"/>
        </w:rPr>
        <w:t xml:space="preserve"> a tekintetben, hogy biztosítja a szerződés tárgyát képező áruk karbantartását, korszerűsítését és fejlesztését</w:t>
      </w:r>
      <w:r>
        <w:rPr>
          <w:rFonts w:ascii="Times New Roman" w:hAnsi="Times New Roman"/>
          <w:sz w:val="24"/>
          <w:szCs w:val="24"/>
        </w:rPr>
        <w:t>,</w:t>
      </w:r>
      <w:r w:rsidRPr="0085166F">
        <w:rPr>
          <w:rFonts w:ascii="Times New Roman" w:hAnsi="Times New Roman"/>
          <w:sz w:val="24"/>
          <w:szCs w:val="24"/>
        </w:rPr>
        <w:t xml:space="preserve"> </w:t>
      </w:r>
    </w:p>
    <w:p w14:paraId="7D4E1B7E" w14:textId="77777777" w:rsidR="007B6109" w:rsidRPr="0085166F" w:rsidRDefault="007B6109" w:rsidP="0016780C">
      <w:pPr>
        <w:keepLines/>
        <w:autoSpaceDE w:val="0"/>
        <w:autoSpaceDN w:val="0"/>
        <w:adjustRightInd w:val="0"/>
        <w:spacing w:after="0" w:line="240" w:lineRule="auto"/>
        <w:jc w:val="both"/>
        <w:rPr>
          <w:rFonts w:ascii="Times New Roman" w:hAnsi="Times New Roman"/>
          <w:sz w:val="24"/>
          <w:szCs w:val="24"/>
        </w:rPr>
      </w:pPr>
      <w:r w:rsidRPr="00FC1DCD">
        <w:rPr>
          <w:rFonts w:ascii="Times New Roman" w:hAnsi="Times New Roman"/>
          <w:bCs/>
          <w:i/>
          <w:sz w:val="24"/>
          <w:szCs w:val="24"/>
        </w:rPr>
        <w:t>g)</w:t>
      </w:r>
      <w:r w:rsidRPr="0085166F">
        <w:rPr>
          <w:rFonts w:ascii="Times New Roman" w:hAnsi="Times New Roman"/>
          <w:sz w:val="24"/>
          <w:szCs w:val="24"/>
        </w:rPr>
        <w:t xml:space="preserve"> az ajánlattevő kötelezettségvállalás</w:t>
      </w:r>
      <w:r>
        <w:rPr>
          <w:rFonts w:ascii="Times New Roman" w:hAnsi="Times New Roman"/>
          <w:sz w:val="24"/>
          <w:szCs w:val="24"/>
        </w:rPr>
        <w:t>át</w:t>
      </w:r>
      <w:r w:rsidRPr="0085166F">
        <w:rPr>
          <w:rFonts w:ascii="Times New Roman" w:hAnsi="Times New Roman"/>
          <w:sz w:val="24"/>
          <w:szCs w:val="24"/>
        </w:rPr>
        <w:t xml:space="preserve"> a</w:t>
      </w:r>
      <w:r>
        <w:rPr>
          <w:rFonts w:ascii="Times New Roman" w:hAnsi="Times New Roman"/>
          <w:sz w:val="24"/>
          <w:szCs w:val="24"/>
        </w:rPr>
        <w:t>rr</w:t>
      </w:r>
      <w:r w:rsidR="001A6A9B">
        <w:rPr>
          <w:rFonts w:ascii="Times New Roman" w:hAnsi="Times New Roman"/>
          <w:sz w:val="24"/>
          <w:szCs w:val="24"/>
        </w:rPr>
        <w:t>a vonatkozóan</w:t>
      </w:r>
      <w:r>
        <w:rPr>
          <w:rFonts w:ascii="Times New Roman" w:hAnsi="Times New Roman"/>
          <w:sz w:val="24"/>
          <w:szCs w:val="24"/>
        </w:rPr>
        <w:t>,</w:t>
      </w:r>
      <w:r w:rsidRPr="0085166F">
        <w:rPr>
          <w:rFonts w:ascii="Times New Roman" w:hAnsi="Times New Roman"/>
          <w:sz w:val="24"/>
          <w:szCs w:val="24"/>
        </w:rPr>
        <w:t xml:space="preserve"> hogy időben értesíti az ajánlatkérőt a szervezetében, ellátási láncában vagy ipari stratégiájában bekövetkezett olyan változásokról, amelyek érinthetik az ajánlatkérő irányában fennálló kötelezettségeit</w:t>
      </w:r>
      <w:r>
        <w:rPr>
          <w:rFonts w:ascii="Times New Roman" w:hAnsi="Times New Roman"/>
          <w:sz w:val="24"/>
          <w:szCs w:val="24"/>
        </w:rPr>
        <w:t>, vagy</w:t>
      </w:r>
    </w:p>
    <w:p w14:paraId="3881B7F2" w14:textId="77777777" w:rsidR="007B6109" w:rsidRDefault="007B6109" w:rsidP="0016780C">
      <w:pPr>
        <w:keepLines/>
        <w:autoSpaceDE w:val="0"/>
        <w:autoSpaceDN w:val="0"/>
        <w:adjustRightInd w:val="0"/>
        <w:spacing w:after="0" w:line="240" w:lineRule="auto"/>
        <w:jc w:val="both"/>
        <w:rPr>
          <w:rFonts w:ascii="Times New Roman" w:hAnsi="Times New Roman"/>
          <w:sz w:val="24"/>
          <w:szCs w:val="24"/>
        </w:rPr>
      </w:pPr>
      <w:r w:rsidRPr="00FC1DCD">
        <w:rPr>
          <w:rFonts w:ascii="Times New Roman" w:hAnsi="Times New Roman"/>
          <w:bCs/>
          <w:i/>
          <w:sz w:val="24"/>
          <w:szCs w:val="24"/>
        </w:rPr>
        <w:lastRenderedPageBreak/>
        <w:t>h)</w:t>
      </w:r>
      <w:r w:rsidRPr="0085166F">
        <w:rPr>
          <w:rFonts w:ascii="Times New Roman" w:hAnsi="Times New Roman"/>
          <w:sz w:val="24"/>
          <w:szCs w:val="24"/>
        </w:rPr>
        <w:t xml:space="preserve"> az ajánlattevő kötelezettségvállalás</w:t>
      </w:r>
      <w:r>
        <w:rPr>
          <w:rFonts w:ascii="Times New Roman" w:hAnsi="Times New Roman"/>
          <w:sz w:val="24"/>
          <w:szCs w:val="24"/>
        </w:rPr>
        <w:t>át</w:t>
      </w:r>
      <w:r w:rsidRPr="0085166F">
        <w:rPr>
          <w:rFonts w:ascii="Times New Roman" w:hAnsi="Times New Roman"/>
          <w:sz w:val="24"/>
          <w:szCs w:val="24"/>
        </w:rPr>
        <w:t xml:space="preserve"> a tekintetben, hogy a közösen megállapított feltételeknek megfelelően a pótalkatrészek, összetevők, összeállított egységek és speciális tesztberendezések készítéséhez szükséges eszköz</w:t>
      </w:r>
      <w:r>
        <w:rPr>
          <w:rFonts w:ascii="Times New Roman" w:hAnsi="Times New Roman"/>
          <w:sz w:val="24"/>
          <w:szCs w:val="24"/>
        </w:rPr>
        <w:t>öke</w:t>
      </w:r>
      <w:r w:rsidRPr="0085166F">
        <w:rPr>
          <w:rFonts w:ascii="Times New Roman" w:hAnsi="Times New Roman"/>
          <w:sz w:val="24"/>
          <w:szCs w:val="24"/>
        </w:rPr>
        <w:t xml:space="preserve">t az ajánlatkérő rendelkezésére bocsát, </w:t>
      </w:r>
      <w:r>
        <w:rPr>
          <w:rFonts w:ascii="Times New Roman" w:hAnsi="Times New Roman"/>
          <w:sz w:val="24"/>
          <w:szCs w:val="24"/>
        </w:rPr>
        <w:t>ha</w:t>
      </w:r>
      <w:r w:rsidRPr="0085166F">
        <w:rPr>
          <w:rFonts w:ascii="Times New Roman" w:hAnsi="Times New Roman"/>
          <w:sz w:val="24"/>
          <w:szCs w:val="24"/>
        </w:rPr>
        <w:t xml:space="preserve"> ő maga </w:t>
      </w:r>
      <w:r>
        <w:rPr>
          <w:rFonts w:ascii="Times New Roman" w:hAnsi="Times New Roman"/>
          <w:sz w:val="24"/>
          <w:szCs w:val="24"/>
        </w:rPr>
        <w:t>a további teljesítés során</w:t>
      </w:r>
      <w:r w:rsidRPr="0085166F">
        <w:rPr>
          <w:rFonts w:ascii="Times New Roman" w:hAnsi="Times New Roman"/>
          <w:sz w:val="24"/>
          <w:szCs w:val="24"/>
        </w:rPr>
        <w:t xml:space="preserve"> nem képes ezek biztosítására. </w:t>
      </w:r>
    </w:p>
    <w:p w14:paraId="637A8C77" w14:textId="77777777" w:rsidR="0062397B" w:rsidRDefault="0062397B" w:rsidP="000A02AF">
      <w:pPr>
        <w:keepLines/>
        <w:autoSpaceDE w:val="0"/>
        <w:autoSpaceDN w:val="0"/>
        <w:adjustRightInd w:val="0"/>
        <w:spacing w:after="0" w:line="240" w:lineRule="auto"/>
        <w:jc w:val="center"/>
        <w:rPr>
          <w:rFonts w:ascii="Times New Roman" w:hAnsi="Times New Roman"/>
          <w:b/>
          <w:bCs/>
          <w:noProof/>
          <w:sz w:val="24"/>
          <w:szCs w:val="24"/>
          <w:lang w:eastAsia="hu-HU"/>
        </w:rPr>
      </w:pPr>
    </w:p>
    <w:p w14:paraId="6F6B8AFE" w14:textId="77777777" w:rsidR="007B6109" w:rsidRPr="0085166F" w:rsidRDefault="007B6109" w:rsidP="000A02AF">
      <w:pPr>
        <w:keepLines/>
        <w:autoSpaceDE w:val="0"/>
        <w:autoSpaceDN w:val="0"/>
        <w:adjustRightInd w:val="0"/>
        <w:spacing w:after="0" w:line="240" w:lineRule="auto"/>
        <w:jc w:val="center"/>
        <w:rPr>
          <w:rFonts w:ascii="Times New Roman" w:hAnsi="Times New Roman"/>
          <w:b/>
          <w:bCs/>
          <w:noProof/>
          <w:sz w:val="24"/>
          <w:szCs w:val="24"/>
          <w:lang w:eastAsia="hu-HU"/>
        </w:rPr>
      </w:pPr>
      <w:r>
        <w:rPr>
          <w:rFonts w:ascii="Times New Roman" w:hAnsi="Times New Roman"/>
          <w:b/>
          <w:bCs/>
          <w:noProof/>
          <w:sz w:val="24"/>
          <w:szCs w:val="24"/>
          <w:lang w:eastAsia="hu-HU"/>
        </w:rPr>
        <w:t>29. A k</w:t>
      </w:r>
      <w:r w:rsidRPr="0085166F">
        <w:rPr>
          <w:rFonts w:ascii="Times New Roman" w:hAnsi="Times New Roman"/>
          <w:b/>
          <w:bCs/>
          <w:noProof/>
          <w:sz w:val="24"/>
          <w:szCs w:val="24"/>
          <w:lang w:eastAsia="hu-HU"/>
        </w:rPr>
        <w:t>izáró okok</w:t>
      </w:r>
    </w:p>
    <w:p w14:paraId="0BC02358" w14:textId="77777777" w:rsidR="007B6109" w:rsidRPr="0085166F" w:rsidRDefault="007B6109" w:rsidP="000A02AF">
      <w:pPr>
        <w:keepLines/>
        <w:autoSpaceDE w:val="0"/>
        <w:autoSpaceDN w:val="0"/>
        <w:adjustRightInd w:val="0"/>
        <w:spacing w:after="0" w:line="240" w:lineRule="auto"/>
        <w:jc w:val="center"/>
        <w:rPr>
          <w:rFonts w:ascii="Times New Roman" w:hAnsi="Times New Roman"/>
          <w:b/>
          <w:bCs/>
          <w:noProof/>
          <w:sz w:val="24"/>
          <w:szCs w:val="24"/>
          <w:lang w:eastAsia="hu-HU"/>
        </w:rPr>
      </w:pPr>
    </w:p>
    <w:p w14:paraId="65189E30"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Pr>
          <w:rFonts w:ascii="Times New Roman" w:hAnsi="Times New Roman"/>
          <w:b/>
          <w:bCs/>
          <w:noProof/>
          <w:sz w:val="24"/>
          <w:szCs w:val="24"/>
          <w:lang w:eastAsia="hu-HU"/>
        </w:rPr>
        <w:t>45</w:t>
      </w:r>
      <w:r w:rsidRPr="0085166F">
        <w:rPr>
          <w:rFonts w:ascii="Times New Roman" w:hAnsi="Times New Roman"/>
          <w:b/>
          <w:bCs/>
          <w:noProof/>
          <w:sz w:val="24"/>
          <w:szCs w:val="24"/>
          <w:lang w:eastAsia="hu-HU"/>
        </w:rPr>
        <w:t xml:space="preserve">. § </w:t>
      </w:r>
      <w:r w:rsidRPr="00546321">
        <w:rPr>
          <w:rFonts w:ascii="Times New Roman" w:hAnsi="Times New Roman"/>
          <w:bCs/>
          <w:noProof/>
          <w:sz w:val="24"/>
          <w:szCs w:val="24"/>
          <w:lang w:eastAsia="hu-HU"/>
        </w:rPr>
        <w:t>(1)</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Az eljárásban nem lehet ajánlattevő, részvételre jelentkező</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alvállalkozó</w:t>
      </w:r>
      <w:r>
        <w:rPr>
          <w:rFonts w:ascii="Times New Roman" w:hAnsi="Times New Roman"/>
          <w:noProof/>
          <w:sz w:val="24"/>
          <w:szCs w:val="24"/>
          <w:lang w:eastAsia="hu-HU"/>
        </w:rPr>
        <w:t xml:space="preserve"> és nem vehet részt ajánlattevő vagy részvételre jelentkező alkalmasságának igazolásában az</w:t>
      </w:r>
      <w:r w:rsidRPr="0085166F">
        <w:rPr>
          <w:rFonts w:ascii="Times New Roman" w:hAnsi="Times New Roman"/>
          <w:noProof/>
          <w:sz w:val="24"/>
          <w:szCs w:val="24"/>
          <w:lang w:eastAsia="hu-HU"/>
        </w:rPr>
        <w:t xml:space="preserve"> aki </w:t>
      </w:r>
    </w:p>
    <w:p w14:paraId="7C79929E" w14:textId="77777777" w:rsidR="007B6109" w:rsidRPr="0085166F" w:rsidRDefault="007B6109" w:rsidP="0035044D">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Pr>
          <w:rFonts w:ascii="Times New Roman" w:hAnsi="Times New Roman"/>
          <w:bCs/>
          <w:i/>
          <w:noProof/>
          <w:sz w:val="24"/>
          <w:szCs w:val="24"/>
          <w:lang w:eastAsia="hu-HU"/>
        </w:rPr>
        <w:t>1.</w:t>
      </w:r>
      <w:r w:rsidRPr="0085166F">
        <w:rPr>
          <w:rFonts w:ascii="Times New Roman" w:hAnsi="Times New Roman"/>
          <w:b/>
          <w:bCs/>
          <w:noProof/>
          <w:sz w:val="24"/>
          <w:szCs w:val="24"/>
          <w:lang w:eastAsia="hu-HU"/>
        </w:rPr>
        <w:t xml:space="preserve"> </w:t>
      </w:r>
      <w:r w:rsidRPr="0085166F">
        <w:rPr>
          <w:rFonts w:ascii="Times New Roman" w:hAnsi="Times New Roman"/>
          <w:bCs/>
          <w:noProof/>
          <w:sz w:val="24"/>
          <w:szCs w:val="24"/>
          <w:lang w:eastAsia="hu-HU"/>
        </w:rPr>
        <w:t>az alábbi bűncselekmények valamelyikét elkövette, és a bűncselekmény elkövetése az elmúlt öt évben jogerős bírósági ítéletben megállapítást nyert, amíg a büntetett előélethez fűződő hátrányok alól nem mentesült:</w:t>
      </w:r>
    </w:p>
    <w:p w14:paraId="5EFAA8EA" w14:textId="77777777" w:rsidR="007B6109" w:rsidRPr="0085166F" w:rsidRDefault="007B6109" w:rsidP="0035044D">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sidRPr="0085166F">
        <w:rPr>
          <w:rFonts w:ascii="Times New Roman" w:hAnsi="Times New Roman"/>
          <w:bCs/>
          <w:i/>
          <w:noProof/>
          <w:sz w:val="24"/>
          <w:szCs w:val="24"/>
          <w:lang w:eastAsia="hu-HU"/>
        </w:rPr>
        <w:t>a)</w:t>
      </w:r>
      <w:r w:rsidRPr="0085166F">
        <w:rPr>
          <w:rFonts w:ascii="Times New Roman" w:hAnsi="Times New Roman"/>
          <w:bCs/>
          <w:noProof/>
          <w:sz w:val="24"/>
          <w:szCs w:val="24"/>
          <w:lang w:eastAsia="hu-HU"/>
        </w:rPr>
        <w:t xml:space="preserve"> a Büntető Törvénykönyvről szóló 1978. évi IV. törvény (a továbbiakban: 1978. évi IV. törvény) </w:t>
      </w:r>
      <w:r>
        <w:rPr>
          <w:rFonts w:ascii="Times New Roman" w:hAnsi="Times New Roman"/>
          <w:bCs/>
          <w:noProof/>
          <w:sz w:val="24"/>
          <w:szCs w:val="24"/>
          <w:lang w:eastAsia="hu-HU"/>
        </w:rPr>
        <w:t>vagy</w:t>
      </w:r>
      <w:r w:rsidRPr="0085166F">
        <w:rPr>
          <w:rFonts w:ascii="Times New Roman" w:hAnsi="Times New Roman"/>
          <w:bCs/>
          <w:noProof/>
          <w:sz w:val="24"/>
          <w:szCs w:val="24"/>
          <w:lang w:eastAsia="hu-HU"/>
        </w:rPr>
        <w:t xml:space="preserve"> a Büntető Törvénykönyvről szóló 2012. évi C. törvény (a továbbiakban: Btk.) szerinti bűnszervezetben részvétel, ideértve a bűncselekmény bűnszervezetben történő elkövetését is</w:t>
      </w:r>
      <w:r>
        <w:rPr>
          <w:rFonts w:ascii="Times New Roman" w:hAnsi="Times New Roman"/>
          <w:bCs/>
          <w:noProof/>
          <w:sz w:val="24"/>
          <w:szCs w:val="24"/>
          <w:lang w:eastAsia="hu-HU"/>
        </w:rPr>
        <w:t>,</w:t>
      </w:r>
    </w:p>
    <w:p w14:paraId="512EFA0A" w14:textId="77777777" w:rsidR="007B6109" w:rsidRPr="0085166F" w:rsidRDefault="007B6109" w:rsidP="0035044D">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sidRPr="0085166F">
        <w:rPr>
          <w:rFonts w:ascii="Times New Roman" w:hAnsi="Times New Roman"/>
          <w:bCs/>
          <w:i/>
          <w:noProof/>
          <w:sz w:val="24"/>
          <w:szCs w:val="24"/>
          <w:lang w:eastAsia="hu-HU"/>
        </w:rPr>
        <w:t>b)</w:t>
      </w:r>
      <w:r w:rsidRPr="0085166F">
        <w:rPr>
          <w:rFonts w:ascii="Times New Roman" w:hAnsi="Times New Roman"/>
          <w:bCs/>
          <w:noProof/>
          <w:sz w:val="24"/>
          <w:szCs w:val="24"/>
          <w:lang w:eastAsia="hu-HU"/>
        </w:rPr>
        <w:t xml:space="preserve"> az 1978. évi IV. törvény szerinti vesztegetés, befolyással üzérkedés, befolyás vásárlása, vesztegetés nemzetközi kapcsolatokban, befolyás vásárlása nemzetközi kapcsolatokban, hűtlen kezelés, hanyag kezelés </w:t>
      </w:r>
      <w:r>
        <w:rPr>
          <w:rFonts w:ascii="Times New Roman" w:hAnsi="Times New Roman"/>
          <w:bCs/>
          <w:noProof/>
          <w:sz w:val="24"/>
          <w:szCs w:val="24"/>
          <w:lang w:eastAsia="hu-HU"/>
        </w:rPr>
        <w:t>vagy</w:t>
      </w:r>
      <w:r w:rsidRPr="0085166F">
        <w:rPr>
          <w:rFonts w:ascii="Times New Roman" w:hAnsi="Times New Roman"/>
          <w:bCs/>
          <w:noProof/>
          <w:sz w:val="24"/>
          <w:szCs w:val="24"/>
          <w:lang w:eastAsia="hu-HU"/>
        </w:rPr>
        <w:t xml:space="preserve"> a Btk. XXVII. fejezetében meghatározott korrupciós bűncselekmények, </w:t>
      </w:r>
      <w:r>
        <w:rPr>
          <w:rFonts w:ascii="Times New Roman" w:hAnsi="Times New Roman"/>
          <w:bCs/>
          <w:noProof/>
          <w:sz w:val="24"/>
          <w:szCs w:val="24"/>
          <w:lang w:eastAsia="hu-HU"/>
        </w:rPr>
        <w:t>továbbá</w:t>
      </w:r>
      <w:r w:rsidRPr="0085166F">
        <w:rPr>
          <w:rFonts w:ascii="Times New Roman" w:hAnsi="Times New Roman"/>
          <w:bCs/>
          <w:noProof/>
          <w:sz w:val="24"/>
          <w:szCs w:val="24"/>
          <w:lang w:eastAsia="hu-HU"/>
        </w:rPr>
        <w:t xml:space="preserve"> a Btk. szerinti hűtlen kezelés vagy hanyag kezelés</w:t>
      </w:r>
      <w:r>
        <w:rPr>
          <w:rFonts w:ascii="Times New Roman" w:hAnsi="Times New Roman"/>
          <w:bCs/>
          <w:noProof/>
          <w:sz w:val="24"/>
          <w:szCs w:val="24"/>
          <w:lang w:eastAsia="hu-HU"/>
        </w:rPr>
        <w:t>,</w:t>
      </w:r>
    </w:p>
    <w:p w14:paraId="123B3417" w14:textId="77777777" w:rsidR="007B6109" w:rsidRPr="0085166F" w:rsidRDefault="007B6109" w:rsidP="0035044D">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sidRPr="0085166F">
        <w:rPr>
          <w:rFonts w:ascii="Times New Roman" w:hAnsi="Times New Roman"/>
          <w:bCs/>
          <w:i/>
          <w:noProof/>
          <w:sz w:val="24"/>
          <w:szCs w:val="24"/>
          <w:lang w:eastAsia="hu-HU"/>
        </w:rPr>
        <w:t>c)</w:t>
      </w:r>
      <w:r w:rsidRPr="0085166F">
        <w:rPr>
          <w:rFonts w:ascii="Times New Roman" w:hAnsi="Times New Roman"/>
          <w:bCs/>
          <w:noProof/>
          <w:sz w:val="24"/>
          <w:szCs w:val="24"/>
          <w:lang w:eastAsia="hu-HU"/>
        </w:rPr>
        <w:t xml:space="preserve"> az 1978. évi IV. törvény szerinti költségvetési csalás, európai közösségek pénzügyi érdekeinek megsértése </w:t>
      </w:r>
      <w:r>
        <w:rPr>
          <w:rFonts w:ascii="Times New Roman" w:hAnsi="Times New Roman"/>
          <w:bCs/>
          <w:noProof/>
          <w:sz w:val="24"/>
          <w:szCs w:val="24"/>
          <w:lang w:eastAsia="hu-HU"/>
        </w:rPr>
        <w:t>vagy</w:t>
      </w:r>
      <w:r w:rsidRPr="0085166F">
        <w:rPr>
          <w:rFonts w:ascii="Times New Roman" w:hAnsi="Times New Roman"/>
          <w:bCs/>
          <w:noProof/>
          <w:sz w:val="24"/>
          <w:szCs w:val="24"/>
          <w:lang w:eastAsia="hu-HU"/>
        </w:rPr>
        <w:t xml:space="preserve"> a Btk. szerinti költségvetési csalás</w:t>
      </w:r>
      <w:r>
        <w:rPr>
          <w:rFonts w:ascii="Times New Roman" w:hAnsi="Times New Roman"/>
          <w:bCs/>
          <w:noProof/>
          <w:sz w:val="24"/>
          <w:szCs w:val="24"/>
          <w:lang w:eastAsia="hu-HU"/>
        </w:rPr>
        <w:t>,</w:t>
      </w:r>
    </w:p>
    <w:p w14:paraId="044A23C3" w14:textId="77777777" w:rsidR="007B6109" w:rsidRPr="0085166F" w:rsidRDefault="007B6109" w:rsidP="0035044D">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sidRPr="0085166F">
        <w:rPr>
          <w:rFonts w:ascii="Times New Roman" w:hAnsi="Times New Roman"/>
          <w:bCs/>
          <w:i/>
          <w:noProof/>
          <w:sz w:val="24"/>
          <w:szCs w:val="24"/>
          <w:lang w:eastAsia="hu-HU"/>
        </w:rPr>
        <w:t>d)</w:t>
      </w:r>
      <w:r w:rsidRPr="0085166F">
        <w:rPr>
          <w:rFonts w:ascii="Times New Roman" w:hAnsi="Times New Roman"/>
          <w:bCs/>
          <w:noProof/>
          <w:sz w:val="24"/>
          <w:szCs w:val="24"/>
          <w:lang w:eastAsia="hu-HU"/>
        </w:rPr>
        <w:t xml:space="preserve"> az 1978. évi IV. törvény </w:t>
      </w:r>
      <w:r>
        <w:rPr>
          <w:rFonts w:ascii="Times New Roman" w:hAnsi="Times New Roman"/>
          <w:bCs/>
          <w:noProof/>
          <w:sz w:val="24"/>
          <w:szCs w:val="24"/>
          <w:lang w:eastAsia="hu-HU"/>
        </w:rPr>
        <w:t xml:space="preserve">vagy </w:t>
      </w:r>
      <w:r w:rsidRPr="0085166F">
        <w:rPr>
          <w:rFonts w:ascii="Times New Roman" w:hAnsi="Times New Roman"/>
          <w:bCs/>
          <w:noProof/>
          <w:sz w:val="24"/>
          <w:szCs w:val="24"/>
          <w:lang w:eastAsia="hu-HU"/>
        </w:rPr>
        <w:t xml:space="preserve">a Btk. szerinti terrorcselekmény, valamint </w:t>
      </w:r>
      <w:r>
        <w:rPr>
          <w:rFonts w:ascii="Times New Roman" w:hAnsi="Times New Roman"/>
          <w:bCs/>
          <w:noProof/>
          <w:sz w:val="24"/>
          <w:szCs w:val="24"/>
          <w:lang w:eastAsia="hu-HU"/>
        </w:rPr>
        <w:t xml:space="preserve">az </w:t>
      </w:r>
      <w:r w:rsidRPr="0085166F">
        <w:rPr>
          <w:rFonts w:ascii="Times New Roman" w:hAnsi="Times New Roman"/>
          <w:bCs/>
          <w:noProof/>
          <w:sz w:val="24"/>
          <w:szCs w:val="24"/>
          <w:lang w:eastAsia="hu-HU"/>
        </w:rPr>
        <w:t>ehhez kapcsolódó felbujtás, bűnsegély vagy kísérlet</w:t>
      </w:r>
      <w:r>
        <w:rPr>
          <w:rFonts w:ascii="Times New Roman" w:hAnsi="Times New Roman"/>
          <w:bCs/>
          <w:noProof/>
          <w:sz w:val="24"/>
          <w:szCs w:val="24"/>
          <w:lang w:eastAsia="hu-HU"/>
        </w:rPr>
        <w:t>,</w:t>
      </w:r>
    </w:p>
    <w:p w14:paraId="2B4A954E" w14:textId="77777777" w:rsidR="007B6109" w:rsidRPr="0085166F" w:rsidRDefault="007B6109" w:rsidP="0035044D">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sidRPr="0085166F">
        <w:rPr>
          <w:rFonts w:ascii="Times New Roman" w:hAnsi="Times New Roman"/>
          <w:bCs/>
          <w:i/>
          <w:noProof/>
          <w:sz w:val="24"/>
          <w:szCs w:val="24"/>
          <w:lang w:eastAsia="hu-HU"/>
        </w:rPr>
        <w:t>e)</w:t>
      </w:r>
      <w:r w:rsidRPr="0085166F">
        <w:rPr>
          <w:rFonts w:ascii="Times New Roman" w:hAnsi="Times New Roman"/>
          <w:bCs/>
          <w:noProof/>
          <w:sz w:val="24"/>
          <w:szCs w:val="24"/>
          <w:lang w:eastAsia="hu-HU"/>
        </w:rPr>
        <w:t xml:space="preserve"> az 1978. évi IV. törvény </w:t>
      </w:r>
      <w:r>
        <w:rPr>
          <w:rFonts w:ascii="Times New Roman" w:hAnsi="Times New Roman"/>
          <w:bCs/>
          <w:noProof/>
          <w:sz w:val="24"/>
          <w:szCs w:val="24"/>
          <w:lang w:eastAsia="hu-HU"/>
        </w:rPr>
        <w:t>vagy</w:t>
      </w:r>
      <w:r w:rsidRPr="0085166F">
        <w:rPr>
          <w:rFonts w:ascii="Times New Roman" w:hAnsi="Times New Roman"/>
          <w:bCs/>
          <w:noProof/>
          <w:sz w:val="24"/>
          <w:szCs w:val="24"/>
          <w:lang w:eastAsia="hu-HU"/>
        </w:rPr>
        <w:t xml:space="preserve"> a Btk. szerinti pénzmosás, valamint a Btk. szerinti terrorizmus finanszírozása</w:t>
      </w:r>
      <w:r>
        <w:rPr>
          <w:rFonts w:ascii="Times New Roman" w:hAnsi="Times New Roman"/>
          <w:bCs/>
          <w:noProof/>
          <w:sz w:val="24"/>
          <w:szCs w:val="24"/>
          <w:lang w:eastAsia="hu-HU"/>
        </w:rPr>
        <w:t>,</w:t>
      </w:r>
    </w:p>
    <w:p w14:paraId="674EA448" w14:textId="77777777" w:rsidR="007B6109" w:rsidRPr="0085166F" w:rsidRDefault="007B6109" w:rsidP="0035044D">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sidRPr="0085166F">
        <w:rPr>
          <w:rFonts w:ascii="Times New Roman" w:hAnsi="Times New Roman"/>
          <w:bCs/>
          <w:i/>
          <w:noProof/>
          <w:sz w:val="24"/>
          <w:szCs w:val="24"/>
          <w:lang w:eastAsia="hu-HU"/>
        </w:rPr>
        <w:t>f)</w:t>
      </w:r>
      <w:r w:rsidRPr="0085166F">
        <w:rPr>
          <w:rFonts w:ascii="Times New Roman" w:hAnsi="Times New Roman"/>
          <w:bCs/>
          <w:noProof/>
          <w:sz w:val="24"/>
          <w:szCs w:val="24"/>
          <w:lang w:eastAsia="hu-HU"/>
        </w:rPr>
        <w:t xml:space="preserve"> az 1978. évi IV. törvény </w:t>
      </w:r>
      <w:r>
        <w:rPr>
          <w:rFonts w:ascii="Times New Roman" w:hAnsi="Times New Roman"/>
          <w:bCs/>
          <w:noProof/>
          <w:sz w:val="24"/>
          <w:szCs w:val="24"/>
          <w:lang w:eastAsia="hu-HU"/>
        </w:rPr>
        <w:t>vagy</w:t>
      </w:r>
      <w:r w:rsidRPr="0085166F">
        <w:rPr>
          <w:rFonts w:ascii="Times New Roman" w:hAnsi="Times New Roman"/>
          <w:bCs/>
          <w:noProof/>
          <w:sz w:val="24"/>
          <w:szCs w:val="24"/>
          <w:lang w:eastAsia="hu-HU"/>
        </w:rPr>
        <w:t xml:space="preserve"> a Btk. szerinti emberkereskedelem, valamint a Btk. szerinti kényszermunka;</w:t>
      </w:r>
    </w:p>
    <w:p w14:paraId="4F013AEB" w14:textId="77777777" w:rsidR="007B6109" w:rsidRPr="0085166F" w:rsidRDefault="007B6109" w:rsidP="0035044D">
      <w:pPr>
        <w:tabs>
          <w:tab w:val="left" w:pos="283"/>
        </w:tabs>
        <w:autoSpaceDE w:val="0"/>
        <w:autoSpaceDN w:val="0"/>
        <w:adjustRightInd w:val="0"/>
        <w:spacing w:after="0" w:line="240" w:lineRule="auto"/>
        <w:jc w:val="both"/>
        <w:rPr>
          <w:rFonts w:ascii="Times New Roman" w:hAnsi="Times New Roman"/>
          <w:bCs/>
          <w:i/>
          <w:noProof/>
          <w:sz w:val="24"/>
          <w:szCs w:val="24"/>
          <w:lang w:eastAsia="hu-HU"/>
        </w:rPr>
      </w:pPr>
      <w:r w:rsidRPr="0085166F">
        <w:rPr>
          <w:rFonts w:ascii="Times New Roman" w:hAnsi="Times New Roman"/>
          <w:bCs/>
          <w:i/>
          <w:noProof/>
          <w:sz w:val="24"/>
          <w:szCs w:val="24"/>
          <w:lang w:eastAsia="hu-HU"/>
        </w:rPr>
        <w:t>g)</w:t>
      </w:r>
      <w:r w:rsidRPr="0085166F">
        <w:rPr>
          <w:rFonts w:ascii="Times New Roman" w:hAnsi="Times New Roman"/>
          <w:bCs/>
          <w:noProof/>
          <w:sz w:val="24"/>
          <w:szCs w:val="24"/>
          <w:lang w:eastAsia="hu-HU"/>
        </w:rPr>
        <w:t xml:space="preserve"> az 1978. évi IV. törvény </w:t>
      </w:r>
      <w:r>
        <w:rPr>
          <w:rFonts w:ascii="Times New Roman" w:hAnsi="Times New Roman"/>
          <w:bCs/>
          <w:noProof/>
          <w:sz w:val="24"/>
          <w:szCs w:val="24"/>
          <w:lang w:eastAsia="hu-HU"/>
        </w:rPr>
        <w:t>vagy</w:t>
      </w:r>
      <w:r w:rsidRPr="0085166F">
        <w:rPr>
          <w:rFonts w:ascii="Times New Roman" w:hAnsi="Times New Roman"/>
          <w:bCs/>
          <w:noProof/>
          <w:sz w:val="24"/>
          <w:szCs w:val="24"/>
          <w:lang w:eastAsia="hu-HU"/>
        </w:rPr>
        <w:t xml:space="preserve"> a Btk. szerinti versenyt korlátozó megállapodás</w:t>
      </w:r>
      <w:r>
        <w:rPr>
          <w:rFonts w:ascii="Times New Roman" w:hAnsi="Times New Roman"/>
          <w:bCs/>
          <w:noProof/>
          <w:sz w:val="24"/>
          <w:szCs w:val="24"/>
          <w:lang w:eastAsia="hu-HU"/>
        </w:rPr>
        <w:t xml:space="preserve">, beszerzési </w:t>
      </w:r>
      <w:r w:rsidRPr="0085166F">
        <w:rPr>
          <w:rFonts w:ascii="Times New Roman" w:hAnsi="Times New Roman"/>
          <w:bCs/>
          <w:noProof/>
          <w:sz w:val="24"/>
          <w:szCs w:val="24"/>
          <w:lang w:eastAsia="hu-HU"/>
        </w:rPr>
        <w:t>közbeszerzési és koncessziós eljárásban</w:t>
      </w:r>
      <w:r>
        <w:rPr>
          <w:rFonts w:ascii="Times New Roman" w:hAnsi="Times New Roman"/>
          <w:bCs/>
          <w:noProof/>
          <w:sz w:val="24"/>
          <w:szCs w:val="24"/>
          <w:lang w:eastAsia="hu-HU"/>
        </w:rPr>
        <w:t>, továbbá</w:t>
      </w:r>
    </w:p>
    <w:p w14:paraId="7D3E1E43" w14:textId="77777777" w:rsidR="007B6109" w:rsidRPr="0085166F" w:rsidRDefault="007B6109" w:rsidP="0035044D">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sidRPr="0085166F">
        <w:rPr>
          <w:rFonts w:ascii="Times New Roman" w:hAnsi="Times New Roman"/>
          <w:bCs/>
          <w:i/>
          <w:noProof/>
          <w:sz w:val="24"/>
          <w:szCs w:val="24"/>
          <w:lang w:eastAsia="hu-HU"/>
        </w:rPr>
        <w:t>h)</w:t>
      </w:r>
      <w:r w:rsidRPr="0085166F">
        <w:rPr>
          <w:rFonts w:ascii="Times New Roman" w:hAnsi="Times New Roman"/>
          <w:bCs/>
          <w:noProof/>
          <w:sz w:val="24"/>
          <w:szCs w:val="24"/>
          <w:lang w:eastAsia="hu-HU"/>
        </w:rPr>
        <w:t xml:space="preserve"> a gazdasági szereplő személyes joga szerinti, az </w:t>
      </w:r>
      <w:r w:rsidRPr="0085166F">
        <w:rPr>
          <w:rFonts w:ascii="Times New Roman" w:hAnsi="Times New Roman"/>
          <w:bCs/>
          <w:i/>
          <w:noProof/>
          <w:sz w:val="24"/>
          <w:szCs w:val="24"/>
          <w:lang w:eastAsia="hu-HU"/>
        </w:rPr>
        <w:t>a)-g)</w:t>
      </w:r>
      <w:r w:rsidRPr="0085166F">
        <w:rPr>
          <w:rFonts w:ascii="Times New Roman" w:hAnsi="Times New Roman"/>
          <w:bCs/>
          <w:noProof/>
          <w:sz w:val="24"/>
          <w:szCs w:val="24"/>
          <w:lang w:eastAsia="hu-HU"/>
        </w:rPr>
        <w:t xml:space="preserve"> </w:t>
      </w:r>
      <w:r>
        <w:rPr>
          <w:rFonts w:ascii="Times New Roman" w:hAnsi="Times New Roman"/>
          <w:bCs/>
          <w:noProof/>
          <w:sz w:val="24"/>
          <w:szCs w:val="24"/>
          <w:lang w:eastAsia="hu-HU"/>
        </w:rPr>
        <w:t>al</w:t>
      </w:r>
      <w:r w:rsidRPr="0085166F">
        <w:rPr>
          <w:rFonts w:ascii="Times New Roman" w:hAnsi="Times New Roman"/>
          <w:bCs/>
          <w:noProof/>
          <w:sz w:val="24"/>
          <w:szCs w:val="24"/>
          <w:lang w:eastAsia="hu-HU"/>
        </w:rPr>
        <w:t>pontokban felsoroltakhoz hasonló bűncselekmény;</w:t>
      </w:r>
    </w:p>
    <w:p w14:paraId="531BE8D3" w14:textId="77777777" w:rsidR="007B6109" w:rsidRPr="0085166F" w:rsidRDefault="007B6109" w:rsidP="0035044D">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Pr>
          <w:rFonts w:ascii="Times New Roman" w:hAnsi="Times New Roman"/>
          <w:bCs/>
          <w:i/>
          <w:noProof/>
          <w:sz w:val="24"/>
          <w:szCs w:val="24"/>
          <w:lang w:eastAsia="hu-HU"/>
        </w:rPr>
        <w:t>2.</w:t>
      </w:r>
      <w:r w:rsidRPr="0085166F">
        <w:rPr>
          <w:rFonts w:ascii="Times New Roman" w:hAnsi="Times New Roman"/>
          <w:bCs/>
          <w:noProof/>
          <w:sz w:val="24"/>
          <w:szCs w:val="24"/>
          <w:lang w:eastAsia="hu-HU"/>
        </w:rPr>
        <w:t xml:space="preserve"> egy évnél régebben lejárt adó-, vámfizetési vagy társadalombiztosítási járulékfizetési kötelezettségének nem tett eleget, kivéve, ha tartozását és az esetleges kamatot és bírságot az ajánlat vagy részvételi jelentkezés benyújtásának időpontjáig megfizette vagy ezek megfizetésére halasztást kapott</w:t>
      </w:r>
      <w:r>
        <w:rPr>
          <w:rFonts w:ascii="Times New Roman" w:hAnsi="Times New Roman"/>
          <w:bCs/>
          <w:noProof/>
          <w:sz w:val="24"/>
          <w:szCs w:val="24"/>
          <w:lang w:eastAsia="hu-HU"/>
        </w:rPr>
        <w:t>,</w:t>
      </w:r>
    </w:p>
    <w:p w14:paraId="70BFC37C" w14:textId="77777777" w:rsidR="007B6109" w:rsidRPr="0085166F" w:rsidRDefault="007B6109" w:rsidP="0035044D">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Pr>
          <w:rFonts w:ascii="Times New Roman" w:hAnsi="Times New Roman"/>
          <w:bCs/>
          <w:i/>
          <w:noProof/>
          <w:sz w:val="24"/>
          <w:szCs w:val="24"/>
          <w:lang w:eastAsia="hu-HU"/>
        </w:rPr>
        <w:t>3.</w:t>
      </w:r>
      <w:r w:rsidRPr="0085166F">
        <w:rPr>
          <w:rFonts w:ascii="Times New Roman" w:hAnsi="Times New Roman"/>
          <w:bCs/>
          <w:noProof/>
          <w:sz w:val="24"/>
          <w:szCs w:val="24"/>
          <w:lang w:eastAsia="hu-HU"/>
        </w:rPr>
        <w:t xml:space="preserve"> végelszámolás alatt áll</w:t>
      </w:r>
      <w:r>
        <w:rPr>
          <w:rFonts w:ascii="Times New Roman" w:hAnsi="Times New Roman"/>
          <w:bCs/>
          <w:noProof/>
          <w:sz w:val="24"/>
          <w:szCs w:val="24"/>
          <w:lang w:eastAsia="hu-HU"/>
        </w:rPr>
        <w:t xml:space="preserve"> vagy</w:t>
      </w:r>
      <w:r w:rsidRPr="0085166F">
        <w:rPr>
          <w:rFonts w:ascii="Times New Roman" w:hAnsi="Times New Roman"/>
          <w:bCs/>
          <w:noProof/>
          <w:sz w:val="24"/>
          <w:szCs w:val="24"/>
          <w:lang w:eastAsia="hu-HU"/>
        </w:rPr>
        <w:t xml:space="preserve"> </w:t>
      </w:r>
      <w:r>
        <w:rPr>
          <w:rFonts w:ascii="Times New Roman" w:hAnsi="Times New Roman"/>
          <w:bCs/>
          <w:noProof/>
          <w:sz w:val="24"/>
          <w:szCs w:val="24"/>
          <w:lang w:eastAsia="hu-HU"/>
        </w:rPr>
        <w:t xml:space="preserve">az ellene indult </w:t>
      </w:r>
      <w:r w:rsidRPr="0085166F">
        <w:rPr>
          <w:rFonts w:ascii="Times New Roman" w:hAnsi="Times New Roman"/>
          <w:bCs/>
          <w:noProof/>
          <w:sz w:val="24"/>
          <w:szCs w:val="24"/>
          <w:lang w:eastAsia="hu-HU"/>
        </w:rPr>
        <w:t xml:space="preserve">csődeljárás elrendeléséről szóló bírósági végzést </w:t>
      </w:r>
      <w:r>
        <w:rPr>
          <w:rFonts w:ascii="Times New Roman" w:hAnsi="Times New Roman"/>
          <w:bCs/>
          <w:noProof/>
          <w:sz w:val="24"/>
          <w:szCs w:val="24"/>
          <w:lang w:eastAsia="hu-HU"/>
        </w:rPr>
        <w:t>tettek közzé</w:t>
      </w:r>
      <w:r w:rsidRPr="0085166F">
        <w:rPr>
          <w:rFonts w:ascii="Times New Roman" w:hAnsi="Times New Roman"/>
          <w:bCs/>
          <w:noProof/>
          <w:sz w:val="24"/>
          <w:szCs w:val="24"/>
          <w:lang w:eastAsia="hu-HU"/>
        </w:rPr>
        <w:t>, az ellene indított felszámolási eljárást jogerősen elrendelték, vagy ha a gazdasági szereplő személyes joga szerinti hasonló eljárás van folyamatban, vagy aki személyes joga szerint hasonló helyzetben van</w:t>
      </w:r>
      <w:r>
        <w:rPr>
          <w:rFonts w:ascii="Times New Roman" w:hAnsi="Times New Roman"/>
          <w:bCs/>
          <w:noProof/>
          <w:sz w:val="24"/>
          <w:szCs w:val="24"/>
          <w:lang w:eastAsia="hu-HU"/>
        </w:rPr>
        <w:t>,</w:t>
      </w:r>
    </w:p>
    <w:p w14:paraId="07BB6E47" w14:textId="77777777" w:rsidR="007B6109" w:rsidRPr="0085166F" w:rsidRDefault="007B6109" w:rsidP="0035044D">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Pr>
          <w:rFonts w:ascii="Times New Roman" w:hAnsi="Times New Roman"/>
          <w:bCs/>
          <w:i/>
          <w:noProof/>
          <w:sz w:val="24"/>
          <w:szCs w:val="24"/>
          <w:lang w:eastAsia="hu-HU"/>
        </w:rPr>
        <w:t>4.</w:t>
      </w:r>
      <w:r w:rsidRPr="0085166F">
        <w:rPr>
          <w:rFonts w:ascii="Times New Roman" w:hAnsi="Times New Roman"/>
          <w:bCs/>
          <w:noProof/>
          <w:sz w:val="24"/>
          <w:szCs w:val="24"/>
          <w:lang w:eastAsia="hu-HU"/>
        </w:rPr>
        <w:t xml:space="preserve"> tevékenységét felfüggesztette vagy akinek tevékenységét felfüggesztették</w:t>
      </w:r>
      <w:r>
        <w:rPr>
          <w:rFonts w:ascii="Times New Roman" w:hAnsi="Times New Roman"/>
          <w:bCs/>
          <w:noProof/>
          <w:sz w:val="24"/>
          <w:szCs w:val="24"/>
          <w:lang w:eastAsia="hu-HU"/>
        </w:rPr>
        <w:t>,</w:t>
      </w:r>
    </w:p>
    <w:p w14:paraId="3C824195" w14:textId="77777777" w:rsidR="007B6109" w:rsidRPr="00AC3C79" w:rsidRDefault="007B6109" w:rsidP="0035044D">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Pr>
          <w:rFonts w:ascii="Times New Roman" w:hAnsi="Times New Roman"/>
          <w:bCs/>
          <w:i/>
          <w:iCs/>
          <w:noProof/>
          <w:sz w:val="24"/>
          <w:szCs w:val="24"/>
          <w:lang w:eastAsia="hu-HU"/>
        </w:rPr>
        <w:t>5.</w:t>
      </w:r>
      <w:r w:rsidRPr="00AC3C79">
        <w:rPr>
          <w:rFonts w:ascii="Times New Roman" w:hAnsi="Times New Roman"/>
          <w:bCs/>
          <w:i/>
          <w:iCs/>
          <w:noProof/>
          <w:sz w:val="24"/>
          <w:szCs w:val="24"/>
          <w:lang w:eastAsia="hu-HU"/>
        </w:rPr>
        <w:t xml:space="preserve"> </w:t>
      </w:r>
      <w:r w:rsidRPr="00AC3C79">
        <w:rPr>
          <w:rFonts w:ascii="Times New Roman" w:hAnsi="Times New Roman"/>
          <w:bCs/>
          <w:noProof/>
          <w:sz w:val="24"/>
          <w:szCs w:val="24"/>
          <w:lang w:eastAsia="hu-HU"/>
        </w:rPr>
        <w:t>gazdasági, illetve szakmai tevékenységével kapcsolatban bűncselekmény elkövetése az elmúlt három éven belül jogerős bírósági ítéletben megállapítást nyert</w:t>
      </w:r>
      <w:r>
        <w:rPr>
          <w:rFonts w:ascii="Times New Roman" w:hAnsi="Times New Roman"/>
          <w:bCs/>
          <w:noProof/>
          <w:sz w:val="24"/>
          <w:szCs w:val="24"/>
          <w:lang w:eastAsia="hu-HU"/>
        </w:rPr>
        <w:t>,</w:t>
      </w:r>
    </w:p>
    <w:p w14:paraId="6C1AB5E9" w14:textId="77777777" w:rsidR="007B6109" w:rsidRPr="00AC3C79" w:rsidRDefault="007B6109" w:rsidP="002C277B">
      <w:pPr>
        <w:tabs>
          <w:tab w:val="left" w:pos="283"/>
        </w:tabs>
        <w:autoSpaceDE w:val="0"/>
        <w:autoSpaceDN w:val="0"/>
        <w:adjustRightInd w:val="0"/>
        <w:spacing w:after="0" w:line="240" w:lineRule="auto"/>
        <w:jc w:val="both"/>
        <w:rPr>
          <w:rFonts w:ascii="Times New Roman" w:hAnsi="Times New Roman"/>
          <w:bCs/>
          <w:i/>
          <w:noProof/>
          <w:sz w:val="24"/>
          <w:szCs w:val="24"/>
          <w:lang w:eastAsia="hu-HU"/>
        </w:rPr>
      </w:pPr>
      <w:r>
        <w:rPr>
          <w:rFonts w:ascii="Times New Roman" w:hAnsi="Times New Roman"/>
          <w:bCs/>
          <w:i/>
          <w:noProof/>
          <w:sz w:val="24"/>
          <w:szCs w:val="24"/>
          <w:lang w:eastAsia="hu-HU"/>
        </w:rPr>
        <w:t>6.</w:t>
      </w:r>
      <w:r w:rsidRPr="00AC3C79">
        <w:rPr>
          <w:rFonts w:ascii="Times New Roman" w:hAnsi="Times New Roman"/>
          <w:bCs/>
          <w:i/>
          <w:noProof/>
          <w:sz w:val="24"/>
          <w:szCs w:val="24"/>
          <w:lang w:eastAsia="hu-HU"/>
        </w:rPr>
        <w:t xml:space="preserve"> </w:t>
      </w:r>
      <w:r w:rsidRPr="002B7EED">
        <w:rPr>
          <w:rFonts w:ascii="Times New Roman" w:hAnsi="Times New Roman"/>
          <w:bCs/>
          <w:noProof/>
          <w:sz w:val="24"/>
          <w:szCs w:val="24"/>
          <w:lang w:eastAsia="hu-HU"/>
        </w:rPr>
        <w:t xml:space="preserve">három évnél nem régebben meghozott, jogerős bírósági, közigazgatási (vagy annak felülvizsgálata esetén bírósági határozat) megállapította, hogy </w:t>
      </w:r>
      <w:r w:rsidRPr="000C0544">
        <w:rPr>
          <w:rFonts w:ascii="Times New Roman" w:hAnsi="Times New Roman"/>
          <w:bCs/>
          <w:noProof/>
          <w:sz w:val="24"/>
          <w:szCs w:val="24"/>
          <w:lang w:eastAsia="hu-HU"/>
        </w:rPr>
        <w:t>valamely korábbi beszerzési eljárás</w:t>
      </w:r>
      <w:r>
        <w:rPr>
          <w:rFonts w:ascii="Times New Roman" w:hAnsi="Times New Roman"/>
          <w:bCs/>
          <w:noProof/>
          <w:sz w:val="24"/>
          <w:szCs w:val="24"/>
          <w:lang w:eastAsia="hu-HU"/>
        </w:rPr>
        <w:t xml:space="preserve">, vagy az eljárás eredményeképp megkötött szerződés teljesítése </w:t>
      </w:r>
      <w:r w:rsidRPr="000C0544">
        <w:rPr>
          <w:rFonts w:ascii="Times New Roman" w:hAnsi="Times New Roman"/>
          <w:bCs/>
          <w:noProof/>
          <w:sz w:val="24"/>
          <w:szCs w:val="24"/>
          <w:lang w:eastAsia="hu-HU"/>
        </w:rPr>
        <w:t>során megszegte az információk biztonságával vagy az ellátás biztonságával kapcsolatos kötelezettségeit</w:t>
      </w:r>
      <w:r>
        <w:rPr>
          <w:rFonts w:ascii="Times New Roman" w:hAnsi="Times New Roman"/>
          <w:bCs/>
          <w:noProof/>
          <w:sz w:val="24"/>
          <w:szCs w:val="24"/>
          <w:lang w:eastAsia="hu-HU"/>
        </w:rPr>
        <w:t>,</w:t>
      </w:r>
      <w:r w:rsidRPr="00AC3C79">
        <w:rPr>
          <w:rFonts w:ascii="Times New Roman" w:hAnsi="Times New Roman"/>
          <w:bCs/>
          <w:i/>
          <w:noProof/>
          <w:sz w:val="24"/>
          <w:szCs w:val="24"/>
          <w:lang w:eastAsia="hu-HU"/>
        </w:rPr>
        <w:t xml:space="preserve"> </w:t>
      </w:r>
    </w:p>
    <w:p w14:paraId="57C1A21B" w14:textId="77777777" w:rsidR="007B6109" w:rsidRPr="00781823" w:rsidRDefault="007B6109" w:rsidP="0035044D">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Pr>
          <w:rFonts w:ascii="Times New Roman" w:hAnsi="Times New Roman"/>
          <w:bCs/>
          <w:i/>
          <w:noProof/>
          <w:sz w:val="24"/>
          <w:szCs w:val="24"/>
          <w:lang w:eastAsia="hu-HU"/>
        </w:rPr>
        <w:t>7.</w:t>
      </w:r>
      <w:r w:rsidRPr="00AC3C79">
        <w:rPr>
          <w:rFonts w:ascii="Times New Roman" w:hAnsi="Times New Roman"/>
          <w:bCs/>
          <w:i/>
          <w:noProof/>
          <w:sz w:val="24"/>
          <w:szCs w:val="24"/>
          <w:lang w:eastAsia="hu-HU"/>
        </w:rPr>
        <w:t xml:space="preserve"> </w:t>
      </w:r>
      <w:r w:rsidRPr="00AC3C79">
        <w:rPr>
          <w:rFonts w:ascii="Times New Roman" w:hAnsi="Times New Roman"/>
          <w:bCs/>
          <w:noProof/>
          <w:sz w:val="24"/>
          <w:szCs w:val="24"/>
          <w:lang w:eastAsia="hu-HU"/>
        </w:rPr>
        <w:t xml:space="preserve">tevékenységét a jogi személlyel szemben alkalmazható büntetőjogi intézkedésekről szóló 2001. évi CIV. törvény 5. § (2) bekezdés </w:t>
      </w:r>
      <w:r w:rsidRPr="00AC3C79">
        <w:rPr>
          <w:rFonts w:ascii="Times New Roman" w:hAnsi="Times New Roman"/>
          <w:bCs/>
          <w:i/>
          <w:iCs/>
          <w:noProof/>
          <w:sz w:val="24"/>
          <w:szCs w:val="24"/>
          <w:lang w:eastAsia="hu-HU"/>
        </w:rPr>
        <w:t xml:space="preserve">b) </w:t>
      </w:r>
      <w:r w:rsidRPr="00AC3C79">
        <w:rPr>
          <w:rFonts w:ascii="Times New Roman" w:hAnsi="Times New Roman"/>
          <w:bCs/>
          <w:iCs/>
          <w:noProof/>
          <w:sz w:val="24"/>
          <w:szCs w:val="24"/>
          <w:lang w:eastAsia="hu-HU"/>
        </w:rPr>
        <w:t>pontja alapján, vagy az adott</w:t>
      </w:r>
      <w:r w:rsidRPr="0085166F">
        <w:rPr>
          <w:rFonts w:ascii="Times New Roman" w:hAnsi="Times New Roman"/>
          <w:bCs/>
          <w:iCs/>
          <w:noProof/>
          <w:sz w:val="24"/>
          <w:szCs w:val="24"/>
          <w:lang w:eastAsia="hu-HU"/>
        </w:rPr>
        <w:t xml:space="preserve"> beszerzési eljárásban releváns módon </w:t>
      </w:r>
      <w:r w:rsidRPr="0085166F">
        <w:rPr>
          <w:rFonts w:ascii="Times New Roman" w:hAnsi="Times New Roman"/>
          <w:bCs/>
          <w:i/>
          <w:iCs/>
          <w:noProof/>
          <w:sz w:val="24"/>
          <w:szCs w:val="24"/>
          <w:lang w:eastAsia="hu-HU"/>
        </w:rPr>
        <w:t xml:space="preserve">c) </w:t>
      </w:r>
      <w:r w:rsidRPr="0085166F">
        <w:rPr>
          <w:rFonts w:ascii="Times New Roman" w:hAnsi="Times New Roman"/>
          <w:bCs/>
          <w:iCs/>
          <w:noProof/>
          <w:sz w:val="24"/>
          <w:szCs w:val="24"/>
          <w:lang w:eastAsia="hu-HU"/>
        </w:rPr>
        <w:t>vagy</w:t>
      </w:r>
      <w:r w:rsidRPr="0085166F">
        <w:rPr>
          <w:rFonts w:ascii="Times New Roman" w:hAnsi="Times New Roman"/>
          <w:bCs/>
          <w:noProof/>
          <w:sz w:val="24"/>
          <w:szCs w:val="24"/>
          <w:lang w:eastAsia="hu-HU"/>
        </w:rPr>
        <w:t xml:space="preserve"> </w:t>
      </w:r>
      <w:r w:rsidRPr="0085166F">
        <w:rPr>
          <w:rFonts w:ascii="Times New Roman" w:hAnsi="Times New Roman"/>
          <w:bCs/>
          <w:i/>
          <w:iCs/>
          <w:noProof/>
          <w:sz w:val="24"/>
          <w:szCs w:val="24"/>
          <w:lang w:eastAsia="hu-HU"/>
        </w:rPr>
        <w:t xml:space="preserve">g) </w:t>
      </w:r>
      <w:r w:rsidRPr="0085166F">
        <w:rPr>
          <w:rFonts w:ascii="Times New Roman" w:hAnsi="Times New Roman"/>
          <w:bCs/>
          <w:noProof/>
          <w:sz w:val="24"/>
          <w:szCs w:val="24"/>
          <w:lang w:eastAsia="hu-HU"/>
        </w:rPr>
        <w:t xml:space="preserve">pontja alapján a bíróság jogerős ítéletében korlátozta, az eltiltás ideje </w:t>
      </w:r>
      <w:r w:rsidRPr="0085166F">
        <w:rPr>
          <w:rFonts w:ascii="Times New Roman" w:hAnsi="Times New Roman"/>
          <w:bCs/>
          <w:noProof/>
          <w:sz w:val="24"/>
          <w:szCs w:val="24"/>
          <w:lang w:eastAsia="hu-HU"/>
        </w:rPr>
        <w:lastRenderedPageBreak/>
        <w:t xml:space="preserve">alatt, vagy ha az </w:t>
      </w:r>
      <w:r w:rsidRPr="00781823">
        <w:rPr>
          <w:rFonts w:ascii="Times New Roman" w:hAnsi="Times New Roman"/>
          <w:bCs/>
          <w:noProof/>
          <w:sz w:val="24"/>
          <w:szCs w:val="24"/>
          <w:lang w:eastAsia="hu-HU"/>
        </w:rPr>
        <w:t>ajánlattevő tevékenységét más bíróság hasonló okból és módon jogerősen korlátozta</w:t>
      </w:r>
      <w:r>
        <w:rPr>
          <w:rFonts w:ascii="Times New Roman" w:hAnsi="Times New Roman"/>
          <w:bCs/>
          <w:noProof/>
          <w:sz w:val="24"/>
          <w:szCs w:val="24"/>
          <w:lang w:eastAsia="hu-HU"/>
        </w:rPr>
        <w:t>,</w:t>
      </w:r>
    </w:p>
    <w:p w14:paraId="3A74C664" w14:textId="77777777" w:rsidR="007B6109" w:rsidRPr="0085166F" w:rsidRDefault="007B6109" w:rsidP="0035044D">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Pr>
          <w:rFonts w:ascii="Times New Roman" w:hAnsi="Times New Roman"/>
          <w:bCs/>
          <w:i/>
          <w:iCs/>
          <w:noProof/>
          <w:sz w:val="24"/>
          <w:szCs w:val="24"/>
          <w:lang w:eastAsia="hu-HU"/>
        </w:rPr>
        <w:t>8.</w:t>
      </w:r>
      <w:r w:rsidRPr="00781823">
        <w:rPr>
          <w:rFonts w:ascii="Times New Roman" w:hAnsi="Times New Roman"/>
          <w:bCs/>
          <w:iCs/>
          <w:noProof/>
          <w:sz w:val="24"/>
          <w:szCs w:val="24"/>
          <w:lang w:eastAsia="hu-HU"/>
        </w:rPr>
        <w:t xml:space="preserve"> beszerzési, közbeszerzési eljárásokban való részvételtől a </w:t>
      </w:r>
      <w:r>
        <w:rPr>
          <w:rFonts w:ascii="Times New Roman" w:hAnsi="Times New Roman"/>
          <w:bCs/>
          <w:iCs/>
          <w:noProof/>
          <w:sz w:val="24"/>
          <w:szCs w:val="24"/>
          <w:lang w:eastAsia="hu-HU"/>
        </w:rPr>
        <w:t>a jogorvoslati szerv által</w:t>
      </w:r>
      <w:r w:rsidRPr="00781823">
        <w:rPr>
          <w:rFonts w:ascii="Times New Roman" w:hAnsi="Times New Roman"/>
          <w:bCs/>
          <w:iCs/>
          <w:noProof/>
          <w:sz w:val="24"/>
          <w:szCs w:val="24"/>
          <w:lang w:eastAsia="hu-HU"/>
        </w:rPr>
        <w:t xml:space="preserve"> jogerősen eltiltásra került, </w:t>
      </w:r>
      <w:r>
        <w:rPr>
          <w:rFonts w:ascii="Times New Roman" w:hAnsi="Times New Roman"/>
          <w:bCs/>
          <w:noProof/>
          <w:sz w:val="24"/>
          <w:szCs w:val="24"/>
          <w:lang w:eastAsia="hu-HU"/>
        </w:rPr>
        <w:t>a jogerőre emelkedett határozatban</w:t>
      </w:r>
      <w:r w:rsidRPr="00781823">
        <w:rPr>
          <w:rFonts w:ascii="Times New Roman" w:hAnsi="Times New Roman"/>
          <w:bCs/>
          <w:noProof/>
          <w:sz w:val="24"/>
          <w:szCs w:val="24"/>
          <w:lang w:eastAsia="hu-HU"/>
        </w:rPr>
        <w:t xml:space="preserve"> megállapított időtartam végéig</w:t>
      </w:r>
      <w:r>
        <w:rPr>
          <w:rFonts w:ascii="Times New Roman" w:hAnsi="Times New Roman"/>
          <w:bCs/>
          <w:iCs/>
          <w:noProof/>
          <w:sz w:val="24"/>
          <w:szCs w:val="24"/>
          <w:lang w:eastAsia="hu-HU"/>
        </w:rPr>
        <w:t>,</w:t>
      </w:r>
    </w:p>
    <w:p w14:paraId="2CEBC957" w14:textId="77777777" w:rsidR="007B6109" w:rsidRPr="0085166F" w:rsidRDefault="007B6109" w:rsidP="0035044D">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Pr>
          <w:rFonts w:ascii="Times New Roman" w:hAnsi="Times New Roman"/>
          <w:bCs/>
          <w:i/>
          <w:iCs/>
          <w:noProof/>
          <w:sz w:val="24"/>
          <w:szCs w:val="24"/>
          <w:lang w:eastAsia="hu-HU"/>
        </w:rPr>
        <w:t>9.</w:t>
      </w:r>
      <w:r w:rsidRPr="0085166F">
        <w:rPr>
          <w:rFonts w:ascii="Times New Roman" w:hAnsi="Times New Roman"/>
          <w:bCs/>
          <w:i/>
          <w:iCs/>
          <w:noProof/>
          <w:sz w:val="24"/>
          <w:szCs w:val="24"/>
          <w:lang w:eastAsia="hu-HU"/>
        </w:rPr>
        <w:t xml:space="preserve"> </w:t>
      </w:r>
      <w:r w:rsidRPr="0085166F">
        <w:rPr>
          <w:rFonts w:ascii="Times New Roman" w:hAnsi="Times New Roman"/>
          <w:bCs/>
          <w:noProof/>
          <w:sz w:val="24"/>
          <w:szCs w:val="24"/>
          <w:lang w:eastAsia="hu-HU"/>
        </w:rPr>
        <w:t>korábbi beszerzési, közbeszerzési eljárásban hamis adatot szolgáltatott vagy hamis nyilatkozatot tett, ezért az eljárásból kizárták, és a kizárás tekintetében jogorvoslatra nem került sor az érintett közbeszerzési</w:t>
      </w:r>
      <w:r>
        <w:rPr>
          <w:rFonts w:ascii="Times New Roman" w:hAnsi="Times New Roman"/>
          <w:bCs/>
          <w:noProof/>
          <w:sz w:val="24"/>
          <w:szCs w:val="24"/>
          <w:lang w:eastAsia="hu-HU"/>
        </w:rPr>
        <w:t xml:space="preserve">, vagy beszerzési </w:t>
      </w:r>
      <w:r w:rsidRPr="0085166F">
        <w:rPr>
          <w:rFonts w:ascii="Times New Roman" w:hAnsi="Times New Roman"/>
          <w:bCs/>
          <w:noProof/>
          <w:sz w:val="24"/>
          <w:szCs w:val="24"/>
          <w:lang w:eastAsia="hu-HU"/>
        </w:rPr>
        <w:t>eljárás lezárulásától számított három évig</w:t>
      </w:r>
      <w:r>
        <w:rPr>
          <w:rFonts w:ascii="Times New Roman" w:hAnsi="Times New Roman"/>
          <w:bCs/>
          <w:noProof/>
          <w:sz w:val="24"/>
          <w:szCs w:val="24"/>
          <w:lang w:eastAsia="hu-HU"/>
        </w:rPr>
        <w:t>,</w:t>
      </w:r>
    </w:p>
    <w:p w14:paraId="6C97CE5E" w14:textId="77777777" w:rsidR="007B6109" w:rsidRPr="0085166F" w:rsidRDefault="007B6109" w:rsidP="0035044D">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Pr>
          <w:rFonts w:ascii="Times New Roman" w:hAnsi="Times New Roman"/>
          <w:bCs/>
          <w:i/>
          <w:iCs/>
          <w:noProof/>
          <w:sz w:val="24"/>
          <w:szCs w:val="24"/>
          <w:lang w:eastAsia="hu-HU"/>
        </w:rPr>
        <w:t>10.</w:t>
      </w:r>
      <w:r w:rsidRPr="0085166F">
        <w:rPr>
          <w:rFonts w:ascii="Times New Roman" w:hAnsi="Times New Roman"/>
          <w:bCs/>
          <w:i/>
          <w:iCs/>
          <w:noProof/>
          <w:sz w:val="24"/>
          <w:szCs w:val="24"/>
          <w:lang w:eastAsia="hu-HU"/>
        </w:rPr>
        <w:t xml:space="preserve"> </w:t>
      </w:r>
      <w:r w:rsidRPr="0085166F">
        <w:rPr>
          <w:rFonts w:ascii="Times New Roman" w:hAnsi="Times New Roman"/>
          <w:bCs/>
          <w:noProof/>
          <w:sz w:val="24"/>
          <w:szCs w:val="24"/>
          <w:lang w:eastAsia="hu-HU"/>
        </w:rPr>
        <w:t xml:space="preserve">az adott eljárásban előírt adatszolgáltatási kötelezettség teljesítése során a </w:t>
      </w:r>
      <w:r>
        <w:rPr>
          <w:rFonts w:ascii="Times New Roman" w:hAnsi="Times New Roman"/>
          <w:bCs/>
          <w:noProof/>
          <w:sz w:val="24"/>
          <w:szCs w:val="24"/>
          <w:lang w:eastAsia="hu-HU"/>
        </w:rPr>
        <w:t>hamis</w:t>
      </w:r>
      <w:r w:rsidRPr="0085166F">
        <w:rPr>
          <w:rFonts w:ascii="Times New Roman" w:hAnsi="Times New Roman"/>
          <w:bCs/>
          <w:noProof/>
          <w:sz w:val="24"/>
          <w:szCs w:val="24"/>
          <w:lang w:eastAsia="hu-HU"/>
        </w:rPr>
        <w:t xml:space="preserve"> adatot szolgáltat, illetve hamis adatot tartalmazó nyilatkozatot tesz, </w:t>
      </w:r>
      <w:r>
        <w:rPr>
          <w:rFonts w:ascii="Times New Roman" w:hAnsi="Times New Roman"/>
          <w:bCs/>
          <w:noProof/>
          <w:sz w:val="24"/>
          <w:szCs w:val="24"/>
          <w:lang w:eastAsia="hu-HU"/>
        </w:rPr>
        <w:t>ha</w:t>
      </w:r>
    </w:p>
    <w:p w14:paraId="16D4DC18" w14:textId="77777777" w:rsidR="007B6109" w:rsidRPr="0085166F" w:rsidRDefault="007B6109" w:rsidP="0035044D">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sidRPr="0085166F">
        <w:rPr>
          <w:rFonts w:ascii="Times New Roman" w:hAnsi="Times New Roman"/>
          <w:bCs/>
          <w:i/>
          <w:noProof/>
          <w:sz w:val="24"/>
          <w:szCs w:val="24"/>
          <w:lang w:eastAsia="hu-HU"/>
        </w:rPr>
        <w:t>a)</w:t>
      </w:r>
      <w:r w:rsidRPr="0085166F">
        <w:rPr>
          <w:rFonts w:ascii="Times New Roman" w:hAnsi="Times New Roman"/>
          <w:bCs/>
          <w:noProof/>
          <w:sz w:val="24"/>
          <w:szCs w:val="24"/>
          <w:lang w:eastAsia="hu-HU"/>
        </w:rPr>
        <w:t xml:space="preserve"> a hamis adat vagy nyilatkozat érdemben befolyásolja az ajánlatkérőnek a kizárásra, alkalmasság fennállására, az ajánlat műszaki leírásnak való megfelelőségére vagy az ajánlatok értékelésére vonatkozó döntését, és</w:t>
      </w:r>
    </w:p>
    <w:p w14:paraId="7F0C4694" w14:textId="77777777" w:rsidR="007B6109" w:rsidRPr="00781823" w:rsidRDefault="007B6109" w:rsidP="0035044D">
      <w:pPr>
        <w:tabs>
          <w:tab w:val="left" w:pos="283"/>
        </w:tabs>
        <w:autoSpaceDE w:val="0"/>
        <w:autoSpaceDN w:val="0"/>
        <w:adjustRightInd w:val="0"/>
        <w:spacing w:after="0" w:line="240" w:lineRule="auto"/>
        <w:jc w:val="both"/>
        <w:rPr>
          <w:rFonts w:ascii="Times New Roman" w:hAnsi="Times New Roman"/>
          <w:bCs/>
          <w:noProof/>
          <w:sz w:val="24"/>
          <w:szCs w:val="24"/>
          <w:u w:val="single"/>
          <w:lang w:eastAsia="hu-HU"/>
        </w:rPr>
      </w:pPr>
      <w:r w:rsidRPr="0085166F">
        <w:rPr>
          <w:rFonts w:ascii="Times New Roman" w:hAnsi="Times New Roman"/>
          <w:bCs/>
          <w:i/>
          <w:noProof/>
          <w:sz w:val="24"/>
          <w:szCs w:val="24"/>
          <w:lang w:eastAsia="hu-HU"/>
        </w:rPr>
        <w:t>b)</w:t>
      </w:r>
      <w:r w:rsidRPr="0085166F">
        <w:rPr>
          <w:rFonts w:ascii="Times New Roman" w:hAnsi="Times New Roman"/>
          <w:bCs/>
          <w:noProof/>
          <w:sz w:val="24"/>
          <w:szCs w:val="24"/>
          <w:lang w:eastAsia="hu-HU"/>
        </w:rPr>
        <w:t xml:space="preserve"> a gazdasági szereplő szándékosan szolgáltatott hamis adatot vagy tett hamis nyilatkozatot, vagy az adott helyzetben </w:t>
      </w:r>
      <w:r w:rsidRPr="00781823">
        <w:rPr>
          <w:rFonts w:ascii="Times New Roman" w:hAnsi="Times New Roman"/>
          <w:bCs/>
          <w:noProof/>
          <w:sz w:val="24"/>
          <w:szCs w:val="24"/>
          <w:lang w:eastAsia="hu-HU"/>
        </w:rPr>
        <w:t>általában elvárható gondosság mellett egyértelműen fel kellett volna ismernie, hogy az általa szolgáltatott adat a valóságnak, illetve nyilatkozata a rendelkezésére álló igazolások tartalmának nem felel meg</w:t>
      </w:r>
      <w:r>
        <w:rPr>
          <w:rFonts w:ascii="Times New Roman" w:hAnsi="Times New Roman"/>
          <w:bCs/>
          <w:noProof/>
          <w:sz w:val="24"/>
          <w:szCs w:val="24"/>
          <w:u w:val="single"/>
          <w:lang w:eastAsia="hu-HU"/>
        </w:rPr>
        <w:t>,</w:t>
      </w:r>
    </w:p>
    <w:p w14:paraId="14FC8F02" w14:textId="77777777" w:rsidR="007B6109" w:rsidRPr="0085166F" w:rsidRDefault="007B6109" w:rsidP="0035044D">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Pr>
          <w:rFonts w:ascii="Times New Roman" w:hAnsi="Times New Roman"/>
          <w:bCs/>
          <w:i/>
          <w:noProof/>
          <w:sz w:val="24"/>
          <w:szCs w:val="24"/>
          <w:lang w:eastAsia="hu-HU"/>
        </w:rPr>
        <w:t>11.</w:t>
      </w:r>
      <w:r w:rsidRPr="00781823">
        <w:rPr>
          <w:rFonts w:ascii="Times New Roman" w:hAnsi="Times New Roman"/>
          <w:bCs/>
          <w:noProof/>
          <w:sz w:val="24"/>
          <w:szCs w:val="24"/>
          <w:lang w:eastAsia="hu-HU"/>
        </w:rPr>
        <w:t xml:space="preserve"> az adott eljárásban megkísérelte jogtalanul befolyásolni</w:t>
      </w:r>
      <w:r w:rsidRPr="0085166F">
        <w:rPr>
          <w:rFonts w:ascii="Times New Roman" w:hAnsi="Times New Roman"/>
          <w:bCs/>
          <w:noProof/>
          <w:sz w:val="24"/>
          <w:szCs w:val="24"/>
          <w:lang w:eastAsia="hu-HU"/>
        </w:rPr>
        <w:t xml:space="preserve"> az ajánlatkérő döntéshozatali folyamatát, vagy olyan bizalmas információt kísérelt megszerezni, amely jogtalan előnyt biztosítana számára a beszerzési eljárásban, vagy korábbi beszerzési, közbeszerzési eljárásból ebből az okból kizárták, és a kizárás tekintetében jogorvoslatra nem került sor az érintett beszerzési, közbeszerzési eljárás lezárulásától számított három évig</w:t>
      </w:r>
      <w:r>
        <w:rPr>
          <w:rFonts w:ascii="Times New Roman" w:hAnsi="Times New Roman"/>
          <w:bCs/>
          <w:noProof/>
          <w:sz w:val="24"/>
          <w:szCs w:val="24"/>
          <w:lang w:eastAsia="hu-HU"/>
        </w:rPr>
        <w:t>,</w:t>
      </w:r>
    </w:p>
    <w:p w14:paraId="3807014A" w14:textId="77777777" w:rsidR="007B6109" w:rsidRPr="0085166F" w:rsidRDefault="007B6109" w:rsidP="0035044D">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Pr>
          <w:rFonts w:ascii="Times New Roman" w:hAnsi="Times New Roman"/>
          <w:bCs/>
          <w:i/>
          <w:noProof/>
          <w:sz w:val="24"/>
          <w:szCs w:val="24"/>
          <w:lang w:eastAsia="hu-HU"/>
        </w:rPr>
        <w:t>12.</w:t>
      </w:r>
      <w:r w:rsidRPr="0085166F">
        <w:rPr>
          <w:rFonts w:ascii="Times New Roman" w:hAnsi="Times New Roman"/>
          <w:bCs/>
          <w:noProof/>
          <w:sz w:val="24"/>
          <w:szCs w:val="24"/>
          <w:lang w:eastAsia="hu-HU"/>
        </w:rPr>
        <w:t xml:space="preserve"> tekintetében a következő feltételek valamelyike megvalósul:</w:t>
      </w:r>
    </w:p>
    <w:p w14:paraId="7FC94B3F" w14:textId="77777777" w:rsidR="00535061" w:rsidRPr="00311B2E" w:rsidRDefault="00535061" w:rsidP="00535061">
      <w:pPr>
        <w:tabs>
          <w:tab w:val="left" w:pos="283"/>
        </w:tabs>
        <w:autoSpaceDE w:val="0"/>
        <w:autoSpaceDN w:val="0"/>
        <w:adjustRightInd w:val="0"/>
        <w:spacing w:after="0" w:line="240" w:lineRule="auto"/>
        <w:jc w:val="both"/>
        <w:rPr>
          <w:rFonts w:ascii="Times New Roman" w:hAnsi="Times New Roman"/>
          <w:bCs/>
          <w:iCs/>
          <w:noProof/>
          <w:sz w:val="24"/>
          <w:szCs w:val="24"/>
          <w:lang w:eastAsia="hu-HU"/>
        </w:rPr>
      </w:pPr>
      <w:r w:rsidRPr="00311B2E">
        <w:rPr>
          <w:rFonts w:ascii="Times New Roman" w:hAnsi="Times New Roman"/>
          <w:bCs/>
          <w:i/>
          <w:iCs/>
          <w:noProof/>
          <w:sz w:val="24"/>
          <w:szCs w:val="24"/>
          <w:lang w:eastAsia="hu-HU"/>
        </w:rPr>
        <w:t>a)</w:t>
      </w:r>
      <w:r w:rsidRPr="00311B2E">
        <w:rPr>
          <w:rFonts w:ascii="Times New Roman" w:hAnsi="Times New Roman"/>
          <w:bCs/>
          <w:iCs/>
          <w:noProof/>
          <w:sz w:val="24"/>
          <w:szCs w:val="24"/>
          <w:lang w:eastAsia="hu-HU"/>
        </w:rPr>
        <w:t xml:space="preserve"> nem az Európai Unió, az Európai Gazdasági Térség vagy a Gazdasági Együttműködési és Fejlesztési Szervezet tagállamában, a Kereskedelmi Világszervezet közbeszerzési megállapodásban részes államban vagy az EUMSZ 198. cikkében említett tengerentúli országok és területek bármelyikében vagy nem olyan államban rendelkezik adóilletőséggel, amellyel Magyarországnak kettős adózás elkerüléséről szóló egyezménye van, vagy amellyel az Európai Uniónak kétoldalú megállapodása van a közbeszerzés terén,</w:t>
      </w:r>
    </w:p>
    <w:p w14:paraId="6858A825" w14:textId="77777777" w:rsidR="00535061" w:rsidRPr="00311B2E" w:rsidRDefault="00535061" w:rsidP="00535061">
      <w:pPr>
        <w:tabs>
          <w:tab w:val="left" w:pos="283"/>
        </w:tabs>
        <w:autoSpaceDE w:val="0"/>
        <w:autoSpaceDN w:val="0"/>
        <w:adjustRightInd w:val="0"/>
        <w:spacing w:after="0" w:line="240" w:lineRule="auto"/>
        <w:jc w:val="both"/>
        <w:rPr>
          <w:rFonts w:ascii="Times New Roman" w:hAnsi="Times New Roman"/>
          <w:bCs/>
          <w:iCs/>
          <w:noProof/>
          <w:sz w:val="24"/>
          <w:szCs w:val="24"/>
          <w:lang w:eastAsia="hu-HU"/>
        </w:rPr>
      </w:pPr>
      <w:r w:rsidRPr="00311B2E">
        <w:rPr>
          <w:rFonts w:ascii="Times New Roman" w:hAnsi="Times New Roman"/>
          <w:bCs/>
          <w:i/>
          <w:iCs/>
          <w:noProof/>
          <w:sz w:val="24"/>
          <w:szCs w:val="24"/>
          <w:lang w:eastAsia="hu-HU"/>
        </w:rPr>
        <w:t>b)</w:t>
      </w:r>
      <w:r w:rsidRPr="00311B2E">
        <w:rPr>
          <w:rFonts w:ascii="Times New Roman" w:hAnsi="Times New Roman"/>
          <w:bCs/>
          <w:iCs/>
          <w:noProof/>
          <w:sz w:val="24"/>
          <w:szCs w:val="24"/>
          <w:lang w:eastAsia="hu-HU"/>
        </w:rPr>
        <w:t xml:space="preserve"> olyan szabályozott tőzsdén nem jegyzett társaság, amely a pénzmosás és a terrorizmus finanszírozása megelőzéséről és megakadályozásáról szóló 2007. évi CXXXVI. törvény 3. § </w:t>
      </w:r>
      <w:r w:rsidRPr="00546321">
        <w:rPr>
          <w:rFonts w:ascii="Times New Roman" w:hAnsi="Times New Roman"/>
          <w:bCs/>
          <w:i/>
          <w:iCs/>
          <w:noProof/>
          <w:sz w:val="24"/>
          <w:szCs w:val="24"/>
          <w:lang w:eastAsia="hu-HU"/>
        </w:rPr>
        <w:t>r)</w:t>
      </w:r>
      <w:r w:rsidRPr="00311B2E">
        <w:rPr>
          <w:rFonts w:ascii="Times New Roman" w:hAnsi="Times New Roman"/>
          <w:bCs/>
          <w:iCs/>
          <w:noProof/>
          <w:sz w:val="24"/>
          <w:szCs w:val="24"/>
          <w:lang w:eastAsia="hu-HU"/>
        </w:rPr>
        <w:t xml:space="preserve"> pont </w:t>
      </w:r>
      <w:r w:rsidRPr="00546321">
        <w:rPr>
          <w:rFonts w:ascii="Times New Roman" w:hAnsi="Times New Roman"/>
          <w:bCs/>
          <w:i/>
          <w:iCs/>
          <w:noProof/>
          <w:sz w:val="24"/>
          <w:szCs w:val="24"/>
          <w:lang w:eastAsia="hu-HU"/>
        </w:rPr>
        <w:t>ra)-rb)</w:t>
      </w:r>
      <w:r w:rsidRPr="00311B2E">
        <w:rPr>
          <w:rFonts w:ascii="Times New Roman" w:hAnsi="Times New Roman"/>
          <w:bCs/>
          <w:iCs/>
          <w:noProof/>
          <w:sz w:val="24"/>
          <w:szCs w:val="24"/>
          <w:lang w:eastAsia="hu-HU"/>
        </w:rPr>
        <w:t xml:space="preserve"> vagy </w:t>
      </w:r>
      <w:r w:rsidRPr="00546321">
        <w:rPr>
          <w:rFonts w:ascii="Times New Roman" w:hAnsi="Times New Roman"/>
          <w:bCs/>
          <w:i/>
          <w:iCs/>
          <w:noProof/>
          <w:sz w:val="24"/>
          <w:szCs w:val="24"/>
          <w:lang w:eastAsia="hu-HU"/>
        </w:rPr>
        <w:t>rc)-rd)</w:t>
      </w:r>
      <w:r w:rsidRPr="00311B2E">
        <w:rPr>
          <w:rFonts w:ascii="Times New Roman" w:hAnsi="Times New Roman"/>
          <w:bCs/>
          <w:iCs/>
          <w:noProof/>
          <w:sz w:val="24"/>
          <w:szCs w:val="24"/>
          <w:lang w:eastAsia="hu-HU"/>
        </w:rPr>
        <w:t xml:space="preserve"> alpontja szerinti tényleges tulajdonosát nem képes megnevezni, vagy</w:t>
      </w:r>
    </w:p>
    <w:p w14:paraId="2C3781D0" w14:textId="77777777" w:rsidR="00535061" w:rsidRPr="00311B2E" w:rsidRDefault="00535061" w:rsidP="00535061">
      <w:pPr>
        <w:tabs>
          <w:tab w:val="left" w:pos="283"/>
        </w:tabs>
        <w:autoSpaceDE w:val="0"/>
        <w:autoSpaceDN w:val="0"/>
        <w:adjustRightInd w:val="0"/>
        <w:spacing w:after="0" w:line="240" w:lineRule="auto"/>
        <w:jc w:val="both"/>
        <w:rPr>
          <w:rFonts w:ascii="Times New Roman" w:hAnsi="Times New Roman"/>
          <w:bCs/>
          <w:iCs/>
          <w:noProof/>
          <w:sz w:val="24"/>
          <w:szCs w:val="24"/>
          <w:lang w:eastAsia="hu-HU"/>
        </w:rPr>
      </w:pPr>
      <w:r w:rsidRPr="00311B2E">
        <w:rPr>
          <w:rFonts w:ascii="Times New Roman" w:hAnsi="Times New Roman"/>
          <w:bCs/>
          <w:i/>
          <w:iCs/>
          <w:noProof/>
          <w:sz w:val="24"/>
          <w:szCs w:val="24"/>
          <w:lang w:eastAsia="hu-HU"/>
        </w:rPr>
        <w:t>c)</w:t>
      </w:r>
      <w:r w:rsidRPr="00311B2E">
        <w:rPr>
          <w:rFonts w:ascii="Times New Roman" w:hAnsi="Times New Roman"/>
          <w:bCs/>
          <w:iCs/>
          <w:noProof/>
          <w:sz w:val="24"/>
          <w:szCs w:val="24"/>
          <w:lang w:eastAsia="hu-HU"/>
        </w:rPr>
        <w:t xml:space="preserve"> a gazdasági szereplőben közvetetten vagy közvetlenül több, mint 25%-os tulajdoni résszel vagy szavazati joggal rendelkezik olyan jogi személy vagy személyes joga szerint jogképes szervezet, amelynek tekintetében a b) alpont szerinti feltétel fennáll;</w:t>
      </w:r>
    </w:p>
    <w:p w14:paraId="687BD164" w14:textId="77777777" w:rsidR="007B6109" w:rsidRPr="0085166F" w:rsidRDefault="007B6109" w:rsidP="0035044D">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Pr>
          <w:rFonts w:ascii="Times New Roman" w:hAnsi="Times New Roman"/>
          <w:bCs/>
          <w:i/>
          <w:iCs/>
          <w:noProof/>
          <w:sz w:val="24"/>
          <w:szCs w:val="24"/>
          <w:lang w:eastAsia="hu-HU"/>
        </w:rPr>
        <w:t>13.</w:t>
      </w:r>
      <w:r w:rsidRPr="0085166F">
        <w:rPr>
          <w:rFonts w:ascii="Times New Roman" w:hAnsi="Times New Roman"/>
          <w:bCs/>
          <w:i/>
          <w:iCs/>
          <w:noProof/>
          <w:sz w:val="24"/>
          <w:szCs w:val="24"/>
          <w:lang w:eastAsia="hu-HU"/>
        </w:rPr>
        <w:t xml:space="preserve"> </w:t>
      </w:r>
      <w:r w:rsidRPr="0085166F">
        <w:rPr>
          <w:rFonts w:ascii="Times New Roman" w:hAnsi="Times New Roman"/>
          <w:bCs/>
          <w:noProof/>
          <w:sz w:val="24"/>
          <w:szCs w:val="24"/>
          <w:lang w:eastAsia="hu-HU"/>
        </w:rPr>
        <w:t>harmadik országbeli állampolgár Magyarországon engedélyhez kötött foglalkoztatása esetén a munkaügyi hatóság által a munkaügyi ellenőrzésről szóló 1996. évi LXXV. törvény 7/A. §-a alapján két évnél nem régebben jogerőre emelkedett közigazgatási – vagy annak felülvizsgálata esetén bírósági – határozatban megállapított és a központi költségvetésbe történő befizetésre kötelezéssel vagy az idegenrendészeti hatóság által a harmadik országbeli állampolgárok beutazásáról és tartózkodásáról szóló törvény szerinti közrendvédelmi bírsággal sújtott jogszabálysértést követett el</w:t>
      </w:r>
      <w:r>
        <w:rPr>
          <w:rFonts w:ascii="Times New Roman" w:hAnsi="Times New Roman"/>
          <w:bCs/>
          <w:noProof/>
          <w:sz w:val="24"/>
          <w:szCs w:val="24"/>
          <w:lang w:eastAsia="hu-HU"/>
        </w:rPr>
        <w:t>,</w:t>
      </w:r>
    </w:p>
    <w:p w14:paraId="711CD872" w14:textId="77777777" w:rsidR="007B6109" w:rsidRPr="0085166F" w:rsidRDefault="007B6109" w:rsidP="0035044D">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Pr>
          <w:rFonts w:ascii="Times New Roman" w:hAnsi="Times New Roman"/>
          <w:bCs/>
          <w:i/>
          <w:noProof/>
          <w:sz w:val="24"/>
          <w:szCs w:val="24"/>
          <w:lang w:eastAsia="hu-HU"/>
        </w:rPr>
        <w:t>14.</w:t>
      </w:r>
      <w:r w:rsidRPr="0085166F">
        <w:rPr>
          <w:rFonts w:ascii="Times New Roman" w:hAnsi="Times New Roman"/>
          <w:bCs/>
          <w:noProof/>
          <w:sz w:val="24"/>
          <w:szCs w:val="24"/>
          <w:lang w:eastAsia="hu-HU"/>
        </w:rPr>
        <w:t xml:space="preserve"> </w:t>
      </w:r>
      <w:r w:rsidRPr="00682C72">
        <w:rPr>
          <w:rFonts w:ascii="Times New Roman" w:hAnsi="Times New Roman"/>
          <w:bCs/>
          <w:noProof/>
          <w:sz w:val="24"/>
          <w:szCs w:val="24"/>
          <w:lang w:eastAsia="hu-HU"/>
        </w:rPr>
        <w:t xml:space="preserve">esetében a </w:t>
      </w:r>
      <w:r w:rsidRPr="00875A73">
        <w:rPr>
          <w:rFonts w:ascii="Times New Roman" w:hAnsi="Times New Roman"/>
          <w:bCs/>
          <w:noProof/>
          <w:sz w:val="24"/>
          <w:szCs w:val="24"/>
          <w:lang w:eastAsia="hu-HU"/>
        </w:rPr>
        <w:t>9</w:t>
      </w:r>
      <w:r w:rsidRPr="00B802DC">
        <w:rPr>
          <w:rFonts w:ascii="Times New Roman" w:hAnsi="Times New Roman"/>
          <w:bCs/>
          <w:noProof/>
          <w:sz w:val="24"/>
          <w:szCs w:val="24"/>
          <w:lang w:eastAsia="hu-HU"/>
        </w:rPr>
        <w:t>. §</w:t>
      </w:r>
      <w:r w:rsidRPr="006B0377">
        <w:rPr>
          <w:rFonts w:ascii="Times New Roman" w:hAnsi="Times New Roman"/>
          <w:bCs/>
          <w:noProof/>
          <w:sz w:val="24"/>
          <w:szCs w:val="24"/>
          <w:lang w:eastAsia="hu-HU"/>
        </w:rPr>
        <w:t xml:space="preserve"> szerinti össze</w:t>
      </w:r>
      <w:r w:rsidRPr="00DA46E3">
        <w:rPr>
          <w:rFonts w:ascii="Times New Roman" w:hAnsi="Times New Roman"/>
          <w:bCs/>
          <w:noProof/>
          <w:sz w:val="24"/>
          <w:szCs w:val="24"/>
          <w:lang w:eastAsia="hu-HU"/>
        </w:rPr>
        <w:t>férhetetlenségből</w:t>
      </w:r>
      <w:r w:rsidRPr="0085166F">
        <w:rPr>
          <w:rFonts w:ascii="Times New Roman" w:hAnsi="Times New Roman"/>
          <w:bCs/>
          <w:noProof/>
          <w:sz w:val="24"/>
          <w:szCs w:val="24"/>
          <w:lang w:eastAsia="hu-HU"/>
        </w:rPr>
        <w:t>, illetve a beszerzési eljárás előkészítésében való előzetes bevonásból eredő versenytorzulást a gazdasági szereplő kizárásán kívül nem lehet más, kevésbé kényszerítő intézkedésekkel hatékonyan orvosolni</w:t>
      </w:r>
      <w:r>
        <w:rPr>
          <w:rFonts w:ascii="Times New Roman" w:hAnsi="Times New Roman"/>
          <w:bCs/>
          <w:noProof/>
          <w:sz w:val="24"/>
          <w:szCs w:val="24"/>
          <w:lang w:eastAsia="hu-HU"/>
        </w:rPr>
        <w:t>,</w:t>
      </w:r>
    </w:p>
    <w:p w14:paraId="7AA87590" w14:textId="77777777" w:rsidR="007B6109" w:rsidRPr="0085166F" w:rsidRDefault="007B6109" w:rsidP="0035044D">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Pr>
          <w:rFonts w:ascii="Times New Roman" w:hAnsi="Times New Roman"/>
          <w:bCs/>
          <w:i/>
          <w:noProof/>
          <w:sz w:val="24"/>
          <w:szCs w:val="24"/>
          <w:lang w:eastAsia="hu-HU"/>
        </w:rPr>
        <w:t>15.</w:t>
      </w:r>
      <w:r w:rsidRPr="0085166F">
        <w:rPr>
          <w:rFonts w:ascii="Times New Roman" w:hAnsi="Times New Roman"/>
          <w:bCs/>
          <w:noProof/>
          <w:sz w:val="24"/>
          <w:szCs w:val="24"/>
          <w:lang w:eastAsia="hu-HU"/>
        </w:rPr>
        <w:t xml:space="preserve"> a Tpvt. 11. §-a, vagy az EUMSZ 101. cikke szerinti – három évnél nem régebben meghozott – jogerős és végrehajtható versenyfelügyeleti határozatban vagy a versenyfelügyeleti határozat bírósági felülvizsgálata esetén a bíróság jogerős és végrehajtható határozatában megállapított és bírsággal sújtott jogszabálysértést követett el; vagy ha az ajánlattevő ilyen jogszabálysértését más versenyhatóság vagy bíróság – három évnél nem régebben – jogerősen megállapította és egyúttal bírságot szabott ki</w:t>
      </w:r>
      <w:r>
        <w:rPr>
          <w:rFonts w:ascii="Times New Roman" w:hAnsi="Times New Roman"/>
          <w:bCs/>
          <w:noProof/>
          <w:sz w:val="24"/>
          <w:szCs w:val="24"/>
          <w:lang w:eastAsia="hu-HU"/>
        </w:rPr>
        <w:t>,</w:t>
      </w:r>
    </w:p>
    <w:p w14:paraId="2BB301BC" w14:textId="77777777" w:rsidR="007B6109" w:rsidRDefault="007B6109" w:rsidP="0035044D">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Pr>
          <w:rFonts w:ascii="Times New Roman" w:hAnsi="Times New Roman"/>
          <w:bCs/>
          <w:i/>
          <w:noProof/>
          <w:sz w:val="24"/>
          <w:szCs w:val="24"/>
          <w:lang w:eastAsia="hu-HU"/>
        </w:rPr>
        <w:lastRenderedPageBreak/>
        <w:t>16.</w:t>
      </w:r>
      <w:r w:rsidRPr="0085166F">
        <w:rPr>
          <w:rFonts w:ascii="Times New Roman" w:hAnsi="Times New Roman"/>
          <w:bCs/>
          <w:noProof/>
          <w:sz w:val="24"/>
          <w:szCs w:val="24"/>
          <w:lang w:eastAsia="hu-HU"/>
        </w:rPr>
        <w:t xml:space="preserve"> esetében az ajánlatkérő kellően megalapozott információval rendelkezik annak megállapításához, hogy az adott beszerzési eljárásban az ajánlattevő a Tpvt. 11. §-a, vagy az EUMSZ 101. cikkébe ütköző jogsértést követett el, kivéve, ha a gazdasági szereplő az ajánlat, tárgyalásos eljárásban és versenypárbeszédben végleges ajánlat benyújtását megelőzően a Gazdasági Versenyhivatal számára a Tpvt. 11. §-ába vagy az EUMSZ 101. cikkébe ütköző magatartást feltárja és a Tpvt. 78/A. § (2) bekezdésében foglalt, a bírság mellőzésére vonatkozó feltételek fennállását a Gazdasági Versenyhivatal a Tpvt. 78/C. § (2) bekezdése sze</w:t>
      </w:r>
      <w:r>
        <w:rPr>
          <w:rFonts w:ascii="Times New Roman" w:hAnsi="Times New Roman"/>
          <w:bCs/>
          <w:noProof/>
          <w:sz w:val="24"/>
          <w:szCs w:val="24"/>
          <w:lang w:eastAsia="hu-HU"/>
        </w:rPr>
        <w:t xml:space="preserve">rinti végzésében megállapította, </w:t>
      </w:r>
    </w:p>
    <w:p w14:paraId="0D565CD8" w14:textId="77777777" w:rsidR="007B6109" w:rsidRDefault="007B6109" w:rsidP="0035044D">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Pr>
          <w:rFonts w:ascii="Times New Roman" w:hAnsi="Times New Roman"/>
          <w:bCs/>
          <w:i/>
          <w:noProof/>
          <w:sz w:val="24"/>
          <w:szCs w:val="24"/>
          <w:lang w:eastAsia="hu-HU"/>
        </w:rPr>
        <w:t>17.</w:t>
      </w:r>
      <w:r w:rsidRPr="00AD60AD">
        <w:rPr>
          <w:rFonts w:ascii="Times New Roman" w:hAnsi="Times New Roman"/>
          <w:bCs/>
          <w:i/>
          <w:noProof/>
          <w:sz w:val="24"/>
          <w:szCs w:val="24"/>
          <w:lang w:eastAsia="hu-HU"/>
        </w:rPr>
        <w:t xml:space="preserve"> </w:t>
      </w:r>
      <w:r w:rsidRPr="00AD60AD">
        <w:rPr>
          <w:rFonts w:ascii="Times New Roman" w:hAnsi="Times New Roman"/>
          <w:bCs/>
          <w:noProof/>
          <w:sz w:val="24"/>
          <w:szCs w:val="24"/>
          <w:lang w:eastAsia="hu-HU"/>
        </w:rPr>
        <w:t>a tevékenység végzéséhez a letelepedése szerinti országban előírt engedéllyel, illetőleg előírt szervezeti, kamarai tagsággal nem rendelkezik</w:t>
      </w:r>
      <w:r w:rsidR="00546321">
        <w:rPr>
          <w:rFonts w:ascii="Times New Roman" w:hAnsi="Times New Roman"/>
          <w:bCs/>
          <w:noProof/>
          <w:sz w:val="24"/>
          <w:szCs w:val="24"/>
          <w:lang w:eastAsia="hu-HU"/>
        </w:rPr>
        <w:t>, vagy</w:t>
      </w:r>
    </w:p>
    <w:p w14:paraId="45349240" w14:textId="77777777" w:rsidR="007B6109" w:rsidRPr="00AD60AD" w:rsidRDefault="007B6109" w:rsidP="00360472">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sidRPr="00360472">
        <w:rPr>
          <w:rFonts w:ascii="Times New Roman" w:hAnsi="Times New Roman"/>
          <w:bCs/>
          <w:i/>
          <w:noProof/>
          <w:sz w:val="24"/>
          <w:szCs w:val="24"/>
          <w:lang w:eastAsia="hu-HU"/>
        </w:rPr>
        <w:t>1</w:t>
      </w:r>
      <w:r>
        <w:rPr>
          <w:rFonts w:ascii="Times New Roman" w:hAnsi="Times New Roman"/>
          <w:bCs/>
          <w:i/>
          <w:noProof/>
          <w:sz w:val="24"/>
          <w:szCs w:val="24"/>
          <w:lang w:eastAsia="hu-HU"/>
        </w:rPr>
        <w:t>8</w:t>
      </w:r>
      <w:r w:rsidRPr="00360472">
        <w:rPr>
          <w:rFonts w:ascii="Times New Roman" w:hAnsi="Times New Roman"/>
          <w:bCs/>
          <w:i/>
          <w:noProof/>
          <w:sz w:val="24"/>
          <w:szCs w:val="24"/>
          <w:lang w:eastAsia="hu-HU"/>
        </w:rPr>
        <w:t>.</w:t>
      </w:r>
      <w:r>
        <w:rPr>
          <w:rFonts w:ascii="Times New Roman" w:hAnsi="Times New Roman"/>
          <w:bCs/>
          <w:noProof/>
          <w:sz w:val="24"/>
          <w:szCs w:val="24"/>
          <w:lang w:eastAsia="hu-HU"/>
        </w:rPr>
        <w:t xml:space="preserve"> </w:t>
      </w:r>
      <w:r w:rsidRPr="00E300F4">
        <w:rPr>
          <w:rFonts w:ascii="Times New Roman" w:hAnsi="Times New Roman"/>
          <w:bCs/>
          <w:noProof/>
          <w:sz w:val="24"/>
          <w:szCs w:val="24"/>
          <w:lang w:eastAsia="hu-HU"/>
        </w:rPr>
        <w:t xml:space="preserve">a </w:t>
      </w:r>
      <w:r w:rsidR="00034D7A">
        <w:rPr>
          <w:rFonts w:ascii="Times New Roman" w:hAnsi="Times New Roman"/>
          <w:bCs/>
          <w:noProof/>
          <w:sz w:val="24"/>
          <w:szCs w:val="24"/>
          <w:lang w:eastAsia="hu-HU"/>
        </w:rPr>
        <w:t>101</w:t>
      </w:r>
      <w:r w:rsidRPr="00E300F4">
        <w:rPr>
          <w:rFonts w:ascii="Times New Roman" w:hAnsi="Times New Roman"/>
          <w:bCs/>
          <w:noProof/>
          <w:sz w:val="24"/>
          <w:szCs w:val="24"/>
          <w:lang w:eastAsia="hu-HU"/>
        </w:rPr>
        <w:t>. § szerinti előleget</w:t>
      </w:r>
      <w:r w:rsidRPr="00DC364C">
        <w:rPr>
          <w:rFonts w:ascii="Times New Roman" w:hAnsi="Times New Roman"/>
          <w:bCs/>
          <w:noProof/>
          <w:sz w:val="24"/>
          <w:szCs w:val="24"/>
          <w:lang w:eastAsia="hu-HU"/>
        </w:rPr>
        <w:t xml:space="preserve"> nem a szerződésnek megfelelően használta fel, és ezt három évnél nem régebben meghozott, jogerős bírósági, közigazgatási</w:t>
      </w:r>
      <w:r w:rsidR="00546321">
        <w:rPr>
          <w:rFonts w:ascii="Times New Roman" w:hAnsi="Times New Roman"/>
          <w:bCs/>
          <w:noProof/>
          <w:sz w:val="24"/>
          <w:szCs w:val="24"/>
          <w:lang w:eastAsia="hu-HU"/>
        </w:rPr>
        <w:t>,</w:t>
      </w:r>
      <w:r w:rsidRPr="00DC364C">
        <w:rPr>
          <w:rFonts w:ascii="Times New Roman" w:hAnsi="Times New Roman"/>
          <w:bCs/>
          <w:noProof/>
          <w:sz w:val="24"/>
          <w:szCs w:val="24"/>
          <w:lang w:eastAsia="hu-HU"/>
        </w:rPr>
        <w:t xml:space="preserve"> vagy annak felülvizsgálata esetén bírósági határozatmegállapította.</w:t>
      </w:r>
    </w:p>
    <w:p w14:paraId="0CDB7B8B" w14:textId="77777777" w:rsidR="007B6109" w:rsidRPr="0085166F" w:rsidRDefault="007B6109" w:rsidP="00360472">
      <w:pPr>
        <w:spacing w:after="0" w:line="240" w:lineRule="auto"/>
        <w:jc w:val="both"/>
        <w:rPr>
          <w:rFonts w:ascii="Times New Roman" w:hAnsi="Times New Roman"/>
          <w:sz w:val="24"/>
          <w:szCs w:val="24"/>
        </w:rPr>
      </w:pPr>
      <w:r w:rsidRPr="00546321">
        <w:rPr>
          <w:rFonts w:ascii="Times New Roman" w:hAnsi="Times New Roman"/>
          <w:bCs/>
          <w:noProof/>
          <w:sz w:val="24"/>
          <w:szCs w:val="24"/>
          <w:lang w:eastAsia="hu-HU"/>
        </w:rPr>
        <w:t>(2)</w:t>
      </w:r>
      <w:r w:rsidRPr="0085166F">
        <w:rPr>
          <w:rFonts w:ascii="Times New Roman" w:hAnsi="Times New Roman"/>
          <w:sz w:val="24"/>
          <w:szCs w:val="24"/>
        </w:rPr>
        <w:t xml:space="preserve"> A gazdasági szereplő akkor sem lehet ajánlattevő, részvételre jelentkező</w:t>
      </w:r>
      <w:r>
        <w:rPr>
          <w:rFonts w:ascii="Times New Roman" w:hAnsi="Times New Roman"/>
          <w:sz w:val="24"/>
          <w:szCs w:val="24"/>
        </w:rPr>
        <w:t xml:space="preserve">, </w:t>
      </w:r>
      <w:r w:rsidRPr="0085166F">
        <w:rPr>
          <w:rFonts w:ascii="Times New Roman" w:hAnsi="Times New Roman"/>
          <w:sz w:val="24"/>
          <w:szCs w:val="24"/>
        </w:rPr>
        <w:t xml:space="preserve">alvállalkozó, </w:t>
      </w:r>
      <w:r>
        <w:rPr>
          <w:rFonts w:ascii="Times New Roman" w:hAnsi="Times New Roman"/>
          <w:noProof/>
          <w:sz w:val="24"/>
          <w:szCs w:val="24"/>
          <w:lang w:eastAsia="hu-HU"/>
        </w:rPr>
        <w:t>és nem vehet részt ajánlattevő vagy részvételre jelentkező alkalmasságának igazolásában,</w:t>
      </w:r>
      <w:r w:rsidRPr="0085166F">
        <w:rPr>
          <w:rFonts w:ascii="Times New Roman" w:hAnsi="Times New Roman"/>
          <w:sz w:val="24"/>
          <w:szCs w:val="24"/>
        </w:rPr>
        <w:t xml:space="preserve"> </w:t>
      </w:r>
      <w:r>
        <w:rPr>
          <w:rFonts w:ascii="Times New Roman" w:hAnsi="Times New Roman"/>
          <w:sz w:val="24"/>
          <w:szCs w:val="24"/>
        </w:rPr>
        <w:t>ha</w:t>
      </w:r>
    </w:p>
    <w:p w14:paraId="5B1F3240" w14:textId="77777777" w:rsidR="007B6109" w:rsidRPr="0085166F" w:rsidRDefault="007B6109" w:rsidP="000C536B">
      <w:pPr>
        <w:spacing w:after="0" w:line="240" w:lineRule="auto"/>
        <w:jc w:val="both"/>
        <w:rPr>
          <w:rFonts w:ascii="Times New Roman" w:hAnsi="Times New Roman"/>
          <w:sz w:val="24"/>
          <w:szCs w:val="24"/>
        </w:rPr>
      </w:pPr>
      <w:r w:rsidRPr="0085166F">
        <w:rPr>
          <w:rFonts w:ascii="Times New Roman" w:hAnsi="Times New Roman"/>
          <w:i/>
          <w:sz w:val="24"/>
          <w:szCs w:val="24"/>
        </w:rPr>
        <w:t>a)</w:t>
      </w:r>
      <w:r w:rsidRPr="0085166F">
        <w:rPr>
          <w:rFonts w:ascii="Times New Roman" w:hAnsi="Times New Roman"/>
          <w:sz w:val="24"/>
          <w:szCs w:val="24"/>
        </w:rPr>
        <w:t xml:space="preserve">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w:t>
      </w:r>
      <w:r w:rsidR="00546321" w:rsidRPr="00546321">
        <w:rPr>
          <w:rFonts w:ascii="Times New Roman" w:hAnsi="Times New Roman"/>
          <w:sz w:val="24"/>
          <w:szCs w:val="24"/>
        </w:rPr>
        <w:t>1.</w:t>
      </w:r>
      <w:r w:rsidRPr="0085166F">
        <w:rPr>
          <w:rFonts w:ascii="Times New Roman" w:hAnsi="Times New Roman"/>
          <w:sz w:val="24"/>
          <w:szCs w:val="24"/>
        </w:rPr>
        <w:t xml:space="preserve"> pontjában meghatározott bűncselekmény miatt az elmúlt öt évben jogerős ítéletet hoztak és a büntetett előélethez fűződő hátrányok alól nem mentesült, vagy</w:t>
      </w:r>
    </w:p>
    <w:p w14:paraId="56D7A846" w14:textId="77777777" w:rsidR="007B6109" w:rsidRPr="0085166F" w:rsidRDefault="007B6109" w:rsidP="000C536B">
      <w:pPr>
        <w:spacing w:after="0" w:line="240" w:lineRule="auto"/>
        <w:jc w:val="both"/>
        <w:rPr>
          <w:rFonts w:ascii="Times New Roman" w:hAnsi="Times New Roman"/>
          <w:sz w:val="24"/>
          <w:szCs w:val="24"/>
        </w:rPr>
      </w:pPr>
      <w:r w:rsidRPr="0085166F">
        <w:rPr>
          <w:rFonts w:ascii="Times New Roman" w:hAnsi="Times New Roman"/>
          <w:i/>
          <w:sz w:val="24"/>
          <w:szCs w:val="24"/>
        </w:rPr>
        <w:t>b)</w:t>
      </w:r>
      <w:r w:rsidRPr="0085166F">
        <w:rPr>
          <w:rFonts w:ascii="Times New Roman" w:hAnsi="Times New Roman"/>
          <w:sz w:val="24"/>
          <w:szCs w:val="24"/>
        </w:rPr>
        <w:t xml:space="preserve"> az (1) bekezdés </w:t>
      </w:r>
      <w:r w:rsidRPr="008F4F28">
        <w:rPr>
          <w:rFonts w:ascii="Times New Roman" w:hAnsi="Times New Roman"/>
          <w:sz w:val="24"/>
          <w:szCs w:val="24"/>
        </w:rPr>
        <w:t>1.</w:t>
      </w:r>
      <w:r w:rsidRPr="0085166F">
        <w:rPr>
          <w:rFonts w:ascii="Times New Roman" w:hAnsi="Times New Roman"/>
          <w:sz w:val="24"/>
          <w:szCs w:val="24"/>
        </w:rPr>
        <w:t xml:space="preserve"> pontjában meghatározott bűncselekmény miatt a jogerős ítéletet az elmúlt öt évben – vagy ha ez rövidebb</w:t>
      </w:r>
      <w:r>
        <w:rPr>
          <w:rFonts w:ascii="Times New Roman" w:hAnsi="Times New Roman"/>
          <w:sz w:val="24"/>
          <w:szCs w:val="24"/>
        </w:rPr>
        <w:t>,</w:t>
      </w:r>
      <w:r w:rsidRPr="0085166F">
        <w:rPr>
          <w:rFonts w:ascii="Times New Roman" w:hAnsi="Times New Roman"/>
          <w:sz w:val="24"/>
          <w:szCs w:val="24"/>
        </w:rPr>
        <w:t xml:space="preserve">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rendelkező személy volt.</w:t>
      </w:r>
    </w:p>
    <w:p w14:paraId="2A5F7C45" w14:textId="77777777" w:rsidR="007B6109" w:rsidRPr="0085166F" w:rsidRDefault="007B6109" w:rsidP="000C536B">
      <w:pPr>
        <w:spacing w:after="0" w:line="240" w:lineRule="auto"/>
        <w:jc w:val="both"/>
        <w:rPr>
          <w:rFonts w:ascii="Times New Roman" w:hAnsi="Times New Roman"/>
          <w:sz w:val="24"/>
          <w:szCs w:val="24"/>
        </w:rPr>
      </w:pPr>
      <w:r w:rsidRPr="00546321">
        <w:rPr>
          <w:rFonts w:ascii="Times New Roman" w:hAnsi="Times New Roman"/>
          <w:bCs/>
          <w:noProof/>
          <w:sz w:val="24"/>
          <w:szCs w:val="24"/>
          <w:lang w:eastAsia="hu-HU"/>
        </w:rPr>
        <w:t>(3)</w:t>
      </w:r>
      <w:r w:rsidRPr="0085166F">
        <w:rPr>
          <w:rFonts w:ascii="Times New Roman" w:hAnsi="Times New Roman"/>
          <w:sz w:val="24"/>
          <w:szCs w:val="24"/>
        </w:rPr>
        <w:t xml:space="preserve"> Az (1) bekezdés </w:t>
      </w:r>
      <w:r w:rsidRPr="008F4F28">
        <w:rPr>
          <w:rFonts w:ascii="Times New Roman" w:hAnsi="Times New Roman"/>
          <w:sz w:val="24"/>
          <w:szCs w:val="24"/>
        </w:rPr>
        <w:t>2.</w:t>
      </w:r>
      <w:r w:rsidRPr="0085166F">
        <w:rPr>
          <w:rFonts w:ascii="Times New Roman" w:hAnsi="Times New Roman"/>
          <w:i/>
          <w:iCs/>
          <w:sz w:val="24"/>
          <w:szCs w:val="24"/>
        </w:rPr>
        <w:t xml:space="preserve"> </w:t>
      </w:r>
      <w:r w:rsidRPr="0085166F">
        <w:rPr>
          <w:rFonts w:ascii="Times New Roman" w:hAnsi="Times New Roman"/>
          <w:sz w:val="24"/>
          <w:szCs w:val="24"/>
        </w:rPr>
        <w:t>pontjában említett adófizetési kötelezettség alatt a belföldi székhelyű gazdasági szereplő tekintetében az állami adóhatóság és a vámhatóság által nyilvántartott adófizetési kötelezettséget kell érteni.</w:t>
      </w:r>
    </w:p>
    <w:p w14:paraId="2C2F19B1" w14:textId="77777777" w:rsidR="007B6109" w:rsidRPr="00E84D40" w:rsidRDefault="007B6109" w:rsidP="000C536B">
      <w:pPr>
        <w:spacing w:after="0" w:line="240" w:lineRule="auto"/>
        <w:jc w:val="both"/>
        <w:rPr>
          <w:rFonts w:ascii="Times New Roman" w:hAnsi="Times New Roman"/>
          <w:sz w:val="24"/>
          <w:szCs w:val="24"/>
        </w:rPr>
      </w:pPr>
      <w:r w:rsidRPr="00546321">
        <w:rPr>
          <w:rFonts w:ascii="Times New Roman" w:hAnsi="Times New Roman"/>
          <w:bCs/>
          <w:noProof/>
          <w:sz w:val="24"/>
          <w:szCs w:val="24"/>
          <w:lang w:eastAsia="hu-HU"/>
        </w:rPr>
        <w:t>(4)</w:t>
      </w:r>
      <w:r w:rsidRPr="0085166F">
        <w:rPr>
          <w:rFonts w:ascii="Times New Roman" w:hAnsi="Times New Roman"/>
          <w:sz w:val="24"/>
          <w:szCs w:val="24"/>
        </w:rPr>
        <w:t xml:space="preserve"> Az (1) bekezdés </w:t>
      </w:r>
      <w:r w:rsidRPr="008F4F28">
        <w:rPr>
          <w:rFonts w:ascii="Times New Roman" w:hAnsi="Times New Roman"/>
          <w:sz w:val="24"/>
          <w:szCs w:val="24"/>
        </w:rPr>
        <w:t>3.</w:t>
      </w:r>
      <w:r w:rsidRPr="0085166F">
        <w:rPr>
          <w:rFonts w:ascii="Times New Roman" w:hAnsi="Times New Roman"/>
          <w:sz w:val="24"/>
          <w:szCs w:val="24"/>
        </w:rPr>
        <w:t xml:space="preserve"> pontját nem kell alkalmazni olyan esetben, ha az </w:t>
      </w:r>
      <w:r w:rsidRPr="00E84D40">
        <w:rPr>
          <w:rFonts w:ascii="Times New Roman" w:hAnsi="Times New Roman"/>
          <w:sz w:val="24"/>
          <w:szCs w:val="24"/>
        </w:rPr>
        <w:t>ajánlatkérő a 7</w:t>
      </w:r>
      <w:r>
        <w:rPr>
          <w:rFonts w:ascii="Times New Roman" w:hAnsi="Times New Roman"/>
          <w:sz w:val="24"/>
          <w:szCs w:val="24"/>
        </w:rPr>
        <w:t>5</w:t>
      </w:r>
      <w:r w:rsidRPr="00E84D40">
        <w:rPr>
          <w:rFonts w:ascii="Times New Roman" w:hAnsi="Times New Roman"/>
          <w:sz w:val="24"/>
          <w:szCs w:val="24"/>
        </w:rPr>
        <w:t xml:space="preserve">. § (2) bekezdés </w:t>
      </w:r>
      <w:r w:rsidRPr="00E84D40">
        <w:rPr>
          <w:rFonts w:ascii="Times New Roman" w:hAnsi="Times New Roman"/>
          <w:i/>
          <w:sz w:val="24"/>
          <w:szCs w:val="24"/>
        </w:rPr>
        <w:t>a)</w:t>
      </w:r>
      <w:r w:rsidRPr="00E84D40">
        <w:rPr>
          <w:rFonts w:ascii="Times New Roman" w:hAnsi="Times New Roman"/>
          <w:sz w:val="24"/>
          <w:szCs w:val="24"/>
        </w:rPr>
        <w:t xml:space="preserve"> pont </w:t>
      </w:r>
      <w:r w:rsidRPr="00E84D40">
        <w:rPr>
          <w:rFonts w:ascii="Times New Roman" w:hAnsi="Times New Roman"/>
          <w:i/>
          <w:sz w:val="24"/>
          <w:szCs w:val="24"/>
        </w:rPr>
        <w:t>af)</w:t>
      </w:r>
      <w:r w:rsidRPr="00E84D40">
        <w:rPr>
          <w:rFonts w:ascii="Times New Roman" w:hAnsi="Times New Roman"/>
          <w:sz w:val="24"/>
          <w:szCs w:val="24"/>
        </w:rPr>
        <w:t xml:space="preserve"> alpontja alapján hirdetmény nélküli tárgyalásos eljárást folytat le.</w:t>
      </w:r>
    </w:p>
    <w:p w14:paraId="25F95EBD" w14:textId="77777777" w:rsidR="007B6109" w:rsidRPr="0085166F" w:rsidRDefault="007B6109" w:rsidP="000C536B">
      <w:pPr>
        <w:spacing w:after="0" w:line="240" w:lineRule="auto"/>
        <w:jc w:val="both"/>
        <w:rPr>
          <w:rFonts w:ascii="Times New Roman" w:hAnsi="Times New Roman"/>
          <w:sz w:val="24"/>
          <w:szCs w:val="24"/>
        </w:rPr>
      </w:pPr>
      <w:r w:rsidRPr="00546321">
        <w:rPr>
          <w:rFonts w:ascii="Times New Roman" w:hAnsi="Times New Roman"/>
          <w:bCs/>
          <w:noProof/>
          <w:sz w:val="24"/>
          <w:szCs w:val="24"/>
          <w:lang w:eastAsia="hu-HU"/>
        </w:rPr>
        <w:t>(5)</w:t>
      </w:r>
      <w:r w:rsidRPr="00E84D40">
        <w:rPr>
          <w:rFonts w:ascii="Times New Roman" w:hAnsi="Times New Roman"/>
          <w:sz w:val="24"/>
          <w:szCs w:val="24"/>
        </w:rPr>
        <w:t xml:space="preserve"> Az (1) bekezdés 1. pont </w:t>
      </w:r>
      <w:r w:rsidRPr="00E84D40">
        <w:rPr>
          <w:rFonts w:ascii="Times New Roman" w:hAnsi="Times New Roman"/>
          <w:i/>
          <w:sz w:val="24"/>
          <w:szCs w:val="24"/>
        </w:rPr>
        <w:t>h)</w:t>
      </w:r>
      <w:r w:rsidRPr="00E84D40">
        <w:rPr>
          <w:rFonts w:ascii="Times New Roman" w:hAnsi="Times New Roman"/>
          <w:sz w:val="24"/>
          <w:szCs w:val="24"/>
        </w:rPr>
        <w:t xml:space="preserve"> alpontjában említett hasonló bűncselekmény alatt az Európai</w:t>
      </w:r>
      <w:r w:rsidRPr="0085166F">
        <w:rPr>
          <w:rFonts w:ascii="Times New Roman" w:hAnsi="Times New Roman"/>
          <w:sz w:val="24"/>
          <w:szCs w:val="24"/>
        </w:rPr>
        <w:t xml:space="preserve"> Unió más tagállamában letelepedett ajánlattevő, illetve a más állam büntetőjoga alá tartozó külföldi állampolgár természetes személy esetében</w:t>
      </w:r>
    </w:p>
    <w:p w14:paraId="6AB43E6B" w14:textId="77777777" w:rsidR="007B6109" w:rsidRPr="0085166F" w:rsidRDefault="007B6109" w:rsidP="000C536B">
      <w:pPr>
        <w:spacing w:after="0" w:line="240" w:lineRule="auto"/>
        <w:jc w:val="both"/>
        <w:rPr>
          <w:rFonts w:ascii="Times New Roman" w:hAnsi="Times New Roman"/>
          <w:sz w:val="24"/>
          <w:szCs w:val="24"/>
        </w:rPr>
      </w:pPr>
      <w:r w:rsidRPr="0085166F">
        <w:rPr>
          <w:rFonts w:ascii="Times New Roman" w:hAnsi="Times New Roman"/>
          <w:i/>
          <w:sz w:val="24"/>
          <w:szCs w:val="24"/>
        </w:rPr>
        <w:t>a)</w:t>
      </w:r>
      <w:r w:rsidRPr="0085166F">
        <w:rPr>
          <w:rFonts w:ascii="Times New Roman" w:hAnsi="Times New Roman"/>
          <w:sz w:val="24"/>
          <w:szCs w:val="24"/>
        </w:rPr>
        <w:t xml:space="preserve"> bűnszervezetben részvétel bűncselekmény esetén a szervezett bűnözés elleni küzdelemről szóló, 2008. október 24-i 2008/841/IB tanácsi kerethatározat 2. cikkében meghatározott bűnszervezetben való részvételhez kapcsolódó bűncselekményt,</w:t>
      </w:r>
    </w:p>
    <w:p w14:paraId="1FCB6CD5" w14:textId="77777777" w:rsidR="007B6109" w:rsidRPr="0085166F" w:rsidRDefault="007B6109" w:rsidP="000C536B">
      <w:pPr>
        <w:spacing w:after="0" w:line="240" w:lineRule="auto"/>
        <w:jc w:val="both"/>
        <w:rPr>
          <w:rFonts w:ascii="Times New Roman" w:hAnsi="Times New Roman"/>
          <w:bCs/>
          <w:sz w:val="24"/>
          <w:szCs w:val="24"/>
        </w:rPr>
      </w:pPr>
      <w:r w:rsidRPr="0085166F">
        <w:rPr>
          <w:rFonts w:ascii="Times New Roman" w:hAnsi="Times New Roman"/>
          <w:i/>
          <w:sz w:val="24"/>
          <w:szCs w:val="24"/>
        </w:rPr>
        <w:t>b)</w:t>
      </w:r>
      <w:r w:rsidRPr="0085166F">
        <w:rPr>
          <w:rFonts w:ascii="Times New Roman" w:hAnsi="Times New Roman"/>
          <w:sz w:val="24"/>
          <w:szCs w:val="24"/>
        </w:rPr>
        <w:t xml:space="preserve"> vesztegetés, vesztegetés elfogadása, hivatali vesztegetés, hivatali vesztegetés elfogadása, vesztegetés bírósági vagy hatósági eljárásban, vesztegetés elfogadása bírósági vagy hatósági eljárásban bűncselekmény esetén az </w:t>
      </w:r>
      <w:r w:rsidRPr="0085166F">
        <w:rPr>
          <w:rFonts w:ascii="Times New Roman" w:hAnsi="Times New Roman"/>
          <w:bCs/>
          <w:sz w:val="24"/>
          <w:szCs w:val="24"/>
        </w:rPr>
        <w:t xml:space="preserve">Európai Unióról szóló szerződés K.3. cikke (2) bekezdésének </w:t>
      </w:r>
      <w:r w:rsidRPr="0085166F">
        <w:rPr>
          <w:rFonts w:ascii="Times New Roman" w:hAnsi="Times New Roman"/>
          <w:bCs/>
          <w:i/>
          <w:sz w:val="24"/>
          <w:szCs w:val="24"/>
        </w:rPr>
        <w:t>c)</w:t>
      </w:r>
      <w:r w:rsidRPr="0085166F">
        <w:rPr>
          <w:rFonts w:ascii="Times New Roman" w:hAnsi="Times New Roman"/>
          <w:bCs/>
          <w:sz w:val="24"/>
          <w:szCs w:val="24"/>
        </w:rPr>
        <w:t xml:space="preserve"> pontja alapján, az Európai Közösségek tisztviselőit és az Európai Unió tagállamainak tisztviselőit érintő korrupció elleni küzdelemről szóló egyezmény kidolgozásáról szóló </w:t>
      </w:r>
      <w:r w:rsidRPr="0085166F">
        <w:rPr>
          <w:rFonts w:ascii="Times New Roman" w:hAnsi="Times New Roman"/>
          <w:sz w:val="24"/>
          <w:szCs w:val="24"/>
        </w:rPr>
        <w:t>1997. május 26-i tanácsi jogi aktus 3. cikkében meghatározott korrupciót,</w:t>
      </w:r>
    </w:p>
    <w:p w14:paraId="5A1AF8AD" w14:textId="77777777" w:rsidR="007B6109" w:rsidRPr="0085166F" w:rsidRDefault="007B6109" w:rsidP="000C536B">
      <w:pPr>
        <w:spacing w:after="0" w:line="240" w:lineRule="auto"/>
        <w:jc w:val="both"/>
        <w:rPr>
          <w:rFonts w:ascii="Times New Roman" w:hAnsi="Times New Roman"/>
          <w:sz w:val="24"/>
          <w:szCs w:val="24"/>
        </w:rPr>
      </w:pPr>
      <w:r w:rsidRPr="0085166F">
        <w:rPr>
          <w:rFonts w:ascii="Times New Roman" w:hAnsi="Times New Roman"/>
          <w:i/>
          <w:sz w:val="24"/>
          <w:szCs w:val="24"/>
        </w:rPr>
        <w:t>c)</w:t>
      </w:r>
      <w:r w:rsidRPr="0085166F">
        <w:rPr>
          <w:rFonts w:ascii="Times New Roman" w:hAnsi="Times New Roman"/>
          <w:sz w:val="24"/>
          <w:szCs w:val="24"/>
        </w:rPr>
        <w:t xml:space="preserve"> költségvetési csalás bűncselekmény esetén az Európai Közösségek pénzügyi érdekeinek védelméről szóló egyezmény 1. cikke szerinti csalást,</w:t>
      </w:r>
    </w:p>
    <w:p w14:paraId="57C2E1C2" w14:textId="77777777" w:rsidR="007B6109" w:rsidRPr="0085166F" w:rsidRDefault="007B6109" w:rsidP="000C536B">
      <w:pPr>
        <w:spacing w:after="0" w:line="240" w:lineRule="auto"/>
        <w:jc w:val="both"/>
        <w:rPr>
          <w:rFonts w:ascii="Times New Roman" w:hAnsi="Times New Roman"/>
          <w:sz w:val="24"/>
          <w:szCs w:val="24"/>
        </w:rPr>
      </w:pPr>
      <w:r w:rsidRPr="0085166F">
        <w:rPr>
          <w:rFonts w:ascii="Times New Roman" w:hAnsi="Times New Roman"/>
          <w:i/>
          <w:sz w:val="24"/>
          <w:szCs w:val="24"/>
        </w:rPr>
        <w:t>d)</w:t>
      </w:r>
      <w:r w:rsidRPr="0085166F">
        <w:rPr>
          <w:rFonts w:ascii="Times New Roman" w:hAnsi="Times New Roman"/>
          <w:sz w:val="24"/>
          <w:szCs w:val="24"/>
        </w:rPr>
        <w:t xml:space="preserve"> terrorcselekmény esetén a terrorizmus elleni küzdelemről szóló 2002</w:t>
      </w:r>
      <w:r>
        <w:rPr>
          <w:rFonts w:ascii="Times New Roman" w:hAnsi="Times New Roman"/>
          <w:sz w:val="24"/>
          <w:szCs w:val="24"/>
        </w:rPr>
        <w:t>.</w:t>
      </w:r>
      <w:r w:rsidRPr="0085166F">
        <w:rPr>
          <w:rFonts w:ascii="Times New Roman" w:hAnsi="Times New Roman"/>
          <w:sz w:val="24"/>
          <w:szCs w:val="24"/>
        </w:rPr>
        <w:t xml:space="preserve"> június 13-i 2002/475/IB tanácsi kerethatározat 1., illetve 3. cikkében meghatározott terrorista </w:t>
      </w:r>
      <w:r w:rsidRPr="0085166F">
        <w:rPr>
          <w:rFonts w:ascii="Times New Roman" w:hAnsi="Times New Roman"/>
          <w:sz w:val="24"/>
          <w:szCs w:val="24"/>
        </w:rPr>
        <w:lastRenderedPageBreak/>
        <w:t>bűncselekmény vagy terrorista csoporthoz kapcsolódó bűncselekményt, vagy az említett kerethatározat 4. cikke szerinti, bűncselekményre való felbujtást, bűnsegélyt vagy kísérletet,</w:t>
      </w:r>
    </w:p>
    <w:p w14:paraId="6A5BB24E" w14:textId="77777777" w:rsidR="007B6109" w:rsidRPr="0085166F" w:rsidRDefault="007B6109" w:rsidP="000C536B">
      <w:pPr>
        <w:spacing w:after="0" w:line="240" w:lineRule="auto"/>
        <w:jc w:val="both"/>
        <w:rPr>
          <w:rFonts w:ascii="Times New Roman" w:hAnsi="Times New Roman"/>
          <w:sz w:val="24"/>
          <w:szCs w:val="24"/>
        </w:rPr>
      </w:pPr>
      <w:r w:rsidRPr="0085166F">
        <w:rPr>
          <w:rFonts w:ascii="Times New Roman" w:hAnsi="Times New Roman"/>
          <w:i/>
          <w:sz w:val="24"/>
          <w:szCs w:val="24"/>
        </w:rPr>
        <w:t>e)</w:t>
      </w:r>
      <w:r w:rsidRPr="0085166F">
        <w:rPr>
          <w:rFonts w:ascii="Times New Roman" w:hAnsi="Times New Roman"/>
          <w:sz w:val="24"/>
          <w:szCs w:val="24"/>
        </w:rPr>
        <w:t xml:space="preserve"> pénzmosás vagy terrorizmus finanszírozása bűncselekmény esetén </w:t>
      </w:r>
      <w:r w:rsidRPr="0085166F">
        <w:rPr>
          <w:rFonts w:ascii="Times New Roman" w:hAnsi="Times New Roman"/>
          <w:bCs/>
          <w:sz w:val="24"/>
          <w:szCs w:val="24"/>
        </w:rPr>
        <w:t xml:space="preserve">a pénzügyi rendszereknek a pénzmosás, valamint terrorizmus finanszírozása céljára való felhasználásának megelőzéséről </w:t>
      </w:r>
      <w:r w:rsidRPr="0085166F">
        <w:rPr>
          <w:rFonts w:ascii="Times New Roman" w:hAnsi="Times New Roman"/>
          <w:sz w:val="24"/>
          <w:szCs w:val="24"/>
        </w:rPr>
        <w:t>szóló 2005. október 26-i 2005/60/EK európai parlamenti és tanácsi irányelv 1. cikkében meghatározott pénzmosást vagy terrorizmus finanszírozását,</w:t>
      </w:r>
      <w:r>
        <w:rPr>
          <w:rFonts w:ascii="Times New Roman" w:hAnsi="Times New Roman"/>
          <w:sz w:val="24"/>
          <w:szCs w:val="24"/>
        </w:rPr>
        <w:t xml:space="preserve"> továbbá </w:t>
      </w:r>
    </w:p>
    <w:p w14:paraId="5AD44A94" w14:textId="77777777" w:rsidR="007B6109" w:rsidRPr="0085166F" w:rsidRDefault="007B6109" w:rsidP="000C536B">
      <w:pPr>
        <w:spacing w:after="0" w:line="240" w:lineRule="auto"/>
        <w:jc w:val="both"/>
        <w:rPr>
          <w:rFonts w:ascii="Times New Roman" w:hAnsi="Times New Roman"/>
          <w:sz w:val="24"/>
          <w:szCs w:val="24"/>
        </w:rPr>
      </w:pPr>
      <w:r w:rsidRPr="0085166F">
        <w:rPr>
          <w:rFonts w:ascii="Times New Roman" w:hAnsi="Times New Roman"/>
          <w:i/>
          <w:sz w:val="24"/>
          <w:szCs w:val="24"/>
        </w:rPr>
        <w:t>f)</w:t>
      </w:r>
      <w:r w:rsidRPr="0085166F">
        <w:rPr>
          <w:rFonts w:ascii="Times New Roman" w:hAnsi="Times New Roman"/>
          <w:sz w:val="24"/>
          <w:szCs w:val="24"/>
        </w:rPr>
        <w:t xml:space="preserve"> emberkereskedelem vagy kényszermunka esetén az emberkereskedelem megelőzéséről, és az ellene folytatott küzdelemről, az áldozatok védelméről, valamint a 2002/629/IB tanácsi kerethatározat felváltásáról szóló 2011. április 5-i 2011/36/EU európai parlamenti és tanácsi irányelv 2. cikkében meghatározott gyermekmunkát és az emberkereskedelem más formáit</w:t>
      </w:r>
    </w:p>
    <w:p w14:paraId="1D3DED5A" w14:textId="77777777" w:rsidR="007B6109" w:rsidRPr="0085166F" w:rsidRDefault="007B6109" w:rsidP="000C536B">
      <w:pPr>
        <w:spacing w:after="0" w:line="240" w:lineRule="auto"/>
        <w:jc w:val="both"/>
        <w:rPr>
          <w:rFonts w:ascii="Times New Roman" w:hAnsi="Times New Roman"/>
          <w:sz w:val="24"/>
          <w:szCs w:val="24"/>
        </w:rPr>
      </w:pPr>
      <w:r w:rsidRPr="0085166F">
        <w:rPr>
          <w:rFonts w:ascii="Times New Roman" w:hAnsi="Times New Roman"/>
          <w:sz w:val="24"/>
          <w:szCs w:val="24"/>
        </w:rPr>
        <w:t>kell érteni.</w:t>
      </w:r>
    </w:p>
    <w:p w14:paraId="6BC76A83" w14:textId="77777777" w:rsidR="007B6109" w:rsidRPr="0085166F" w:rsidRDefault="007B6109" w:rsidP="000C536B">
      <w:pPr>
        <w:spacing w:after="0" w:line="240" w:lineRule="auto"/>
        <w:jc w:val="both"/>
        <w:rPr>
          <w:rFonts w:ascii="Times New Roman" w:hAnsi="Times New Roman"/>
          <w:sz w:val="24"/>
          <w:szCs w:val="24"/>
        </w:rPr>
      </w:pPr>
      <w:r w:rsidRPr="00546321">
        <w:rPr>
          <w:rFonts w:ascii="Times New Roman" w:hAnsi="Times New Roman"/>
          <w:bCs/>
          <w:noProof/>
          <w:sz w:val="24"/>
          <w:szCs w:val="24"/>
          <w:lang w:eastAsia="hu-HU"/>
        </w:rPr>
        <w:t>(6)</w:t>
      </w:r>
      <w:r w:rsidRPr="0085166F">
        <w:rPr>
          <w:rFonts w:ascii="Times New Roman" w:hAnsi="Times New Roman"/>
          <w:sz w:val="24"/>
          <w:szCs w:val="24"/>
        </w:rPr>
        <w:t xml:space="preserve"> Az ajánlatkérő az eljárást megindító felhívásban köteles hivatkozni az (1) és (2) bekezdésben foglalt kizáró okokra.</w:t>
      </w:r>
    </w:p>
    <w:p w14:paraId="5C4E151B" w14:textId="77777777" w:rsidR="007B6109" w:rsidRPr="0085166F" w:rsidRDefault="007B6109" w:rsidP="005B46F5">
      <w:pPr>
        <w:spacing w:after="0" w:line="240" w:lineRule="auto"/>
        <w:jc w:val="both"/>
        <w:rPr>
          <w:rFonts w:ascii="Times New Roman" w:hAnsi="Times New Roman"/>
          <w:sz w:val="24"/>
          <w:szCs w:val="24"/>
        </w:rPr>
      </w:pPr>
      <w:r w:rsidRPr="00546321">
        <w:rPr>
          <w:rFonts w:ascii="Times New Roman" w:hAnsi="Times New Roman"/>
          <w:bCs/>
          <w:noProof/>
          <w:sz w:val="24"/>
          <w:szCs w:val="24"/>
          <w:lang w:eastAsia="hu-HU"/>
        </w:rPr>
        <w:t>(7)</w:t>
      </w:r>
      <w:r w:rsidRPr="00A66B29">
        <w:rPr>
          <w:rFonts w:ascii="Times New Roman" w:hAnsi="Times New Roman"/>
          <w:sz w:val="24"/>
          <w:szCs w:val="24"/>
        </w:rPr>
        <w:t xml:space="preserve"> Az ajánlatkérő – az érintett ajánlattevő, részvételre jelentkező, alvállalkozó, alkalmasság igazolásában részt vevő szervezet nevének és címének, székhelyének vagy lakóhelyének az eljárás tárgyának és azonosítójának, valamint a kizárás és a kizárt gazdasági szereplő erről való tudomásszerzése időpontjának megjelölésével – köteles tájékoztatni a Közbeszerzési Hatóságot az (1) bekezdés </w:t>
      </w:r>
      <w:r w:rsidRPr="00A66B29">
        <w:rPr>
          <w:rFonts w:ascii="Times New Roman" w:hAnsi="Times New Roman"/>
          <w:iCs/>
          <w:sz w:val="24"/>
          <w:szCs w:val="24"/>
        </w:rPr>
        <w:t>10</w:t>
      </w:r>
      <w:r w:rsidRPr="00A66B29">
        <w:rPr>
          <w:rFonts w:ascii="Times New Roman" w:hAnsi="Times New Roman"/>
          <w:i/>
          <w:iCs/>
          <w:sz w:val="24"/>
          <w:szCs w:val="24"/>
        </w:rPr>
        <w:t xml:space="preserve">. </w:t>
      </w:r>
      <w:r w:rsidRPr="00A66B29">
        <w:rPr>
          <w:rFonts w:ascii="Times New Roman" w:hAnsi="Times New Roman"/>
          <w:iCs/>
          <w:sz w:val="24"/>
          <w:szCs w:val="24"/>
        </w:rPr>
        <w:t>pontja</w:t>
      </w:r>
      <w:r w:rsidRPr="00A66B29">
        <w:rPr>
          <w:rFonts w:ascii="Times New Roman" w:hAnsi="Times New Roman"/>
          <w:i/>
          <w:iCs/>
          <w:sz w:val="24"/>
          <w:szCs w:val="24"/>
        </w:rPr>
        <w:t xml:space="preserve"> </w:t>
      </w:r>
      <w:r w:rsidRPr="00A66B29">
        <w:rPr>
          <w:rFonts w:ascii="Times New Roman" w:hAnsi="Times New Roman"/>
          <w:iCs/>
          <w:sz w:val="24"/>
          <w:szCs w:val="24"/>
        </w:rPr>
        <w:t>és 11.</w:t>
      </w:r>
      <w:r w:rsidRPr="00A66B29">
        <w:rPr>
          <w:rFonts w:ascii="Times New Roman" w:hAnsi="Times New Roman"/>
          <w:i/>
          <w:iCs/>
          <w:sz w:val="24"/>
          <w:szCs w:val="24"/>
        </w:rPr>
        <w:t xml:space="preserve"> </w:t>
      </w:r>
      <w:r w:rsidRPr="00A66B29">
        <w:rPr>
          <w:rFonts w:ascii="Times New Roman" w:hAnsi="Times New Roman"/>
          <w:sz w:val="24"/>
          <w:szCs w:val="24"/>
        </w:rPr>
        <w:t>pontjának első fordulata szerinti kizárásról és a kizárás időpontjáról.</w:t>
      </w:r>
    </w:p>
    <w:p w14:paraId="3A8C8DD7" w14:textId="77777777" w:rsidR="007B6109" w:rsidRPr="00785519" w:rsidRDefault="007B6109" w:rsidP="00360472">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A66B29">
        <w:rPr>
          <w:rFonts w:ascii="Times New Roman" w:hAnsi="Times New Roman"/>
          <w:b/>
          <w:noProof/>
          <w:sz w:val="24"/>
          <w:szCs w:val="24"/>
          <w:lang w:eastAsia="hu-HU"/>
        </w:rPr>
        <w:t xml:space="preserve">46. § </w:t>
      </w:r>
      <w:r w:rsidRPr="00546321">
        <w:rPr>
          <w:rFonts w:ascii="Times New Roman" w:hAnsi="Times New Roman"/>
          <w:noProof/>
          <w:sz w:val="24"/>
          <w:szCs w:val="24"/>
          <w:lang w:eastAsia="hu-HU"/>
        </w:rPr>
        <w:t>(1)</w:t>
      </w:r>
      <w:r w:rsidRPr="00021B79">
        <w:rPr>
          <w:rFonts w:ascii="Times New Roman" w:hAnsi="Times New Roman"/>
          <w:noProof/>
          <w:sz w:val="24"/>
          <w:szCs w:val="24"/>
          <w:lang w:eastAsia="hu-HU"/>
        </w:rPr>
        <w:t xml:space="preserve"> Az ajánlatkérő az eljárást megindító felhívásban előírhatja, hogy az eljárásban nem </w:t>
      </w:r>
      <w:r w:rsidRPr="000C0544">
        <w:rPr>
          <w:rFonts w:ascii="Times New Roman" w:hAnsi="Times New Roman"/>
          <w:noProof/>
          <w:sz w:val="24"/>
          <w:szCs w:val="24"/>
          <w:lang w:eastAsia="hu-HU"/>
        </w:rPr>
        <w:t xml:space="preserve">lehet ajánlattevő, részvételre jelentkező, alvállalkozó, illetve nem vehet részt alkalmasság igazolásában olyan gazdasági szereplő, aki </w:t>
      </w:r>
    </w:p>
    <w:p w14:paraId="3D2A5390" w14:textId="77777777" w:rsidR="007B6109" w:rsidRDefault="007B6109" w:rsidP="00360472">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785519">
        <w:rPr>
          <w:rFonts w:ascii="Times New Roman" w:hAnsi="Times New Roman"/>
          <w:i/>
          <w:noProof/>
          <w:sz w:val="24"/>
          <w:szCs w:val="24"/>
          <w:lang w:eastAsia="hu-HU"/>
        </w:rPr>
        <w:t>a</w:t>
      </w:r>
      <w:r w:rsidRPr="005F4B6E">
        <w:rPr>
          <w:rFonts w:ascii="Times New Roman" w:hAnsi="Times New Roman"/>
          <w:noProof/>
          <w:sz w:val="24"/>
          <w:szCs w:val="24"/>
          <w:lang w:eastAsia="hu-HU"/>
        </w:rPr>
        <w:t>) három évnél nem régebben hozott jogerős bírósági, közigazgatási vagy annak felülvizsgálata esetén bírósági</w:t>
      </w:r>
      <w:r w:rsidRPr="00021B79">
        <w:rPr>
          <w:rFonts w:ascii="Times New Roman" w:hAnsi="Times New Roman"/>
          <w:noProof/>
          <w:sz w:val="24"/>
          <w:szCs w:val="24"/>
          <w:lang w:eastAsia="hu-HU"/>
        </w:rPr>
        <w:t xml:space="preserve"> határozat megállapította, hogy jogszabályban meghatározott szakmai kötelezettségét </w:t>
      </w:r>
      <w:r>
        <w:rPr>
          <w:rFonts w:ascii="Times New Roman" w:hAnsi="Times New Roman"/>
          <w:noProof/>
          <w:sz w:val="24"/>
          <w:szCs w:val="24"/>
          <w:lang w:eastAsia="hu-HU"/>
        </w:rPr>
        <w:t>–</w:t>
      </w:r>
      <w:r w:rsidR="00311B2E">
        <w:rPr>
          <w:rFonts w:ascii="Times New Roman" w:hAnsi="Times New Roman"/>
          <w:noProof/>
          <w:sz w:val="24"/>
          <w:szCs w:val="24"/>
          <w:lang w:eastAsia="hu-HU"/>
        </w:rPr>
        <w:t xml:space="preserve"> </w:t>
      </w:r>
      <w:r w:rsidRPr="00021B79">
        <w:rPr>
          <w:rFonts w:ascii="Times New Roman" w:hAnsi="Times New Roman"/>
          <w:noProof/>
          <w:sz w:val="24"/>
          <w:szCs w:val="24"/>
          <w:lang w:eastAsia="hu-HU"/>
        </w:rPr>
        <w:t xml:space="preserve">a </w:t>
      </w:r>
      <w:r w:rsidRPr="00546321">
        <w:rPr>
          <w:rFonts w:ascii="Times New Roman" w:hAnsi="Times New Roman"/>
          <w:i/>
          <w:noProof/>
          <w:sz w:val="24"/>
          <w:szCs w:val="24"/>
          <w:lang w:eastAsia="hu-HU"/>
        </w:rPr>
        <w:t>c)</w:t>
      </w:r>
      <w:r w:rsidRPr="00021B79">
        <w:rPr>
          <w:rFonts w:ascii="Times New Roman" w:hAnsi="Times New Roman"/>
          <w:noProof/>
          <w:sz w:val="24"/>
          <w:szCs w:val="24"/>
          <w:lang w:eastAsia="hu-HU"/>
        </w:rPr>
        <w:t xml:space="preserve"> pontban meghatározott eset kivételével </w:t>
      </w:r>
      <w:r>
        <w:rPr>
          <w:rFonts w:ascii="Times New Roman" w:hAnsi="Times New Roman"/>
          <w:noProof/>
          <w:sz w:val="24"/>
          <w:szCs w:val="24"/>
          <w:lang w:eastAsia="hu-HU"/>
        </w:rPr>
        <w:t>–</w:t>
      </w:r>
      <w:r w:rsidRPr="00021B79">
        <w:rPr>
          <w:rFonts w:ascii="Times New Roman" w:hAnsi="Times New Roman"/>
          <w:noProof/>
          <w:sz w:val="24"/>
          <w:szCs w:val="24"/>
          <w:lang w:eastAsia="hu-HU"/>
        </w:rPr>
        <w:t xml:space="preserve"> súlyosan megszegte vagy külön jogszabályban meghatározott szakmai szervezet etikai eljárása által megállapított, súlyos, szakmai etikai szabályokba ütköző cselekedetet követett el</w:t>
      </w:r>
      <w:r>
        <w:rPr>
          <w:rFonts w:ascii="Times New Roman" w:hAnsi="Times New Roman"/>
          <w:noProof/>
          <w:sz w:val="24"/>
          <w:szCs w:val="24"/>
          <w:lang w:eastAsia="hu-HU"/>
        </w:rPr>
        <w:t>.</w:t>
      </w:r>
      <w:r w:rsidRPr="00021B79">
        <w:rPr>
          <w:rFonts w:ascii="Times New Roman" w:hAnsi="Times New Roman"/>
          <w:noProof/>
          <w:sz w:val="24"/>
          <w:szCs w:val="24"/>
          <w:lang w:eastAsia="hu-HU"/>
        </w:rPr>
        <w:t xml:space="preserve"> </w:t>
      </w:r>
    </w:p>
    <w:p w14:paraId="1BD488B7" w14:textId="77777777" w:rsidR="007B6109" w:rsidRDefault="007B6109" w:rsidP="00360472">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0C0544">
        <w:rPr>
          <w:rFonts w:ascii="Times New Roman" w:hAnsi="Times New Roman"/>
          <w:i/>
          <w:noProof/>
          <w:sz w:val="24"/>
          <w:szCs w:val="24"/>
          <w:lang w:eastAsia="hu-HU"/>
        </w:rPr>
        <w:t>b)</w:t>
      </w:r>
      <w:r w:rsidRPr="00021B79">
        <w:rPr>
          <w:rFonts w:ascii="Times New Roman" w:hAnsi="Times New Roman"/>
          <w:noProof/>
          <w:sz w:val="24"/>
          <w:szCs w:val="24"/>
          <w:lang w:eastAsia="hu-HU"/>
        </w:rPr>
        <w:t xml:space="preserve"> korábbi közbeszerzési vagy beszerzési eljárás alapján vállalt szerződéses kötelezettségét az elmúlt három évben súlyosan megszegte</w:t>
      </w:r>
      <w:r>
        <w:rPr>
          <w:rFonts w:ascii="Times New Roman" w:hAnsi="Times New Roman"/>
          <w:noProof/>
          <w:sz w:val="24"/>
          <w:szCs w:val="24"/>
          <w:lang w:eastAsia="hu-HU"/>
        </w:rPr>
        <w:t>,</w:t>
      </w:r>
      <w:r w:rsidRPr="00021B79">
        <w:rPr>
          <w:rFonts w:ascii="Times New Roman" w:hAnsi="Times New Roman"/>
          <w:noProof/>
          <w:sz w:val="24"/>
          <w:szCs w:val="24"/>
          <w:lang w:eastAsia="hu-HU"/>
        </w:rPr>
        <w:t xml:space="preserve"> és ez az említett korábbi szerződés felmondásához vagy elálláshoz. kártérítés követeléséhez vagy a szerződés alapján alkalmazható egyéb szankció érvényesítéséhez vezetett, vagy ha a nyertes ajánlattevőként szerződő fél olyan magatartása, amelyért felelős részben vagy egészben a szerződés lehetetlenülését okozta</w:t>
      </w:r>
      <w:r>
        <w:rPr>
          <w:rFonts w:ascii="Times New Roman" w:hAnsi="Times New Roman"/>
          <w:noProof/>
          <w:sz w:val="24"/>
          <w:szCs w:val="24"/>
          <w:lang w:eastAsia="hu-HU"/>
        </w:rPr>
        <w:t>,</w:t>
      </w:r>
      <w:r w:rsidRPr="00021B79">
        <w:rPr>
          <w:rFonts w:ascii="Times New Roman" w:hAnsi="Times New Roman"/>
          <w:noProof/>
          <w:sz w:val="24"/>
          <w:szCs w:val="24"/>
          <w:lang w:eastAsia="hu-HU"/>
        </w:rPr>
        <w:t xml:space="preserve"> </w:t>
      </w:r>
      <w:r>
        <w:rPr>
          <w:rFonts w:ascii="Times New Roman" w:hAnsi="Times New Roman"/>
          <w:noProof/>
          <w:sz w:val="24"/>
          <w:szCs w:val="24"/>
          <w:lang w:eastAsia="hu-HU"/>
        </w:rPr>
        <w:t>vagy</w:t>
      </w:r>
    </w:p>
    <w:p w14:paraId="438DA04F" w14:textId="77777777" w:rsidR="007B6109" w:rsidRDefault="007B6109" w:rsidP="00360472">
      <w:pPr>
        <w:tabs>
          <w:tab w:val="left" w:pos="283"/>
        </w:tabs>
        <w:autoSpaceDE w:val="0"/>
        <w:autoSpaceDN w:val="0"/>
        <w:adjustRightInd w:val="0"/>
        <w:spacing w:after="0" w:line="240" w:lineRule="auto"/>
        <w:jc w:val="both"/>
        <w:rPr>
          <w:rFonts w:ascii="Times New Roman" w:hAnsi="Times New Roman"/>
          <w:noProof/>
          <w:sz w:val="24"/>
          <w:szCs w:val="24"/>
          <w:lang w:eastAsia="hu-HU"/>
        </w:rPr>
      </w:pPr>
      <w:r>
        <w:rPr>
          <w:rFonts w:ascii="Times New Roman" w:hAnsi="Times New Roman"/>
          <w:i/>
          <w:noProof/>
          <w:sz w:val="24"/>
          <w:szCs w:val="24"/>
          <w:lang w:eastAsia="hu-HU"/>
        </w:rPr>
        <w:t>c</w:t>
      </w:r>
      <w:r w:rsidRPr="000C0544">
        <w:rPr>
          <w:rFonts w:ascii="Times New Roman" w:hAnsi="Times New Roman"/>
          <w:i/>
          <w:noProof/>
          <w:sz w:val="24"/>
          <w:szCs w:val="24"/>
          <w:lang w:eastAsia="hu-HU"/>
        </w:rPr>
        <w:t>)</w:t>
      </w:r>
      <w:r w:rsidRPr="00021B79">
        <w:rPr>
          <w:rFonts w:ascii="Times New Roman" w:hAnsi="Times New Roman"/>
          <w:noProof/>
          <w:sz w:val="24"/>
          <w:szCs w:val="24"/>
          <w:lang w:eastAsia="hu-HU"/>
        </w:rPr>
        <w:t xml:space="preserve"> korábbi közbeszerzési vagy beszerzési eljárás eredményeként kötött szerződésével kapcsolatban az alvállalkozója felé jogerős bírósági ítéletben három éven belül megállapított szerződésszegést követett el, amelynek során az alvállalkozó felé fennálló vég- vagy részszámlából fakadó fizetési kötelezettségét 10%-ot meghaladó részben nem teljesítette annak ellenére, hogy az ajánlatkérőként szerződést kötő fél a részére határidőben fizetett. </w:t>
      </w:r>
    </w:p>
    <w:p w14:paraId="2B4BC9A5" w14:textId="77777777" w:rsidR="007B6109" w:rsidRDefault="007B6109" w:rsidP="00360472">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546321">
        <w:rPr>
          <w:rFonts w:ascii="Times New Roman" w:hAnsi="Times New Roman"/>
          <w:noProof/>
          <w:sz w:val="24"/>
          <w:szCs w:val="24"/>
          <w:lang w:eastAsia="hu-HU"/>
        </w:rPr>
        <w:t>(2)</w:t>
      </w:r>
      <w:r w:rsidRPr="00021B79">
        <w:rPr>
          <w:rFonts w:ascii="Times New Roman" w:hAnsi="Times New Roman"/>
          <w:noProof/>
          <w:sz w:val="24"/>
          <w:szCs w:val="24"/>
          <w:lang w:eastAsia="hu-HU"/>
        </w:rPr>
        <w:t xml:space="preserve"> Az ajánlatkérő köteles az eljárást megindító felhívásban megjelölni az alkalmazott, </w:t>
      </w:r>
      <w:r>
        <w:rPr>
          <w:rFonts w:ascii="Times New Roman" w:hAnsi="Times New Roman"/>
          <w:noProof/>
          <w:sz w:val="24"/>
          <w:szCs w:val="24"/>
          <w:lang w:eastAsia="hu-HU"/>
        </w:rPr>
        <w:t xml:space="preserve">az </w:t>
      </w:r>
      <w:r w:rsidRPr="00021B79">
        <w:rPr>
          <w:rFonts w:ascii="Times New Roman" w:hAnsi="Times New Roman"/>
          <w:noProof/>
          <w:sz w:val="24"/>
          <w:szCs w:val="24"/>
          <w:lang w:eastAsia="hu-HU"/>
        </w:rPr>
        <w:t xml:space="preserve">(1) bekezdés szerinti kizáró okokat. </w:t>
      </w:r>
    </w:p>
    <w:p w14:paraId="15839BB5" w14:textId="77777777" w:rsidR="007B6109" w:rsidRDefault="007B6109" w:rsidP="00360472">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546321">
        <w:rPr>
          <w:rFonts w:ascii="Times New Roman" w:hAnsi="Times New Roman"/>
          <w:noProof/>
          <w:sz w:val="24"/>
          <w:szCs w:val="24"/>
          <w:lang w:eastAsia="hu-HU"/>
        </w:rPr>
        <w:t>(3)</w:t>
      </w:r>
      <w:r w:rsidRPr="00021B79">
        <w:rPr>
          <w:rFonts w:ascii="Times New Roman" w:hAnsi="Times New Roman"/>
          <w:noProof/>
          <w:sz w:val="24"/>
          <w:szCs w:val="24"/>
          <w:lang w:eastAsia="hu-HU"/>
        </w:rPr>
        <w:t xml:space="preserve"> Az (1) bekezdésben, valamint a </w:t>
      </w:r>
      <w:r>
        <w:rPr>
          <w:rFonts w:ascii="Times New Roman" w:hAnsi="Times New Roman"/>
          <w:noProof/>
          <w:sz w:val="24"/>
          <w:szCs w:val="24"/>
          <w:lang w:eastAsia="hu-HU"/>
        </w:rPr>
        <w:t>45</w:t>
      </w:r>
      <w:r w:rsidRPr="00021B79">
        <w:rPr>
          <w:rFonts w:ascii="Times New Roman" w:hAnsi="Times New Roman"/>
          <w:noProof/>
          <w:sz w:val="24"/>
          <w:szCs w:val="24"/>
          <w:lang w:eastAsia="hu-HU"/>
        </w:rPr>
        <w:t xml:space="preserve">. § (1) bekezdés </w:t>
      </w:r>
      <w:r>
        <w:rPr>
          <w:rFonts w:ascii="Times New Roman" w:hAnsi="Times New Roman"/>
          <w:noProof/>
          <w:sz w:val="24"/>
          <w:szCs w:val="24"/>
          <w:lang w:eastAsia="hu-HU"/>
        </w:rPr>
        <w:t>1., 2., 5., 6., 9., 11., 13., 15., és 18.</w:t>
      </w:r>
      <w:r w:rsidRPr="00021B79">
        <w:rPr>
          <w:rFonts w:ascii="Times New Roman" w:hAnsi="Times New Roman"/>
          <w:noProof/>
          <w:sz w:val="24"/>
          <w:szCs w:val="24"/>
          <w:lang w:eastAsia="hu-HU"/>
        </w:rPr>
        <w:t xml:space="preserve"> pontjában meghatározott időtartamot mindig a kizáró ok fenn nem állásának ellenőrzése időpontjától kell számítani. Az ajánlatkérő köteles kizárni az eljárásból azt a gazdasági szereplőt, amelyre vonatkozóan valamelyik, az eljárásban alkalmazandó kizáró ok fennáll. A kizáró okok fenn nem állásának ellenőrzését az ajánlatkérő az e törvényben foglaltak szerint köteles elvégezni.</w:t>
      </w:r>
    </w:p>
    <w:p w14:paraId="74F91D48" w14:textId="77777777" w:rsidR="007B6109" w:rsidRPr="0085166F" w:rsidRDefault="007B6109" w:rsidP="005D2E41">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546321">
        <w:rPr>
          <w:rFonts w:ascii="Times New Roman" w:hAnsi="Times New Roman"/>
          <w:noProof/>
          <w:sz w:val="24"/>
          <w:szCs w:val="24"/>
          <w:lang w:eastAsia="hu-HU"/>
        </w:rPr>
        <w:t>(</w:t>
      </w:r>
      <w:r w:rsidRPr="00546321">
        <w:rPr>
          <w:rFonts w:ascii="Times New Roman" w:hAnsi="Times New Roman"/>
          <w:bCs/>
          <w:noProof/>
          <w:sz w:val="24"/>
          <w:szCs w:val="24"/>
          <w:lang w:eastAsia="hu-HU"/>
        </w:rPr>
        <w:t>4)</w:t>
      </w:r>
      <w:r w:rsidRPr="0085166F">
        <w:rPr>
          <w:rFonts w:ascii="Times New Roman" w:hAnsi="Times New Roman"/>
          <w:bCs/>
          <w:noProof/>
          <w:sz w:val="24"/>
          <w:szCs w:val="24"/>
          <w:lang w:eastAsia="hu-HU"/>
        </w:rPr>
        <w:t xml:space="preserve"> </w:t>
      </w:r>
      <w:r w:rsidRPr="0085166F">
        <w:rPr>
          <w:rFonts w:ascii="Times New Roman" w:hAnsi="Times New Roman"/>
          <w:noProof/>
          <w:sz w:val="24"/>
          <w:szCs w:val="24"/>
          <w:lang w:eastAsia="hu-HU"/>
        </w:rPr>
        <w:t xml:space="preserve">Az ajánlattevőnek, illetve részvételre jelentkezőnek az ajánlatban, illetve </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több szakaszból álló eljárás esetén </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a részvételi jelentkezésben kell igazolnia, illet</w:t>
      </w:r>
      <w:r w:rsidR="00760138">
        <w:rPr>
          <w:rFonts w:ascii="Times New Roman" w:hAnsi="Times New Roman"/>
          <w:noProof/>
          <w:sz w:val="24"/>
          <w:szCs w:val="24"/>
          <w:lang w:eastAsia="hu-HU"/>
        </w:rPr>
        <w:t>ve</w:t>
      </w:r>
      <w:r w:rsidRPr="0085166F">
        <w:rPr>
          <w:rFonts w:ascii="Times New Roman" w:hAnsi="Times New Roman"/>
          <w:noProof/>
          <w:sz w:val="24"/>
          <w:szCs w:val="24"/>
          <w:lang w:eastAsia="hu-HU"/>
        </w:rPr>
        <w:t xml:space="preserve"> írásban nyilatkoznia, hogy nem állnak fenn vele</w:t>
      </w:r>
      <w:r>
        <w:rPr>
          <w:rFonts w:ascii="Times New Roman" w:hAnsi="Times New Roman"/>
          <w:noProof/>
          <w:sz w:val="24"/>
          <w:szCs w:val="24"/>
          <w:lang w:eastAsia="hu-HU"/>
        </w:rPr>
        <w:t>, illetve alvállalkozójával és az alkalmasság igazolásában részt vevő gazdálkodó szervezettel</w:t>
      </w:r>
      <w:r w:rsidRPr="0085166F">
        <w:rPr>
          <w:rFonts w:ascii="Times New Roman" w:hAnsi="Times New Roman"/>
          <w:noProof/>
          <w:sz w:val="24"/>
          <w:szCs w:val="24"/>
          <w:lang w:eastAsia="hu-HU"/>
        </w:rPr>
        <w:t xml:space="preserve"> szemben a </w:t>
      </w:r>
      <w:r>
        <w:rPr>
          <w:rFonts w:ascii="Times New Roman" w:hAnsi="Times New Roman"/>
          <w:noProof/>
          <w:sz w:val="24"/>
          <w:szCs w:val="24"/>
          <w:lang w:eastAsia="hu-HU"/>
        </w:rPr>
        <w:t>45</w:t>
      </w:r>
      <w:r w:rsidRPr="0085166F">
        <w:rPr>
          <w:rFonts w:ascii="Times New Roman" w:hAnsi="Times New Roman"/>
          <w:noProof/>
          <w:sz w:val="24"/>
          <w:szCs w:val="24"/>
          <w:lang w:eastAsia="hu-HU"/>
        </w:rPr>
        <w:t>. § (1)-(2) bekezdésében</w:t>
      </w:r>
      <w:r>
        <w:rPr>
          <w:rFonts w:ascii="Times New Roman" w:hAnsi="Times New Roman"/>
          <w:noProof/>
          <w:sz w:val="24"/>
          <w:szCs w:val="24"/>
          <w:lang w:eastAsia="hu-HU"/>
        </w:rPr>
        <w:t>, valamint ha ajánlatkérő előírta, a</w:t>
      </w:r>
      <w:r w:rsidR="00911D65">
        <w:rPr>
          <w:rFonts w:ascii="Times New Roman" w:hAnsi="Times New Roman"/>
          <w:noProof/>
          <w:sz w:val="24"/>
          <w:szCs w:val="24"/>
          <w:lang w:eastAsia="hu-HU"/>
        </w:rPr>
        <w:t>z</w:t>
      </w:r>
      <w:r>
        <w:rPr>
          <w:rFonts w:ascii="Times New Roman" w:hAnsi="Times New Roman"/>
          <w:noProof/>
          <w:sz w:val="24"/>
          <w:szCs w:val="24"/>
          <w:lang w:eastAsia="hu-HU"/>
        </w:rPr>
        <w:t xml:space="preserve"> (1) bekezdésben</w:t>
      </w:r>
      <w:r w:rsidRPr="0085166F">
        <w:rPr>
          <w:rFonts w:ascii="Times New Roman" w:hAnsi="Times New Roman"/>
          <w:noProof/>
          <w:sz w:val="24"/>
          <w:szCs w:val="24"/>
          <w:lang w:eastAsia="hu-HU"/>
        </w:rPr>
        <w:t xml:space="preserve"> meghatározott kizáró okok. </w:t>
      </w:r>
    </w:p>
    <w:p w14:paraId="13E54BA5" w14:textId="77777777" w:rsidR="007B6109" w:rsidRPr="0085166F" w:rsidRDefault="007B6109" w:rsidP="005D2E41">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546321">
        <w:rPr>
          <w:rFonts w:ascii="Times New Roman" w:hAnsi="Times New Roman"/>
          <w:noProof/>
          <w:sz w:val="24"/>
          <w:szCs w:val="24"/>
          <w:lang w:eastAsia="hu-HU"/>
        </w:rPr>
        <w:lastRenderedPageBreak/>
        <w:t>(5)</w:t>
      </w:r>
      <w:r>
        <w:rPr>
          <w:rFonts w:ascii="Times New Roman" w:hAnsi="Times New Roman"/>
          <w:noProof/>
          <w:sz w:val="24"/>
          <w:szCs w:val="24"/>
          <w:lang w:eastAsia="hu-HU"/>
        </w:rPr>
        <w:t xml:space="preserve"> </w:t>
      </w:r>
      <w:r w:rsidRPr="0085166F">
        <w:rPr>
          <w:rFonts w:ascii="Times New Roman" w:hAnsi="Times New Roman"/>
          <w:noProof/>
          <w:sz w:val="24"/>
          <w:szCs w:val="24"/>
          <w:lang w:eastAsia="hu-HU"/>
        </w:rPr>
        <w:t xml:space="preserve">Az ajánlatkérő a </w:t>
      </w:r>
      <w:r>
        <w:rPr>
          <w:rFonts w:ascii="Times New Roman" w:hAnsi="Times New Roman"/>
          <w:noProof/>
          <w:sz w:val="24"/>
          <w:szCs w:val="24"/>
          <w:lang w:eastAsia="hu-HU"/>
        </w:rPr>
        <w:t xml:space="preserve">kizáró okok fenn nem állásának igazolására a </w:t>
      </w:r>
      <w:r w:rsidRPr="0085166F">
        <w:rPr>
          <w:rFonts w:ascii="Times New Roman" w:hAnsi="Times New Roman"/>
          <w:noProof/>
          <w:sz w:val="24"/>
          <w:szCs w:val="24"/>
          <w:lang w:eastAsia="hu-HU"/>
        </w:rPr>
        <w:t xml:space="preserve">következő igazolásokat és </w:t>
      </w:r>
      <w:r>
        <w:rPr>
          <w:rFonts w:ascii="Times New Roman" w:hAnsi="Times New Roman"/>
          <w:noProof/>
          <w:sz w:val="24"/>
          <w:szCs w:val="24"/>
          <w:lang w:eastAsia="hu-HU"/>
        </w:rPr>
        <w:t xml:space="preserve">nyilatkozatokat </w:t>
      </w:r>
      <w:r w:rsidRPr="0085166F">
        <w:rPr>
          <w:rFonts w:ascii="Times New Roman" w:hAnsi="Times New Roman"/>
          <w:noProof/>
          <w:sz w:val="24"/>
          <w:szCs w:val="24"/>
          <w:lang w:eastAsia="hu-HU"/>
        </w:rPr>
        <w:t xml:space="preserve">köteles elfogadni: </w:t>
      </w:r>
    </w:p>
    <w:p w14:paraId="5E93AF6A" w14:textId="77777777" w:rsidR="007B6109" w:rsidRPr="0085166F" w:rsidRDefault="007B6109" w:rsidP="005D2E41">
      <w:pPr>
        <w:tabs>
          <w:tab w:val="left" w:pos="283"/>
        </w:tabs>
        <w:autoSpaceDE w:val="0"/>
        <w:autoSpaceDN w:val="0"/>
        <w:adjustRightInd w:val="0"/>
        <w:spacing w:after="0" w:line="240" w:lineRule="auto"/>
        <w:jc w:val="both"/>
        <w:rPr>
          <w:rFonts w:ascii="Times New Roman" w:hAnsi="Times New Roman"/>
          <w:noProof/>
          <w:color w:val="000000"/>
          <w:sz w:val="24"/>
          <w:szCs w:val="24"/>
          <w:lang w:eastAsia="hu-HU"/>
        </w:rPr>
      </w:pPr>
      <w:r w:rsidRPr="005B63D3">
        <w:rPr>
          <w:rFonts w:ascii="Times New Roman" w:hAnsi="Times New Roman"/>
          <w:bCs/>
          <w:i/>
          <w:noProof/>
          <w:sz w:val="24"/>
          <w:szCs w:val="24"/>
          <w:lang w:eastAsia="hu-HU"/>
        </w:rPr>
        <w:t>a)</w:t>
      </w:r>
      <w:r w:rsidRPr="0085166F">
        <w:rPr>
          <w:rFonts w:ascii="Times New Roman" w:hAnsi="Times New Roman"/>
          <w:bCs/>
          <w:noProof/>
          <w:sz w:val="24"/>
          <w:szCs w:val="24"/>
          <w:lang w:eastAsia="hu-HU"/>
        </w:rPr>
        <w:t xml:space="preserve"> </w:t>
      </w:r>
      <w:r w:rsidR="004B3D16">
        <w:rPr>
          <w:rFonts w:ascii="Times New Roman" w:hAnsi="Times New Roman"/>
          <w:bCs/>
          <w:noProof/>
          <w:sz w:val="24"/>
          <w:szCs w:val="24"/>
          <w:lang w:eastAsia="hu-HU"/>
        </w:rPr>
        <w:t xml:space="preserve">többszakaszos </w:t>
      </w:r>
      <w:r>
        <w:rPr>
          <w:rFonts w:ascii="Times New Roman" w:hAnsi="Times New Roman"/>
          <w:bCs/>
          <w:noProof/>
          <w:sz w:val="24"/>
          <w:szCs w:val="24"/>
          <w:lang w:eastAsia="hu-HU"/>
        </w:rPr>
        <w:t xml:space="preserve">eljárás esetén </w:t>
      </w:r>
      <w:r w:rsidRPr="0085166F">
        <w:rPr>
          <w:rFonts w:ascii="Times New Roman" w:hAnsi="Times New Roman"/>
          <w:noProof/>
          <w:sz w:val="24"/>
          <w:szCs w:val="24"/>
          <w:lang w:eastAsia="hu-HU"/>
        </w:rPr>
        <w:t>a beszerzési eljárás részvételi</w:t>
      </w:r>
      <w:r>
        <w:rPr>
          <w:rFonts w:ascii="Times New Roman" w:hAnsi="Times New Roman"/>
          <w:noProof/>
          <w:sz w:val="24"/>
          <w:szCs w:val="24"/>
          <w:lang w:eastAsia="hu-HU"/>
        </w:rPr>
        <w:t xml:space="preserve">, egyszakaszos eljárás esetén </w:t>
      </w:r>
      <w:r w:rsidRPr="0085166F">
        <w:rPr>
          <w:rFonts w:ascii="Times New Roman" w:hAnsi="Times New Roman"/>
          <w:noProof/>
          <w:sz w:val="24"/>
          <w:szCs w:val="24"/>
          <w:lang w:eastAsia="hu-HU"/>
        </w:rPr>
        <w:t xml:space="preserve">ajánlattételi </w:t>
      </w:r>
      <w:r w:rsidR="00B14F97">
        <w:rPr>
          <w:rFonts w:ascii="Times New Roman" w:hAnsi="Times New Roman"/>
          <w:noProof/>
          <w:sz w:val="24"/>
          <w:szCs w:val="24"/>
          <w:lang w:eastAsia="hu-HU"/>
        </w:rPr>
        <w:t xml:space="preserve">felhívás feladásának vagy megküldésének napját követően </w:t>
      </w:r>
      <w:r w:rsidRPr="0085166F">
        <w:rPr>
          <w:rFonts w:ascii="Times New Roman" w:hAnsi="Times New Roman"/>
          <w:noProof/>
          <w:sz w:val="24"/>
          <w:szCs w:val="24"/>
          <w:lang w:eastAsia="hu-HU"/>
        </w:rPr>
        <w:t>kelt</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illetékes bíróság vagy hatóságok nyilvántartásának kivonatát</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hatósági erkölcsi bizonyítványt, vagy </w:t>
      </w:r>
      <w:r w:rsidR="00760138">
        <w:rPr>
          <w:rFonts w:ascii="Times New Roman" w:hAnsi="Times New Roman"/>
          <w:noProof/>
          <w:sz w:val="24"/>
          <w:szCs w:val="24"/>
          <w:lang w:eastAsia="hu-HU"/>
        </w:rPr>
        <w:t xml:space="preserve">az </w:t>
      </w:r>
      <w:r w:rsidRPr="0085166F">
        <w:rPr>
          <w:rFonts w:ascii="Times New Roman" w:hAnsi="Times New Roman"/>
          <w:noProof/>
          <w:sz w:val="24"/>
          <w:szCs w:val="24"/>
          <w:lang w:eastAsia="hu-HU"/>
        </w:rPr>
        <w:t xml:space="preserve">illetékes bíróság vagy hatóság által kibocsátott </w:t>
      </w:r>
      <w:r>
        <w:rPr>
          <w:rFonts w:ascii="Times New Roman" w:hAnsi="Times New Roman"/>
          <w:noProof/>
          <w:sz w:val="24"/>
          <w:szCs w:val="24"/>
          <w:lang w:eastAsia="hu-HU"/>
        </w:rPr>
        <w:t xml:space="preserve">olyan, </w:t>
      </w:r>
      <w:r w:rsidRPr="0085166F">
        <w:rPr>
          <w:rFonts w:ascii="Times New Roman" w:hAnsi="Times New Roman"/>
          <w:noProof/>
          <w:sz w:val="24"/>
          <w:szCs w:val="24"/>
          <w:lang w:eastAsia="hu-HU"/>
        </w:rPr>
        <w:t xml:space="preserve">ezzel egyenértékű okiratot, amely igazolja a </w:t>
      </w:r>
      <w:r>
        <w:rPr>
          <w:rFonts w:ascii="Times New Roman" w:hAnsi="Times New Roman"/>
          <w:noProof/>
          <w:sz w:val="24"/>
          <w:szCs w:val="24"/>
          <w:lang w:eastAsia="hu-HU"/>
        </w:rPr>
        <w:t>45</w:t>
      </w:r>
      <w:r w:rsidRPr="0085166F">
        <w:rPr>
          <w:rFonts w:ascii="Times New Roman" w:hAnsi="Times New Roman"/>
          <w:noProof/>
          <w:sz w:val="24"/>
          <w:szCs w:val="24"/>
          <w:lang w:eastAsia="hu-HU"/>
        </w:rPr>
        <w:t>. § (1)-(</w:t>
      </w:r>
      <w:r>
        <w:rPr>
          <w:rFonts w:ascii="Times New Roman" w:hAnsi="Times New Roman"/>
          <w:noProof/>
          <w:sz w:val="24"/>
          <w:szCs w:val="24"/>
          <w:lang w:eastAsia="hu-HU"/>
        </w:rPr>
        <w:t>2</w:t>
      </w:r>
      <w:r w:rsidRPr="0085166F">
        <w:rPr>
          <w:rFonts w:ascii="Times New Roman" w:hAnsi="Times New Roman"/>
          <w:noProof/>
          <w:sz w:val="24"/>
          <w:szCs w:val="24"/>
          <w:lang w:eastAsia="hu-HU"/>
        </w:rPr>
        <w:t>) bekezdés</w:t>
      </w:r>
      <w:r w:rsidR="00911D65">
        <w:rPr>
          <w:rFonts w:ascii="Times New Roman" w:hAnsi="Times New Roman"/>
          <w:noProof/>
          <w:sz w:val="24"/>
          <w:szCs w:val="24"/>
          <w:lang w:eastAsia="hu-HU"/>
        </w:rPr>
        <w:t>é</w:t>
      </w:r>
      <w:r w:rsidRPr="0085166F">
        <w:rPr>
          <w:rFonts w:ascii="Times New Roman" w:hAnsi="Times New Roman"/>
          <w:noProof/>
          <w:sz w:val="24"/>
          <w:szCs w:val="24"/>
          <w:lang w:eastAsia="hu-HU"/>
        </w:rPr>
        <w:t>ben</w:t>
      </w:r>
      <w:r>
        <w:rPr>
          <w:rFonts w:ascii="Times New Roman" w:hAnsi="Times New Roman"/>
          <w:noProof/>
          <w:sz w:val="24"/>
          <w:szCs w:val="24"/>
          <w:lang w:eastAsia="hu-HU"/>
        </w:rPr>
        <w:t>,</w:t>
      </w:r>
      <w:r w:rsidRPr="00C8248C">
        <w:rPr>
          <w:rFonts w:ascii="Times New Roman" w:hAnsi="Times New Roman"/>
          <w:noProof/>
          <w:sz w:val="24"/>
          <w:szCs w:val="24"/>
          <w:lang w:eastAsia="hu-HU"/>
        </w:rPr>
        <w:t xml:space="preserve"> </w:t>
      </w:r>
      <w:r>
        <w:rPr>
          <w:rFonts w:ascii="Times New Roman" w:hAnsi="Times New Roman"/>
          <w:noProof/>
          <w:sz w:val="24"/>
          <w:szCs w:val="24"/>
          <w:lang w:eastAsia="hu-HU"/>
        </w:rPr>
        <w:t>valamint ha ajánlatkérő előírta, a</w:t>
      </w:r>
      <w:r w:rsidR="00911D65">
        <w:rPr>
          <w:rFonts w:ascii="Times New Roman" w:hAnsi="Times New Roman"/>
          <w:noProof/>
          <w:sz w:val="24"/>
          <w:szCs w:val="24"/>
          <w:lang w:eastAsia="hu-HU"/>
        </w:rPr>
        <w:t>z</w:t>
      </w:r>
      <w:r>
        <w:rPr>
          <w:rFonts w:ascii="Times New Roman" w:hAnsi="Times New Roman"/>
          <w:noProof/>
          <w:sz w:val="24"/>
          <w:szCs w:val="24"/>
          <w:lang w:eastAsia="hu-HU"/>
        </w:rPr>
        <w:t xml:space="preserve"> (1) bekezdésben foglalt </w:t>
      </w:r>
      <w:r w:rsidRPr="0085166F">
        <w:rPr>
          <w:rFonts w:ascii="Times New Roman" w:hAnsi="Times New Roman"/>
          <w:noProof/>
          <w:sz w:val="24"/>
          <w:szCs w:val="24"/>
          <w:lang w:eastAsia="hu-HU"/>
        </w:rPr>
        <w:t>kizáró okok fenn nem állását</w:t>
      </w:r>
      <w:r>
        <w:rPr>
          <w:rFonts w:ascii="Times New Roman" w:hAnsi="Times New Roman"/>
          <w:noProof/>
          <w:sz w:val="24"/>
          <w:szCs w:val="24"/>
          <w:lang w:eastAsia="hu-HU"/>
        </w:rPr>
        <w:t>, vagy</w:t>
      </w:r>
      <w:r w:rsidRPr="0085166F">
        <w:rPr>
          <w:rFonts w:ascii="Times New Roman" w:hAnsi="Times New Roman"/>
          <w:noProof/>
          <w:sz w:val="24"/>
          <w:szCs w:val="24"/>
          <w:lang w:eastAsia="hu-HU"/>
        </w:rPr>
        <w:t xml:space="preserve"> </w:t>
      </w:r>
    </w:p>
    <w:p w14:paraId="62BD515E" w14:textId="77777777" w:rsidR="007B6109" w:rsidRDefault="007B6109" w:rsidP="005D2E41">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5B63D3">
        <w:rPr>
          <w:rFonts w:ascii="Times New Roman" w:hAnsi="Times New Roman"/>
          <w:bCs/>
          <w:i/>
          <w:noProof/>
          <w:sz w:val="24"/>
          <w:szCs w:val="24"/>
          <w:lang w:eastAsia="hu-HU"/>
        </w:rPr>
        <w:t>b)</w:t>
      </w:r>
      <w:r w:rsidRPr="0085166F">
        <w:rPr>
          <w:rFonts w:ascii="Times New Roman" w:hAnsi="Times New Roman"/>
          <w:bCs/>
          <w:noProof/>
          <w:sz w:val="24"/>
          <w:szCs w:val="24"/>
          <w:lang w:eastAsia="hu-HU"/>
        </w:rPr>
        <w:t xml:space="preserve"> </w:t>
      </w:r>
      <w:r w:rsidRPr="0085166F">
        <w:rPr>
          <w:rFonts w:ascii="Times New Roman" w:hAnsi="Times New Roman"/>
          <w:noProof/>
          <w:sz w:val="24"/>
          <w:szCs w:val="24"/>
          <w:lang w:eastAsia="hu-HU"/>
        </w:rPr>
        <w:t xml:space="preserve">ha az adott állam illetékes bírósága vagy hatósága nem bocsát ki </w:t>
      </w:r>
      <w:r>
        <w:rPr>
          <w:rFonts w:ascii="Times New Roman" w:hAnsi="Times New Roman"/>
          <w:noProof/>
          <w:sz w:val="24"/>
          <w:szCs w:val="24"/>
          <w:lang w:eastAsia="hu-HU"/>
        </w:rPr>
        <w:t xml:space="preserve">az </w:t>
      </w:r>
      <w:r w:rsidRPr="00546321">
        <w:rPr>
          <w:rFonts w:ascii="Times New Roman" w:hAnsi="Times New Roman"/>
          <w:i/>
          <w:noProof/>
          <w:sz w:val="24"/>
          <w:szCs w:val="24"/>
          <w:lang w:eastAsia="hu-HU"/>
        </w:rPr>
        <w:t>a)</w:t>
      </w:r>
      <w:r>
        <w:rPr>
          <w:rFonts w:ascii="Times New Roman" w:hAnsi="Times New Roman"/>
          <w:noProof/>
          <w:sz w:val="24"/>
          <w:szCs w:val="24"/>
          <w:lang w:eastAsia="hu-HU"/>
        </w:rPr>
        <w:t xml:space="preserve"> pont</w:t>
      </w:r>
      <w:r w:rsidRPr="0085166F">
        <w:rPr>
          <w:rFonts w:ascii="Times New Roman" w:hAnsi="Times New Roman"/>
          <w:noProof/>
          <w:sz w:val="24"/>
          <w:szCs w:val="24"/>
          <w:lang w:eastAsia="hu-HU"/>
        </w:rPr>
        <w:t xml:space="preserve"> szerinti kivonatot vagy okiratot, vagy azok nem terjednek ki a</w:t>
      </w:r>
      <w:r>
        <w:rPr>
          <w:rFonts w:ascii="Times New Roman" w:hAnsi="Times New Roman"/>
          <w:noProof/>
          <w:sz w:val="24"/>
          <w:szCs w:val="24"/>
          <w:lang w:eastAsia="hu-HU"/>
        </w:rPr>
        <w:t>z</w:t>
      </w:r>
      <w:r w:rsidRPr="0085166F">
        <w:rPr>
          <w:rFonts w:ascii="Times New Roman" w:hAnsi="Times New Roman"/>
          <w:noProof/>
          <w:sz w:val="24"/>
          <w:szCs w:val="24"/>
          <w:lang w:eastAsia="hu-HU"/>
        </w:rPr>
        <w:t xml:space="preserve"> </w:t>
      </w:r>
      <w:r w:rsidRPr="00546321">
        <w:rPr>
          <w:rFonts w:ascii="Times New Roman" w:hAnsi="Times New Roman"/>
          <w:i/>
          <w:noProof/>
          <w:sz w:val="24"/>
          <w:szCs w:val="24"/>
          <w:lang w:eastAsia="hu-HU"/>
        </w:rPr>
        <w:t>a)</w:t>
      </w:r>
      <w:r>
        <w:rPr>
          <w:rFonts w:ascii="Times New Roman" w:hAnsi="Times New Roman"/>
          <w:noProof/>
          <w:sz w:val="24"/>
          <w:szCs w:val="24"/>
          <w:lang w:eastAsia="hu-HU"/>
        </w:rPr>
        <w:t xml:space="preserve"> pontban</w:t>
      </w:r>
      <w:r w:rsidRPr="0085166F">
        <w:rPr>
          <w:rFonts w:ascii="Times New Roman" w:hAnsi="Times New Roman"/>
          <w:noProof/>
          <w:sz w:val="24"/>
          <w:szCs w:val="24"/>
          <w:lang w:eastAsia="hu-HU"/>
        </w:rPr>
        <w:t xml:space="preserve"> hivatkozott esetek mindegyikére</w:t>
      </w:r>
      <w:r w:rsidR="00D263EC">
        <w:rPr>
          <w:rFonts w:ascii="Times New Roman" w:hAnsi="Times New Roman"/>
          <w:noProof/>
          <w:sz w:val="24"/>
          <w:szCs w:val="24"/>
          <w:lang w:eastAsia="hu-HU"/>
        </w:rPr>
        <w:t>,</w:t>
      </w:r>
      <w:r w:rsidRPr="0085166F">
        <w:rPr>
          <w:rFonts w:ascii="Times New Roman" w:hAnsi="Times New Roman"/>
          <w:noProof/>
          <w:sz w:val="24"/>
          <w:szCs w:val="24"/>
          <w:lang w:eastAsia="hu-HU"/>
        </w:rPr>
        <w:t xml:space="preserve"> a részvételre jelentkező</w:t>
      </w:r>
      <w:r>
        <w:rPr>
          <w:rFonts w:ascii="Times New Roman" w:hAnsi="Times New Roman"/>
          <w:noProof/>
          <w:sz w:val="24"/>
          <w:szCs w:val="24"/>
          <w:lang w:eastAsia="hu-HU"/>
        </w:rPr>
        <w:t xml:space="preserve"> vagy </w:t>
      </w:r>
      <w:r w:rsidRPr="0085166F">
        <w:rPr>
          <w:rFonts w:ascii="Times New Roman" w:hAnsi="Times New Roman"/>
          <w:noProof/>
          <w:sz w:val="24"/>
          <w:szCs w:val="24"/>
          <w:lang w:eastAsia="hu-HU"/>
        </w:rPr>
        <w:t xml:space="preserve">ajánlattevő eskü alatt tett nyilatkozatát, vagy ha ilyen nyilatkozat nem </w:t>
      </w:r>
      <w:r>
        <w:rPr>
          <w:rFonts w:ascii="Times New Roman" w:hAnsi="Times New Roman"/>
          <w:noProof/>
          <w:sz w:val="24"/>
          <w:szCs w:val="24"/>
          <w:lang w:eastAsia="hu-HU"/>
        </w:rPr>
        <w:t xml:space="preserve">tehető </w:t>
      </w:r>
      <w:r w:rsidRPr="0085166F">
        <w:rPr>
          <w:rFonts w:ascii="Times New Roman" w:hAnsi="Times New Roman"/>
          <w:noProof/>
          <w:sz w:val="24"/>
          <w:szCs w:val="24"/>
          <w:lang w:eastAsia="hu-HU"/>
        </w:rPr>
        <w:t>az érintett országban, az ajánlattevő</w:t>
      </w:r>
      <w:r>
        <w:rPr>
          <w:rFonts w:ascii="Times New Roman" w:hAnsi="Times New Roman"/>
          <w:noProof/>
          <w:sz w:val="24"/>
          <w:szCs w:val="24"/>
          <w:lang w:eastAsia="hu-HU"/>
        </w:rPr>
        <w:t>, részvételre jelentkező, alvállalkozó, illetve az alkalmasság igazolásában részt vevő</w:t>
      </w:r>
      <w:r w:rsidRPr="0085166F">
        <w:rPr>
          <w:rFonts w:ascii="Times New Roman" w:hAnsi="Times New Roman"/>
          <w:noProof/>
          <w:sz w:val="24"/>
          <w:szCs w:val="24"/>
          <w:lang w:eastAsia="hu-HU"/>
        </w:rPr>
        <w:t xml:space="preserve"> </w:t>
      </w:r>
      <w:r>
        <w:rPr>
          <w:rFonts w:ascii="Times New Roman" w:hAnsi="Times New Roman"/>
          <w:noProof/>
          <w:sz w:val="24"/>
          <w:szCs w:val="24"/>
          <w:lang w:eastAsia="hu-HU"/>
        </w:rPr>
        <w:t xml:space="preserve">gazdálkodó szervezet </w:t>
      </w:r>
      <w:r w:rsidRPr="0085166F">
        <w:rPr>
          <w:rFonts w:ascii="Times New Roman" w:hAnsi="Times New Roman"/>
          <w:noProof/>
          <w:sz w:val="24"/>
          <w:szCs w:val="24"/>
          <w:lang w:eastAsia="hu-HU"/>
        </w:rPr>
        <w:t>által bíróság, hatóság, közjegyző, kamara vagy szakmai szervezet előtt tett, vagy általuk hitelesített nyilatkozatot.</w:t>
      </w:r>
    </w:p>
    <w:p w14:paraId="13E77784" w14:textId="509AAEF3" w:rsidR="009E75FF" w:rsidRDefault="009E75FF" w:rsidP="005D2E41">
      <w:pPr>
        <w:tabs>
          <w:tab w:val="left" w:pos="283"/>
        </w:tabs>
        <w:autoSpaceDE w:val="0"/>
        <w:autoSpaceDN w:val="0"/>
        <w:adjustRightInd w:val="0"/>
        <w:spacing w:after="0" w:line="240" w:lineRule="auto"/>
        <w:jc w:val="both"/>
        <w:rPr>
          <w:rFonts w:ascii="Times New Roman" w:hAnsi="Times New Roman"/>
          <w:noProof/>
          <w:sz w:val="24"/>
          <w:szCs w:val="24"/>
          <w:lang w:eastAsia="hu-HU"/>
        </w:rPr>
      </w:pPr>
      <w:r>
        <w:rPr>
          <w:rFonts w:ascii="Times New Roman" w:hAnsi="Times New Roman"/>
          <w:noProof/>
          <w:sz w:val="24"/>
          <w:szCs w:val="24"/>
          <w:lang w:eastAsia="hu-HU"/>
        </w:rPr>
        <w:t xml:space="preserve">(6) </w:t>
      </w:r>
      <w:r w:rsidR="00392E91">
        <w:rPr>
          <w:rFonts w:ascii="Times New Roman" w:hAnsi="Times New Roman"/>
          <w:noProof/>
          <w:sz w:val="24"/>
          <w:szCs w:val="24"/>
          <w:lang w:eastAsia="hu-HU"/>
        </w:rPr>
        <w:t xml:space="preserve">Ha </w:t>
      </w:r>
      <w:r w:rsidR="005E2D13">
        <w:rPr>
          <w:rFonts w:ascii="Times New Roman" w:hAnsi="Times New Roman"/>
          <w:noProof/>
          <w:sz w:val="24"/>
          <w:szCs w:val="24"/>
          <w:lang w:eastAsia="hu-HU"/>
        </w:rPr>
        <w:t xml:space="preserve">Magyarországon letelepedett </w:t>
      </w:r>
      <w:r w:rsidR="00392E91">
        <w:rPr>
          <w:rFonts w:ascii="Times New Roman" w:hAnsi="Times New Roman"/>
          <w:noProof/>
          <w:sz w:val="24"/>
          <w:szCs w:val="24"/>
          <w:lang w:eastAsia="hu-HU"/>
        </w:rPr>
        <w:t>a</w:t>
      </w:r>
      <w:r w:rsidR="005E2D13">
        <w:rPr>
          <w:rFonts w:ascii="Times New Roman" w:hAnsi="Times New Roman"/>
          <w:noProof/>
          <w:sz w:val="24"/>
          <w:szCs w:val="24"/>
          <w:lang w:eastAsia="hu-HU"/>
        </w:rPr>
        <w:t xml:space="preserve">jánlattevő esetén </w:t>
      </w:r>
      <w:r>
        <w:rPr>
          <w:rFonts w:ascii="Times New Roman" w:hAnsi="Times New Roman"/>
          <w:noProof/>
          <w:sz w:val="24"/>
          <w:szCs w:val="24"/>
          <w:lang w:eastAsia="hu-HU"/>
        </w:rPr>
        <w:t>a kizáró ok fenn nem állása ingyenesen elérhető, közhiteles hatósági vagy bírósági nyilvántartásból is megállapítható, a kizáró ok fenn nem állását az ajánlatkérő ellenőrzi a nyilvántartásban szereplő adatok alapján.</w:t>
      </w:r>
    </w:p>
    <w:p w14:paraId="31E0B9CD" w14:textId="77777777" w:rsidR="00546321" w:rsidRDefault="00546321" w:rsidP="00360472">
      <w:pPr>
        <w:tabs>
          <w:tab w:val="left" w:pos="283"/>
        </w:tabs>
        <w:autoSpaceDE w:val="0"/>
        <w:autoSpaceDN w:val="0"/>
        <w:adjustRightInd w:val="0"/>
        <w:spacing w:after="0" w:line="240" w:lineRule="auto"/>
        <w:jc w:val="both"/>
        <w:rPr>
          <w:rFonts w:ascii="Times New Roman" w:hAnsi="Times New Roman"/>
          <w:noProof/>
          <w:sz w:val="24"/>
          <w:szCs w:val="24"/>
          <w:lang w:eastAsia="hu-HU"/>
        </w:rPr>
      </w:pPr>
    </w:p>
    <w:p w14:paraId="1544C5D1" w14:textId="77777777" w:rsidR="007B6109" w:rsidRPr="0085166F" w:rsidRDefault="007B6109" w:rsidP="000A02AF">
      <w:pPr>
        <w:keepLines/>
        <w:autoSpaceDE w:val="0"/>
        <w:autoSpaceDN w:val="0"/>
        <w:adjustRightInd w:val="0"/>
        <w:spacing w:after="0" w:line="240" w:lineRule="auto"/>
        <w:jc w:val="center"/>
        <w:rPr>
          <w:rFonts w:ascii="Times New Roman" w:hAnsi="Times New Roman"/>
          <w:b/>
          <w:bCs/>
          <w:noProof/>
          <w:sz w:val="24"/>
          <w:szCs w:val="24"/>
          <w:lang w:eastAsia="hu-HU"/>
        </w:rPr>
      </w:pPr>
      <w:r>
        <w:rPr>
          <w:rFonts w:ascii="Times New Roman" w:hAnsi="Times New Roman"/>
          <w:b/>
          <w:bCs/>
          <w:noProof/>
          <w:sz w:val="24"/>
          <w:szCs w:val="24"/>
          <w:lang w:eastAsia="hu-HU"/>
        </w:rPr>
        <w:t xml:space="preserve">30. Az </w:t>
      </w:r>
      <w:r w:rsidRPr="0085166F">
        <w:rPr>
          <w:rFonts w:ascii="Times New Roman" w:hAnsi="Times New Roman"/>
          <w:b/>
          <w:bCs/>
          <w:noProof/>
          <w:sz w:val="24"/>
          <w:szCs w:val="24"/>
          <w:lang w:eastAsia="hu-HU"/>
        </w:rPr>
        <w:t>alkalmasság</w:t>
      </w:r>
      <w:r>
        <w:rPr>
          <w:rFonts w:ascii="Times New Roman" w:hAnsi="Times New Roman"/>
          <w:b/>
          <w:bCs/>
          <w:noProof/>
          <w:sz w:val="24"/>
          <w:szCs w:val="24"/>
          <w:lang w:eastAsia="hu-HU"/>
        </w:rPr>
        <w:t>i követelmények</w:t>
      </w:r>
    </w:p>
    <w:p w14:paraId="0A659C53"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b/>
          <w:bCs/>
          <w:noProof/>
          <w:sz w:val="24"/>
          <w:szCs w:val="24"/>
          <w:lang w:eastAsia="hu-HU"/>
        </w:rPr>
      </w:pPr>
    </w:p>
    <w:p w14:paraId="772AD4DF"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Pr>
          <w:rFonts w:ascii="Times New Roman" w:hAnsi="Times New Roman"/>
          <w:b/>
          <w:bCs/>
          <w:noProof/>
          <w:sz w:val="24"/>
          <w:szCs w:val="24"/>
          <w:lang w:eastAsia="hu-HU"/>
        </w:rPr>
        <w:t>47</w:t>
      </w:r>
      <w:r w:rsidRPr="0085166F">
        <w:rPr>
          <w:rFonts w:ascii="Times New Roman" w:hAnsi="Times New Roman"/>
          <w:b/>
          <w:bCs/>
          <w:noProof/>
          <w:sz w:val="24"/>
          <w:szCs w:val="24"/>
          <w:lang w:eastAsia="hu-HU"/>
        </w:rPr>
        <w:t xml:space="preserve">. § </w:t>
      </w:r>
      <w:r w:rsidRPr="000B12B8">
        <w:rPr>
          <w:rFonts w:ascii="Times New Roman" w:hAnsi="Times New Roman"/>
          <w:bCs/>
          <w:noProof/>
          <w:sz w:val="24"/>
          <w:szCs w:val="24"/>
          <w:lang w:eastAsia="hu-HU"/>
        </w:rPr>
        <w:t>(1)</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 xml:space="preserve">Az ajánlatkérő az </w:t>
      </w:r>
      <w:r>
        <w:rPr>
          <w:rFonts w:ascii="Times New Roman" w:hAnsi="Times New Roman"/>
          <w:noProof/>
          <w:sz w:val="24"/>
          <w:szCs w:val="24"/>
          <w:lang w:eastAsia="hu-HU"/>
        </w:rPr>
        <w:t>eljárást megindító</w:t>
      </w:r>
      <w:r w:rsidRPr="0085166F">
        <w:rPr>
          <w:rFonts w:ascii="Times New Roman" w:hAnsi="Times New Roman"/>
          <w:noProof/>
          <w:sz w:val="24"/>
          <w:szCs w:val="24"/>
          <w:lang w:eastAsia="hu-HU"/>
        </w:rPr>
        <w:t xml:space="preserve"> felhívásban </w:t>
      </w:r>
      <w:r>
        <w:rPr>
          <w:rFonts w:ascii="Times New Roman" w:hAnsi="Times New Roman"/>
          <w:noProof/>
          <w:sz w:val="24"/>
          <w:szCs w:val="24"/>
          <w:lang w:eastAsia="hu-HU"/>
        </w:rPr>
        <w:t xml:space="preserve">– a 76. § (1) bekezdés szerinti eset kivételével – </w:t>
      </w:r>
      <w:r w:rsidRPr="0085166F">
        <w:rPr>
          <w:rFonts w:ascii="Times New Roman" w:hAnsi="Times New Roman"/>
          <w:noProof/>
          <w:sz w:val="24"/>
          <w:szCs w:val="24"/>
          <w:lang w:eastAsia="hu-HU"/>
        </w:rPr>
        <w:t>köteles előírni az ajánlattevő</w:t>
      </w:r>
      <w:r>
        <w:rPr>
          <w:rFonts w:ascii="Times New Roman" w:hAnsi="Times New Roman"/>
          <w:noProof/>
          <w:sz w:val="24"/>
          <w:szCs w:val="24"/>
          <w:lang w:eastAsia="hu-HU"/>
        </w:rPr>
        <w:t xml:space="preserve"> vagy részvételre jelentkező</w:t>
      </w:r>
      <w:r w:rsidRPr="0085166F">
        <w:rPr>
          <w:rFonts w:ascii="Times New Roman" w:hAnsi="Times New Roman"/>
          <w:noProof/>
          <w:sz w:val="24"/>
          <w:szCs w:val="24"/>
          <w:lang w:eastAsia="hu-HU"/>
        </w:rPr>
        <w:t xml:space="preserve"> pénzügyi és gazdasági, </w:t>
      </w:r>
      <w:r w:rsidRPr="00D8401C">
        <w:rPr>
          <w:rFonts w:ascii="Times New Roman" w:hAnsi="Times New Roman"/>
          <w:noProof/>
          <w:sz w:val="24"/>
          <w:szCs w:val="24"/>
          <w:lang w:eastAsia="hu-HU"/>
        </w:rPr>
        <w:t xml:space="preserve">valamint műszaki, </w:t>
      </w:r>
      <w:r>
        <w:rPr>
          <w:rFonts w:ascii="Times New Roman" w:hAnsi="Times New Roman"/>
          <w:noProof/>
          <w:sz w:val="24"/>
          <w:szCs w:val="24"/>
          <w:lang w:eastAsia="hu-HU"/>
        </w:rPr>
        <w:t>illetve</w:t>
      </w:r>
      <w:r w:rsidRPr="00D8401C">
        <w:rPr>
          <w:rFonts w:ascii="Times New Roman" w:hAnsi="Times New Roman"/>
          <w:noProof/>
          <w:sz w:val="24"/>
          <w:szCs w:val="24"/>
          <w:lang w:eastAsia="hu-HU"/>
        </w:rPr>
        <w:t xml:space="preserve"> szakmai alkalmasságának feltételeit és igazolását. Az alkalmasság feltételeit és igazolását – az igénybe venni kívánt alvállalkozók esetében is – az ajánlatkérő kizárólag </w:t>
      </w:r>
      <w:r w:rsidRPr="00A025B2">
        <w:rPr>
          <w:rFonts w:ascii="Times New Roman" w:hAnsi="Times New Roman"/>
          <w:noProof/>
          <w:sz w:val="24"/>
          <w:szCs w:val="24"/>
          <w:lang w:eastAsia="hu-HU"/>
        </w:rPr>
        <w:t>a</w:t>
      </w:r>
      <w:r w:rsidRPr="000065C2">
        <w:rPr>
          <w:rFonts w:ascii="Times New Roman" w:hAnsi="Times New Roman"/>
          <w:noProof/>
          <w:sz w:val="24"/>
          <w:szCs w:val="24"/>
          <w:lang w:eastAsia="hu-HU"/>
        </w:rPr>
        <w:t xml:space="preserve"> </w:t>
      </w:r>
      <w:r w:rsidRPr="00A025B2">
        <w:rPr>
          <w:rFonts w:ascii="Times New Roman" w:hAnsi="Times New Roman"/>
          <w:noProof/>
          <w:sz w:val="24"/>
          <w:szCs w:val="24"/>
          <w:lang w:eastAsia="hu-HU"/>
        </w:rPr>
        <w:t>4</w:t>
      </w:r>
      <w:r>
        <w:rPr>
          <w:rFonts w:ascii="Times New Roman" w:hAnsi="Times New Roman"/>
          <w:noProof/>
          <w:sz w:val="24"/>
          <w:szCs w:val="24"/>
          <w:lang w:eastAsia="hu-HU"/>
        </w:rPr>
        <w:t>8</w:t>
      </w:r>
      <w:r w:rsidR="000B12B8">
        <w:rPr>
          <w:rFonts w:ascii="Times New Roman" w:hAnsi="Times New Roman"/>
          <w:noProof/>
          <w:sz w:val="24"/>
          <w:szCs w:val="24"/>
          <w:lang w:eastAsia="hu-HU"/>
        </w:rPr>
        <w:t xml:space="preserve">. és </w:t>
      </w:r>
      <w:r w:rsidRPr="00A025B2">
        <w:rPr>
          <w:rFonts w:ascii="Times New Roman" w:hAnsi="Times New Roman"/>
          <w:noProof/>
          <w:sz w:val="24"/>
          <w:szCs w:val="24"/>
          <w:lang w:eastAsia="hu-HU"/>
        </w:rPr>
        <w:t>4</w:t>
      </w:r>
      <w:r>
        <w:rPr>
          <w:rFonts w:ascii="Times New Roman" w:hAnsi="Times New Roman"/>
          <w:noProof/>
          <w:sz w:val="24"/>
          <w:szCs w:val="24"/>
          <w:lang w:eastAsia="hu-HU"/>
        </w:rPr>
        <w:t>9</w:t>
      </w:r>
      <w:r w:rsidRPr="00A025B2">
        <w:rPr>
          <w:rFonts w:ascii="Times New Roman" w:hAnsi="Times New Roman"/>
          <w:noProof/>
          <w:sz w:val="24"/>
          <w:szCs w:val="24"/>
          <w:lang w:eastAsia="hu-HU"/>
        </w:rPr>
        <w:t>. §-ban</w:t>
      </w:r>
      <w:r w:rsidRPr="00D8401C">
        <w:rPr>
          <w:rFonts w:ascii="Times New Roman" w:hAnsi="Times New Roman"/>
          <w:noProof/>
          <w:sz w:val="24"/>
          <w:szCs w:val="24"/>
          <w:lang w:eastAsia="hu-HU"/>
        </w:rPr>
        <w:t xml:space="preserve"> meghatározott módo</w:t>
      </w:r>
      <w:r>
        <w:rPr>
          <w:rFonts w:ascii="Times New Roman" w:hAnsi="Times New Roman"/>
          <w:noProof/>
          <w:sz w:val="24"/>
          <w:szCs w:val="24"/>
          <w:lang w:eastAsia="hu-HU"/>
        </w:rPr>
        <w:t>ko</w:t>
      </w:r>
      <w:r w:rsidRPr="00D8401C">
        <w:rPr>
          <w:rFonts w:ascii="Times New Roman" w:hAnsi="Times New Roman"/>
          <w:noProof/>
          <w:sz w:val="24"/>
          <w:szCs w:val="24"/>
          <w:lang w:eastAsia="hu-HU"/>
        </w:rPr>
        <w:t>n írhatja elő.</w:t>
      </w:r>
      <w:r w:rsidRPr="0085166F">
        <w:rPr>
          <w:rFonts w:ascii="Times New Roman" w:hAnsi="Times New Roman"/>
          <w:noProof/>
          <w:sz w:val="24"/>
          <w:szCs w:val="24"/>
          <w:lang w:eastAsia="hu-HU"/>
        </w:rPr>
        <w:t xml:space="preserve"> </w:t>
      </w:r>
    </w:p>
    <w:p w14:paraId="41355C1C" w14:textId="77777777" w:rsidR="007B6109" w:rsidRPr="00AC3C79"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0B12B8">
        <w:rPr>
          <w:rFonts w:ascii="Times New Roman" w:hAnsi="Times New Roman"/>
          <w:bCs/>
          <w:noProof/>
          <w:sz w:val="24"/>
          <w:szCs w:val="24"/>
          <w:lang w:eastAsia="hu-HU"/>
        </w:rPr>
        <w:t>(2)</w:t>
      </w:r>
      <w:r w:rsidRPr="00AC3C79">
        <w:rPr>
          <w:rFonts w:ascii="Times New Roman" w:hAnsi="Times New Roman"/>
          <w:b/>
          <w:bCs/>
          <w:noProof/>
          <w:sz w:val="24"/>
          <w:szCs w:val="24"/>
          <w:lang w:eastAsia="hu-HU"/>
        </w:rPr>
        <w:t xml:space="preserve"> </w:t>
      </w:r>
      <w:r w:rsidRPr="00AC3C79">
        <w:rPr>
          <w:rFonts w:ascii="Times New Roman" w:hAnsi="Times New Roman"/>
          <w:noProof/>
          <w:sz w:val="24"/>
          <w:szCs w:val="24"/>
          <w:lang w:eastAsia="hu-HU"/>
        </w:rPr>
        <w:t>Azon ajánlattevők</w:t>
      </w:r>
      <w:r>
        <w:rPr>
          <w:rFonts w:ascii="Times New Roman" w:hAnsi="Times New Roman"/>
          <w:noProof/>
          <w:sz w:val="24"/>
          <w:szCs w:val="24"/>
          <w:lang w:eastAsia="hu-HU"/>
        </w:rPr>
        <w:t xml:space="preserve"> vagy részvételre jelentkezők</w:t>
      </w:r>
      <w:r w:rsidRPr="00AC3C79">
        <w:rPr>
          <w:rFonts w:ascii="Times New Roman" w:hAnsi="Times New Roman"/>
          <w:noProof/>
          <w:sz w:val="24"/>
          <w:szCs w:val="24"/>
          <w:lang w:eastAsia="hu-HU"/>
        </w:rPr>
        <w:t xml:space="preserve"> és alvállalkozók esetében, akik szerepelnek a NATO beszállító</w:t>
      </w:r>
      <w:r>
        <w:rPr>
          <w:rFonts w:ascii="Times New Roman" w:hAnsi="Times New Roman"/>
          <w:noProof/>
          <w:sz w:val="24"/>
          <w:szCs w:val="24"/>
          <w:lang w:eastAsia="hu-HU"/>
        </w:rPr>
        <w:t>i</w:t>
      </w:r>
      <w:r w:rsidRPr="00AC3C79">
        <w:rPr>
          <w:rFonts w:ascii="Times New Roman" w:hAnsi="Times New Roman"/>
          <w:noProof/>
          <w:sz w:val="24"/>
          <w:szCs w:val="24"/>
          <w:lang w:eastAsia="hu-HU"/>
        </w:rPr>
        <w:t xml:space="preserve"> névjegyzék</w:t>
      </w:r>
      <w:r>
        <w:rPr>
          <w:rFonts w:ascii="Times New Roman" w:hAnsi="Times New Roman"/>
          <w:noProof/>
          <w:sz w:val="24"/>
          <w:szCs w:val="24"/>
          <w:lang w:eastAsia="hu-HU"/>
        </w:rPr>
        <w:t>ben</w:t>
      </w:r>
      <w:r w:rsidRPr="00AC3C79">
        <w:rPr>
          <w:rFonts w:ascii="Times New Roman" w:hAnsi="Times New Roman"/>
          <w:noProof/>
          <w:sz w:val="24"/>
          <w:szCs w:val="24"/>
          <w:lang w:eastAsia="hu-HU"/>
        </w:rPr>
        <w:t xml:space="preserve">, az ajánlatkérő részben vagy egészben eltekinthet az alkalmasság igazolásától, kivéve, ha ajánlatkérő a NATO beszállítói </w:t>
      </w:r>
      <w:r>
        <w:rPr>
          <w:rFonts w:ascii="Times New Roman" w:hAnsi="Times New Roman"/>
          <w:noProof/>
          <w:sz w:val="24"/>
          <w:szCs w:val="24"/>
          <w:lang w:eastAsia="hu-HU"/>
        </w:rPr>
        <w:t>név</w:t>
      </w:r>
      <w:r w:rsidRPr="00AC3C79">
        <w:rPr>
          <w:rFonts w:ascii="Times New Roman" w:hAnsi="Times New Roman"/>
          <w:noProof/>
          <w:sz w:val="24"/>
          <w:szCs w:val="24"/>
          <w:lang w:eastAsia="hu-HU"/>
        </w:rPr>
        <w:t>jegyzék</w:t>
      </w:r>
      <w:r>
        <w:rPr>
          <w:rFonts w:ascii="Times New Roman" w:hAnsi="Times New Roman"/>
          <w:noProof/>
          <w:sz w:val="24"/>
          <w:szCs w:val="24"/>
          <w:lang w:eastAsia="hu-HU"/>
        </w:rPr>
        <w:t>b</w:t>
      </w:r>
      <w:r w:rsidRPr="00AC3C79">
        <w:rPr>
          <w:rFonts w:ascii="Times New Roman" w:hAnsi="Times New Roman"/>
          <w:noProof/>
          <w:sz w:val="24"/>
          <w:szCs w:val="24"/>
          <w:lang w:eastAsia="hu-HU"/>
        </w:rPr>
        <w:t xml:space="preserve">e történő felkerülés feltételeihez képest szigorúbban állapítja meg a pénzügyi és gazdasági, valamint műszaki, </w:t>
      </w:r>
      <w:r>
        <w:rPr>
          <w:rFonts w:ascii="Times New Roman" w:hAnsi="Times New Roman"/>
          <w:noProof/>
          <w:sz w:val="24"/>
          <w:szCs w:val="24"/>
          <w:lang w:eastAsia="hu-HU"/>
        </w:rPr>
        <w:t>illetve</w:t>
      </w:r>
      <w:r w:rsidRPr="00AC3C79">
        <w:rPr>
          <w:rFonts w:ascii="Times New Roman" w:hAnsi="Times New Roman"/>
          <w:noProof/>
          <w:sz w:val="24"/>
          <w:szCs w:val="24"/>
          <w:lang w:eastAsia="hu-HU"/>
        </w:rPr>
        <w:t xml:space="preserve"> szakmai alkalmasság feltételeit. </w:t>
      </w:r>
    </w:p>
    <w:p w14:paraId="371B63A2"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Pr>
          <w:rFonts w:ascii="Times New Roman" w:hAnsi="Times New Roman"/>
          <w:b/>
          <w:bCs/>
          <w:noProof/>
          <w:sz w:val="24"/>
          <w:szCs w:val="24"/>
          <w:lang w:eastAsia="hu-HU"/>
        </w:rPr>
        <w:t>48</w:t>
      </w:r>
      <w:r w:rsidRPr="0085166F">
        <w:rPr>
          <w:rFonts w:ascii="Times New Roman" w:hAnsi="Times New Roman"/>
          <w:b/>
          <w:bCs/>
          <w:noProof/>
          <w:sz w:val="24"/>
          <w:szCs w:val="24"/>
          <w:lang w:eastAsia="hu-HU"/>
        </w:rPr>
        <w:t>. §</w:t>
      </w:r>
      <w:r w:rsidRPr="0085166F">
        <w:rPr>
          <w:rFonts w:ascii="Times New Roman" w:hAnsi="Times New Roman"/>
          <w:b/>
          <w:noProof/>
          <w:sz w:val="24"/>
          <w:szCs w:val="24"/>
          <w:lang w:eastAsia="hu-HU"/>
        </w:rPr>
        <w:t xml:space="preserve"> </w:t>
      </w:r>
      <w:r w:rsidRPr="00175C5F">
        <w:rPr>
          <w:rFonts w:ascii="Times New Roman" w:hAnsi="Times New Roman"/>
          <w:noProof/>
          <w:sz w:val="24"/>
          <w:szCs w:val="24"/>
          <w:lang w:eastAsia="hu-HU"/>
        </w:rPr>
        <w:t>(1)</w:t>
      </w:r>
      <w:r>
        <w:rPr>
          <w:rFonts w:ascii="Times New Roman" w:hAnsi="Times New Roman"/>
          <w:b/>
          <w:noProof/>
          <w:sz w:val="24"/>
          <w:szCs w:val="24"/>
          <w:lang w:eastAsia="hu-HU"/>
        </w:rPr>
        <w:t xml:space="preserve"> </w:t>
      </w:r>
      <w:r w:rsidRPr="0085166F">
        <w:rPr>
          <w:rFonts w:ascii="Times New Roman" w:hAnsi="Times New Roman"/>
          <w:noProof/>
          <w:sz w:val="24"/>
          <w:szCs w:val="24"/>
          <w:lang w:eastAsia="hu-HU"/>
        </w:rPr>
        <w:t>A</w:t>
      </w:r>
      <w:r>
        <w:rPr>
          <w:rFonts w:ascii="Times New Roman" w:hAnsi="Times New Roman"/>
          <w:noProof/>
          <w:sz w:val="24"/>
          <w:szCs w:val="24"/>
          <w:lang w:eastAsia="hu-HU"/>
        </w:rPr>
        <w:t xml:space="preserve">z ajánlattevő vagy részvételre jelentkező </w:t>
      </w:r>
      <w:r w:rsidRPr="0085166F">
        <w:rPr>
          <w:rFonts w:ascii="Times New Roman" w:hAnsi="Times New Roman"/>
          <w:noProof/>
          <w:sz w:val="24"/>
          <w:szCs w:val="24"/>
          <w:lang w:eastAsia="hu-HU"/>
        </w:rPr>
        <w:t xml:space="preserve">szerződés teljesítéséhez szükséges pénzügyi és gazdasági alkalmassága igazolható, attól függően, hogy az ajánlattevő mikor jött létre, vagy mikor kezdte meg a tevékenységét, </w:t>
      </w:r>
      <w:r>
        <w:rPr>
          <w:rFonts w:ascii="Times New Roman" w:hAnsi="Times New Roman"/>
          <w:noProof/>
          <w:sz w:val="24"/>
          <w:szCs w:val="24"/>
          <w:lang w:eastAsia="hu-HU"/>
        </w:rPr>
        <w:t>ha</w:t>
      </w:r>
      <w:r w:rsidRPr="0085166F">
        <w:rPr>
          <w:rFonts w:ascii="Times New Roman" w:hAnsi="Times New Roman"/>
          <w:noProof/>
          <w:sz w:val="24"/>
          <w:szCs w:val="24"/>
          <w:lang w:eastAsia="hu-HU"/>
        </w:rPr>
        <w:t xml:space="preserve"> ezek az adatok rendelkezésre állnak</w:t>
      </w:r>
      <w:r>
        <w:rPr>
          <w:rFonts w:ascii="Times New Roman" w:hAnsi="Times New Roman"/>
          <w:noProof/>
          <w:sz w:val="24"/>
          <w:szCs w:val="24"/>
          <w:lang w:eastAsia="hu-HU"/>
        </w:rPr>
        <w:t>:</w:t>
      </w:r>
    </w:p>
    <w:p w14:paraId="30C9FFF1"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C23554">
        <w:rPr>
          <w:rFonts w:ascii="Times New Roman" w:hAnsi="Times New Roman"/>
          <w:bCs/>
          <w:i/>
          <w:noProof/>
          <w:sz w:val="24"/>
          <w:szCs w:val="24"/>
          <w:lang w:eastAsia="hu-HU"/>
        </w:rPr>
        <w:t>a)</w:t>
      </w:r>
      <w:r w:rsidRPr="0085166F">
        <w:rPr>
          <w:rFonts w:ascii="Times New Roman" w:hAnsi="Times New Roman"/>
          <w:bCs/>
          <w:noProof/>
          <w:sz w:val="24"/>
          <w:szCs w:val="24"/>
          <w:lang w:eastAsia="hu-HU"/>
        </w:rPr>
        <w:t xml:space="preserve"> </w:t>
      </w:r>
      <w:r w:rsidRPr="0085166F">
        <w:rPr>
          <w:rFonts w:ascii="Times New Roman" w:hAnsi="Times New Roman"/>
          <w:i/>
          <w:iCs/>
          <w:noProof/>
          <w:sz w:val="24"/>
          <w:szCs w:val="24"/>
          <w:lang w:eastAsia="hu-HU"/>
        </w:rPr>
        <w:t> </w:t>
      </w:r>
      <w:r w:rsidRPr="00867A08">
        <w:rPr>
          <w:rFonts w:ascii="Times New Roman" w:hAnsi="Times New Roman"/>
          <w:noProof/>
          <w:sz w:val="24"/>
          <w:szCs w:val="24"/>
          <w:lang w:eastAsia="hu-HU"/>
        </w:rPr>
        <w:t>pénzügyi intézménytől származó, legfeljebb az eljárást megindító felhívás</w:t>
      </w:r>
      <w:r>
        <w:rPr>
          <w:rFonts w:ascii="Times New Roman" w:hAnsi="Times New Roman"/>
          <w:noProof/>
          <w:sz w:val="24"/>
          <w:szCs w:val="24"/>
          <w:lang w:eastAsia="hu-HU"/>
        </w:rPr>
        <w:t>t tartalmazó hirdetmény</w:t>
      </w:r>
      <w:r w:rsidRPr="00867A08">
        <w:rPr>
          <w:rFonts w:ascii="Times New Roman" w:hAnsi="Times New Roman"/>
          <w:noProof/>
          <w:sz w:val="24"/>
          <w:szCs w:val="24"/>
          <w:lang w:eastAsia="hu-HU"/>
        </w:rPr>
        <w:t xml:space="preserve"> feladásától</w:t>
      </w:r>
      <w:r w:rsidR="00D263EC">
        <w:rPr>
          <w:rFonts w:ascii="Times New Roman" w:hAnsi="Times New Roman"/>
          <w:noProof/>
          <w:sz w:val="24"/>
          <w:szCs w:val="24"/>
          <w:lang w:eastAsia="hu-HU"/>
        </w:rPr>
        <w:t xml:space="preserve"> </w:t>
      </w:r>
      <w:r w:rsidRPr="00867A08">
        <w:rPr>
          <w:rFonts w:ascii="Times New Roman" w:hAnsi="Times New Roman"/>
          <w:noProof/>
          <w:sz w:val="24"/>
          <w:szCs w:val="24"/>
          <w:lang w:eastAsia="hu-HU"/>
        </w:rPr>
        <w:t xml:space="preserve">– nem hirdetménnyel induló eljárásokban </w:t>
      </w:r>
      <w:r>
        <w:rPr>
          <w:rFonts w:ascii="Times New Roman" w:hAnsi="Times New Roman"/>
          <w:noProof/>
          <w:sz w:val="24"/>
          <w:szCs w:val="24"/>
          <w:lang w:eastAsia="hu-HU"/>
        </w:rPr>
        <w:t xml:space="preserve">a felhívás </w:t>
      </w:r>
      <w:r w:rsidRPr="00867A08">
        <w:rPr>
          <w:rFonts w:ascii="Times New Roman" w:hAnsi="Times New Roman"/>
          <w:noProof/>
          <w:sz w:val="24"/>
          <w:szCs w:val="24"/>
          <w:lang w:eastAsia="hu-HU"/>
        </w:rPr>
        <w:t xml:space="preserve">megküldésétől – visszafelé számított </w:t>
      </w:r>
      <w:r>
        <w:rPr>
          <w:rFonts w:ascii="Times New Roman" w:hAnsi="Times New Roman"/>
          <w:noProof/>
          <w:sz w:val="24"/>
          <w:szCs w:val="24"/>
          <w:lang w:eastAsia="hu-HU"/>
        </w:rPr>
        <w:t>három</w:t>
      </w:r>
      <w:r w:rsidRPr="00867A08">
        <w:rPr>
          <w:rFonts w:ascii="Times New Roman" w:hAnsi="Times New Roman"/>
          <w:noProof/>
          <w:sz w:val="24"/>
          <w:szCs w:val="24"/>
          <w:lang w:eastAsia="hu-HU"/>
        </w:rPr>
        <w:t xml:space="preserve"> évre vonatkozó megfelelő nyilatkozattal</w:t>
      </w:r>
      <w:r w:rsidRPr="0085166F">
        <w:rPr>
          <w:rFonts w:ascii="Times New Roman" w:hAnsi="Times New Roman"/>
          <w:noProof/>
          <w:sz w:val="24"/>
          <w:szCs w:val="24"/>
          <w:lang w:eastAsia="hu-HU"/>
        </w:rPr>
        <w:t>,</w:t>
      </w:r>
    </w:p>
    <w:p w14:paraId="506C7BF8"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C23554">
        <w:rPr>
          <w:rFonts w:ascii="Times New Roman" w:hAnsi="Times New Roman"/>
          <w:bCs/>
          <w:i/>
          <w:noProof/>
          <w:sz w:val="24"/>
          <w:szCs w:val="24"/>
          <w:lang w:eastAsia="hu-HU"/>
        </w:rPr>
        <w:t>b)</w:t>
      </w:r>
      <w:r w:rsidRPr="0085166F">
        <w:rPr>
          <w:rFonts w:ascii="Times New Roman" w:hAnsi="Times New Roman"/>
          <w:bCs/>
          <w:noProof/>
          <w:sz w:val="24"/>
          <w:szCs w:val="24"/>
          <w:lang w:eastAsia="hu-HU"/>
        </w:rPr>
        <w:t xml:space="preserve"> </w:t>
      </w:r>
      <w:r w:rsidRPr="00867A08">
        <w:rPr>
          <w:rFonts w:ascii="Times New Roman" w:hAnsi="Times New Roman"/>
          <w:noProof/>
          <w:sz w:val="24"/>
          <w:szCs w:val="24"/>
          <w:lang w:eastAsia="hu-HU"/>
        </w:rPr>
        <w:t>saját vagy jogelődje számviteli jogszabályok szerinti beszámolójának – vagy annak meghatározott részének – benyújtásával</w:t>
      </w:r>
      <w:r>
        <w:rPr>
          <w:rFonts w:ascii="Times New Roman" w:hAnsi="Times New Roman"/>
          <w:noProof/>
          <w:sz w:val="24"/>
          <w:szCs w:val="24"/>
          <w:lang w:eastAsia="hu-HU"/>
        </w:rPr>
        <w:t>,</w:t>
      </w:r>
      <w:r w:rsidRPr="00867A08">
        <w:rPr>
          <w:rFonts w:ascii="Times New Roman" w:hAnsi="Times New Roman"/>
          <w:noProof/>
          <w:sz w:val="24"/>
          <w:szCs w:val="24"/>
          <w:lang w:eastAsia="hu-HU"/>
        </w:rPr>
        <w:t xml:space="preserve"> ha a gazdasági szereplő letelepedése szerinti ország joga előírja közzétételét; ha az ajánlatkérő által kért beszámoló a céginformációs szolgálat honlapján megismerhető, a beszámoló adatait az ajánlatkérő ellenőrzi, </w:t>
      </w:r>
      <w:r>
        <w:rPr>
          <w:rFonts w:ascii="Times New Roman" w:hAnsi="Times New Roman"/>
          <w:noProof/>
          <w:sz w:val="24"/>
          <w:szCs w:val="24"/>
          <w:lang w:eastAsia="hu-HU"/>
        </w:rPr>
        <w:t xml:space="preserve">és </w:t>
      </w:r>
      <w:r w:rsidRPr="00867A08">
        <w:rPr>
          <w:rFonts w:ascii="Times New Roman" w:hAnsi="Times New Roman"/>
          <w:noProof/>
          <w:sz w:val="24"/>
          <w:szCs w:val="24"/>
          <w:lang w:eastAsia="hu-HU"/>
        </w:rPr>
        <w:t>a céginformációs szolgálat honlapján megtalálható beszámoló beküldése nem szükséges</w:t>
      </w:r>
      <w:r>
        <w:rPr>
          <w:rFonts w:ascii="Times New Roman" w:hAnsi="Times New Roman"/>
          <w:noProof/>
          <w:sz w:val="24"/>
          <w:szCs w:val="24"/>
          <w:lang w:eastAsia="hu-HU"/>
        </w:rPr>
        <w:t>,</w:t>
      </w:r>
    </w:p>
    <w:p w14:paraId="6CDCB481"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C23554">
        <w:rPr>
          <w:rFonts w:ascii="Times New Roman" w:hAnsi="Times New Roman"/>
          <w:bCs/>
          <w:i/>
          <w:noProof/>
          <w:sz w:val="24"/>
          <w:szCs w:val="24"/>
          <w:lang w:eastAsia="hu-HU"/>
        </w:rPr>
        <w:t>c)</w:t>
      </w:r>
      <w:r w:rsidRPr="0085166F">
        <w:rPr>
          <w:rFonts w:ascii="Times New Roman" w:hAnsi="Times New Roman"/>
          <w:bCs/>
          <w:noProof/>
          <w:sz w:val="24"/>
          <w:szCs w:val="24"/>
          <w:lang w:eastAsia="hu-HU"/>
        </w:rPr>
        <w:t xml:space="preserve"> </w:t>
      </w:r>
      <w:r w:rsidRPr="00867A08">
        <w:rPr>
          <w:rFonts w:ascii="Times New Roman" w:hAnsi="Times New Roman"/>
          <w:noProof/>
          <w:sz w:val="24"/>
          <w:szCs w:val="24"/>
          <w:lang w:eastAsia="hu-HU"/>
        </w:rPr>
        <w:t xml:space="preserve">az előző legfeljebb három lezárt üzleti évre vonatkozóan kérhető, teljes – általános forgalmi adó nélkül számított – árbevételéről, </w:t>
      </w:r>
      <w:r>
        <w:rPr>
          <w:rFonts w:ascii="Times New Roman" w:hAnsi="Times New Roman"/>
          <w:noProof/>
          <w:sz w:val="24"/>
          <w:szCs w:val="24"/>
          <w:lang w:eastAsia="hu-HU"/>
        </w:rPr>
        <w:t>vagy</w:t>
      </w:r>
      <w:r w:rsidRPr="00867A08">
        <w:rPr>
          <w:rFonts w:ascii="Times New Roman" w:hAnsi="Times New Roman"/>
          <w:noProof/>
          <w:sz w:val="24"/>
          <w:szCs w:val="24"/>
          <w:lang w:eastAsia="hu-HU"/>
        </w:rPr>
        <w:t xml:space="preserve"> ugyanezen időszakban a beszerzés tárgyából származó – általános forgalmi adó nélkül számított – árbevételéről szóló nyilatkozattal</w:t>
      </w:r>
      <w:r w:rsidRPr="0085166F">
        <w:rPr>
          <w:rFonts w:ascii="Times New Roman" w:hAnsi="Times New Roman"/>
          <w:noProof/>
          <w:sz w:val="24"/>
          <w:szCs w:val="24"/>
          <w:lang w:eastAsia="hu-HU"/>
        </w:rPr>
        <w:t xml:space="preserve">, </w:t>
      </w:r>
    </w:p>
    <w:p w14:paraId="6A05A9C7" w14:textId="77777777" w:rsidR="007B6109" w:rsidRDefault="007B6109" w:rsidP="00360472">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C23554">
        <w:rPr>
          <w:rFonts w:ascii="Times New Roman" w:hAnsi="Times New Roman"/>
          <w:bCs/>
          <w:i/>
          <w:noProof/>
          <w:sz w:val="24"/>
          <w:szCs w:val="24"/>
          <w:lang w:eastAsia="hu-HU"/>
        </w:rPr>
        <w:t>d)</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az eljárást megindító felhívásban meghatározott, szakmai felelősségbiztosításának fennállásáról szóló igazolással</w:t>
      </w:r>
      <w:r>
        <w:rPr>
          <w:rFonts w:ascii="Times New Roman" w:hAnsi="Times New Roman"/>
          <w:noProof/>
          <w:sz w:val="24"/>
          <w:szCs w:val="24"/>
          <w:lang w:eastAsia="hu-HU"/>
        </w:rPr>
        <w:t>.</w:t>
      </w:r>
    </w:p>
    <w:p w14:paraId="764F2D4D" w14:textId="77777777" w:rsidR="007B6109" w:rsidRPr="00F32967" w:rsidRDefault="007B6109" w:rsidP="00F32967">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F32967">
        <w:rPr>
          <w:rFonts w:ascii="Times New Roman" w:hAnsi="Times New Roman"/>
          <w:noProof/>
          <w:sz w:val="24"/>
          <w:szCs w:val="24"/>
          <w:lang w:eastAsia="hu-HU"/>
        </w:rPr>
        <w:t>(2) Ha az ajánlat</w:t>
      </w:r>
      <w:r>
        <w:rPr>
          <w:rFonts w:ascii="Times New Roman" w:hAnsi="Times New Roman"/>
          <w:noProof/>
          <w:sz w:val="24"/>
          <w:szCs w:val="24"/>
          <w:lang w:eastAsia="hu-HU"/>
        </w:rPr>
        <w:t>tevő vagy részvételre jelentkező</w:t>
      </w:r>
      <w:r w:rsidRPr="00F32967">
        <w:rPr>
          <w:rFonts w:ascii="Times New Roman" w:hAnsi="Times New Roman"/>
          <w:noProof/>
          <w:sz w:val="24"/>
          <w:szCs w:val="24"/>
          <w:lang w:eastAsia="hu-HU"/>
        </w:rPr>
        <w:t xml:space="preserve"> az (1) bekezdés </w:t>
      </w:r>
      <w:r w:rsidRPr="00F32967">
        <w:rPr>
          <w:rFonts w:ascii="Times New Roman" w:hAnsi="Times New Roman"/>
          <w:i/>
          <w:iCs/>
          <w:noProof/>
          <w:sz w:val="24"/>
          <w:szCs w:val="24"/>
          <w:lang w:eastAsia="hu-HU"/>
        </w:rPr>
        <w:t xml:space="preserve">b) </w:t>
      </w:r>
      <w:r w:rsidRPr="00F32967">
        <w:rPr>
          <w:rFonts w:ascii="Times New Roman" w:hAnsi="Times New Roman"/>
          <w:noProof/>
          <w:sz w:val="24"/>
          <w:szCs w:val="24"/>
          <w:lang w:eastAsia="hu-HU"/>
        </w:rPr>
        <w:t>pontja szerinti irattal azért nem rendelkezik az ajánlatkérő által előírt teljes időszakban, mert az időszak kezdete után kezdte meg működését, az alkalmasságát a</w:t>
      </w:r>
      <w:r>
        <w:rPr>
          <w:rFonts w:ascii="Times New Roman" w:hAnsi="Times New Roman"/>
          <w:noProof/>
          <w:sz w:val="24"/>
          <w:szCs w:val="24"/>
          <w:lang w:eastAsia="hu-HU"/>
        </w:rPr>
        <w:t xml:space="preserve"> </w:t>
      </w:r>
      <w:r w:rsidRPr="00F32967">
        <w:rPr>
          <w:rFonts w:ascii="Times New Roman" w:hAnsi="Times New Roman"/>
          <w:noProof/>
          <w:sz w:val="24"/>
          <w:szCs w:val="24"/>
          <w:lang w:eastAsia="hu-HU"/>
        </w:rPr>
        <w:t xml:space="preserve">beszerzés tárgyából származó árbevételről szóló nyilatkozattal jogosult igazolni. Az ajánlatkérő köteles az ajánlattevő vagy részvételre </w:t>
      </w:r>
      <w:r w:rsidRPr="00F32967">
        <w:rPr>
          <w:rFonts w:ascii="Times New Roman" w:hAnsi="Times New Roman"/>
          <w:noProof/>
          <w:sz w:val="24"/>
          <w:szCs w:val="24"/>
          <w:lang w:eastAsia="hu-HU"/>
        </w:rPr>
        <w:lastRenderedPageBreak/>
        <w:t xml:space="preserve">jelentkező pénzügyi és gazdasági alkalmasságát megállapítani, </w:t>
      </w:r>
      <w:r>
        <w:rPr>
          <w:rFonts w:ascii="Times New Roman" w:hAnsi="Times New Roman"/>
          <w:noProof/>
          <w:sz w:val="24"/>
          <w:szCs w:val="24"/>
          <w:lang w:eastAsia="hu-HU"/>
        </w:rPr>
        <w:t xml:space="preserve">ha működésének ideje alatt a </w:t>
      </w:r>
      <w:r w:rsidRPr="00F32967">
        <w:rPr>
          <w:rFonts w:ascii="Times New Roman" w:hAnsi="Times New Roman"/>
          <w:noProof/>
          <w:sz w:val="24"/>
          <w:szCs w:val="24"/>
          <w:lang w:eastAsia="hu-HU"/>
        </w:rPr>
        <w:t xml:space="preserve">beszerzés tárgyából származó – általános forgalmi adó nélkül számított – árbevétele eléri vagy meghaladja az ajánlatkérő által az eljárást megindító felhívásban meghatározott értéket. Az ajánlatkérő az eljárást megindító felhívásban – ha az (1) bekezdés </w:t>
      </w:r>
      <w:r w:rsidRPr="00F32967">
        <w:rPr>
          <w:rFonts w:ascii="Times New Roman" w:hAnsi="Times New Roman"/>
          <w:i/>
          <w:iCs/>
          <w:noProof/>
          <w:sz w:val="24"/>
          <w:szCs w:val="24"/>
          <w:lang w:eastAsia="hu-HU"/>
        </w:rPr>
        <w:t xml:space="preserve">b) </w:t>
      </w:r>
      <w:r w:rsidRPr="00F32967">
        <w:rPr>
          <w:rFonts w:ascii="Times New Roman" w:hAnsi="Times New Roman"/>
          <w:noProof/>
          <w:sz w:val="24"/>
          <w:szCs w:val="24"/>
          <w:lang w:eastAsia="hu-HU"/>
        </w:rPr>
        <w:t>pontja szerinti dokumentum benyújtását írja elő – köteles meghatározni az e bekezdés alkalmazásában a később létrejött gazdasági szereplőktől megkövetelt árbevétel mértékét.</w:t>
      </w:r>
    </w:p>
    <w:p w14:paraId="5689E665" w14:textId="77777777" w:rsidR="007B6109" w:rsidRDefault="007B6109" w:rsidP="00F32967">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F32967">
        <w:rPr>
          <w:rFonts w:ascii="Times New Roman" w:hAnsi="Times New Roman"/>
          <w:noProof/>
          <w:sz w:val="24"/>
          <w:szCs w:val="24"/>
          <w:lang w:eastAsia="hu-HU"/>
        </w:rPr>
        <w:t xml:space="preserve">(3) Ha az ajánlattevő vagy részvételre jelentkező az (1) bekezdés </w:t>
      </w:r>
      <w:r w:rsidRPr="00F32967">
        <w:rPr>
          <w:rFonts w:ascii="Times New Roman" w:hAnsi="Times New Roman"/>
          <w:i/>
          <w:iCs/>
          <w:noProof/>
          <w:sz w:val="24"/>
          <w:szCs w:val="24"/>
          <w:lang w:eastAsia="hu-HU"/>
        </w:rPr>
        <w:t xml:space="preserve">b) </w:t>
      </w:r>
      <w:r w:rsidRPr="00F32967">
        <w:rPr>
          <w:rFonts w:ascii="Times New Roman" w:hAnsi="Times New Roman"/>
          <w:noProof/>
          <w:sz w:val="24"/>
          <w:szCs w:val="24"/>
          <w:lang w:eastAsia="hu-HU"/>
        </w:rPr>
        <w:t xml:space="preserve">vagy </w:t>
      </w:r>
      <w:r w:rsidRPr="00F32967">
        <w:rPr>
          <w:rFonts w:ascii="Times New Roman" w:hAnsi="Times New Roman"/>
          <w:i/>
          <w:iCs/>
          <w:noProof/>
          <w:sz w:val="24"/>
          <w:szCs w:val="24"/>
          <w:lang w:eastAsia="hu-HU"/>
        </w:rPr>
        <w:t xml:space="preserve">c) </w:t>
      </w:r>
      <w:r w:rsidRPr="00F32967">
        <w:rPr>
          <w:rFonts w:ascii="Times New Roman" w:hAnsi="Times New Roman"/>
          <w:noProof/>
          <w:sz w:val="24"/>
          <w:szCs w:val="24"/>
          <w:lang w:eastAsia="hu-HU"/>
        </w:rPr>
        <w:t xml:space="preserve">pontja szerinti irattal azért nem rendelkezik, mert olyan jogi formában működik, amely tekintetében a beszámoló, illetve az árbevételről szóló nyilatkozat benyújtása nem lehetséges, az </w:t>
      </w:r>
      <w:r>
        <w:rPr>
          <w:rFonts w:ascii="Times New Roman" w:hAnsi="Times New Roman"/>
          <w:noProof/>
          <w:sz w:val="24"/>
          <w:szCs w:val="24"/>
          <w:lang w:eastAsia="hu-HU"/>
        </w:rPr>
        <w:t xml:space="preserve">ajánlattevő vagy részvételre jelentkező az </w:t>
      </w:r>
      <w:r w:rsidRPr="00F32967">
        <w:rPr>
          <w:rFonts w:ascii="Times New Roman" w:hAnsi="Times New Roman"/>
          <w:noProof/>
          <w:sz w:val="24"/>
          <w:szCs w:val="24"/>
          <w:lang w:eastAsia="hu-HU"/>
        </w:rPr>
        <w:t xml:space="preserve">e pontokkal kapcsolatban előírt alkalmassági követelmény és igazolási mód helyett bármely, az ajánlatkérő által megfelelőnek tekintett egyéb nyilatkozattal vagy dokumentummal igazolhatja pénzügyi és gazdasági alkalmasságát. Az érintett ajánlattevő vagy részvételre jelentkező </w:t>
      </w:r>
      <w:r>
        <w:rPr>
          <w:rFonts w:ascii="Times New Roman" w:hAnsi="Times New Roman"/>
          <w:noProof/>
          <w:sz w:val="24"/>
          <w:szCs w:val="24"/>
          <w:lang w:eastAsia="hu-HU"/>
        </w:rPr>
        <w:t xml:space="preserve">a </w:t>
      </w:r>
      <w:r w:rsidRPr="00F32967">
        <w:rPr>
          <w:rFonts w:ascii="Times New Roman" w:hAnsi="Times New Roman"/>
          <w:noProof/>
          <w:sz w:val="24"/>
          <w:szCs w:val="24"/>
          <w:lang w:eastAsia="hu-HU"/>
        </w:rPr>
        <w:t xml:space="preserve">kiegészítő tájékoztatás kérése során köteles alátámasztani, hogy olyan jogi formában működik, amely tekintetében a beszámoló, illetve az árbevételről szóló nyilatkozat benyújtása nem lehetséges és tájékoztatást kérni az </w:t>
      </w:r>
      <w:r>
        <w:rPr>
          <w:rFonts w:ascii="Times New Roman" w:hAnsi="Times New Roman"/>
          <w:noProof/>
          <w:sz w:val="24"/>
          <w:szCs w:val="24"/>
          <w:lang w:eastAsia="hu-HU"/>
        </w:rPr>
        <w:t xml:space="preserve">(1) bekezdés </w:t>
      </w:r>
      <w:r w:rsidRPr="00D6483C">
        <w:rPr>
          <w:rFonts w:ascii="Times New Roman" w:hAnsi="Times New Roman"/>
          <w:i/>
          <w:noProof/>
          <w:sz w:val="24"/>
          <w:szCs w:val="24"/>
          <w:lang w:eastAsia="hu-HU"/>
        </w:rPr>
        <w:t>b)</w:t>
      </w:r>
      <w:r>
        <w:rPr>
          <w:rFonts w:ascii="Times New Roman" w:hAnsi="Times New Roman"/>
          <w:noProof/>
          <w:sz w:val="24"/>
          <w:szCs w:val="24"/>
          <w:lang w:eastAsia="hu-HU"/>
        </w:rPr>
        <w:t xml:space="preserve"> és </w:t>
      </w:r>
      <w:r w:rsidRPr="00D6483C">
        <w:rPr>
          <w:rFonts w:ascii="Times New Roman" w:hAnsi="Times New Roman"/>
          <w:i/>
          <w:noProof/>
          <w:sz w:val="24"/>
          <w:szCs w:val="24"/>
          <w:lang w:eastAsia="hu-HU"/>
        </w:rPr>
        <w:t>c)</w:t>
      </w:r>
      <w:r w:rsidRPr="00F32967">
        <w:rPr>
          <w:rFonts w:ascii="Times New Roman" w:hAnsi="Times New Roman"/>
          <w:noProof/>
          <w:sz w:val="24"/>
          <w:szCs w:val="24"/>
          <w:lang w:eastAsia="hu-HU"/>
        </w:rPr>
        <w:t xml:space="preserve"> pont</w:t>
      </w:r>
      <w:r>
        <w:rPr>
          <w:rFonts w:ascii="Times New Roman" w:hAnsi="Times New Roman"/>
          <w:noProof/>
          <w:sz w:val="24"/>
          <w:szCs w:val="24"/>
          <w:lang w:eastAsia="hu-HU"/>
        </w:rPr>
        <w:t>jáv</w:t>
      </w:r>
      <w:r w:rsidRPr="00F32967">
        <w:rPr>
          <w:rFonts w:ascii="Times New Roman" w:hAnsi="Times New Roman"/>
          <w:noProof/>
          <w:sz w:val="24"/>
          <w:szCs w:val="24"/>
          <w:lang w:eastAsia="hu-HU"/>
        </w:rPr>
        <w:t>al kapcsolatban előírt alkalmassági követelmény és igazolási mód helyett az alkalmasság igazolásának ajánlatkérő által elfogadott módjáról.</w:t>
      </w:r>
    </w:p>
    <w:p w14:paraId="0358A19D" w14:textId="77777777" w:rsidR="007B6109" w:rsidRPr="00F32967" w:rsidRDefault="007B6109" w:rsidP="00F32967">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8763B9">
        <w:rPr>
          <w:rFonts w:ascii="Times New Roman" w:hAnsi="Times New Roman"/>
          <w:sz w:val="24"/>
          <w:szCs w:val="24"/>
          <w:lang w:eastAsia="ar-SA"/>
        </w:rPr>
        <w:t>(</w:t>
      </w:r>
      <w:r w:rsidRPr="00F32967">
        <w:rPr>
          <w:rFonts w:ascii="Times New Roman" w:hAnsi="Times New Roman"/>
          <w:noProof/>
          <w:sz w:val="24"/>
          <w:szCs w:val="24"/>
          <w:lang w:eastAsia="hu-HU"/>
        </w:rPr>
        <w:t xml:space="preserve">4) Az (1) bekezdés </w:t>
      </w:r>
      <w:r w:rsidRPr="00D6483C">
        <w:rPr>
          <w:rFonts w:ascii="Times New Roman" w:hAnsi="Times New Roman"/>
          <w:i/>
          <w:noProof/>
          <w:sz w:val="24"/>
          <w:szCs w:val="24"/>
          <w:lang w:eastAsia="hu-HU"/>
        </w:rPr>
        <w:t>b)</w:t>
      </w:r>
      <w:r w:rsidRPr="00F32967">
        <w:rPr>
          <w:rFonts w:ascii="Times New Roman" w:hAnsi="Times New Roman"/>
          <w:noProof/>
          <w:sz w:val="24"/>
          <w:szCs w:val="24"/>
          <w:lang w:eastAsia="hu-HU"/>
        </w:rPr>
        <w:t xml:space="preserve"> pontja alkalmazásában az eszközök és a források aránya figyelembe vétele szempontjainak átláthatóaknak, objektíveknek és megkülönböztetéstől menteseknek kell lenniük.</w:t>
      </w:r>
    </w:p>
    <w:p w14:paraId="7A3CAD3E" w14:textId="77777777" w:rsidR="007B6109" w:rsidRPr="00F32967" w:rsidRDefault="007B6109" w:rsidP="00F32967">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F32967">
        <w:rPr>
          <w:rFonts w:ascii="Times New Roman" w:hAnsi="Times New Roman"/>
          <w:noProof/>
          <w:sz w:val="24"/>
          <w:szCs w:val="24"/>
          <w:lang w:eastAsia="hu-HU"/>
        </w:rPr>
        <w:t xml:space="preserve">(5) Az (1) bekezdés </w:t>
      </w:r>
      <w:r w:rsidRPr="00D6483C">
        <w:rPr>
          <w:rFonts w:ascii="Times New Roman" w:hAnsi="Times New Roman"/>
          <w:i/>
          <w:noProof/>
          <w:sz w:val="24"/>
          <w:szCs w:val="24"/>
          <w:lang w:eastAsia="hu-HU"/>
        </w:rPr>
        <w:t>c)</w:t>
      </w:r>
      <w:r w:rsidRPr="00F32967">
        <w:rPr>
          <w:rFonts w:ascii="Times New Roman" w:hAnsi="Times New Roman"/>
          <w:noProof/>
          <w:sz w:val="24"/>
          <w:szCs w:val="24"/>
          <w:lang w:eastAsia="hu-HU"/>
        </w:rPr>
        <w:t xml:space="preserve"> pontja alkalmazásában az ajánlatkérő jogosult kizárólag a teljes árbevételről, vagy kizárólag a beszerzés tárgya szerinti árbevételről vagy mindkettőről szóló nyilatkozat benyújtását előírni.</w:t>
      </w:r>
    </w:p>
    <w:p w14:paraId="04CF1FFC" w14:textId="77777777" w:rsidR="007B6109" w:rsidRPr="00F32967" w:rsidRDefault="007B6109" w:rsidP="00F32967">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F32967">
        <w:rPr>
          <w:rFonts w:ascii="Times New Roman" w:hAnsi="Times New Roman"/>
          <w:noProof/>
          <w:sz w:val="24"/>
          <w:szCs w:val="24"/>
          <w:lang w:eastAsia="hu-HU"/>
        </w:rPr>
        <w:t>(</w:t>
      </w:r>
      <w:r>
        <w:rPr>
          <w:rFonts w:ascii="Times New Roman" w:hAnsi="Times New Roman"/>
          <w:noProof/>
          <w:sz w:val="24"/>
          <w:szCs w:val="24"/>
          <w:lang w:eastAsia="hu-HU"/>
        </w:rPr>
        <w:t>6</w:t>
      </w:r>
      <w:r w:rsidRPr="00F32967">
        <w:rPr>
          <w:rFonts w:ascii="Times New Roman" w:hAnsi="Times New Roman"/>
          <w:noProof/>
          <w:sz w:val="24"/>
          <w:szCs w:val="24"/>
          <w:lang w:eastAsia="hu-HU"/>
        </w:rPr>
        <w:t xml:space="preserve">) Ha az ajánlatkérő a részajánlattételt lehetővé teszi, </w:t>
      </w:r>
      <w:r>
        <w:rPr>
          <w:rFonts w:ascii="Times New Roman" w:hAnsi="Times New Roman"/>
          <w:noProof/>
          <w:sz w:val="24"/>
          <w:szCs w:val="24"/>
          <w:lang w:eastAsia="hu-HU"/>
        </w:rPr>
        <w:t>az (1)-(5) bekezdést</w:t>
      </w:r>
      <w:r w:rsidRPr="00F32967">
        <w:rPr>
          <w:rFonts w:ascii="Times New Roman" w:hAnsi="Times New Roman"/>
          <w:noProof/>
          <w:sz w:val="24"/>
          <w:szCs w:val="24"/>
          <w:lang w:eastAsia="hu-HU"/>
        </w:rPr>
        <w:t xml:space="preserve"> </w:t>
      </w:r>
      <w:r>
        <w:rPr>
          <w:rFonts w:ascii="Times New Roman" w:hAnsi="Times New Roman"/>
          <w:noProof/>
          <w:sz w:val="24"/>
          <w:szCs w:val="24"/>
          <w:lang w:eastAsia="hu-HU"/>
        </w:rPr>
        <w:t>valamennyi</w:t>
      </w:r>
      <w:r w:rsidRPr="00F32967">
        <w:rPr>
          <w:rFonts w:ascii="Times New Roman" w:hAnsi="Times New Roman"/>
          <w:noProof/>
          <w:sz w:val="24"/>
          <w:szCs w:val="24"/>
          <w:lang w:eastAsia="hu-HU"/>
        </w:rPr>
        <w:t xml:space="preserve"> különálló részre vonatkozóan alkalmazni kell. </w:t>
      </w:r>
    </w:p>
    <w:p w14:paraId="190AAEC9" w14:textId="77777777" w:rsidR="007B6109" w:rsidRPr="0085166F" w:rsidRDefault="007B6109" w:rsidP="00360472">
      <w:pPr>
        <w:tabs>
          <w:tab w:val="left" w:pos="283"/>
        </w:tabs>
        <w:autoSpaceDE w:val="0"/>
        <w:autoSpaceDN w:val="0"/>
        <w:adjustRightInd w:val="0"/>
        <w:spacing w:after="0" w:line="240" w:lineRule="auto"/>
        <w:jc w:val="both"/>
        <w:rPr>
          <w:rFonts w:ascii="Times New Roman" w:hAnsi="Times New Roman"/>
          <w:noProof/>
          <w:sz w:val="24"/>
          <w:szCs w:val="24"/>
          <w:lang w:eastAsia="hu-HU"/>
        </w:rPr>
      </w:pPr>
      <w:r>
        <w:rPr>
          <w:rFonts w:ascii="Times New Roman" w:hAnsi="Times New Roman"/>
          <w:b/>
          <w:bCs/>
          <w:noProof/>
          <w:sz w:val="24"/>
          <w:szCs w:val="24"/>
          <w:lang w:eastAsia="hu-HU"/>
        </w:rPr>
        <w:t>49</w:t>
      </w:r>
      <w:r w:rsidRPr="0085166F">
        <w:rPr>
          <w:rFonts w:ascii="Times New Roman" w:hAnsi="Times New Roman"/>
          <w:b/>
          <w:bCs/>
          <w:noProof/>
          <w:sz w:val="24"/>
          <w:szCs w:val="24"/>
          <w:lang w:eastAsia="hu-HU"/>
        </w:rPr>
        <w:t xml:space="preserve">. § </w:t>
      </w:r>
      <w:r w:rsidRPr="00175C5F">
        <w:rPr>
          <w:rFonts w:ascii="Times New Roman" w:hAnsi="Times New Roman"/>
          <w:bCs/>
          <w:noProof/>
          <w:sz w:val="24"/>
          <w:szCs w:val="24"/>
          <w:lang w:eastAsia="hu-HU"/>
        </w:rPr>
        <w:t>(1)</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A</w:t>
      </w:r>
      <w:r>
        <w:rPr>
          <w:rFonts w:ascii="Times New Roman" w:hAnsi="Times New Roman"/>
          <w:noProof/>
          <w:sz w:val="24"/>
          <w:szCs w:val="24"/>
          <w:lang w:eastAsia="hu-HU"/>
        </w:rPr>
        <w:t xml:space="preserve">z ajánlattevő vagy részvételre jelentkező </w:t>
      </w:r>
      <w:r w:rsidRPr="0085166F">
        <w:rPr>
          <w:rFonts w:ascii="Times New Roman" w:hAnsi="Times New Roman"/>
          <w:noProof/>
          <w:sz w:val="24"/>
          <w:szCs w:val="24"/>
          <w:lang w:eastAsia="hu-HU"/>
        </w:rPr>
        <w:t xml:space="preserve">szerződés teljesítéséhez szükséges műszaki </w:t>
      </w:r>
      <w:r>
        <w:rPr>
          <w:rFonts w:ascii="Times New Roman" w:hAnsi="Times New Roman"/>
          <w:noProof/>
          <w:sz w:val="24"/>
          <w:szCs w:val="24"/>
          <w:lang w:eastAsia="hu-HU"/>
        </w:rPr>
        <w:t>vagy</w:t>
      </w:r>
      <w:r w:rsidRPr="0085166F">
        <w:rPr>
          <w:rFonts w:ascii="Times New Roman" w:hAnsi="Times New Roman"/>
          <w:noProof/>
          <w:sz w:val="24"/>
          <w:szCs w:val="24"/>
          <w:lang w:eastAsia="hu-HU"/>
        </w:rPr>
        <w:t xml:space="preserve"> szakmai alkalmassága árubeszerzés esetében igazolható </w:t>
      </w:r>
    </w:p>
    <w:p w14:paraId="49E01D40"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3D28A4">
        <w:rPr>
          <w:rFonts w:ascii="Times New Roman" w:hAnsi="Times New Roman"/>
          <w:bCs/>
          <w:i/>
          <w:noProof/>
          <w:sz w:val="24"/>
          <w:szCs w:val="24"/>
          <w:lang w:eastAsia="hu-HU"/>
        </w:rPr>
        <w:t>a)</w:t>
      </w:r>
      <w:r w:rsidRPr="0085166F">
        <w:rPr>
          <w:rFonts w:ascii="Times New Roman" w:hAnsi="Times New Roman"/>
          <w:noProof/>
          <w:sz w:val="24"/>
          <w:szCs w:val="24"/>
          <w:lang w:eastAsia="hu-HU"/>
        </w:rPr>
        <w:t xml:space="preserve"> az előző legfeljebb öt év legjelentősebb szállításainak ismertetésével</w:t>
      </w:r>
      <w:r>
        <w:rPr>
          <w:rFonts w:ascii="Times New Roman" w:hAnsi="Times New Roman"/>
          <w:noProof/>
          <w:sz w:val="24"/>
          <w:szCs w:val="24"/>
          <w:lang w:eastAsia="hu-HU"/>
        </w:rPr>
        <w:t>, melynek tartalmaznia kell</w:t>
      </w:r>
      <w:r w:rsidRPr="0085166F">
        <w:rPr>
          <w:rFonts w:ascii="Times New Roman" w:hAnsi="Times New Roman"/>
          <w:noProof/>
          <w:sz w:val="24"/>
          <w:szCs w:val="24"/>
          <w:lang w:eastAsia="hu-HU"/>
        </w:rPr>
        <w:t xml:space="preserve"> legalább a szerződés tárgya, </w:t>
      </w:r>
      <w:r>
        <w:rPr>
          <w:rFonts w:ascii="Times New Roman" w:hAnsi="Times New Roman"/>
          <w:noProof/>
          <w:sz w:val="24"/>
          <w:szCs w:val="24"/>
          <w:lang w:eastAsia="hu-HU"/>
        </w:rPr>
        <w:t xml:space="preserve">mennyisége, </w:t>
      </w:r>
      <w:r w:rsidR="00D263EC">
        <w:rPr>
          <w:rFonts w:ascii="Times New Roman" w:hAnsi="Times New Roman"/>
          <w:noProof/>
          <w:sz w:val="24"/>
          <w:szCs w:val="24"/>
          <w:lang w:eastAsia="hu-HU"/>
        </w:rPr>
        <w:t xml:space="preserve">vagy </w:t>
      </w:r>
      <w:r w:rsidR="00D263EC" w:rsidRPr="0085166F">
        <w:rPr>
          <w:rFonts w:ascii="Times New Roman" w:hAnsi="Times New Roman"/>
          <w:noProof/>
          <w:sz w:val="24"/>
          <w:szCs w:val="24"/>
          <w:lang w:eastAsia="hu-HU"/>
        </w:rPr>
        <w:t xml:space="preserve">az ellenszolgáltatás összege, </w:t>
      </w:r>
      <w:r w:rsidRPr="0085166F">
        <w:rPr>
          <w:rFonts w:ascii="Times New Roman" w:hAnsi="Times New Roman"/>
          <w:noProof/>
          <w:sz w:val="24"/>
          <w:szCs w:val="24"/>
          <w:lang w:eastAsia="hu-HU"/>
        </w:rPr>
        <w:t>a teljesítés helye és ideje, a szerződést kötő másik fél megnevezése</w:t>
      </w:r>
      <w:r>
        <w:rPr>
          <w:rFonts w:ascii="Times New Roman" w:hAnsi="Times New Roman"/>
          <w:noProof/>
          <w:sz w:val="24"/>
          <w:szCs w:val="24"/>
          <w:lang w:eastAsia="hu-HU"/>
        </w:rPr>
        <w:t xml:space="preserve"> ismertetését</w:t>
      </w:r>
      <w:r w:rsidRPr="0085166F">
        <w:rPr>
          <w:rFonts w:ascii="Times New Roman" w:hAnsi="Times New Roman"/>
          <w:noProof/>
          <w:sz w:val="24"/>
          <w:szCs w:val="24"/>
          <w:lang w:eastAsia="hu-HU"/>
        </w:rPr>
        <w:t xml:space="preserve">, és </w:t>
      </w:r>
      <w:r>
        <w:rPr>
          <w:rFonts w:ascii="Times New Roman" w:hAnsi="Times New Roman"/>
          <w:noProof/>
          <w:sz w:val="24"/>
          <w:szCs w:val="24"/>
          <w:lang w:eastAsia="hu-HU"/>
        </w:rPr>
        <w:t xml:space="preserve">az </w:t>
      </w:r>
      <w:r w:rsidRPr="0085166F">
        <w:rPr>
          <w:rFonts w:ascii="Times New Roman" w:hAnsi="Times New Roman"/>
          <w:noProof/>
          <w:sz w:val="24"/>
          <w:szCs w:val="24"/>
          <w:lang w:eastAsia="hu-HU"/>
        </w:rPr>
        <w:t>arra vonatkozó nyilatkozat</w:t>
      </w:r>
      <w:r>
        <w:rPr>
          <w:rFonts w:ascii="Times New Roman" w:hAnsi="Times New Roman"/>
          <w:noProof/>
          <w:sz w:val="24"/>
          <w:szCs w:val="24"/>
          <w:lang w:eastAsia="hu-HU"/>
        </w:rPr>
        <w:t>ot</w:t>
      </w:r>
      <w:r w:rsidRPr="0085166F">
        <w:rPr>
          <w:rFonts w:ascii="Times New Roman" w:hAnsi="Times New Roman"/>
          <w:noProof/>
          <w:sz w:val="24"/>
          <w:szCs w:val="24"/>
          <w:lang w:eastAsia="hu-HU"/>
        </w:rPr>
        <w:t>, hogy a teljesítés szerződésszerűen történt-e</w:t>
      </w:r>
      <w:r>
        <w:rPr>
          <w:rFonts w:ascii="Times New Roman" w:hAnsi="Times New Roman"/>
          <w:noProof/>
          <w:sz w:val="24"/>
          <w:szCs w:val="24"/>
          <w:lang w:eastAsia="hu-HU"/>
        </w:rPr>
        <w:t xml:space="preserve">, </w:t>
      </w:r>
      <w:r>
        <w:rPr>
          <w:rFonts w:ascii="Times New Roman" w:hAnsi="Times New Roman"/>
          <w:sz w:val="24"/>
          <w:szCs w:val="24"/>
          <w:lang w:eastAsia="ar-SA"/>
        </w:rPr>
        <w:t>az ajánlatkérő jogosult továbbá előírni az alkalmasság megállapításához szükséges további adat megadását is</w:t>
      </w:r>
      <w:r>
        <w:rPr>
          <w:rFonts w:ascii="Times New Roman" w:hAnsi="Times New Roman"/>
          <w:noProof/>
          <w:sz w:val="24"/>
          <w:szCs w:val="24"/>
          <w:lang w:eastAsia="hu-HU"/>
        </w:rPr>
        <w:t>,</w:t>
      </w:r>
    </w:p>
    <w:p w14:paraId="35CEFDFC"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3D28A4">
        <w:rPr>
          <w:rFonts w:ascii="Times New Roman" w:hAnsi="Times New Roman"/>
          <w:bCs/>
          <w:i/>
          <w:noProof/>
          <w:sz w:val="24"/>
          <w:szCs w:val="24"/>
          <w:lang w:eastAsia="hu-HU"/>
        </w:rPr>
        <w:t>b)</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a műszaki-technikai felszereltségének, a minőség biztosítása érdekében tett intézkedéseinek, illet</w:t>
      </w:r>
      <w:r>
        <w:rPr>
          <w:rFonts w:ascii="Times New Roman" w:hAnsi="Times New Roman"/>
          <w:noProof/>
          <w:sz w:val="24"/>
          <w:szCs w:val="24"/>
          <w:lang w:eastAsia="hu-HU"/>
        </w:rPr>
        <w:t>ve</w:t>
      </w:r>
      <w:r w:rsidRPr="0085166F">
        <w:rPr>
          <w:rFonts w:ascii="Times New Roman" w:hAnsi="Times New Roman"/>
          <w:noProof/>
          <w:sz w:val="24"/>
          <w:szCs w:val="24"/>
          <w:lang w:eastAsia="hu-HU"/>
        </w:rPr>
        <w:t xml:space="preserve"> vizsgálati és kutatási eszközeinek leírásával</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w:t>
      </w:r>
    </w:p>
    <w:p w14:paraId="60F28F4D"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3D28A4">
        <w:rPr>
          <w:rFonts w:ascii="Times New Roman" w:hAnsi="Times New Roman"/>
          <w:bCs/>
          <w:i/>
          <w:noProof/>
          <w:sz w:val="24"/>
          <w:szCs w:val="24"/>
          <w:lang w:eastAsia="hu-HU"/>
        </w:rPr>
        <w:t>c)</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azoknak a szakembereknek</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szervezeteknek, illet</w:t>
      </w:r>
      <w:r>
        <w:rPr>
          <w:rFonts w:ascii="Times New Roman" w:hAnsi="Times New Roman"/>
          <w:noProof/>
          <w:sz w:val="24"/>
          <w:szCs w:val="24"/>
          <w:lang w:eastAsia="hu-HU"/>
        </w:rPr>
        <w:t>ve</w:t>
      </w:r>
      <w:r w:rsidRPr="0085166F">
        <w:rPr>
          <w:rFonts w:ascii="Times New Roman" w:hAnsi="Times New Roman"/>
          <w:noProof/>
          <w:sz w:val="24"/>
          <w:szCs w:val="24"/>
          <w:lang w:eastAsia="hu-HU"/>
        </w:rPr>
        <w:t xml:space="preserve"> vezetőknek a megnevezésével, képzettségük ismertetésével, akiket be kíván vonni a teljesítésbe, különösen azok bemutatásával, akik a minőség-ellenőrzésért felelősek</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w:t>
      </w:r>
    </w:p>
    <w:p w14:paraId="5470663F"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3D28A4">
        <w:rPr>
          <w:rFonts w:ascii="Times New Roman" w:hAnsi="Times New Roman"/>
          <w:bCs/>
          <w:i/>
          <w:noProof/>
          <w:sz w:val="24"/>
          <w:szCs w:val="24"/>
          <w:lang w:eastAsia="hu-HU"/>
        </w:rPr>
        <w:t>d)</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a beszerzendő áru leírásával, mintapéldányának, illet</w:t>
      </w:r>
      <w:r>
        <w:rPr>
          <w:rFonts w:ascii="Times New Roman" w:hAnsi="Times New Roman"/>
          <w:noProof/>
          <w:sz w:val="24"/>
          <w:szCs w:val="24"/>
          <w:lang w:eastAsia="hu-HU"/>
        </w:rPr>
        <w:t>ve</w:t>
      </w:r>
      <w:r w:rsidRPr="0085166F">
        <w:rPr>
          <w:rFonts w:ascii="Times New Roman" w:hAnsi="Times New Roman"/>
          <w:noProof/>
          <w:sz w:val="24"/>
          <w:szCs w:val="24"/>
          <w:lang w:eastAsia="hu-HU"/>
        </w:rPr>
        <w:t xml:space="preserve"> fényképének bemutatásával, amelynek </w:t>
      </w:r>
      <w:r>
        <w:rPr>
          <w:rFonts w:ascii="Times New Roman" w:hAnsi="Times New Roman"/>
          <w:noProof/>
          <w:sz w:val="24"/>
          <w:szCs w:val="24"/>
          <w:lang w:eastAsia="hu-HU"/>
        </w:rPr>
        <w:t>hitelessé</w:t>
      </w:r>
      <w:r w:rsidRPr="0085166F">
        <w:rPr>
          <w:rFonts w:ascii="Times New Roman" w:hAnsi="Times New Roman"/>
          <w:noProof/>
          <w:sz w:val="24"/>
          <w:szCs w:val="24"/>
          <w:lang w:eastAsia="hu-HU"/>
        </w:rPr>
        <w:t>gét az ajánlatkérő felhívására igazolni kell</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w:t>
      </w:r>
    </w:p>
    <w:p w14:paraId="770F6097"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3D28A4">
        <w:rPr>
          <w:rFonts w:ascii="Times New Roman" w:hAnsi="Times New Roman"/>
          <w:bCs/>
          <w:i/>
          <w:noProof/>
          <w:sz w:val="24"/>
          <w:szCs w:val="24"/>
          <w:lang w:eastAsia="hu-HU"/>
        </w:rPr>
        <w:t>e)</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elismert</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bármely nemzeti rendszerben akkreditált tanúsító szervezettől származó tanúsítvánnyal, amely tanúsítja, hogy a leírásokra vagy szabványokra történő hivatkozással egyértelműen meghatározott áru megfelel bizonyos leírásoknak vagy szabványoknak</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w:t>
      </w:r>
    </w:p>
    <w:p w14:paraId="23F97BAA"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3D28A4">
        <w:rPr>
          <w:rFonts w:ascii="Times New Roman" w:hAnsi="Times New Roman"/>
          <w:bCs/>
          <w:i/>
          <w:noProof/>
          <w:sz w:val="24"/>
          <w:szCs w:val="24"/>
          <w:lang w:eastAsia="hu-HU"/>
        </w:rPr>
        <w:t>f)</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 xml:space="preserve">a termelési képességéről, vizsgálati és kutatási eszközeiről, </w:t>
      </w:r>
      <w:r>
        <w:rPr>
          <w:rFonts w:ascii="Times New Roman" w:hAnsi="Times New Roman"/>
          <w:noProof/>
          <w:sz w:val="24"/>
          <w:szCs w:val="24"/>
          <w:lang w:eastAsia="hu-HU"/>
        </w:rPr>
        <w:t xml:space="preserve">illetve </w:t>
      </w:r>
      <w:r w:rsidRPr="0085166F">
        <w:rPr>
          <w:rFonts w:ascii="Times New Roman" w:hAnsi="Times New Roman"/>
          <w:noProof/>
          <w:sz w:val="24"/>
          <w:szCs w:val="24"/>
          <w:lang w:eastAsia="hu-HU"/>
        </w:rPr>
        <w:t>minőségbiztosítási intézkedéseiről az ajánlatkérő vagy más szervezet által végzett vizsgálattal, ha az áru összetett, vagy ha különleges cél</w:t>
      </w:r>
      <w:r>
        <w:rPr>
          <w:rFonts w:ascii="Times New Roman" w:hAnsi="Times New Roman"/>
          <w:noProof/>
          <w:sz w:val="24"/>
          <w:szCs w:val="24"/>
          <w:lang w:eastAsia="hu-HU"/>
        </w:rPr>
        <w:t>t</w:t>
      </w:r>
      <w:r w:rsidRPr="0085166F">
        <w:rPr>
          <w:rFonts w:ascii="Times New Roman" w:hAnsi="Times New Roman"/>
          <w:noProof/>
          <w:sz w:val="24"/>
          <w:szCs w:val="24"/>
          <w:lang w:eastAsia="hu-HU"/>
        </w:rPr>
        <w:t xml:space="preserve"> szolgál</w:t>
      </w:r>
      <w:r>
        <w:rPr>
          <w:rFonts w:ascii="Times New Roman" w:hAnsi="Times New Roman"/>
          <w:noProof/>
          <w:sz w:val="24"/>
          <w:szCs w:val="24"/>
          <w:lang w:eastAsia="hu-HU"/>
        </w:rPr>
        <w:t>,</w:t>
      </w:r>
    </w:p>
    <w:p w14:paraId="3509F782"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3D28A4">
        <w:rPr>
          <w:rFonts w:ascii="Times New Roman" w:hAnsi="Times New Roman"/>
          <w:bCs/>
          <w:i/>
          <w:noProof/>
          <w:sz w:val="24"/>
          <w:szCs w:val="24"/>
          <w:lang w:eastAsia="hu-HU"/>
        </w:rPr>
        <w:t>g)</w:t>
      </w:r>
      <w:r w:rsidRPr="0085166F">
        <w:rPr>
          <w:rFonts w:ascii="Times New Roman" w:hAnsi="Times New Roman"/>
          <w:b/>
          <w:bCs/>
          <w:noProof/>
          <w:sz w:val="24"/>
          <w:szCs w:val="24"/>
          <w:lang w:eastAsia="hu-HU"/>
        </w:rPr>
        <w:t xml:space="preserve"> </w:t>
      </w:r>
      <w:r w:rsidRPr="00D6483C">
        <w:rPr>
          <w:rFonts w:ascii="Times New Roman" w:hAnsi="Times New Roman"/>
          <w:bCs/>
          <w:noProof/>
          <w:sz w:val="24"/>
          <w:szCs w:val="24"/>
          <w:lang w:eastAsia="hu-HU"/>
        </w:rPr>
        <w:t xml:space="preserve">a </w:t>
      </w:r>
      <w:r w:rsidRPr="00D6483C">
        <w:rPr>
          <w:rFonts w:ascii="Times New Roman" w:hAnsi="Times New Roman"/>
          <w:noProof/>
          <w:sz w:val="24"/>
          <w:szCs w:val="24"/>
          <w:lang w:eastAsia="hu-HU"/>
        </w:rPr>
        <w:t>s</w:t>
      </w:r>
      <w:r w:rsidRPr="0085166F">
        <w:rPr>
          <w:rFonts w:ascii="Times New Roman" w:hAnsi="Times New Roman"/>
          <w:noProof/>
          <w:sz w:val="24"/>
          <w:szCs w:val="24"/>
          <w:lang w:eastAsia="hu-HU"/>
        </w:rPr>
        <w:t xml:space="preserve">zerződés teljesítéséhez, az ajánlatkérő valamely válsághelyzet miatt megnövekedett igényeinek kielégítéséhez, vagy a szerződés tárgyát képező áruk karbantartásának, korszerűsítésének és fejlesztésének biztosításához az ajánlattevő rendelkezésére álló szerszámok, berendezések, műszaki felszerelés, személyzet létszáma és szakértelem vagy </w:t>
      </w:r>
      <w:r w:rsidRPr="0085166F">
        <w:rPr>
          <w:rFonts w:ascii="Times New Roman" w:hAnsi="Times New Roman"/>
          <w:noProof/>
          <w:sz w:val="24"/>
          <w:szCs w:val="24"/>
          <w:lang w:eastAsia="hu-HU"/>
        </w:rPr>
        <w:lastRenderedPageBreak/>
        <w:t>ellátási források leírása</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w:t>
      </w:r>
      <w:r>
        <w:rPr>
          <w:rFonts w:ascii="Times New Roman" w:hAnsi="Times New Roman"/>
          <w:noProof/>
          <w:sz w:val="24"/>
          <w:szCs w:val="24"/>
          <w:lang w:eastAsia="hu-HU"/>
        </w:rPr>
        <w:t xml:space="preserve">valamint </w:t>
      </w:r>
      <w:r w:rsidRPr="0085166F">
        <w:rPr>
          <w:rFonts w:ascii="Times New Roman" w:hAnsi="Times New Roman"/>
          <w:noProof/>
          <w:sz w:val="24"/>
          <w:szCs w:val="24"/>
          <w:lang w:eastAsia="hu-HU"/>
        </w:rPr>
        <w:t xml:space="preserve">az ajánlattevő </w:t>
      </w:r>
      <w:r>
        <w:rPr>
          <w:rFonts w:ascii="Times New Roman" w:hAnsi="Times New Roman"/>
          <w:noProof/>
          <w:sz w:val="24"/>
          <w:szCs w:val="24"/>
          <w:lang w:eastAsia="hu-HU"/>
        </w:rPr>
        <w:t>gazdasági tevékenysége végzése helyének</w:t>
      </w:r>
      <w:r w:rsidRPr="0085166F">
        <w:rPr>
          <w:rFonts w:ascii="Times New Roman" w:hAnsi="Times New Roman"/>
          <w:noProof/>
          <w:sz w:val="24"/>
          <w:szCs w:val="24"/>
          <w:lang w:eastAsia="hu-HU"/>
        </w:rPr>
        <w:t xml:space="preserve"> közlésével, </w:t>
      </w:r>
      <w:r>
        <w:rPr>
          <w:rFonts w:ascii="Times New Roman" w:hAnsi="Times New Roman"/>
          <w:noProof/>
          <w:sz w:val="24"/>
          <w:szCs w:val="24"/>
          <w:lang w:eastAsia="hu-HU"/>
        </w:rPr>
        <w:t>ha</w:t>
      </w:r>
      <w:r w:rsidRPr="0085166F">
        <w:rPr>
          <w:rFonts w:ascii="Times New Roman" w:hAnsi="Times New Roman"/>
          <w:noProof/>
          <w:sz w:val="24"/>
          <w:szCs w:val="24"/>
          <w:lang w:eastAsia="hu-HU"/>
        </w:rPr>
        <w:t xml:space="preserve"> az </w:t>
      </w:r>
      <w:r>
        <w:rPr>
          <w:rFonts w:ascii="Times New Roman" w:hAnsi="Times New Roman"/>
          <w:noProof/>
          <w:sz w:val="24"/>
          <w:szCs w:val="24"/>
          <w:lang w:eastAsia="hu-HU"/>
        </w:rPr>
        <w:t xml:space="preserve">az </w:t>
      </w:r>
      <w:r w:rsidRPr="0085166F">
        <w:rPr>
          <w:rFonts w:ascii="Times New Roman" w:hAnsi="Times New Roman"/>
          <w:noProof/>
          <w:sz w:val="24"/>
          <w:szCs w:val="24"/>
          <w:lang w:eastAsia="hu-HU"/>
        </w:rPr>
        <w:t>Európai Unió területén kívül található</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w:t>
      </w:r>
      <w:r>
        <w:rPr>
          <w:rFonts w:ascii="Times New Roman" w:hAnsi="Times New Roman"/>
          <w:noProof/>
          <w:sz w:val="24"/>
          <w:szCs w:val="24"/>
          <w:lang w:eastAsia="hu-HU"/>
        </w:rPr>
        <w:t>valamint</w:t>
      </w:r>
    </w:p>
    <w:p w14:paraId="5A690C65"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3D28A4">
        <w:rPr>
          <w:rFonts w:ascii="Times New Roman" w:hAnsi="Times New Roman"/>
          <w:bCs/>
          <w:i/>
          <w:noProof/>
          <w:sz w:val="24"/>
          <w:szCs w:val="24"/>
          <w:lang w:eastAsia="hu-HU"/>
        </w:rPr>
        <w:t>h)</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 xml:space="preserve">a minősített adatokat </w:t>
      </w:r>
      <w:r>
        <w:rPr>
          <w:rFonts w:ascii="Times New Roman" w:hAnsi="Times New Roman"/>
          <w:noProof/>
          <w:sz w:val="24"/>
          <w:szCs w:val="24"/>
          <w:lang w:eastAsia="hu-HU"/>
        </w:rPr>
        <w:t>érintő</w:t>
      </w:r>
      <w:r w:rsidRPr="0085166F">
        <w:rPr>
          <w:rFonts w:ascii="Times New Roman" w:hAnsi="Times New Roman"/>
          <w:noProof/>
          <w:sz w:val="24"/>
          <w:szCs w:val="24"/>
          <w:lang w:eastAsia="hu-HU"/>
        </w:rPr>
        <w:t>, igénylő vagy tartalmazó beszerzési szerződések esetében arra vonatkozó dokumentumokkal, hogy az ajánlattevő</w:t>
      </w:r>
      <w:r>
        <w:rPr>
          <w:rFonts w:ascii="Times New Roman" w:hAnsi="Times New Roman"/>
          <w:noProof/>
          <w:sz w:val="24"/>
          <w:szCs w:val="24"/>
          <w:lang w:eastAsia="hu-HU"/>
        </w:rPr>
        <w:t xml:space="preserve"> vagy részvételre jelentkező</w:t>
      </w:r>
      <w:r w:rsidRPr="0085166F">
        <w:rPr>
          <w:rFonts w:ascii="Times New Roman" w:hAnsi="Times New Roman"/>
          <w:noProof/>
          <w:sz w:val="24"/>
          <w:szCs w:val="24"/>
          <w:lang w:eastAsia="hu-HU"/>
        </w:rPr>
        <w:t xml:space="preserve"> alkalmas az ilyen </w:t>
      </w:r>
      <w:r>
        <w:rPr>
          <w:rFonts w:ascii="Times New Roman" w:hAnsi="Times New Roman"/>
          <w:noProof/>
          <w:sz w:val="24"/>
          <w:szCs w:val="24"/>
          <w:lang w:eastAsia="hu-HU"/>
        </w:rPr>
        <w:t>adato</w:t>
      </w:r>
      <w:r w:rsidRPr="0085166F">
        <w:rPr>
          <w:rFonts w:ascii="Times New Roman" w:hAnsi="Times New Roman"/>
          <w:noProof/>
          <w:sz w:val="24"/>
          <w:szCs w:val="24"/>
          <w:lang w:eastAsia="hu-HU"/>
        </w:rPr>
        <w:t xml:space="preserve">knak az ajánlatkérő által elvárt biztonsági szinten történő </w:t>
      </w:r>
      <w:r>
        <w:rPr>
          <w:rFonts w:ascii="Times New Roman" w:hAnsi="Times New Roman"/>
          <w:noProof/>
          <w:sz w:val="24"/>
          <w:szCs w:val="24"/>
          <w:lang w:eastAsia="hu-HU"/>
        </w:rPr>
        <w:t>kezelésére</w:t>
      </w:r>
      <w:r w:rsidRPr="0085166F">
        <w:rPr>
          <w:rFonts w:ascii="Times New Roman" w:hAnsi="Times New Roman"/>
          <w:noProof/>
          <w:sz w:val="24"/>
          <w:szCs w:val="24"/>
          <w:lang w:eastAsia="hu-HU"/>
        </w:rPr>
        <w:t xml:space="preserve">. </w:t>
      </w:r>
    </w:p>
    <w:p w14:paraId="0B0D5430"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175C5F">
        <w:rPr>
          <w:rFonts w:ascii="Times New Roman" w:hAnsi="Times New Roman"/>
          <w:bCs/>
          <w:noProof/>
          <w:sz w:val="24"/>
          <w:szCs w:val="24"/>
          <w:lang w:eastAsia="hu-HU"/>
        </w:rPr>
        <w:t>(2)</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Az ajánlattevőnek</w:t>
      </w:r>
      <w:r>
        <w:rPr>
          <w:rFonts w:ascii="Times New Roman" w:hAnsi="Times New Roman"/>
          <w:noProof/>
          <w:sz w:val="24"/>
          <w:szCs w:val="24"/>
          <w:lang w:eastAsia="hu-HU"/>
        </w:rPr>
        <w:t xml:space="preserve"> vagy részvételre jelentkezőnek</w:t>
      </w:r>
      <w:r w:rsidRPr="0085166F">
        <w:rPr>
          <w:rFonts w:ascii="Times New Roman" w:hAnsi="Times New Roman"/>
          <w:noProof/>
          <w:sz w:val="24"/>
          <w:szCs w:val="24"/>
          <w:lang w:eastAsia="hu-HU"/>
        </w:rPr>
        <w:t xml:space="preserve"> a szerződés teljesítéséhez szükséges műszaki, illet</w:t>
      </w:r>
      <w:r>
        <w:rPr>
          <w:rFonts w:ascii="Times New Roman" w:hAnsi="Times New Roman"/>
          <w:noProof/>
          <w:sz w:val="24"/>
          <w:szCs w:val="24"/>
          <w:lang w:eastAsia="hu-HU"/>
        </w:rPr>
        <w:t>ve</w:t>
      </w:r>
      <w:r w:rsidRPr="0085166F">
        <w:rPr>
          <w:rFonts w:ascii="Times New Roman" w:hAnsi="Times New Roman"/>
          <w:noProof/>
          <w:sz w:val="24"/>
          <w:szCs w:val="24"/>
          <w:lang w:eastAsia="hu-HU"/>
        </w:rPr>
        <w:t xml:space="preserve"> szakmai alkalmassága szolgáltatás megrendelése esetében igazolható </w:t>
      </w:r>
    </w:p>
    <w:p w14:paraId="19637295"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98212E">
        <w:rPr>
          <w:rFonts w:ascii="Times New Roman" w:hAnsi="Times New Roman"/>
          <w:bCs/>
          <w:i/>
          <w:noProof/>
          <w:sz w:val="24"/>
          <w:szCs w:val="24"/>
          <w:lang w:eastAsia="hu-HU"/>
        </w:rPr>
        <w:t>a)</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 xml:space="preserve">az előző legfeljebb </w:t>
      </w:r>
      <w:r>
        <w:rPr>
          <w:rFonts w:ascii="Times New Roman" w:hAnsi="Times New Roman"/>
          <w:noProof/>
          <w:sz w:val="24"/>
          <w:szCs w:val="24"/>
          <w:lang w:eastAsia="hu-HU"/>
        </w:rPr>
        <w:t>öt</w:t>
      </w:r>
      <w:r w:rsidRPr="0085166F">
        <w:rPr>
          <w:rFonts w:ascii="Times New Roman" w:hAnsi="Times New Roman"/>
          <w:noProof/>
          <w:sz w:val="24"/>
          <w:szCs w:val="24"/>
          <w:lang w:eastAsia="hu-HU"/>
        </w:rPr>
        <w:t xml:space="preserve"> év legjelentősebb szolgáltatásainak ismertetésével</w:t>
      </w:r>
      <w:r w:rsidRPr="00A92E25">
        <w:rPr>
          <w:rFonts w:ascii="Times New Roman" w:hAnsi="Times New Roman"/>
          <w:noProof/>
          <w:sz w:val="24"/>
          <w:szCs w:val="24"/>
          <w:lang w:eastAsia="hu-HU"/>
        </w:rPr>
        <w:t>, melynek tartalmaznia kell</w:t>
      </w:r>
      <w:r w:rsidRPr="0085166F">
        <w:rPr>
          <w:rFonts w:ascii="Times New Roman" w:hAnsi="Times New Roman"/>
          <w:noProof/>
          <w:sz w:val="24"/>
          <w:szCs w:val="24"/>
          <w:lang w:eastAsia="hu-HU"/>
        </w:rPr>
        <w:t xml:space="preserve"> legalább a szerződés tárgya, </w:t>
      </w:r>
      <w:r w:rsidR="00D263EC" w:rsidRPr="00935B82">
        <w:rPr>
          <w:rFonts w:ascii="Times New Roman" w:hAnsi="Times New Roman"/>
          <w:noProof/>
          <w:sz w:val="24"/>
          <w:szCs w:val="24"/>
          <w:lang w:eastAsia="hu-HU"/>
        </w:rPr>
        <w:t>mennyisége,</w:t>
      </w:r>
      <w:r w:rsidR="00D263EC">
        <w:rPr>
          <w:rFonts w:ascii="Times New Roman" w:hAnsi="Times New Roman"/>
          <w:noProof/>
          <w:sz w:val="24"/>
          <w:szCs w:val="24"/>
          <w:lang w:eastAsia="hu-HU"/>
        </w:rPr>
        <w:t xml:space="preserve"> vagy </w:t>
      </w:r>
      <w:r w:rsidRPr="0085166F">
        <w:rPr>
          <w:rFonts w:ascii="Times New Roman" w:hAnsi="Times New Roman"/>
          <w:noProof/>
          <w:sz w:val="24"/>
          <w:szCs w:val="24"/>
          <w:lang w:eastAsia="hu-HU"/>
        </w:rPr>
        <w:t>az ellenszolgáltatás összege, a teljesítés helye és ideje, a szerződést kötő másik fél megnevezése</w:t>
      </w:r>
      <w:r>
        <w:rPr>
          <w:rFonts w:ascii="Times New Roman" w:hAnsi="Times New Roman"/>
          <w:noProof/>
          <w:sz w:val="24"/>
          <w:szCs w:val="24"/>
          <w:lang w:eastAsia="hu-HU"/>
        </w:rPr>
        <w:t xml:space="preserve"> ismertetését</w:t>
      </w:r>
      <w:r w:rsidRPr="0085166F">
        <w:rPr>
          <w:rFonts w:ascii="Times New Roman" w:hAnsi="Times New Roman"/>
          <w:noProof/>
          <w:sz w:val="24"/>
          <w:szCs w:val="24"/>
          <w:lang w:eastAsia="hu-HU"/>
        </w:rPr>
        <w:t xml:space="preserve">, és </w:t>
      </w:r>
      <w:r>
        <w:rPr>
          <w:rFonts w:ascii="Times New Roman" w:hAnsi="Times New Roman"/>
          <w:noProof/>
          <w:sz w:val="24"/>
          <w:szCs w:val="24"/>
          <w:lang w:eastAsia="hu-HU"/>
        </w:rPr>
        <w:t xml:space="preserve">az </w:t>
      </w:r>
      <w:r w:rsidRPr="0085166F">
        <w:rPr>
          <w:rFonts w:ascii="Times New Roman" w:hAnsi="Times New Roman"/>
          <w:noProof/>
          <w:sz w:val="24"/>
          <w:szCs w:val="24"/>
          <w:lang w:eastAsia="hu-HU"/>
        </w:rPr>
        <w:t>arra vonatkozó nyilatkozat</w:t>
      </w:r>
      <w:r>
        <w:rPr>
          <w:rFonts w:ascii="Times New Roman" w:hAnsi="Times New Roman"/>
          <w:noProof/>
          <w:sz w:val="24"/>
          <w:szCs w:val="24"/>
          <w:lang w:eastAsia="hu-HU"/>
        </w:rPr>
        <w:t>ot</w:t>
      </w:r>
      <w:r w:rsidRPr="0085166F">
        <w:rPr>
          <w:rFonts w:ascii="Times New Roman" w:hAnsi="Times New Roman"/>
          <w:noProof/>
          <w:sz w:val="24"/>
          <w:szCs w:val="24"/>
          <w:lang w:eastAsia="hu-HU"/>
        </w:rPr>
        <w:t>, hogy a teljesítés szerződésszerűen történt-e</w:t>
      </w:r>
      <w:r>
        <w:rPr>
          <w:rFonts w:ascii="Times New Roman" w:hAnsi="Times New Roman"/>
          <w:noProof/>
          <w:sz w:val="24"/>
          <w:szCs w:val="24"/>
          <w:lang w:eastAsia="hu-HU"/>
        </w:rPr>
        <w:t xml:space="preserve">, </w:t>
      </w:r>
      <w:r>
        <w:rPr>
          <w:rFonts w:ascii="Times New Roman" w:hAnsi="Times New Roman"/>
          <w:sz w:val="24"/>
          <w:szCs w:val="24"/>
          <w:lang w:eastAsia="ar-SA"/>
        </w:rPr>
        <w:t>az ajánlatkérő jogosult előírni az alkalmasság megállapításához szükséges további adat megadását is</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w:t>
      </w:r>
    </w:p>
    <w:p w14:paraId="172F7A00"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98212E">
        <w:rPr>
          <w:rFonts w:ascii="Times New Roman" w:hAnsi="Times New Roman"/>
          <w:bCs/>
          <w:i/>
          <w:noProof/>
          <w:sz w:val="24"/>
          <w:szCs w:val="24"/>
          <w:lang w:eastAsia="hu-HU"/>
        </w:rPr>
        <w:t>b)</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az ajánlattevő</w:t>
      </w:r>
      <w:r>
        <w:rPr>
          <w:rFonts w:ascii="Times New Roman" w:hAnsi="Times New Roman"/>
          <w:noProof/>
          <w:sz w:val="24"/>
          <w:szCs w:val="24"/>
          <w:lang w:eastAsia="hu-HU"/>
        </w:rPr>
        <w:t xml:space="preserve"> vagy</w:t>
      </w:r>
      <w:r w:rsidRPr="0085166F">
        <w:rPr>
          <w:rFonts w:ascii="Times New Roman" w:hAnsi="Times New Roman"/>
          <w:noProof/>
          <w:sz w:val="24"/>
          <w:szCs w:val="24"/>
          <w:lang w:eastAsia="hu-HU"/>
        </w:rPr>
        <w:t xml:space="preserve"> </w:t>
      </w:r>
      <w:r>
        <w:rPr>
          <w:rFonts w:ascii="Times New Roman" w:hAnsi="Times New Roman"/>
          <w:noProof/>
          <w:sz w:val="24"/>
          <w:szCs w:val="24"/>
          <w:lang w:eastAsia="hu-HU"/>
        </w:rPr>
        <w:t xml:space="preserve">részvételre jelentkező, </w:t>
      </w:r>
      <w:r w:rsidRPr="0085166F">
        <w:rPr>
          <w:rFonts w:ascii="Times New Roman" w:hAnsi="Times New Roman"/>
          <w:noProof/>
          <w:sz w:val="24"/>
          <w:szCs w:val="24"/>
          <w:lang w:eastAsia="hu-HU"/>
        </w:rPr>
        <w:t>illet</w:t>
      </w:r>
      <w:r>
        <w:rPr>
          <w:rFonts w:ascii="Times New Roman" w:hAnsi="Times New Roman"/>
          <w:noProof/>
          <w:sz w:val="24"/>
          <w:szCs w:val="24"/>
          <w:lang w:eastAsia="hu-HU"/>
        </w:rPr>
        <w:t>ve</w:t>
      </w:r>
      <w:r w:rsidRPr="0085166F">
        <w:rPr>
          <w:rFonts w:ascii="Times New Roman" w:hAnsi="Times New Roman"/>
          <w:noProof/>
          <w:sz w:val="24"/>
          <w:szCs w:val="24"/>
          <w:lang w:eastAsia="hu-HU"/>
        </w:rPr>
        <w:t xml:space="preserve"> vezető tisztségviselői végzettségének és képzettségének ismertetésével, és különösen azon személyek végzettségének és képzettségének ismertetésével, akik a szolgáltatás teljesítéséért felelősek; </w:t>
      </w:r>
    </w:p>
    <w:p w14:paraId="13680A80"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98212E">
        <w:rPr>
          <w:rFonts w:ascii="Times New Roman" w:hAnsi="Times New Roman"/>
          <w:bCs/>
          <w:i/>
          <w:noProof/>
          <w:sz w:val="24"/>
          <w:szCs w:val="24"/>
          <w:lang w:eastAsia="hu-HU"/>
        </w:rPr>
        <w:t>c)</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az előző legfeljebb három évre vonatkozóan az éves átlagos statisztikai állományi létszámáról és vezető tisztségviselőinek létszámáról készült kimutatással</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w:t>
      </w:r>
    </w:p>
    <w:p w14:paraId="19678254"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98212E">
        <w:rPr>
          <w:rFonts w:ascii="Times New Roman" w:hAnsi="Times New Roman"/>
          <w:bCs/>
          <w:i/>
          <w:noProof/>
          <w:sz w:val="24"/>
          <w:szCs w:val="24"/>
          <w:lang w:eastAsia="hu-HU"/>
        </w:rPr>
        <w:t>d)</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azoknak a szakembereknek</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szervezeteknek, illet</w:t>
      </w:r>
      <w:r>
        <w:rPr>
          <w:rFonts w:ascii="Times New Roman" w:hAnsi="Times New Roman"/>
          <w:noProof/>
          <w:sz w:val="24"/>
          <w:szCs w:val="24"/>
          <w:lang w:eastAsia="hu-HU"/>
        </w:rPr>
        <w:t>ve</w:t>
      </w:r>
      <w:r w:rsidRPr="0085166F">
        <w:rPr>
          <w:rFonts w:ascii="Times New Roman" w:hAnsi="Times New Roman"/>
          <w:noProof/>
          <w:sz w:val="24"/>
          <w:szCs w:val="24"/>
          <w:lang w:eastAsia="hu-HU"/>
        </w:rPr>
        <w:t xml:space="preserve"> vezetőknek a megnevezésével, képzettségük ismertetésével, akiket be kíván vonni a teljesítésbe, különösen azok bemutatásával, akik a minőség-ellenőrzésért felelősek</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w:t>
      </w:r>
    </w:p>
    <w:p w14:paraId="32FFA257"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98212E">
        <w:rPr>
          <w:rFonts w:ascii="Times New Roman" w:hAnsi="Times New Roman"/>
          <w:bCs/>
          <w:i/>
          <w:noProof/>
          <w:sz w:val="24"/>
          <w:szCs w:val="24"/>
          <w:lang w:eastAsia="hu-HU"/>
        </w:rPr>
        <w:t>e)</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a teljesítéshez rendelkezésre álló eszközök, berendezések, illet</w:t>
      </w:r>
      <w:r>
        <w:rPr>
          <w:rFonts w:ascii="Times New Roman" w:hAnsi="Times New Roman"/>
          <w:noProof/>
          <w:sz w:val="24"/>
          <w:szCs w:val="24"/>
          <w:lang w:eastAsia="hu-HU"/>
        </w:rPr>
        <w:t>ve</w:t>
      </w:r>
      <w:r w:rsidRPr="0085166F">
        <w:rPr>
          <w:rFonts w:ascii="Times New Roman" w:hAnsi="Times New Roman"/>
          <w:noProof/>
          <w:sz w:val="24"/>
          <w:szCs w:val="24"/>
          <w:lang w:eastAsia="hu-HU"/>
        </w:rPr>
        <w:t xml:space="preserve"> műszaki felszereltség leírásával</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w:t>
      </w:r>
    </w:p>
    <w:p w14:paraId="1403A492"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98212E">
        <w:rPr>
          <w:rFonts w:ascii="Times New Roman" w:hAnsi="Times New Roman"/>
          <w:bCs/>
          <w:i/>
          <w:noProof/>
          <w:sz w:val="24"/>
          <w:szCs w:val="24"/>
          <w:lang w:eastAsia="hu-HU"/>
        </w:rPr>
        <w:t>f)</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a minőség biztosítása érdekében tett intézkedéseinek, illet</w:t>
      </w:r>
      <w:r>
        <w:rPr>
          <w:rFonts w:ascii="Times New Roman" w:hAnsi="Times New Roman"/>
          <w:noProof/>
          <w:sz w:val="24"/>
          <w:szCs w:val="24"/>
          <w:lang w:eastAsia="hu-HU"/>
        </w:rPr>
        <w:t>ve</w:t>
      </w:r>
      <w:r w:rsidRPr="0085166F">
        <w:rPr>
          <w:rFonts w:ascii="Times New Roman" w:hAnsi="Times New Roman"/>
          <w:noProof/>
          <w:sz w:val="24"/>
          <w:szCs w:val="24"/>
          <w:lang w:eastAsia="hu-HU"/>
        </w:rPr>
        <w:t xml:space="preserve"> vizsgálati és kutatási eszközeinek leírásával, valamint azon környezetvédelmi intézkedéseinek megjelölésével, amelyeket a szerződés teljesítése során alkalmazni tud</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w:t>
      </w:r>
    </w:p>
    <w:p w14:paraId="6ACD3B05"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98212E">
        <w:rPr>
          <w:rFonts w:ascii="Times New Roman" w:hAnsi="Times New Roman"/>
          <w:bCs/>
          <w:i/>
          <w:noProof/>
          <w:sz w:val="24"/>
          <w:szCs w:val="24"/>
          <w:lang w:eastAsia="hu-HU"/>
        </w:rPr>
        <w:t>g)</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a termelési képességéről, illet</w:t>
      </w:r>
      <w:r>
        <w:rPr>
          <w:rFonts w:ascii="Times New Roman" w:hAnsi="Times New Roman"/>
          <w:noProof/>
          <w:sz w:val="24"/>
          <w:szCs w:val="24"/>
          <w:lang w:eastAsia="hu-HU"/>
        </w:rPr>
        <w:t xml:space="preserve">ve </w:t>
      </w:r>
      <w:r w:rsidRPr="0085166F">
        <w:rPr>
          <w:rFonts w:ascii="Times New Roman" w:hAnsi="Times New Roman"/>
          <w:noProof/>
          <w:sz w:val="24"/>
          <w:szCs w:val="24"/>
          <w:lang w:eastAsia="hu-HU"/>
        </w:rPr>
        <w:t xml:space="preserve">vizsgálati és kutatási eszközeiről, minőségbiztosítási intézkedéseiről az ajánlatkérő vagy más szervezet által végzett vizsgálattal, ha a szolgáltatás összetett, vagy ha </w:t>
      </w:r>
      <w:r>
        <w:rPr>
          <w:rFonts w:ascii="Times New Roman" w:hAnsi="Times New Roman"/>
          <w:noProof/>
          <w:sz w:val="24"/>
          <w:szCs w:val="24"/>
          <w:lang w:eastAsia="hu-HU"/>
        </w:rPr>
        <w:t xml:space="preserve">az </w:t>
      </w:r>
      <w:r w:rsidRPr="0085166F">
        <w:rPr>
          <w:rFonts w:ascii="Times New Roman" w:hAnsi="Times New Roman"/>
          <w:noProof/>
          <w:sz w:val="24"/>
          <w:szCs w:val="24"/>
          <w:lang w:eastAsia="hu-HU"/>
        </w:rPr>
        <w:t>különleges cél</w:t>
      </w:r>
      <w:r>
        <w:rPr>
          <w:rFonts w:ascii="Times New Roman" w:hAnsi="Times New Roman"/>
          <w:noProof/>
          <w:sz w:val="24"/>
          <w:szCs w:val="24"/>
          <w:lang w:eastAsia="hu-HU"/>
        </w:rPr>
        <w:t>t</w:t>
      </w:r>
      <w:r w:rsidRPr="0085166F">
        <w:rPr>
          <w:rFonts w:ascii="Times New Roman" w:hAnsi="Times New Roman"/>
          <w:noProof/>
          <w:sz w:val="24"/>
          <w:szCs w:val="24"/>
          <w:lang w:eastAsia="hu-HU"/>
        </w:rPr>
        <w:t xml:space="preserve"> szolgál</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w:t>
      </w:r>
    </w:p>
    <w:p w14:paraId="5E5E21AE"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98212E">
        <w:rPr>
          <w:rFonts w:ascii="Times New Roman" w:hAnsi="Times New Roman"/>
          <w:bCs/>
          <w:i/>
          <w:noProof/>
          <w:sz w:val="24"/>
          <w:szCs w:val="24"/>
          <w:lang w:eastAsia="hu-HU"/>
        </w:rPr>
        <w:t>h)</w:t>
      </w:r>
      <w:r w:rsidRPr="0085166F">
        <w:rPr>
          <w:rFonts w:ascii="Times New Roman" w:hAnsi="Times New Roman"/>
          <w:bCs/>
          <w:noProof/>
          <w:sz w:val="24"/>
          <w:szCs w:val="24"/>
          <w:lang w:eastAsia="hu-HU"/>
        </w:rPr>
        <w:t xml:space="preserve"> </w:t>
      </w:r>
      <w:r w:rsidRPr="0085166F">
        <w:rPr>
          <w:rFonts w:ascii="Times New Roman" w:hAnsi="Times New Roman"/>
          <w:noProof/>
          <w:sz w:val="24"/>
          <w:szCs w:val="24"/>
          <w:lang w:eastAsia="hu-HU"/>
        </w:rPr>
        <w:t>a szerződés</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szolgáltatás azon részének a megjelölésével, amelyre az ajánlattevő harmadik személlyel kíván szerződést kötni</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w:t>
      </w:r>
      <w:r>
        <w:rPr>
          <w:rFonts w:ascii="Times New Roman" w:hAnsi="Times New Roman"/>
          <w:noProof/>
          <w:sz w:val="24"/>
          <w:szCs w:val="24"/>
          <w:lang w:eastAsia="hu-HU"/>
        </w:rPr>
        <w:t>továbbá</w:t>
      </w:r>
    </w:p>
    <w:p w14:paraId="5C3EFB95" w14:textId="77777777" w:rsidR="007B6109" w:rsidRPr="0085166F" w:rsidRDefault="007B6109" w:rsidP="00FB2B10">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98212E">
        <w:rPr>
          <w:rFonts w:ascii="Times New Roman" w:hAnsi="Times New Roman"/>
          <w:i/>
          <w:noProof/>
          <w:sz w:val="24"/>
          <w:szCs w:val="24"/>
          <w:lang w:eastAsia="hu-HU"/>
        </w:rPr>
        <w:t>i)</w:t>
      </w:r>
      <w:r w:rsidRPr="0085166F">
        <w:rPr>
          <w:rFonts w:ascii="Times New Roman" w:hAnsi="Times New Roman"/>
          <w:noProof/>
          <w:sz w:val="24"/>
          <w:szCs w:val="24"/>
          <w:lang w:eastAsia="hu-HU"/>
        </w:rPr>
        <w:t xml:space="preserve"> </w:t>
      </w:r>
      <w:r w:rsidRPr="00477804">
        <w:rPr>
          <w:rFonts w:ascii="Times New Roman" w:hAnsi="Times New Roman"/>
          <w:bCs/>
          <w:noProof/>
          <w:sz w:val="24"/>
          <w:szCs w:val="24"/>
          <w:lang w:eastAsia="hu-HU"/>
        </w:rPr>
        <w:t>a</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szerződés teljesítéséhez, az ajánlatkérő valamely válsághelyzet miatt megnövekedett igényeinek kielégítéséhez, vagy a szerződés tárgyát képező áruk karbantartásának, korszerűsítésének és fejlesztésének biztosításához az ajánlattevő rendelkezésére álló szerszámok, berendezések, műszaki felszerelés, személyzet létszáma és szakértelem vagy ellátási források leírása</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az ajánlattevő </w:t>
      </w:r>
      <w:r>
        <w:rPr>
          <w:rFonts w:ascii="Times New Roman" w:hAnsi="Times New Roman"/>
          <w:noProof/>
          <w:sz w:val="24"/>
          <w:szCs w:val="24"/>
          <w:lang w:eastAsia="hu-HU"/>
        </w:rPr>
        <w:t>gazdasági tevékenysége végzése helyének</w:t>
      </w:r>
      <w:r w:rsidRPr="0085166F">
        <w:rPr>
          <w:rFonts w:ascii="Times New Roman" w:hAnsi="Times New Roman"/>
          <w:noProof/>
          <w:sz w:val="24"/>
          <w:szCs w:val="24"/>
          <w:lang w:eastAsia="hu-HU"/>
        </w:rPr>
        <w:t xml:space="preserve"> közlésével, </w:t>
      </w:r>
      <w:r>
        <w:rPr>
          <w:rFonts w:ascii="Times New Roman" w:hAnsi="Times New Roman"/>
          <w:noProof/>
          <w:sz w:val="24"/>
          <w:szCs w:val="24"/>
          <w:lang w:eastAsia="hu-HU"/>
        </w:rPr>
        <w:t>ha</w:t>
      </w:r>
      <w:r w:rsidRPr="0085166F">
        <w:rPr>
          <w:rFonts w:ascii="Times New Roman" w:hAnsi="Times New Roman"/>
          <w:noProof/>
          <w:sz w:val="24"/>
          <w:szCs w:val="24"/>
          <w:lang w:eastAsia="hu-HU"/>
        </w:rPr>
        <w:t xml:space="preserve"> az </w:t>
      </w:r>
      <w:r>
        <w:rPr>
          <w:rFonts w:ascii="Times New Roman" w:hAnsi="Times New Roman"/>
          <w:noProof/>
          <w:sz w:val="24"/>
          <w:szCs w:val="24"/>
          <w:lang w:eastAsia="hu-HU"/>
        </w:rPr>
        <w:t xml:space="preserve">az </w:t>
      </w:r>
      <w:r w:rsidRPr="0085166F">
        <w:rPr>
          <w:rFonts w:ascii="Times New Roman" w:hAnsi="Times New Roman"/>
          <w:noProof/>
          <w:sz w:val="24"/>
          <w:szCs w:val="24"/>
          <w:lang w:eastAsia="hu-HU"/>
        </w:rPr>
        <w:t>Európai Unió területén kívül található</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w:t>
      </w:r>
      <w:r>
        <w:rPr>
          <w:rFonts w:ascii="Times New Roman" w:hAnsi="Times New Roman"/>
          <w:noProof/>
          <w:sz w:val="24"/>
          <w:szCs w:val="24"/>
          <w:lang w:eastAsia="hu-HU"/>
        </w:rPr>
        <w:t>valamint</w:t>
      </w:r>
    </w:p>
    <w:p w14:paraId="77466821"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9B4D7F">
        <w:rPr>
          <w:rFonts w:ascii="Times New Roman" w:hAnsi="Times New Roman"/>
          <w:i/>
          <w:noProof/>
          <w:sz w:val="24"/>
          <w:szCs w:val="24"/>
          <w:lang w:eastAsia="hu-HU"/>
        </w:rPr>
        <w:t>j)</w:t>
      </w:r>
      <w:r>
        <w:rPr>
          <w:rFonts w:ascii="Times New Roman" w:hAnsi="Times New Roman"/>
          <w:noProof/>
          <w:sz w:val="24"/>
          <w:szCs w:val="24"/>
          <w:lang w:eastAsia="hu-HU"/>
        </w:rPr>
        <w:t xml:space="preserve"> </w:t>
      </w:r>
      <w:r w:rsidRPr="0085166F">
        <w:rPr>
          <w:rFonts w:ascii="Times New Roman" w:hAnsi="Times New Roman"/>
          <w:noProof/>
          <w:sz w:val="24"/>
          <w:szCs w:val="24"/>
          <w:lang w:eastAsia="hu-HU"/>
        </w:rPr>
        <w:t xml:space="preserve">a minősített adatokat </w:t>
      </w:r>
      <w:r>
        <w:rPr>
          <w:rFonts w:ascii="Times New Roman" w:hAnsi="Times New Roman"/>
          <w:noProof/>
          <w:sz w:val="24"/>
          <w:szCs w:val="24"/>
          <w:lang w:eastAsia="hu-HU"/>
        </w:rPr>
        <w:t>érintő</w:t>
      </w:r>
      <w:r w:rsidRPr="0085166F">
        <w:rPr>
          <w:rFonts w:ascii="Times New Roman" w:hAnsi="Times New Roman"/>
          <w:noProof/>
          <w:sz w:val="24"/>
          <w:szCs w:val="24"/>
          <w:lang w:eastAsia="hu-HU"/>
        </w:rPr>
        <w:t>, igénylő vagy tartalmazó beszerzési szerződések esetében arra vonatkozó dokumentumokkal, hogy az ajánlattevő</w:t>
      </w:r>
      <w:r>
        <w:rPr>
          <w:rFonts w:ascii="Times New Roman" w:hAnsi="Times New Roman"/>
          <w:noProof/>
          <w:sz w:val="24"/>
          <w:szCs w:val="24"/>
          <w:lang w:eastAsia="hu-HU"/>
        </w:rPr>
        <w:t>vagy részvételre jelentkező</w:t>
      </w:r>
      <w:r w:rsidRPr="0085166F">
        <w:rPr>
          <w:rFonts w:ascii="Times New Roman" w:hAnsi="Times New Roman"/>
          <w:noProof/>
          <w:sz w:val="24"/>
          <w:szCs w:val="24"/>
          <w:lang w:eastAsia="hu-HU"/>
        </w:rPr>
        <w:t xml:space="preserve"> alkalmas az ilyen </w:t>
      </w:r>
      <w:r>
        <w:rPr>
          <w:rFonts w:ascii="Times New Roman" w:hAnsi="Times New Roman"/>
          <w:noProof/>
          <w:sz w:val="24"/>
          <w:szCs w:val="24"/>
          <w:lang w:eastAsia="hu-HU"/>
        </w:rPr>
        <w:t>adato</w:t>
      </w:r>
      <w:r w:rsidRPr="0085166F">
        <w:rPr>
          <w:rFonts w:ascii="Times New Roman" w:hAnsi="Times New Roman"/>
          <w:noProof/>
          <w:sz w:val="24"/>
          <w:szCs w:val="24"/>
          <w:lang w:eastAsia="hu-HU"/>
        </w:rPr>
        <w:t xml:space="preserve">knak az ajánlatkérő által elvárt biztonsági szinten történő </w:t>
      </w:r>
      <w:r>
        <w:rPr>
          <w:rFonts w:ascii="Times New Roman" w:hAnsi="Times New Roman"/>
          <w:noProof/>
          <w:sz w:val="24"/>
          <w:szCs w:val="24"/>
          <w:lang w:eastAsia="hu-HU"/>
        </w:rPr>
        <w:t>kezelésére</w:t>
      </w:r>
      <w:r w:rsidRPr="0085166F">
        <w:rPr>
          <w:rFonts w:ascii="Times New Roman" w:hAnsi="Times New Roman"/>
          <w:noProof/>
          <w:sz w:val="24"/>
          <w:szCs w:val="24"/>
          <w:lang w:eastAsia="hu-HU"/>
        </w:rPr>
        <w:t>.</w:t>
      </w:r>
    </w:p>
    <w:p w14:paraId="6315B47F"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175C5F">
        <w:rPr>
          <w:rFonts w:ascii="Times New Roman" w:hAnsi="Times New Roman"/>
          <w:bCs/>
          <w:noProof/>
          <w:sz w:val="24"/>
          <w:szCs w:val="24"/>
          <w:lang w:eastAsia="hu-HU"/>
        </w:rPr>
        <w:t>(3)</w:t>
      </w:r>
      <w:r w:rsidRPr="0085166F">
        <w:rPr>
          <w:rFonts w:ascii="Times New Roman" w:hAnsi="Times New Roman"/>
          <w:bCs/>
          <w:noProof/>
          <w:sz w:val="24"/>
          <w:szCs w:val="24"/>
          <w:lang w:eastAsia="hu-HU"/>
        </w:rPr>
        <w:t xml:space="preserve"> </w:t>
      </w:r>
      <w:r w:rsidRPr="0085166F">
        <w:rPr>
          <w:rFonts w:ascii="Times New Roman" w:hAnsi="Times New Roman"/>
          <w:noProof/>
          <w:sz w:val="24"/>
          <w:szCs w:val="24"/>
          <w:lang w:eastAsia="hu-HU"/>
        </w:rPr>
        <w:t>Az ajánlattevőnek</w:t>
      </w:r>
      <w:r>
        <w:rPr>
          <w:rFonts w:ascii="Times New Roman" w:hAnsi="Times New Roman"/>
          <w:noProof/>
          <w:sz w:val="24"/>
          <w:szCs w:val="24"/>
          <w:lang w:eastAsia="hu-HU"/>
        </w:rPr>
        <w:t xml:space="preserve"> vagy részvételre jelentkezőnek</w:t>
      </w:r>
      <w:r w:rsidRPr="0085166F">
        <w:rPr>
          <w:rFonts w:ascii="Times New Roman" w:hAnsi="Times New Roman"/>
          <w:noProof/>
          <w:sz w:val="24"/>
          <w:szCs w:val="24"/>
          <w:lang w:eastAsia="hu-HU"/>
        </w:rPr>
        <w:t xml:space="preserve"> a szerződés teljesítéséhez szükséges műszaki és szakmai alkalmassága építési beruházás esetében igazolható </w:t>
      </w:r>
    </w:p>
    <w:p w14:paraId="52BA4560"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A92E25">
        <w:rPr>
          <w:rFonts w:ascii="Times New Roman" w:hAnsi="Times New Roman"/>
          <w:bCs/>
          <w:i/>
          <w:noProof/>
          <w:sz w:val="24"/>
          <w:szCs w:val="24"/>
          <w:lang w:eastAsia="hu-HU"/>
        </w:rPr>
        <w:t>a)</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 xml:space="preserve">az előző öt évben megvalósított építési beruházások ismertetésével, a beszerzés tárgyához illeszkedő legjelentősebb munkák megfelelő elvégzésére vonatkozó igazolásokkal a következőkben meghatározott tartalommal, melyeket </w:t>
      </w:r>
      <w:r>
        <w:rPr>
          <w:rFonts w:ascii="Times New Roman" w:hAnsi="Times New Roman"/>
          <w:noProof/>
          <w:sz w:val="24"/>
          <w:szCs w:val="24"/>
          <w:lang w:eastAsia="hu-HU"/>
        </w:rPr>
        <w:t>adott esetben ennek megrendelője</w:t>
      </w:r>
      <w:r w:rsidRPr="0085166F">
        <w:rPr>
          <w:rFonts w:ascii="Times New Roman" w:hAnsi="Times New Roman"/>
          <w:noProof/>
          <w:sz w:val="24"/>
          <w:szCs w:val="24"/>
          <w:lang w:eastAsia="hu-HU"/>
        </w:rPr>
        <w:t xml:space="preserve"> közvetlenül nyújt be az ajánlatkérőnek: </w:t>
      </w:r>
    </w:p>
    <w:p w14:paraId="4F045A87"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A92E25">
        <w:rPr>
          <w:rFonts w:ascii="Times New Roman" w:hAnsi="Times New Roman"/>
          <w:bCs/>
          <w:i/>
          <w:noProof/>
          <w:sz w:val="24"/>
          <w:szCs w:val="24"/>
          <w:lang w:eastAsia="hu-HU"/>
        </w:rPr>
        <w:t>aa)</w:t>
      </w:r>
      <w:r w:rsidRPr="0085166F">
        <w:rPr>
          <w:rFonts w:ascii="Times New Roman" w:hAnsi="Times New Roman"/>
          <w:b/>
          <w:bCs/>
          <w:noProof/>
          <w:sz w:val="24"/>
          <w:szCs w:val="24"/>
          <w:lang w:eastAsia="hu-HU"/>
        </w:rPr>
        <w:t xml:space="preserve"> </w:t>
      </w:r>
      <w:r w:rsidRPr="00915B6C">
        <w:rPr>
          <w:rFonts w:ascii="Times New Roman" w:hAnsi="Times New Roman"/>
          <w:bCs/>
          <w:noProof/>
          <w:sz w:val="24"/>
          <w:szCs w:val="24"/>
          <w:lang w:eastAsia="hu-HU"/>
        </w:rPr>
        <w:t xml:space="preserve">az </w:t>
      </w:r>
      <w:r w:rsidRPr="0085166F">
        <w:rPr>
          <w:rFonts w:ascii="Times New Roman" w:hAnsi="Times New Roman"/>
          <w:noProof/>
          <w:sz w:val="24"/>
          <w:szCs w:val="24"/>
          <w:lang w:eastAsia="hu-HU"/>
        </w:rPr>
        <w:t xml:space="preserve">építési beruházások értéke, </w:t>
      </w:r>
      <w:r>
        <w:rPr>
          <w:rFonts w:ascii="Times New Roman" w:hAnsi="Times New Roman"/>
          <w:noProof/>
          <w:sz w:val="24"/>
          <w:szCs w:val="24"/>
          <w:lang w:eastAsia="hu-HU"/>
        </w:rPr>
        <w:t xml:space="preserve">teljesítésének </w:t>
      </w:r>
      <w:r w:rsidRPr="0085166F">
        <w:rPr>
          <w:rFonts w:ascii="Times New Roman" w:hAnsi="Times New Roman"/>
          <w:noProof/>
          <w:sz w:val="24"/>
          <w:szCs w:val="24"/>
          <w:lang w:eastAsia="hu-HU"/>
        </w:rPr>
        <w:t xml:space="preserve">időpontja, helyszíne és </w:t>
      </w:r>
    </w:p>
    <w:p w14:paraId="7511C109"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A92E25">
        <w:rPr>
          <w:rFonts w:ascii="Times New Roman" w:hAnsi="Times New Roman"/>
          <w:bCs/>
          <w:i/>
          <w:noProof/>
          <w:sz w:val="24"/>
          <w:szCs w:val="24"/>
          <w:lang w:eastAsia="hu-HU"/>
        </w:rPr>
        <w:t>ab)</w:t>
      </w:r>
      <w:r w:rsidRPr="0085166F">
        <w:rPr>
          <w:rFonts w:ascii="Times New Roman" w:hAnsi="Times New Roman"/>
          <w:b/>
          <w:bCs/>
          <w:noProof/>
          <w:sz w:val="24"/>
          <w:szCs w:val="24"/>
          <w:lang w:eastAsia="hu-HU"/>
        </w:rPr>
        <w:t xml:space="preserve"> </w:t>
      </w:r>
      <w:r w:rsidRPr="00A74C94">
        <w:rPr>
          <w:rFonts w:ascii="Times New Roman" w:hAnsi="Times New Roman"/>
          <w:bCs/>
          <w:noProof/>
          <w:sz w:val="24"/>
          <w:szCs w:val="24"/>
          <w:lang w:eastAsia="hu-HU"/>
        </w:rPr>
        <w:t>annak igazolása, hogy</w:t>
      </w:r>
      <w:r>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a</w:t>
      </w:r>
      <w:r>
        <w:rPr>
          <w:rFonts w:ascii="Times New Roman" w:hAnsi="Times New Roman"/>
          <w:noProof/>
          <w:sz w:val="24"/>
          <w:szCs w:val="24"/>
          <w:lang w:eastAsia="hu-HU"/>
        </w:rPr>
        <w:t>z építési</w:t>
      </w:r>
      <w:r w:rsidRPr="0085166F">
        <w:rPr>
          <w:rFonts w:ascii="Times New Roman" w:hAnsi="Times New Roman"/>
          <w:noProof/>
          <w:sz w:val="24"/>
          <w:szCs w:val="24"/>
          <w:lang w:eastAsia="hu-HU"/>
        </w:rPr>
        <w:t xml:space="preserve"> beruházások a szakmai szabályoknak megfelelően valósultak meg, és azokat s</w:t>
      </w:r>
      <w:r w:rsidRPr="00935B82">
        <w:rPr>
          <w:rFonts w:ascii="Times New Roman" w:hAnsi="Times New Roman"/>
          <w:noProof/>
          <w:sz w:val="24"/>
          <w:szCs w:val="24"/>
          <w:lang w:eastAsia="hu-HU"/>
        </w:rPr>
        <w:t>zabályszerűen</w:t>
      </w:r>
      <w:r w:rsidRPr="0085166F">
        <w:rPr>
          <w:rFonts w:ascii="Times New Roman" w:hAnsi="Times New Roman"/>
          <w:noProof/>
          <w:sz w:val="24"/>
          <w:szCs w:val="24"/>
          <w:lang w:eastAsia="hu-HU"/>
        </w:rPr>
        <w:t xml:space="preserve"> fejezték be; </w:t>
      </w:r>
    </w:p>
    <w:p w14:paraId="452767DC"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A92E25">
        <w:rPr>
          <w:rFonts w:ascii="Times New Roman" w:hAnsi="Times New Roman"/>
          <w:bCs/>
          <w:i/>
          <w:noProof/>
          <w:sz w:val="24"/>
          <w:szCs w:val="24"/>
          <w:lang w:eastAsia="hu-HU"/>
        </w:rPr>
        <w:lastRenderedPageBreak/>
        <w:t>b)</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az ajánlattevő</w:t>
      </w:r>
      <w:r>
        <w:rPr>
          <w:rFonts w:ascii="Times New Roman" w:hAnsi="Times New Roman"/>
          <w:noProof/>
          <w:sz w:val="24"/>
          <w:szCs w:val="24"/>
          <w:lang w:eastAsia="hu-HU"/>
        </w:rPr>
        <w:t xml:space="preserve"> vagy részvételre jelentkező,</w:t>
      </w:r>
      <w:r w:rsidRPr="0085166F">
        <w:rPr>
          <w:rFonts w:ascii="Times New Roman" w:hAnsi="Times New Roman"/>
          <w:noProof/>
          <w:sz w:val="24"/>
          <w:szCs w:val="24"/>
          <w:lang w:eastAsia="hu-HU"/>
        </w:rPr>
        <w:t xml:space="preserve"> valamint vezető tisztségviselői végzettségének és képzettségének ismertetésével, különösen azon személyek végzettségének és képzettségének ismertetésével, akik az építési beruházás teljesítéséért felelősek</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w:t>
      </w:r>
    </w:p>
    <w:p w14:paraId="13C84ADA"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A74C94">
        <w:rPr>
          <w:rFonts w:ascii="Times New Roman" w:hAnsi="Times New Roman"/>
          <w:bCs/>
          <w:i/>
          <w:noProof/>
          <w:sz w:val="24"/>
          <w:szCs w:val="24"/>
          <w:lang w:eastAsia="hu-HU"/>
        </w:rPr>
        <w:t>c)</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az előző legfeljebb három évre vonatkozóan az éves átlagos statisztikai állományi létszámáról és vezető tisztségviselőinek létszámáról készült kimutatással</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w:t>
      </w:r>
    </w:p>
    <w:p w14:paraId="05EC3E34"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A92E25">
        <w:rPr>
          <w:rFonts w:ascii="Times New Roman" w:hAnsi="Times New Roman"/>
          <w:bCs/>
          <w:i/>
          <w:noProof/>
          <w:sz w:val="24"/>
          <w:szCs w:val="24"/>
          <w:lang w:eastAsia="hu-HU"/>
        </w:rPr>
        <w:t>d)</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 xml:space="preserve">azoknak a szakembereknek vagy szervezeteknek és vezetőknek a megnevezésével, képzettségük ismertetésével, akiket </w:t>
      </w:r>
      <w:r>
        <w:rPr>
          <w:rFonts w:ascii="Times New Roman" w:hAnsi="Times New Roman"/>
          <w:noProof/>
          <w:sz w:val="24"/>
          <w:szCs w:val="24"/>
          <w:lang w:eastAsia="hu-HU"/>
        </w:rPr>
        <w:t xml:space="preserve">az ajánlattevő </w:t>
      </w:r>
      <w:r w:rsidRPr="0085166F">
        <w:rPr>
          <w:rFonts w:ascii="Times New Roman" w:hAnsi="Times New Roman"/>
          <w:noProof/>
          <w:sz w:val="24"/>
          <w:szCs w:val="24"/>
          <w:lang w:eastAsia="hu-HU"/>
        </w:rPr>
        <w:t>be kíván vonni a teljesítésbe, különösen azok bemutatásával, akik a minőség-ellenőrzésért felelősek</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w:t>
      </w:r>
    </w:p>
    <w:p w14:paraId="531AFC6C"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A92E25">
        <w:rPr>
          <w:rFonts w:ascii="Times New Roman" w:hAnsi="Times New Roman"/>
          <w:bCs/>
          <w:i/>
          <w:noProof/>
          <w:sz w:val="24"/>
          <w:szCs w:val="24"/>
          <w:lang w:eastAsia="hu-HU"/>
        </w:rPr>
        <w:t>e)</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a teljesítéshez rendelkezésre álló eszközök, berendezések és műszaki felszereltség leírásával</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w:t>
      </w:r>
    </w:p>
    <w:p w14:paraId="4D52A987"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A92E25">
        <w:rPr>
          <w:rFonts w:ascii="Times New Roman" w:hAnsi="Times New Roman"/>
          <w:bCs/>
          <w:i/>
          <w:noProof/>
          <w:sz w:val="24"/>
          <w:szCs w:val="24"/>
          <w:lang w:eastAsia="hu-HU"/>
        </w:rPr>
        <w:t>f)</w:t>
      </w:r>
      <w:r w:rsidRPr="0085166F">
        <w:rPr>
          <w:rFonts w:ascii="Times New Roman" w:hAnsi="Times New Roman"/>
          <w:bCs/>
          <w:noProof/>
          <w:sz w:val="24"/>
          <w:szCs w:val="24"/>
          <w:lang w:eastAsia="hu-HU"/>
        </w:rPr>
        <w:t xml:space="preserve"> </w:t>
      </w:r>
      <w:r>
        <w:rPr>
          <w:rFonts w:ascii="Times New Roman" w:hAnsi="Times New Roman"/>
          <w:noProof/>
          <w:sz w:val="24"/>
          <w:szCs w:val="24"/>
          <w:lang w:eastAsia="hu-HU"/>
        </w:rPr>
        <w:t>a</w:t>
      </w:r>
      <w:r w:rsidRPr="0085166F">
        <w:rPr>
          <w:rFonts w:ascii="Times New Roman" w:hAnsi="Times New Roman"/>
          <w:noProof/>
          <w:sz w:val="24"/>
          <w:szCs w:val="24"/>
          <w:lang w:eastAsia="hu-HU"/>
        </w:rPr>
        <w:t xml:space="preserve"> minőség biztosítása érdekében tett intézkedéseinek, vizsgálati és kutatási eszközeinek leírásával és azon környezetvédelmi intézkedésinek megjelölésével, amelyeket a szerződés teljesítése során alkalmazni tud</w:t>
      </w:r>
      <w:r>
        <w:rPr>
          <w:rFonts w:ascii="Times New Roman" w:hAnsi="Times New Roman"/>
          <w:noProof/>
          <w:sz w:val="24"/>
          <w:szCs w:val="24"/>
          <w:lang w:eastAsia="hu-HU"/>
        </w:rPr>
        <w:t>, valamint</w:t>
      </w:r>
    </w:p>
    <w:p w14:paraId="773E8844"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A92E25">
        <w:rPr>
          <w:rFonts w:ascii="Times New Roman" w:hAnsi="Times New Roman"/>
          <w:i/>
          <w:noProof/>
          <w:sz w:val="24"/>
          <w:szCs w:val="24"/>
          <w:lang w:eastAsia="hu-HU"/>
        </w:rPr>
        <w:t>g)</w:t>
      </w:r>
      <w:r w:rsidRPr="0085166F">
        <w:rPr>
          <w:rFonts w:ascii="Times New Roman" w:hAnsi="Times New Roman"/>
          <w:noProof/>
          <w:sz w:val="24"/>
          <w:szCs w:val="24"/>
          <w:lang w:eastAsia="hu-HU"/>
        </w:rPr>
        <w:t xml:space="preserve"> a minősített adatokat </w:t>
      </w:r>
      <w:r>
        <w:rPr>
          <w:rFonts w:ascii="Times New Roman" w:hAnsi="Times New Roman"/>
          <w:noProof/>
          <w:sz w:val="24"/>
          <w:szCs w:val="24"/>
          <w:lang w:eastAsia="hu-HU"/>
        </w:rPr>
        <w:t>érintő</w:t>
      </w:r>
      <w:r w:rsidRPr="0085166F">
        <w:rPr>
          <w:rFonts w:ascii="Times New Roman" w:hAnsi="Times New Roman"/>
          <w:noProof/>
          <w:sz w:val="24"/>
          <w:szCs w:val="24"/>
          <w:lang w:eastAsia="hu-HU"/>
        </w:rPr>
        <w:t>, igénylő vagy tartalmazó beszerzési szerződések esetében arra vonatkozó dokumentumokkal, hogy az ajánlattevő</w:t>
      </w:r>
      <w:r>
        <w:rPr>
          <w:rFonts w:ascii="Times New Roman" w:hAnsi="Times New Roman"/>
          <w:noProof/>
          <w:sz w:val="24"/>
          <w:szCs w:val="24"/>
          <w:lang w:eastAsia="hu-HU"/>
        </w:rPr>
        <w:t xml:space="preserve"> vagy részvételre jelentkező</w:t>
      </w:r>
      <w:r w:rsidRPr="0085166F">
        <w:rPr>
          <w:rFonts w:ascii="Times New Roman" w:hAnsi="Times New Roman"/>
          <w:noProof/>
          <w:sz w:val="24"/>
          <w:szCs w:val="24"/>
          <w:lang w:eastAsia="hu-HU"/>
        </w:rPr>
        <w:t xml:space="preserve"> alkalmas az ilyen </w:t>
      </w:r>
      <w:r>
        <w:rPr>
          <w:rFonts w:ascii="Times New Roman" w:hAnsi="Times New Roman"/>
          <w:noProof/>
          <w:sz w:val="24"/>
          <w:szCs w:val="24"/>
          <w:lang w:eastAsia="hu-HU"/>
        </w:rPr>
        <w:t>adatok</w:t>
      </w:r>
      <w:r w:rsidRPr="0085166F">
        <w:rPr>
          <w:rFonts w:ascii="Times New Roman" w:hAnsi="Times New Roman"/>
          <w:noProof/>
          <w:sz w:val="24"/>
          <w:szCs w:val="24"/>
          <w:lang w:eastAsia="hu-HU"/>
        </w:rPr>
        <w:t xml:space="preserve">nak az ajánlatkérő által elvárt biztonsági szinten történő </w:t>
      </w:r>
      <w:r>
        <w:rPr>
          <w:rFonts w:ascii="Times New Roman" w:hAnsi="Times New Roman"/>
          <w:noProof/>
          <w:sz w:val="24"/>
          <w:szCs w:val="24"/>
          <w:lang w:eastAsia="hu-HU"/>
        </w:rPr>
        <w:t>kezelésére</w:t>
      </w:r>
      <w:r w:rsidRPr="0085166F">
        <w:rPr>
          <w:rFonts w:ascii="Times New Roman" w:hAnsi="Times New Roman"/>
          <w:noProof/>
          <w:sz w:val="24"/>
          <w:szCs w:val="24"/>
          <w:lang w:eastAsia="hu-HU"/>
        </w:rPr>
        <w:t>.</w:t>
      </w:r>
    </w:p>
    <w:p w14:paraId="34FE8BF2"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175C5F">
        <w:rPr>
          <w:rFonts w:ascii="Times New Roman" w:hAnsi="Times New Roman"/>
          <w:bCs/>
          <w:noProof/>
          <w:sz w:val="24"/>
          <w:szCs w:val="24"/>
          <w:lang w:eastAsia="hu-HU"/>
        </w:rPr>
        <w:t>(4)</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 xml:space="preserve">Az (1) bekezdés </w:t>
      </w:r>
      <w:r w:rsidRPr="00A74C94">
        <w:rPr>
          <w:rFonts w:ascii="Times New Roman" w:hAnsi="Times New Roman"/>
          <w:i/>
          <w:noProof/>
          <w:sz w:val="24"/>
          <w:szCs w:val="24"/>
          <w:lang w:eastAsia="hu-HU"/>
        </w:rPr>
        <w:t>a)</w:t>
      </w:r>
      <w:r w:rsidRPr="0085166F">
        <w:rPr>
          <w:rFonts w:ascii="Times New Roman" w:hAnsi="Times New Roman"/>
          <w:noProof/>
          <w:sz w:val="24"/>
          <w:szCs w:val="24"/>
          <w:lang w:eastAsia="hu-HU"/>
        </w:rPr>
        <w:t xml:space="preserve"> pontj</w:t>
      </w:r>
      <w:r>
        <w:rPr>
          <w:rFonts w:ascii="Times New Roman" w:hAnsi="Times New Roman"/>
          <w:noProof/>
          <w:sz w:val="24"/>
          <w:szCs w:val="24"/>
          <w:lang w:eastAsia="hu-HU"/>
        </w:rPr>
        <w:t>a</w:t>
      </w:r>
      <w:r w:rsidRPr="0085166F">
        <w:rPr>
          <w:rFonts w:ascii="Times New Roman" w:hAnsi="Times New Roman"/>
          <w:noProof/>
          <w:sz w:val="24"/>
          <w:szCs w:val="24"/>
          <w:lang w:eastAsia="hu-HU"/>
        </w:rPr>
        <w:t xml:space="preserve">, a (2) bekezdés </w:t>
      </w:r>
      <w:r w:rsidRPr="00A74C94">
        <w:rPr>
          <w:rFonts w:ascii="Times New Roman" w:hAnsi="Times New Roman"/>
          <w:i/>
          <w:noProof/>
          <w:sz w:val="24"/>
          <w:szCs w:val="24"/>
          <w:lang w:eastAsia="hu-HU"/>
        </w:rPr>
        <w:t>a)</w:t>
      </w:r>
      <w:r w:rsidRPr="0085166F">
        <w:rPr>
          <w:rFonts w:ascii="Times New Roman" w:hAnsi="Times New Roman"/>
          <w:noProof/>
          <w:sz w:val="24"/>
          <w:szCs w:val="24"/>
          <w:lang w:eastAsia="hu-HU"/>
        </w:rPr>
        <w:t xml:space="preserve"> pontj</w:t>
      </w:r>
      <w:r>
        <w:rPr>
          <w:rFonts w:ascii="Times New Roman" w:hAnsi="Times New Roman"/>
          <w:noProof/>
          <w:sz w:val="24"/>
          <w:szCs w:val="24"/>
          <w:lang w:eastAsia="hu-HU"/>
        </w:rPr>
        <w:t>a</w:t>
      </w:r>
      <w:r w:rsidRPr="0085166F">
        <w:rPr>
          <w:rFonts w:ascii="Times New Roman" w:hAnsi="Times New Roman"/>
          <w:noProof/>
          <w:sz w:val="24"/>
          <w:szCs w:val="24"/>
          <w:lang w:eastAsia="hu-HU"/>
        </w:rPr>
        <w:t xml:space="preserve">, valamint a (3) bekezdés </w:t>
      </w:r>
      <w:r w:rsidRPr="00A74C94">
        <w:rPr>
          <w:rFonts w:ascii="Times New Roman" w:hAnsi="Times New Roman"/>
          <w:i/>
          <w:noProof/>
          <w:sz w:val="24"/>
          <w:szCs w:val="24"/>
          <w:lang w:eastAsia="hu-HU"/>
        </w:rPr>
        <w:t>a)</w:t>
      </w:r>
      <w:r w:rsidRPr="0085166F">
        <w:rPr>
          <w:rFonts w:ascii="Times New Roman" w:hAnsi="Times New Roman"/>
          <w:noProof/>
          <w:sz w:val="24"/>
          <w:szCs w:val="24"/>
          <w:lang w:eastAsia="hu-HU"/>
        </w:rPr>
        <w:t xml:space="preserve"> pontj</w:t>
      </w:r>
      <w:r>
        <w:rPr>
          <w:rFonts w:ascii="Times New Roman" w:hAnsi="Times New Roman"/>
          <w:noProof/>
          <w:sz w:val="24"/>
          <w:szCs w:val="24"/>
          <w:lang w:eastAsia="hu-HU"/>
        </w:rPr>
        <w:t>a szerinti</w:t>
      </w:r>
      <w:r w:rsidRPr="0085166F">
        <w:rPr>
          <w:rFonts w:ascii="Times New Roman" w:hAnsi="Times New Roman"/>
          <w:noProof/>
          <w:sz w:val="24"/>
          <w:szCs w:val="24"/>
          <w:lang w:eastAsia="hu-HU"/>
        </w:rPr>
        <w:t xml:space="preserve"> eset</w:t>
      </w:r>
      <w:r>
        <w:rPr>
          <w:rFonts w:ascii="Times New Roman" w:hAnsi="Times New Roman"/>
          <w:noProof/>
          <w:sz w:val="24"/>
          <w:szCs w:val="24"/>
          <w:lang w:eastAsia="hu-HU"/>
        </w:rPr>
        <w:t>eke</w:t>
      </w:r>
      <w:r w:rsidRPr="0085166F">
        <w:rPr>
          <w:rFonts w:ascii="Times New Roman" w:hAnsi="Times New Roman"/>
          <w:noProof/>
          <w:sz w:val="24"/>
          <w:szCs w:val="24"/>
          <w:lang w:eastAsia="hu-HU"/>
        </w:rPr>
        <w:t xml:space="preserve">t a következő módon kell igazolni: </w:t>
      </w:r>
    </w:p>
    <w:p w14:paraId="244B847A"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A74C94">
        <w:rPr>
          <w:rFonts w:ascii="Times New Roman" w:hAnsi="Times New Roman"/>
          <w:bCs/>
          <w:i/>
          <w:noProof/>
          <w:sz w:val="24"/>
          <w:szCs w:val="24"/>
          <w:lang w:eastAsia="hu-HU"/>
        </w:rPr>
        <w:t>a)</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 xml:space="preserve">ha a szerződést kötő másik fél e törvény szerint ajánlatkérőnek minősülő szervezet, az általa kiadott igazolással, </w:t>
      </w:r>
      <w:r>
        <w:rPr>
          <w:rFonts w:ascii="Times New Roman" w:hAnsi="Times New Roman"/>
          <w:noProof/>
          <w:sz w:val="24"/>
          <w:szCs w:val="24"/>
          <w:lang w:eastAsia="hu-HU"/>
        </w:rPr>
        <w:t>vagy</w:t>
      </w:r>
    </w:p>
    <w:p w14:paraId="002613B1"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A74C94">
        <w:rPr>
          <w:rFonts w:ascii="Times New Roman" w:hAnsi="Times New Roman"/>
          <w:bCs/>
          <w:i/>
          <w:noProof/>
          <w:sz w:val="24"/>
          <w:szCs w:val="24"/>
          <w:lang w:eastAsia="hu-HU"/>
        </w:rPr>
        <w:t>b)</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 xml:space="preserve">ha a szerződést kötő másik fél az </w:t>
      </w:r>
      <w:r w:rsidRPr="00A74C94">
        <w:rPr>
          <w:rFonts w:ascii="Times New Roman" w:hAnsi="Times New Roman"/>
          <w:i/>
          <w:noProof/>
          <w:sz w:val="24"/>
          <w:szCs w:val="24"/>
          <w:lang w:eastAsia="hu-HU"/>
        </w:rPr>
        <w:t>a)</w:t>
      </w:r>
      <w:r w:rsidRPr="0085166F">
        <w:rPr>
          <w:rFonts w:ascii="Times New Roman" w:hAnsi="Times New Roman"/>
          <w:noProof/>
          <w:sz w:val="24"/>
          <w:szCs w:val="24"/>
          <w:lang w:eastAsia="hu-HU"/>
        </w:rPr>
        <w:t xml:space="preserve"> pontban foglaltakhoz képest egyéb szervezet, az általa adott igazolással vagy az ajánlattevő nyilatkozatával. </w:t>
      </w:r>
    </w:p>
    <w:p w14:paraId="4FCE18D5"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Pr>
          <w:rFonts w:ascii="Times New Roman" w:hAnsi="Times New Roman"/>
          <w:b/>
          <w:bCs/>
          <w:noProof/>
          <w:sz w:val="24"/>
          <w:szCs w:val="24"/>
          <w:lang w:eastAsia="hu-HU"/>
        </w:rPr>
        <w:t>50</w:t>
      </w:r>
      <w:r w:rsidRPr="0085166F">
        <w:rPr>
          <w:rFonts w:ascii="Times New Roman" w:hAnsi="Times New Roman"/>
          <w:b/>
          <w:bCs/>
          <w:noProof/>
          <w:sz w:val="24"/>
          <w:szCs w:val="24"/>
          <w:lang w:eastAsia="hu-HU"/>
        </w:rPr>
        <w:t xml:space="preserve">. § </w:t>
      </w:r>
      <w:r w:rsidRPr="00175C5F">
        <w:rPr>
          <w:rFonts w:ascii="Times New Roman" w:hAnsi="Times New Roman"/>
          <w:bCs/>
          <w:noProof/>
          <w:sz w:val="24"/>
          <w:szCs w:val="24"/>
          <w:lang w:eastAsia="hu-HU"/>
        </w:rPr>
        <w:t>(1)</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 xml:space="preserve">Az ajánlatkérő a </w:t>
      </w:r>
      <w:r>
        <w:rPr>
          <w:rFonts w:ascii="Times New Roman" w:hAnsi="Times New Roman"/>
          <w:noProof/>
          <w:sz w:val="24"/>
          <w:szCs w:val="24"/>
          <w:lang w:eastAsia="hu-HU"/>
        </w:rPr>
        <w:t>48</w:t>
      </w:r>
      <w:r w:rsidRPr="0085166F">
        <w:rPr>
          <w:rFonts w:ascii="Times New Roman" w:hAnsi="Times New Roman"/>
          <w:noProof/>
          <w:sz w:val="24"/>
          <w:szCs w:val="24"/>
          <w:lang w:eastAsia="hu-HU"/>
        </w:rPr>
        <w:t xml:space="preserve">. és </w:t>
      </w:r>
      <w:r>
        <w:rPr>
          <w:rFonts w:ascii="Times New Roman" w:hAnsi="Times New Roman"/>
          <w:noProof/>
          <w:sz w:val="24"/>
          <w:szCs w:val="24"/>
          <w:lang w:eastAsia="hu-HU"/>
        </w:rPr>
        <w:t>49</w:t>
      </w:r>
      <w:r w:rsidRPr="0085166F">
        <w:rPr>
          <w:rFonts w:ascii="Times New Roman" w:hAnsi="Times New Roman"/>
          <w:noProof/>
          <w:sz w:val="24"/>
          <w:szCs w:val="24"/>
          <w:lang w:eastAsia="hu-HU"/>
        </w:rPr>
        <w:t xml:space="preserve">. §-ban foglaltak közül egy vagy több igazolási módot is előírhat. </w:t>
      </w:r>
    </w:p>
    <w:p w14:paraId="309B91AD"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175C5F">
        <w:rPr>
          <w:rFonts w:ascii="Times New Roman" w:hAnsi="Times New Roman"/>
          <w:bCs/>
          <w:noProof/>
          <w:sz w:val="24"/>
          <w:szCs w:val="24"/>
          <w:lang w:eastAsia="hu-HU"/>
        </w:rPr>
        <w:t>(2)</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 xml:space="preserve">Az eljárást megindító felhívásban meg kell határozni, hogy mind </w:t>
      </w:r>
      <w:r w:rsidRPr="00B4643F">
        <w:rPr>
          <w:rFonts w:ascii="Times New Roman" w:hAnsi="Times New Roman"/>
          <w:noProof/>
          <w:sz w:val="24"/>
          <w:szCs w:val="24"/>
          <w:lang w:eastAsia="hu-HU"/>
        </w:rPr>
        <w:t xml:space="preserve">a </w:t>
      </w:r>
      <w:r>
        <w:rPr>
          <w:rFonts w:ascii="Times New Roman" w:hAnsi="Times New Roman"/>
          <w:noProof/>
          <w:sz w:val="24"/>
          <w:szCs w:val="24"/>
          <w:lang w:eastAsia="hu-HU"/>
        </w:rPr>
        <w:t>48</w:t>
      </w:r>
      <w:r w:rsidRPr="00B4643F">
        <w:rPr>
          <w:rFonts w:ascii="Times New Roman" w:hAnsi="Times New Roman"/>
          <w:noProof/>
          <w:sz w:val="24"/>
          <w:szCs w:val="24"/>
          <w:lang w:eastAsia="hu-HU"/>
        </w:rPr>
        <w:t xml:space="preserve">. §-ban, mind a </w:t>
      </w:r>
      <w:r>
        <w:rPr>
          <w:rFonts w:ascii="Times New Roman" w:hAnsi="Times New Roman"/>
          <w:noProof/>
          <w:sz w:val="24"/>
          <w:szCs w:val="24"/>
          <w:lang w:eastAsia="hu-HU"/>
        </w:rPr>
        <w:t>49</w:t>
      </w:r>
      <w:r w:rsidRPr="00B4643F">
        <w:rPr>
          <w:rFonts w:ascii="Times New Roman" w:hAnsi="Times New Roman"/>
          <w:noProof/>
          <w:sz w:val="24"/>
          <w:szCs w:val="24"/>
          <w:lang w:eastAsia="hu-HU"/>
        </w:rPr>
        <w:t>. §-</w:t>
      </w:r>
      <w:r w:rsidRPr="0085166F">
        <w:rPr>
          <w:rFonts w:ascii="Times New Roman" w:hAnsi="Times New Roman"/>
          <w:noProof/>
          <w:sz w:val="24"/>
          <w:szCs w:val="24"/>
          <w:lang w:eastAsia="hu-HU"/>
        </w:rPr>
        <w:t>ban foglaltakkal összefüggő mely körülmények megléte, illet</w:t>
      </w:r>
      <w:r>
        <w:rPr>
          <w:rFonts w:ascii="Times New Roman" w:hAnsi="Times New Roman"/>
          <w:noProof/>
          <w:sz w:val="24"/>
          <w:szCs w:val="24"/>
          <w:lang w:eastAsia="hu-HU"/>
        </w:rPr>
        <w:t>ve</w:t>
      </w:r>
      <w:r w:rsidRPr="0085166F">
        <w:rPr>
          <w:rFonts w:ascii="Times New Roman" w:hAnsi="Times New Roman"/>
          <w:noProof/>
          <w:sz w:val="24"/>
          <w:szCs w:val="24"/>
          <w:lang w:eastAsia="hu-HU"/>
        </w:rPr>
        <w:t xml:space="preserve"> hiánya vagy azok milyen mértékű fogyatékossága zárja ki, hogy az ajánlatkérő az ajánlattevőt</w:t>
      </w:r>
      <w:r>
        <w:rPr>
          <w:rFonts w:ascii="Times New Roman" w:hAnsi="Times New Roman"/>
          <w:noProof/>
          <w:sz w:val="24"/>
          <w:szCs w:val="24"/>
          <w:lang w:eastAsia="hu-HU"/>
        </w:rPr>
        <w:t xml:space="preserve"> vagy részvételre jelentkezőt</w:t>
      </w:r>
      <w:r w:rsidRPr="0085166F">
        <w:rPr>
          <w:rFonts w:ascii="Times New Roman" w:hAnsi="Times New Roman"/>
          <w:noProof/>
          <w:sz w:val="24"/>
          <w:szCs w:val="24"/>
          <w:lang w:eastAsia="hu-HU"/>
        </w:rPr>
        <w:t xml:space="preserve"> alkalmasnak minősítse a szerződés teljesítésére. </w:t>
      </w:r>
    </w:p>
    <w:p w14:paraId="5B306A18" w14:textId="77777777" w:rsidR="007B6109" w:rsidRPr="0085166F" w:rsidRDefault="007B6109" w:rsidP="000A0C09">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175C5F">
        <w:rPr>
          <w:rFonts w:ascii="Times New Roman" w:hAnsi="Times New Roman"/>
          <w:bCs/>
          <w:noProof/>
          <w:sz w:val="24"/>
          <w:szCs w:val="24"/>
          <w:lang w:eastAsia="hu-HU"/>
        </w:rPr>
        <w:t>(3)</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 xml:space="preserve">Az ajánlatkérőnek a </w:t>
      </w:r>
      <w:r>
        <w:rPr>
          <w:rFonts w:ascii="Times New Roman" w:hAnsi="Times New Roman"/>
          <w:noProof/>
          <w:sz w:val="24"/>
          <w:szCs w:val="24"/>
          <w:lang w:eastAsia="hu-HU"/>
        </w:rPr>
        <w:t>48</w:t>
      </w:r>
      <w:r w:rsidRPr="0085166F">
        <w:rPr>
          <w:rFonts w:ascii="Times New Roman" w:hAnsi="Times New Roman"/>
          <w:noProof/>
          <w:sz w:val="24"/>
          <w:szCs w:val="24"/>
          <w:lang w:eastAsia="hu-HU"/>
        </w:rPr>
        <w:t xml:space="preserve">. és a </w:t>
      </w:r>
      <w:r>
        <w:rPr>
          <w:rFonts w:ascii="Times New Roman" w:hAnsi="Times New Roman"/>
          <w:noProof/>
          <w:sz w:val="24"/>
          <w:szCs w:val="24"/>
          <w:lang w:eastAsia="hu-HU"/>
        </w:rPr>
        <w:t>49</w:t>
      </w:r>
      <w:r w:rsidRPr="0085166F">
        <w:rPr>
          <w:rFonts w:ascii="Times New Roman" w:hAnsi="Times New Roman"/>
          <w:noProof/>
          <w:sz w:val="24"/>
          <w:szCs w:val="24"/>
          <w:lang w:eastAsia="hu-HU"/>
        </w:rPr>
        <w:t>. §-ban meghatározott adatok és tények kérését – figyelemmel a gazdasági szereplő üzleti titokhoz fűződő érdekére is – a beszerzés tárgyára kell korlátoznia, a (2) bekezdés szerinti követelményeket pedig – a beszerzés becsült értékére is tekintettel – legfeljebb a szerződés teljesítéséhez ténylegesen szükséges feltételek mértékéig lehet előírni.</w:t>
      </w:r>
      <w:r w:rsidRPr="0085166F">
        <w:rPr>
          <w:rFonts w:ascii="Times New Roman" w:hAnsi="Times New Roman"/>
          <w:strike/>
          <w:noProof/>
          <w:sz w:val="24"/>
          <w:szCs w:val="24"/>
          <w:lang w:eastAsia="hu-HU"/>
        </w:rPr>
        <w:t xml:space="preserve"> </w:t>
      </w:r>
    </w:p>
    <w:p w14:paraId="6B630929" w14:textId="77777777" w:rsidR="007B6109" w:rsidRPr="0085166F" w:rsidRDefault="007B6109" w:rsidP="008E7469">
      <w:pPr>
        <w:spacing w:after="0" w:line="240" w:lineRule="auto"/>
        <w:jc w:val="both"/>
        <w:rPr>
          <w:rFonts w:ascii="Times New Roman" w:hAnsi="Times New Roman"/>
          <w:sz w:val="24"/>
          <w:szCs w:val="24"/>
        </w:rPr>
      </w:pPr>
      <w:r w:rsidRPr="00175C5F">
        <w:rPr>
          <w:rFonts w:ascii="Times New Roman" w:hAnsi="Times New Roman"/>
          <w:bCs/>
          <w:noProof/>
          <w:sz w:val="24"/>
          <w:szCs w:val="24"/>
          <w:lang w:eastAsia="hu-HU"/>
        </w:rPr>
        <w:t>(4)</w:t>
      </w:r>
      <w:r w:rsidRPr="0085166F">
        <w:rPr>
          <w:rFonts w:ascii="Times New Roman" w:hAnsi="Times New Roman"/>
          <w:sz w:val="24"/>
          <w:szCs w:val="24"/>
        </w:rPr>
        <w:t xml:space="preserve"> Az előírt alkalmassági követelményeknek a közös ajánlattevők vagy közös részvételre jelentkezők együttesen is megfelelhetnek. Azon követelményeknek, amelyek értelemszerűen kizárólag egyenként vonatkoztathatóak a gazdasági szereplőkre, az együttes megfelelés lehetősége értelmében elegendő, ha közülük egy felel meg.</w:t>
      </w:r>
    </w:p>
    <w:p w14:paraId="5163600E" w14:textId="77777777" w:rsidR="007B6109" w:rsidRDefault="007B6109" w:rsidP="008E7469">
      <w:pPr>
        <w:autoSpaceDE w:val="0"/>
        <w:autoSpaceDN w:val="0"/>
        <w:adjustRightInd w:val="0"/>
        <w:spacing w:after="0" w:line="240" w:lineRule="auto"/>
        <w:jc w:val="both"/>
        <w:rPr>
          <w:rFonts w:ascii="Times New Roman" w:hAnsi="Times New Roman"/>
          <w:sz w:val="24"/>
          <w:szCs w:val="24"/>
        </w:rPr>
      </w:pPr>
      <w:r w:rsidRPr="00175C5F">
        <w:rPr>
          <w:rFonts w:ascii="Times New Roman" w:hAnsi="Times New Roman"/>
          <w:bCs/>
          <w:noProof/>
          <w:sz w:val="24"/>
          <w:szCs w:val="24"/>
          <w:lang w:eastAsia="hu-HU"/>
        </w:rPr>
        <w:t>(5)</w:t>
      </w:r>
      <w:r w:rsidRPr="0085166F">
        <w:rPr>
          <w:rFonts w:ascii="Times New Roman" w:hAnsi="Times New Roman"/>
          <w:sz w:val="24"/>
          <w:szCs w:val="24"/>
        </w:rPr>
        <w:t xml:space="preserve"> 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w:t>
      </w:r>
      <w:r>
        <w:rPr>
          <w:rFonts w:ascii="Times New Roman" w:hAnsi="Times New Roman"/>
          <w:sz w:val="24"/>
          <w:szCs w:val="24"/>
        </w:rPr>
        <w:t xml:space="preserve">személyt vagy </w:t>
      </w:r>
      <w:r w:rsidRPr="0085166F">
        <w:rPr>
          <w:rFonts w:ascii="Times New Roman" w:hAnsi="Times New Roman"/>
          <w:sz w:val="24"/>
          <w:szCs w:val="24"/>
        </w:rPr>
        <w:t>szervezetet és az eljárást megindító felhívás vonatkozó pontjának megjelölésével azon alkalmassági követelményt</w:t>
      </w:r>
      <w:r>
        <w:rPr>
          <w:rFonts w:ascii="Times New Roman" w:hAnsi="Times New Roman"/>
          <w:sz w:val="24"/>
          <w:szCs w:val="24"/>
        </w:rPr>
        <w:t>,</w:t>
      </w:r>
      <w:r w:rsidRPr="0085166F">
        <w:rPr>
          <w:rFonts w:ascii="Times New Roman" w:hAnsi="Times New Roman"/>
          <w:sz w:val="24"/>
          <w:szCs w:val="24"/>
        </w:rPr>
        <w:t xml:space="preserve"> követelményeket, melyek igazolása érdekében az ajánlattevő vagy részvételre jelentkező ezen szervezet erőforrására támaszkodik. </w:t>
      </w:r>
    </w:p>
    <w:p w14:paraId="6C68E428" w14:textId="77777777" w:rsidR="007B6109" w:rsidRPr="0085166F" w:rsidRDefault="007B6109" w:rsidP="008E7469">
      <w:pPr>
        <w:autoSpaceDE w:val="0"/>
        <w:autoSpaceDN w:val="0"/>
        <w:adjustRightInd w:val="0"/>
        <w:spacing w:after="0" w:line="240" w:lineRule="auto"/>
        <w:jc w:val="both"/>
        <w:rPr>
          <w:rFonts w:ascii="Times New Roman" w:hAnsi="Times New Roman"/>
          <w:sz w:val="24"/>
          <w:szCs w:val="24"/>
        </w:rPr>
      </w:pPr>
      <w:r w:rsidRPr="00175C5F">
        <w:rPr>
          <w:rFonts w:ascii="Times New Roman" w:hAnsi="Times New Roman"/>
          <w:sz w:val="24"/>
          <w:szCs w:val="24"/>
        </w:rPr>
        <w:t>(6)</w:t>
      </w:r>
      <w:r>
        <w:rPr>
          <w:rFonts w:ascii="Times New Roman" w:hAnsi="Times New Roman"/>
          <w:sz w:val="24"/>
          <w:szCs w:val="24"/>
        </w:rPr>
        <w:t xml:space="preserve"> </w:t>
      </w:r>
      <w:r w:rsidRPr="0085166F">
        <w:rPr>
          <w:rFonts w:ascii="Times New Roman" w:hAnsi="Times New Roman"/>
          <w:sz w:val="24"/>
          <w:szCs w:val="24"/>
        </w:rPr>
        <w:t>A (</w:t>
      </w:r>
      <w:r>
        <w:rPr>
          <w:rFonts w:ascii="Times New Roman" w:hAnsi="Times New Roman"/>
          <w:sz w:val="24"/>
          <w:szCs w:val="24"/>
        </w:rPr>
        <w:t>7</w:t>
      </w:r>
      <w:r w:rsidRPr="0085166F">
        <w:rPr>
          <w:rFonts w:ascii="Times New Roman" w:hAnsi="Times New Roman"/>
          <w:sz w:val="24"/>
          <w:szCs w:val="24"/>
        </w:rPr>
        <w:t>) bekezdésben foglalt eset kivételével csatolni kell az ajánlatban vagy részvételi jelentkezésben a kapacitásait rendelkezésre bocsátó szervezet olyan szerződéses, adott esetben előszerződésben vállalt kötelezettségvállalását tartalmazó okiratot, amely alátámasztja, hogy a szerződés teljesítéséhez szükséges erőforrások rendelkezésre állnak majd a szerződés teljesítésének időtartama alatt.</w:t>
      </w:r>
    </w:p>
    <w:p w14:paraId="0F05C207" w14:textId="77777777" w:rsidR="007B6109" w:rsidRPr="0085166F" w:rsidRDefault="007B6109" w:rsidP="008E7469">
      <w:pPr>
        <w:autoSpaceDE w:val="0"/>
        <w:autoSpaceDN w:val="0"/>
        <w:adjustRightInd w:val="0"/>
        <w:spacing w:after="0" w:line="240" w:lineRule="auto"/>
        <w:jc w:val="both"/>
        <w:rPr>
          <w:rFonts w:ascii="Times New Roman" w:hAnsi="Times New Roman"/>
          <w:sz w:val="24"/>
          <w:szCs w:val="24"/>
        </w:rPr>
      </w:pPr>
      <w:r w:rsidRPr="00175C5F">
        <w:rPr>
          <w:rFonts w:ascii="Times New Roman" w:hAnsi="Times New Roman"/>
          <w:bCs/>
          <w:noProof/>
          <w:sz w:val="24"/>
          <w:szCs w:val="24"/>
          <w:lang w:eastAsia="hu-HU"/>
        </w:rPr>
        <w:t>(7)</w:t>
      </w:r>
      <w:r w:rsidRPr="0085166F">
        <w:rPr>
          <w:rFonts w:ascii="Times New Roman" w:hAnsi="Times New Roman"/>
          <w:sz w:val="24"/>
          <w:szCs w:val="24"/>
        </w:rPr>
        <w:t xml:space="preserve"> Az a szervezet, amelynek adatait az ajánlattevő vagy részvételre jelentkező a gazdasági és pénzügyi alkalmasság igazolásához felhasználja, a Ptk. 6:419. §-ában foglaltak szerint </w:t>
      </w:r>
      <w:r w:rsidRPr="0085166F">
        <w:rPr>
          <w:rFonts w:ascii="Times New Roman" w:hAnsi="Times New Roman"/>
          <w:sz w:val="24"/>
          <w:szCs w:val="24"/>
        </w:rPr>
        <w:lastRenderedPageBreak/>
        <w:t>kezesként felel az ajánlatkérőt az ajánlattevő teljesítésének elmaradásával vagy hibás teljesítésével összefüggésben ért kár megtérítéséért.</w:t>
      </w:r>
    </w:p>
    <w:p w14:paraId="6AF144CE" w14:textId="77777777" w:rsidR="007B6109" w:rsidRDefault="007B6109" w:rsidP="000A0C09">
      <w:pPr>
        <w:autoSpaceDE w:val="0"/>
        <w:autoSpaceDN w:val="0"/>
        <w:adjustRightInd w:val="0"/>
        <w:spacing w:after="0" w:line="240" w:lineRule="auto"/>
        <w:jc w:val="both"/>
        <w:rPr>
          <w:rFonts w:ascii="Times New Roman" w:hAnsi="Times New Roman"/>
          <w:sz w:val="24"/>
          <w:szCs w:val="24"/>
        </w:rPr>
      </w:pPr>
      <w:r w:rsidRPr="00175C5F">
        <w:rPr>
          <w:rFonts w:ascii="Times New Roman" w:hAnsi="Times New Roman"/>
          <w:bCs/>
          <w:noProof/>
          <w:sz w:val="24"/>
          <w:szCs w:val="24"/>
          <w:lang w:eastAsia="hu-HU"/>
        </w:rPr>
        <w:t>(8)</w:t>
      </w:r>
      <w:r w:rsidRPr="0085166F">
        <w:rPr>
          <w:rFonts w:ascii="Times New Roman" w:hAnsi="Times New Roman"/>
          <w:sz w:val="24"/>
          <w:szCs w:val="24"/>
        </w:rPr>
        <w:t xml:space="preserve"> A </w:t>
      </w:r>
      <w:r>
        <w:rPr>
          <w:rFonts w:ascii="Times New Roman" w:hAnsi="Times New Roman"/>
          <w:sz w:val="24"/>
          <w:szCs w:val="24"/>
        </w:rPr>
        <w:t>48</w:t>
      </w:r>
      <w:r w:rsidR="000B12B8">
        <w:rPr>
          <w:rFonts w:ascii="Times New Roman" w:hAnsi="Times New Roman"/>
          <w:sz w:val="24"/>
          <w:szCs w:val="24"/>
        </w:rPr>
        <w:t xml:space="preserve">. és a </w:t>
      </w:r>
      <w:r>
        <w:rPr>
          <w:rFonts w:ascii="Times New Roman" w:hAnsi="Times New Roman"/>
          <w:sz w:val="24"/>
          <w:szCs w:val="24"/>
        </w:rPr>
        <w:t xml:space="preserve">49. § </w:t>
      </w:r>
      <w:r w:rsidRPr="0085166F">
        <w:rPr>
          <w:rFonts w:ascii="Times New Roman" w:hAnsi="Times New Roman"/>
          <w:sz w:val="24"/>
          <w:szCs w:val="24"/>
        </w:rPr>
        <w:t xml:space="preserve">szerint előírt, </w:t>
      </w:r>
      <w:r>
        <w:rPr>
          <w:rFonts w:ascii="Times New Roman" w:hAnsi="Times New Roman"/>
          <w:sz w:val="24"/>
          <w:szCs w:val="24"/>
        </w:rPr>
        <w:t xml:space="preserve">meghatározott képzettséggel, végzettséggel rendelkező </w:t>
      </w:r>
      <w:r w:rsidRPr="0085166F">
        <w:rPr>
          <w:rFonts w:ascii="Times New Roman" w:hAnsi="Times New Roman"/>
          <w:sz w:val="24"/>
          <w:szCs w:val="24"/>
        </w:rPr>
        <w:t>szakemberek rendelkezésre állására vonatkozó követelmény, valamint a releváns szakmai tapasztalatot igazoló referenciákra vonatkozó követelmény teljesítésének igazolására a gazdasági szereplő csak akkor veheti igénybe más szervezet kapacitásait, ha az adott szervezet valósítja meg azokat az építési beruházásokat, szolgáltatásokat, vagy szállításokat</w:t>
      </w:r>
      <w:r>
        <w:rPr>
          <w:rFonts w:ascii="Times New Roman" w:hAnsi="Times New Roman"/>
          <w:sz w:val="24"/>
          <w:szCs w:val="24"/>
        </w:rPr>
        <w:t>,</w:t>
      </w:r>
      <w:r w:rsidRPr="0085166F">
        <w:rPr>
          <w:rFonts w:ascii="Times New Roman" w:hAnsi="Times New Roman"/>
          <w:sz w:val="24"/>
          <w:szCs w:val="24"/>
        </w:rPr>
        <w:t xml:space="preserve"> amelyekhez e kapacitásokra szükség van. </w:t>
      </w:r>
    </w:p>
    <w:p w14:paraId="44E990DE" w14:textId="77777777" w:rsidR="007B6109" w:rsidRPr="0085166F" w:rsidRDefault="007B6109" w:rsidP="008E7469">
      <w:pPr>
        <w:autoSpaceDE w:val="0"/>
        <w:autoSpaceDN w:val="0"/>
        <w:adjustRightInd w:val="0"/>
        <w:spacing w:after="0" w:line="240" w:lineRule="auto"/>
        <w:jc w:val="both"/>
        <w:rPr>
          <w:rFonts w:ascii="Times New Roman" w:hAnsi="Times New Roman"/>
          <w:sz w:val="24"/>
          <w:szCs w:val="24"/>
        </w:rPr>
      </w:pPr>
      <w:r w:rsidRPr="00175C5F">
        <w:rPr>
          <w:rFonts w:ascii="Times New Roman" w:hAnsi="Times New Roman"/>
          <w:bCs/>
          <w:noProof/>
          <w:sz w:val="24"/>
          <w:szCs w:val="24"/>
          <w:lang w:eastAsia="hu-HU"/>
        </w:rPr>
        <w:t>(9)</w:t>
      </w:r>
      <w:r w:rsidRPr="0085166F">
        <w:rPr>
          <w:rFonts w:ascii="Times New Roman" w:hAnsi="Times New Roman"/>
          <w:sz w:val="24"/>
          <w:szCs w:val="24"/>
        </w:rPr>
        <w:t xml:space="preserve"> Építési beruházásra vagy szolgáltatásnyújtásra irányuló szerződés, valamint árubeszerzésre irányuló szerződéssel kapcsolatos beállítási vagy üzembe helyezési műveletek esetén az ajánlatkérő előírhatja, hogy bizonyos alapvető fontosságú feladatokat maga az ajánlattevő</w:t>
      </w:r>
      <w:r>
        <w:rPr>
          <w:rFonts w:ascii="Times New Roman" w:hAnsi="Times New Roman"/>
          <w:sz w:val="24"/>
          <w:szCs w:val="24"/>
        </w:rPr>
        <w:t>, részvételre jelentkező</w:t>
      </w:r>
      <w:r w:rsidRPr="0085166F">
        <w:rPr>
          <w:rFonts w:ascii="Times New Roman" w:hAnsi="Times New Roman"/>
          <w:sz w:val="24"/>
          <w:szCs w:val="24"/>
        </w:rPr>
        <w:t xml:space="preserve"> vagy – közös ajánlattétel</w:t>
      </w:r>
      <w:r>
        <w:rPr>
          <w:rFonts w:ascii="Times New Roman" w:hAnsi="Times New Roman"/>
          <w:sz w:val="24"/>
          <w:szCs w:val="24"/>
        </w:rPr>
        <w:t>, illetve részvételre jelentkezés</w:t>
      </w:r>
      <w:r w:rsidRPr="0085166F">
        <w:rPr>
          <w:rFonts w:ascii="Times New Roman" w:hAnsi="Times New Roman"/>
          <w:sz w:val="24"/>
          <w:szCs w:val="24"/>
        </w:rPr>
        <w:t xml:space="preserve"> esetén – a közös ajánlattevők</w:t>
      </w:r>
      <w:r>
        <w:rPr>
          <w:rFonts w:ascii="Times New Roman" w:hAnsi="Times New Roman"/>
          <w:sz w:val="24"/>
          <w:szCs w:val="24"/>
        </w:rPr>
        <w:t>, részvételre jelentkezők</w:t>
      </w:r>
      <w:r w:rsidRPr="0085166F">
        <w:rPr>
          <w:rFonts w:ascii="Times New Roman" w:hAnsi="Times New Roman"/>
          <w:sz w:val="24"/>
          <w:szCs w:val="24"/>
        </w:rPr>
        <w:t xml:space="preserve"> egyike végezzen el. Ebben az esetben</w:t>
      </w:r>
      <w:r>
        <w:rPr>
          <w:rFonts w:ascii="Times New Roman" w:hAnsi="Times New Roman"/>
          <w:sz w:val="24"/>
          <w:szCs w:val="24"/>
        </w:rPr>
        <w:t xml:space="preserve"> az e feladatokra vonatkozó</w:t>
      </w:r>
      <w:r w:rsidRPr="0085166F">
        <w:rPr>
          <w:rFonts w:ascii="Times New Roman" w:hAnsi="Times New Roman"/>
          <w:sz w:val="24"/>
          <w:szCs w:val="24"/>
        </w:rPr>
        <w:t xml:space="preserve"> alkalmassági feltételek igazolásához a (</w:t>
      </w:r>
      <w:r>
        <w:rPr>
          <w:rFonts w:ascii="Times New Roman" w:hAnsi="Times New Roman"/>
          <w:sz w:val="24"/>
          <w:szCs w:val="24"/>
        </w:rPr>
        <w:t>5</w:t>
      </w:r>
      <w:r w:rsidRPr="0085166F">
        <w:rPr>
          <w:rFonts w:ascii="Times New Roman" w:hAnsi="Times New Roman"/>
          <w:sz w:val="24"/>
          <w:szCs w:val="24"/>
        </w:rPr>
        <w:t>) bekezdéstől eltérően nem támaszkodhat az ajánlattevő vagy részvételre jelentkező más szervezetek kapacitására, és a teljesítés során e feladatokat nem végezheti alvállalkozó.</w:t>
      </w:r>
    </w:p>
    <w:p w14:paraId="4F675C34"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175C5F">
        <w:rPr>
          <w:rFonts w:ascii="Times New Roman" w:hAnsi="Times New Roman"/>
          <w:bCs/>
          <w:noProof/>
          <w:sz w:val="24"/>
          <w:szCs w:val="24"/>
          <w:lang w:eastAsia="hu-HU"/>
        </w:rPr>
        <w:t>(10)</w:t>
      </w:r>
      <w:r w:rsidRPr="0085166F">
        <w:rPr>
          <w:rFonts w:ascii="Times New Roman" w:hAnsi="Times New Roman"/>
          <w:noProof/>
          <w:sz w:val="24"/>
          <w:szCs w:val="24"/>
          <w:lang w:eastAsia="hu-HU"/>
        </w:rPr>
        <w:t xml:space="preserve"> Ha az ajánlatkérő minőségirányítási rendszerszabványoknak való megfeleléséről szóló, független akkreditált szervek által kiállított tanúsítványt kér</w:t>
      </w:r>
      <w:r>
        <w:rPr>
          <w:rFonts w:ascii="Times New Roman" w:hAnsi="Times New Roman"/>
          <w:noProof/>
          <w:sz w:val="24"/>
          <w:szCs w:val="24"/>
          <w:lang w:eastAsia="hu-HU"/>
        </w:rPr>
        <w:t xml:space="preserve"> az alkalmasság igazolására</w:t>
      </w:r>
      <w:r w:rsidRPr="0085166F">
        <w:rPr>
          <w:rFonts w:ascii="Times New Roman" w:hAnsi="Times New Roman"/>
          <w:noProof/>
          <w:sz w:val="24"/>
          <w:szCs w:val="24"/>
          <w:lang w:eastAsia="hu-HU"/>
        </w:rPr>
        <w:t xml:space="preserve">, akkor az akkreditációval és tanúsítással kapcsolatos európai szabványoknak megfelelő független akkreditált szervek által tanúsított, a vonatkozó európai szabványokon alapuló minőségirányítási rendszerekre kell hivatkoznia. Az ajánlatkérő köteles elfogadni az Európai Unió más tagállamában székhellyel rendelkező független akkreditált szervek által kibocsátott egyenértékű tanúsítványokat, továbbá az egyenértékű minőségirányítási rendszerek egyéb </w:t>
      </w:r>
      <w:r>
        <w:rPr>
          <w:rFonts w:ascii="Times New Roman" w:hAnsi="Times New Roman"/>
          <w:noProof/>
          <w:sz w:val="24"/>
          <w:szCs w:val="24"/>
          <w:lang w:eastAsia="hu-HU"/>
        </w:rPr>
        <w:t>igazolásait</w:t>
      </w:r>
      <w:r w:rsidRPr="0085166F">
        <w:rPr>
          <w:rFonts w:ascii="Times New Roman" w:hAnsi="Times New Roman"/>
          <w:noProof/>
          <w:sz w:val="24"/>
          <w:szCs w:val="24"/>
          <w:lang w:eastAsia="hu-HU"/>
        </w:rPr>
        <w:t xml:space="preserve">. </w:t>
      </w:r>
    </w:p>
    <w:p w14:paraId="4B4922A3"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175C5F">
        <w:rPr>
          <w:rFonts w:ascii="Times New Roman" w:hAnsi="Times New Roman"/>
          <w:bCs/>
          <w:noProof/>
          <w:sz w:val="24"/>
          <w:szCs w:val="24"/>
          <w:lang w:eastAsia="hu-HU"/>
        </w:rPr>
        <w:t>(11)</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 xml:space="preserve">Ha az ajánlatkérő környezetvédelmi vezetési szabványoknak való megfelelésről szóló, független szervek által kiállított tanúsítvány bemutatását kéri, akkor a közösségi környezetvédelmi vezetési és hitelesítési rendszerre </w:t>
      </w:r>
      <w:r>
        <w:rPr>
          <w:rFonts w:ascii="Times New Roman" w:hAnsi="Times New Roman"/>
          <w:noProof/>
          <w:sz w:val="24"/>
          <w:szCs w:val="24"/>
          <w:lang w:eastAsia="hu-HU"/>
        </w:rPr>
        <w:t xml:space="preserve">– </w:t>
      </w:r>
      <w:r w:rsidRPr="0085166F">
        <w:rPr>
          <w:rFonts w:ascii="Times New Roman" w:hAnsi="Times New Roman"/>
          <w:noProof/>
          <w:sz w:val="24"/>
          <w:szCs w:val="24"/>
          <w:lang w:eastAsia="hu-HU"/>
        </w:rPr>
        <w:t>EMAS</w:t>
      </w:r>
      <w:r>
        <w:rPr>
          <w:rFonts w:ascii="Times New Roman" w:hAnsi="Times New Roman"/>
          <w:noProof/>
          <w:sz w:val="24"/>
          <w:szCs w:val="24"/>
          <w:lang w:eastAsia="hu-HU"/>
        </w:rPr>
        <w:t xml:space="preserve"> –</w:t>
      </w:r>
      <w:r w:rsidRPr="0085166F">
        <w:rPr>
          <w:rFonts w:ascii="Times New Roman" w:hAnsi="Times New Roman"/>
          <w:noProof/>
          <w:sz w:val="24"/>
          <w:szCs w:val="24"/>
          <w:lang w:eastAsia="hu-HU"/>
        </w:rPr>
        <w:t xml:space="preserve">, vagy a tanúsítással kapcsolatos </w:t>
      </w:r>
      <w:r>
        <w:rPr>
          <w:rFonts w:ascii="Times New Roman" w:hAnsi="Times New Roman"/>
          <w:noProof/>
          <w:sz w:val="24"/>
          <w:szCs w:val="24"/>
          <w:lang w:eastAsia="hu-HU"/>
        </w:rPr>
        <w:t>uniós</w:t>
      </w:r>
      <w:r w:rsidRPr="0085166F">
        <w:rPr>
          <w:rFonts w:ascii="Times New Roman" w:hAnsi="Times New Roman"/>
          <w:noProof/>
          <w:sz w:val="24"/>
          <w:szCs w:val="24"/>
          <w:lang w:eastAsia="hu-HU"/>
        </w:rPr>
        <w:t xml:space="preserve"> jogszabályoknak, illetve a vonatkozó európai vagy nemzetközi szabványoknak megfelelő szervek által tanúsított, vonatkozó európai vagy nemzetközi szabványokon alapuló környezetvédelmi vezetési szabványokra kell hivatkoznia. Az ajánlatkérő köteles elfogadni az Európai Unió más tagállamában székhellyel rendelkező szervek által kiadott egyenértékű tanúsítványokat, továbbá az egyenértékű környezetvédelmi vezetési intézkedések egyéb </w:t>
      </w:r>
      <w:r>
        <w:rPr>
          <w:rFonts w:ascii="Times New Roman" w:hAnsi="Times New Roman"/>
          <w:noProof/>
          <w:sz w:val="24"/>
          <w:szCs w:val="24"/>
          <w:lang w:eastAsia="hu-HU"/>
        </w:rPr>
        <w:t>igazolásait</w:t>
      </w:r>
      <w:r w:rsidRPr="0085166F">
        <w:rPr>
          <w:rFonts w:ascii="Times New Roman" w:hAnsi="Times New Roman"/>
          <w:noProof/>
          <w:sz w:val="24"/>
          <w:szCs w:val="24"/>
          <w:lang w:eastAsia="hu-HU"/>
        </w:rPr>
        <w:t xml:space="preserve">. </w:t>
      </w:r>
    </w:p>
    <w:p w14:paraId="4FC2A8B2" w14:textId="77777777" w:rsidR="00092D52" w:rsidRPr="0085166F" w:rsidRDefault="00092D52" w:rsidP="000A02AF">
      <w:pPr>
        <w:keepLines/>
        <w:autoSpaceDE w:val="0"/>
        <w:autoSpaceDN w:val="0"/>
        <w:adjustRightInd w:val="0"/>
        <w:spacing w:after="0" w:line="240" w:lineRule="auto"/>
        <w:jc w:val="both"/>
        <w:rPr>
          <w:rFonts w:ascii="Times New Roman" w:hAnsi="Times New Roman"/>
          <w:b/>
          <w:bCs/>
          <w:noProof/>
          <w:sz w:val="24"/>
          <w:szCs w:val="24"/>
          <w:lang w:eastAsia="hu-HU"/>
        </w:rPr>
      </w:pPr>
    </w:p>
    <w:p w14:paraId="79CE9A90" w14:textId="77777777" w:rsidR="007B6109" w:rsidRPr="001438AC" w:rsidRDefault="007B6109" w:rsidP="002B5787">
      <w:pPr>
        <w:pStyle w:val="Listaszerbekezds1"/>
        <w:keepLines/>
        <w:numPr>
          <w:ilvl w:val="0"/>
          <w:numId w:val="3"/>
        </w:numPr>
        <w:autoSpaceDE w:val="0"/>
        <w:autoSpaceDN w:val="0"/>
        <w:adjustRightInd w:val="0"/>
        <w:spacing w:after="0" w:line="240" w:lineRule="auto"/>
        <w:ind w:left="0" w:firstLine="0"/>
        <w:jc w:val="center"/>
        <w:rPr>
          <w:rFonts w:ascii="Times New Roman" w:hAnsi="Times New Roman"/>
          <w:bCs/>
          <w:i/>
          <w:noProof/>
          <w:sz w:val="24"/>
          <w:szCs w:val="24"/>
          <w:lang w:eastAsia="hu-HU"/>
        </w:rPr>
      </w:pPr>
      <w:r w:rsidRPr="001438AC">
        <w:rPr>
          <w:rFonts w:ascii="Times New Roman" w:hAnsi="Times New Roman"/>
          <w:bCs/>
          <w:i/>
          <w:noProof/>
          <w:sz w:val="24"/>
          <w:szCs w:val="24"/>
          <w:lang w:eastAsia="hu-HU"/>
        </w:rPr>
        <w:t>FEJEZET</w:t>
      </w:r>
    </w:p>
    <w:p w14:paraId="060C87B8" w14:textId="77777777" w:rsidR="007B6109" w:rsidRPr="001438AC" w:rsidRDefault="007B6109" w:rsidP="002B5787">
      <w:pPr>
        <w:pStyle w:val="Listaszerbekezds1"/>
        <w:keepLines/>
        <w:autoSpaceDE w:val="0"/>
        <w:autoSpaceDN w:val="0"/>
        <w:adjustRightInd w:val="0"/>
        <w:spacing w:after="0" w:line="240" w:lineRule="auto"/>
        <w:ind w:left="0"/>
        <w:jc w:val="center"/>
        <w:rPr>
          <w:rFonts w:ascii="Times New Roman" w:hAnsi="Times New Roman"/>
          <w:bCs/>
          <w:i/>
          <w:noProof/>
          <w:sz w:val="24"/>
          <w:szCs w:val="24"/>
          <w:lang w:eastAsia="hu-HU"/>
        </w:rPr>
      </w:pPr>
      <w:r w:rsidRPr="001438AC">
        <w:rPr>
          <w:rFonts w:ascii="Times New Roman" w:hAnsi="Times New Roman"/>
          <w:bCs/>
          <w:i/>
          <w:noProof/>
          <w:sz w:val="24"/>
          <w:szCs w:val="24"/>
          <w:lang w:eastAsia="hu-HU"/>
        </w:rPr>
        <w:t>AZ AJÁNLAT ÉS A RÉSZVÉTELI JELENTKEZÉS</w:t>
      </w:r>
    </w:p>
    <w:p w14:paraId="29BF45A2" w14:textId="77777777" w:rsidR="007B6109" w:rsidRPr="004C30CA" w:rsidRDefault="007B6109" w:rsidP="004C30CA">
      <w:pPr>
        <w:pStyle w:val="Listaszerbekezds1"/>
        <w:keepLines/>
        <w:autoSpaceDE w:val="0"/>
        <w:autoSpaceDN w:val="0"/>
        <w:adjustRightInd w:val="0"/>
        <w:spacing w:after="0" w:line="240" w:lineRule="auto"/>
        <w:jc w:val="center"/>
        <w:rPr>
          <w:rFonts w:ascii="Times New Roman" w:hAnsi="Times New Roman"/>
          <w:b/>
          <w:bCs/>
          <w:noProof/>
          <w:sz w:val="24"/>
          <w:szCs w:val="24"/>
          <w:lang w:eastAsia="hu-HU"/>
        </w:rPr>
      </w:pPr>
    </w:p>
    <w:p w14:paraId="29DF1CA3" w14:textId="77777777" w:rsidR="007B6109" w:rsidRPr="004C30CA" w:rsidRDefault="007B6109" w:rsidP="00055286">
      <w:pPr>
        <w:pStyle w:val="Listaszerbekezds1"/>
        <w:keepLines/>
        <w:autoSpaceDE w:val="0"/>
        <w:autoSpaceDN w:val="0"/>
        <w:adjustRightInd w:val="0"/>
        <w:spacing w:after="0" w:line="240" w:lineRule="auto"/>
        <w:ind w:left="0"/>
        <w:jc w:val="center"/>
        <w:rPr>
          <w:rFonts w:ascii="Times New Roman" w:hAnsi="Times New Roman"/>
          <w:b/>
          <w:bCs/>
          <w:noProof/>
          <w:sz w:val="24"/>
          <w:szCs w:val="24"/>
          <w:lang w:eastAsia="hu-HU"/>
        </w:rPr>
      </w:pPr>
      <w:r w:rsidRPr="004C30CA">
        <w:rPr>
          <w:rFonts w:ascii="Times New Roman" w:hAnsi="Times New Roman"/>
          <w:b/>
          <w:bCs/>
          <w:noProof/>
          <w:sz w:val="24"/>
          <w:szCs w:val="24"/>
          <w:lang w:eastAsia="hu-HU"/>
        </w:rPr>
        <w:t>31. Az ajánlatok és a részvételi jelentkezések összeállítása</w:t>
      </w:r>
    </w:p>
    <w:p w14:paraId="6F5A6950" w14:textId="77777777" w:rsidR="007B6109" w:rsidRPr="00716502" w:rsidRDefault="007B6109" w:rsidP="000A02AF">
      <w:pPr>
        <w:keepLines/>
        <w:autoSpaceDE w:val="0"/>
        <w:autoSpaceDN w:val="0"/>
        <w:adjustRightInd w:val="0"/>
        <w:spacing w:after="0" w:line="240" w:lineRule="auto"/>
        <w:jc w:val="center"/>
        <w:rPr>
          <w:rFonts w:ascii="Times New Roman" w:hAnsi="Times New Roman"/>
          <w:b/>
          <w:bCs/>
          <w:noProof/>
          <w:sz w:val="24"/>
          <w:szCs w:val="24"/>
          <w:lang w:eastAsia="hu-HU"/>
        </w:rPr>
      </w:pPr>
    </w:p>
    <w:p w14:paraId="7A870291" w14:textId="77777777" w:rsidR="007B6109" w:rsidRPr="0085166F" w:rsidRDefault="007B6109" w:rsidP="007741EB">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Pr>
          <w:rFonts w:ascii="Times New Roman" w:hAnsi="Times New Roman"/>
          <w:b/>
          <w:bCs/>
          <w:noProof/>
          <w:sz w:val="24"/>
          <w:szCs w:val="24"/>
          <w:lang w:eastAsia="hu-HU"/>
        </w:rPr>
        <w:t>51</w:t>
      </w:r>
      <w:r w:rsidRPr="004C30CA">
        <w:rPr>
          <w:rFonts w:ascii="Times New Roman" w:hAnsi="Times New Roman"/>
          <w:b/>
          <w:bCs/>
          <w:noProof/>
          <w:sz w:val="24"/>
          <w:szCs w:val="24"/>
          <w:lang w:eastAsia="hu-HU"/>
        </w:rPr>
        <w:t xml:space="preserve">. § </w:t>
      </w:r>
      <w:r w:rsidRPr="00E51803">
        <w:rPr>
          <w:rFonts w:ascii="Times New Roman" w:hAnsi="Times New Roman"/>
          <w:bCs/>
          <w:noProof/>
          <w:sz w:val="24"/>
          <w:szCs w:val="24"/>
          <w:lang w:eastAsia="hu-HU"/>
        </w:rPr>
        <w:t>(1)</w:t>
      </w:r>
      <w:r w:rsidRPr="004C30CA">
        <w:rPr>
          <w:rFonts w:ascii="Times New Roman" w:hAnsi="Times New Roman"/>
          <w:b/>
          <w:bCs/>
          <w:noProof/>
          <w:sz w:val="24"/>
          <w:szCs w:val="24"/>
          <w:lang w:eastAsia="hu-HU"/>
        </w:rPr>
        <w:t xml:space="preserve"> </w:t>
      </w:r>
      <w:r w:rsidRPr="004C30CA">
        <w:rPr>
          <w:rFonts w:ascii="Times New Roman" w:hAnsi="Times New Roman"/>
          <w:bCs/>
          <w:noProof/>
          <w:sz w:val="24"/>
          <w:szCs w:val="24"/>
          <w:lang w:eastAsia="hu-HU"/>
        </w:rPr>
        <w:t xml:space="preserve">Az ajánlatot és a részvételi jelentkezést a gazdasági szereplőnek az </w:t>
      </w:r>
      <w:r w:rsidR="00C247C2">
        <w:rPr>
          <w:rFonts w:ascii="Times New Roman" w:hAnsi="Times New Roman"/>
          <w:bCs/>
          <w:noProof/>
          <w:sz w:val="24"/>
          <w:szCs w:val="24"/>
          <w:lang w:eastAsia="hu-HU"/>
        </w:rPr>
        <w:t>ajánlatkérői</w:t>
      </w:r>
      <w:r w:rsidRPr="00716502">
        <w:rPr>
          <w:rFonts w:ascii="Times New Roman" w:hAnsi="Times New Roman"/>
          <w:bCs/>
          <w:noProof/>
          <w:sz w:val="24"/>
          <w:szCs w:val="24"/>
          <w:lang w:eastAsia="hu-HU"/>
        </w:rPr>
        <w:t xml:space="preserve"> dokumentumokban meg</w:t>
      </w:r>
      <w:r w:rsidRPr="0085166F">
        <w:rPr>
          <w:rFonts w:ascii="Times New Roman" w:hAnsi="Times New Roman"/>
          <w:bCs/>
          <w:noProof/>
          <w:sz w:val="24"/>
          <w:szCs w:val="24"/>
          <w:lang w:eastAsia="hu-HU"/>
        </w:rPr>
        <w:t>határozott tartalmi és formai követelményeknek megfelelően kell elkészítenie és benyújtania.</w:t>
      </w:r>
    </w:p>
    <w:p w14:paraId="287A7315" w14:textId="77777777" w:rsidR="007B6109" w:rsidRPr="0085166F" w:rsidRDefault="007B6109" w:rsidP="007741EB">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sidRPr="00E51803">
        <w:rPr>
          <w:rFonts w:ascii="Times New Roman" w:hAnsi="Times New Roman"/>
          <w:bCs/>
          <w:noProof/>
          <w:sz w:val="24"/>
          <w:szCs w:val="24"/>
          <w:lang w:eastAsia="hu-HU"/>
        </w:rPr>
        <w:t>(2)</w:t>
      </w:r>
      <w:r w:rsidRPr="0085166F">
        <w:rPr>
          <w:rFonts w:ascii="Times New Roman" w:hAnsi="Times New Roman"/>
          <w:bCs/>
          <w:noProof/>
          <w:sz w:val="24"/>
          <w:szCs w:val="24"/>
          <w:lang w:eastAsia="hu-HU"/>
        </w:rPr>
        <w:t xml:space="preserve"> Az ajánlatnak tartalmaznia kell különösen az ajánlattevő kifejezett nyilatkozatát az ajánlattételi felhívás feltételeire, a szerződés megkötésére és teljesítésére, valamint a kért ellenszolgáltatásra vonatkozóan.</w:t>
      </w:r>
    </w:p>
    <w:p w14:paraId="7C9DB096" w14:textId="77777777" w:rsidR="007B6109" w:rsidRPr="0085166F" w:rsidRDefault="007B6109" w:rsidP="007741EB">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sidRPr="00E51803">
        <w:rPr>
          <w:rFonts w:ascii="Times New Roman" w:hAnsi="Times New Roman"/>
          <w:bCs/>
          <w:noProof/>
          <w:sz w:val="24"/>
          <w:szCs w:val="24"/>
          <w:lang w:eastAsia="hu-HU"/>
        </w:rPr>
        <w:t>(3)</w:t>
      </w:r>
      <w:r w:rsidRPr="00765EC3">
        <w:rPr>
          <w:rFonts w:ascii="Times New Roman" w:hAnsi="Times New Roman"/>
          <w:bCs/>
          <w:noProof/>
          <w:sz w:val="24"/>
          <w:szCs w:val="24"/>
          <w:lang w:eastAsia="hu-HU"/>
        </w:rPr>
        <w:t xml:space="preserve"> A részvételi jelentkezésben a részvételre jelentkező nem tehet ajánlatot.</w:t>
      </w:r>
    </w:p>
    <w:p w14:paraId="488C6107" w14:textId="77777777" w:rsidR="007B6109" w:rsidRPr="0085166F" w:rsidRDefault="007B6109" w:rsidP="007741EB">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sidRPr="00E51803">
        <w:rPr>
          <w:rFonts w:ascii="Times New Roman" w:hAnsi="Times New Roman"/>
          <w:bCs/>
          <w:noProof/>
          <w:sz w:val="24"/>
          <w:szCs w:val="24"/>
          <w:lang w:eastAsia="hu-HU"/>
        </w:rPr>
        <w:t>(4)</w:t>
      </w:r>
      <w:r w:rsidRPr="0085166F">
        <w:rPr>
          <w:rFonts w:ascii="Times New Roman" w:hAnsi="Times New Roman"/>
          <w:bCs/>
          <w:noProof/>
          <w:sz w:val="24"/>
          <w:szCs w:val="24"/>
          <w:lang w:eastAsia="hu-HU"/>
        </w:rPr>
        <w:t xml:space="preserve"> Az ajánlatban, több szakaszból álló eljárásban a részvételi jelentkezésben az ajánlattevőnek vagy részvételre jelentkezőnek az egyéb előírt dokumentumok benyújtása mellett nyilatkoznia kell arról, hogy a kis- és középvállalkozásokról, fejlődésük támogatásáról szóló törvény szerint mikro-, kis- vagy középvállalkozásnak minősül-e.</w:t>
      </w:r>
    </w:p>
    <w:p w14:paraId="4C73312B" w14:textId="77777777" w:rsidR="007B6109" w:rsidRPr="0085166F" w:rsidRDefault="007B6109" w:rsidP="007741EB">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sidRPr="00E51803">
        <w:rPr>
          <w:rFonts w:ascii="Times New Roman" w:hAnsi="Times New Roman"/>
          <w:bCs/>
          <w:noProof/>
          <w:sz w:val="24"/>
          <w:szCs w:val="24"/>
          <w:lang w:eastAsia="hu-HU"/>
        </w:rPr>
        <w:lastRenderedPageBreak/>
        <w:t>(5)</w:t>
      </w:r>
      <w:r w:rsidRPr="0085166F">
        <w:rPr>
          <w:rFonts w:ascii="Times New Roman" w:hAnsi="Times New Roman"/>
          <w:bCs/>
          <w:noProof/>
          <w:sz w:val="24"/>
          <w:szCs w:val="24"/>
          <w:lang w:eastAsia="hu-HU"/>
        </w:rPr>
        <w:t xml:space="preserve"> Az </w:t>
      </w:r>
      <w:r w:rsidRPr="004C30CA">
        <w:rPr>
          <w:rFonts w:ascii="Times New Roman" w:hAnsi="Times New Roman"/>
          <w:bCs/>
          <w:noProof/>
          <w:sz w:val="24"/>
          <w:szCs w:val="24"/>
          <w:lang w:eastAsia="hu-HU"/>
        </w:rPr>
        <w:t>ajánlatnak és a részvételi jelentkezésnek felolvasólapot kell tartalmaznia, amely ajánlat esetében a</w:t>
      </w:r>
      <w:r>
        <w:rPr>
          <w:rFonts w:ascii="Times New Roman" w:hAnsi="Times New Roman"/>
          <w:bCs/>
          <w:noProof/>
          <w:sz w:val="24"/>
          <w:szCs w:val="24"/>
          <w:lang w:eastAsia="hu-HU"/>
        </w:rPr>
        <w:t>z</w:t>
      </w:r>
      <w:r w:rsidRPr="004C30CA">
        <w:rPr>
          <w:rFonts w:ascii="Times New Roman" w:hAnsi="Times New Roman"/>
          <w:bCs/>
          <w:noProof/>
          <w:sz w:val="24"/>
          <w:szCs w:val="24"/>
          <w:lang w:eastAsia="hu-HU"/>
        </w:rPr>
        <w:t xml:space="preserve"> 5</w:t>
      </w:r>
      <w:r>
        <w:rPr>
          <w:rFonts w:ascii="Times New Roman" w:hAnsi="Times New Roman"/>
          <w:bCs/>
          <w:noProof/>
          <w:sz w:val="24"/>
          <w:szCs w:val="24"/>
          <w:lang w:eastAsia="hu-HU"/>
        </w:rPr>
        <w:t>3</w:t>
      </w:r>
      <w:r w:rsidRPr="004C30CA">
        <w:rPr>
          <w:rFonts w:ascii="Times New Roman" w:hAnsi="Times New Roman"/>
          <w:bCs/>
          <w:noProof/>
          <w:sz w:val="24"/>
          <w:szCs w:val="24"/>
          <w:lang w:eastAsia="hu-HU"/>
        </w:rPr>
        <w:t>. § (4)</w:t>
      </w:r>
      <w:r w:rsidRPr="0058206A">
        <w:rPr>
          <w:rFonts w:ascii="Times New Roman" w:hAnsi="Times New Roman"/>
          <w:bCs/>
          <w:noProof/>
          <w:sz w:val="24"/>
          <w:szCs w:val="24"/>
          <w:lang w:eastAsia="hu-HU"/>
        </w:rPr>
        <w:t xml:space="preserve"> bekezdés</w:t>
      </w:r>
      <w:r>
        <w:rPr>
          <w:rFonts w:ascii="Times New Roman" w:hAnsi="Times New Roman"/>
          <w:bCs/>
          <w:noProof/>
          <w:sz w:val="24"/>
          <w:szCs w:val="24"/>
          <w:lang w:eastAsia="hu-HU"/>
        </w:rPr>
        <w:t>e</w:t>
      </w:r>
      <w:r w:rsidRPr="0058206A">
        <w:rPr>
          <w:rFonts w:ascii="Times New Roman" w:hAnsi="Times New Roman"/>
          <w:bCs/>
          <w:noProof/>
          <w:sz w:val="24"/>
          <w:szCs w:val="24"/>
          <w:lang w:eastAsia="hu-HU"/>
        </w:rPr>
        <w:t>, részvételi jelentkezés esetében a</w:t>
      </w:r>
      <w:r>
        <w:rPr>
          <w:rFonts w:ascii="Times New Roman" w:hAnsi="Times New Roman"/>
          <w:bCs/>
          <w:noProof/>
          <w:sz w:val="24"/>
          <w:szCs w:val="24"/>
          <w:lang w:eastAsia="hu-HU"/>
        </w:rPr>
        <w:t>z</w:t>
      </w:r>
      <w:r w:rsidRPr="0058206A">
        <w:rPr>
          <w:rFonts w:ascii="Times New Roman" w:hAnsi="Times New Roman"/>
          <w:bCs/>
          <w:noProof/>
          <w:sz w:val="24"/>
          <w:szCs w:val="24"/>
          <w:lang w:eastAsia="hu-HU"/>
        </w:rPr>
        <w:t xml:space="preserve"> </w:t>
      </w:r>
      <w:r w:rsidRPr="004C30CA">
        <w:rPr>
          <w:rFonts w:ascii="Times New Roman" w:hAnsi="Times New Roman"/>
          <w:bCs/>
          <w:noProof/>
          <w:sz w:val="24"/>
          <w:szCs w:val="24"/>
          <w:lang w:eastAsia="hu-HU"/>
        </w:rPr>
        <w:t>5</w:t>
      </w:r>
      <w:r>
        <w:rPr>
          <w:rFonts w:ascii="Times New Roman" w:hAnsi="Times New Roman"/>
          <w:bCs/>
          <w:noProof/>
          <w:sz w:val="24"/>
          <w:szCs w:val="24"/>
          <w:lang w:eastAsia="hu-HU"/>
        </w:rPr>
        <w:t>3</w:t>
      </w:r>
      <w:r w:rsidRPr="004C30CA">
        <w:rPr>
          <w:rFonts w:ascii="Times New Roman" w:hAnsi="Times New Roman"/>
          <w:bCs/>
          <w:noProof/>
          <w:sz w:val="24"/>
          <w:szCs w:val="24"/>
          <w:lang w:eastAsia="hu-HU"/>
        </w:rPr>
        <w:t>. § (5</w:t>
      </w:r>
      <w:r w:rsidRPr="0058206A">
        <w:rPr>
          <w:rFonts w:ascii="Times New Roman" w:hAnsi="Times New Roman"/>
          <w:bCs/>
          <w:noProof/>
          <w:sz w:val="24"/>
          <w:szCs w:val="24"/>
          <w:lang w:eastAsia="hu-HU"/>
        </w:rPr>
        <w:t>) bekezdés</w:t>
      </w:r>
      <w:r>
        <w:rPr>
          <w:rFonts w:ascii="Times New Roman" w:hAnsi="Times New Roman"/>
          <w:bCs/>
          <w:noProof/>
          <w:sz w:val="24"/>
          <w:szCs w:val="24"/>
          <w:lang w:eastAsia="hu-HU"/>
        </w:rPr>
        <w:t>e</w:t>
      </w:r>
      <w:r w:rsidRPr="0058206A">
        <w:rPr>
          <w:rFonts w:ascii="Times New Roman" w:hAnsi="Times New Roman"/>
          <w:bCs/>
          <w:noProof/>
          <w:sz w:val="24"/>
          <w:szCs w:val="24"/>
          <w:lang w:eastAsia="hu-HU"/>
        </w:rPr>
        <w:t xml:space="preserve"> szerinti információkat</w:t>
      </w:r>
      <w:r w:rsidRPr="00716502">
        <w:rPr>
          <w:rFonts w:ascii="Times New Roman" w:hAnsi="Times New Roman"/>
          <w:bCs/>
          <w:noProof/>
          <w:sz w:val="24"/>
          <w:szCs w:val="24"/>
          <w:lang w:eastAsia="hu-HU"/>
        </w:rPr>
        <w:t xml:space="preserve"> tartalmazza</w:t>
      </w:r>
      <w:r w:rsidRPr="00D90CD6">
        <w:rPr>
          <w:rFonts w:ascii="Times New Roman" w:hAnsi="Times New Roman"/>
          <w:bCs/>
          <w:noProof/>
          <w:sz w:val="24"/>
          <w:szCs w:val="24"/>
          <w:lang w:eastAsia="hu-HU"/>
        </w:rPr>
        <w:t>.</w:t>
      </w:r>
    </w:p>
    <w:p w14:paraId="7A322079" w14:textId="77777777" w:rsidR="007B6109" w:rsidRPr="0085166F" w:rsidRDefault="007B6109" w:rsidP="007741EB">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sidRPr="00E51803">
        <w:rPr>
          <w:rFonts w:ascii="Times New Roman" w:hAnsi="Times New Roman"/>
          <w:bCs/>
          <w:noProof/>
          <w:sz w:val="24"/>
          <w:szCs w:val="24"/>
          <w:lang w:eastAsia="hu-HU"/>
        </w:rPr>
        <w:t>(6)</w:t>
      </w:r>
      <w:r w:rsidRPr="0085166F">
        <w:rPr>
          <w:rFonts w:ascii="Times New Roman" w:hAnsi="Times New Roman"/>
          <w:bCs/>
          <w:noProof/>
          <w:sz w:val="24"/>
          <w:szCs w:val="24"/>
          <w:lang w:eastAsia="hu-HU"/>
        </w:rPr>
        <w:t xml:space="preserve"> Az ajánlatkérő az eljárást megindító felhívásban előírhatja, hogy az ajánlatban, több szakaszból álló eljárásban a részvételi jelentkezésben meg kell jelölni</w:t>
      </w:r>
    </w:p>
    <w:p w14:paraId="7014CAB3" w14:textId="77777777" w:rsidR="007B6109" w:rsidRPr="0085166F" w:rsidRDefault="007B6109" w:rsidP="007741EB">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sidRPr="0085166F">
        <w:rPr>
          <w:rFonts w:ascii="Times New Roman" w:hAnsi="Times New Roman"/>
          <w:bCs/>
          <w:i/>
          <w:iCs/>
          <w:noProof/>
          <w:sz w:val="24"/>
          <w:szCs w:val="24"/>
          <w:lang w:eastAsia="hu-HU"/>
        </w:rPr>
        <w:t xml:space="preserve">a) </w:t>
      </w:r>
      <w:r w:rsidRPr="0085166F">
        <w:rPr>
          <w:rFonts w:ascii="Times New Roman" w:hAnsi="Times New Roman"/>
          <w:bCs/>
          <w:noProof/>
          <w:sz w:val="24"/>
          <w:szCs w:val="24"/>
          <w:lang w:eastAsia="hu-HU"/>
        </w:rPr>
        <w:t>a beszerzésnek azt a részét</w:t>
      </w:r>
      <w:r>
        <w:rPr>
          <w:rFonts w:ascii="Times New Roman" w:hAnsi="Times New Roman"/>
          <w:bCs/>
          <w:noProof/>
          <w:sz w:val="24"/>
          <w:szCs w:val="24"/>
          <w:lang w:eastAsia="hu-HU"/>
        </w:rPr>
        <w:t>,</w:t>
      </w:r>
      <w:r w:rsidRPr="0085166F">
        <w:rPr>
          <w:rFonts w:ascii="Times New Roman" w:hAnsi="Times New Roman"/>
          <w:bCs/>
          <w:noProof/>
          <w:sz w:val="24"/>
          <w:szCs w:val="24"/>
          <w:lang w:eastAsia="hu-HU"/>
        </w:rPr>
        <w:t xml:space="preserve"> részeit, amelynek teljesítéséhez az ajánlattevő</w:t>
      </w:r>
      <w:r>
        <w:rPr>
          <w:rFonts w:ascii="Times New Roman" w:hAnsi="Times New Roman"/>
          <w:bCs/>
          <w:noProof/>
          <w:sz w:val="24"/>
          <w:szCs w:val="24"/>
          <w:lang w:eastAsia="hu-HU"/>
        </w:rPr>
        <w:t>,</w:t>
      </w:r>
      <w:r w:rsidRPr="0085166F">
        <w:rPr>
          <w:rFonts w:ascii="Times New Roman" w:hAnsi="Times New Roman"/>
          <w:bCs/>
          <w:noProof/>
          <w:sz w:val="24"/>
          <w:szCs w:val="24"/>
          <w:lang w:eastAsia="hu-HU"/>
        </w:rPr>
        <w:t xml:space="preserve"> részvételre jelentkező alvállalkozót kíván igénybe venni,</w:t>
      </w:r>
      <w:r>
        <w:rPr>
          <w:rFonts w:ascii="Times New Roman" w:hAnsi="Times New Roman"/>
          <w:bCs/>
          <w:noProof/>
          <w:sz w:val="24"/>
          <w:szCs w:val="24"/>
          <w:lang w:eastAsia="hu-HU"/>
        </w:rPr>
        <w:t xml:space="preserve"> valamint</w:t>
      </w:r>
    </w:p>
    <w:p w14:paraId="68B121E5" w14:textId="77777777" w:rsidR="007B6109" w:rsidRPr="0085166F" w:rsidRDefault="007B6109" w:rsidP="007741EB">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sidRPr="0085166F">
        <w:rPr>
          <w:rFonts w:ascii="Times New Roman" w:hAnsi="Times New Roman"/>
          <w:bCs/>
          <w:i/>
          <w:iCs/>
          <w:noProof/>
          <w:sz w:val="24"/>
          <w:szCs w:val="24"/>
          <w:lang w:eastAsia="hu-HU"/>
        </w:rPr>
        <w:t xml:space="preserve">b) </w:t>
      </w:r>
      <w:r w:rsidRPr="0085166F">
        <w:rPr>
          <w:rFonts w:ascii="Times New Roman" w:hAnsi="Times New Roman"/>
          <w:bCs/>
          <w:noProof/>
          <w:sz w:val="24"/>
          <w:szCs w:val="24"/>
          <w:lang w:eastAsia="hu-HU"/>
        </w:rPr>
        <w:t>az ezen részek tekintetében igénybe venni kívánt alvállalkozókat.</w:t>
      </w:r>
    </w:p>
    <w:p w14:paraId="6E6E4B8B" w14:textId="77777777" w:rsidR="007B6109" w:rsidRDefault="007B6109" w:rsidP="007741EB">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E51803">
        <w:rPr>
          <w:rFonts w:ascii="Times New Roman" w:hAnsi="Times New Roman"/>
          <w:bCs/>
          <w:noProof/>
          <w:sz w:val="24"/>
          <w:szCs w:val="24"/>
          <w:lang w:eastAsia="hu-HU"/>
        </w:rPr>
        <w:t>(7)</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 xml:space="preserve">A (6) bekezdés szerinti megjelölés és igénybevétel nem érinti az ajánlattevő teljesítésért való felelősségét. </w:t>
      </w:r>
    </w:p>
    <w:p w14:paraId="18550F48" w14:textId="77777777" w:rsidR="007B6109" w:rsidRDefault="007B6109" w:rsidP="000A02AF">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sidRPr="00E51803">
        <w:rPr>
          <w:rFonts w:ascii="Times New Roman" w:hAnsi="Times New Roman"/>
          <w:bCs/>
          <w:noProof/>
          <w:sz w:val="24"/>
          <w:szCs w:val="24"/>
          <w:lang w:eastAsia="hu-HU"/>
        </w:rPr>
        <w:t>(8)</w:t>
      </w:r>
      <w:r>
        <w:rPr>
          <w:rFonts w:ascii="Times New Roman" w:hAnsi="Times New Roman"/>
          <w:bCs/>
          <w:noProof/>
          <w:sz w:val="24"/>
          <w:szCs w:val="24"/>
          <w:lang w:eastAsia="hu-HU"/>
        </w:rPr>
        <w:t xml:space="preserve"> </w:t>
      </w:r>
      <w:r w:rsidRPr="0058206A">
        <w:rPr>
          <w:rFonts w:ascii="Times New Roman" w:hAnsi="Times New Roman"/>
          <w:bCs/>
          <w:noProof/>
          <w:sz w:val="24"/>
          <w:szCs w:val="24"/>
          <w:lang w:eastAsia="hu-HU"/>
        </w:rPr>
        <w:t>Az ajánlatban</w:t>
      </w:r>
      <w:r>
        <w:rPr>
          <w:rFonts w:ascii="Times New Roman" w:hAnsi="Times New Roman"/>
          <w:bCs/>
          <w:noProof/>
          <w:sz w:val="24"/>
          <w:szCs w:val="24"/>
          <w:lang w:eastAsia="hu-HU"/>
        </w:rPr>
        <w:t xml:space="preserve"> – </w:t>
      </w:r>
      <w:r w:rsidRPr="0058206A">
        <w:rPr>
          <w:rFonts w:ascii="Times New Roman" w:hAnsi="Times New Roman"/>
          <w:bCs/>
          <w:noProof/>
          <w:sz w:val="24"/>
          <w:szCs w:val="24"/>
          <w:lang w:eastAsia="hu-HU"/>
        </w:rPr>
        <w:t xml:space="preserve">több szakaszból álló eljárás esetén a részvételi jelentkezésben </w:t>
      </w:r>
      <w:r>
        <w:rPr>
          <w:rFonts w:ascii="Times New Roman" w:hAnsi="Times New Roman"/>
          <w:bCs/>
          <w:noProof/>
          <w:sz w:val="24"/>
          <w:szCs w:val="24"/>
          <w:lang w:eastAsia="hu-HU"/>
        </w:rPr>
        <w:t xml:space="preserve">– </w:t>
      </w:r>
      <w:r w:rsidRPr="0058206A">
        <w:rPr>
          <w:rFonts w:ascii="Times New Roman" w:hAnsi="Times New Roman"/>
          <w:bCs/>
          <w:noProof/>
          <w:sz w:val="24"/>
          <w:szCs w:val="24"/>
          <w:lang w:eastAsia="hu-HU"/>
        </w:rPr>
        <w:t xml:space="preserve">be kell nyújtani az ajánlattevő vagy részvételre jelentkező arra vonatkozó nyilatkozatát, hogy nem vesz igénybe a szerződés teljesítéséhez a </w:t>
      </w:r>
      <w:r>
        <w:rPr>
          <w:rFonts w:ascii="Times New Roman" w:hAnsi="Times New Roman"/>
          <w:bCs/>
          <w:noProof/>
          <w:sz w:val="24"/>
          <w:szCs w:val="24"/>
          <w:lang w:eastAsia="hu-HU"/>
        </w:rPr>
        <w:t>45</w:t>
      </w:r>
      <w:r w:rsidRPr="0058206A">
        <w:rPr>
          <w:rFonts w:ascii="Times New Roman" w:hAnsi="Times New Roman"/>
          <w:bCs/>
          <w:noProof/>
          <w:sz w:val="24"/>
          <w:szCs w:val="24"/>
          <w:lang w:eastAsia="hu-HU"/>
        </w:rPr>
        <w:t xml:space="preserve">. §, valamint ha az adott beszerzési eljárásban előírásra került, a </w:t>
      </w:r>
      <w:r>
        <w:rPr>
          <w:rFonts w:ascii="Times New Roman" w:hAnsi="Times New Roman"/>
          <w:bCs/>
          <w:noProof/>
          <w:sz w:val="24"/>
          <w:szCs w:val="24"/>
          <w:lang w:eastAsia="hu-HU"/>
        </w:rPr>
        <w:t>46</w:t>
      </w:r>
      <w:r w:rsidRPr="0058206A">
        <w:rPr>
          <w:rFonts w:ascii="Times New Roman" w:hAnsi="Times New Roman"/>
          <w:bCs/>
          <w:noProof/>
          <w:sz w:val="24"/>
          <w:szCs w:val="24"/>
          <w:lang w:eastAsia="hu-HU"/>
        </w:rPr>
        <w:t xml:space="preserve">. § szerinti kizáró okok hatálya alá eső alvállalkozót. </w:t>
      </w:r>
    </w:p>
    <w:p w14:paraId="1237F355"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Pr>
          <w:rFonts w:ascii="Times New Roman" w:hAnsi="Times New Roman"/>
          <w:b/>
          <w:bCs/>
          <w:noProof/>
          <w:sz w:val="24"/>
          <w:szCs w:val="24"/>
          <w:lang w:eastAsia="hu-HU"/>
        </w:rPr>
        <w:t>52</w:t>
      </w:r>
      <w:r w:rsidRPr="0085166F">
        <w:rPr>
          <w:rFonts w:ascii="Times New Roman" w:hAnsi="Times New Roman"/>
          <w:b/>
          <w:bCs/>
          <w:noProof/>
          <w:sz w:val="24"/>
          <w:szCs w:val="24"/>
          <w:lang w:eastAsia="hu-HU"/>
        </w:rPr>
        <w:t xml:space="preserve">. § </w:t>
      </w:r>
      <w:r w:rsidRPr="00E51803">
        <w:rPr>
          <w:rFonts w:ascii="Times New Roman" w:hAnsi="Times New Roman"/>
          <w:bCs/>
          <w:noProof/>
          <w:sz w:val="24"/>
          <w:szCs w:val="24"/>
          <w:lang w:eastAsia="hu-HU"/>
        </w:rPr>
        <w:t>(1)</w:t>
      </w:r>
      <w:r w:rsidRPr="0085166F">
        <w:rPr>
          <w:rFonts w:ascii="Times New Roman" w:hAnsi="Times New Roman"/>
          <w:bCs/>
          <w:noProof/>
          <w:sz w:val="24"/>
          <w:szCs w:val="24"/>
          <w:lang w:eastAsia="hu-HU"/>
        </w:rPr>
        <w:t xml:space="preserve"> Az ajánlattevő és a részvételre jelentkező az ajánlatában, illetve a részvételi jelentkezésben, </w:t>
      </w:r>
      <w:r w:rsidRPr="001438AC">
        <w:rPr>
          <w:rFonts w:ascii="Times New Roman" w:hAnsi="Times New Roman"/>
          <w:bCs/>
          <w:noProof/>
          <w:sz w:val="24"/>
          <w:szCs w:val="24"/>
          <w:lang w:eastAsia="hu-HU"/>
        </w:rPr>
        <w:t>valamint az 5</w:t>
      </w:r>
      <w:r>
        <w:rPr>
          <w:rFonts w:ascii="Times New Roman" w:hAnsi="Times New Roman"/>
          <w:bCs/>
          <w:noProof/>
          <w:sz w:val="24"/>
          <w:szCs w:val="24"/>
          <w:lang w:eastAsia="hu-HU"/>
        </w:rPr>
        <w:t>7</w:t>
      </w:r>
      <w:r w:rsidRPr="001438AC">
        <w:rPr>
          <w:rFonts w:ascii="Times New Roman" w:hAnsi="Times New Roman"/>
          <w:bCs/>
          <w:noProof/>
          <w:sz w:val="24"/>
          <w:szCs w:val="24"/>
          <w:lang w:eastAsia="hu-HU"/>
        </w:rPr>
        <w:t>. § szerinti</w:t>
      </w:r>
      <w:r w:rsidRPr="00D90CD6">
        <w:rPr>
          <w:rFonts w:ascii="Times New Roman" w:hAnsi="Times New Roman"/>
          <w:bCs/>
          <w:noProof/>
          <w:sz w:val="24"/>
          <w:szCs w:val="24"/>
          <w:lang w:eastAsia="hu-HU"/>
        </w:rPr>
        <w:t xml:space="preserve"> indokolásban elkülönített módon elhelyezett, a </w:t>
      </w:r>
      <w:r>
        <w:rPr>
          <w:rFonts w:ascii="Times New Roman" w:hAnsi="Times New Roman"/>
          <w:bCs/>
          <w:noProof/>
          <w:sz w:val="24"/>
          <w:szCs w:val="24"/>
          <w:lang w:eastAsia="hu-HU"/>
        </w:rPr>
        <w:t>Ptk. 2:47. §-a szerinti</w:t>
      </w:r>
      <w:r w:rsidRPr="00D90CD6">
        <w:rPr>
          <w:rFonts w:ascii="Times New Roman" w:hAnsi="Times New Roman"/>
          <w:bCs/>
          <w:noProof/>
          <w:sz w:val="24"/>
          <w:szCs w:val="24"/>
          <w:lang w:eastAsia="hu-HU"/>
        </w:rPr>
        <w:t xml:space="preserve"> szerinti üzleti titkot tartalmazó</w:t>
      </w:r>
      <w:r w:rsidRPr="0085166F">
        <w:rPr>
          <w:rFonts w:ascii="Times New Roman" w:hAnsi="Times New Roman"/>
          <w:bCs/>
          <w:noProof/>
          <w:sz w:val="24"/>
          <w:szCs w:val="24"/>
          <w:lang w:eastAsia="hu-HU"/>
        </w:rPr>
        <w:t xml:space="preserve"> iratok nyilvánosságra hozatalát megtilthatja. Az üzleti titkot tartalmazó iratokat úgy kell elkészíteni, hogy azok </w:t>
      </w:r>
      <w:r>
        <w:rPr>
          <w:rFonts w:ascii="Times New Roman" w:hAnsi="Times New Roman"/>
          <w:bCs/>
          <w:noProof/>
          <w:sz w:val="24"/>
          <w:szCs w:val="24"/>
          <w:lang w:eastAsia="hu-HU"/>
        </w:rPr>
        <w:t xml:space="preserve">a Ptk. vonatkozó rendelkezéseire figyelemmel </w:t>
      </w:r>
      <w:r w:rsidRPr="0085166F">
        <w:rPr>
          <w:rFonts w:ascii="Times New Roman" w:hAnsi="Times New Roman"/>
          <w:bCs/>
          <w:noProof/>
          <w:sz w:val="24"/>
          <w:szCs w:val="24"/>
          <w:lang w:eastAsia="hu-HU"/>
        </w:rPr>
        <w:t>kizárólag olyan információkat tartalmazzanak, amelyek nyilvánosságra hozatala az üzleti tevékenység végzése szempontjából aránytalan sérelmet okozna, továbbá ne tartalmazzanak a (2</w:t>
      </w:r>
      <w:r w:rsidR="00E51803" w:rsidRPr="0085166F">
        <w:rPr>
          <w:rFonts w:ascii="Times New Roman" w:hAnsi="Times New Roman"/>
          <w:bCs/>
          <w:noProof/>
          <w:sz w:val="24"/>
          <w:szCs w:val="24"/>
          <w:lang w:eastAsia="hu-HU"/>
        </w:rPr>
        <w:t>)</w:t>
      </w:r>
      <w:r w:rsidR="00E51803">
        <w:rPr>
          <w:rFonts w:ascii="Times New Roman" w:hAnsi="Times New Roman"/>
          <w:bCs/>
          <w:noProof/>
          <w:sz w:val="24"/>
          <w:szCs w:val="24"/>
          <w:lang w:eastAsia="hu-HU"/>
        </w:rPr>
        <w:t xml:space="preserve"> és </w:t>
      </w:r>
      <w:r w:rsidR="00E51803" w:rsidRPr="0085166F">
        <w:rPr>
          <w:rFonts w:ascii="Times New Roman" w:hAnsi="Times New Roman"/>
          <w:bCs/>
          <w:noProof/>
          <w:sz w:val="24"/>
          <w:szCs w:val="24"/>
          <w:lang w:eastAsia="hu-HU"/>
        </w:rPr>
        <w:t>(</w:t>
      </w:r>
      <w:r w:rsidRPr="0085166F">
        <w:rPr>
          <w:rFonts w:ascii="Times New Roman" w:hAnsi="Times New Roman"/>
          <w:bCs/>
          <w:noProof/>
          <w:sz w:val="24"/>
          <w:szCs w:val="24"/>
          <w:lang w:eastAsia="hu-HU"/>
        </w:rPr>
        <w:t>3) bekezdés szerinti elemeket.</w:t>
      </w:r>
    </w:p>
    <w:p w14:paraId="077EC3DF"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bCs/>
          <w:noProof/>
          <w:sz w:val="24"/>
          <w:szCs w:val="24"/>
          <w:lang w:eastAsia="hu-HU"/>
        </w:rPr>
      </w:pPr>
      <w:bookmarkStart w:id="18" w:name="pr599"/>
      <w:bookmarkEnd w:id="18"/>
      <w:r w:rsidRPr="00E51803">
        <w:rPr>
          <w:rFonts w:ascii="Times New Roman" w:hAnsi="Times New Roman"/>
          <w:bCs/>
          <w:noProof/>
          <w:sz w:val="24"/>
          <w:szCs w:val="24"/>
          <w:lang w:eastAsia="hu-HU"/>
        </w:rPr>
        <w:t>(2)</w:t>
      </w:r>
      <w:r w:rsidRPr="001438AC">
        <w:rPr>
          <w:rFonts w:ascii="Times New Roman" w:hAnsi="Times New Roman"/>
          <w:bCs/>
          <w:noProof/>
          <w:sz w:val="24"/>
          <w:szCs w:val="24"/>
          <w:lang w:eastAsia="hu-HU"/>
        </w:rPr>
        <w:t xml:space="preserve"> Az ajánlattevő nem tilthatja meg nevének, címének, székhelyének, lakóhelyének, valamint olyan ténynek, információnak, megoldásnak vagy adatnak a nyilvánosságra hozatalát, </w:t>
      </w:r>
      <w:r w:rsidRPr="001B3D72">
        <w:rPr>
          <w:rFonts w:ascii="Times New Roman" w:hAnsi="Times New Roman"/>
          <w:bCs/>
          <w:noProof/>
          <w:sz w:val="24"/>
          <w:szCs w:val="24"/>
          <w:lang w:eastAsia="hu-HU"/>
        </w:rPr>
        <w:t>amely a</w:t>
      </w:r>
      <w:r w:rsidRPr="00D34218">
        <w:rPr>
          <w:rFonts w:ascii="Times New Roman" w:hAnsi="Times New Roman"/>
          <w:bCs/>
          <w:noProof/>
          <w:sz w:val="24"/>
          <w:szCs w:val="24"/>
          <w:lang w:eastAsia="hu-HU"/>
        </w:rPr>
        <w:t xml:space="preserve"> </w:t>
      </w:r>
      <w:r>
        <w:rPr>
          <w:rFonts w:ascii="Times New Roman" w:hAnsi="Times New Roman"/>
          <w:bCs/>
          <w:noProof/>
          <w:sz w:val="24"/>
          <w:szCs w:val="24"/>
          <w:lang w:eastAsia="hu-HU"/>
        </w:rPr>
        <w:t>61</w:t>
      </w:r>
      <w:r w:rsidRPr="001438AC">
        <w:rPr>
          <w:rFonts w:ascii="Times New Roman" w:hAnsi="Times New Roman"/>
          <w:bCs/>
          <w:noProof/>
          <w:sz w:val="24"/>
          <w:szCs w:val="24"/>
          <w:lang w:eastAsia="hu-HU"/>
        </w:rPr>
        <w:t>. § szerint meghatározott</w:t>
      </w:r>
      <w:r w:rsidRPr="00314510">
        <w:rPr>
          <w:rFonts w:ascii="Times New Roman" w:hAnsi="Times New Roman"/>
          <w:bCs/>
          <w:noProof/>
          <w:sz w:val="24"/>
          <w:szCs w:val="24"/>
          <w:lang w:eastAsia="hu-HU"/>
        </w:rPr>
        <w:t xml:space="preserve"> értékelési szempont</w:t>
      </w:r>
      <w:r w:rsidRPr="0085166F">
        <w:rPr>
          <w:rFonts w:ascii="Times New Roman" w:hAnsi="Times New Roman"/>
          <w:bCs/>
          <w:noProof/>
          <w:sz w:val="24"/>
          <w:szCs w:val="24"/>
          <w:lang w:eastAsia="hu-HU"/>
        </w:rPr>
        <w:t xml:space="preserve"> alapján értékelésre kerül, de az ezek alapjául szolgáló </w:t>
      </w:r>
      <w:r>
        <w:rPr>
          <w:rFonts w:ascii="Times New Roman" w:hAnsi="Times New Roman"/>
          <w:bCs/>
          <w:noProof/>
          <w:sz w:val="24"/>
          <w:szCs w:val="24"/>
          <w:lang w:eastAsia="hu-HU"/>
        </w:rPr>
        <w:t>–</w:t>
      </w:r>
      <w:r w:rsidRPr="0085166F">
        <w:rPr>
          <w:rFonts w:ascii="Times New Roman" w:hAnsi="Times New Roman"/>
          <w:bCs/>
          <w:noProof/>
          <w:sz w:val="24"/>
          <w:szCs w:val="24"/>
          <w:lang w:eastAsia="hu-HU"/>
        </w:rPr>
        <w:t xml:space="preserve"> a (3) bekezdés hatálya alá nem tartozó </w:t>
      </w:r>
      <w:r>
        <w:rPr>
          <w:rFonts w:ascii="Times New Roman" w:hAnsi="Times New Roman"/>
          <w:bCs/>
          <w:noProof/>
          <w:sz w:val="24"/>
          <w:szCs w:val="24"/>
          <w:lang w:eastAsia="hu-HU"/>
        </w:rPr>
        <w:t>–</w:t>
      </w:r>
      <w:r w:rsidRPr="0085166F">
        <w:rPr>
          <w:rFonts w:ascii="Times New Roman" w:hAnsi="Times New Roman"/>
          <w:bCs/>
          <w:noProof/>
          <w:sz w:val="24"/>
          <w:szCs w:val="24"/>
          <w:lang w:eastAsia="hu-HU"/>
        </w:rPr>
        <w:t xml:space="preserve"> részinformációk, alapadatok</w:t>
      </w:r>
      <w:r>
        <w:rPr>
          <w:rFonts w:ascii="Times New Roman" w:hAnsi="Times New Roman"/>
          <w:bCs/>
          <w:noProof/>
          <w:sz w:val="24"/>
          <w:szCs w:val="24"/>
          <w:lang w:eastAsia="hu-HU"/>
        </w:rPr>
        <w:t>,</w:t>
      </w:r>
      <w:r w:rsidRPr="0085166F">
        <w:rPr>
          <w:rFonts w:ascii="Times New Roman" w:hAnsi="Times New Roman"/>
          <w:bCs/>
          <w:noProof/>
          <w:sz w:val="24"/>
          <w:szCs w:val="24"/>
          <w:lang w:eastAsia="hu-HU"/>
        </w:rPr>
        <w:t xml:space="preserve"> így különösen az árazott költségvetés nyilvánosságra hozatalát megtilthatja.</w:t>
      </w:r>
    </w:p>
    <w:p w14:paraId="252CFA23" w14:textId="77777777" w:rsidR="007B6109" w:rsidRDefault="007B6109" w:rsidP="00450298">
      <w:pPr>
        <w:tabs>
          <w:tab w:val="left" w:pos="283"/>
        </w:tabs>
        <w:autoSpaceDE w:val="0"/>
        <w:autoSpaceDN w:val="0"/>
        <w:adjustRightInd w:val="0"/>
        <w:spacing w:after="0" w:line="240" w:lineRule="auto"/>
        <w:jc w:val="both"/>
        <w:rPr>
          <w:rFonts w:ascii="Times New Roman" w:hAnsi="Times New Roman"/>
          <w:bCs/>
          <w:noProof/>
          <w:sz w:val="24"/>
          <w:szCs w:val="24"/>
          <w:lang w:eastAsia="hu-HU"/>
        </w:rPr>
      </w:pPr>
      <w:r w:rsidRPr="00E51803">
        <w:rPr>
          <w:rFonts w:ascii="Times New Roman" w:hAnsi="Times New Roman"/>
          <w:bCs/>
          <w:noProof/>
          <w:sz w:val="24"/>
          <w:szCs w:val="24"/>
          <w:lang w:eastAsia="hu-HU"/>
        </w:rPr>
        <w:t>(3)</w:t>
      </w:r>
      <w:r w:rsidRPr="0085166F">
        <w:rPr>
          <w:rFonts w:ascii="Times New Roman" w:hAnsi="Times New Roman"/>
          <w:bCs/>
          <w:noProof/>
          <w:sz w:val="24"/>
          <w:szCs w:val="24"/>
          <w:lang w:eastAsia="hu-HU"/>
        </w:rPr>
        <w:t xml:space="preserve"> Nem korlátozható vagy nem tiltható meg üzleti titokra hivatkozással olyan </w:t>
      </w:r>
      <w:r w:rsidRPr="00EF1A27">
        <w:rPr>
          <w:rFonts w:ascii="Times New Roman" w:hAnsi="Times New Roman"/>
          <w:bCs/>
          <w:noProof/>
          <w:sz w:val="24"/>
          <w:szCs w:val="24"/>
          <w:lang w:eastAsia="hu-HU"/>
        </w:rPr>
        <w:t>tény, információ, megoldás vagy adat</w:t>
      </w:r>
      <w:r w:rsidRPr="0085166F">
        <w:rPr>
          <w:rFonts w:ascii="Times New Roman" w:hAnsi="Times New Roman"/>
          <w:bCs/>
          <w:noProof/>
          <w:sz w:val="24"/>
          <w:szCs w:val="24"/>
          <w:lang w:eastAsia="hu-HU"/>
        </w:rPr>
        <w:t xml:space="preserve"> nyilvánosságra hozatala, amely a közérdekű adatok nyilvánosságára és a közérdekből nyilvános adatra vonatkozó, külön törvényben meghatározott adatszolgáltatási és tájékoztatási kötelezettség alá esik. </w:t>
      </w:r>
    </w:p>
    <w:p w14:paraId="4984C610" w14:textId="77777777" w:rsidR="00E51803" w:rsidRPr="00E51803" w:rsidRDefault="00E51803" w:rsidP="000A02AF">
      <w:pPr>
        <w:keepLines/>
        <w:autoSpaceDE w:val="0"/>
        <w:autoSpaceDN w:val="0"/>
        <w:adjustRightInd w:val="0"/>
        <w:spacing w:after="0" w:line="240" w:lineRule="auto"/>
        <w:jc w:val="both"/>
        <w:rPr>
          <w:rFonts w:ascii="Times New Roman" w:hAnsi="Times New Roman"/>
          <w:b/>
          <w:bCs/>
          <w:noProof/>
          <w:sz w:val="24"/>
          <w:szCs w:val="24"/>
          <w:lang w:eastAsia="hu-HU"/>
        </w:rPr>
      </w:pPr>
    </w:p>
    <w:p w14:paraId="05AF3A3E" w14:textId="77777777" w:rsidR="007B6109" w:rsidRPr="0085166F" w:rsidRDefault="007B6109" w:rsidP="003631A4">
      <w:pPr>
        <w:keepLines/>
        <w:autoSpaceDE w:val="0"/>
        <w:autoSpaceDN w:val="0"/>
        <w:adjustRightInd w:val="0"/>
        <w:spacing w:after="0" w:line="240" w:lineRule="auto"/>
        <w:jc w:val="center"/>
        <w:rPr>
          <w:rFonts w:ascii="Times New Roman" w:hAnsi="Times New Roman"/>
          <w:b/>
          <w:bCs/>
          <w:noProof/>
          <w:sz w:val="24"/>
          <w:szCs w:val="24"/>
          <w:lang w:eastAsia="hu-HU"/>
        </w:rPr>
      </w:pPr>
      <w:r>
        <w:rPr>
          <w:rFonts w:ascii="Times New Roman" w:hAnsi="Times New Roman"/>
          <w:b/>
          <w:bCs/>
          <w:noProof/>
          <w:sz w:val="24"/>
          <w:szCs w:val="24"/>
          <w:lang w:eastAsia="hu-HU"/>
        </w:rPr>
        <w:t xml:space="preserve">32. </w:t>
      </w:r>
      <w:r w:rsidRPr="0085166F">
        <w:rPr>
          <w:rFonts w:ascii="Times New Roman" w:hAnsi="Times New Roman"/>
          <w:b/>
          <w:bCs/>
          <w:noProof/>
          <w:sz w:val="24"/>
          <w:szCs w:val="24"/>
          <w:lang w:eastAsia="hu-HU"/>
        </w:rPr>
        <w:t>Az ajánlatok és a részvételi jelentkezések benyújtása és felbontása</w:t>
      </w:r>
    </w:p>
    <w:p w14:paraId="2E5A1B9D" w14:textId="77777777" w:rsidR="007B6109" w:rsidRPr="0085166F" w:rsidRDefault="007B6109" w:rsidP="003631A4">
      <w:pPr>
        <w:keepLines/>
        <w:autoSpaceDE w:val="0"/>
        <w:autoSpaceDN w:val="0"/>
        <w:adjustRightInd w:val="0"/>
        <w:spacing w:after="0" w:line="240" w:lineRule="auto"/>
        <w:rPr>
          <w:rFonts w:ascii="Times New Roman" w:hAnsi="Times New Roman"/>
          <w:b/>
          <w:bCs/>
          <w:noProof/>
          <w:sz w:val="24"/>
          <w:szCs w:val="24"/>
          <w:lang w:eastAsia="hu-HU"/>
        </w:rPr>
      </w:pPr>
    </w:p>
    <w:p w14:paraId="51E22DA0" w14:textId="77777777" w:rsidR="007B6109" w:rsidRPr="0085166F" w:rsidRDefault="007B6109" w:rsidP="003631A4">
      <w:pPr>
        <w:tabs>
          <w:tab w:val="left" w:pos="283"/>
        </w:tabs>
        <w:autoSpaceDE w:val="0"/>
        <w:autoSpaceDN w:val="0"/>
        <w:adjustRightInd w:val="0"/>
        <w:spacing w:after="0" w:line="240" w:lineRule="auto"/>
        <w:jc w:val="both"/>
        <w:rPr>
          <w:rFonts w:ascii="Times New Roman" w:hAnsi="Times New Roman"/>
          <w:noProof/>
          <w:sz w:val="24"/>
          <w:szCs w:val="24"/>
          <w:lang w:eastAsia="hu-HU"/>
        </w:rPr>
      </w:pPr>
      <w:r>
        <w:rPr>
          <w:rFonts w:ascii="Times New Roman" w:hAnsi="Times New Roman"/>
          <w:b/>
          <w:noProof/>
          <w:sz w:val="24"/>
          <w:szCs w:val="24"/>
          <w:lang w:eastAsia="hu-HU"/>
        </w:rPr>
        <w:t>53</w:t>
      </w:r>
      <w:r w:rsidRPr="00B04AF7">
        <w:rPr>
          <w:rFonts w:ascii="Times New Roman" w:hAnsi="Times New Roman"/>
          <w:b/>
          <w:noProof/>
          <w:sz w:val="24"/>
          <w:szCs w:val="24"/>
          <w:lang w:eastAsia="hu-HU"/>
        </w:rPr>
        <w:t xml:space="preserve">. § </w:t>
      </w:r>
      <w:r w:rsidRPr="00F4315A">
        <w:rPr>
          <w:rFonts w:ascii="Times New Roman" w:hAnsi="Times New Roman"/>
          <w:noProof/>
          <w:sz w:val="24"/>
          <w:szCs w:val="24"/>
          <w:lang w:eastAsia="hu-HU"/>
        </w:rPr>
        <w:t>(1)</w:t>
      </w:r>
      <w:r w:rsidRPr="0085166F">
        <w:rPr>
          <w:rFonts w:ascii="Times New Roman" w:hAnsi="Times New Roman"/>
          <w:noProof/>
          <w:sz w:val="24"/>
          <w:szCs w:val="24"/>
          <w:lang w:eastAsia="hu-HU"/>
        </w:rPr>
        <w:t xml:space="preserve"> Az ajánlatokat vagy részvételi jelentkezéseket tartalmazó iratok felbontását az ajánlattételi, illetve részvételi határidő lejártának időpontjában kell megkezdeni.</w:t>
      </w:r>
    </w:p>
    <w:p w14:paraId="6CFD39ED" w14:textId="77777777" w:rsidR="007B6109" w:rsidRPr="0085166F" w:rsidRDefault="007B6109" w:rsidP="003631A4">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F4315A">
        <w:rPr>
          <w:rFonts w:ascii="Times New Roman" w:hAnsi="Times New Roman"/>
          <w:noProof/>
          <w:sz w:val="24"/>
          <w:szCs w:val="24"/>
          <w:lang w:eastAsia="hu-HU"/>
        </w:rPr>
        <w:t>(2)</w:t>
      </w:r>
      <w:r w:rsidRPr="0085166F">
        <w:rPr>
          <w:rFonts w:ascii="Times New Roman" w:hAnsi="Times New Roman"/>
          <w:noProof/>
          <w:sz w:val="24"/>
          <w:szCs w:val="24"/>
          <w:lang w:eastAsia="hu-HU"/>
        </w:rPr>
        <w:t xml:space="preserve"> A nem elektronikusan benyújtott részvételi jelentkezések és ajánlatok esetében az ajánlatot és a részvételi jelentkezést egy példányban, írásban és zártan, az ajánlattételi vagy részvételi felhívásban megadott címre közvetlenül vagy postai úton kell benyújtani az ajánlattételi, illetve részvételi határidő lejártáig. Az ajánlatkérő előírhatja elektronikus másolati példányok benyújtását.</w:t>
      </w:r>
    </w:p>
    <w:p w14:paraId="49A41B07" w14:textId="77777777" w:rsidR="007B6109" w:rsidRPr="0085166F" w:rsidRDefault="007B6109" w:rsidP="003631A4">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F4315A">
        <w:rPr>
          <w:rFonts w:ascii="Times New Roman" w:hAnsi="Times New Roman"/>
          <w:noProof/>
          <w:sz w:val="24"/>
          <w:szCs w:val="24"/>
          <w:lang w:eastAsia="hu-HU"/>
        </w:rPr>
        <w:t>(3)</w:t>
      </w:r>
      <w:r w:rsidRPr="0085166F">
        <w:rPr>
          <w:rFonts w:ascii="Times New Roman" w:hAnsi="Times New Roman"/>
          <w:noProof/>
          <w:sz w:val="24"/>
          <w:szCs w:val="24"/>
          <w:lang w:eastAsia="hu-HU"/>
        </w:rPr>
        <w:t xml:space="preserve"> A nem elektronikusan benyújtott részvételi jelentkezések és ajánlatok felbontásánál csak az ajánlatkérő, az ajánlattevők</w:t>
      </w:r>
      <w:r>
        <w:rPr>
          <w:rFonts w:ascii="Times New Roman" w:hAnsi="Times New Roman"/>
          <w:noProof/>
          <w:sz w:val="24"/>
          <w:szCs w:val="24"/>
          <w:lang w:eastAsia="hu-HU"/>
        </w:rPr>
        <w:t xml:space="preserve"> vagy</w:t>
      </w:r>
      <w:r w:rsidRPr="0085166F">
        <w:rPr>
          <w:rFonts w:ascii="Times New Roman" w:hAnsi="Times New Roman"/>
          <w:noProof/>
          <w:sz w:val="24"/>
          <w:szCs w:val="24"/>
          <w:lang w:eastAsia="hu-HU"/>
        </w:rPr>
        <w:t xml:space="preserve"> részvételre jelentkezők, valamint az általuk meghívott személyek lehetnek jelen. E személyek a bontáson a felolvasólapba be is tekinthetnek.</w:t>
      </w:r>
    </w:p>
    <w:p w14:paraId="37ADC4F8" w14:textId="77777777" w:rsidR="007B6109" w:rsidRPr="0085166F" w:rsidRDefault="007B6109" w:rsidP="003631A4">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F4315A">
        <w:rPr>
          <w:rFonts w:ascii="Times New Roman" w:hAnsi="Times New Roman"/>
          <w:noProof/>
          <w:sz w:val="24"/>
          <w:szCs w:val="24"/>
          <w:lang w:eastAsia="hu-HU"/>
        </w:rPr>
        <w:t>(4)</w:t>
      </w:r>
      <w:r w:rsidRPr="0085166F">
        <w:rPr>
          <w:rFonts w:ascii="Times New Roman" w:hAnsi="Times New Roman"/>
          <w:noProof/>
          <w:sz w:val="24"/>
          <w:szCs w:val="24"/>
          <w:lang w:eastAsia="hu-HU"/>
        </w:rPr>
        <w:t xml:space="preserve"> Az ajánlatok felbontásakor ismertetni kell az ajánlattevők nevét, székhelyét </w:t>
      </w:r>
      <w:r>
        <w:rPr>
          <w:rFonts w:ascii="Times New Roman" w:hAnsi="Times New Roman"/>
          <w:noProof/>
          <w:sz w:val="24"/>
          <w:szCs w:val="24"/>
          <w:lang w:eastAsia="hu-HU"/>
        </w:rPr>
        <w:t xml:space="preserve">vagy </w:t>
      </w:r>
      <w:r w:rsidRPr="0085166F">
        <w:rPr>
          <w:rFonts w:ascii="Times New Roman" w:hAnsi="Times New Roman"/>
          <w:noProof/>
          <w:sz w:val="24"/>
          <w:szCs w:val="24"/>
          <w:lang w:eastAsia="hu-HU"/>
        </w:rPr>
        <w:t>lakóhelyét, valamint azokat a főbb, számszerűsíthető adatokat, amelyek az értékelési szempontok alapján értékelésre kerülnek. Az ajánlatok bontásának megkezdése előtt ismertethető a rendelkezésére álló fedezet összege is.</w:t>
      </w:r>
    </w:p>
    <w:p w14:paraId="206A2760" w14:textId="77777777" w:rsidR="007B6109" w:rsidRPr="0085166F" w:rsidRDefault="007B6109" w:rsidP="003631A4">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F4315A">
        <w:rPr>
          <w:rFonts w:ascii="Times New Roman" w:hAnsi="Times New Roman"/>
          <w:noProof/>
          <w:sz w:val="24"/>
          <w:szCs w:val="24"/>
          <w:lang w:eastAsia="hu-HU"/>
        </w:rPr>
        <w:t>(5)</w:t>
      </w:r>
      <w:r w:rsidRPr="0085166F">
        <w:rPr>
          <w:rFonts w:ascii="Times New Roman" w:hAnsi="Times New Roman"/>
          <w:noProof/>
          <w:sz w:val="24"/>
          <w:szCs w:val="24"/>
          <w:lang w:eastAsia="hu-HU"/>
        </w:rPr>
        <w:t xml:space="preserve"> A részvételi jelentkezések felbontásakor ismertetni kell a részvételre jelentkezők nevét, székhelyét</w:t>
      </w:r>
      <w:r>
        <w:rPr>
          <w:rFonts w:ascii="Times New Roman" w:hAnsi="Times New Roman"/>
          <w:noProof/>
          <w:sz w:val="24"/>
          <w:szCs w:val="24"/>
          <w:lang w:eastAsia="hu-HU"/>
        </w:rPr>
        <w:t xml:space="preserve"> vagy</w:t>
      </w:r>
      <w:r w:rsidRPr="0085166F">
        <w:rPr>
          <w:rFonts w:ascii="Times New Roman" w:hAnsi="Times New Roman"/>
          <w:noProof/>
          <w:sz w:val="24"/>
          <w:szCs w:val="24"/>
          <w:lang w:eastAsia="hu-HU"/>
        </w:rPr>
        <w:t xml:space="preserve"> lakóhelyét.</w:t>
      </w:r>
    </w:p>
    <w:p w14:paraId="23755A14" w14:textId="77777777" w:rsidR="007B6109" w:rsidRDefault="007B6109" w:rsidP="003631A4">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F4315A">
        <w:rPr>
          <w:rFonts w:ascii="Times New Roman" w:hAnsi="Times New Roman"/>
          <w:noProof/>
          <w:sz w:val="24"/>
          <w:szCs w:val="24"/>
          <w:lang w:eastAsia="hu-HU"/>
        </w:rPr>
        <w:lastRenderedPageBreak/>
        <w:t>(6)</w:t>
      </w:r>
      <w:r w:rsidRPr="0085166F">
        <w:rPr>
          <w:rFonts w:ascii="Times New Roman" w:hAnsi="Times New Roman"/>
          <w:noProof/>
          <w:sz w:val="24"/>
          <w:szCs w:val="24"/>
          <w:lang w:eastAsia="hu-HU"/>
        </w:rPr>
        <w:t xml:space="preserve"> Az ajánlatok és részvételi jelentkezések felbontásáról és a (4</w:t>
      </w:r>
      <w:r w:rsidR="00F4315A" w:rsidRPr="0085166F">
        <w:rPr>
          <w:rFonts w:ascii="Times New Roman" w:hAnsi="Times New Roman"/>
          <w:noProof/>
          <w:sz w:val="24"/>
          <w:szCs w:val="24"/>
          <w:lang w:eastAsia="hu-HU"/>
        </w:rPr>
        <w:t>)</w:t>
      </w:r>
      <w:r w:rsidR="00F4315A">
        <w:rPr>
          <w:rFonts w:ascii="Times New Roman" w:hAnsi="Times New Roman"/>
          <w:noProof/>
          <w:sz w:val="24"/>
          <w:szCs w:val="24"/>
          <w:lang w:eastAsia="hu-HU"/>
        </w:rPr>
        <w:t xml:space="preserve"> és </w:t>
      </w:r>
      <w:r w:rsidR="00F4315A" w:rsidRPr="0085166F">
        <w:rPr>
          <w:rFonts w:ascii="Times New Roman" w:hAnsi="Times New Roman"/>
          <w:noProof/>
          <w:sz w:val="24"/>
          <w:szCs w:val="24"/>
          <w:lang w:eastAsia="hu-HU"/>
        </w:rPr>
        <w:t>(</w:t>
      </w:r>
      <w:r w:rsidRPr="0085166F">
        <w:rPr>
          <w:rFonts w:ascii="Times New Roman" w:hAnsi="Times New Roman"/>
          <w:noProof/>
          <w:sz w:val="24"/>
          <w:szCs w:val="24"/>
          <w:lang w:eastAsia="hu-HU"/>
        </w:rPr>
        <w:t>5) bekezdés szerinti adatok ismertetéséről az ajánlatkérőnek jegyzőkönyvet kell készítenie, amelyet a bontástól számított öt napon belül meg kell küldeni</w:t>
      </w:r>
      <w:r>
        <w:rPr>
          <w:rFonts w:ascii="Times New Roman" w:hAnsi="Times New Roman"/>
          <w:noProof/>
          <w:sz w:val="24"/>
          <w:szCs w:val="24"/>
          <w:lang w:eastAsia="hu-HU"/>
        </w:rPr>
        <w:t>e</w:t>
      </w:r>
      <w:r w:rsidRPr="0085166F">
        <w:rPr>
          <w:rFonts w:ascii="Times New Roman" w:hAnsi="Times New Roman"/>
          <w:noProof/>
          <w:sz w:val="24"/>
          <w:szCs w:val="24"/>
          <w:lang w:eastAsia="hu-HU"/>
        </w:rPr>
        <w:t xml:space="preserve"> az összes ajánlattevőnek, illetve részvételre jelentkezőnek. A határidő után beérkezett ajánlat vagy részvételi jelentkezés benyújtásáról szintén jegyzőkönyvet kell felvenni, és azt az összes – </w:t>
      </w:r>
      <w:r>
        <w:rPr>
          <w:rFonts w:ascii="Times New Roman" w:hAnsi="Times New Roman"/>
          <w:noProof/>
          <w:sz w:val="24"/>
          <w:szCs w:val="24"/>
          <w:lang w:eastAsia="hu-HU"/>
        </w:rPr>
        <w:t>ide</w:t>
      </w:r>
      <w:r w:rsidRPr="0085166F">
        <w:rPr>
          <w:rFonts w:ascii="Times New Roman" w:hAnsi="Times New Roman"/>
          <w:noProof/>
          <w:sz w:val="24"/>
          <w:szCs w:val="24"/>
          <w:lang w:eastAsia="hu-HU"/>
        </w:rPr>
        <w:t xml:space="preserve">eértve az elkésett </w:t>
      </w:r>
      <w:r>
        <w:rPr>
          <w:rFonts w:ascii="Times New Roman" w:hAnsi="Times New Roman"/>
          <w:noProof/>
          <w:sz w:val="24"/>
          <w:szCs w:val="24"/>
          <w:lang w:eastAsia="hu-HU"/>
        </w:rPr>
        <w:t xml:space="preserve">ajánlattevőt, részvételre jelentkezőt is </w:t>
      </w:r>
      <w:r w:rsidRPr="0085166F">
        <w:rPr>
          <w:rFonts w:ascii="Times New Roman" w:hAnsi="Times New Roman"/>
          <w:noProof/>
          <w:sz w:val="24"/>
          <w:szCs w:val="24"/>
          <w:lang w:eastAsia="hu-HU"/>
        </w:rPr>
        <w:t>– ajánlattevőnek, illetve részvételre jelentkezőnek megküldeni.</w:t>
      </w:r>
    </w:p>
    <w:p w14:paraId="680D80B0" w14:textId="77777777" w:rsidR="007A1FFB" w:rsidRPr="0085166F" w:rsidRDefault="007A1FFB" w:rsidP="003631A4">
      <w:pPr>
        <w:tabs>
          <w:tab w:val="left" w:pos="283"/>
        </w:tabs>
        <w:autoSpaceDE w:val="0"/>
        <w:autoSpaceDN w:val="0"/>
        <w:adjustRightInd w:val="0"/>
        <w:spacing w:after="0" w:line="240" w:lineRule="auto"/>
        <w:jc w:val="both"/>
        <w:rPr>
          <w:rFonts w:ascii="Times New Roman" w:hAnsi="Times New Roman"/>
          <w:noProof/>
          <w:sz w:val="24"/>
          <w:szCs w:val="24"/>
          <w:lang w:eastAsia="hu-HU"/>
        </w:rPr>
      </w:pPr>
    </w:p>
    <w:p w14:paraId="690ECE74" w14:textId="77777777" w:rsidR="007B6109" w:rsidRPr="001438AC" w:rsidRDefault="007B6109" w:rsidP="00E103FB">
      <w:pPr>
        <w:pStyle w:val="Listaszerbekezds1"/>
        <w:keepLines/>
        <w:numPr>
          <w:ilvl w:val="0"/>
          <w:numId w:val="3"/>
        </w:numPr>
        <w:autoSpaceDE w:val="0"/>
        <w:autoSpaceDN w:val="0"/>
        <w:adjustRightInd w:val="0"/>
        <w:spacing w:after="0" w:line="240" w:lineRule="auto"/>
        <w:ind w:left="0" w:firstLine="0"/>
        <w:jc w:val="center"/>
        <w:rPr>
          <w:rFonts w:ascii="Times New Roman" w:hAnsi="Times New Roman"/>
          <w:bCs/>
          <w:i/>
          <w:noProof/>
          <w:sz w:val="24"/>
          <w:szCs w:val="24"/>
          <w:lang w:eastAsia="hu-HU"/>
        </w:rPr>
      </w:pPr>
      <w:r w:rsidRPr="001438AC">
        <w:rPr>
          <w:rFonts w:ascii="Times New Roman" w:hAnsi="Times New Roman"/>
          <w:bCs/>
          <w:i/>
          <w:noProof/>
          <w:sz w:val="24"/>
          <w:szCs w:val="24"/>
          <w:lang w:eastAsia="hu-HU"/>
        </w:rPr>
        <w:t>FEJEZET</w:t>
      </w:r>
    </w:p>
    <w:p w14:paraId="78133545" w14:textId="77777777" w:rsidR="007B6109" w:rsidRPr="001438AC" w:rsidRDefault="007B6109" w:rsidP="00E103FB">
      <w:pPr>
        <w:pStyle w:val="Listaszerbekezds1"/>
        <w:keepLines/>
        <w:autoSpaceDE w:val="0"/>
        <w:autoSpaceDN w:val="0"/>
        <w:adjustRightInd w:val="0"/>
        <w:spacing w:after="0" w:line="240" w:lineRule="auto"/>
        <w:ind w:left="0"/>
        <w:jc w:val="center"/>
        <w:rPr>
          <w:rFonts w:ascii="Times New Roman" w:hAnsi="Times New Roman"/>
          <w:bCs/>
          <w:i/>
          <w:noProof/>
          <w:sz w:val="24"/>
          <w:szCs w:val="24"/>
          <w:lang w:eastAsia="hu-HU"/>
        </w:rPr>
      </w:pPr>
      <w:r w:rsidRPr="001438AC">
        <w:rPr>
          <w:rFonts w:ascii="Times New Roman" w:hAnsi="Times New Roman"/>
          <w:bCs/>
          <w:i/>
          <w:noProof/>
          <w:sz w:val="24"/>
          <w:szCs w:val="24"/>
          <w:lang w:eastAsia="hu-HU"/>
        </w:rPr>
        <w:t>AZ AJÁNLATOK ÉS A RÉSZVÉTELI JELENTKEZÉSEK BÍRÁLATA</w:t>
      </w:r>
    </w:p>
    <w:p w14:paraId="13EF7EF2" w14:textId="77777777" w:rsidR="007B6109" w:rsidRPr="0085166F" w:rsidRDefault="007B6109" w:rsidP="009B4D7F">
      <w:pPr>
        <w:pStyle w:val="Listaszerbekezds1"/>
        <w:keepLines/>
        <w:autoSpaceDE w:val="0"/>
        <w:autoSpaceDN w:val="0"/>
        <w:adjustRightInd w:val="0"/>
        <w:spacing w:after="0" w:line="240" w:lineRule="auto"/>
        <w:rPr>
          <w:rFonts w:ascii="Times New Roman" w:hAnsi="Times New Roman"/>
          <w:b/>
          <w:bCs/>
          <w:noProof/>
          <w:sz w:val="24"/>
          <w:szCs w:val="24"/>
          <w:lang w:eastAsia="hu-HU"/>
        </w:rPr>
      </w:pPr>
    </w:p>
    <w:p w14:paraId="65E5CC86" w14:textId="77777777" w:rsidR="007B6109" w:rsidRPr="00ED1233" w:rsidRDefault="007B6109" w:rsidP="003631A4">
      <w:pPr>
        <w:jc w:val="center"/>
        <w:rPr>
          <w:rFonts w:ascii="Times New Roman" w:hAnsi="Times New Roman"/>
          <w:b/>
          <w:sz w:val="24"/>
        </w:rPr>
      </w:pPr>
      <w:r w:rsidRPr="00ED1233">
        <w:rPr>
          <w:rFonts w:ascii="Times New Roman" w:hAnsi="Times New Roman"/>
          <w:b/>
          <w:sz w:val="24"/>
        </w:rPr>
        <w:t>3</w:t>
      </w:r>
      <w:r>
        <w:rPr>
          <w:rFonts w:ascii="Times New Roman" w:hAnsi="Times New Roman"/>
          <w:b/>
          <w:sz w:val="24"/>
        </w:rPr>
        <w:t>3</w:t>
      </w:r>
      <w:r w:rsidRPr="00ED1233">
        <w:rPr>
          <w:rFonts w:ascii="Times New Roman" w:hAnsi="Times New Roman"/>
          <w:b/>
          <w:sz w:val="24"/>
        </w:rPr>
        <w:t>. Az ajánlatok és részvételi jelentkezések bírálatának folyamata</w:t>
      </w:r>
    </w:p>
    <w:p w14:paraId="3BE41CE0" w14:textId="77777777" w:rsidR="007B6109" w:rsidRPr="0085166F" w:rsidRDefault="007B6109" w:rsidP="00A43A6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54</w:t>
      </w:r>
      <w:r w:rsidRPr="0085166F">
        <w:rPr>
          <w:rFonts w:ascii="Times New Roman" w:hAnsi="Times New Roman"/>
          <w:b/>
          <w:sz w:val="24"/>
          <w:szCs w:val="24"/>
        </w:rPr>
        <w:t xml:space="preserve">. § </w:t>
      </w:r>
      <w:r w:rsidRPr="007A1FFB">
        <w:rPr>
          <w:rFonts w:ascii="Times New Roman" w:hAnsi="Times New Roman"/>
          <w:sz w:val="24"/>
          <w:szCs w:val="24"/>
        </w:rPr>
        <w:t xml:space="preserve">(1) </w:t>
      </w:r>
      <w:r w:rsidRPr="0085166F">
        <w:rPr>
          <w:rFonts w:ascii="Times New Roman" w:hAnsi="Times New Roman"/>
          <w:sz w:val="24"/>
          <w:szCs w:val="24"/>
        </w:rPr>
        <w:t xml:space="preserve">Az ajánlatok és részvételi jelentkezések elbírálása során az ajánlatkérőnek meg kell vizsgálnia, hogy az ajánlatok, illetve részvételi jelentkezések megfelelnek-e az </w:t>
      </w:r>
      <w:r w:rsidR="00E52A3A">
        <w:rPr>
          <w:rFonts w:ascii="Times New Roman" w:hAnsi="Times New Roman"/>
          <w:sz w:val="24"/>
          <w:szCs w:val="24"/>
        </w:rPr>
        <w:t xml:space="preserve">ajánlatkérői </w:t>
      </w:r>
      <w:r w:rsidRPr="0085166F">
        <w:rPr>
          <w:rFonts w:ascii="Times New Roman" w:hAnsi="Times New Roman"/>
          <w:sz w:val="24"/>
          <w:szCs w:val="24"/>
        </w:rPr>
        <w:t>dokumentumokban, valamint a jogszabályokban meghatározott feltételeknek.</w:t>
      </w:r>
    </w:p>
    <w:p w14:paraId="3934A24E" w14:textId="77777777" w:rsidR="007B6109" w:rsidRDefault="007B6109" w:rsidP="00A43A6B">
      <w:pPr>
        <w:autoSpaceDE w:val="0"/>
        <w:autoSpaceDN w:val="0"/>
        <w:adjustRightInd w:val="0"/>
        <w:spacing w:after="0" w:line="240" w:lineRule="auto"/>
        <w:jc w:val="both"/>
        <w:rPr>
          <w:rFonts w:ascii="Times New Roman" w:hAnsi="Times New Roman"/>
          <w:sz w:val="24"/>
          <w:szCs w:val="24"/>
        </w:rPr>
      </w:pPr>
      <w:r w:rsidRPr="007A1FFB">
        <w:rPr>
          <w:rFonts w:ascii="Times New Roman" w:hAnsi="Times New Roman"/>
          <w:sz w:val="24"/>
          <w:szCs w:val="24"/>
        </w:rPr>
        <w:t>(2)</w:t>
      </w:r>
      <w:r w:rsidRPr="0085166F">
        <w:rPr>
          <w:rFonts w:ascii="Times New Roman" w:hAnsi="Times New Roman"/>
          <w:sz w:val="24"/>
          <w:szCs w:val="24"/>
        </w:rPr>
        <w:t xml:space="preserve"> Az ajánlatkérő köteles megállapítani, hogy mely ajánlatok vagy részvételi jelentkezések érvénytelenek, és hogy van-e olyan gazdasági szereplő, akit az eljárásból ki kell zárni. </w:t>
      </w:r>
    </w:p>
    <w:p w14:paraId="33435783" w14:textId="77777777" w:rsidR="007B6109" w:rsidRPr="0085166F" w:rsidRDefault="007B6109" w:rsidP="00A43A6B">
      <w:pPr>
        <w:autoSpaceDE w:val="0"/>
        <w:autoSpaceDN w:val="0"/>
        <w:adjustRightInd w:val="0"/>
        <w:spacing w:after="0" w:line="240" w:lineRule="auto"/>
        <w:jc w:val="both"/>
        <w:rPr>
          <w:rFonts w:ascii="Times New Roman" w:hAnsi="Times New Roman"/>
          <w:sz w:val="24"/>
          <w:szCs w:val="24"/>
        </w:rPr>
      </w:pPr>
      <w:r w:rsidRPr="007A1FFB">
        <w:rPr>
          <w:rFonts w:ascii="Times New Roman" w:hAnsi="Times New Roman"/>
          <w:sz w:val="24"/>
          <w:szCs w:val="24"/>
        </w:rPr>
        <w:t>(3)</w:t>
      </w:r>
      <w:r w:rsidRPr="0085166F">
        <w:rPr>
          <w:rFonts w:ascii="Times New Roman" w:hAnsi="Times New Roman"/>
          <w:sz w:val="24"/>
          <w:szCs w:val="24"/>
        </w:rPr>
        <w:t xml:space="preserve"> A (2) bekezdésben foglaltak alapján megfelelőnek talált ajánlatokat az ajánlatkérő az értékelési szempontok szerint értékeli.</w:t>
      </w:r>
    </w:p>
    <w:p w14:paraId="398119E0" w14:textId="77777777" w:rsidR="007B6109" w:rsidRPr="0085166F" w:rsidRDefault="007B6109" w:rsidP="00A43A6B">
      <w:pPr>
        <w:autoSpaceDE w:val="0"/>
        <w:autoSpaceDN w:val="0"/>
        <w:adjustRightInd w:val="0"/>
        <w:spacing w:after="0" w:line="240" w:lineRule="auto"/>
        <w:jc w:val="both"/>
        <w:rPr>
          <w:rFonts w:ascii="Times New Roman" w:hAnsi="Times New Roman"/>
          <w:sz w:val="24"/>
          <w:szCs w:val="24"/>
        </w:rPr>
      </w:pPr>
      <w:r w:rsidRPr="007A1FFB">
        <w:rPr>
          <w:rFonts w:ascii="Times New Roman" w:hAnsi="Times New Roman"/>
          <w:sz w:val="24"/>
          <w:szCs w:val="24"/>
        </w:rPr>
        <w:t>(4)</w:t>
      </w:r>
      <w:r w:rsidRPr="0085166F">
        <w:rPr>
          <w:rFonts w:ascii="Times New Roman" w:hAnsi="Times New Roman"/>
          <w:sz w:val="24"/>
          <w:szCs w:val="24"/>
        </w:rPr>
        <w:t xml:space="preserve"> Az ajánlatkérő jogosult az ajánlatban vagy részvételi jelentkezésben benyújtott igazolások, nyilatkozatok tartalmának ellenőrzése érdekében más állami vagy önkormányzati szervtől</w:t>
      </w:r>
      <w:r>
        <w:rPr>
          <w:rFonts w:ascii="Times New Roman" w:hAnsi="Times New Roman"/>
          <w:sz w:val="24"/>
          <w:szCs w:val="24"/>
        </w:rPr>
        <w:t>, hatóságtól</w:t>
      </w:r>
      <w:r w:rsidRPr="0085166F">
        <w:rPr>
          <w:rFonts w:ascii="Times New Roman" w:hAnsi="Times New Roman"/>
          <w:sz w:val="24"/>
          <w:szCs w:val="24"/>
        </w:rPr>
        <w:t xml:space="preserve"> vagy gazdasági szereplőtől információt kérni. A megkeresett szervezet három munkanapon belül köteles az információt megadni.</w:t>
      </w:r>
    </w:p>
    <w:p w14:paraId="28CA85AF" w14:textId="77777777" w:rsidR="007B6109" w:rsidRPr="0085166F" w:rsidRDefault="007B6109" w:rsidP="00A43A6B">
      <w:pPr>
        <w:autoSpaceDE w:val="0"/>
        <w:autoSpaceDN w:val="0"/>
        <w:adjustRightInd w:val="0"/>
        <w:spacing w:after="0" w:line="240" w:lineRule="auto"/>
        <w:jc w:val="both"/>
        <w:rPr>
          <w:rFonts w:ascii="Times New Roman" w:hAnsi="Times New Roman"/>
          <w:sz w:val="24"/>
          <w:szCs w:val="24"/>
        </w:rPr>
      </w:pPr>
      <w:r w:rsidRPr="007A1FFB">
        <w:rPr>
          <w:rFonts w:ascii="Times New Roman" w:hAnsi="Times New Roman"/>
          <w:sz w:val="24"/>
          <w:szCs w:val="24"/>
        </w:rPr>
        <w:t>(5)</w:t>
      </w:r>
      <w:r w:rsidRPr="0085166F">
        <w:rPr>
          <w:rFonts w:ascii="Times New Roman" w:hAnsi="Times New Roman"/>
          <w:sz w:val="24"/>
          <w:szCs w:val="24"/>
        </w:rPr>
        <w:t xml:space="preserve"> Az ajánlatkérő jogosult a kizáró okok fenn nem állása és az alkalmasság megítélése céljából az ajánlatban vagy részvételi jelentkezésben megnevezett személyek természetes személyazonosító adatait, valamint </w:t>
      </w:r>
      <w:r w:rsidR="008D21AF">
        <w:rPr>
          <w:rFonts w:ascii="Times New Roman" w:hAnsi="Times New Roman"/>
          <w:sz w:val="24"/>
          <w:szCs w:val="24"/>
        </w:rPr>
        <w:t xml:space="preserve">a </w:t>
      </w:r>
      <w:r w:rsidRPr="0085166F">
        <w:rPr>
          <w:rFonts w:ascii="Times New Roman" w:hAnsi="Times New Roman"/>
          <w:sz w:val="24"/>
          <w:szCs w:val="24"/>
        </w:rPr>
        <w:t xml:space="preserve">képzettségre és végzettségre, szakmai gyakorlatra, szervezeti, köztestületi tagságra, valamint </w:t>
      </w:r>
      <w:r w:rsidR="008D21AF">
        <w:rPr>
          <w:rFonts w:ascii="Times New Roman" w:hAnsi="Times New Roman"/>
          <w:sz w:val="24"/>
          <w:szCs w:val="24"/>
        </w:rPr>
        <w:t xml:space="preserve">a </w:t>
      </w:r>
      <w:r w:rsidRPr="0085166F">
        <w:rPr>
          <w:rFonts w:ascii="Times New Roman" w:hAnsi="Times New Roman"/>
          <w:sz w:val="24"/>
          <w:szCs w:val="24"/>
        </w:rPr>
        <w:t xml:space="preserve">gazdasági társaságban fennálló tagságra vonatkozó adatait kezelni. </w:t>
      </w:r>
    </w:p>
    <w:p w14:paraId="7C776635" w14:textId="77777777" w:rsidR="007B6109" w:rsidRPr="0085166F" w:rsidRDefault="007B6109" w:rsidP="00A43A6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55</w:t>
      </w:r>
      <w:r w:rsidRPr="0085166F">
        <w:rPr>
          <w:rFonts w:ascii="Times New Roman" w:hAnsi="Times New Roman"/>
          <w:b/>
          <w:sz w:val="24"/>
          <w:szCs w:val="24"/>
        </w:rPr>
        <w:t xml:space="preserve">. § </w:t>
      </w:r>
      <w:r w:rsidRPr="007A1FFB">
        <w:rPr>
          <w:rFonts w:ascii="Times New Roman" w:hAnsi="Times New Roman"/>
          <w:sz w:val="24"/>
          <w:szCs w:val="24"/>
        </w:rPr>
        <w:t>(1)</w:t>
      </w:r>
      <w:r w:rsidRPr="0085166F">
        <w:rPr>
          <w:rFonts w:ascii="Times New Roman" w:hAnsi="Times New Roman"/>
          <w:sz w:val="24"/>
          <w:szCs w:val="24"/>
        </w:rPr>
        <w:t xml:space="preserve"> Az ajánlatkérő az ajánlatokat a lehető legrövidebb időn belül köteles elbírálni. Az ajánlatkérő az ajánlatok bírálata és értékelése nélkül meghozhatja az eljárás eredménytelenségéről szóló döntést, </w:t>
      </w:r>
      <w:r>
        <w:rPr>
          <w:rFonts w:ascii="Times New Roman" w:hAnsi="Times New Roman"/>
          <w:sz w:val="24"/>
          <w:szCs w:val="24"/>
        </w:rPr>
        <w:t>ha</w:t>
      </w:r>
      <w:r w:rsidRPr="0085166F">
        <w:rPr>
          <w:rFonts w:ascii="Times New Roman" w:hAnsi="Times New Roman"/>
          <w:sz w:val="24"/>
          <w:szCs w:val="24"/>
        </w:rPr>
        <w:t xml:space="preserve"> az adott eljárásban végleges ajánlatok mindegyike meghaladja a rendelkezésre álló anyagi fedezet összegét,</w:t>
      </w:r>
      <w:r w:rsidRPr="00E264FC">
        <w:rPr>
          <w:rFonts w:ascii="Times New Roman" w:hAnsi="Times New Roman"/>
          <w:sz w:val="24"/>
          <w:szCs w:val="24"/>
        </w:rPr>
        <w:t xml:space="preserve"> vagy ha a beszerzés megkezdését követően – általa előre nem látható és elháríthatatlan ok következtében – beállott lényeges körülmény miatt a szerződés megkötésére, </w:t>
      </w:r>
      <w:r>
        <w:rPr>
          <w:rFonts w:ascii="Times New Roman" w:hAnsi="Times New Roman"/>
          <w:sz w:val="24"/>
          <w:szCs w:val="24"/>
        </w:rPr>
        <w:t>vagy</w:t>
      </w:r>
      <w:r w:rsidRPr="00E264FC">
        <w:rPr>
          <w:rFonts w:ascii="Times New Roman" w:hAnsi="Times New Roman"/>
          <w:sz w:val="24"/>
          <w:szCs w:val="24"/>
        </w:rPr>
        <w:t xml:space="preserve"> a szerződés megkötése esetén a teljesítésre nem lenne képes</w:t>
      </w:r>
      <w:r w:rsidRPr="0085166F">
        <w:rPr>
          <w:rFonts w:ascii="Times New Roman" w:hAnsi="Times New Roman"/>
          <w:sz w:val="24"/>
          <w:szCs w:val="24"/>
        </w:rPr>
        <w:t xml:space="preserve">. </w:t>
      </w:r>
      <w:r>
        <w:rPr>
          <w:rFonts w:ascii="Times New Roman" w:hAnsi="Times New Roman"/>
          <w:sz w:val="24"/>
          <w:szCs w:val="24"/>
        </w:rPr>
        <w:t>Ha</w:t>
      </w:r>
      <w:r w:rsidRPr="0085166F">
        <w:rPr>
          <w:rFonts w:ascii="Times New Roman" w:hAnsi="Times New Roman"/>
          <w:sz w:val="24"/>
          <w:szCs w:val="24"/>
        </w:rPr>
        <w:t xml:space="preserve"> az ajánlatkérő nem végzi el az ajánlatok bírálatát, az ajánlatkérő </w:t>
      </w:r>
      <w:r w:rsidR="00BC287E">
        <w:rPr>
          <w:rFonts w:ascii="Times New Roman" w:hAnsi="Times New Roman"/>
          <w:sz w:val="24"/>
          <w:szCs w:val="24"/>
        </w:rPr>
        <w:t xml:space="preserve">nem </w:t>
      </w:r>
      <w:r>
        <w:rPr>
          <w:rFonts w:ascii="Times New Roman" w:hAnsi="Times New Roman"/>
          <w:sz w:val="24"/>
          <w:szCs w:val="24"/>
        </w:rPr>
        <w:t>indíthat</w:t>
      </w:r>
      <w:r w:rsidRPr="0085166F">
        <w:rPr>
          <w:rFonts w:ascii="Times New Roman" w:hAnsi="Times New Roman"/>
          <w:sz w:val="24"/>
          <w:szCs w:val="24"/>
        </w:rPr>
        <w:t xml:space="preserve"> hirdetmény nélküli tárgyalásos el</w:t>
      </w:r>
      <w:r>
        <w:rPr>
          <w:rFonts w:ascii="Times New Roman" w:hAnsi="Times New Roman"/>
          <w:sz w:val="24"/>
          <w:szCs w:val="24"/>
        </w:rPr>
        <w:t>járást a korábbi eljárás eredménytelenségére való hivatkozással</w:t>
      </w:r>
      <w:r w:rsidRPr="0085166F">
        <w:rPr>
          <w:rFonts w:ascii="Times New Roman" w:hAnsi="Times New Roman"/>
          <w:sz w:val="24"/>
          <w:szCs w:val="24"/>
        </w:rPr>
        <w:t>.</w:t>
      </w:r>
    </w:p>
    <w:p w14:paraId="0B990514" w14:textId="77777777" w:rsidR="007B6109" w:rsidRPr="0085166F" w:rsidRDefault="007B6109" w:rsidP="00A43A6B">
      <w:pPr>
        <w:autoSpaceDE w:val="0"/>
        <w:autoSpaceDN w:val="0"/>
        <w:adjustRightInd w:val="0"/>
        <w:spacing w:after="0" w:line="240" w:lineRule="auto"/>
        <w:jc w:val="both"/>
        <w:rPr>
          <w:rFonts w:ascii="Times New Roman" w:hAnsi="Times New Roman"/>
          <w:sz w:val="24"/>
          <w:szCs w:val="24"/>
        </w:rPr>
      </w:pPr>
      <w:r w:rsidRPr="007A1FFB">
        <w:rPr>
          <w:rFonts w:ascii="Times New Roman" w:hAnsi="Times New Roman"/>
          <w:sz w:val="24"/>
          <w:szCs w:val="24"/>
        </w:rPr>
        <w:t>(2)</w:t>
      </w:r>
      <w:r w:rsidRPr="0085166F">
        <w:rPr>
          <w:rFonts w:ascii="Times New Roman" w:hAnsi="Times New Roman"/>
          <w:sz w:val="24"/>
          <w:szCs w:val="24"/>
        </w:rPr>
        <w:t xml:space="preserve"> Ha az ajánlatkérő az elbírálást nem tudja olyan időtartam alatt elvégezni, hogy az ajánlattevőknek az eljárást lezáró döntésről való értesítésére az ajánlati kötöttség fennállása alatt sor kerüljön, felkérheti az ajánlattevőket ajánlataiknak meghatározott időpontig történő további fenntartására, az ajánlati kötöttség kiterjesztése azonban nem haladhatja meg az ajánlati kötöttség lejártának eredeti időpontjától számított hatvan napot. </w:t>
      </w:r>
      <w:r>
        <w:rPr>
          <w:rFonts w:ascii="Times New Roman" w:hAnsi="Times New Roman"/>
          <w:sz w:val="24"/>
          <w:szCs w:val="24"/>
        </w:rPr>
        <w:t>Ha</w:t>
      </w:r>
      <w:r w:rsidRPr="0085166F">
        <w:rPr>
          <w:rFonts w:ascii="Times New Roman" w:hAnsi="Times New Roman"/>
          <w:sz w:val="24"/>
          <w:szCs w:val="24"/>
        </w:rPr>
        <w:t xml:space="preserve"> az ajánlattevő az ajánlatkérő által megadott határidőben nem nyilatkozik, úgy kell tekinteni, hogy ajánlatát az ajánlatkérő által megjelölt időpontig fenntartja. </w:t>
      </w:r>
      <w:r>
        <w:rPr>
          <w:rFonts w:ascii="Times New Roman" w:hAnsi="Times New Roman"/>
          <w:sz w:val="24"/>
          <w:szCs w:val="24"/>
        </w:rPr>
        <w:t>Ha</w:t>
      </w:r>
      <w:r w:rsidRPr="0085166F">
        <w:rPr>
          <w:rFonts w:ascii="Times New Roman" w:hAnsi="Times New Roman"/>
          <w:sz w:val="24"/>
          <w:szCs w:val="24"/>
        </w:rPr>
        <w:t xml:space="preserve"> valamelyik ajánlattevő ajánlatát nem tartja fenn, az ajánlati kötöttség lejártának eredeti időpontját követően az eljárás további részében az értékelés során ajánlatát figyelmen kívül kell hagyni.</w:t>
      </w:r>
    </w:p>
    <w:p w14:paraId="086493A1" w14:textId="77777777" w:rsidR="007A1FFB" w:rsidRDefault="007B6109" w:rsidP="0062397B">
      <w:pPr>
        <w:spacing w:after="0" w:line="240" w:lineRule="auto"/>
        <w:jc w:val="both"/>
        <w:rPr>
          <w:rFonts w:ascii="Times New Roman" w:hAnsi="Times New Roman"/>
          <w:sz w:val="24"/>
        </w:rPr>
      </w:pPr>
      <w:r w:rsidRPr="007A1FFB">
        <w:rPr>
          <w:rFonts w:ascii="Times New Roman" w:hAnsi="Times New Roman"/>
          <w:sz w:val="24"/>
          <w:szCs w:val="24"/>
        </w:rPr>
        <w:t>(3)</w:t>
      </w:r>
      <w:r w:rsidRPr="0085166F">
        <w:rPr>
          <w:rFonts w:ascii="Times New Roman" w:hAnsi="Times New Roman"/>
          <w:sz w:val="24"/>
          <w:szCs w:val="24"/>
        </w:rPr>
        <w:t xml:space="preserve"> Az ajánlatkérő a részvételi jelentkezéseket köteles a lehető legrövidebb időn belül elbírálni. </w:t>
      </w:r>
      <w:r>
        <w:rPr>
          <w:rFonts w:ascii="Times New Roman" w:hAnsi="Times New Roman"/>
          <w:sz w:val="24"/>
          <w:szCs w:val="24"/>
        </w:rPr>
        <w:t>Ha</w:t>
      </w:r>
      <w:r w:rsidRPr="0085166F">
        <w:rPr>
          <w:rFonts w:ascii="Times New Roman" w:hAnsi="Times New Roman"/>
          <w:sz w:val="24"/>
          <w:szCs w:val="24"/>
        </w:rPr>
        <w:t xml:space="preserve"> a részvételi felhívásban feltüntetett ajánlattételi felhívás megküldésének időpontjáig a bírálatot nem tudja befejezni, minden részvételre jelentkezőnek egyidejűleg értesítést küld az ajánlattételi felhívás megküldésének – annak eredeti időpontjától számított hatvan napnál nem </w:t>
      </w:r>
      <w:r w:rsidRPr="0085166F">
        <w:rPr>
          <w:rFonts w:ascii="Times New Roman" w:hAnsi="Times New Roman"/>
          <w:sz w:val="24"/>
          <w:szCs w:val="24"/>
        </w:rPr>
        <w:lastRenderedPageBreak/>
        <w:t>későbbi – új időpontjáról, és a részvételi szakasz eredményéről ezt megelőzően kell a részvételre jelentkezőket értesíteni.</w:t>
      </w:r>
    </w:p>
    <w:p w14:paraId="15804648" w14:textId="77777777" w:rsidR="007A1FFB" w:rsidRDefault="007A1FFB" w:rsidP="006652B1">
      <w:pPr>
        <w:spacing w:after="0" w:line="240" w:lineRule="auto"/>
        <w:jc w:val="center"/>
        <w:rPr>
          <w:rFonts w:ascii="Times New Roman" w:hAnsi="Times New Roman"/>
          <w:sz w:val="24"/>
        </w:rPr>
      </w:pPr>
    </w:p>
    <w:p w14:paraId="7514F3DF" w14:textId="77777777" w:rsidR="007B6109" w:rsidRDefault="007B6109" w:rsidP="006652B1">
      <w:pPr>
        <w:autoSpaceDE w:val="0"/>
        <w:autoSpaceDN w:val="0"/>
        <w:adjustRightInd w:val="0"/>
        <w:spacing w:after="0" w:line="240" w:lineRule="auto"/>
        <w:jc w:val="center"/>
        <w:rPr>
          <w:rFonts w:ascii="Times New Roman" w:hAnsi="Times New Roman"/>
          <w:b/>
          <w:sz w:val="24"/>
        </w:rPr>
      </w:pPr>
      <w:r w:rsidRPr="004C30CA">
        <w:rPr>
          <w:rFonts w:ascii="Times New Roman" w:hAnsi="Times New Roman"/>
          <w:b/>
          <w:sz w:val="24"/>
        </w:rPr>
        <w:t>34. Hiánypótlás, felvilágosítás-kérés és a számítási hiba javítása</w:t>
      </w:r>
    </w:p>
    <w:p w14:paraId="3FDCA94C" w14:textId="77777777" w:rsidR="007B6109" w:rsidRDefault="007B6109" w:rsidP="000D183D">
      <w:pPr>
        <w:autoSpaceDE w:val="0"/>
        <w:autoSpaceDN w:val="0"/>
        <w:adjustRightInd w:val="0"/>
        <w:spacing w:after="0" w:line="240" w:lineRule="auto"/>
        <w:jc w:val="both"/>
        <w:rPr>
          <w:rFonts w:ascii="Times New Roman" w:hAnsi="Times New Roman"/>
          <w:b/>
          <w:sz w:val="24"/>
        </w:rPr>
      </w:pPr>
    </w:p>
    <w:p w14:paraId="0F57A90C"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56</w:t>
      </w:r>
      <w:r w:rsidRPr="0085166F">
        <w:rPr>
          <w:rFonts w:ascii="Times New Roman" w:hAnsi="Times New Roman"/>
          <w:b/>
          <w:sz w:val="24"/>
          <w:szCs w:val="24"/>
        </w:rPr>
        <w:t xml:space="preserve">. § </w:t>
      </w:r>
      <w:r w:rsidRPr="00A50DBC">
        <w:rPr>
          <w:rFonts w:ascii="Times New Roman" w:hAnsi="Times New Roman"/>
          <w:sz w:val="24"/>
          <w:szCs w:val="24"/>
        </w:rPr>
        <w:t>(1)</w:t>
      </w:r>
      <w:r w:rsidRPr="0085166F">
        <w:rPr>
          <w:rFonts w:ascii="Times New Roman" w:hAnsi="Times New Roman"/>
          <w:sz w:val="24"/>
          <w:szCs w:val="24"/>
        </w:rPr>
        <w:t xml:space="preserve"> Az ajánlatkérő köteles az összes ajánlattevő, valamint részvételre jelentkező számára azonos feltételekkel biztosítani a hiánypótlás lehetőségét, valamint az ajánlatokban vagy részvételi jelentkezésekben található, nem egyértelmű kijelentések, nyilatkozatok, igazolások tartalmának tisztázása érdekében az ajánlattevőktől vagy részvételre jelentkezőktől felvilágosítást kérni.</w:t>
      </w:r>
    </w:p>
    <w:p w14:paraId="30FCDC12"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A50DBC">
        <w:rPr>
          <w:rFonts w:ascii="Times New Roman" w:hAnsi="Times New Roman"/>
          <w:sz w:val="24"/>
          <w:szCs w:val="24"/>
        </w:rPr>
        <w:t>(2)</w:t>
      </w:r>
      <w:r w:rsidRPr="0085166F">
        <w:rPr>
          <w:rFonts w:ascii="Times New Roman" w:hAnsi="Times New Roman"/>
          <w:sz w:val="24"/>
          <w:szCs w:val="24"/>
        </w:rPr>
        <w:t xml:space="preserve"> A hiánypótlásra vagy a felvilágosítás nyújtására vonatkozó felszólítást az ajánlatkérő a többi ajánlattevő vagy részvételre jelentkező egyidejű értesítése mellett közvetlenül köteles az ajánlattevő, illetve részvételre jelentkező részére megküldeni, megjelölve a határidőt, továbbá a hiánypótlási felhívásban a pót</w:t>
      </w:r>
      <w:r w:rsidR="00544BBB">
        <w:rPr>
          <w:rFonts w:ascii="Times New Roman" w:hAnsi="Times New Roman"/>
          <w:sz w:val="24"/>
          <w:szCs w:val="24"/>
        </w:rPr>
        <w:t>o</w:t>
      </w:r>
      <w:r w:rsidRPr="0085166F">
        <w:rPr>
          <w:rFonts w:ascii="Times New Roman" w:hAnsi="Times New Roman"/>
          <w:sz w:val="24"/>
          <w:szCs w:val="24"/>
        </w:rPr>
        <w:t>landó hiányokat.</w:t>
      </w:r>
    </w:p>
    <w:p w14:paraId="6F93668B" w14:textId="77777777" w:rsidR="007B6109" w:rsidRPr="00E264FC" w:rsidRDefault="007B6109" w:rsidP="000D183D">
      <w:pPr>
        <w:autoSpaceDE w:val="0"/>
        <w:autoSpaceDN w:val="0"/>
        <w:adjustRightInd w:val="0"/>
        <w:spacing w:after="0" w:line="240" w:lineRule="auto"/>
        <w:jc w:val="both"/>
        <w:rPr>
          <w:rFonts w:ascii="Times New Roman" w:hAnsi="Times New Roman"/>
          <w:sz w:val="24"/>
          <w:szCs w:val="24"/>
        </w:rPr>
      </w:pPr>
      <w:r w:rsidRPr="00A50DBC">
        <w:rPr>
          <w:rFonts w:ascii="Times New Roman" w:hAnsi="Times New Roman"/>
          <w:sz w:val="24"/>
          <w:szCs w:val="24"/>
        </w:rPr>
        <w:t>(3)</w:t>
      </w:r>
      <w:r w:rsidRPr="0085166F">
        <w:rPr>
          <w:rFonts w:ascii="Times New Roman" w:hAnsi="Times New Roman"/>
          <w:sz w:val="24"/>
          <w:szCs w:val="24"/>
        </w:rPr>
        <w:t xml:space="preserve"> A hiányok pótlása – melynek során az ajánlatban vagy részvételi jelentkezésben szereplő iratokat módosítani és kiegészíteni is lehet – csak arra irányulhat, hogy az ajánlat vagy </w:t>
      </w:r>
      <w:r w:rsidRPr="00E264FC">
        <w:rPr>
          <w:rFonts w:ascii="Times New Roman" w:hAnsi="Times New Roman"/>
          <w:sz w:val="24"/>
          <w:szCs w:val="24"/>
        </w:rPr>
        <w:t xml:space="preserve">részvételi jelentkezés megfeleljen az </w:t>
      </w:r>
      <w:r w:rsidR="00E52A3A">
        <w:rPr>
          <w:rFonts w:ascii="Times New Roman" w:hAnsi="Times New Roman"/>
          <w:sz w:val="24"/>
          <w:szCs w:val="24"/>
        </w:rPr>
        <w:t>ajánlatkérői</w:t>
      </w:r>
      <w:r w:rsidRPr="00E264FC">
        <w:rPr>
          <w:rFonts w:ascii="Times New Roman" w:hAnsi="Times New Roman"/>
          <w:sz w:val="24"/>
          <w:szCs w:val="24"/>
        </w:rPr>
        <w:t xml:space="preserve"> dokumentumok vagy a jogszabályok előírásainak.</w:t>
      </w:r>
    </w:p>
    <w:p w14:paraId="04D1D1B2" w14:textId="77777777" w:rsidR="007B6109" w:rsidRPr="00E264FC" w:rsidRDefault="007B6109" w:rsidP="000D183D">
      <w:pPr>
        <w:autoSpaceDE w:val="0"/>
        <w:autoSpaceDN w:val="0"/>
        <w:adjustRightInd w:val="0"/>
        <w:spacing w:after="0" w:line="240" w:lineRule="auto"/>
        <w:jc w:val="both"/>
        <w:rPr>
          <w:rFonts w:ascii="Times New Roman" w:hAnsi="Times New Roman"/>
          <w:sz w:val="24"/>
          <w:szCs w:val="24"/>
        </w:rPr>
      </w:pPr>
      <w:r w:rsidRPr="00A50DBC">
        <w:rPr>
          <w:rFonts w:ascii="Times New Roman" w:hAnsi="Times New Roman"/>
          <w:sz w:val="24"/>
          <w:szCs w:val="24"/>
        </w:rPr>
        <w:t>(4)</w:t>
      </w:r>
      <w:r w:rsidRPr="00E264FC">
        <w:rPr>
          <w:rFonts w:ascii="Times New Roman" w:hAnsi="Times New Roman"/>
          <w:sz w:val="24"/>
          <w:szCs w:val="24"/>
        </w:rPr>
        <w:t xml:space="preserve"> Ha az ajánlatkérő megállapítja, hogy az ajánlattevő vagy részvételre jelentkező az alkalmasság igazolásához olyan gazdasági szereplő kapacitásaira támaszkodik, vagy olyan alvállalkozót nevezett meg, amely kizáró ok hatálya alatt áll, a kizáró okkal érintett gazdasági szereplő kizárása mellett hiánypótlás keretében hívja fel az ajánlattevőt vagy részvételre jelentkezőt a kizárt helyett szükség esetén más gazdasági szereplő megnevezésére.</w:t>
      </w:r>
    </w:p>
    <w:p w14:paraId="00663C0F"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A50DBC">
        <w:rPr>
          <w:rFonts w:ascii="Times New Roman" w:hAnsi="Times New Roman"/>
          <w:sz w:val="24"/>
          <w:szCs w:val="24"/>
        </w:rPr>
        <w:t>(5)</w:t>
      </w:r>
      <w:r w:rsidRPr="00E264FC">
        <w:rPr>
          <w:rFonts w:ascii="Times New Roman" w:hAnsi="Times New Roman"/>
          <w:sz w:val="24"/>
          <w:szCs w:val="24"/>
        </w:rPr>
        <w:t xml:space="preserve"> </w:t>
      </w:r>
      <w:r>
        <w:rPr>
          <w:rFonts w:ascii="Times New Roman" w:hAnsi="Times New Roman"/>
          <w:sz w:val="24"/>
          <w:szCs w:val="24"/>
        </w:rPr>
        <w:t>A</w:t>
      </w:r>
      <w:r w:rsidRPr="00E264FC">
        <w:rPr>
          <w:rFonts w:ascii="Times New Roman" w:hAnsi="Times New Roman"/>
          <w:sz w:val="24"/>
          <w:szCs w:val="24"/>
        </w:rPr>
        <w:t>míg bármely ajánlattevő vagy részvételre jelentkező számára hiánypótlásra vagy felvilágosítás nyújtására – a (2) bekezdés szerinti felszólításban, illetve</w:t>
      </w:r>
      <w:r w:rsidRPr="0085166F">
        <w:rPr>
          <w:rFonts w:ascii="Times New Roman" w:hAnsi="Times New Roman"/>
          <w:sz w:val="24"/>
          <w:szCs w:val="24"/>
        </w:rPr>
        <w:t xml:space="preserve"> értesítésben megjelölt – határidő van folyamatban, az ajánlattevő vagy részvételre jelentkező pótolhat olyan hiányokat, amelyekre nézve az ajánlatkérő nem hívta fel hiánypótlásra.</w:t>
      </w:r>
    </w:p>
    <w:p w14:paraId="6D1ACD3C"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A50DBC">
        <w:rPr>
          <w:rFonts w:ascii="Times New Roman" w:hAnsi="Times New Roman"/>
          <w:sz w:val="24"/>
          <w:szCs w:val="24"/>
        </w:rPr>
        <w:t>(6)</w:t>
      </w:r>
      <w:r w:rsidRPr="0085166F">
        <w:rPr>
          <w:rFonts w:ascii="Times New Roman" w:hAnsi="Times New Roman"/>
          <w:sz w:val="24"/>
          <w:szCs w:val="24"/>
        </w:rPr>
        <w:t xml:space="preserve"> Az ajánlatkérő köteles újabb hiánypótlást elrendelni, ha a korábbi hiánypótlási felhívásban</w:t>
      </w:r>
      <w:r>
        <w:rPr>
          <w:rFonts w:ascii="Times New Roman" w:hAnsi="Times New Roman"/>
          <w:sz w:val="24"/>
          <w:szCs w:val="24"/>
        </w:rPr>
        <w:t>, felhívásokban</w:t>
      </w:r>
      <w:r w:rsidRPr="0085166F">
        <w:rPr>
          <w:rFonts w:ascii="Times New Roman" w:hAnsi="Times New Roman"/>
          <w:sz w:val="24"/>
          <w:szCs w:val="24"/>
        </w:rPr>
        <w:t xml:space="preserve"> nem szereplő hiányt észlelt. Nem köteles az ajánlatkérő újabb hiánypótlást elrendelni arra vonatkozóan, ha a hiánypótlással az ajánlattevő</w:t>
      </w:r>
      <w:r>
        <w:rPr>
          <w:rFonts w:ascii="Times New Roman" w:hAnsi="Times New Roman"/>
          <w:sz w:val="24"/>
          <w:szCs w:val="24"/>
        </w:rPr>
        <w:t>,</w:t>
      </w:r>
      <w:r w:rsidRPr="0085166F">
        <w:rPr>
          <w:rFonts w:ascii="Times New Roman" w:hAnsi="Times New Roman"/>
          <w:sz w:val="24"/>
          <w:szCs w:val="24"/>
        </w:rPr>
        <w:t xml:space="preserve"> </w:t>
      </w:r>
      <w:r>
        <w:rPr>
          <w:rFonts w:ascii="Times New Roman" w:hAnsi="Times New Roman"/>
          <w:sz w:val="24"/>
          <w:szCs w:val="24"/>
        </w:rPr>
        <w:t xml:space="preserve">illetve </w:t>
      </w:r>
      <w:r w:rsidRPr="0085166F">
        <w:rPr>
          <w:rFonts w:ascii="Times New Roman" w:hAnsi="Times New Roman"/>
          <w:sz w:val="24"/>
          <w:szCs w:val="24"/>
        </w:rPr>
        <w:t xml:space="preserve">részvételre jelentkező az ajánlatban </w:t>
      </w:r>
      <w:r>
        <w:rPr>
          <w:rFonts w:ascii="Times New Roman" w:hAnsi="Times New Roman"/>
          <w:sz w:val="24"/>
          <w:szCs w:val="24"/>
        </w:rPr>
        <w:t xml:space="preserve">illetve </w:t>
      </w:r>
      <w:r w:rsidRPr="0085166F">
        <w:rPr>
          <w:rFonts w:ascii="Times New Roman" w:hAnsi="Times New Roman"/>
          <w:sz w:val="24"/>
          <w:szCs w:val="24"/>
        </w:rPr>
        <w:t>részvételi jelentkezésben korábban nem szereplő gazdasági szereplőt von be az eljárásba, és e gazdasági szereplőre tekintettel lenne szükséges az újabb hiánypótlás, feltéve, hogy az eljárást megindító felhívásban feltüntette, hogy ilyen esetben nem</w:t>
      </w:r>
      <w:r>
        <w:rPr>
          <w:rFonts w:ascii="Times New Roman" w:hAnsi="Times New Roman"/>
          <w:sz w:val="24"/>
          <w:szCs w:val="24"/>
        </w:rPr>
        <w:t>,</w:t>
      </w:r>
      <w:r w:rsidRPr="0085166F">
        <w:rPr>
          <w:rFonts w:ascii="Times New Roman" w:hAnsi="Times New Roman"/>
          <w:sz w:val="24"/>
          <w:szCs w:val="24"/>
        </w:rPr>
        <w:t xml:space="preserve"> vagy csak az általa meghatározott korlátozással rendel el újabb hiánypótlást. A korábban megjelölt hiányok a későbbi hiánypótlások során már nem pótolhatók.</w:t>
      </w:r>
    </w:p>
    <w:p w14:paraId="38406312"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A50DBC">
        <w:rPr>
          <w:rFonts w:ascii="Times New Roman" w:hAnsi="Times New Roman"/>
          <w:sz w:val="24"/>
          <w:szCs w:val="24"/>
        </w:rPr>
        <w:t>(7)</w:t>
      </w:r>
      <w:r w:rsidRPr="0085166F">
        <w:rPr>
          <w:rFonts w:ascii="Times New Roman" w:hAnsi="Times New Roman"/>
          <w:sz w:val="24"/>
          <w:szCs w:val="24"/>
        </w:rPr>
        <w:t xml:space="preserve"> Az ajánlatkérő kizárólag az (1)</w:t>
      </w:r>
      <w:r>
        <w:rPr>
          <w:rFonts w:ascii="Times New Roman" w:hAnsi="Times New Roman"/>
          <w:sz w:val="24"/>
          <w:szCs w:val="24"/>
        </w:rPr>
        <w:t xml:space="preserve"> és </w:t>
      </w:r>
      <w:r w:rsidRPr="0085166F">
        <w:rPr>
          <w:rFonts w:ascii="Times New Roman" w:hAnsi="Times New Roman"/>
          <w:sz w:val="24"/>
          <w:szCs w:val="24"/>
        </w:rPr>
        <w:t>(2) bekezdésben foglaltak szerint és csak olyan felvilágosítást kérhet, amely az ajánlatok vagy részvételi jelentkezések elbírálása érdekében szükséges.</w:t>
      </w:r>
    </w:p>
    <w:p w14:paraId="19257D89"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A50DBC">
        <w:rPr>
          <w:rFonts w:ascii="Times New Roman" w:hAnsi="Times New Roman"/>
          <w:sz w:val="24"/>
          <w:szCs w:val="24"/>
        </w:rPr>
        <w:t>(8)</w:t>
      </w:r>
      <w:r w:rsidRPr="0085166F">
        <w:rPr>
          <w:rFonts w:ascii="Times New Roman" w:hAnsi="Times New Roman"/>
          <w:sz w:val="24"/>
          <w:szCs w:val="24"/>
        </w:rPr>
        <w:t xml:space="preserve"> A hiánypótlás vagy a felvilágosítás megadása</w:t>
      </w:r>
    </w:p>
    <w:p w14:paraId="4E4DBBFF"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a) </w:t>
      </w:r>
      <w:r w:rsidRPr="0085166F">
        <w:rPr>
          <w:rFonts w:ascii="Times New Roman" w:hAnsi="Times New Roman"/>
          <w:iCs/>
          <w:sz w:val="24"/>
          <w:szCs w:val="24"/>
        </w:rPr>
        <w:t xml:space="preserve">nem </w:t>
      </w:r>
      <w:r w:rsidRPr="00E264FC">
        <w:rPr>
          <w:rFonts w:ascii="Times New Roman" w:hAnsi="Times New Roman"/>
          <w:iCs/>
          <w:sz w:val="24"/>
          <w:szCs w:val="24"/>
        </w:rPr>
        <w:t>járhat</w:t>
      </w:r>
      <w:r w:rsidRPr="00E264FC">
        <w:rPr>
          <w:rFonts w:ascii="Times New Roman" w:hAnsi="Times New Roman"/>
          <w:i/>
          <w:iCs/>
          <w:sz w:val="24"/>
          <w:szCs w:val="24"/>
        </w:rPr>
        <w:t xml:space="preserve"> </w:t>
      </w:r>
      <w:r w:rsidRPr="00E264FC">
        <w:rPr>
          <w:rFonts w:ascii="Times New Roman" w:hAnsi="Times New Roman"/>
          <w:sz w:val="24"/>
          <w:szCs w:val="24"/>
        </w:rPr>
        <w:t>a 2. § (1)-(3) és (5) bekezdésében foglalt alapelvek sérelmével</w:t>
      </w:r>
      <w:r>
        <w:rPr>
          <w:rFonts w:ascii="Times New Roman" w:hAnsi="Times New Roman"/>
          <w:sz w:val="24"/>
          <w:szCs w:val="24"/>
        </w:rPr>
        <w:t>,</w:t>
      </w:r>
      <w:r w:rsidRPr="00E264FC">
        <w:rPr>
          <w:rFonts w:ascii="Times New Roman" w:hAnsi="Times New Roman"/>
          <w:sz w:val="24"/>
          <w:szCs w:val="24"/>
        </w:rPr>
        <w:t xml:space="preserve"> és</w:t>
      </w:r>
    </w:p>
    <w:p w14:paraId="17320D91"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b) </w:t>
      </w:r>
      <w:r w:rsidRPr="0085166F">
        <w:rPr>
          <w:rFonts w:ascii="Times New Roman" w:hAnsi="Times New Roman"/>
          <w:sz w:val="24"/>
          <w:szCs w:val="24"/>
        </w:rPr>
        <w:t>az ajánlatban a beszerzés tárgyának jellemzőire, az ajánlattevő szerződéses kötelezettsége végrehajtásának módjára vagy a szerződés más feltételeire vonatkozó dokumentum tekintetében csak olyan nem jelentős, egyedi részletkérdésre vonatkozó hiba javít</w:t>
      </w:r>
      <w:r>
        <w:rPr>
          <w:rFonts w:ascii="Times New Roman" w:hAnsi="Times New Roman"/>
          <w:sz w:val="24"/>
          <w:szCs w:val="24"/>
        </w:rPr>
        <w:t>ására</w:t>
      </w:r>
      <w:r w:rsidRPr="0085166F">
        <w:rPr>
          <w:rFonts w:ascii="Times New Roman" w:hAnsi="Times New Roman"/>
          <w:sz w:val="24"/>
          <w:szCs w:val="24"/>
        </w:rPr>
        <w:t xml:space="preserve"> vagy hiány pót</w:t>
      </w:r>
      <w:r>
        <w:rPr>
          <w:rFonts w:ascii="Times New Roman" w:hAnsi="Times New Roman"/>
          <w:sz w:val="24"/>
          <w:szCs w:val="24"/>
        </w:rPr>
        <w:t>lására</w:t>
      </w:r>
      <w:r w:rsidRPr="0085166F">
        <w:rPr>
          <w:rFonts w:ascii="Times New Roman" w:hAnsi="Times New Roman"/>
          <w:sz w:val="24"/>
          <w:szCs w:val="24"/>
        </w:rPr>
        <w:t>, továbbá átalánydíjas szerződés esetén az árazott költségvetés</w:t>
      </w:r>
      <w:r>
        <w:rPr>
          <w:rFonts w:ascii="Times New Roman" w:hAnsi="Times New Roman"/>
          <w:sz w:val="24"/>
          <w:szCs w:val="24"/>
        </w:rPr>
        <w:t>,</w:t>
      </w:r>
      <w:r w:rsidRPr="0085166F">
        <w:rPr>
          <w:rFonts w:ascii="Times New Roman" w:hAnsi="Times New Roman"/>
          <w:sz w:val="24"/>
          <w:szCs w:val="24"/>
        </w:rPr>
        <w:t xml:space="preserve"> részletes árajánlat valamely tétele és egységára pót</w:t>
      </w:r>
      <w:r>
        <w:rPr>
          <w:rFonts w:ascii="Times New Roman" w:hAnsi="Times New Roman"/>
          <w:sz w:val="24"/>
          <w:szCs w:val="24"/>
        </w:rPr>
        <w:t>lására</w:t>
      </w:r>
      <w:r w:rsidRPr="0085166F">
        <w:rPr>
          <w:rFonts w:ascii="Times New Roman" w:hAnsi="Times New Roman"/>
          <w:sz w:val="24"/>
          <w:szCs w:val="24"/>
        </w:rPr>
        <w:t>, módosí</w:t>
      </w:r>
      <w:r>
        <w:rPr>
          <w:rFonts w:ascii="Times New Roman" w:hAnsi="Times New Roman"/>
          <w:sz w:val="24"/>
          <w:szCs w:val="24"/>
        </w:rPr>
        <w:t>tására</w:t>
      </w:r>
      <w:r w:rsidRPr="0085166F">
        <w:rPr>
          <w:rFonts w:ascii="Times New Roman" w:hAnsi="Times New Roman"/>
          <w:sz w:val="24"/>
          <w:szCs w:val="24"/>
        </w:rPr>
        <w:t>, kiegészít</w:t>
      </w:r>
      <w:r>
        <w:rPr>
          <w:rFonts w:ascii="Times New Roman" w:hAnsi="Times New Roman"/>
          <w:sz w:val="24"/>
          <w:szCs w:val="24"/>
        </w:rPr>
        <w:t>ésére</w:t>
      </w:r>
      <w:r w:rsidRPr="0085166F">
        <w:rPr>
          <w:rFonts w:ascii="Times New Roman" w:hAnsi="Times New Roman"/>
          <w:sz w:val="24"/>
          <w:szCs w:val="24"/>
        </w:rPr>
        <w:t xml:space="preserve"> vagy tör</w:t>
      </w:r>
      <w:r>
        <w:rPr>
          <w:rFonts w:ascii="Times New Roman" w:hAnsi="Times New Roman"/>
          <w:sz w:val="24"/>
          <w:szCs w:val="24"/>
        </w:rPr>
        <w:t>lésére irányulhat</w:t>
      </w:r>
      <w:r w:rsidRPr="0085166F">
        <w:rPr>
          <w:rFonts w:ascii="Times New Roman" w:hAnsi="Times New Roman"/>
          <w:sz w:val="24"/>
          <w:szCs w:val="24"/>
        </w:rPr>
        <w:t xml:space="preserve">, amelynek változása a teljes ajánlati árat vagy annak értékelés alá eső részösszegét, </w:t>
      </w:r>
      <w:r>
        <w:rPr>
          <w:rFonts w:ascii="Times New Roman" w:hAnsi="Times New Roman"/>
          <w:sz w:val="24"/>
          <w:szCs w:val="24"/>
        </w:rPr>
        <w:t xml:space="preserve">illetve </w:t>
      </w:r>
      <w:r w:rsidRPr="0085166F">
        <w:rPr>
          <w:rFonts w:ascii="Times New Roman" w:hAnsi="Times New Roman"/>
          <w:sz w:val="24"/>
          <w:szCs w:val="24"/>
        </w:rPr>
        <w:t>az ajánlattevők között az értékeléskor kialakuló sorrendet nem befolyásolja.</w:t>
      </w:r>
    </w:p>
    <w:p w14:paraId="763F24AD"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A50DBC">
        <w:rPr>
          <w:rFonts w:ascii="Times New Roman" w:hAnsi="Times New Roman"/>
          <w:sz w:val="24"/>
          <w:szCs w:val="24"/>
        </w:rPr>
        <w:t>(9)</w:t>
      </w:r>
      <w:r w:rsidRPr="0085166F">
        <w:rPr>
          <w:rFonts w:ascii="Times New Roman" w:hAnsi="Times New Roman"/>
          <w:sz w:val="24"/>
          <w:szCs w:val="24"/>
        </w:rPr>
        <w:t xml:space="preserve"> Az ajánlatkérő köteles meggyőződni arról, hogy a hiánypótlás vagy a felvilágosítás megadása a</w:t>
      </w:r>
      <w:r>
        <w:rPr>
          <w:rFonts w:ascii="Times New Roman" w:hAnsi="Times New Roman"/>
          <w:sz w:val="24"/>
          <w:szCs w:val="24"/>
        </w:rPr>
        <w:t xml:space="preserve"> (3), (5), (6) és (8) bekezdésben </w:t>
      </w:r>
      <w:r w:rsidRPr="0085166F">
        <w:rPr>
          <w:rFonts w:ascii="Times New Roman" w:hAnsi="Times New Roman"/>
          <w:sz w:val="24"/>
          <w:szCs w:val="24"/>
        </w:rPr>
        <w:t xml:space="preserve">foglaltaknak megfelel. A (3) vagy (8) bekezdés rendelkezéseinek megsértése esetén, vagy ha a hiánypótlást, felvilágosítás megadását nem, </w:t>
      </w:r>
      <w:r w:rsidRPr="0085166F">
        <w:rPr>
          <w:rFonts w:ascii="Times New Roman" w:hAnsi="Times New Roman"/>
          <w:sz w:val="24"/>
          <w:szCs w:val="24"/>
        </w:rPr>
        <w:lastRenderedPageBreak/>
        <w:t>vagy nem az előírt határidőben teljesítették, kizárólag az eredeti ajánlati vagy részvételi jelentkezési példányt</w:t>
      </w:r>
      <w:r>
        <w:rPr>
          <w:rFonts w:ascii="Times New Roman" w:hAnsi="Times New Roman"/>
          <w:sz w:val="24"/>
          <w:szCs w:val="24"/>
        </w:rPr>
        <w:t>,</w:t>
      </w:r>
      <w:r w:rsidRPr="0085166F">
        <w:rPr>
          <w:rFonts w:ascii="Times New Roman" w:hAnsi="Times New Roman"/>
          <w:sz w:val="24"/>
          <w:szCs w:val="24"/>
        </w:rPr>
        <w:t xml:space="preserve"> példányokat lehet figyelembe venni az elbírálás során.</w:t>
      </w:r>
    </w:p>
    <w:p w14:paraId="6F6EF91B" w14:textId="77777777" w:rsidR="007B6109" w:rsidRDefault="007B6109" w:rsidP="000D183D">
      <w:pPr>
        <w:spacing w:after="0" w:line="240" w:lineRule="auto"/>
        <w:jc w:val="both"/>
        <w:rPr>
          <w:rFonts w:ascii="Times New Roman" w:hAnsi="Times New Roman"/>
          <w:sz w:val="24"/>
          <w:szCs w:val="24"/>
        </w:rPr>
      </w:pPr>
      <w:r w:rsidRPr="00A50DBC">
        <w:rPr>
          <w:rFonts w:ascii="Times New Roman" w:hAnsi="Times New Roman"/>
          <w:sz w:val="24"/>
          <w:szCs w:val="24"/>
        </w:rPr>
        <w:t>(10)</w:t>
      </w:r>
      <w:r w:rsidRPr="0085166F">
        <w:rPr>
          <w:rFonts w:ascii="Times New Roman" w:hAnsi="Times New Roman"/>
          <w:sz w:val="24"/>
          <w:szCs w:val="24"/>
        </w:rPr>
        <w:t xml:space="preserve"> Ha az ajánlatkérő az ajánlatban az értékelésre kiható számítási hibát észlel, annak javítását az ajánlatkérő végzi el úgy, hogy a beszerzés tárgya elemeinek tételesen meghatározott értékeit</w:t>
      </w:r>
      <w:r>
        <w:rPr>
          <w:rFonts w:ascii="Times New Roman" w:hAnsi="Times New Roman"/>
          <w:sz w:val="24"/>
          <w:szCs w:val="24"/>
        </w:rPr>
        <w:t>,</w:t>
      </w:r>
      <w:r w:rsidRPr="0085166F">
        <w:rPr>
          <w:rFonts w:ascii="Times New Roman" w:hAnsi="Times New Roman"/>
          <w:sz w:val="24"/>
          <w:szCs w:val="24"/>
        </w:rPr>
        <w:t xml:space="preserve"> </w:t>
      </w:r>
      <w:r>
        <w:rPr>
          <w:rFonts w:ascii="Times New Roman" w:hAnsi="Times New Roman"/>
          <w:sz w:val="24"/>
          <w:szCs w:val="24"/>
        </w:rPr>
        <w:t>mint</w:t>
      </w:r>
      <w:r w:rsidRPr="0085166F">
        <w:rPr>
          <w:rFonts w:ascii="Times New Roman" w:hAnsi="Times New Roman"/>
          <w:sz w:val="24"/>
          <w:szCs w:val="24"/>
        </w:rPr>
        <w:t xml:space="preserve"> alapadatokat alapul véve számítja ki az összesített ellenértéket vagy más</w:t>
      </w:r>
      <w:r>
        <w:rPr>
          <w:rFonts w:ascii="Times New Roman" w:hAnsi="Times New Roman"/>
          <w:sz w:val="24"/>
          <w:szCs w:val="24"/>
        </w:rPr>
        <w:t>,</w:t>
      </w:r>
      <w:r w:rsidRPr="0085166F">
        <w:rPr>
          <w:rFonts w:ascii="Times New Roman" w:hAnsi="Times New Roman"/>
          <w:sz w:val="24"/>
          <w:szCs w:val="24"/>
        </w:rPr>
        <w:t xml:space="preserve"> az ajánlatban megtalálható számításon alapuló adatot. A számítási hiba javításáról az összes ajánlattevőt egyidejűleg, közvetlenül, írásban, haladéktalanul tájékoztatni kell.</w:t>
      </w:r>
    </w:p>
    <w:p w14:paraId="0F576F2E" w14:textId="77777777" w:rsidR="007B6109" w:rsidRPr="0085166F" w:rsidRDefault="007B6109" w:rsidP="000D183D">
      <w:pPr>
        <w:spacing w:after="0" w:line="240" w:lineRule="auto"/>
        <w:jc w:val="both"/>
        <w:rPr>
          <w:rFonts w:ascii="Times New Roman" w:hAnsi="Times New Roman"/>
          <w:sz w:val="24"/>
        </w:rPr>
      </w:pPr>
    </w:p>
    <w:p w14:paraId="2851009E" w14:textId="77777777" w:rsidR="007B6109" w:rsidRPr="001939DC" w:rsidRDefault="007B6109" w:rsidP="000D183D">
      <w:pPr>
        <w:spacing w:after="0" w:line="240" w:lineRule="auto"/>
        <w:jc w:val="center"/>
        <w:rPr>
          <w:rFonts w:ascii="Times New Roman" w:hAnsi="Times New Roman"/>
          <w:b/>
          <w:sz w:val="24"/>
        </w:rPr>
      </w:pPr>
      <w:r>
        <w:rPr>
          <w:rFonts w:ascii="Times New Roman" w:hAnsi="Times New Roman"/>
          <w:b/>
          <w:sz w:val="24"/>
        </w:rPr>
        <w:t>35</w:t>
      </w:r>
      <w:r w:rsidRPr="001939DC">
        <w:rPr>
          <w:rFonts w:ascii="Times New Roman" w:hAnsi="Times New Roman"/>
          <w:b/>
          <w:sz w:val="24"/>
        </w:rPr>
        <w:t>. Aránytalanul alacsony ár és egyéb aránytalan vállalások</w:t>
      </w:r>
    </w:p>
    <w:p w14:paraId="46917D1F" w14:textId="77777777" w:rsidR="007B6109" w:rsidRPr="0085166F" w:rsidRDefault="007B6109" w:rsidP="000D183D">
      <w:pPr>
        <w:spacing w:after="0" w:line="240" w:lineRule="auto"/>
        <w:jc w:val="both"/>
        <w:rPr>
          <w:rFonts w:ascii="Times New Roman" w:hAnsi="Times New Roman"/>
          <w:sz w:val="24"/>
        </w:rPr>
      </w:pPr>
    </w:p>
    <w:p w14:paraId="5679F24A"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57</w:t>
      </w:r>
      <w:r w:rsidRPr="0085166F">
        <w:rPr>
          <w:rFonts w:ascii="Times New Roman" w:hAnsi="Times New Roman"/>
          <w:b/>
          <w:sz w:val="24"/>
          <w:szCs w:val="24"/>
        </w:rPr>
        <w:t xml:space="preserve">. § </w:t>
      </w:r>
      <w:r w:rsidRPr="002D3DE5">
        <w:rPr>
          <w:rFonts w:ascii="Times New Roman" w:hAnsi="Times New Roman"/>
          <w:sz w:val="24"/>
          <w:szCs w:val="24"/>
        </w:rPr>
        <w:t>(1)</w:t>
      </w:r>
      <w:r w:rsidRPr="0085166F">
        <w:rPr>
          <w:rFonts w:ascii="Times New Roman" w:hAnsi="Times New Roman"/>
          <w:sz w:val="24"/>
          <w:szCs w:val="24"/>
        </w:rPr>
        <w:t xml:space="preserve"> Az ajánlatkérő </w:t>
      </w:r>
      <w:r>
        <w:rPr>
          <w:rFonts w:ascii="Times New Roman" w:hAnsi="Times New Roman"/>
          <w:sz w:val="24"/>
          <w:szCs w:val="24"/>
        </w:rPr>
        <w:t xml:space="preserve">köteles írásban </w:t>
      </w:r>
      <w:r w:rsidRPr="0085166F">
        <w:rPr>
          <w:rFonts w:ascii="Times New Roman" w:hAnsi="Times New Roman"/>
          <w:sz w:val="24"/>
          <w:szCs w:val="24"/>
        </w:rPr>
        <w:t>az értékelés szempontjából lényeges ajánlati elemek tartalmát megalapozó adatokat, valamint indokolást kérni</w:t>
      </w:r>
      <w:r>
        <w:rPr>
          <w:rFonts w:ascii="Times New Roman" w:hAnsi="Times New Roman"/>
          <w:sz w:val="24"/>
          <w:szCs w:val="24"/>
        </w:rPr>
        <w:t>,</w:t>
      </w:r>
      <w:r w:rsidRPr="0085166F">
        <w:rPr>
          <w:rFonts w:ascii="Times New Roman" w:hAnsi="Times New Roman"/>
          <w:sz w:val="24"/>
          <w:szCs w:val="24"/>
        </w:rPr>
        <w:t xml:space="preserve"> és erről a kérésről a többi ajánlattevőt egyidejűleg, írásban értesíteni, ha az ajánlat </w:t>
      </w:r>
      <w:r>
        <w:rPr>
          <w:rFonts w:ascii="Times New Roman" w:hAnsi="Times New Roman"/>
          <w:sz w:val="24"/>
          <w:szCs w:val="24"/>
        </w:rPr>
        <w:t xml:space="preserve">– </w:t>
      </w:r>
      <w:r w:rsidRPr="0085166F">
        <w:rPr>
          <w:rFonts w:ascii="Times New Roman" w:hAnsi="Times New Roman"/>
          <w:sz w:val="24"/>
          <w:szCs w:val="24"/>
        </w:rPr>
        <w:t xml:space="preserve">a megkötni tervezett szerződés tárgyára figyelemmel </w:t>
      </w:r>
      <w:r>
        <w:rPr>
          <w:rFonts w:ascii="Times New Roman" w:hAnsi="Times New Roman"/>
          <w:sz w:val="24"/>
          <w:szCs w:val="24"/>
        </w:rPr>
        <w:t xml:space="preserve">– </w:t>
      </w:r>
      <w:r w:rsidRPr="0085166F">
        <w:rPr>
          <w:rFonts w:ascii="Times New Roman" w:hAnsi="Times New Roman"/>
          <w:sz w:val="24"/>
          <w:szCs w:val="24"/>
        </w:rPr>
        <w:t>aránytalanul alacsony összeget tartalmaz az értékelési szempontként figyelembe vett ár vagy költség vagy azoknak valamely önállóan értékelésre kerülő eleme tekintetében.</w:t>
      </w:r>
    </w:p>
    <w:p w14:paraId="1F50ED88"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2D3DE5">
        <w:rPr>
          <w:rFonts w:ascii="Times New Roman" w:hAnsi="Times New Roman"/>
          <w:sz w:val="24"/>
          <w:szCs w:val="24"/>
        </w:rPr>
        <w:t>(2)</w:t>
      </w:r>
      <w:r w:rsidRPr="0085166F">
        <w:rPr>
          <w:rFonts w:ascii="Times New Roman" w:hAnsi="Times New Roman"/>
          <w:sz w:val="24"/>
          <w:szCs w:val="24"/>
        </w:rPr>
        <w:t xml:space="preserve"> Az ajánlatkérő figyelembe veheti az olyan objektív alapú indokolást, amely különösen</w:t>
      </w:r>
    </w:p>
    <w:p w14:paraId="7EB53C6A"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a) </w:t>
      </w:r>
      <w:r w:rsidRPr="0085166F">
        <w:rPr>
          <w:rFonts w:ascii="Times New Roman" w:hAnsi="Times New Roman"/>
          <w:sz w:val="24"/>
          <w:szCs w:val="24"/>
        </w:rPr>
        <w:t>a gyártási folyamat, az építési beruházás vagy a szolgáltatásnyújtás módszerének gazdaságosságára,</w:t>
      </w:r>
    </w:p>
    <w:p w14:paraId="09DBAFB0"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b) </w:t>
      </w:r>
      <w:r w:rsidRPr="0085166F">
        <w:rPr>
          <w:rFonts w:ascii="Times New Roman" w:hAnsi="Times New Roman"/>
          <w:sz w:val="24"/>
          <w:szCs w:val="24"/>
        </w:rPr>
        <w:t>a választott műszaki megoldásra,</w:t>
      </w:r>
    </w:p>
    <w:p w14:paraId="4BEFAC1B"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c) </w:t>
      </w:r>
      <w:r w:rsidRPr="0085166F">
        <w:rPr>
          <w:rFonts w:ascii="Times New Roman" w:hAnsi="Times New Roman"/>
          <w:sz w:val="24"/>
          <w:szCs w:val="24"/>
        </w:rPr>
        <w:t>a teljesítésnek az ajánlattevő számára kivételesen előnyös körülményeire,</w:t>
      </w:r>
    </w:p>
    <w:p w14:paraId="44AA785A"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d) </w:t>
      </w:r>
      <w:r w:rsidRPr="0085166F">
        <w:rPr>
          <w:rFonts w:ascii="Times New Roman" w:hAnsi="Times New Roman"/>
          <w:sz w:val="24"/>
          <w:szCs w:val="24"/>
        </w:rPr>
        <w:t>az ajánlattevő által ajánlott áru, építési beruházás vagy szolgáltatás eredetiségére</w:t>
      </w:r>
      <w:r>
        <w:rPr>
          <w:rFonts w:ascii="Times New Roman" w:hAnsi="Times New Roman"/>
          <w:sz w:val="24"/>
          <w:szCs w:val="24"/>
        </w:rPr>
        <w:t xml:space="preserve"> vagy</w:t>
      </w:r>
    </w:p>
    <w:p w14:paraId="5AD7E7CA" w14:textId="77777777" w:rsidR="007B6109" w:rsidRDefault="00E24144" w:rsidP="000D183D">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e</w:t>
      </w:r>
      <w:r w:rsidR="007B6109" w:rsidRPr="0085166F">
        <w:rPr>
          <w:rFonts w:ascii="Times New Roman" w:hAnsi="Times New Roman"/>
          <w:i/>
          <w:iCs/>
          <w:sz w:val="24"/>
          <w:szCs w:val="24"/>
        </w:rPr>
        <w:t xml:space="preserve">) </w:t>
      </w:r>
      <w:r w:rsidR="007B6109" w:rsidRPr="0085166F">
        <w:rPr>
          <w:rFonts w:ascii="Times New Roman" w:hAnsi="Times New Roman"/>
          <w:sz w:val="24"/>
          <w:szCs w:val="24"/>
        </w:rPr>
        <w:t xml:space="preserve">az ajánlattevőnek állami támogatások megszerzésére való lehetőségére </w:t>
      </w:r>
    </w:p>
    <w:p w14:paraId="27E41B15"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sz w:val="24"/>
          <w:szCs w:val="24"/>
        </w:rPr>
        <w:t>vonatkozik.</w:t>
      </w:r>
    </w:p>
    <w:p w14:paraId="74EFC147"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2D3DE5">
        <w:rPr>
          <w:rFonts w:ascii="Times New Roman" w:hAnsi="Times New Roman"/>
          <w:sz w:val="24"/>
          <w:szCs w:val="24"/>
        </w:rPr>
        <w:t>(3)</w:t>
      </w:r>
      <w:r w:rsidRPr="0085166F">
        <w:rPr>
          <w:rFonts w:ascii="Times New Roman" w:hAnsi="Times New Roman"/>
          <w:sz w:val="24"/>
          <w:szCs w:val="24"/>
        </w:rPr>
        <w:t xml:space="preserve"> Az ajánlatkérő az indokolás elfogadhatóságának megítéléséhez – </w:t>
      </w:r>
      <w:r>
        <w:rPr>
          <w:rFonts w:ascii="Times New Roman" w:hAnsi="Times New Roman"/>
          <w:sz w:val="24"/>
          <w:szCs w:val="24"/>
        </w:rPr>
        <w:t>ha</w:t>
      </w:r>
      <w:r w:rsidRPr="0085166F">
        <w:rPr>
          <w:rFonts w:ascii="Times New Roman" w:hAnsi="Times New Roman"/>
          <w:sz w:val="24"/>
          <w:szCs w:val="24"/>
        </w:rPr>
        <w:t xml:space="preserve"> az elfogadhatóság kétséges – írásban konzultál az ajánlattevővel. Az ajánlattevő kötelessége az ajánlati ár megalapozottságára vonatkozó minden tényt, adatot, kalkulációt ajánlatkérő rendelkezésére bocsátani ahhoz, hogy megfelelő mérlegelés eredményeként az ajánlatkérő döntést hozhasson az ajánlati ár megalapozottságáról. Az ajánlatkérő érvénytelennek nyilvánít</w:t>
      </w:r>
      <w:r>
        <w:rPr>
          <w:rFonts w:ascii="Times New Roman" w:hAnsi="Times New Roman"/>
          <w:sz w:val="24"/>
          <w:szCs w:val="24"/>
        </w:rPr>
        <w:t>ja</w:t>
      </w:r>
      <w:r w:rsidRPr="0085166F">
        <w:rPr>
          <w:rFonts w:ascii="Times New Roman" w:hAnsi="Times New Roman"/>
          <w:sz w:val="24"/>
          <w:szCs w:val="24"/>
        </w:rPr>
        <w:t xml:space="preserve"> az ajánlatot, ha a közölt információk nem indokolják megfelelően, hogy a szerződés az adott áron vagy költséggel teljesíthető.</w:t>
      </w:r>
    </w:p>
    <w:p w14:paraId="2CD6BA07"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2D3DE5">
        <w:rPr>
          <w:rFonts w:ascii="Times New Roman" w:hAnsi="Times New Roman"/>
          <w:sz w:val="24"/>
          <w:szCs w:val="24"/>
        </w:rPr>
        <w:t>(4)</w:t>
      </w:r>
      <w:r w:rsidRPr="0085166F">
        <w:rPr>
          <w:rFonts w:ascii="Times New Roman" w:hAnsi="Times New Roman"/>
          <w:sz w:val="24"/>
          <w:szCs w:val="24"/>
        </w:rPr>
        <w:t xml:space="preserve"> </w:t>
      </w:r>
      <w:r>
        <w:rPr>
          <w:rFonts w:ascii="Times New Roman" w:hAnsi="Times New Roman"/>
          <w:sz w:val="24"/>
          <w:szCs w:val="24"/>
        </w:rPr>
        <w:t>Ha</w:t>
      </w:r>
      <w:r w:rsidRPr="0085166F">
        <w:rPr>
          <w:rFonts w:ascii="Times New Roman" w:hAnsi="Times New Roman"/>
          <w:sz w:val="24"/>
          <w:szCs w:val="24"/>
        </w:rPr>
        <w:t xml:space="preserve"> az ajánlati ár megalapozottságáról a döntés meghozatalához szükséges, az ajánlatkérő összehasonlítás céljából a többi ajánlattevőtől is kérhet be meghatározott ajánlati elemeket megalapozó adatokat.</w:t>
      </w:r>
    </w:p>
    <w:p w14:paraId="44AB747C"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2D3DE5">
        <w:rPr>
          <w:rFonts w:ascii="Times New Roman" w:hAnsi="Times New Roman"/>
          <w:sz w:val="24"/>
          <w:szCs w:val="24"/>
        </w:rPr>
        <w:t>(5)</w:t>
      </w:r>
      <w:r w:rsidRPr="0085166F">
        <w:rPr>
          <w:rFonts w:ascii="Times New Roman" w:hAnsi="Times New Roman"/>
          <w:sz w:val="24"/>
          <w:szCs w:val="24"/>
        </w:rPr>
        <w:t xml:space="preserve"> Az ajánlatkérő az állami támogatás miatt kirívóan alacsonynak értékelt ellenszolgáltatást tartalmazó ajánlatot csak abban az esetben nyilváníthatja érvénytelennek, ha ezzel kapcsolatban előzetesen írásban tájékoztatást kért az ajánlattevőtől, és ha az ajánlattevő nem tudta igazolni, hogy a kérdéses állami támogatást jogszerűen szerezte. Az ezen okból érvénytelen ajánlatokról az ajánlatkérő köteles tájékoztatni – a Közbeszerzési Hatóságon keresztül – az Európai Bizottságot.</w:t>
      </w:r>
    </w:p>
    <w:p w14:paraId="00A0A001" w14:textId="77777777" w:rsidR="007B6109" w:rsidRPr="0085166F" w:rsidRDefault="007B6109" w:rsidP="000D183D">
      <w:pPr>
        <w:spacing w:after="0" w:line="240" w:lineRule="auto"/>
        <w:jc w:val="both"/>
        <w:rPr>
          <w:rFonts w:ascii="Times New Roman" w:hAnsi="Times New Roman"/>
          <w:sz w:val="24"/>
        </w:rPr>
      </w:pPr>
      <w:r w:rsidRPr="002D3DE5">
        <w:rPr>
          <w:rFonts w:ascii="Times New Roman" w:hAnsi="Times New Roman"/>
          <w:sz w:val="24"/>
          <w:szCs w:val="24"/>
        </w:rPr>
        <w:t>(6)</w:t>
      </w:r>
      <w:r w:rsidRPr="0085166F">
        <w:rPr>
          <w:rFonts w:ascii="Times New Roman" w:hAnsi="Times New Roman"/>
          <w:sz w:val="24"/>
          <w:szCs w:val="24"/>
        </w:rPr>
        <w:t xml:space="preserve"> Az (1)-(</w:t>
      </w:r>
      <w:r>
        <w:rPr>
          <w:rFonts w:ascii="Times New Roman" w:hAnsi="Times New Roman"/>
          <w:sz w:val="24"/>
          <w:szCs w:val="24"/>
        </w:rPr>
        <w:t>5</w:t>
      </w:r>
      <w:r w:rsidRPr="0085166F">
        <w:rPr>
          <w:rFonts w:ascii="Times New Roman" w:hAnsi="Times New Roman"/>
          <w:sz w:val="24"/>
          <w:szCs w:val="24"/>
        </w:rPr>
        <w:t>) bekezdésben foglalt eljárásrendet megfelelően alkalmazni kell arra az esetre is, ha az ajánlatnak valamely egyéb eleme tartalmaz teljesíthetetlennek ítélt kötelezettségvállalást. Ebben az esetben az ajánlatkérő érvénytelennek nyilvánítja az ajánlatot, ha a közölt információk nem indokolják megfelelően, hogy az adott kötelezettségvállalás teljesíthető.</w:t>
      </w:r>
    </w:p>
    <w:p w14:paraId="2D26E982" w14:textId="77777777" w:rsidR="002D3DE5" w:rsidRPr="0085166F" w:rsidRDefault="002D3DE5" w:rsidP="000D183D">
      <w:pPr>
        <w:spacing w:after="0" w:line="240" w:lineRule="auto"/>
        <w:jc w:val="both"/>
        <w:rPr>
          <w:rFonts w:ascii="Times New Roman" w:hAnsi="Times New Roman"/>
          <w:sz w:val="24"/>
        </w:rPr>
      </w:pPr>
    </w:p>
    <w:p w14:paraId="48D8DAF9" w14:textId="77777777" w:rsidR="007B6109" w:rsidRPr="001939DC" w:rsidRDefault="007B6109" w:rsidP="000D183D">
      <w:pPr>
        <w:spacing w:after="0" w:line="240" w:lineRule="auto"/>
        <w:jc w:val="center"/>
        <w:rPr>
          <w:rFonts w:ascii="Times New Roman" w:hAnsi="Times New Roman"/>
          <w:b/>
          <w:sz w:val="24"/>
        </w:rPr>
      </w:pPr>
      <w:r>
        <w:rPr>
          <w:rFonts w:ascii="Times New Roman" w:hAnsi="Times New Roman"/>
          <w:b/>
          <w:sz w:val="24"/>
        </w:rPr>
        <w:t>36.</w:t>
      </w:r>
      <w:r w:rsidRPr="001939DC">
        <w:rPr>
          <w:rFonts w:ascii="Times New Roman" w:hAnsi="Times New Roman"/>
          <w:b/>
          <w:sz w:val="24"/>
        </w:rPr>
        <w:t xml:space="preserve"> Az ajánlat és a részvételi jelentkezés érvénytelensége</w:t>
      </w:r>
    </w:p>
    <w:p w14:paraId="42555105" w14:textId="77777777" w:rsidR="007B6109" w:rsidRPr="0085166F" w:rsidRDefault="007B6109" w:rsidP="000D183D">
      <w:pPr>
        <w:spacing w:after="0" w:line="240" w:lineRule="auto"/>
        <w:jc w:val="both"/>
        <w:rPr>
          <w:rFonts w:ascii="Times New Roman" w:hAnsi="Times New Roman"/>
          <w:sz w:val="24"/>
          <w:szCs w:val="24"/>
        </w:rPr>
      </w:pPr>
    </w:p>
    <w:p w14:paraId="5E1204C8"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58</w:t>
      </w:r>
      <w:r w:rsidRPr="0085166F">
        <w:rPr>
          <w:rFonts w:ascii="Times New Roman" w:hAnsi="Times New Roman"/>
          <w:b/>
          <w:sz w:val="24"/>
          <w:szCs w:val="24"/>
        </w:rPr>
        <w:t xml:space="preserve">. § </w:t>
      </w:r>
      <w:r w:rsidRPr="00DA5B81">
        <w:rPr>
          <w:rFonts w:ascii="Times New Roman" w:hAnsi="Times New Roman"/>
          <w:sz w:val="24"/>
          <w:szCs w:val="24"/>
        </w:rPr>
        <w:t>(1)</w:t>
      </w:r>
      <w:r w:rsidRPr="0085166F">
        <w:rPr>
          <w:rFonts w:ascii="Times New Roman" w:hAnsi="Times New Roman"/>
          <w:sz w:val="24"/>
          <w:szCs w:val="24"/>
        </w:rPr>
        <w:t xml:space="preserve"> Az ajánlat vagy a részvételi jelentkezés érvénytelen, ha</w:t>
      </w:r>
    </w:p>
    <w:p w14:paraId="744E4FEF"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a) </w:t>
      </w:r>
      <w:r w:rsidRPr="0085166F">
        <w:rPr>
          <w:rFonts w:ascii="Times New Roman" w:hAnsi="Times New Roman"/>
          <w:sz w:val="24"/>
          <w:szCs w:val="24"/>
        </w:rPr>
        <w:t>azt az ajánlattételi, illetve részvételi határidő lejárta után nyújtották be</w:t>
      </w:r>
      <w:r>
        <w:rPr>
          <w:rFonts w:ascii="Times New Roman" w:hAnsi="Times New Roman"/>
          <w:sz w:val="24"/>
          <w:szCs w:val="24"/>
        </w:rPr>
        <w:t>,</w:t>
      </w:r>
    </w:p>
    <w:p w14:paraId="7B5D7783"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b) </w:t>
      </w:r>
      <w:r w:rsidRPr="0085166F">
        <w:rPr>
          <w:rFonts w:ascii="Times New Roman" w:hAnsi="Times New Roman"/>
          <w:sz w:val="24"/>
          <w:szCs w:val="24"/>
        </w:rPr>
        <w:t>az ajánlattevőt, részvételre jelentkezőt az eljárásból kizárták</w:t>
      </w:r>
      <w:r>
        <w:rPr>
          <w:rFonts w:ascii="Times New Roman" w:hAnsi="Times New Roman"/>
          <w:sz w:val="24"/>
          <w:szCs w:val="24"/>
        </w:rPr>
        <w:t>,</w:t>
      </w:r>
    </w:p>
    <w:p w14:paraId="4BBEC7D0" w14:textId="77777777" w:rsidR="007B6109" w:rsidRPr="00473992" w:rsidRDefault="007B6109" w:rsidP="000D183D">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sz w:val="24"/>
          <w:szCs w:val="24"/>
        </w:rPr>
        <w:lastRenderedPageBreak/>
        <w:t>c)</w:t>
      </w:r>
      <w:r w:rsidRPr="0085166F">
        <w:rPr>
          <w:rFonts w:ascii="Times New Roman" w:hAnsi="Times New Roman"/>
          <w:sz w:val="24"/>
          <w:szCs w:val="24"/>
        </w:rPr>
        <w:t xml:space="preserve"> ha az ajánlattevő </w:t>
      </w:r>
      <w:r w:rsidRPr="00473992">
        <w:rPr>
          <w:rFonts w:ascii="Times New Roman" w:hAnsi="Times New Roman"/>
          <w:sz w:val="24"/>
          <w:szCs w:val="24"/>
        </w:rPr>
        <w:t xml:space="preserve">vagy részvételre jelentkező alvállalkozója vagy az alkalmasság igazolásában részt vevő szervezet a </w:t>
      </w:r>
      <w:r>
        <w:rPr>
          <w:rFonts w:ascii="Times New Roman" w:hAnsi="Times New Roman"/>
          <w:sz w:val="24"/>
          <w:szCs w:val="24"/>
        </w:rPr>
        <w:t>45</w:t>
      </w:r>
      <w:r w:rsidRPr="00473992">
        <w:rPr>
          <w:rFonts w:ascii="Times New Roman" w:hAnsi="Times New Roman"/>
          <w:sz w:val="24"/>
          <w:szCs w:val="24"/>
        </w:rPr>
        <w:t xml:space="preserve">. § (1) bekezdés </w:t>
      </w:r>
      <w:r>
        <w:rPr>
          <w:rFonts w:ascii="Times New Roman" w:hAnsi="Times New Roman"/>
          <w:i/>
          <w:sz w:val="24"/>
          <w:szCs w:val="24"/>
        </w:rPr>
        <w:t>9.</w:t>
      </w:r>
      <w:r w:rsidRPr="00473992">
        <w:rPr>
          <w:rFonts w:ascii="Times New Roman" w:hAnsi="Times New Roman"/>
          <w:sz w:val="24"/>
          <w:szCs w:val="24"/>
        </w:rPr>
        <w:t xml:space="preserve"> pontja, vagy az adott eljárásban felmerült magatartása alapján </w:t>
      </w:r>
      <w:r>
        <w:rPr>
          <w:rFonts w:ascii="Times New Roman" w:hAnsi="Times New Roman"/>
          <w:i/>
          <w:sz w:val="24"/>
          <w:szCs w:val="24"/>
        </w:rPr>
        <w:t>11.</w:t>
      </w:r>
      <w:r w:rsidRPr="00473992">
        <w:rPr>
          <w:rFonts w:ascii="Times New Roman" w:hAnsi="Times New Roman"/>
          <w:sz w:val="24"/>
          <w:szCs w:val="24"/>
        </w:rPr>
        <w:t xml:space="preserve"> pontja szerinti kizáró ok miatt kizárásra került</w:t>
      </w:r>
      <w:r>
        <w:rPr>
          <w:rFonts w:ascii="Times New Roman" w:hAnsi="Times New Roman"/>
          <w:sz w:val="24"/>
          <w:szCs w:val="24"/>
        </w:rPr>
        <w:t>,</w:t>
      </w:r>
    </w:p>
    <w:p w14:paraId="71044DB4"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473992">
        <w:rPr>
          <w:rFonts w:ascii="Times New Roman" w:hAnsi="Times New Roman"/>
          <w:i/>
          <w:iCs/>
          <w:sz w:val="24"/>
          <w:szCs w:val="24"/>
        </w:rPr>
        <w:t xml:space="preserve">d) </w:t>
      </w:r>
      <w:r w:rsidRPr="00473992">
        <w:rPr>
          <w:rFonts w:ascii="Times New Roman" w:hAnsi="Times New Roman"/>
          <w:sz w:val="24"/>
          <w:szCs w:val="24"/>
        </w:rPr>
        <w:t>az ajánlattevő vagy részvételre jelentkező nem felel meg a szerződés teljesítéséhez szükséges alkalmassági követelményeknek, vagy</w:t>
      </w:r>
      <w:r w:rsidRPr="0085166F">
        <w:rPr>
          <w:rFonts w:ascii="Times New Roman" w:hAnsi="Times New Roman"/>
          <w:sz w:val="24"/>
          <w:szCs w:val="24"/>
        </w:rPr>
        <w:t xml:space="preserve"> nem igazolta megfelelően a követelményeknek való megfelelést</w:t>
      </w:r>
      <w:r>
        <w:rPr>
          <w:rFonts w:ascii="Times New Roman" w:hAnsi="Times New Roman"/>
          <w:sz w:val="24"/>
          <w:szCs w:val="24"/>
        </w:rPr>
        <w:t>, vagy</w:t>
      </w:r>
    </w:p>
    <w:p w14:paraId="4D25D5BF"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e) </w:t>
      </w:r>
      <w:r w:rsidRPr="0085166F">
        <w:rPr>
          <w:rFonts w:ascii="Times New Roman" w:hAnsi="Times New Roman"/>
          <w:sz w:val="24"/>
          <w:szCs w:val="24"/>
        </w:rPr>
        <w:t xml:space="preserve">egyéb módon nem felel meg az ajánlattételi vagy részvételi felhívásban és az </w:t>
      </w:r>
      <w:r w:rsidR="00C247C2">
        <w:rPr>
          <w:rFonts w:ascii="Times New Roman" w:hAnsi="Times New Roman"/>
          <w:sz w:val="24"/>
          <w:szCs w:val="24"/>
        </w:rPr>
        <w:t>ajánlatkérői</w:t>
      </w:r>
      <w:r w:rsidRPr="0085166F">
        <w:rPr>
          <w:rFonts w:ascii="Times New Roman" w:hAnsi="Times New Roman"/>
          <w:sz w:val="24"/>
          <w:szCs w:val="24"/>
        </w:rPr>
        <w:t xml:space="preserve"> dokumentumokban, valamint a jogszabályokban meghatározott feltételeknek, ide nem értve a részvételi jelentkezések és az ajánlatok ajánlatkérő által előírt formai követelményeit.</w:t>
      </w:r>
    </w:p>
    <w:p w14:paraId="3F85D4D5"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DA5B81">
        <w:rPr>
          <w:rFonts w:ascii="Times New Roman" w:hAnsi="Times New Roman"/>
          <w:sz w:val="24"/>
          <w:szCs w:val="24"/>
        </w:rPr>
        <w:t>(2)</w:t>
      </w:r>
      <w:r w:rsidRPr="0085166F">
        <w:rPr>
          <w:rFonts w:ascii="Times New Roman" w:hAnsi="Times New Roman"/>
          <w:sz w:val="24"/>
          <w:szCs w:val="24"/>
        </w:rPr>
        <w:t xml:space="preserve"> Az (1) bekezdésben foglaltakon túl az ajánlat érvénytelen, ha</w:t>
      </w:r>
      <w:r>
        <w:rPr>
          <w:rFonts w:ascii="Times New Roman" w:hAnsi="Times New Roman"/>
          <w:sz w:val="24"/>
          <w:szCs w:val="24"/>
        </w:rPr>
        <w:t xml:space="preserve"> </w:t>
      </w:r>
      <w:r w:rsidRPr="0085166F">
        <w:rPr>
          <w:rFonts w:ascii="Times New Roman" w:hAnsi="Times New Roman"/>
          <w:sz w:val="24"/>
          <w:szCs w:val="24"/>
        </w:rPr>
        <w:t>aránytalanul alacsony ellenszolgáltatást vagy más teljesíthetetlen feltételt tartalmaz.</w:t>
      </w:r>
    </w:p>
    <w:p w14:paraId="0C42BE0F"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DA5B81">
        <w:rPr>
          <w:rFonts w:ascii="Times New Roman" w:hAnsi="Times New Roman"/>
          <w:sz w:val="24"/>
          <w:szCs w:val="24"/>
        </w:rPr>
        <w:t>(3)</w:t>
      </w:r>
      <w:r w:rsidRPr="0085166F">
        <w:rPr>
          <w:rFonts w:ascii="Times New Roman" w:hAnsi="Times New Roman"/>
          <w:sz w:val="24"/>
          <w:szCs w:val="24"/>
        </w:rPr>
        <w:t xml:space="preserve"> Az (1) bekezdésben foglaltakon túl a részvételi </w:t>
      </w:r>
      <w:r w:rsidR="000A63D9" w:rsidRPr="0085166F">
        <w:rPr>
          <w:rFonts w:ascii="Times New Roman" w:hAnsi="Times New Roman"/>
          <w:sz w:val="24"/>
          <w:szCs w:val="24"/>
        </w:rPr>
        <w:t>jelentkezés</w:t>
      </w:r>
      <w:r w:rsidR="000A63D9">
        <w:rPr>
          <w:rFonts w:ascii="Times New Roman" w:hAnsi="Times New Roman"/>
          <w:sz w:val="24"/>
          <w:szCs w:val="24"/>
        </w:rPr>
        <w:t xml:space="preserve"> </w:t>
      </w:r>
      <w:r w:rsidR="00142BD2">
        <w:rPr>
          <w:rFonts w:ascii="Times New Roman" w:hAnsi="Times New Roman"/>
          <w:sz w:val="24"/>
          <w:szCs w:val="24"/>
        </w:rPr>
        <w:t xml:space="preserve">az 57. § (3) bekezdésére figyelemmel </w:t>
      </w:r>
      <w:r w:rsidRPr="0085166F">
        <w:rPr>
          <w:rFonts w:ascii="Times New Roman" w:hAnsi="Times New Roman"/>
          <w:sz w:val="24"/>
          <w:szCs w:val="24"/>
        </w:rPr>
        <w:t>érvénytelen, ha a részvételre jelentkező ajánlatot tesz.</w:t>
      </w:r>
    </w:p>
    <w:p w14:paraId="7781EE48"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DA5B81">
        <w:rPr>
          <w:rFonts w:ascii="Times New Roman" w:hAnsi="Times New Roman"/>
          <w:sz w:val="24"/>
          <w:szCs w:val="24"/>
        </w:rPr>
        <w:t>(4)</w:t>
      </w:r>
      <w:r w:rsidRPr="0085166F">
        <w:rPr>
          <w:rFonts w:ascii="Times New Roman" w:hAnsi="Times New Roman"/>
          <w:sz w:val="24"/>
          <w:szCs w:val="24"/>
        </w:rPr>
        <w:t xml:space="preserve"> Az (1) bekezdés </w:t>
      </w:r>
      <w:r w:rsidRPr="0085166F">
        <w:rPr>
          <w:rFonts w:ascii="Times New Roman" w:hAnsi="Times New Roman"/>
          <w:i/>
          <w:sz w:val="24"/>
          <w:szCs w:val="24"/>
        </w:rPr>
        <w:t>e)</w:t>
      </w:r>
      <w:r w:rsidRPr="0085166F">
        <w:rPr>
          <w:rFonts w:ascii="Times New Roman" w:hAnsi="Times New Roman"/>
          <w:sz w:val="24"/>
          <w:szCs w:val="24"/>
        </w:rPr>
        <w:t xml:space="preserve"> pontja alapján érvénytelen különösen az ajánlat</w:t>
      </w:r>
      <w:r>
        <w:rPr>
          <w:rFonts w:ascii="Times New Roman" w:hAnsi="Times New Roman"/>
          <w:sz w:val="24"/>
          <w:szCs w:val="24"/>
        </w:rPr>
        <w:t>,</w:t>
      </w:r>
    </w:p>
    <w:p w14:paraId="4E9F4022"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sz w:val="24"/>
          <w:szCs w:val="24"/>
        </w:rPr>
        <w:t>a)</w:t>
      </w:r>
      <w:r w:rsidRPr="0085166F">
        <w:rPr>
          <w:rFonts w:ascii="Times New Roman" w:hAnsi="Times New Roman"/>
          <w:sz w:val="24"/>
          <w:szCs w:val="24"/>
        </w:rPr>
        <w:t xml:space="preserve"> </w:t>
      </w:r>
      <w:r>
        <w:rPr>
          <w:rFonts w:ascii="Times New Roman" w:hAnsi="Times New Roman"/>
          <w:sz w:val="24"/>
          <w:szCs w:val="24"/>
        </w:rPr>
        <w:t>ha azt</w:t>
      </w:r>
      <w:r w:rsidRPr="0085166F">
        <w:rPr>
          <w:rFonts w:ascii="Times New Roman" w:hAnsi="Times New Roman"/>
          <w:sz w:val="24"/>
          <w:szCs w:val="24"/>
        </w:rPr>
        <w:t xml:space="preserve"> az ajánlati kötöttség fennállása ellenére az ajánlattevő visszavont</w:t>
      </w:r>
      <w:r>
        <w:rPr>
          <w:rFonts w:ascii="Times New Roman" w:hAnsi="Times New Roman"/>
          <w:sz w:val="24"/>
          <w:szCs w:val="24"/>
        </w:rPr>
        <w:t>a,</w:t>
      </w:r>
    </w:p>
    <w:p w14:paraId="4E6C3B7B"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b) </w:t>
      </w:r>
      <w:r w:rsidRPr="0085166F">
        <w:rPr>
          <w:rFonts w:ascii="Times New Roman" w:hAnsi="Times New Roman"/>
          <w:iCs/>
          <w:sz w:val="24"/>
          <w:szCs w:val="24"/>
        </w:rPr>
        <w:t xml:space="preserve">ha </w:t>
      </w:r>
      <w:r w:rsidRPr="0085166F">
        <w:rPr>
          <w:rFonts w:ascii="Times New Roman" w:hAnsi="Times New Roman"/>
          <w:sz w:val="24"/>
          <w:szCs w:val="24"/>
        </w:rPr>
        <w:t>az ajánlattevő az ajánlati biztosítékot határidőre nem, vagy az előírt mértéknél kisebb összegben bocsátotta rendelkezésre</w:t>
      </w:r>
      <w:r>
        <w:rPr>
          <w:rFonts w:ascii="Times New Roman" w:hAnsi="Times New Roman"/>
          <w:sz w:val="24"/>
          <w:szCs w:val="24"/>
        </w:rPr>
        <w:t>, vagy</w:t>
      </w:r>
    </w:p>
    <w:p w14:paraId="2932C370" w14:textId="77777777" w:rsidR="007B6109" w:rsidRDefault="007B6109" w:rsidP="000D183D">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sz w:val="24"/>
          <w:szCs w:val="24"/>
        </w:rPr>
        <w:t xml:space="preserve">c) </w:t>
      </w:r>
      <w:r>
        <w:rPr>
          <w:rFonts w:ascii="Times New Roman" w:hAnsi="Times New Roman"/>
          <w:sz w:val="24"/>
          <w:szCs w:val="24"/>
        </w:rPr>
        <w:t>ha</w:t>
      </w:r>
      <w:r w:rsidRPr="0085166F">
        <w:rPr>
          <w:rFonts w:ascii="Times New Roman" w:hAnsi="Times New Roman"/>
          <w:sz w:val="24"/>
          <w:szCs w:val="24"/>
        </w:rPr>
        <w:t xml:space="preserve"> az ajánlatkérő az eljárást megindító felhívásban előre meghatározott egy olyan összeget, amelyet meghaladó árat vagy költséget tartalmazó ajánlatot a bírálat során érvénytelenné fog nyilvánítani, és az ajánlat ezen összeget meghaladja.</w:t>
      </w:r>
    </w:p>
    <w:p w14:paraId="1B806CCB" w14:textId="77777777" w:rsidR="007B6109" w:rsidRPr="0085166F" w:rsidRDefault="007B6109" w:rsidP="009B4D7F">
      <w:pPr>
        <w:autoSpaceDE w:val="0"/>
        <w:autoSpaceDN w:val="0"/>
        <w:adjustRightInd w:val="0"/>
        <w:spacing w:after="0" w:line="240" w:lineRule="auto"/>
        <w:jc w:val="both"/>
        <w:rPr>
          <w:rFonts w:ascii="Times New Roman" w:hAnsi="Times New Roman"/>
          <w:sz w:val="24"/>
          <w:szCs w:val="24"/>
        </w:rPr>
      </w:pPr>
      <w:r w:rsidRPr="00DA5B81">
        <w:rPr>
          <w:rFonts w:ascii="Times New Roman" w:hAnsi="Times New Roman"/>
          <w:sz w:val="24"/>
          <w:szCs w:val="24"/>
        </w:rPr>
        <w:t>(5)</w:t>
      </w:r>
      <w:r>
        <w:rPr>
          <w:rFonts w:ascii="Times New Roman" w:hAnsi="Times New Roman"/>
          <w:sz w:val="24"/>
          <w:szCs w:val="24"/>
        </w:rPr>
        <w:t xml:space="preserve"> Ha</w:t>
      </w:r>
      <w:r w:rsidRPr="0085166F">
        <w:rPr>
          <w:rFonts w:ascii="Times New Roman" w:hAnsi="Times New Roman"/>
          <w:sz w:val="24"/>
          <w:szCs w:val="24"/>
        </w:rPr>
        <w:t xml:space="preserve"> </w:t>
      </w:r>
      <w:r>
        <w:rPr>
          <w:rFonts w:ascii="Times New Roman" w:hAnsi="Times New Roman"/>
          <w:sz w:val="24"/>
          <w:szCs w:val="24"/>
        </w:rPr>
        <w:t xml:space="preserve">az ajánlatkérő a </w:t>
      </w:r>
      <w:r w:rsidRPr="0085166F">
        <w:rPr>
          <w:rFonts w:ascii="Times New Roman" w:hAnsi="Times New Roman"/>
          <w:sz w:val="24"/>
          <w:szCs w:val="24"/>
        </w:rPr>
        <w:t>beszerzési eljárásban lehetővé tette a ré</w:t>
      </w:r>
      <w:r>
        <w:rPr>
          <w:rFonts w:ascii="Times New Roman" w:hAnsi="Times New Roman"/>
          <w:sz w:val="24"/>
          <w:szCs w:val="24"/>
        </w:rPr>
        <w:t>szekre történő ajánlattételt, a</w:t>
      </w:r>
      <w:r w:rsidRPr="0085166F">
        <w:rPr>
          <w:rFonts w:ascii="Times New Roman" w:hAnsi="Times New Roman"/>
          <w:sz w:val="24"/>
          <w:szCs w:val="24"/>
        </w:rPr>
        <w:t xml:space="preserve"> </w:t>
      </w:r>
      <w:r>
        <w:rPr>
          <w:rFonts w:ascii="Times New Roman" w:hAnsi="Times New Roman"/>
          <w:sz w:val="24"/>
          <w:szCs w:val="24"/>
        </w:rPr>
        <w:t xml:space="preserve">(4) bekezdés </w:t>
      </w:r>
      <w:r w:rsidRPr="00B6296B">
        <w:rPr>
          <w:rFonts w:ascii="Times New Roman" w:hAnsi="Times New Roman"/>
          <w:i/>
          <w:sz w:val="24"/>
          <w:szCs w:val="24"/>
        </w:rPr>
        <w:t>c)</w:t>
      </w:r>
      <w:r>
        <w:rPr>
          <w:rFonts w:ascii="Times New Roman" w:hAnsi="Times New Roman"/>
          <w:sz w:val="24"/>
          <w:szCs w:val="24"/>
        </w:rPr>
        <w:t xml:space="preserve"> pont</w:t>
      </w:r>
      <w:r w:rsidR="00B6296B">
        <w:rPr>
          <w:rFonts w:ascii="Times New Roman" w:hAnsi="Times New Roman"/>
          <w:sz w:val="24"/>
          <w:szCs w:val="24"/>
        </w:rPr>
        <w:t>ja</w:t>
      </w:r>
      <w:r w:rsidRPr="0085166F">
        <w:rPr>
          <w:rFonts w:ascii="Times New Roman" w:hAnsi="Times New Roman"/>
          <w:sz w:val="24"/>
          <w:szCs w:val="24"/>
        </w:rPr>
        <w:t xml:space="preserve"> </w:t>
      </w:r>
      <w:r>
        <w:rPr>
          <w:rFonts w:ascii="Times New Roman" w:hAnsi="Times New Roman"/>
          <w:sz w:val="24"/>
          <w:szCs w:val="24"/>
        </w:rPr>
        <w:t xml:space="preserve">szerinti érvénytelenség az ajánlatnak csak </w:t>
      </w:r>
      <w:r w:rsidRPr="0085166F">
        <w:rPr>
          <w:rFonts w:ascii="Times New Roman" w:hAnsi="Times New Roman"/>
          <w:sz w:val="24"/>
          <w:szCs w:val="24"/>
        </w:rPr>
        <w:t xml:space="preserve">az </w:t>
      </w:r>
      <w:r>
        <w:rPr>
          <w:rFonts w:ascii="Times New Roman" w:hAnsi="Times New Roman"/>
          <w:sz w:val="24"/>
          <w:szCs w:val="24"/>
        </w:rPr>
        <w:t>érvénytelenségi</w:t>
      </w:r>
      <w:r w:rsidRPr="0085166F">
        <w:rPr>
          <w:rFonts w:ascii="Times New Roman" w:hAnsi="Times New Roman"/>
          <w:sz w:val="24"/>
          <w:szCs w:val="24"/>
        </w:rPr>
        <w:t xml:space="preserve"> okkal érintett részére állapítható meg.</w:t>
      </w:r>
    </w:p>
    <w:p w14:paraId="28DA57B4"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59</w:t>
      </w:r>
      <w:r w:rsidRPr="0085166F">
        <w:rPr>
          <w:rFonts w:ascii="Times New Roman" w:hAnsi="Times New Roman"/>
          <w:b/>
          <w:sz w:val="24"/>
          <w:szCs w:val="24"/>
        </w:rPr>
        <w:t xml:space="preserve">. § </w:t>
      </w:r>
      <w:r w:rsidRPr="00DA5B81">
        <w:rPr>
          <w:rFonts w:ascii="Times New Roman" w:hAnsi="Times New Roman"/>
          <w:sz w:val="24"/>
          <w:szCs w:val="24"/>
        </w:rPr>
        <w:t>(1)</w:t>
      </w:r>
      <w:r w:rsidRPr="0085166F">
        <w:rPr>
          <w:rFonts w:ascii="Times New Roman" w:hAnsi="Times New Roman"/>
          <w:sz w:val="24"/>
          <w:szCs w:val="24"/>
        </w:rPr>
        <w:t xml:space="preserve"> Az ajánlatkérőnek ki kell zárnia az eljárásból azt az ajánlattevőt, részvételre jelentkezőt, alvállalkozót vagy az alkalmasság igazolásában részt vevő szervezetet, aki</w:t>
      </w:r>
    </w:p>
    <w:p w14:paraId="5B635175"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a) </w:t>
      </w:r>
      <w:r w:rsidRPr="0085166F">
        <w:rPr>
          <w:rFonts w:ascii="Times New Roman" w:hAnsi="Times New Roman"/>
          <w:sz w:val="24"/>
          <w:szCs w:val="24"/>
        </w:rPr>
        <w:t>a kizáró okok hatálya alá tartozik</w:t>
      </w:r>
      <w:r>
        <w:rPr>
          <w:rFonts w:ascii="Times New Roman" w:hAnsi="Times New Roman"/>
          <w:sz w:val="24"/>
          <w:szCs w:val="24"/>
        </w:rPr>
        <w:t>, vagy</w:t>
      </w:r>
    </w:p>
    <w:p w14:paraId="0C38D0C5"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b) </w:t>
      </w:r>
      <w:r w:rsidRPr="0085166F">
        <w:rPr>
          <w:rFonts w:ascii="Times New Roman" w:hAnsi="Times New Roman"/>
          <w:sz w:val="24"/>
          <w:szCs w:val="24"/>
        </w:rPr>
        <w:t>részéről a kizáró ok az eljárás során következett be.</w:t>
      </w:r>
    </w:p>
    <w:p w14:paraId="7AADD22E"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DA5B81">
        <w:rPr>
          <w:rFonts w:ascii="Times New Roman" w:hAnsi="Times New Roman"/>
          <w:sz w:val="24"/>
          <w:szCs w:val="24"/>
        </w:rPr>
        <w:t>(2)</w:t>
      </w:r>
      <w:r w:rsidRPr="0085166F">
        <w:rPr>
          <w:rFonts w:ascii="Times New Roman" w:hAnsi="Times New Roman"/>
          <w:sz w:val="24"/>
          <w:szCs w:val="24"/>
        </w:rPr>
        <w:t xml:space="preserve"> Az ajánlatkérő kizárhatja az eljárásból</w:t>
      </w:r>
    </w:p>
    <w:p w14:paraId="79652CE3"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a) </w:t>
      </w:r>
      <w:r w:rsidRPr="0085166F">
        <w:rPr>
          <w:rFonts w:ascii="Times New Roman" w:hAnsi="Times New Roman"/>
          <w:sz w:val="24"/>
          <w:szCs w:val="24"/>
        </w:rPr>
        <w:t>azt az ajánlattevőt vagy részvételre jelentkezőt, aki számára nem kell nemzeti elbánást nyújtani</w:t>
      </w:r>
      <w:r>
        <w:rPr>
          <w:rFonts w:ascii="Times New Roman" w:hAnsi="Times New Roman"/>
          <w:sz w:val="24"/>
          <w:szCs w:val="24"/>
        </w:rPr>
        <w:t>, és</w:t>
      </w:r>
    </w:p>
    <w:p w14:paraId="3977FC2C" w14:textId="77777777" w:rsidR="007B6109" w:rsidRPr="0085166F" w:rsidRDefault="007B6109" w:rsidP="000D183D">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b) </w:t>
      </w:r>
      <w:r w:rsidRPr="0085166F">
        <w:rPr>
          <w:rFonts w:ascii="Times New Roman" w:hAnsi="Times New Roman"/>
          <w:sz w:val="24"/>
          <w:szCs w:val="24"/>
        </w:rPr>
        <w:t>azt az ajánlattevőt, aki ajánlatában olyan származású árut ajánl, amely számára nem kell nemzeti elbánást nyújtani.</w:t>
      </w:r>
    </w:p>
    <w:p w14:paraId="4B11F9A1" w14:textId="77777777" w:rsidR="007B6109" w:rsidRDefault="007B6109" w:rsidP="000D183D">
      <w:pPr>
        <w:autoSpaceDE w:val="0"/>
        <w:autoSpaceDN w:val="0"/>
        <w:adjustRightInd w:val="0"/>
        <w:spacing w:after="0" w:line="240" w:lineRule="auto"/>
        <w:jc w:val="both"/>
        <w:rPr>
          <w:rFonts w:ascii="Times New Roman" w:hAnsi="Times New Roman"/>
          <w:sz w:val="24"/>
          <w:szCs w:val="24"/>
        </w:rPr>
      </w:pPr>
      <w:r w:rsidRPr="00DA5B81">
        <w:rPr>
          <w:rFonts w:ascii="Times New Roman" w:hAnsi="Times New Roman"/>
          <w:sz w:val="24"/>
          <w:szCs w:val="24"/>
        </w:rPr>
        <w:t>(3)</w:t>
      </w:r>
      <w:r w:rsidRPr="0085166F">
        <w:rPr>
          <w:rFonts w:ascii="Times New Roman" w:hAnsi="Times New Roman"/>
          <w:sz w:val="24"/>
          <w:szCs w:val="24"/>
        </w:rPr>
        <w:t xml:space="preserve"> Az áru származásának megállapítására a külön jogszabályban, illetve a </w:t>
      </w:r>
      <w:r w:rsidRPr="00BB2EC9">
        <w:rPr>
          <w:rFonts w:ascii="Times New Roman" w:hAnsi="Times New Roman"/>
          <w:sz w:val="24"/>
          <w:szCs w:val="24"/>
        </w:rPr>
        <w:t>Közösségi Vámkódex létrehozásáról szóló 1992. október 12-i 2913/92/EGK</w:t>
      </w:r>
      <w:r w:rsidRPr="0085166F">
        <w:rPr>
          <w:rFonts w:ascii="Times New Roman" w:hAnsi="Times New Roman"/>
          <w:sz w:val="24"/>
          <w:szCs w:val="24"/>
        </w:rPr>
        <w:t xml:space="preserve"> tanácsi rendeletben meghatározott származási szabályokat kell alkalmazni.</w:t>
      </w:r>
    </w:p>
    <w:p w14:paraId="0BA26092" w14:textId="77777777" w:rsidR="007B6109"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highlight w:val="yellow"/>
          <w:lang w:eastAsia="hu-HU"/>
        </w:rPr>
      </w:pPr>
    </w:p>
    <w:p w14:paraId="6F5F74A9" w14:textId="77777777" w:rsidR="007B6109" w:rsidRPr="005D2E41" w:rsidRDefault="007B6109" w:rsidP="00D57BED">
      <w:pPr>
        <w:pStyle w:val="Listaszerbekezds1"/>
        <w:keepLines/>
        <w:numPr>
          <w:ilvl w:val="0"/>
          <w:numId w:val="3"/>
        </w:numPr>
        <w:autoSpaceDE w:val="0"/>
        <w:autoSpaceDN w:val="0"/>
        <w:adjustRightInd w:val="0"/>
        <w:spacing w:after="0" w:line="240" w:lineRule="auto"/>
        <w:ind w:left="0" w:firstLine="0"/>
        <w:jc w:val="center"/>
        <w:rPr>
          <w:rFonts w:ascii="Times New Roman" w:hAnsi="Times New Roman"/>
          <w:i/>
          <w:noProof/>
          <w:sz w:val="24"/>
          <w:szCs w:val="24"/>
          <w:lang w:eastAsia="hu-HU"/>
        </w:rPr>
      </w:pPr>
      <w:r>
        <w:rPr>
          <w:rFonts w:ascii="Times New Roman" w:hAnsi="Times New Roman"/>
          <w:i/>
          <w:noProof/>
          <w:sz w:val="24"/>
          <w:szCs w:val="24"/>
          <w:lang w:eastAsia="hu-HU"/>
        </w:rPr>
        <w:t>FEJEZET</w:t>
      </w:r>
    </w:p>
    <w:p w14:paraId="3C0B7D5E" w14:textId="77777777" w:rsidR="007B6109" w:rsidRPr="005D2E41" w:rsidRDefault="007B6109" w:rsidP="00D57BED">
      <w:pPr>
        <w:pStyle w:val="Listaszerbekezds1"/>
        <w:keepLines/>
        <w:autoSpaceDE w:val="0"/>
        <w:autoSpaceDN w:val="0"/>
        <w:adjustRightInd w:val="0"/>
        <w:spacing w:after="0" w:line="240" w:lineRule="auto"/>
        <w:ind w:left="0"/>
        <w:jc w:val="center"/>
        <w:rPr>
          <w:rFonts w:ascii="Times New Roman" w:hAnsi="Times New Roman"/>
          <w:i/>
          <w:noProof/>
          <w:sz w:val="24"/>
          <w:szCs w:val="24"/>
          <w:lang w:eastAsia="hu-HU"/>
        </w:rPr>
      </w:pPr>
      <w:r w:rsidRPr="005D2E41">
        <w:rPr>
          <w:rFonts w:ascii="Times New Roman" w:hAnsi="Times New Roman"/>
          <w:i/>
          <w:noProof/>
          <w:sz w:val="24"/>
          <w:szCs w:val="24"/>
          <w:lang w:eastAsia="hu-HU"/>
        </w:rPr>
        <w:t>A BESZERZÉSI ELJÁRÁS EREDMÉNYE</w:t>
      </w:r>
    </w:p>
    <w:p w14:paraId="1FD5504C" w14:textId="77777777" w:rsidR="007B6109" w:rsidRPr="009B4D7F" w:rsidRDefault="007B6109" w:rsidP="009B4D7F">
      <w:pPr>
        <w:pStyle w:val="Listaszerbekezds1"/>
        <w:keepLines/>
        <w:autoSpaceDE w:val="0"/>
        <w:autoSpaceDN w:val="0"/>
        <w:adjustRightInd w:val="0"/>
        <w:spacing w:after="0" w:line="240" w:lineRule="auto"/>
        <w:rPr>
          <w:rFonts w:ascii="Times New Roman" w:hAnsi="Times New Roman"/>
          <w:b/>
          <w:noProof/>
          <w:sz w:val="24"/>
          <w:szCs w:val="24"/>
          <w:highlight w:val="yellow"/>
          <w:lang w:eastAsia="hu-HU"/>
        </w:rPr>
      </w:pPr>
    </w:p>
    <w:p w14:paraId="55764295" w14:textId="77777777" w:rsidR="007B6109" w:rsidRPr="00BB2EC9" w:rsidRDefault="007B6109" w:rsidP="00801898">
      <w:pPr>
        <w:spacing w:after="0" w:line="240" w:lineRule="auto"/>
        <w:jc w:val="center"/>
        <w:rPr>
          <w:rFonts w:ascii="Times New Roman" w:hAnsi="Times New Roman"/>
          <w:b/>
          <w:sz w:val="24"/>
        </w:rPr>
      </w:pPr>
      <w:r>
        <w:rPr>
          <w:rFonts w:ascii="Times New Roman" w:hAnsi="Times New Roman"/>
          <w:b/>
          <w:sz w:val="24"/>
        </w:rPr>
        <w:t xml:space="preserve">37. </w:t>
      </w:r>
      <w:r w:rsidRPr="00BB2EC9">
        <w:rPr>
          <w:rFonts w:ascii="Times New Roman" w:hAnsi="Times New Roman"/>
          <w:b/>
          <w:sz w:val="24"/>
        </w:rPr>
        <w:t>Az eljárás eredménytelensége</w:t>
      </w:r>
    </w:p>
    <w:p w14:paraId="34E53934" w14:textId="77777777" w:rsidR="007B6109" w:rsidRPr="00BB2EC9" w:rsidRDefault="007B6109" w:rsidP="00801898">
      <w:pPr>
        <w:spacing w:after="0" w:line="240" w:lineRule="auto"/>
        <w:jc w:val="both"/>
        <w:rPr>
          <w:rFonts w:ascii="Times New Roman" w:hAnsi="Times New Roman"/>
          <w:b/>
          <w:sz w:val="24"/>
        </w:rPr>
      </w:pPr>
    </w:p>
    <w:p w14:paraId="58D04905" w14:textId="77777777" w:rsidR="007B6109" w:rsidRPr="0085166F" w:rsidRDefault="007B6109" w:rsidP="00801898">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60</w:t>
      </w:r>
      <w:r w:rsidRPr="0085166F">
        <w:rPr>
          <w:rFonts w:ascii="Times New Roman" w:hAnsi="Times New Roman"/>
          <w:b/>
          <w:sz w:val="24"/>
          <w:szCs w:val="24"/>
        </w:rPr>
        <w:t xml:space="preserve">. § </w:t>
      </w:r>
      <w:r w:rsidRPr="003646CE">
        <w:rPr>
          <w:rFonts w:ascii="Times New Roman" w:hAnsi="Times New Roman"/>
          <w:sz w:val="24"/>
          <w:szCs w:val="24"/>
        </w:rPr>
        <w:t>(1)</w:t>
      </w:r>
      <w:r w:rsidRPr="0085166F">
        <w:rPr>
          <w:rFonts w:ascii="Times New Roman" w:hAnsi="Times New Roman"/>
          <w:sz w:val="24"/>
          <w:szCs w:val="24"/>
        </w:rPr>
        <w:t xml:space="preserve"> Eredménytelen az eljárás, ha</w:t>
      </w:r>
    </w:p>
    <w:p w14:paraId="498E2972" w14:textId="77777777" w:rsidR="007B6109" w:rsidRPr="0085166F" w:rsidRDefault="007B6109" w:rsidP="00801898">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a) </w:t>
      </w:r>
      <w:r w:rsidRPr="0085166F">
        <w:rPr>
          <w:rFonts w:ascii="Times New Roman" w:hAnsi="Times New Roman"/>
          <w:sz w:val="24"/>
          <w:szCs w:val="24"/>
        </w:rPr>
        <w:t>nem nyújtottak be ajánlatot vagy több szakaszból álló eljárás részvételi szakaszában részvételi jelentkezést</w:t>
      </w:r>
      <w:r>
        <w:rPr>
          <w:rFonts w:ascii="Times New Roman" w:hAnsi="Times New Roman"/>
          <w:sz w:val="24"/>
          <w:szCs w:val="24"/>
        </w:rPr>
        <w:t>,</w:t>
      </w:r>
    </w:p>
    <w:p w14:paraId="6DD8D214" w14:textId="77777777" w:rsidR="007B6109" w:rsidRPr="0085166F" w:rsidRDefault="007B6109" w:rsidP="00801898">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b) </w:t>
      </w:r>
      <w:r w:rsidRPr="0085166F">
        <w:rPr>
          <w:rFonts w:ascii="Times New Roman" w:hAnsi="Times New Roman"/>
          <w:sz w:val="24"/>
          <w:szCs w:val="24"/>
        </w:rPr>
        <w:t>kizárólag érvénytelen ajánlatokat vagy részvételi jelentkezéseket nyújtottak be</w:t>
      </w:r>
      <w:r>
        <w:rPr>
          <w:rFonts w:ascii="Times New Roman" w:hAnsi="Times New Roman"/>
          <w:sz w:val="24"/>
          <w:szCs w:val="24"/>
        </w:rPr>
        <w:t>, vagy</w:t>
      </w:r>
    </w:p>
    <w:p w14:paraId="32003709" w14:textId="77777777" w:rsidR="007B6109" w:rsidRPr="0085166F" w:rsidRDefault="007B6109" w:rsidP="00801898">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sz w:val="24"/>
          <w:szCs w:val="24"/>
        </w:rPr>
        <w:t>c)</w:t>
      </w:r>
      <w:r w:rsidRPr="0085166F">
        <w:rPr>
          <w:rFonts w:ascii="Times New Roman" w:hAnsi="Times New Roman"/>
          <w:i/>
          <w:iCs/>
          <w:sz w:val="24"/>
          <w:szCs w:val="24"/>
        </w:rPr>
        <w:t xml:space="preserve"> </w:t>
      </w:r>
      <w:r w:rsidRPr="0085166F">
        <w:rPr>
          <w:rFonts w:ascii="Times New Roman" w:hAnsi="Times New Roman"/>
          <w:sz w:val="24"/>
          <w:szCs w:val="24"/>
        </w:rPr>
        <w:t>az eljárásban benyújtott minden ajánlat tekintetében lejárt az ajánlati kötöttség</w:t>
      </w:r>
      <w:r>
        <w:rPr>
          <w:rFonts w:ascii="Times New Roman" w:hAnsi="Times New Roman"/>
          <w:sz w:val="24"/>
          <w:szCs w:val="24"/>
        </w:rPr>
        <w:t>,</w:t>
      </w:r>
      <w:r w:rsidRPr="0085166F">
        <w:rPr>
          <w:rFonts w:ascii="Times New Roman" w:hAnsi="Times New Roman"/>
          <w:sz w:val="24"/>
          <w:szCs w:val="24"/>
        </w:rPr>
        <w:t xml:space="preserve"> és egyetlen ajánlattevő sem tartja fenn ajánlatát.</w:t>
      </w:r>
    </w:p>
    <w:p w14:paraId="4D4C3227" w14:textId="77777777" w:rsidR="007B6109" w:rsidRPr="0085166F" w:rsidRDefault="007B6109" w:rsidP="00801898">
      <w:pPr>
        <w:autoSpaceDE w:val="0"/>
        <w:autoSpaceDN w:val="0"/>
        <w:adjustRightInd w:val="0"/>
        <w:spacing w:after="0" w:line="240" w:lineRule="auto"/>
        <w:jc w:val="both"/>
        <w:rPr>
          <w:rFonts w:ascii="Times New Roman" w:hAnsi="Times New Roman"/>
          <w:sz w:val="24"/>
          <w:szCs w:val="24"/>
        </w:rPr>
      </w:pPr>
      <w:r w:rsidRPr="003646CE">
        <w:rPr>
          <w:rFonts w:ascii="Times New Roman" w:hAnsi="Times New Roman"/>
          <w:sz w:val="24"/>
          <w:szCs w:val="24"/>
        </w:rPr>
        <w:t>(2)</w:t>
      </w:r>
      <w:r w:rsidRPr="0085166F">
        <w:rPr>
          <w:rFonts w:ascii="Times New Roman" w:hAnsi="Times New Roman"/>
          <w:sz w:val="24"/>
          <w:szCs w:val="24"/>
        </w:rPr>
        <w:t xml:space="preserve"> Az ajánlatkérő eredménytelenné nyilváníthatja az eljárást, ha</w:t>
      </w:r>
    </w:p>
    <w:p w14:paraId="7F2CF2DB" w14:textId="77777777" w:rsidR="007B6109" w:rsidRPr="0085166F" w:rsidRDefault="007B6109" w:rsidP="00801898">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a) </w:t>
      </w:r>
      <w:r w:rsidRPr="0085166F">
        <w:rPr>
          <w:rFonts w:ascii="Times New Roman" w:hAnsi="Times New Roman"/>
          <w:sz w:val="24"/>
          <w:szCs w:val="24"/>
        </w:rPr>
        <w:t>a szerződés megkötésére vagy teljesítésére képtelenné vált</w:t>
      </w:r>
      <w:r>
        <w:rPr>
          <w:rFonts w:ascii="Times New Roman" w:hAnsi="Times New Roman"/>
          <w:sz w:val="24"/>
          <w:szCs w:val="24"/>
        </w:rPr>
        <w:t>,</w:t>
      </w:r>
      <w:r w:rsidRPr="0085166F">
        <w:rPr>
          <w:rFonts w:ascii="Times New Roman" w:hAnsi="Times New Roman"/>
          <w:sz w:val="24"/>
          <w:szCs w:val="24"/>
        </w:rPr>
        <w:t xml:space="preserve"> vagy a szerződéstől való elállásnak vagy a szerződés felmondásának lenne helye</w:t>
      </w:r>
      <w:r>
        <w:rPr>
          <w:rFonts w:ascii="Times New Roman" w:hAnsi="Times New Roman"/>
          <w:sz w:val="24"/>
          <w:szCs w:val="24"/>
        </w:rPr>
        <w:t>,</w:t>
      </w:r>
    </w:p>
    <w:p w14:paraId="7A6DC2F3" w14:textId="77777777" w:rsidR="007B6109" w:rsidRPr="0085166F" w:rsidRDefault="007B6109" w:rsidP="00801898">
      <w:pPr>
        <w:autoSpaceDE w:val="0"/>
        <w:autoSpaceDN w:val="0"/>
        <w:adjustRightInd w:val="0"/>
        <w:spacing w:after="0" w:line="240" w:lineRule="auto"/>
        <w:jc w:val="both"/>
        <w:rPr>
          <w:rFonts w:ascii="Times New Roman" w:hAnsi="Times New Roman"/>
          <w:iCs/>
          <w:sz w:val="24"/>
          <w:szCs w:val="24"/>
        </w:rPr>
      </w:pPr>
      <w:r w:rsidRPr="0085166F">
        <w:rPr>
          <w:rFonts w:ascii="Times New Roman" w:hAnsi="Times New Roman"/>
          <w:i/>
          <w:iCs/>
          <w:sz w:val="24"/>
          <w:szCs w:val="24"/>
        </w:rPr>
        <w:lastRenderedPageBreak/>
        <w:t>b)</w:t>
      </w:r>
      <w:r w:rsidRPr="0085166F">
        <w:rPr>
          <w:rFonts w:ascii="Times New Roman" w:hAnsi="Times New Roman"/>
          <w:iCs/>
          <w:sz w:val="24"/>
          <w:szCs w:val="24"/>
        </w:rPr>
        <w:t xml:space="preserve"> a rendelkezésére álló anyagi fedezet összege nem elegendő a szerződés megkötéséhez az értékelés alapján legkedvezőbb ajánlatot tett ajánlattevővel</w:t>
      </w:r>
      <w:r>
        <w:rPr>
          <w:rFonts w:ascii="Times New Roman" w:hAnsi="Times New Roman"/>
          <w:iCs/>
          <w:sz w:val="24"/>
          <w:szCs w:val="24"/>
        </w:rPr>
        <w:t>,</w:t>
      </w:r>
    </w:p>
    <w:p w14:paraId="5FDCED2B" w14:textId="77777777" w:rsidR="007B6109" w:rsidRPr="0085166F" w:rsidRDefault="007B6109" w:rsidP="00801898">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c) </w:t>
      </w:r>
      <w:r w:rsidRPr="0085166F">
        <w:rPr>
          <w:rFonts w:ascii="Times New Roman" w:hAnsi="Times New Roman"/>
          <w:sz w:val="24"/>
          <w:szCs w:val="24"/>
        </w:rPr>
        <w:t>valamelyik ajánlattevő vagy részvételre jelentkező az eljárás tisztaságát vagy a többi ajánlattevő, illetve részvételre jelentkező érdekeit súlyosan sértő cselekményt követ el</w:t>
      </w:r>
      <w:r>
        <w:rPr>
          <w:rFonts w:ascii="Times New Roman" w:hAnsi="Times New Roman"/>
          <w:sz w:val="24"/>
          <w:szCs w:val="24"/>
        </w:rPr>
        <w:t>, vagy</w:t>
      </w:r>
    </w:p>
    <w:p w14:paraId="3983856E" w14:textId="77777777" w:rsidR="007B6109" w:rsidRPr="0085166F" w:rsidRDefault="007B6109" w:rsidP="00801898">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d</w:t>
      </w:r>
      <w:r w:rsidRPr="0085166F">
        <w:rPr>
          <w:rFonts w:ascii="Times New Roman" w:hAnsi="Times New Roman"/>
          <w:i/>
          <w:iCs/>
          <w:sz w:val="24"/>
          <w:szCs w:val="24"/>
        </w:rPr>
        <w:t xml:space="preserve">) </w:t>
      </w:r>
      <w:r w:rsidRPr="0085166F">
        <w:rPr>
          <w:rFonts w:ascii="Times New Roman" w:hAnsi="Times New Roman"/>
          <w:sz w:val="24"/>
          <w:szCs w:val="24"/>
        </w:rPr>
        <w:t xml:space="preserve">a </w:t>
      </w:r>
      <w:r>
        <w:rPr>
          <w:rFonts w:ascii="Times New Roman" w:hAnsi="Times New Roman"/>
          <w:sz w:val="24"/>
          <w:szCs w:val="24"/>
        </w:rPr>
        <w:t>jogorvoslati szerv</w:t>
      </w:r>
      <w:r w:rsidRPr="0085166F">
        <w:rPr>
          <w:rFonts w:ascii="Times New Roman" w:hAnsi="Times New Roman"/>
          <w:sz w:val="24"/>
          <w:szCs w:val="24"/>
        </w:rPr>
        <w:t xml:space="preserve"> megsemmisíti az ajánlatkérő valamely döntését, és az ajánlatkérő új beszerzési eljárás lefolytatását határozza el, vagy eláll az eljárás lefolytatásának szándékától, az ajánlatkérő azonban nem nyilváníthatja eredménytelennek az eljárást akkor, ha a jogszerűtlen eljárást lezáró döntés megsemmisítését követően jogszerű döntés meghozatalával az eljárás jogszerűsége helyreállítható.</w:t>
      </w:r>
    </w:p>
    <w:p w14:paraId="05A29BA4" w14:textId="77777777" w:rsidR="007B6109" w:rsidRDefault="007B6109" w:rsidP="00801898">
      <w:pPr>
        <w:spacing w:after="0" w:line="240" w:lineRule="auto"/>
        <w:jc w:val="both"/>
        <w:rPr>
          <w:rFonts w:ascii="Times New Roman" w:hAnsi="Times New Roman"/>
          <w:sz w:val="24"/>
          <w:szCs w:val="24"/>
        </w:rPr>
      </w:pPr>
      <w:r w:rsidRPr="003646CE">
        <w:rPr>
          <w:rFonts w:ascii="Times New Roman" w:hAnsi="Times New Roman"/>
          <w:sz w:val="24"/>
          <w:szCs w:val="24"/>
        </w:rPr>
        <w:t>(3)</w:t>
      </w:r>
      <w:r w:rsidRPr="0085166F">
        <w:rPr>
          <w:rFonts w:ascii="Times New Roman" w:hAnsi="Times New Roman"/>
          <w:sz w:val="24"/>
          <w:szCs w:val="24"/>
        </w:rPr>
        <w:t xml:space="preserve"> </w:t>
      </w:r>
      <w:r>
        <w:rPr>
          <w:rFonts w:ascii="Times New Roman" w:hAnsi="Times New Roman"/>
          <w:sz w:val="24"/>
          <w:szCs w:val="24"/>
        </w:rPr>
        <w:t>Ha</w:t>
      </w:r>
      <w:r w:rsidRPr="0085166F">
        <w:rPr>
          <w:rFonts w:ascii="Times New Roman" w:hAnsi="Times New Roman"/>
          <w:sz w:val="24"/>
          <w:szCs w:val="24"/>
        </w:rPr>
        <w:t xml:space="preserve"> </w:t>
      </w:r>
      <w:r>
        <w:rPr>
          <w:rFonts w:ascii="Times New Roman" w:hAnsi="Times New Roman"/>
          <w:sz w:val="24"/>
          <w:szCs w:val="24"/>
        </w:rPr>
        <w:t xml:space="preserve">az </w:t>
      </w:r>
      <w:r w:rsidRPr="0085166F">
        <w:rPr>
          <w:rFonts w:ascii="Times New Roman" w:hAnsi="Times New Roman"/>
          <w:sz w:val="24"/>
          <w:szCs w:val="24"/>
        </w:rPr>
        <w:t xml:space="preserve">ajánlatkérő a beszerzési eljárásban lehetővé tette a részekre történő ajánlattételt, az eredménytelenség az eljárásnak csak az eredménytelenségi okkal érintett részére állapítható meg. </w:t>
      </w:r>
      <w:r>
        <w:rPr>
          <w:rFonts w:ascii="Times New Roman" w:hAnsi="Times New Roman"/>
          <w:sz w:val="24"/>
          <w:szCs w:val="24"/>
        </w:rPr>
        <w:t>Ha</w:t>
      </w:r>
      <w:r w:rsidRPr="0085166F">
        <w:rPr>
          <w:rFonts w:ascii="Times New Roman" w:hAnsi="Times New Roman"/>
          <w:sz w:val="24"/>
          <w:szCs w:val="24"/>
        </w:rPr>
        <w:t xml:space="preserve"> az ajánlatkérő az eljárást megindító felhívásban rögzítette és megindokolta azt, hogy bármely rész eredménytelensége esetén már nem áll érdekében a szerződések megkötése, az eljárást valamennyi rész tekintetében eredménytelenné nyilváníthatja.</w:t>
      </w:r>
    </w:p>
    <w:p w14:paraId="4A398B6A" w14:textId="77777777" w:rsidR="007B6109" w:rsidRDefault="007B6109" w:rsidP="0030178E">
      <w:pPr>
        <w:keepLines/>
        <w:autoSpaceDE w:val="0"/>
        <w:autoSpaceDN w:val="0"/>
        <w:adjustRightInd w:val="0"/>
        <w:spacing w:after="0" w:line="240" w:lineRule="auto"/>
        <w:rPr>
          <w:rFonts w:ascii="Times New Roman" w:hAnsi="Times New Roman"/>
          <w:b/>
          <w:bCs/>
          <w:noProof/>
          <w:sz w:val="24"/>
          <w:szCs w:val="24"/>
          <w:lang w:eastAsia="hu-HU"/>
        </w:rPr>
      </w:pPr>
    </w:p>
    <w:p w14:paraId="1CA63B20" w14:textId="77777777" w:rsidR="007B6109" w:rsidRPr="008D5837" w:rsidRDefault="007B6109" w:rsidP="00DE0255">
      <w:pPr>
        <w:pStyle w:val="centerpar"/>
        <w:spacing w:before="0" w:after="0"/>
        <w:rPr>
          <w:b/>
          <w:bCs/>
        </w:rPr>
      </w:pPr>
      <w:r w:rsidRPr="008D5837">
        <w:rPr>
          <w:b/>
          <w:bCs/>
        </w:rPr>
        <w:t>38. Értékelési szempontok</w:t>
      </w:r>
    </w:p>
    <w:p w14:paraId="3036F765" w14:textId="77777777" w:rsidR="007B6109" w:rsidRPr="006B0377" w:rsidRDefault="007B6109" w:rsidP="00DE0255">
      <w:pPr>
        <w:pStyle w:val="centerpar"/>
        <w:spacing w:before="0" w:after="0"/>
        <w:rPr>
          <w:b/>
          <w:bCs/>
        </w:rPr>
      </w:pPr>
    </w:p>
    <w:p w14:paraId="47BD9D15" w14:textId="77777777" w:rsidR="007B6109" w:rsidRPr="0085166F" w:rsidRDefault="007B6109" w:rsidP="00DE0255">
      <w:pPr>
        <w:pStyle w:val="Lista"/>
        <w:spacing w:after="0"/>
        <w:ind w:left="0" w:firstLine="0"/>
        <w:jc w:val="both"/>
        <w:rPr>
          <w:sz w:val="24"/>
          <w:szCs w:val="24"/>
        </w:rPr>
      </w:pPr>
      <w:r>
        <w:rPr>
          <w:b/>
          <w:bCs/>
          <w:sz w:val="24"/>
          <w:szCs w:val="24"/>
        </w:rPr>
        <w:t>61</w:t>
      </w:r>
      <w:r w:rsidRPr="00360472">
        <w:rPr>
          <w:b/>
          <w:bCs/>
          <w:sz w:val="24"/>
          <w:szCs w:val="24"/>
        </w:rPr>
        <w:t>. §</w:t>
      </w:r>
      <w:r w:rsidRPr="00360472">
        <w:rPr>
          <w:sz w:val="24"/>
          <w:szCs w:val="24"/>
        </w:rPr>
        <w:t xml:space="preserve"> </w:t>
      </w:r>
      <w:r w:rsidRPr="001063A6">
        <w:rPr>
          <w:bCs/>
          <w:sz w:val="24"/>
          <w:szCs w:val="24"/>
        </w:rPr>
        <w:t>(1)</w:t>
      </w:r>
      <w:r w:rsidRPr="00360472">
        <w:rPr>
          <w:b/>
          <w:bCs/>
          <w:sz w:val="24"/>
          <w:szCs w:val="24"/>
        </w:rPr>
        <w:t xml:space="preserve"> </w:t>
      </w:r>
      <w:r w:rsidRPr="00360472">
        <w:rPr>
          <w:sz w:val="24"/>
          <w:szCs w:val="24"/>
        </w:rPr>
        <w:t>Az ajánlatkérő az eljárást megindító felhívásban köteles meghatározni az ajánlatok értékelési szempontját.</w:t>
      </w:r>
      <w:r w:rsidRPr="0085166F">
        <w:rPr>
          <w:sz w:val="24"/>
          <w:szCs w:val="24"/>
        </w:rPr>
        <w:t xml:space="preserve"> </w:t>
      </w:r>
    </w:p>
    <w:p w14:paraId="503FFBBB" w14:textId="77777777" w:rsidR="007B6109" w:rsidRPr="0085166F" w:rsidRDefault="007B6109" w:rsidP="00DE0255">
      <w:pPr>
        <w:pStyle w:val="Lista"/>
        <w:spacing w:after="0"/>
        <w:ind w:left="0" w:firstLine="0"/>
        <w:jc w:val="both"/>
        <w:rPr>
          <w:sz w:val="24"/>
          <w:szCs w:val="24"/>
        </w:rPr>
      </w:pPr>
      <w:r w:rsidRPr="001063A6">
        <w:rPr>
          <w:bCs/>
          <w:sz w:val="24"/>
          <w:szCs w:val="24"/>
        </w:rPr>
        <w:t>(2)</w:t>
      </w:r>
      <w:r w:rsidRPr="0085166F">
        <w:rPr>
          <w:b/>
          <w:bCs/>
          <w:sz w:val="24"/>
          <w:szCs w:val="24"/>
        </w:rPr>
        <w:t xml:space="preserve"> </w:t>
      </w:r>
      <w:r>
        <w:rPr>
          <w:sz w:val="24"/>
          <w:szCs w:val="24"/>
        </w:rPr>
        <w:t>A</w:t>
      </w:r>
      <w:r w:rsidRPr="0085166F">
        <w:rPr>
          <w:sz w:val="24"/>
          <w:szCs w:val="24"/>
        </w:rPr>
        <w:t xml:space="preserve">z ajánlatok </w:t>
      </w:r>
      <w:r>
        <w:rPr>
          <w:sz w:val="24"/>
          <w:szCs w:val="24"/>
        </w:rPr>
        <w:t>értékelés</w:t>
      </w:r>
      <w:r w:rsidRPr="0085166F">
        <w:rPr>
          <w:sz w:val="24"/>
          <w:szCs w:val="24"/>
        </w:rPr>
        <w:t xml:space="preserve">i szempontja </w:t>
      </w:r>
    </w:p>
    <w:p w14:paraId="41A90B40" w14:textId="77777777" w:rsidR="007B6109" w:rsidRPr="0085166F" w:rsidRDefault="007B6109" w:rsidP="00DE0255">
      <w:pPr>
        <w:pStyle w:val="Lista"/>
        <w:spacing w:after="0"/>
        <w:ind w:left="0" w:firstLine="0"/>
        <w:jc w:val="both"/>
        <w:rPr>
          <w:sz w:val="24"/>
          <w:szCs w:val="24"/>
        </w:rPr>
      </w:pPr>
      <w:r w:rsidRPr="00FF3FD6">
        <w:rPr>
          <w:bCs/>
          <w:i/>
          <w:sz w:val="24"/>
          <w:szCs w:val="24"/>
        </w:rPr>
        <w:t>a)</w:t>
      </w:r>
      <w:r w:rsidRPr="0085166F">
        <w:rPr>
          <w:sz w:val="24"/>
          <w:szCs w:val="24"/>
        </w:rPr>
        <w:t xml:space="preserve"> a legalacsonyabb összegű ellenszolgáltatás, vagy </w:t>
      </w:r>
    </w:p>
    <w:p w14:paraId="0D2179AF" w14:textId="77777777" w:rsidR="007B6109" w:rsidRDefault="007B6109" w:rsidP="00DE0255">
      <w:pPr>
        <w:pStyle w:val="Lista"/>
        <w:spacing w:after="0"/>
        <w:ind w:left="0" w:firstLine="0"/>
        <w:jc w:val="both"/>
        <w:rPr>
          <w:sz w:val="24"/>
          <w:szCs w:val="24"/>
        </w:rPr>
      </w:pPr>
      <w:r w:rsidRPr="00FF3FD6">
        <w:rPr>
          <w:bCs/>
          <w:i/>
          <w:sz w:val="24"/>
          <w:szCs w:val="24"/>
        </w:rPr>
        <w:t>b)</w:t>
      </w:r>
      <w:r w:rsidRPr="0085166F">
        <w:rPr>
          <w:sz w:val="24"/>
          <w:szCs w:val="24"/>
        </w:rPr>
        <w:t xml:space="preserve"> az összességében legelőnyösebb ajánlat kiválasztása</w:t>
      </w:r>
    </w:p>
    <w:p w14:paraId="5845E379" w14:textId="77777777" w:rsidR="007B6109" w:rsidRPr="0085166F" w:rsidRDefault="007B6109" w:rsidP="00DE0255">
      <w:pPr>
        <w:pStyle w:val="Lista"/>
        <w:spacing w:after="0"/>
        <w:ind w:left="0" w:firstLine="0"/>
        <w:jc w:val="both"/>
        <w:rPr>
          <w:sz w:val="24"/>
          <w:szCs w:val="24"/>
        </w:rPr>
      </w:pPr>
      <w:r>
        <w:rPr>
          <w:sz w:val="24"/>
          <w:szCs w:val="24"/>
        </w:rPr>
        <w:t>lehet</w:t>
      </w:r>
      <w:r w:rsidRPr="0085166F">
        <w:rPr>
          <w:sz w:val="24"/>
          <w:szCs w:val="24"/>
        </w:rPr>
        <w:t xml:space="preserve">. </w:t>
      </w:r>
    </w:p>
    <w:p w14:paraId="0C347BF1" w14:textId="77777777" w:rsidR="007B6109" w:rsidRPr="0085166F" w:rsidRDefault="007B6109" w:rsidP="00DE0255">
      <w:pPr>
        <w:pStyle w:val="Lista"/>
        <w:spacing w:after="0"/>
        <w:ind w:left="0" w:firstLine="0"/>
        <w:jc w:val="both"/>
        <w:rPr>
          <w:sz w:val="24"/>
          <w:szCs w:val="24"/>
        </w:rPr>
      </w:pPr>
      <w:r w:rsidRPr="001063A6">
        <w:rPr>
          <w:bCs/>
          <w:sz w:val="24"/>
          <w:szCs w:val="24"/>
        </w:rPr>
        <w:t>(3)</w:t>
      </w:r>
      <w:r w:rsidRPr="0085166F">
        <w:rPr>
          <w:b/>
          <w:bCs/>
          <w:sz w:val="24"/>
          <w:szCs w:val="24"/>
        </w:rPr>
        <w:t xml:space="preserve"> </w:t>
      </w:r>
      <w:r w:rsidRPr="0085166F">
        <w:rPr>
          <w:sz w:val="24"/>
          <w:szCs w:val="24"/>
        </w:rPr>
        <w:t xml:space="preserve">Ha az ajánlatkérő az összességében legelőnyösebb ajánlatot kívánja kiválasztani, </w:t>
      </w:r>
      <w:r>
        <w:rPr>
          <w:sz w:val="24"/>
          <w:szCs w:val="24"/>
        </w:rPr>
        <w:t>az eljárást megindító</w:t>
      </w:r>
      <w:r w:rsidRPr="0085166F">
        <w:rPr>
          <w:sz w:val="24"/>
          <w:szCs w:val="24"/>
        </w:rPr>
        <w:t xml:space="preserve"> felhívásban köteles meghatározni </w:t>
      </w:r>
    </w:p>
    <w:p w14:paraId="54837E01" w14:textId="77777777" w:rsidR="007B6109" w:rsidRPr="0085166F" w:rsidRDefault="007B6109" w:rsidP="00DE0255">
      <w:pPr>
        <w:pStyle w:val="Lista"/>
        <w:spacing w:after="0"/>
        <w:ind w:left="0" w:firstLine="0"/>
        <w:jc w:val="both"/>
        <w:rPr>
          <w:sz w:val="24"/>
          <w:szCs w:val="24"/>
        </w:rPr>
      </w:pPr>
      <w:r w:rsidRPr="00FF3FD6">
        <w:rPr>
          <w:bCs/>
          <w:i/>
          <w:sz w:val="24"/>
          <w:szCs w:val="24"/>
        </w:rPr>
        <w:t>a)</w:t>
      </w:r>
      <w:r w:rsidRPr="0085166F">
        <w:rPr>
          <w:sz w:val="24"/>
          <w:szCs w:val="24"/>
        </w:rPr>
        <w:t xml:space="preserve"> az összességében legelőnyösebb ajánlat megítélésére szolgáló részszempontokat</w:t>
      </w:r>
      <w:r>
        <w:rPr>
          <w:sz w:val="24"/>
          <w:szCs w:val="24"/>
        </w:rPr>
        <w:t>,</w:t>
      </w:r>
      <w:r w:rsidRPr="0085166F">
        <w:rPr>
          <w:sz w:val="24"/>
          <w:szCs w:val="24"/>
        </w:rPr>
        <w:t xml:space="preserve"> </w:t>
      </w:r>
    </w:p>
    <w:p w14:paraId="5385C1B5" w14:textId="77777777" w:rsidR="007B6109" w:rsidRPr="0085166F" w:rsidRDefault="007B6109" w:rsidP="00DE0255">
      <w:pPr>
        <w:pStyle w:val="Lista"/>
        <w:spacing w:after="0"/>
        <w:ind w:left="0" w:firstLine="0"/>
        <w:jc w:val="both"/>
        <w:rPr>
          <w:sz w:val="24"/>
          <w:szCs w:val="24"/>
        </w:rPr>
      </w:pPr>
      <w:r w:rsidRPr="00FF3FD6">
        <w:rPr>
          <w:bCs/>
          <w:i/>
          <w:sz w:val="24"/>
          <w:szCs w:val="24"/>
        </w:rPr>
        <w:t>b)</w:t>
      </w:r>
      <w:r w:rsidRPr="0085166F">
        <w:rPr>
          <w:b/>
          <w:bCs/>
          <w:sz w:val="24"/>
          <w:szCs w:val="24"/>
        </w:rPr>
        <w:t xml:space="preserve"> </w:t>
      </w:r>
      <w:r w:rsidRPr="0085166F">
        <w:rPr>
          <w:sz w:val="24"/>
          <w:szCs w:val="24"/>
        </w:rPr>
        <w:t>részszempontonként az azok súlyát meghatározó – a részszempont tényleges jelentőségével arányban álló – szorzószámokat (a továbbiakban: súlyszám</w:t>
      </w:r>
      <w:r>
        <w:rPr>
          <w:sz w:val="24"/>
          <w:szCs w:val="24"/>
        </w:rPr>
        <w:t>ok</w:t>
      </w:r>
      <w:r w:rsidRPr="0085166F">
        <w:rPr>
          <w:sz w:val="24"/>
          <w:szCs w:val="24"/>
        </w:rPr>
        <w:t>)</w:t>
      </w:r>
      <w:r>
        <w:rPr>
          <w:sz w:val="24"/>
          <w:szCs w:val="24"/>
        </w:rPr>
        <w:t>,</w:t>
      </w:r>
      <w:r w:rsidRPr="0085166F">
        <w:rPr>
          <w:sz w:val="24"/>
          <w:szCs w:val="24"/>
        </w:rPr>
        <w:t xml:space="preserve"> </w:t>
      </w:r>
    </w:p>
    <w:p w14:paraId="4D651252" w14:textId="77777777" w:rsidR="007B6109" w:rsidRPr="0085166F" w:rsidRDefault="007B6109" w:rsidP="00DE0255">
      <w:pPr>
        <w:pStyle w:val="Lista"/>
        <w:spacing w:after="0"/>
        <w:ind w:left="0" w:firstLine="0"/>
        <w:jc w:val="both"/>
        <w:rPr>
          <w:sz w:val="24"/>
          <w:szCs w:val="24"/>
        </w:rPr>
      </w:pPr>
      <w:r w:rsidRPr="00FF3FD6">
        <w:rPr>
          <w:bCs/>
          <w:i/>
          <w:sz w:val="24"/>
          <w:szCs w:val="24"/>
        </w:rPr>
        <w:t>c)</w:t>
      </w:r>
      <w:r w:rsidRPr="0085166F">
        <w:rPr>
          <w:b/>
          <w:bCs/>
          <w:sz w:val="24"/>
          <w:szCs w:val="24"/>
        </w:rPr>
        <w:t xml:space="preserve"> </w:t>
      </w:r>
      <w:r w:rsidRPr="0085166F">
        <w:rPr>
          <w:sz w:val="24"/>
          <w:szCs w:val="24"/>
        </w:rPr>
        <w:t>az ajánlatok részszempontok szerinti tartalmi elemeinek értékelése során adható pontszám alsó és felső határát, amely minden részszempont esetében azonos</w:t>
      </w:r>
      <w:r>
        <w:rPr>
          <w:sz w:val="24"/>
          <w:szCs w:val="24"/>
        </w:rPr>
        <w:t>, és</w:t>
      </w:r>
      <w:r w:rsidRPr="0085166F">
        <w:rPr>
          <w:sz w:val="24"/>
          <w:szCs w:val="24"/>
        </w:rPr>
        <w:t xml:space="preserve"> </w:t>
      </w:r>
    </w:p>
    <w:p w14:paraId="397CBE43" w14:textId="77777777" w:rsidR="007B6109" w:rsidRPr="0085166F" w:rsidRDefault="007B6109" w:rsidP="00DE0255">
      <w:pPr>
        <w:pStyle w:val="Lista"/>
        <w:spacing w:after="0"/>
        <w:ind w:left="0" w:firstLine="0"/>
        <w:jc w:val="both"/>
        <w:rPr>
          <w:sz w:val="24"/>
          <w:szCs w:val="24"/>
        </w:rPr>
      </w:pPr>
      <w:r w:rsidRPr="00FF3FD6">
        <w:rPr>
          <w:bCs/>
          <w:i/>
          <w:sz w:val="24"/>
          <w:szCs w:val="24"/>
        </w:rPr>
        <w:t>d)</w:t>
      </w:r>
      <w:r w:rsidRPr="0085166F">
        <w:rPr>
          <w:b/>
          <w:bCs/>
          <w:sz w:val="24"/>
          <w:szCs w:val="24"/>
        </w:rPr>
        <w:t xml:space="preserve"> </w:t>
      </w:r>
      <w:r w:rsidRPr="0085166F">
        <w:rPr>
          <w:sz w:val="24"/>
          <w:szCs w:val="24"/>
        </w:rPr>
        <w:t>azt a módszert</w:t>
      </w:r>
      <w:r>
        <w:rPr>
          <w:sz w:val="24"/>
          <w:szCs w:val="24"/>
        </w:rPr>
        <w:t>,</w:t>
      </w:r>
      <w:r w:rsidRPr="0085166F">
        <w:rPr>
          <w:sz w:val="24"/>
          <w:szCs w:val="24"/>
        </w:rPr>
        <w:t xml:space="preserve"> módszereket, amellyel megadja a </w:t>
      </w:r>
      <w:r w:rsidRPr="004E1B70">
        <w:rPr>
          <w:i/>
          <w:sz w:val="24"/>
          <w:szCs w:val="24"/>
        </w:rPr>
        <w:t>c)</w:t>
      </w:r>
      <w:r>
        <w:rPr>
          <w:sz w:val="24"/>
          <w:szCs w:val="24"/>
        </w:rPr>
        <w:t xml:space="preserve"> pont szerinti </w:t>
      </w:r>
      <w:r w:rsidRPr="0085166F">
        <w:rPr>
          <w:sz w:val="24"/>
          <w:szCs w:val="24"/>
        </w:rPr>
        <w:t xml:space="preserve">ponthatárok közötti pontszámot. </w:t>
      </w:r>
    </w:p>
    <w:p w14:paraId="019BEE74" w14:textId="77777777" w:rsidR="007B6109" w:rsidRPr="0085166F" w:rsidRDefault="007B6109" w:rsidP="00DE0255">
      <w:pPr>
        <w:pStyle w:val="Lista"/>
        <w:spacing w:after="0"/>
        <w:ind w:left="0" w:firstLine="0"/>
        <w:jc w:val="both"/>
        <w:rPr>
          <w:sz w:val="24"/>
          <w:szCs w:val="24"/>
        </w:rPr>
      </w:pPr>
      <w:r w:rsidRPr="001063A6">
        <w:rPr>
          <w:bCs/>
          <w:sz w:val="24"/>
          <w:szCs w:val="24"/>
        </w:rPr>
        <w:t>(4)</w:t>
      </w:r>
      <w:r w:rsidRPr="0085166F">
        <w:rPr>
          <w:b/>
          <w:bCs/>
          <w:sz w:val="24"/>
          <w:szCs w:val="24"/>
        </w:rPr>
        <w:t xml:space="preserve"> </w:t>
      </w:r>
      <w:r w:rsidRPr="0085166F">
        <w:rPr>
          <w:sz w:val="24"/>
          <w:szCs w:val="24"/>
        </w:rPr>
        <w:t xml:space="preserve">A (3) bekezdés </w:t>
      </w:r>
      <w:r w:rsidRPr="004E1B70">
        <w:rPr>
          <w:i/>
          <w:sz w:val="24"/>
          <w:szCs w:val="24"/>
        </w:rPr>
        <w:t>a)</w:t>
      </w:r>
      <w:r w:rsidRPr="0085166F">
        <w:rPr>
          <w:sz w:val="24"/>
          <w:szCs w:val="24"/>
        </w:rPr>
        <w:t xml:space="preserve"> pontja szerinti részszempontokat az ajánlatkérőnek az alábbi követelményeknek megfelelően kell meghatároznia: </w:t>
      </w:r>
    </w:p>
    <w:p w14:paraId="56179103" w14:textId="77777777" w:rsidR="007B6109" w:rsidRPr="0085166F" w:rsidRDefault="007B6109" w:rsidP="00DE0255">
      <w:pPr>
        <w:pStyle w:val="Lista"/>
        <w:spacing w:after="0"/>
        <w:ind w:left="0" w:firstLine="0"/>
        <w:jc w:val="both"/>
        <w:rPr>
          <w:sz w:val="24"/>
          <w:szCs w:val="24"/>
        </w:rPr>
      </w:pPr>
      <w:r w:rsidRPr="004E1B70">
        <w:rPr>
          <w:bCs/>
          <w:i/>
          <w:sz w:val="24"/>
          <w:szCs w:val="24"/>
        </w:rPr>
        <w:t>a)</w:t>
      </w:r>
      <w:r w:rsidRPr="0085166F">
        <w:rPr>
          <w:b/>
          <w:bCs/>
          <w:sz w:val="24"/>
          <w:szCs w:val="24"/>
        </w:rPr>
        <w:t xml:space="preserve"> </w:t>
      </w:r>
      <w:r w:rsidRPr="0085166F">
        <w:rPr>
          <w:sz w:val="24"/>
          <w:szCs w:val="24"/>
        </w:rPr>
        <w:t xml:space="preserve">a részszempontok körében nem értékelhető az ajánlattevő szerződés teljesítéséhez szükséges pénzügyi és gazdasági, valamint műszaki, </w:t>
      </w:r>
      <w:r>
        <w:rPr>
          <w:sz w:val="24"/>
          <w:szCs w:val="24"/>
        </w:rPr>
        <w:t>illetve</w:t>
      </w:r>
      <w:r w:rsidRPr="0085166F">
        <w:rPr>
          <w:sz w:val="24"/>
          <w:szCs w:val="24"/>
        </w:rPr>
        <w:t xml:space="preserve"> szakmai alkalmassága</w:t>
      </w:r>
      <w:r>
        <w:rPr>
          <w:sz w:val="24"/>
          <w:szCs w:val="24"/>
        </w:rPr>
        <w:t>,</w:t>
      </w:r>
      <w:r w:rsidRPr="0085166F">
        <w:rPr>
          <w:sz w:val="24"/>
          <w:szCs w:val="24"/>
        </w:rPr>
        <w:t xml:space="preserve"> </w:t>
      </w:r>
    </w:p>
    <w:p w14:paraId="6122F4C2" w14:textId="77777777" w:rsidR="007B6109" w:rsidRPr="0085166F" w:rsidRDefault="007B6109" w:rsidP="00DE0255">
      <w:pPr>
        <w:pStyle w:val="Lista"/>
        <w:spacing w:after="0"/>
        <w:ind w:left="0" w:firstLine="0"/>
        <w:jc w:val="both"/>
        <w:rPr>
          <w:sz w:val="24"/>
          <w:szCs w:val="24"/>
        </w:rPr>
      </w:pPr>
      <w:r w:rsidRPr="004E1B70">
        <w:rPr>
          <w:bCs/>
          <w:i/>
          <w:sz w:val="24"/>
          <w:szCs w:val="24"/>
        </w:rPr>
        <w:t>b)</w:t>
      </w:r>
      <w:r w:rsidRPr="0085166F">
        <w:rPr>
          <w:b/>
          <w:bCs/>
          <w:sz w:val="24"/>
          <w:szCs w:val="24"/>
        </w:rPr>
        <w:t xml:space="preserve"> </w:t>
      </w:r>
      <w:r w:rsidRPr="0085166F">
        <w:rPr>
          <w:sz w:val="24"/>
          <w:szCs w:val="24"/>
        </w:rPr>
        <w:t>a részszempontok körében mindig meg kell adni az ellenszolgáltatás mértékének részszempontját</w:t>
      </w:r>
      <w:r>
        <w:rPr>
          <w:sz w:val="24"/>
          <w:szCs w:val="24"/>
        </w:rPr>
        <w:t>,</w:t>
      </w:r>
      <w:r w:rsidRPr="0085166F">
        <w:rPr>
          <w:sz w:val="24"/>
          <w:szCs w:val="24"/>
        </w:rPr>
        <w:t xml:space="preserve"> </w:t>
      </w:r>
    </w:p>
    <w:p w14:paraId="1514A586" w14:textId="77777777" w:rsidR="007B6109" w:rsidRPr="0085166F" w:rsidRDefault="007B6109" w:rsidP="00DE0255">
      <w:pPr>
        <w:pStyle w:val="Lista"/>
        <w:spacing w:after="0"/>
        <w:ind w:left="0" w:firstLine="0"/>
        <w:jc w:val="both"/>
        <w:rPr>
          <w:sz w:val="24"/>
          <w:szCs w:val="24"/>
        </w:rPr>
      </w:pPr>
      <w:r w:rsidRPr="004E1B70">
        <w:rPr>
          <w:bCs/>
          <w:i/>
          <w:sz w:val="24"/>
          <w:szCs w:val="24"/>
        </w:rPr>
        <w:t>c)</w:t>
      </w:r>
      <w:r w:rsidRPr="0085166F">
        <w:rPr>
          <w:b/>
          <w:bCs/>
          <w:sz w:val="24"/>
          <w:szCs w:val="24"/>
        </w:rPr>
        <w:t xml:space="preserve"> </w:t>
      </w:r>
      <w:r w:rsidRPr="0085166F">
        <w:rPr>
          <w:sz w:val="24"/>
          <w:szCs w:val="24"/>
        </w:rPr>
        <w:t xml:space="preserve">a részszempontoknak mennyiségi vagy más módon értékelhető tényezőkön kell alapulniuk, a beszerzés tárgyával, illetőleg a szerződés lényeges feltételeivel kell kapcsolatban állniuk </w:t>
      </w:r>
      <w:r>
        <w:rPr>
          <w:sz w:val="24"/>
          <w:szCs w:val="24"/>
        </w:rPr>
        <w:t xml:space="preserve">– </w:t>
      </w:r>
      <w:r w:rsidRPr="0085166F">
        <w:rPr>
          <w:sz w:val="24"/>
          <w:szCs w:val="24"/>
        </w:rPr>
        <w:t xml:space="preserve">az ellenszolgáltatáson kívül </w:t>
      </w:r>
      <w:r>
        <w:rPr>
          <w:sz w:val="24"/>
          <w:szCs w:val="24"/>
        </w:rPr>
        <w:t>részszempont lehet különösen</w:t>
      </w:r>
      <w:r w:rsidRPr="0085166F">
        <w:rPr>
          <w:sz w:val="24"/>
          <w:szCs w:val="24"/>
        </w:rPr>
        <w:t xml:space="preserve"> a minőség, a műszaki érték, a funkcionális jellemzők, a környezetvédelmi jellemzők, a használat</w:t>
      </w:r>
      <w:r>
        <w:rPr>
          <w:sz w:val="24"/>
          <w:szCs w:val="24"/>
        </w:rPr>
        <w:t>,</w:t>
      </w:r>
      <w:r w:rsidRPr="0085166F">
        <w:rPr>
          <w:sz w:val="24"/>
          <w:szCs w:val="24"/>
        </w:rPr>
        <w:t xml:space="preserve"> illetve a teljes élettartam során felmerülő költségek, a költséghatékonyság, a vevőszolgálat és a technikai segítségnyújtás, a teljesítési határnap vagy határidő, az ellátás biztonsága, az interoperabilitás és a működési jellemzők</w:t>
      </w:r>
      <w:r>
        <w:rPr>
          <w:sz w:val="24"/>
          <w:szCs w:val="24"/>
        </w:rPr>
        <w:t xml:space="preserve"> –,</w:t>
      </w:r>
      <w:r w:rsidRPr="0085166F">
        <w:rPr>
          <w:sz w:val="24"/>
          <w:szCs w:val="24"/>
        </w:rPr>
        <w:t xml:space="preserve"> </w:t>
      </w:r>
    </w:p>
    <w:p w14:paraId="541EC07F" w14:textId="77777777" w:rsidR="007B6109" w:rsidRPr="0085166F" w:rsidRDefault="007B6109" w:rsidP="00DE0255">
      <w:pPr>
        <w:pStyle w:val="Lista"/>
        <w:spacing w:after="0"/>
        <w:ind w:left="0" w:firstLine="0"/>
        <w:jc w:val="both"/>
        <w:rPr>
          <w:sz w:val="24"/>
          <w:szCs w:val="24"/>
        </w:rPr>
      </w:pPr>
      <w:r w:rsidRPr="004E1B70">
        <w:rPr>
          <w:bCs/>
          <w:i/>
          <w:sz w:val="24"/>
          <w:szCs w:val="24"/>
        </w:rPr>
        <w:t>d)</w:t>
      </w:r>
      <w:r w:rsidRPr="0085166F">
        <w:rPr>
          <w:b/>
          <w:bCs/>
          <w:sz w:val="24"/>
          <w:szCs w:val="24"/>
        </w:rPr>
        <w:t xml:space="preserve"> </w:t>
      </w:r>
      <w:r w:rsidRPr="0085166F">
        <w:rPr>
          <w:sz w:val="24"/>
          <w:szCs w:val="24"/>
        </w:rPr>
        <w:t>a részszempontok nem eredményezhetik ugyanazon ajánlati tartalmi elem többszöri értékelését</w:t>
      </w:r>
      <w:r>
        <w:rPr>
          <w:sz w:val="24"/>
          <w:szCs w:val="24"/>
        </w:rPr>
        <w:t>, és</w:t>
      </w:r>
      <w:r w:rsidRPr="0085166F">
        <w:rPr>
          <w:sz w:val="24"/>
          <w:szCs w:val="24"/>
        </w:rPr>
        <w:t xml:space="preserve"> </w:t>
      </w:r>
    </w:p>
    <w:p w14:paraId="3ACBB888" w14:textId="77777777" w:rsidR="007B6109" w:rsidRPr="0085166F" w:rsidRDefault="007B6109" w:rsidP="00DE0255">
      <w:pPr>
        <w:pStyle w:val="Lista"/>
        <w:tabs>
          <w:tab w:val="clear" w:pos="283"/>
          <w:tab w:val="left" w:pos="0"/>
        </w:tabs>
        <w:spacing w:after="0"/>
        <w:ind w:left="0" w:firstLine="0"/>
        <w:jc w:val="both"/>
        <w:rPr>
          <w:sz w:val="24"/>
          <w:szCs w:val="24"/>
        </w:rPr>
      </w:pPr>
      <w:r w:rsidRPr="004E1B70">
        <w:rPr>
          <w:bCs/>
          <w:i/>
          <w:sz w:val="24"/>
          <w:szCs w:val="24"/>
        </w:rPr>
        <w:t>e)</w:t>
      </w:r>
      <w:r w:rsidRPr="0085166F">
        <w:rPr>
          <w:b/>
          <w:bCs/>
        </w:rPr>
        <w:t xml:space="preserve"> </w:t>
      </w:r>
      <w:r w:rsidRPr="0085166F">
        <w:rPr>
          <w:sz w:val="24"/>
          <w:szCs w:val="24"/>
        </w:rPr>
        <w:t xml:space="preserve">ha </w:t>
      </w:r>
      <w:r>
        <w:rPr>
          <w:sz w:val="24"/>
          <w:szCs w:val="24"/>
        </w:rPr>
        <w:t xml:space="preserve">a </w:t>
      </w:r>
      <w:r w:rsidRPr="0085166F">
        <w:rPr>
          <w:sz w:val="24"/>
          <w:szCs w:val="24"/>
        </w:rPr>
        <w:t xml:space="preserve">részszempont körében alszempontok is meghatározásra kerülnek, alszempontonként azok – tényleges jelentőségével arányban álló – súlyszámát is meg kell adni. Nem minősül alszempont megadásának, ha az ajánlatkérő a szakmai szempontok alapján értékelhető </w:t>
      </w:r>
      <w:r w:rsidRPr="0085166F">
        <w:rPr>
          <w:sz w:val="24"/>
          <w:szCs w:val="24"/>
        </w:rPr>
        <w:lastRenderedPageBreak/>
        <w:t xml:space="preserve">részszemponttal kapcsolatban a (3) bekezdés </w:t>
      </w:r>
      <w:r w:rsidRPr="004E1B70">
        <w:rPr>
          <w:i/>
          <w:sz w:val="24"/>
          <w:szCs w:val="24"/>
        </w:rPr>
        <w:t>d)</w:t>
      </w:r>
      <w:r w:rsidRPr="0085166F">
        <w:rPr>
          <w:sz w:val="24"/>
          <w:szCs w:val="24"/>
        </w:rPr>
        <w:t xml:space="preserve"> pontja szerinti módszer megadása során leírja, hogy a részszemponttal összefüggő ajánlati elem mely összetevőit, vagy milyen tulajdonságait fogja vizsgálni</w:t>
      </w:r>
      <w:r>
        <w:rPr>
          <w:sz w:val="24"/>
          <w:szCs w:val="24"/>
        </w:rPr>
        <w:t>.</w:t>
      </w:r>
      <w:r w:rsidRPr="0085166F">
        <w:rPr>
          <w:sz w:val="24"/>
          <w:szCs w:val="24"/>
        </w:rPr>
        <w:t xml:space="preserve"> </w:t>
      </w:r>
    </w:p>
    <w:p w14:paraId="3472FE91" w14:textId="77777777" w:rsidR="007B6109" w:rsidRPr="0085166F" w:rsidRDefault="007B6109" w:rsidP="00DE0255">
      <w:pPr>
        <w:pStyle w:val="Lista"/>
        <w:spacing w:after="0"/>
        <w:ind w:left="0" w:firstLine="0"/>
        <w:jc w:val="both"/>
        <w:rPr>
          <w:sz w:val="24"/>
          <w:szCs w:val="24"/>
        </w:rPr>
      </w:pPr>
      <w:r w:rsidRPr="001063A6">
        <w:rPr>
          <w:bCs/>
          <w:sz w:val="24"/>
          <w:szCs w:val="24"/>
        </w:rPr>
        <w:t>(5)</w:t>
      </w:r>
      <w:r w:rsidRPr="0085166F">
        <w:rPr>
          <w:b/>
          <w:bCs/>
          <w:sz w:val="24"/>
          <w:szCs w:val="24"/>
        </w:rPr>
        <w:t xml:space="preserve"> </w:t>
      </w:r>
      <w:r w:rsidRPr="0085166F">
        <w:rPr>
          <w:sz w:val="24"/>
          <w:szCs w:val="24"/>
        </w:rPr>
        <w:t>Ha az ajánlatkérő az összességében legelőnyösebb ajánlatot kívánja kiválasztani</w:t>
      </w:r>
      <w:r>
        <w:rPr>
          <w:sz w:val="24"/>
          <w:szCs w:val="24"/>
        </w:rPr>
        <w:t>,</w:t>
      </w:r>
      <w:r w:rsidRPr="0085166F">
        <w:rPr>
          <w:sz w:val="24"/>
          <w:szCs w:val="24"/>
        </w:rPr>
        <w:t xml:space="preserve"> a dokumentációban – vagy ha ajánlatkérő dokumentációt nem készít, az ajánlattételi felhívásban – köteles meghatározni a részszempontokat, szükség esetén azok alszempontjait és az azok súlyát meghatározó szorzószámokat. </w:t>
      </w:r>
    </w:p>
    <w:p w14:paraId="3A9CCD41" w14:textId="77777777" w:rsidR="007B6109" w:rsidRPr="0085166F" w:rsidRDefault="007B6109" w:rsidP="00DE0255">
      <w:pPr>
        <w:pStyle w:val="Lista"/>
        <w:tabs>
          <w:tab w:val="clear" w:pos="283"/>
          <w:tab w:val="left" w:pos="0"/>
        </w:tabs>
        <w:spacing w:after="0"/>
        <w:ind w:left="0" w:firstLine="0"/>
        <w:jc w:val="both"/>
      </w:pPr>
      <w:r w:rsidRPr="001063A6">
        <w:rPr>
          <w:bCs/>
          <w:sz w:val="24"/>
          <w:szCs w:val="24"/>
        </w:rPr>
        <w:t>(6)</w:t>
      </w:r>
      <w:r w:rsidRPr="0085166F">
        <w:rPr>
          <w:b/>
          <w:bCs/>
        </w:rPr>
        <w:t xml:space="preserve"> </w:t>
      </w:r>
      <w:r w:rsidRPr="0085166F">
        <w:rPr>
          <w:sz w:val="24"/>
        </w:rPr>
        <w:t>Az ajánlatkérő az ellenszolgáltatást tartalmazó értékelési szemponton vagy részszemponton</w:t>
      </w:r>
      <w:r>
        <w:rPr>
          <w:sz w:val="24"/>
        </w:rPr>
        <w:t>,</w:t>
      </w:r>
      <w:r w:rsidRPr="0085166F">
        <w:rPr>
          <w:sz w:val="24"/>
        </w:rPr>
        <w:t xml:space="preserve"> alszemponton kívüli részszempontokkal</w:t>
      </w:r>
      <w:r>
        <w:rPr>
          <w:sz w:val="24"/>
        </w:rPr>
        <w:t>,</w:t>
      </w:r>
      <w:r w:rsidRPr="0085166F">
        <w:rPr>
          <w:sz w:val="24"/>
        </w:rPr>
        <w:t xml:space="preserve"> alszempontokkal összefüggő ajánlati elemmel kapcsolatban az eljárást megindító felhívásban jogosult meghatározni az adott ajánlati elem azon legkedvezőbb szintjét, melyre és az annál még kedvezőbb vállalásokra egyaránt a (3) bekezdés </w:t>
      </w:r>
      <w:r w:rsidRPr="00070938">
        <w:rPr>
          <w:i/>
          <w:sz w:val="24"/>
        </w:rPr>
        <w:t>c)</w:t>
      </w:r>
      <w:r w:rsidRPr="0085166F">
        <w:rPr>
          <w:sz w:val="24"/>
        </w:rPr>
        <w:t xml:space="preserve"> pontja szerinti ponthatár felső határával azonos számú pontot ad, valamint jogosult meghatározni olyan elvárást is, melynél kedvezőtlenebb az adott ajánlati elem nem lehet. </w:t>
      </w:r>
    </w:p>
    <w:p w14:paraId="2C7B0284" w14:textId="77777777" w:rsidR="007B6109" w:rsidRPr="0085166F" w:rsidRDefault="007B6109" w:rsidP="00DE0255">
      <w:pPr>
        <w:pStyle w:val="Lista"/>
        <w:tabs>
          <w:tab w:val="clear" w:pos="283"/>
          <w:tab w:val="left" w:pos="0"/>
        </w:tabs>
        <w:spacing w:after="0"/>
        <w:ind w:left="0" w:firstLine="0"/>
        <w:jc w:val="both"/>
        <w:rPr>
          <w:sz w:val="24"/>
        </w:rPr>
      </w:pPr>
      <w:r>
        <w:rPr>
          <w:b/>
          <w:sz w:val="24"/>
        </w:rPr>
        <w:t>62</w:t>
      </w:r>
      <w:r w:rsidRPr="0085166F">
        <w:rPr>
          <w:b/>
          <w:sz w:val="24"/>
        </w:rPr>
        <w:t xml:space="preserve">. § </w:t>
      </w:r>
      <w:r w:rsidRPr="001063A6">
        <w:rPr>
          <w:sz w:val="24"/>
        </w:rPr>
        <w:t>(1)</w:t>
      </w:r>
      <w:r w:rsidRPr="0085166F">
        <w:rPr>
          <w:sz w:val="24"/>
        </w:rPr>
        <w:t xml:space="preserve"> Ha az ajánlatkérő az összességében legelőnyösebb ajánlatot kívánja kiválasztani, akkor az ajánlatoknak az értékelési részszempontok szerinti tartalmi elemeit az eljárást megindító felhívásban meghatározott</w:t>
      </w:r>
      <w:r>
        <w:rPr>
          <w:sz w:val="24"/>
        </w:rPr>
        <w:t xml:space="preserve"> ponthatárok között értékeli a</w:t>
      </w:r>
      <w:r w:rsidRPr="0085166F">
        <w:rPr>
          <w:sz w:val="24"/>
        </w:rPr>
        <w:t xml:space="preserve"> </w:t>
      </w:r>
      <w:r>
        <w:rPr>
          <w:sz w:val="24"/>
        </w:rPr>
        <w:t>61</w:t>
      </w:r>
      <w:r w:rsidRPr="0085166F">
        <w:rPr>
          <w:sz w:val="24"/>
        </w:rPr>
        <w:t>. § (</w:t>
      </w:r>
      <w:r>
        <w:rPr>
          <w:sz w:val="24"/>
        </w:rPr>
        <w:t>3</w:t>
      </w:r>
      <w:r w:rsidRPr="0085166F">
        <w:rPr>
          <w:sz w:val="24"/>
        </w:rPr>
        <w:t xml:space="preserve">) bekezdés </w:t>
      </w:r>
      <w:r w:rsidRPr="00297292">
        <w:rPr>
          <w:i/>
          <w:sz w:val="24"/>
        </w:rPr>
        <w:t xml:space="preserve">d) </w:t>
      </w:r>
      <w:r w:rsidRPr="0085166F">
        <w:rPr>
          <w:sz w:val="24"/>
        </w:rPr>
        <w:t xml:space="preserve">pontja alapján meghatározott módszerrel, majd az egyes tartalmi elemekre adott értékelési pontszámot megszorozza a súlyszámmal, a szorzatokat pedig ajánlatonként összeadja. Az az ajánlat az összességében legelőnyösebb, amelynek az összpontszáma a legnagyobb. </w:t>
      </w:r>
    </w:p>
    <w:p w14:paraId="061C5BDF" w14:textId="77777777" w:rsidR="007B6109" w:rsidRPr="0085166F" w:rsidRDefault="007B6109" w:rsidP="00DE0255">
      <w:pPr>
        <w:pStyle w:val="Lista"/>
        <w:tabs>
          <w:tab w:val="clear" w:pos="283"/>
          <w:tab w:val="left" w:pos="0"/>
        </w:tabs>
        <w:spacing w:after="0"/>
        <w:ind w:left="0" w:firstLine="0"/>
        <w:jc w:val="both"/>
        <w:rPr>
          <w:sz w:val="24"/>
        </w:rPr>
      </w:pPr>
      <w:r w:rsidRPr="001063A6">
        <w:rPr>
          <w:sz w:val="24"/>
        </w:rPr>
        <w:t>(2)</w:t>
      </w:r>
      <w:r w:rsidRPr="0085166F">
        <w:rPr>
          <w:sz w:val="24"/>
        </w:rPr>
        <w:t xml:space="preserve"> Ha több ajánlatnak azonos az (1) bekezdés szerint kiszámított összpontszáma, az az ajánlat minősül az összességében legelőnyösebbnek, amely alacsonyabb ellenszolgáltatást tartalmaz</w:t>
      </w:r>
      <w:r>
        <w:rPr>
          <w:sz w:val="24"/>
        </w:rPr>
        <w:t>,</w:t>
      </w:r>
      <w:r w:rsidRPr="0085166F">
        <w:rPr>
          <w:sz w:val="24"/>
        </w:rPr>
        <w:t xml:space="preserve"> azonos ellenszolgáltatás esetében pedig az az ajánlat, amely a nem egyenlő értékelési pontszámot kapott részszempontok közül a legmagasabb súlyszámú részszempontra nagyobb értékelési pontszámot kapott. </w:t>
      </w:r>
    </w:p>
    <w:p w14:paraId="08FD2C4B" w14:textId="77777777" w:rsidR="007B6109" w:rsidRPr="0085166F" w:rsidRDefault="007B6109" w:rsidP="00DE0255">
      <w:pPr>
        <w:pStyle w:val="Lista"/>
        <w:tabs>
          <w:tab w:val="clear" w:pos="283"/>
          <w:tab w:val="left" w:pos="0"/>
        </w:tabs>
        <w:spacing w:after="0"/>
        <w:ind w:left="0" w:firstLine="0"/>
        <w:jc w:val="both"/>
        <w:rPr>
          <w:sz w:val="24"/>
        </w:rPr>
      </w:pPr>
      <w:r w:rsidRPr="001063A6">
        <w:rPr>
          <w:sz w:val="24"/>
        </w:rPr>
        <w:t>(3)</w:t>
      </w:r>
      <w:r w:rsidRPr="0085166F">
        <w:rPr>
          <w:sz w:val="24"/>
        </w:rPr>
        <w:t xml:space="preserve"> Az ajánlatkérő jogosult közjegyző jelenlétében sorsolást tartani és a sorsolás alapján kiválasztott ajánlattevőt az eljárás nyertesének nyilvánítani, ha </w:t>
      </w:r>
    </w:p>
    <w:p w14:paraId="7398E826" w14:textId="77777777" w:rsidR="007B6109" w:rsidRPr="0085166F" w:rsidRDefault="007B6109" w:rsidP="00DE0255">
      <w:pPr>
        <w:pStyle w:val="Lista"/>
        <w:tabs>
          <w:tab w:val="clear" w:pos="283"/>
          <w:tab w:val="left" w:pos="0"/>
        </w:tabs>
        <w:spacing w:after="0"/>
        <w:ind w:left="0" w:firstLine="0"/>
        <w:jc w:val="both"/>
        <w:rPr>
          <w:sz w:val="24"/>
        </w:rPr>
      </w:pPr>
      <w:r w:rsidRPr="00297292">
        <w:rPr>
          <w:i/>
          <w:sz w:val="24"/>
        </w:rPr>
        <w:t>a)</w:t>
      </w:r>
      <w:r w:rsidRPr="0085166F">
        <w:rPr>
          <w:sz w:val="24"/>
        </w:rPr>
        <w:t xml:space="preserve"> az ajánlatkérő a legalacsonyabb összegű ellenszolgáltatást tartalmazó ajánlatot kívánja kiválasztani, de a legalacsonyabb összegű ellenszolgáltatást két vagy több ajánlat azonos összegben tartalmazza, vagy </w:t>
      </w:r>
    </w:p>
    <w:p w14:paraId="4C0EEEC4" w14:textId="77777777" w:rsidR="007B6109" w:rsidRPr="0085166F" w:rsidRDefault="007B6109" w:rsidP="00DE0255">
      <w:pPr>
        <w:pStyle w:val="Lista"/>
        <w:tabs>
          <w:tab w:val="clear" w:pos="283"/>
          <w:tab w:val="left" w:pos="0"/>
        </w:tabs>
        <w:spacing w:after="0"/>
        <w:ind w:left="0" w:firstLine="0"/>
        <w:jc w:val="both"/>
        <w:rPr>
          <w:sz w:val="24"/>
        </w:rPr>
      </w:pPr>
      <w:r w:rsidRPr="00297292">
        <w:rPr>
          <w:i/>
          <w:sz w:val="24"/>
        </w:rPr>
        <w:t>b)</w:t>
      </w:r>
      <w:r w:rsidRPr="0085166F">
        <w:rPr>
          <w:sz w:val="24"/>
        </w:rPr>
        <w:t xml:space="preserve"> az ajánlatok értékelési szempontja az összességében legelőnyösebb ajánlat kiválasztása, de az összességében legelőnyösebb ajánlat a (2) bekezdés alkalmazásával sem állapítható meg. </w:t>
      </w:r>
    </w:p>
    <w:p w14:paraId="73EAC3DF" w14:textId="77777777" w:rsidR="007B6109" w:rsidRPr="0085166F" w:rsidRDefault="007B6109" w:rsidP="00DE0255">
      <w:pPr>
        <w:pStyle w:val="Lista"/>
        <w:tabs>
          <w:tab w:val="clear" w:pos="283"/>
          <w:tab w:val="left" w:pos="0"/>
        </w:tabs>
        <w:spacing w:after="0"/>
        <w:ind w:left="0" w:firstLine="0"/>
        <w:jc w:val="both"/>
        <w:rPr>
          <w:sz w:val="24"/>
        </w:rPr>
      </w:pPr>
      <w:r w:rsidRPr="001063A6">
        <w:rPr>
          <w:sz w:val="24"/>
        </w:rPr>
        <w:t>(4)</w:t>
      </w:r>
      <w:r w:rsidRPr="0085166F">
        <w:rPr>
          <w:sz w:val="24"/>
        </w:rPr>
        <w:t xml:space="preserve"> A (3) bekezdés </w:t>
      </w:r>
      <w:r w:rsidRPr="00297292">
        <w:rPr>
          <w:i/>
          <w:sz w:val="24"/>
        </w:rPr>
        <w:t>a)</w:t>
      </w:r>
      <w:r w:rsidRPr="0085166F">
        <w:rPr>
          <w:sz w:val="24"/>
        </w:rPr>
        <w:t xml:space="preserve"> pontja szerinti esetben az azonos ellenszolgáltatást tartalmazó, a (3) bekezdés </w:t>
      </w:r>
      <w:r w:rsidRPr="00297292">
        <w:rPr>
          <w:i/>
          <w:sz w:val="24"/>
        </w:rPr>
        <w:t>b)</w:t>
      </w:r>
      <w:r w:rsidRPr="0085166F">
        <w:rPr>
          <w:sz w:val="24"/>
        </w:rPr>
        <w:t xml:space="preserve"> pontja szerinti esetben pedig az azonos összpontszámmal és részpontszámokkal értékelt érvényes ajánlatot benyújtó ajánlattevők közül kell sorsolással kiválasztani az eljárás nyertesét. </w:t>
      </w:r>
    </w:p>
    <w:p w14:paraId="106926B8" w14:textId="77777777" w:rsidR="007B6109" w:rsidRPr="0085166F" w:rsidRDefault="007B6109" w:rsidP="00DE0255">
      <w:pPr>
        <w:pStyle w:val="Lista"/>
        <w:tabs>
          <w:tab w:val="clear" w:pos="283"/>
          <w:tab w:val="left" w:pos="0"/>
        </w:tabs>
        <w:spacing w:after="0"/>
        <w:ind w:left="0" w:firstLine="0"/>
        <w:jc w:val="both"/>
        <w:rPr>
          <w:sz w:val="24"/>
        </w:rPr>
      </w:pPr>
    </w:p>
    <w:p w14:paraId="2CFF191E" w14:textId="77777777" w:rsidR="00F70AED" w:rsidRDefault="007B6109" w:rsidP="00DE0255">
      <w:pPr>
        <w:pStyle w:val="Lista"/>
        <w:tabs>
          <w:tab w:val="clear" w:pos="283"/>
          <w:tab w:val="left" w:pos="0"/>
        </w:tabs>
        <w:spacing w:after="0"/>
        <w:ind w:left="0" w:firstLine="0"/>
        <w:jc w:val="both"/>
        <w:rPr>
          <w:sz w:val="24"/>
        </w:rPr>
      </w:pPr>
      <w:r>
        <w:rPr>
          <w:b/>
          <w:sz w:val="24"/>
        </w:rPr>
        <w:t>63</w:t>
      </w:r>
      <w:r w:rsidRPr="0085166F">
        <w:rPr>
          <w:b/>
          <w:sz w:val="24"/>
        </w:rPr>
        <w:t>. §</w:t>
      </w:r>
      <w:r w:rsidRPr="0085166F">
        <w:rPr>
          <w:sz w:val="24"/>
        </w:rPr>
        <w:t xml:space="preserve"> Az eljárás nyertese az az ajánlattevő, aki az ajánlatkérő részére az eljárást megindító felhívásban – több szakaszból álló eljárásban az ajánlattételi felhívásban – és a dokumentációban meghatározott feltételek alapján, valamint a </w:t>
      </w:r>
      <w:r>
        <w:rPr>
          <w:sz w:val="24"/>
        </w:rPr>
        <w:t>61</w:t>
      </w:r>
      <w:r w:rsidRPr="0085166F">
        <w:rPr>
          <w:sz w:val="24"/>
        </w:rPr>
        <w:t>. § (2) bekezdésében meghatározott értékelési szempontok egyike szerint a legkedvezőbb érvényes ajánlatot tette.</w:t>
      </w:r>
    </w:p>
    <w:p w14:paraId="5173572F" w14:textId="77777777" w:rsidR="007B6109" w:rsidRPr="0085166F" w:rsidRDefault="007B6109" w:rsidP="0030178E">
      <w:pPr>
        <w:keepLines/>
        <w:autoSpaceDE w:val="0"/>
        <w:autoSpaceDN w:val="0"/>
        <w:adjustRightInd w:val="0"/>
        <w:spacing w:after="0" w:line="240" w:lineRule="auto"/>
        <w:rPr>
          <w:rFonts w:ascii="Times New Roman" w:hAnsi="Times New Roman"/>
          <w:b/>
          <w:bCs/>
          <w:noProof/>
          <w:sz w:val="24"/>
          <w:szCs w:val="24"/>
          <w:lang w:eastAsia="hu-HU"/>
        </w:rPr>
      </w:pPr>
    </w:p>
    <w:p w14:paraId="50E48442" w14:textId="77777777" w:rsidR="007B6109" w:rsidRPr="0085166F" w:rsidRDefault="007B6109" w:rsidP="000A02AF">
      <w:pPr>
        <w:keepLines/>
        <w:autoSpaceDE w:val="0"/>
        <w:autoSpaceDN w:val="0"/>
        <w:adjustRightInd w:val="0"/>
        <w:spacing w:after="0" w:line="240" w:lineRule="auto"/>
        <w:jc w:val="center"/>
        <w:rPr>
          <w:rFonts w:ascii="Times New Roman" w:hAnsi="Times New Roman"/>
          <w:noProof/>
          <w:sz w:val="24"/>
          <w:szCs w:val="24"/>
          <w:lang w:eastAsia="hu-HU"/>
        </w:rPr>
      </w:pPr>
      <w:r w:rsidRPr="004645A7">
        <w:rPr>
          <w:rFonts w:ascii="Times New Roman" w:hAnsi="Times New Roman"/>
          <w:b/>
          <w:bCs/>
          <w:noProof/>
          <w:sz w:val="24"/>
          <w:szCs w:val="24"/>
          <w:lang w:eastAsia="hu-HU"/>
        </w:rPr>
        <w:t>39. Írásbeli összegezés</w:t>
      </w:r>
    </w:p>
    <w:p w14:paraId="69B2BE2D" w14:textId="77777777" w:rsidR="007B6109" w:rsidRPr="0085166F" w:rsidRDefault="007B6109" w:rsidP="000A02AF">
      <w:pPr>
        <w:keepLines/>
        <w:autoSpaceDE w:val="0"/>
        <w:autoSpaceDN w:val="0"/>
        <w:adjustRightInd w:val="0"/>
        <w:spacing w:after="0" w:line="240" w:lineRule="auto"/>
        <w:jc w:val="center"/>
        <w:rPr>
          <w:rFonts w:ascii="Times New Roman" w:hAnsi="Times New Roman"/>
          <w:b/>
          <w:bCs/>
          <w:noProof/>
          <w:sz w:val="24"/>
          <w:szCs w:val="24"/>
          <w:lang w:eastAsia="hu-HU"/>
        </w:rPr>
      </w:pPr>
    </w:p>
    <w:p w14:paraId="0936BB43" w14:textId="77777777" w:rsidR="007B6109"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Pr>
          <w:rFonts w:ascii="Times New Roman" w:hAnsi="Times New Roman"/>
          <w:b/>
          <w:bCs/>
          <w:noProof/>
          <w:sz w:val="24"/>
          <w:szCs w:val="24"/>
          <w:lang w:eastAsia="hu-HU"/>
        </w:rPr>
        <w:t>64</w:t>
      </w:r>
      <w:r w:rsidRPr="0085166F">
        <w:rPr>
          <w:rFonts w:ascii="Times New Roman" w:hAnsi="Times New Roman"/>
          <w:b/>
          <w:bCs/>
          <w:noProof/>
          <w:sz w:val="24"/>
          <w:szCs w:val="24"/>
          <w:lang w:eastAsia="hu-HU"/>
        </w:rPr>
        <w:t xml:space="preserve">. § </w:t>
      </w:r>
      <w:r w:rsidRPr="003646CE">
        <w:rPr>
          <w:rFonts w:ascii="Times New Roman" w:hAnsi="Times New Roman"/>
          <w:bCs/>
          <w:noProof/>
          <w:sz w:val="24"/>
          <w:szCs w:val="24"/>
          <w:lang w:eastAsia="hu-HU"/>
        </w:rPr>
        <w:t>(1)</w:t>
      </w:r>
      <w:r>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 xml:space="preserve">Az ajánlatkérő a részvételi jelentkezések, illetve az ajánlatok elbírálásának </w:t>
      </w:r>
      <w:r w:rsidRPr="00A66C1B">
        <w:rPr>
          <w:rFonts w:ascii="Times New Roman" w:hAnsi="Times New Roman"/>
          <w:noProof/>
          <w:sz w:val="24"/>
          <w:szCs w:val="24"/>
          <w:lang w:eastAsia="hu-HU"/>
        </w:rPr>
        <w:t>befejezésekor írásbeli összegezést</w:t>
      </w:r>
      <w:r w:rsidRPr="0085166F">
        <w:rPr>
          <w:rFonts w:ascii="Times New Roman" w:hAnsi="Times New Roman"/>
          <w:noProof/>
          <w:sz w:val="24"/>
          <w:szCs w:val="24"/>
          <w:lang w:eastAsia="hu-HU"/>
        </w:rPr>
        <w:t xml:space="preserve"> köteles készíteni a részvételi jelentkezésekről, illetve az ajánlatokról</w:t>
      </w:r>
      <w:r>
        <w:rPr>
          <w:rFonts w:ascii="Times New Roman" w:hAnsi="Times New Roman"/>
          <w:noProof/>
          <w:sz w:val="24"/>
          <w:szCs w:val="24"/>
          <w:lang w:eastAsia="hu-HU"/>
        </w:rPr>
        <w:t>, melynek tartalmaznia kell különösen</w:t>
      </w:r>
    </w:p>
    <w:p w14:paraId="13BAB6EF" w14:textId="77777777" w:rsidR="007B6109" w:rsidRPr="00680F8F" w:rsidRDefault="007B6109" w:rsidP="00680F8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680F8F">
        <w:rPr>
          <w:rFonts w:ascii="Times New Roman" w:hAnsi="Times New Roman"/>
          <w:i/>
          <w:noProof/>
          <w:sz w:val="24"/>
          <w:szCs w:val="24"/>
          <w:lang w:eastAsia="hu-HU"/>
        </w:rPr>
        <w:t>a)</w:t>
      </w:r>
      <w:r>
        <w:rPr>
          <w:rFonts w:ascii="Times New Roman" w:hAnsi="Times New Roman"/>
          <w:noProof/>
          <w:sz w:val="24"/>
          <w:szCs w:val="24"/>
          <w:lang w:eastAsia="hu-HU"/>
        </w:rPr>
        <w:t xml:space="preserve"> a</w:t>
      </w:r>
      <w:r w:rsidRPr="00680F8F">
        <w:rPr>
          <w:rFonts w:ascii="Times New Roman" w:hAnsi="Times New Roman"/>
          <w:noProof/>
          <w:sz w:val="24"/>
          <w:szCs w:val="24"/>
          <w:lang w:eastAsia="hu-HU"/>
        </w:rPr>
        <w:t>z ajánlatkérő nev</w:t>
      </w:r>
      <w:r>
        <w:rPr>
          <w:rFonts w:ascii="Times New Roman" w:hAnsi="Times New Roman"/>
          <w:noProof/>
          <w:sz w:val="24"/>
          <w:szCs w:val="24"/>
          <w:lang w:eastAsia="hu-HU"/>
        </w:rPr>
        <w:t>ét</w:t>
      </w:r>
      <w:r w:rsidRPr="00680F8F">
        <w:rPr>
          <w:rFonts w:ascii="Times New Roman" w:hAnsi="Times New Roman"/>
          <w:noProof/>
          <w:sz w:val="24"/>
          <w:szCs w:val="24"/>
          <w:lang w:eastAsia="hu-HU"/>
        </w:rPr>
        <w:t>, cím</w:t>
      </w:r>
      <w:r>
        <w:rPr>
          <w:rFonts w:ascii="Times New Roman" w:hAnsi="Times New Roman"/>
          <w:noProof/>
          <w:sz w:val="24"/>
          <w:szCs w:val="24"/>
          <w:lang w:eastAsia="hu-HU"/>
        </w:rPr>
        <w:t>ét,</w:t>
      </w:r>
    </w:p>
    <w:p w14:paraId="7D08AE23" w14:textId="77777777" w:rsidR="007B6109" w:rsidRPr="00680F8F" w:rsidRDefault="007B6109" w:rsidP="00680F8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680F8F">
        <w:rPr>
          <w:rFonts w:ascii="Times New Roman" w:hAnsi="Times New Roman"/>
          <w:i/>
          <w:noProof/>
          <w:sz w:val="24"/>
          <w:szCs w:val="24"/>
          <w:lang w:eastAsia="hu-HU"/>
        </w:rPr>
        <w:t>b)</w:t>
      </w:r>
      <w:r w:rsidRPr="00680F8F">
        <w:rPr>
          <w:rFonts w:ascii="Times New Roman" w:hAnsi="Times New Roman"/>
          <w:noProof/>
          <w:sz w:val="24"/>
          <w:szCs w:val="24"/>
          <w:lang w:eastAsia="hu-HU"/>
        </w:rPr>
        <w:t xml:space="preserve"> </w:t>
      </w:r>
      <w:r>
        <w:rPr>
          <w:rFonts w:ascii="Times New Roman" w:hAnsi="Times New Roman"/>
          <w:noProof/>
          <w:sz w:val="24"/>
          <w:szCs w:val="24"/>
          <w:lang w:eastAsia="hu-HU"/>
        </w:rPr>
        <w:t>a</w:t>
      </w:r>
      <w:r w:rsidRPr="00680F8F">
        <w:rPr>
          <w:rFonts w:ascii="Times New Roman" w:hAnsi="Times New Roman"/>
          <w:noProof/>
          <w:sz w:val="24"/>
          <w:szCs w:val="24"/>
          <w:lang w:eastAsia="hu-HU"/>
        </w:rPr>
        <w:t xml:space="preserve"> beszerzés tárgy</w:t>
      </w:r>
      <w:r>
        <w:rPr>
          <w:rFonts w:ascii="Times New Roman" w:hAnsi="Times New Roman"/>
          <w:noProof/>
          <w:sz w:val="24"/>
          <w:szCs w:val="24"/>
          <w:lang w:eastAsia="hu-HU"/>
        </w:rPr>
        <w:t>át</w:t>
      </w:r>
      <w:r w:rsidRPr="00680F8F">
        <w:rPr>
          <w:rFonts w:ascii="Times New Roman" w:hAnsi="Times New Roman"/>
          <w:noProof/>
          <w:sz w:val="24"/>
          <w:szCs w:val="24"/>
          <w:lang w:eastAsia="hu-HU"/>
        </w:rPr>
        <w:t>, mennyiség</w:t>
      </w:r>
      <w:r>
        <w:rPr>
          <w:rFonts w:ascii="Times New Roman" w:hAnsi="Times New Roman"/>
          <w:noProof/>
          <w:sz w:val="24"/>
          <w:szCs w:val="24"/>
          <w:lang w:eastAsia="hu-HU"/>
        </w:rPr>
        <w:t>ét,</w:t>
      </w:r>
    </w:p>
    <w:p w14:paraId="510D6136" w14:textId="77777777" w:rsidR="007B6109" w:rsidRPr="00680F8F" w:rsidRDefault="007B6109" w:rsidP="00680F8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680F8F">
        <w:rPr>
          <w:rFonts w:ascii="Times New Roman" w:hAnsi="Times New Roman"/>
          <w:i/>
          <w:noProof/>
          <w:sz w:val="24"/>
          <w:szCs w:val="24"/>
          <w:lang w:eastAsia="hu-HU"/>
        </w:rPr>
        <w:t>c)</w:t>
      </w:r>
      <w:r w:rsidRPr="00680F8F">
        <w:rPr>
          <w:rFonts w:ascii="Times New Roman" w:hAnsi="Times New Roman"/>
          <w:noProof/>
          <w:sz w:val="24"/>
          <w:szCs w:val="24"/>
          <w:lang w:eastAsia="hu-HU"/>
        </w:rPr>
        <w:t xml:space="preserve"> </w:t>
      </w:r>
      <w:r>
        <w:rPr>
          <w:rFonts w:ascii="Times New Roman" w:hAnsi="Times New Roman"/>
          <w:noProof/>
          <w:sz w:val="24"/>
          <w:szCs w:val="24"/>
          <w:lang w:eastAsia="hu-HU"/>
        </w:rPr>
        <w:t>utalást az eljárás, illetve a részvételi szakasz eredményességére, eredménytelenség esetén annak indokát,</w:t>
      </w:r>
    </w:p>
    <w:p w14:paraId="09572F0F" w14:textId="77777777" w:rsidR="007B6109" w:rsidRPr="00680F8F" w:rsidRDefault="007B6109" w:rsidP="00680F8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680F8F">
        <w:rPr>
          <w:rFonts w:ascii="Times New Roman" w:hAnsi="Times New Roman"/>
          <w:i/>
          <w:noProof/>
          <w:sz w:val="24"/>
          <w:szCs w:val="24"/>
          <w:lang w:eastAsia="hu-HU"/>
        </w:rPr>
        <w:lastRenderedPageBreak/>
        <w:t>d)</w:t>
      </w:r>
      <w:r w:rsidRPr="00680F8F">
        <w:rPr>
          <w:rFonts w:ascii="Times New Roman" w:hAnsi="Times New Roman"/>
          <w:noProof/>
          <w:sz w:val="24"/>
          <w:szCs w:val="24"/>
          <w:lang w:eastAsia="hu-HU"/>
        </w:rPr>
        <w:t xml:space="preserve"> </w:t>
      </w:r>
      <w:r>
        <w:rPr>
          <w:rFonts w:ascii="Times New Roman" w:hAnsi="Times New Roman"/>
          <w:noProof/>
          <w:sz w:val="24"/>
          <w:szCs w:val="24"/>
          <w:lang w:eastAsia="hu-HU"/>
        </w:rPr>
        <w:t>az eljárás fajtáját,</w:t>
      </w:r>
    </w:p>
    <w:p w14:paraId="70B50F23" w14:textId="77777777" w:rsidR="007B6109" w:rsidRPr="00680F8F" w:rsidRDefault="007B6109" w:rsidP="00680F8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680F8F">
        <w:rPr>
          <w:rFonts w:ascii="Times New Roman" w:hAnsi="Times New Roman"/>
          <w:i/>
          <w:noProof/>
          <w:sz w:val="24"/>
          <w:szCs w:val="24"/>
          <w:lang w:eastAsia="hu-HU"/>
        </w:rPr>
        <w:t>e)</w:t>
      </w:r>
      <w:r w:rsidRPr="00680F8F">
        <w:rPr>
          <w:rFonts w:ascii="Times New Roman" w:hAnsi="Times New Roman"/>
          <w:noProof/>
          <w:sz w:val="24"/>
          <w:szCs w:val="24"/>
          <w:lang w:eastAsia="hu-HU"/>
        </w:rPr>
        <w:t xml:space="preserve"> </w:t>
      </w:r>
      <w:r>
        <w:rPr>
          <w:rFonts w:ascii="Times New Roman" w:hAnsi="Times New Roman"/>
          <w:noProof/>
          <w:sz w:val="24"/>
          <w:szCs w:val="24"/>
          <w:lang w:eastAsia="hu-HU"/>
        </w:rPr>
        <w:t>a beérkezett ajánlatok, részvételi jelentkezések számát,</w:t>
      </w:r>
    </w:p>
    <w:p w14:paraId="6D12B6DC" w14:textId="77777777" w:rsidR="007B6109" w:rsidRPr="00680F8F" w:rsidRDefault="007B6109" w:rsidP="00680F8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34309E">
        <w:rPr>
          <w:rFonts w:ascii="Times New Roman" w:hAnsi="Times New Roman"/>
          <w:i/>
          <w:noProof/>
          <w:sz w:val="24"/>
          <w:szCs w:val="24"/>
          <w:lang w:eastAsia="hu-HU"/>
        </w:rPr>
        <w:t xml:space="preserve">f) </w:t>
      </w:r>
      <w:r>
        <w:rPr>
          <w:rFonts w:ascii="Times New Roman" w:hAnsi="Times New Roman"/>
          <w:noProof/>
          <w:sz w:val="24"/>
          <w:szCs w:val="24"/>
          <w:lang w:eastAsia="hu-HU"/>
        </w:rPr>
        <w:t>a</w:t>
      </w:r>
      <w:r w:rsidRPr="00680F8F">
        <w:rPr>
          <w:rFonts w:ascii="Times New Roman" w:hAnsi="Times New Roman"/>
          <w:noProof/>
          <w:sz w:val="24"/>
          <w:szCs w:val="24"/>
          <w:lang w:eastAsia="hu-HU"/>
        </w:rPr>
        <w:t xml:space="preserve">z érvényes </w:t>
      </w:r>
      <w:r>
        <w:rPr>
          <w:rFonts w:ascii="Times New Roman" w:hAnsi="Times New Roman"/>
          <w:noProof/>
          <w:sz w:val="24"/>
          <w:szCs w:val="24"/>
          <w:lang w:eastAsia="hu-HU"/>
        </w:rPr>
        <w:t xml:space="preserve">részvételi jelentkezéset benyújtó részvételre jelentkezők, illetve </w:t>
      </w:r>
      <w:r w:rsidRPr="00680F8F">
        <w:rPr>
          <w:rFonts w:ascii="Times New Roman" w:hAnsi="Times New Roman"/>
          <w:noProof/>
          <w:sz w:val="24"/>
          <w:szCs w:val="24"/>
          <w:lang w:eastAsia="hu-HU"/>
        </w:rPr>
        <w:t>ajánlatot tevő ajánlattevők nev</w:t>
      </w:r>
      <w:r>
        <w:rPr>
          <w:rFonts w:ascii="Times New Roman" w:hAnsi="Times New Roman"/>
          <w:noProof/>
          <w:sz w:val="24"/>
          <w:szCs w:val="24"/>
          <w:lang w:eastAsia="hu-HU"/>
        </w:rPr>
        <w:t>ét</w:t>
      </w:r>
      <w:r w:rsidRPr="00680F8F">
        <w:rPr>
          <w:rFonts w:ascii="Times New Roman" w:hAnsi="Times New Roman"/>
          <w:noProof/>
          <w:sz w:val="24"/>
          <w:szCs w:val="24"/>
          <w:lang w:eastAsia="hu-HU"/>
        </w:rPr>
        <w:t xml:space="preserve">, </w:t>
      </w:r>
      <w:r>
        <w:rPr>
          <w:rFonts w:ascii="Times New Roman" w:hAnsi="Times New Roman"/>
          <w:noProof/>
          <w:sz w:val="24"/>
          <w:szCs w:val="24"/>
          <w:lang w:eastAsia="hu-HU"/>
        </w:rPr>
        <w:t xml:space="preserve">az ajánlatok elbírálásról szóló összegezés esetén </w:t>
      </w:r>
      <w:r w:rsidRPr="00680F8F">
        <w:rPr>
          <w:rFonts w:ascii="Times New Roman" w:hAnsi="Times New Roman"/>
          <w:noProof/>
          <w:sz w:val="24"/>
          <w:szCs w:val="24"/>
          <w:lang w:eastAsia="hu-HU"/>
        </w:rPr>
        <w:t xml:space="preserve">ajánlatuknak az elbírálás szempontja és </w:t>
      </w:r>
      <w:r>
        <w:rPr>
          <w:rFonts w:ascii="Times New Roman" w:hAnsi="Times New Roman"/>
          <w:noProof/>
          <w:sz w:val="24"/>
          <w:szCs w:val="24"/>
          <w:lang w:eastAsia="hu-HU"/>
        </w:rPr>
        <w:t>–</w:t>
      </w:r>
      <w:r w:rsidRPr="00680F8F">
        <w:rPr>
          <w:rFonts w:ascii="Times New Roman" w:hAnsi="Times New Roman"/>
          <w:noProof/>
          <w:sz w:val="24"/>
          <w:szCs w:val="24"/>
          <w:lang w:eastAsia="hu-HU"/>
        </w:rPr>
        <w:t xml:space="preserve"> az összességében legelőnyösebb ajánlat választása esetén - annak részszempontjai szerinti tartalmi elemei</w:t>
      </w:r>
      <w:r>
        <w:rPr>
          <w:rFonts w:ascii="Times New Roman" w:hAnsi="Times New Roman"/>
          <w:noProof/>
          <w:sz w:val="24"/>
          <w:szCs w:val="24"/>
          <w:lang w:eastAsia="hu-HU"/>
        </w:rPr>
        <w:t>t,</w:t>
      </w:r>
    </w:p>
    <w:p w14:paraId="01FE0D96" w14:textId="77777777" w:rsidR="007B6109" w:rsidRPr="00680F8F" w:rsidRDefault="007B6109" w:rsidP="00680F8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34309E">
        <w:rPr>
          <w:rFonts w:ascii="Times New Roman" w:hAnsi="Times New Roman"/>
          <w:i/>
          <w:noProof/>
          <w:sz w:val="24"/>
          <w:szCs w:val="24"/>
          <w:lang w:eastAsia="hu-HU"/>
        </w:rPr>
        <w:t>g)</w:t>
      </w:r>
      <w:r w:rsidRPr="00680F8F">
        <w:rPr>
          <w:rFonts w:ascii="Times New Roman" w:hAnsi="Times New Roman"/>
          <w:noProof/>
          <w:sz w:val="24"/>
          <w:szCs w:val="24"/>
          <w:lang w:eastAsia="hu-HU"/>
        </w:rPr>
        <w:t xml:space="preserve"> </w:t>
      </w:r>
      <w:r>
        <w:rPr>
          <w:rFonts w:ascii="Times New Roman" w:hAnsi="Times New Roman"/>
          <w:noProof/>
          <w:sz w:val="24"/>
          <w:szCs w:val="24"/>
          <w:lang w:eastAsia="hu-HU"/>
        </w:rPr>
        <w:t xml:space="preserve">az </w:t>
      </w:r>
      <w:r w:rsidRPr="0034309E">
        <w:rPr>
          <w:rFonts w:ascii="Times New Roman" w:hAnsi="Times New Roman"/>
          <w:i/>
          <w:noProof/>
          <w:sz w:val="24"/>
          <w:szCs w:val="24"/>
          <w:lang w:eastAsia="hu-HU"/>
        </w:rPr>
        <w:t>f)</w:t>
      </w:r>
      <w:r>
        <w:rPr>
          <w:rFonts w:ascii="Times New Roman" w:hAnsi="Times New Roman"/>
          <w:noProof/>
          <w:sz w:val="24"/>
          <w:szCs w:val="24"/>
          <w:lang w:eastAsia="hu-HU"/>
        </w:rPr>
        <w:t xml:space="preserve"> </w:t>
      </w:r>
      <w:r w:rsidRPr="00680F8F">
        <w:rPr>
          <w:rFonts w:ascii="Times New Roman" w:hAnsi="Times New Roman"/>
          <w:noProof/>
          <w:sz w:val="24"/>
          <w:szCs w:val="24"/>
          <w:lang w:eastAsia="hu-HU"/>
        </w:rPr>
        <w:t>pon</w:t>
      </w:r>
      <w:r>
        <w:rPr>
          <w:rFonts w:ascii="Times New Roman" w:hAnsi="Times New Roman"/>
          <w:noProof/>
          <w:sz w:val="24"/>
          <w:szCs w:val="24"/>
          <w:lang w:eastAsia="hu-HU"/>
        </w:rPr>
        <w:t xml:space="preserve">t szerinti ajánlatok értékelésének részletes bemutatását, </w:t>
      </w:r>
    </w:p>
    <w:p w14:paraId="0A5BEA1E" w14:textId="77777777" w:rsidR="007B6109" w:rsidRPr="00680F8F" w:rsidRDefault="007B6109" w:rsidP="00680F8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A15364">
        <w:rPr>
          <w:rFonts w:ascii="Times New Roman" w:hAnsi="Times New Roman"/>
          <w:i/>
          <w:noProof/>
          <w:sz w:val="24"/>
          <w:szCs w:val="24"/>
          <w:lang w:eastAsia="hu-HU"/>
        </w:rPr>
        <w:t>h)</w:t>
      </w:r>
      <w:r w:rsidRPr="00680F8F">
        <w:rPr>
          <w:rFonts w:ascii="Times New Roman" w:hAnsi="Times New Roman"/>
          <w:noProof/>
          <w:sz w:val="24"/>
          <w:szCs w:val="24"/>
          <w:lang w:eastAsia="hu-HU"/>
        </w:rPr>
        <w:t xml:space="preserve"> </w:t>
      </w:r>
      <w:r>
        <w:rPr>
          <w:rFonts w:ascii="Times New Roman" w:hAnsi="Times New Roman"/>
          <w:noProof/>
          <w:sz w:val="24"/>
          <w:szCs w:val="24"/>
          <w:lang w:eastAsia="hu-HU"/>
        </w:rPr>
        <w:t>az értékelés során odaítélt pontszámok részletes indokolását,</w:t>
      </w:r>
    </w:p>
    <w:p w14:paraId="03314457" w14:textId="77777777" w:rsidR="007B6109" w:rsidRPr="00680F8F" w:rsidRDefault="007B6109" w:rsidP="00680F8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A15364">
        <w:rPr>
          <w:rFonts w:ascii="Times New Roman" w:hAnsi="Times New Roman"/>
          <w:i/>
          <w:noProof/>
          <w:sz w:val="24"/>
          <w:szCs w:val="24"/>
          <w:lang w:eastAsia="hu-HU"/>
        </w:rPr>
        <w:t>i)</w:t>
      </w:r>
      <w:r w:rsidRPr="00680F8F">
        <w:rPr>
          <w:rFonts w:ascii="Times New Roman" w:hAnsi="Times New Roman"/>
          <w:noProof/>
          <w:sz w:val="24"/>
          <w:szCs w:val="24"/>
          <w:lang w:eastAsia="hu-HU"/>
        </w:rPr>
        <w:t xml:space="preserve"> </w:t>
      </w:r>
      <w:r>
        <w:rPr>
          <w:rFonts w:ascii="Times New Roman" w:hAnsi="Times New Roman"/>
          <w:noProof/>
          <w:sz w:val="24"/>
          <w:szCs w:val="24"/>
          <w:lang w:eastAsia="hu-HU"/>
        </w:rPr>
        <w:t>a</w:t>
      </w:r>
      <w:r w:rsidRPr="00680F8F">
        <w:rPr>
          <w:rFonts w:ascii="Times New Roman" w:hAnsi="Times New Roman"/>
          <w:noProof/>
          <w:sz w:val="24"/>
          <w:szCs w:val="24"/>
          <w:lang w:eastAsia="hu-HU"/>
        </w:rPr>
        <w:t xml:space="preserve">z érvénytelen </w:t>
      </w:r>
      <w:r>
        <w:rPr>
          <w:rFonts w:ascii="Times New Roman" w:hAnsi="Times New Roman"/>
          <w:noProof/>
          <w:sz w:val="24"/>
          <w:szCs w:val="24"/>
          <w:lang w:eastAsia="hu-HU"/>
        </w:rPr>
        <w:t xml:space="preserve">részvételi jelentkezést benyújtó részvételre jelentkezők, illetve ajánlatot tevő </w:t>
      </w:r>
      <w:r w:rsidRPr="00680F8F">
        <w:rPr>
          <w:rFonts w:ascii="Times New Roman" w:hAnsi="Times New Roman"/>
          <w:noProof/>
          <w:sz w:val="24"/>
          <w:szCs w:val="24"/>
          <w:lang w:eastAsia="hu-HU"/>
        </w:rPr>
        <w:t>ajánlatt</w:t>
      </w:r>
      <w:r>
        <w:rPr>
          <w:rFonts w:ascii="Times New Roman" w:hAnsi="Times New Roman"/>
          <w:noProof/>
          <w:sz w:val="24"/>
          <w:szCs w:val="24"/>
          <w:lang w:eastAsia="hu-HU"/>
        </w:rPr>
        <w:t>evők nevét és az érvénytelennyé nyilvánítás indokát,</w:t>
      </w:r>
    </w:p>
    <w:p w14:paraId="141773FF" w14:textId="77777777" w:rsidR="007B6109" w:rsidRPr="00680F8F" w:rsidRDefault="007B6109" w:rsidP="00680F8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A15364">
        <w:rPr>
          <w:rFonts w:ascii="Times New Roman" w:hAnsi="Times New Roman"/>
          <w:i/>
          <w:noProof/>
          <w:sz w:val="24"/>
          <w:szCs w:val="24"/>
          <w:lang w:eastAsia="hu-HU"/>
        </w:rPr>
        <w:t>j)</w:t>
      </w:r>
      <w:r w:rsidRPr="00680F8F">
        <w:rPr>
          <w:rFonts w:ascii="Times New Roman" w:hAnsi="Times New Roman"/>
          <w:noProof/>
          <w:sz w:val="24"/>
          <w:szCs w:val="24"/>
          <w:lang w:eastAsia="hu-HU"/>
        </w:rPr>
        <w:t xml:space="preserve"> </w:t>
      </w:r>
      <w:r>
        <w:rPr>
          <w:rFonts w:ascii="Times New Roman" w:hAnsi="Times New Roman"/>
          <w:noProof/>
          <w:sz w:val="24"/>
          <w:szCs w:val="24"/>
          <w:lang w:eastAsia="hu-HU"/>
        </w:rPr>
        <w:t>e</w:t>
      </w:r>
      <w:r w:rsidRPr="00680F8F">
        <w:rPr>
          <w:rFonts w:ascii="Times New Roman" w:hAnsi="Times New Roman"/>
          <w:noProof/>
          <w:sz w:val="24"/>
          <w:szCs w:val="24"/>
          <w:lang w:eastAsia="hu-HU"/>
        </w:rPr>
        <w:t>redményes eljárás esetén a nyertes ajánlattevő nev</w:t>
      </w:r>
      <w:r>
        <w:rPr>
          <w:rFonts w:ascii="Times New Roman" w:hAnsi="Times New Roman"/>
          <w:noProof/>
          <w:sz w:val="24"/>
          <w:szCs w:val="24"/>
          <w:lang w:eastAsia="hu-HU"/>
        </w:rPr>
        <w:t>ét</w:t>
      </w:r>
      <w:r w:rsidRPr="00680F8F">
        <w:rPr>
          <w:rFonts w:ascii="Times New Roman" w:hAnsi="Times New Roman"/>
          <w:noProof/>
          <w:sz w:val="24"/>
          <w:szCs w:val="24"/>
          <w:lang w:eastAsia="hu-HU"/>
        </w:rPr>
        <w:t xml:space="preserve"> és a</w:t>
      </w:r>
      <w:r>
        <w:rPr>
          <w:rFonts w:ascii="Times New Roman" w:hAnsi="Times New Roman"/>
          <w:noProof/>
          <w:sz w:val="24"/>
          <w:szCs w:val="24"/>
          <w:lang w:eastAsia="hu-HU"/>
        </w:rPr>
        <w:t>jánlata kiválasztásának indokait,</w:t>
      </w:r>
    </w:p>
    <w:p w14:paraId="62C9C346" w14:textId="77777777" w:rsidR="007B6109" w:rsidRPr="00680F8F" w:rsidRDefault="007B6109" w:rsidP="00680F8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A15364">
        <w:rPr>
          <w:rFonts w:ascii="Times New Roman" w:hAnsi="Times New Roman"/>
          <w:i/>
          <w:noProof/>
          <w:sz w:val="24"/>
          <w:szCs w:val="24"/>
          <w:lang w:eastAsia="hu-HU"/>
        </w:rPr>
        <w:t>k)</w:t>
      </w:r>
      <w:r w:rsidRPr="00680F8F">
        <w:rPr>
          <w:rFonts w:ascii="Times New Roman" w:hAnsi="Times New Roman"/>
          <w:noProof/>
          <w:sz w:val="24"/>
          <w:szCs w:val="24"/>
          <w:lang w:eastAsia="hu-HU"/>
        </w:rPr>
        <w:t xml:space="preserve"> </w:t>
      </w:r>
      <w:r w:rsidRPr="00E26730">
        <w:rPr>
          <w:rFonts w:ascii="Times New Roman" w:hAnsi="Times New Roman"/>
          <w:noProof/>
          <w:sz w:val="24"/>
          <w:szCs w:val="24"/>
          <w:lang w:eastAsia="hu-HU"/>
        </w:rPr>
        <w:t xml:space="preserve">a </w:t>
      </w:r>
      <w:r>
        <w:rPr>
          <w:rFonts w:ascii="Times New Roman" w:hAnsi="Times New Roman"/>
          <w:noProof/>
          <w:sz w:val="24"/>
          <w:szCs w:val="24"/>
          <w:lang w:eastAsia="hu-HU"/>
        </w:rPr>
        <w:t>95</w:t>
      </w:r>
      <w:r w:rsidRPr="00E26730">
        <w:rPr>
          <w:rFonts w:ascii="Times New Roman" w:hAnsi="Times New Roman"/>
          <w:noProof/>
          <w:sz w:val="24"/>
          <w:szCs w:val="24"/>
          <w:lang w:eastAsia="hu-HU"/>
        </w:rPr>
        <w:t>. § (4) bekezdés</w:t>
      </w:r>
      <w:r w:rsidRPr="00BA4B63">
        <w:rPr>
          <w:rFonts w:ascii="Times New Roman" w:hAnsi="Times New Roman"/>
          <w:noProof/>
          <w:sz w:val="24"/>
          <w:szCs w:val="24"/>
          <w:lang w:eastAsia="hu-HU"/>
        </w:rPr>
        <w:t xml:space="preserve"> szerinti esetben a </w:t>
      </w:r>
      <w:r w:rsidRPr="00D91641">
        <w:rPr>
          <w:rFonts w:ascii="Times New Roman" w:hAnsi="Times New Roman"/>
          <w:noProof/>
          <w:sz w:val="24"/>
          <w:szCs w:val="24"/>
          <w:lang w:eastAsia="hu-HU"/>
        </w:rPr>
        <w:t>nyertest követő legkedvezőbb ajánlatot tevő nev</w:t>
      </w:r>
      <w:r>
        <w:rPr>
          <w:rFonts w:ascii="Times New Roman" w:hAnsi="Times New Roman"/>
          <w:noProof/>
          <w:sz w:val="24"/>
          <w:szCs w:val="24"/>
          <w:lang w:eastAsia="hu-HU"/>
        </w:rPr>
        <w:t>ét</w:t>
      </w:r>
      <w:r w:rsidRPr="00D91641">
        <w:rPr>
          <w:rFonts w:ascii="Times New Roman" w:hAnsi="Times New Roman"/>
          <w:noProof/>
          <w:sz w:val="24"/>
          <w:szCs w:val="24"/>
          <w:lang w:eastAsia="hu-HU"/>
        </w:rPr>
        <w:t xml:space="preserve"> és ajánlata kiválasztásának indokai</w:t>
      </w:r>
      <w:r>
        <w:rPr>
          <w:rFonts w:ascii="Times New Roman" w:hAnsi="Times New Roman"/>
          <w:noProof/>
          <w:sz w:val="24"/>
          <w:szCs w:val="24"/>
          <w:lang w:eastAsia="hu-HU"/>
        </w:rPr>
        <w:t>t és</w:t>
      </w:r>
    </w:p>
    <w:p w14:paraId="715542DA" w14:textId="77777777" w:rsidR="007B6109" w:rsidRPr="0085166F" w:rsidRDefault="007B6109" w:rsidP="00680F8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A15364">
        <w:rPr>
          <w:rFonts w:ascii="Times New Roman" w:hAnsi="Times New Roman"/>
          <w:i/>
          <w:noProof/>
          <w:sz w:val="24"/>
          <w:szCs w:val="24"/>
          <w:lang w:eastAsia="hu-HU"/>
        </w:rPr>
        <w:t>l)</w:t>
      </w:r>
      <w:r w:rsidRPr="00680F8F">
        <w:rPr>
          <w:rFonts w:ascii="Times New Roman" w:hAnsi="Times New Roman"/>
          <w:noProof/>
          <w:sz w:val="24"/>
          <w:szCs w:val="24"/>
          <w:lang w:eastAsia="hu-HU"/>
        </w:rPr>
        <w:t xml:space="preserve"> </w:t>
      </w:r>
      <w:r>
        <w:rPr>
          <w:rFonts w:ascii="Times New Roman" w:hAnsi="Times New Roman"/>
          <w:noProof/>
          <w:sz w:val="24"/>
          <w:szCs w:val="24"/>
          <w:lang w:eastAsia="hu-HU"/>
        </w:rPr>
        <w:t>a</w:t>
      </w:r>
      <w:r w:rsidRPr="00680F8F">
        <w:rPr>
          <w:rFonts w:ascii="Times New Roman" w:hAnsi="Times New Roman"/>
          <w:noProof/>
          <w:sz w:val="24"/>
          <w:szCs w:val="24"/>
          <w:lang w:eastAsia="hu-HU"/>
        </w:rPr>
        <w:t xml:space="preserve"> beszerzés azon rész</w:t>
      </w:r>
      <w:r>
        <w:rPr>
          <w:rFonts w:ascii="Times New Roman" w:hAnsi="Times New Roman"/>
          <w:noProof/>
          <w:sz w:val="24"/>
          <w:szCs w:val="24"/>
          <w:lang w:eastAsia="hu-HU"/>
        </w:rPr>
        <w:t>ét</w:t>
      </w:r>
      <w:r w:rsidRPr="00680F8F">
        <w:rPr>
          <w:rFonts w:ascii="Times New Roman" w:hAnsi="Times New Roman"/>
          <w:noProof/>
          <w:sz w:val="24"/>
          <w:szCs w:val="24"/>
          <w:lang w:eastAsia="hu-HU"/>
        </w:rPr>
        <w:t>, mely</w:t>
      </w:r>
      <w:r>
        <w:rPr>
          <w:rFonts w:ascii="Times New Roman" w:hAnsi="Times New Roman"/>
          <w:noProof/>
          <w:sz w:val="24"/>
          <w:szCs w:val="24"/>
          <w:lang w:eastAsia="hu-HU"/>
        </w:rPr>
        <w:t>et</w:t>
      </w:r>
      <w:r w:rsidRPr="00680F8F">
        <w:rPr>
          <w:rFonts w:ascii="Times New Roman" w:hAnsi="Times New Roman"/>
          <w:noProof/>
          <w:sz w:val="24"/>
          <w:szCs w:val="24"/>
          <w:lang w:eastAsia="hu-HU"/>
        </w:rPr>
        <w:t xml:space="preserve"> a nyertes, illetve az őt követő ajánlattevő </w:t>
      </w:r>
      <w:r>
        <w:rPr>
          <w:rFonts w:ascii="Times New Roman" w:hAnsi="Times New Roman"/>
          <w:noProof/>
          <w:sz w:val="24"/>
          <w:szCs w:val="24"/>
          <w:lang w:eastAsia="hu-HU"/>
        </w:rPr>
        <w:t>alvállalkozó bevonásával fog teljesíteni.</w:t>
      </w:r>
    </w:p>
    <w:p w14:paraId="6EF2A339"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3646CE">
        <w:rPr>
          <w:rFonts w:ascii="Times New Roman" w:hAnsi="Times New Roman"/>
          <w:bCs/>
          <w:noProof/>
          <w:sz w:val="24"/>
          <w:szCs w:val="24"/>
          <w:lang w:eastAsia="hu-HU"/>
        </w:rPr>
        <w:t>(2)</w:t>
      </w:r>
      <w:r w:rsidRPr="0085166F">
        <w:rPr>
          <w:rFonts w:ascii="Times New Roman" w:hAnsi="Times New Roman"/>
          <w:noProof/>
          <w:sz w:val="24"/>
          <w:szCs w:val="24"/>
          <w:lang w:eastAsia="hu-HU"/>
        </w:rPr>
        <w:t xml:space="preserve"> A részvételi jelentkezések </w:t>
      </w:r>
      <w:r>
        <w:rPr>
          <w:rFonts w:ascii="Times New Roman" w:hAnsi="Times New Roman"/>
          <w:noProof/>
          <w:sz w:val="24"/>
          <w:szCs w:val="24"/>
          <w:lang w:eastAsia="hu-HU"/>
        </w:rPr>
        <w:t xml:space="preserve">és </w:t>
      </w:r>
      <w:r w:rsidRPr="0085166F">
        <w:rPr>
          <w:rFonts w:ascii="Times New Roman" w:hAnsi="Times New Roman"/>
          <w:noProof/>
          <w:sz w:val="24"/>
          <w:szCs w:val="24"/>
          <w:lang w:eastAsia="hu-HU"/>
        </w:rPr>
        <w:t>az ajánlatok</w:t>
      </w:r>
      <w:r>
        <w:rPr>
          <w:rFonts w:ascii="Times New Roman" w:hAnsi="Times New Roman"/>
          <w:noProof/>
          <w:sz w:val="24"/>
          <w:szCs w:val="24"/>
          <w:lang w:eastAsia="hu-HU"/>
        </w:rPr>
        <w:t xml:space="preserve"> elbírálását </w:t>
      </w:r>
      <w:r w:rsidRPr="0085166F">
        <w:rPr>
          <w:rFonts w:ascii="Times New Roman" w:hAnsi="Times New Roman"/>
          <w:noProof/>
          <w:sz w:val="24"/>
          <w:szCs w:val="24"/>
          <w:lang w:eastAsia="hu-HU"/>
        </w:rPr>
        <w:t xml:space="preserve">követően </w:t>
      </w:r>
      <w:r>
        <w:rPr>
          <w:rFonts w:ascii="Times New Roman" w:hAnsi="Times New Roman"/>
          <w:noProof/>
          <w:sz w:val="24"/>
          <w:szCs w:val="24"/>
          <w:lang w:eastAsia="hu-HU"/>
        </w:rPr>
        <w:t xml:space="preserve">az ajánlatkérő </w:t>
      </w:r>
      <w:r w:rsidRPr="0085166F">
        <w:rPr>
          <w:rFonts w:ascii="Times New Roman" w:hAnsi="Times New Roman"/>
          <w:noProof/>
          <w:sz w:val="24"/>
          <w:szCs w:val="24"/>
          <w:lang w:eastAsia="hu-HU"/>
        </w:rPr>
        <w:t xml:space="preserve">a részvételi szakasz, illetve az eljárás eredményéről vagy eredménytelenségéről szóló írásbeli összegezést </w:t>
      </w:r>
      <w:r>
        <w:rPr>
          <w:rFonts w:ascii="Times New Roman" w:hAnsi="Times New Roman"/>
          <w:noProof/>
          <w:sz w:val="24"/>
          <w:szCs w:val="24"/>
          <w:lang w:eastAsia="hu-HU"/>
        </w:rPr>
        <w:t>küld a részvételre jelenkezőknek, illetve az ajánlattevőknek</w:t>
      </w:r>
      <w:r w:rsidRPr="0085166F">
        <w:rPr>
          <w:rFonts w:ascii="Times New Roman" w:hAnsi="Times New Roman"/>
          <w:noProof/>
          <w:sz w:val="24"/>
          <w:szCs w:val="24"/>
          <w:lang w:eastAsia="hu-HU"/>
        </w:rPr>
        <w:t xml:space="preserve">. </w:t>
      </w:r>
    </w:p>
    <w:p w14:paraId="6D6CAFA0"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3646CE">
        <w:rPr>
          <w:rFonts w:ascii="Times New Roman" w:hAnsi="Times New Roman"/>
          <w:noProof/>
          <w:sz w:val="24"/>
          <w:szCs w:val="24"/>
          <w:lang w:eastAsia="hu-HU"/>
        </w:rPr>
        <w:t>(3)</w:t>
      </w:r>
      <w:r w:rsidRPr="0085166F">
        <w:rPr>
          <w:rFonts w:ascii="Times New Roman" w:hAnsi="Times New Roman"/>
          <w:noProof/>
          <w:sz w:val="24"/>
          <w:szCs w:val="24"/>
          <w:lang w:eastAsia="hu-HU"/>
        </w:rPr>
        <w:t xml:space="preserve"> Az ajánlatkérő a részvételi jelentkezések elbírálásáról készített összegezés részvételre jelentkezők részére történő megküldésétől az ajánlattételi határidő lejártáig egy alkalommal jogosult az írásbeli összegezést módosítani, szükség esetén az érvénytelenségről szóló tájékoztatást visszavonni, továbbá új ajánlattételi határidő kitűzésével a részvételre jelentkezőnek ajánlattételi felhívást küldeni, ha az eredmény megküldését követően észleli, hogy az eredmény</w:t>
      </w:r>
      <w:r>
        <w:rPr>
          <w:rFonts w:ascii="Times New Roman" w:hAnsi="Times New Roman"/>
          <w:noProof/>
          <w:sz w:val="24"/>
          <w:szCs w:val="24"/>
          <w:lang w:eastAsia="hu-HU"/>
        </w:rPr>
        <w:t xml:space="preserve"> vagy</w:t>
      </w:r>
      <w:r w:rsidRPr="0085166F">
        <w:rPr>
          <w:rFonts w:ascii="Times New Roman" w:hAnsi="Times New Roman"/>
          <w:noProof/>
          <w:sz w:val="24"/>
          <w:szCs w:val="24"/>
          <w:lang w:eastAsia="hu-HU"/>
        </w:rPr>
        <w:t xml:space="preserve"> eredménytelenség jogsértő volt</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és a módosítás a jogsértést orvosolja. Az ajánlatkérő a módosított írásbeli összegezést köteles faxon vagy elektronikus úton haladéktalanul, egyidejűleg az összes részvételre jelentkezőnek megküldeni. </w:t>
      </w:r>
    </w:p>
    <w:p w14:paraId="7D9A78F2"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3646CE">
        <w:rPr>
          <w:rFonts w:ascii="Times New Roman" w:hAnsi="Times New Roman"/>
          <w:bCs/>
          <w:noProof/>
          <w:sz w:val="24"/>
          <w:szCs w:val="24"/>
          <w:lang w:eastAsia="hu-HU"/>
        </w:rPr>
        <w:t>(4)</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 xml:space="preserve">Az ajánlatkérő az ajánlatok elbírálásáról készített írásbeli összegezést az ajánlattevők részére történő megküldésétől számított huszadik napig egy alkalommal jogosult módosítani, szükség esetén az érvénytelenségről szóló tájékoztatást visszavonni, továbbá a már megkötött szerződéstől elállni, ha az eredmény megküldését követően észleli, hogy a kihirdetett eredmény vagy eredménytelenség jogsértő volt, és a módosítás a jogsértést orvosolja. Az ajánlatkérő a módosított írásbeli összegezést köteles faxon vagy elektronikus úton haladéktalanul, egyidejűleg az összes ajánlattevőnek megküldeni. </w:t>
      </w:r>
    </w:p>
    <w:p w14:paraId="2A1EC471"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3646CE">
        <w:rPr>
          <w:rFonts w:ascii="Times New Roman" w:hAnsi="Times New Roman"/>
          <w:bCs/>
          <w:noProof/>
          <w:sz w:val="24"/>
          <w:szCs w:val="24"/>
          <w:lang w:eastAsia="hu-HU"/>
        </w:rPr>
        <w:t>(5)</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 xml:space="preserve">Az írásbeli összegezésben észlelt bármely elírást </w:t>
      </w:r>
      <w:r>
        <w:rPr>
          <w:rFonts w:ascii="Times New Roman" w:hAnsi="Times New Roman"/>
          <w:noProof/>
          <w:sz w:val="24"/>
          <w:szCs w:val="24"/>
          <w:lang w:eastAsia="hu-HU"/>
        </w:rPr>
        <w:t xml:space="preserve">– </w:t>
      </w:r>
      <w:r w:rsidRPr="0085166F">
        <w:rPr>
          <w:rFonts w:ascii="Times New Roman" w:hAnsi="Times New Roman"/>
          <w:noProof/>
          <w:sz w:val="24"/>
          <w:szCs w:val="24"/>
          <w:lang w:eastAsia="hu-HU"/>
        </w:rPr>
        <w:t>névcserét, hibás névírást, szám- vagy számítási hibát vagy más hasonló elírást</w:t>
      </w:r>
      <w:r>
        <w:rPr>
          <w:rFonts w:ascii="Times New Roman" w:hAnsi="Times New Roman"/>
          <w:noProof/>
          <w:sz w:val="24"/>
          <w:szCs w:val="24"/>
          <w:lang w:eastAsia="hu-HU"/>
        </w:rPr>
        <w:t xml:space="preserve"> –</w:t>
      </w:r>
      <w:r w:rsidRPr="0085166F">
        <w:rPr>
          <w:rFonts w:ascii="Times New Roman" w:hAnsi="Times New Roman"/>
          <w:noProof/>
          <w:sz w:val="24"/>
          <w:szCs w:val="24"/>
          <w:lang w:eastAsia="hu-HU"/>
        </w:rPr>
        <w:t xml:space="preserve"> az ajánlatkérő kérelemre vagy kérelem hiányában is kijavíthatja. A kijavított írásbeli összegezést az ajánlatkérő legkésőbb az eredmény megküldését követő tíz napon belül köteles egyidejűleg megküldeni az összes ajánlattevőnek, illetve részvételre jelentkezőnek. </w:t>
      </w:r>
    </w:p>
    <w:p w14:paraId="7962E582"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3646CE">
        <w:rPr>
          <w:rFonts w:ascii="Times New Roman" w:hAnsi="Times New Roman"/>
          <w:bCs/>
          <w:noProof/>
          <w:sz w:val="24"/>
          <w:szCs w:val="24"/>
          <w:lang w:eastAsia="hu-HU"/>
        </w:rPr>
        <w:t>(6)</w:t>
      </w:r>
      <w:r w:rsidRPr="0085166F">
        <w:rPr>
          <w:rFonts w:ascii="Times New Roman" w:hAnsi="Times New Roman"/>
          <w:noProof/>
          <w:sz w:val="24"/>
          <w:szCs w:val="24"/>
          <w:lang w:eastAsia="hu-HU"/>
        </w:rPr>
        <w:t xml:space="preserve"> A beszerzési eljárás a szerződés megkötésével zárul le, vagy ha az eljárás eredménytelen, az eredménytelenségről szóló írásbeli összegezés megküldésének időpontjával.</w:t>
      </w:r>
    </w:p>
    <w:p w14:paraId="620BB0D9"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Pr>
          <w:rFonts w:ascii="Times New Roman" w:hAnsi="Times New Roman"/>
          <w:b/>
          <w:bCs/>
          <w:noProof/>
          <w:sz w:val="24"/>
          <w:szCs w:val="24"/>
          <w:lang w:eastAsia="hu-HU"/>
        </w:rPr>
        <w:t>65</w:t>
      </w:r>
      <w:r w:rsidRPr="0085166F">
        <w:rPr>
          <w:rFonts w:ascii="Times New Roman" w:hAnsi="Times New Roman"/>
          <w:b/>
          <w:bCs/>
          <w:noProof/>
          <w:sz w:val="24"/>
          <w:szCs w:val="24"/>
          <w:lang w:eastAsia="hu-HU"/>
        </w:rPr>
        <w:t>. §</w:t>
      </w:r>
      <w:r w:rsidRPr="0085166F">
        <w:rPr>
          <w:rFonts w:ascii="Times New Roman" w:hAnsi="Times New Roman"/>
          <w:noProof/>
          <w:sz w:val="24"/>
          <w:szCs w:val="24"/>
          <w:lang w:eastAsia="hu-HU"/>
        </w:rPr>
        <w:t xml:space="preserve"> </w:t>
      </w:r>
      <w:r w:rsidRPr="003646CE">
        <w:rPr>
          <w:rFonts w:ascii="Times New Roman" w:hAnsi="Times New Roman"/>
          <w:noProof/>
          <w:sz w:val="24"/>
          <w:szCs w:val="24"/>
          <w:lang w:eastAsia="hu-HU"/>
        </w:rPr>
        <w:t>(1)</w:t>
      </w:r>
      <w:r w:rsidRPr="0085166F">
        <w:rPr>
          <w:rFonts w:ascii="Times New Roman" w:hAnsi="Times New Roman"/>
          <w:noProof/>
          <w:sz w:val="24"/>
          <w:szCs w:val="24"/>
          <w:lang w:eastAsia="hu-HU"/>
        </w:rPr>
        <w:t xml:space="preserve"> Az ajánlatkérő az érvényes ajánlatot tevő ajánlattevő kérésére köteles tájékoztatást adni a nyertes ajánlat jellemzőiről és az általa tett ajánlathoz viszonyított előnyeiről a kérelem kézhezvételétől számított öt napon belül. </w:t>
      </w:r>
    </w:p>
    <w:p w14:paraId="758C6226" w14:textId="77777777" w:rsidR="007B6109" w:rsidRPr="0085166F" w:rsidRDefault="007B6109"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3646CE">
        <w:rPr>
          <w:rFonts w:ascii="Times New Roman" w:hAnsi="Times New Roman"/>
          <w:bCs/>
          <w:noProof/>
          <w:sz w:val="24"/>
          <w:szCs w:val="24"/>
          <w:lang w:eastAsia="hu-HU"/>
        </w:rPr>
        <w:t>(2)</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 xml:space="preserve">Az ajánlatkérő dönthet úgy, hogy egyes, a szerződés vagy a keretmegállapodás megkötésére vonatkozó információk közlését mellőzi, </w:t>
      </w:r>
      <w:r>
        <w:rPr>
          <w:rFonts w:ascii="Times New Roman" w:hAnsi="Times New Roman"/>
          <w:noProof/>
          <w:sz w:val="24"/>
          <w:szCs w:val="24"/>
          <w:lang w:eastAsia="hu-HU"/>
        </w:rPr>
        <w:t>ha</w:t>
      </w:r>
      <w:r w:rsidRPr="0085166F">
        <w:rPr>
          <w:rFonts w:ascii="Times New Roman" w:hAnsi="Times New Roman"/>
          <w:noProof/>
          <w:sz w:val="24"/>
          <w:szCs w:val="24"/>
          <w:lang w:eastAsia="hu-HU"/>
        </w:rPr>
        <w:t xml:space="preserve"> ezen információk közlése akadályozná a jogérvényesítést vagy más módon ellentétes volna a közérdekkel</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w:t>
      </w:r>
      <w:r>
        <w:rPr>
          <w:rFonts w:ascii="Times New Roman" w:hAnsi="Times New Roman"/>
          <w:noProof/>
          <w:sz w:val="24"/>
          <w:szCs w:val="24"/>
          <w:lang w:eastAsia="hu-HU"/>
        </w:rPr>
        <w:t xml:space="preserve">így </w:t>
      </w:r>
      <w:r w:rsidRPr="0085166F">
        <w:rPr>
          <w:rFonts w:ascii="Times New Roman" w:hAnsi="Times New Roman"/>
          <w:noProof/>
          <w:sz w:val="24"/>
          <w:szCs w:val="24"/>
          <w:lang w:eastAsia="hu-HU"/>
        </w:rPr>
        <w:t xml:space="preserve">különösen </w:t>
      </w:r>
      <w:r>
        <w:rPr>
          <w:rFonts w:ascii="Times New Roman" w:hAnsi="Times New Roman"/>
          <w:noProof/>
          <w:sz w:val="24"/>
          <w:szCs w:val="24"/>
          <w:lang w:eastAsia="hu-HU"/>
        </w:rPr>
        <w:t>hon</w:t>
      </w:r>
      <w:r w:rsidRPr="0085166F">
        <w:rPr>
          <w:rFonts w:ascii="Times New Roman" w:hAnsi="Times New Roman"/>
          <w:noProof/>
          <w:sz w:val="24"/>
          <w:szCs w:val="24"/>
          <w:lang w:eastAsia="hu-HU"/>
        </w:rPr>
        <w:t xml:space="preserve">védelmi </w:t>
      </w:r>
      <w:r>
        <w:rPr>
          <w:rFonts w:ascii="Times New Roman" w:hAnsi="Times New Roman"/>
          <w:noProof/>
          <w:sz w:val="24"/>
          <w:szCs w:val="24"/>
          <w:lang w:eastAsia="hu-HU"/>
        </w:rPr>
        <w:t>vagy</w:t>
      </w:r>
      <w:r w:rsidRPr="0085166F">
        <w:rPr>
          <w:rFonts w:ascii="Times New Roman" w:hAnsi="Times New Roman"/>
          <w:noProof/>
          <w:sz w:val="24"/>
          <w:szCs w:val="24"/>
          <w:lang w:eastAsia="hu-HU"/>
        </w:rPr>
        <w:t xml:space="preserve"> </w:t>
      </w:r>
      <w:r>
        <w:rPr>
          <w:rFonts w:ascii="Times New Roman" w:hAnsi="Times New Roman"/>
          <w:noProof/>
          <w:sz w:val="24"/>
          <w:szCs w:val="24"/>
          <w:lang w:eastAsia="hu-HU"/>
        </w:rPr>
        <w:t>nemzet</w:t>
      </w:r>
      <w:r w:rsidRPr="0085166F">
        <w:rPr>
          <w:rFonts w:ascii="Times New Roman" w:hAnsi="Times New Roman"/>
          <w:noProof/>
          <w:sz w:val="24"/>
          <w:szCs w:val="24"/>
          <w:lang w:eastAsia="hu-HU"/>
        </w:rPr>
        <w:t>biztonsági érdeke</w:t>
      </w:r>
      <w:r>
        <w:rPr>
          <w:rFonts w:ascii="Times New Roman" w:hAnsi="Times New Roman"/>
          <w:noProof/>
          <w:sz w:val="24"/>
          <w:szCs w:val="24"/>
          <w:lang w:eastAsia="hu-HU"/>
        </w:rPr>
        <w:t>t sértene</w:t>
      </w:r>
      <w:r w:rsidRPr="0085166F">
        <w:rPr>
          <w:rFonts w:ascii="Times New Roman" w:hAnsi="Times New Roman"/>
          <w:noProof/>
          <w:sz w:val="24"/>
          <w:szCs w:val="24"/>
          <w:lang w:eastAsia="hu-HU"/>
        </w:rPr>
        <w:t xml:space="preserve">, vagy sértené az ajánlattevők törvényes üzleti érdekeit, vagy az ajánlattevők közötti tisztességes versenyt. </w:t>
      </w:r>
    </w:p>
    <w:p w14:paraId="259E4C89" w14:textId="77777777" w:rsidR="00201BF5" w:rsidRPr="0085166F" w:rsidRDefault="00201BF5" w:rsidP="000A02AF">
      <w:pPr>
        <w:keepLines/>
        <w:autoSpaceDE w:val="0"/>
        <w:autoSpaceDN w:val="0"/>
        <w:adjustRightInd w:val="0"/>
        <w:spacing w:after="0" w:line="240" w:lineRule="auto"/>
        <w:jc w:val="both"/>
        <w:rPr>
          <w:rFonts w:ascii="Times New Roman" w:hAnsi="Times New Roman"/>
          <w:b/>
          <w:bCs/>
          <w:noProof/>
          <w:sz w:val="24"/>
          <w:szCs w:val="24"/>
          <w:lang w:eastAsia="hu-HU"/>
        </w:rPr>
      </w:pPr>
    </w:p>
    <w:p w14:paraId="44EAD9A5" w14:textId="77777777" w:rsidR="007B6109" w:rsidRPr="00F14F1B" w:rsidRDefault="007B6109" w:rsidP="00F14F1B">
      <w:pPr>
        <w:keepLines/>
        <w:autoSpaceDE w:val="0"/>
        <w:autoSpaceDN w:val="0"/>
        <w:adjustRightInd w:val="0"/>
        <w:spacing w:after="0" w:line="240" w:lineRule="auto"/>
        <w:jc w:val="center"/>
        <w:rPr>
          <w:rFonts w:ascii="Times New Roman" w:hAnsi="Times New Roman"/>
          <w:b/>
          <w:bCs/>
          <w:noProof/>
          <w:sz w:val="24"/>
          <w:szCs w:val="24"/>
          <w:lang w:eastAsia="hu-HU"/>
        </w:rPr>
      </w:pPr>
      <w:r>
        <w:rPr>
          <w:rFonts w:ascii="Times New Roman" w:hAnsi="Times New Roman"/>
          <w:b/>
          <w:bCs/>
          <w:noProof/>
          <w:sz w:val="24"/>
          <w:szCs w:val="24"/>
          <w:lang w:eastAsia="hu-HU"/>
        </w:rPr>
        <w:t xml:space="preserve">40. </w:t>
      </w:r>
      <w:r w:rsidRPr="00064972">
        <w:rPr>
          <w:rFonts w:ascii="Times New Roman" w:hAnsi="Times New Roman"/>
          <w:b/>
          <w:bCs/>
          <w:noProof/>
          <w:sz w:val="24"/>
          <w:szCs w:val="24"/>
          <w:lang w:eastAsia="hu-HU"/>
        </w:rPr>
        <w:t>Az előzetes vitarendezés</w:t>
      </w:r>
    </w:p>
    <w:p w14:paraId="00AC596D" w14:textId="77777777" w:rsidR="007B6109" w:rsidRPr="0085166F" w:rsidRDefault="007B6109" w:rsidP="005D114B">
      <w:pPr>
        <w:spacing w:after="0" w:line="240" w:lineRule="auto"/>
        <w:jc w:val="both"/>
        <w:rPr>
          <w:rFonts w:ascii="Times New Roman" w:hAnsi="Times New Roman"/>
          <w:sz w:val="24"/>
        </w:rPr>
      </w:pPr>
    </w:p>
    <w:p w14:paraId="6EEF4CD6" w14:textId="77777777" w:rsidR="007B6109" w:rsidRPr="0085166F" w:rsidRDefault="007B6109" w:rsidP="005D114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66</w:t>
      </w:r>
      <w:r w:rsidRPr="00F54929">
        <w:rPr>
          <w:rFonts w:ascii="Times New Roman" w:hAnsi="Times New Roman"/>
          <w:b/>
          <w:sz w:val="24"/>
          <w:szCs w:val="24"/>
        </w:rPr>
        <w:t xml:space="preserve">. § </w:t>
      </w:r>
      <w:r w:rsidRPr="003646CE">
        <w:rPr>
          <w:rFonts w:ascii="Times New Roman" w:hAnsi="Times New Roman"/>
          <w:sz w:val="24"/>
          <w:szCs w:val="24"/>
        </w:rPr>
        <w:t>(1)</w:t>
      </w:r>
      <w:r w:rsidRPr="0085166F">
        <w:rPr>
          <w:rFonts w:ascii="Times New Roman" w:hAnsi="Times New Roman"/>
          <w:sz w:val="24"/>
          <w:szCs w:val="24"/>
        </w:rPr>
        <w:t xml:space="preserve"> Előzetes vitarendezés kezdeményezésére jogosult</w:t>
      </w:r>
    </w:p>
    <w:p w14:paraId="6D63AE51" w14:textId="77777777" w:rsidR="007B6109" w:rsidRPr="0085166F" w:rsidRDefault="007B6109" w:rsidP="005D114B">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a) </w:t>
      </w:r>
      <w:r w:rsidRPr="0085166F">
        <w:rPr>
          <w:rFonts w:ascii="Times New Roman" w:hAnsi="Times New Roman"/>
          <w:sz w:val="24"/>
          <w:szCs w:val="24"/>
        </w:rPr>
        <w:t xml:space="preserve">a jogsértő eseményről való tudomásszerzést követő három munkanapon belül az ajánlattevő vagy részvételre jelentkező, ha álláspontja szerint egészben vagy részben jogsértő az írásbeli összegezés, illetve az ajánlatkérő bármely eljárási cselekménye vagy a beszerzési eljárásban keletkezett bármely – a </w:t>
      </w:r>
      <w:r w:rsidRPr="0085166F">
        <w:rPr>
          <w:rFonts w:ascii="Times New Roman" w:hAnsi="Times New Roman"/>
          <w:i/>
          <w:iCs/>
          <w:sz w:val="24"/>
          <w:szCs w:val="24"/>
        </w:rPr>
        <w:t xml:space="preserve">b) </w:t>
      </w:r>
      <w:r w:rsidRPr="0085166F">
        <w:rPr>
          <w:rFonts w:ascii="Times New Roman" w:hAnsi="Times New Roman"/>
          <w:sz w:val="24"/>
          <w:szCs w:val="24"/>
        </w:rPr>
        <w:t>pont szerintieken kívüli – dokumentum</w:t>
      </w:r>
      <w:r>
        <w:rPr>
          <w:rFonts w:ascii="Times New Roman" w:hAnsi="Times New Roman"/>
          <w:sz w:val="24"/>
          <w:szCs w:val="24"/>
        </w:rPr>
        <w:t>,</w:t>
      </w:r>
    </w:p>
    <w:p w14:paraId="2423597B" w14:textId="77777777" w:rsidR="007B6109" w:rsidRPr="0085166F" w:rsidRDefault="007B6109" w:rsidP="005D114B">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b) </w:t>
      </w:r>
      <w:r w:rsidRPr="0085166F">
        <w:rPr>
          <w:rFonts w:ascii="Times New Roman" w:hAnsi="Times New Roman"/>
          <w:sz w:val="24"/>
          <w:szCs w:val="24"/>
        </w:rPr>
        <w:t>bármely érdeke</w:t>
      </w:r>
      <w:r>
        <w:rPr>
          <w:rFonts w:ascii="Times New Roman" w:hAnsi="Times New Roman"/>
          <w:sz w:val="24"/>
          <w:szCs w:val="24"/>
        </w:rPr>
        <w:t xml:space="preserve">lt gazdasági szereplő </w:t>
      </w:r>
      <w:r w:rsidRPr="0085166F">
        <w:rPr>
          <w:rFonts w:ascii="Times New Roman" w:hAnsi="Times New Roman"/>
          <w:sz w:val="24"/>
          <w:szCs w:val="24"/>
        </w:rPr>
        <w:t>(</w:t>
      </w:r>
      <w:r>
        <w:rPr>
          <w:rFonts w:ascii="Times New Roman" w:hAnsi="Times New Roman"/>
          <w:sz w:val="24"/>
          <w:szCs w:val="24"/>
        </w:rPr>
        <w:t>a (2)-(5) bekezdés alkalmazásában</w:t>
      </w:r>
      <w:r w:rsidRPr="0085166F">
        <w:rPr>
          <w:rFonts w:ascii="Times New Roman" w:hAnsi="Times New Roman"/>
          <w:sz w:val="24"/>
          <w:szCs w:val="24"/>
        </w:rPr>
        <w:t xml:space="preserve"> a továbbiakban együtt: kérelmező)</w:t>
      </w:r>
    </w:p>
    <w:p w14:paraId="7B2C877E" w14:textId="77777777" w:rsidR="007B6109" w:rsidRPr="0085166F" w:rsidRDefault="007B6109" w:rsidP="005D114B">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sz w:val="24"/>
          <w:szCs w:val="24"/>
        </w:rPr>
        <w:t>ba)</w:t>
      </w:r>
      <w:r w:rsidRPr="0085166F">
        <w:rPr>
          <w:rFonts w:ascii="Times New Roman" w:hAnsi="Times New Roman"/>
          <w:sz w:val="24"/>
          <w:szCs w:val="24"/>
        </w:rPr>
        <w:t xml:space="preserve"> az ajánlattételi, vagy részvételi határidő lejárta előtti tizedik napig, gyorsított, vagy hirdetmény nélküli tárgyalásos eljárásban e határidők lejártáig,</w:t>
      </w:r>
      <w:r>
        <w:rPr>
          <w:rFonts w:ascii="Times New Roman" w:hAnsi="Times New Roman"/>
          <w:sz w:val="24"/>
          <w:szCs w:val="24"/>
        </w:rPr>
        <w:t xml:space="preserve"> vagy</w:t>
      </w:r>
    </w:p>
    <w:p w14:paraId="7656D55F" w14:textId="77777777" w:rsidR="007B6109" w:rsidRPr="0085166F" w:rsidRDefault="007B6109" w:rsidP="005D114B">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sz w:val="24"/>
          <w:szCs w:val="24"/>
        </w:rPr>
        <w:t>bb)</w:t>
      </w:r>
      <w:r w:rsidRPr="0085166F">
        <w:rPr>
          <w:rFonts w:ascii="Times New Roman" w:hAnsi="Times New Roman"/>
          <w:sz w:val="24"/>
          <w:szCs w:val="24"/>
        </w:rPr>
        <w:t xml:space="preserve"> a meghívásos vagy a tárgyalásos eljárást meghirdető előzetes tájékoztatóban a részvételi szándék jelzésére meghatározott határidőig,</w:t>
      </w:r>
    </w:p>
    <w:p w14:paraId="7C448D3A" w14:textId="77777777" w:rsidR="007B6109" w:rsidRPr="0085166F" w:rsidRDefault="007B6109" w:rsidP="005D114B">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sz w:val="24"/>
          <w:szCs w:val="24"/>
        </w:rPr>
        <w:t xml:space="preserve">ha álláspontja szerint egészben vagy részben jogsértő az eljárást megindító felhívás, a felhívással együtt elérhető </w:t>
      </w:r>
      <w:r w:rsidR="00C247C2">
        <w:rPr>
          <w:rFonts w:ascii="Times New Roman" w:hAnsi="Times New Roman"/>
          <w:sz w:val="24"/>
          <w:szCs w:val="24"/>
        </w:rPr>
        <w:t>ajánlatkérői</w:t>
      </w:r>
      <w:r w:rsidRPr="0085166F">
        <w:rPr>
          <w:rFonts w:ascii="Times New Roman" w:hAnsi="Times New Roman"/>
          <w:sz w:val="24"/>
          <w:szCs w:val="24"/>
        </w:rPr>
        <w:t xml:space="preserve"> dokumentumok vagy azok módosítása.</w:t>
      </w:r>
    </w:p>
    <w:p w14:paraId="6CEAE3AD" w14:textId="77777777" w:rsidR="007B6109" w:rsidRPr="0085166F" w:rsidRDefault="007B6109" w:rsidP="005D114B">
      <w:pPr>
        <w:autoSpaceDE w:val="0"/>
        <w:autoSpaceDN w:val="0"/>
        <w:adjustRightInd w:val="0"/>
        <w:spacing w:after="0" w:line="240" w:lineRule="auto"/>
        <w:jc w:val="both"/>
        <w:rPr>
          <w:rFonts w:ascii="Times New Roman" w:hAnsi="Times New Roman"/>
          <w:sz w:val="24"/>
          <w:szCs w:val="24"/>
        </w:rPr>
      </w:pPr>
      <w:r w:rsidRPr="003646CE">
        <w:rPr>
          <w:rFonts w:ascii="Times New Roman" w:hAnsi="Times New Roman"/>
          <w:sz w:val="24"/>
          <w:szCs w:val="24"/>
        </w:rPr>
        <w:t>(2)</w:t>
      </w:r>
      <w:r w:rsidRPr="0085166F">
        <w:rPr>
          <w:rFonts w:ascii="Times New Roman" w:hAnsi="Times New Roman"/>
          <w:sz w:val="24"/>
          <w:szCs w:val="24"/>
        </w:rPr>
        <w:t xml:space="preserve"> A kérelmezőnek az ajánlatkérőhöz benyújtott kérelmében (a továbbiakban: előzetes vitarendezési kérelem) meg kell jelölnie az írásbeli összegezés vagy egyéb dokumentum, vagy eljárási cselekmény jogsértőnek tartott elemét, továbbá a kérelmező javaslatát, észrevételét, valamint az álláspontját alátámasztó adatokat, tényeket, továbbá </w:t>
      </w:r>
      <w:r>
        <w:rPr>
          <w:rFonts w:ascii="Times New Roman" w:hAnsi="Times New Roman"/>
          <w:sz w:val="24"/>
          <w:szCs w:val="24"/>
        </w:rPr>
        <w:t xml:space="preserve">hivatkoznia kell </w:t>
      </w:r>
      <w:r w:rsidRPr="0085166F">
        <w:rPr>
          <w:rFonts w:ascii="Times New Roman" w:hAnsi="Times New Roman"/>
          <w:sz w:val="24"/>
          <w:szCs w:val="24"/>
        </w:rPr>
        <w:t xml:space="preserve">az </w:t>
      </w:r>
      <w:r>
        <w:rPr>
          <w:rFonts w:ascii="Times New Roman" w:hAnsi="Times New Roman"/>
          <w:sz w:val="24"/>
          <w:szCs w:val="24"/>
        </w:rPr>
        <w:t xml:space="preserve">esetlegesen rendelkezésre álló, </w:t>
      </w:r>
      <w:r w:rsidRPr="0085166F">
        <w:rPr>
          <w:rFonts w:ascii="Times New Roman" w:hAnsi="Times New Roman"/>
          <w:sz w:val="24"/>
          <w:szCs w:val="24"/>
        </w:rPr>
        <w:t>azt alátámasztó dokumentumokra.</w:t>
      </w:r>
    </w:p>
    <w:p w14:paraId="0A2D5C90" w14:textId="77777777" w:rsidR="007B6109" w:rsidRPr="0085166F" w:rsidRDefault="007B6109" w:rsidP="005D114B">
      <w:pPr>
        <w:autoSpaceDE w:val="0"/>
        <w:autoSpaceDN w:val="0"/>
        <w:adjustRightInd w:val="0"/>
        <w:spacing w:after="0" w:line="240" w:lineRule="auto"/>
        <w:jc w:val="both"/>
        <w:rPr>
          <w:rFonts w:ascii="Times New Roman" w:hAnsi="Times New Roman"/>
          <w:sz w:val="24"/>
          <w:szCs w:val="24"/>
        </w:rPr>
      </w:pPr>
      <w:r w:rsidRPr="003646CE">
        <w:rPr>
          <w:rFonts w:ascii="Times New Roman" w:hAnsi="Times New Roman"/>
          <w:sz w:val="24"/>
          <w:szCs w:val="24"/>
        </w:rPr>
        <w:t>(3)</w:t>
      </w:r>
      <w:r w:rsidRPr="0085166F">
        <w:rPr>
          <w:rFonts w:ascii="Times New Roman" w:hAnsi="Times New Roman"/>
          <w:sz w:val="24"/>
          <w:szCs w:val="24"/>
        </w:rPr>
        <w:t xml:space="preserve"> Az előzetes vitarendezési kérelmet faxon vagy elektronikus úton kell megküldeni az ajánlatkérő részére, aki a kérelemmel kapcsolatos álláspontjáról kérelmezőt a kérelem megérkezésétől számított három munkanapon belül a benyújtási móddal megegyező módon tájékoztatja, továbbá az előzetes vitarendezési kérelem benyújtásáról, valamint az arra adott válaszáról az eljárás valamennyi – általa ismert – ajánlattevőjét vagy részvételre jelentkezőjét is tájékoztatja.</w:t>
      </w:r>
    </w:p>
    <w:p w14:paraId="0944A568" w14:textId="77777777" w:rsidR="007B6109" w:rsidRPr="0085166F" w:rsidRDefault="007B6109" w:rsidP="005D114B">
      <w:pPr>
        <w:autoSpaceDE w:val="0"/>
        <w:autoSpaceDN w:val="0"/>
        <w:adjustRightInd w:val="0"/>
        <w:spacing w:after="0" w:line="240" w:lineRule="auto"/>
        <w:jc w:val="both"/>
        <w:rPr>
          <w:rFonts w:ascii="Times New Roman" w:hAnsi="Times New Roman"/>
          <w:sz w:val="24"/>
          <w:szCs w:val="24"/>
        </w:rPr>
      </w:pPr>
      <w:r w:rsidRPr="003646CE">
        <w:rPr>
          <w:rFonts w:ascii="Times New Roman" w:hAnsi="Times New Roman"/>
          <w:sz w:val="24"/>
          <w:szCs w:val="24"/>
        </w:rPr>
        <w:t>(4)</w:t>
      </w:r>
      <w:r w:rsidRPr="0085166F">
        <w:rPr>
          <w:rFonts w:ascii="Times New Roman" w:hAnsi="Times New Roman"/>
          <w:sz w:val="24"/>
          <w:szCs w:val="24"/>
        </w:rPr>
        <w:t xml:space="preserve"> Az ajánlatkérő az előzetes vitarendezési kérelem megérkezésétől számított három munkanapon belül akkor is jogosult egy </w:t>
      </w:r>
      <w:r w:rsidRPr="00F54929">
        <w:rPr>
          <w:rFonts w:ascii="Times New Roman" w:hAnsi="Times New Roman"/>
          <w:sz w:val="24"/>
          <w:szCs w:val="24"/>
        </w:rPr>
        <w:t>alkalommal az ajánlattevőket</w:t>
      </w:r>
      <w:r>
        <w:rPr>
          <w:rFonts w:ascii="Times New Roman" w:hAnsi="Times New Roman"/>
          <w:sz w:val="24"/>
          <w:szCs w:val="24"/>
        </w:rPr>
        <w:t xml:space="preserve"> vagy</w:t>
      </w:r>
      <w:r w:rsidRPr="00F54929">
        <w:rPr>
          <w:rFonts w:ascii="Times New Roman" w:hAnsi="Times New Roman"/>
          <w:sz w:val="24"/>
          <w:szCs w:val="24"/>
        </w:rPr>
        <w:t xml:space="preserve"> részvételre jelentkezőket három munkanapos határidővel hiánypótlás, felvilágosítás vagy indokolás benyújtására felhívni, </w:t>
      </w:r>
      <w:r>
        <w:rPr>
          <w:rFonts w:ascii="Times New Roman" w:hAnsi="Times New Roman"/>
          <w:sz w:val="24"/>
          <w:szCs w:val="24"/>
        </w:rPr>
        <w:t>ha</w:t>
      </w:r>
      <w:r w:rsidRPr="00F54929">
        <w:rPr>
          <w:rFonts w:ascii="Times New Roman" w:hAnsi="Times New Roman"/>
          <w:sz w:val="24"/>
          <w:szCs w:val="24"/>
        </w:rPr>
        <w:t xml:space="preserve"> az eljárás szabályai szerint erre már nem lenne lehetőség, </w:t>
      </w:r>
      <w:r>
        <w:rPr>
          <w:rFonts w:ascii="Times New Roman" w:hAnsi="Times New Roman"/>
          <w:sz w:val="24"/>
          <w:szCs w:val="24"/>
        </w:rPr>
        <w:t>de</w:t>
      </w:r>
      <w:r w:rsidRPr="00F54929">
        <w:rPr>
          <w:rFonts w:ascii="Times New Roman" w:hAnsi="Times New Roman"/>
          <w:sz w:val="24"/>
          <w:szCs w:val="24"/>
        </w:rPr>
        <w:t xml:space="preserve"> az eljárásban történt törvénysértés ezen</w:t>
      </w:r>
      <w:r w:rsidRPr="0085166F">
        <w:rPr>
          <w:rFonts w:ascii="Times New Roman" w:hAnsi="Times New Roman"/>
          <w:sz w:val="24"/>
          <w:szCs w:val="24"/>
        </w:rPr>
        <w:t xml:space="preserve"> eljárási cselekmények útján orvosolható. Ebben az esetben az ajánlatkérő az előzetes vitarendezési kérelem benyújtásáról a hiánypótlási felhívás, a felvilágosítás vagy indokolás kérésének megküldésével egyidejűleg, a kérelemre adott válaszáról a kérelem megérkezésétől számított hét munkanapon belül – faxon vagy elektronikus úton – tájékoztatja a kérelmezőt és az ajánlattevőket</w:t>
      </w:r>
      <w:r>
        <w:rPr>
          <w:rFonts w:ascii="Times New Roman" w:hAnsi="Times New Roman"/>
          <w:sz w:val="24"/>
          <w:szCs w:val="24"/>
        </w:rPr>
        <w:t xml:space="preserve"> vagy</w:t>
      </w:r>
      <w:r w:rsidRPr="0085166F">
        <w:rPr>
          <w:rFonts w:ascii="Times New Roman" w:hAnsi="Times New Roman"/>
          <w:sz w:val="24"/>
          <w:szCs w:val="24"/>
        </w:rPr>
        <w:t xml:space="preserve"> részvételre jelentkezőket.</w:t>
      </w:r>
    </w:p>
    <w:p w14:paraId="298A36E3" w14:textId="77777777" w:rsidR="007B6109" w:rsidRDefault="007B6109" w:rsidP="005D114B">
      <w:pPr>
        <w:spacing w:after="0" w:line="240" w:lineRule="auto"/>
        <w:jc w:val="both"/>
        <w:rPr>
          <w:rFonts w:ascii="Times New Roman" w:hAnsi="Times New Roman"/>
          <w:sz w:val="24"/>
          <w:szCs w:val="24"/>
        </w:rPr>
      </w:pPr>
      <w:r w:rsidRPr="003646CE">
        <w:rPr>
          <w:rFonts w:ascii="Times New Roman" w:hAnsi="Times New Roman"/>
          <w:sz w:val="24"/>
          <w:szCs w:val="24"/>
        </w:rPr>
        <w:t>(5)</w:t>
      </w:r>
      <w:r w:rsidRPr="0085166F">
        <w:rPr>
          <w:rFonts w:ascii="Times New Roman" w:hAnsi="Times New Roman"/>
          <w:sz w:val="24"/>
          <w:szCs w:val="24"/>
        </w:rPr>
        <w:t xml:space="preserve"> </w:t>
      </w:r>
      <w:r>
        <w:rPr>
          <w:rFonts w:ascii="Times New Roman" w:hAnsi="Times New Roman"/>
          <w:sz w:val="24"/>
          <w:szCs w:val="24"/>
        </w:rPr>
        <w:t>Ha</w:t>
      </w:r>
      <w:r w:rsidRPr="0085166F">
        <w:rPr>
          <w:rFonts w:ascii="Times New Roman" w:hAnsi="Times New Roman"/>
          <w:sz w:val="24"/>
          <w:szCs w:val="24"/>
        </w:rPr>
        <w:t xml:space="preserve"> valamely ajánlattevő az (1) bekezdés szerinti határidőben és a (2) bekezdésnek megfelelően előzetes vitarendezési kérelmet nyújtott be az ajánlatok bontását követően történt eljárási cselekménnyel, keletkezett dokumentummal kapcsolatban, az ajánlatkérő a kérelem benyújtásától a válaszának megküldése napját követő tíz napos időtartam lejártáig akkor sem kötheti meg a szerződést – ha részajánlat tétele lehetséges volt, a beszerzés érintett részére vonatkozó szerződést –</w:t>
      </w:r>
      <w:r>
        <w:rPr>
          <w:rFonts w:ascii="Times New Roman" w:hAnsi="Times New Roman"/>
          <w:sz w:val="24"/>
          <w:szCs w:val="24"/>
        </w:rPr>
        <w:t>,</w:t>
      </w:r>
      <w:r w:rsidRPr="0085166F">
        <w:rPr>
          <w:rFonts w:ascii="Times New Roman" w:hAnsi="Times New Roman"/>
          <w:sz w:val="24"/>
          <w:szCs w:val="24"/>
        </w:rPr>
        <w:t xml:space="preserve"> ha eddig az időpontig a szerződéskötési moratórium egyébként lejárna.</w:t>
      </w:r>
    </w:p>
    <w:p w14:paraId="36686D78" w14:textId="77777777" w:rsidR="00842BEF" w:rsidRPr="00842BEF" w:rsidRDefault="00842BEF" w:rsidP="00842BEF">
      <w:pPr>
        <w:spacing w:after="0" w:line="240" w:lineRule="auto"/>
        <w:jc w:val="both"/>
        <w:rPr>
          <w:rFonts w:ascii="Times New Roman" w:hAnsi="Times New Roman"/>
          <w:sz w:val="24"/>
          <w:szCs w:val="24"/>
        </w:rPr>
      </w:pPr>
    </w:p>
    <w:p w14:paraId="5F3C679D" w14:textId="77777777" w:rsidR="007B6109" w:rsidRPr="001438AC" w:rsidRDefault="007B6109" w:rsidP="003D5003">
      <w:pPr>
        <w:pStyle w:val="Listaszerbekezds1"/>
        <w:keepLines/>
        <w:numPr>
          <w:ilvl w:val="0"/>
          <w:numId w:val="3"/>
        </w:numPr>
        <w:autoSpaceDE w:val="0"/>
        <w:autoSpaceDN w:val="0"/>
        <w:adjustRightInd w:val="0"/>
        <w:spacing w:after="0" w:line="240" w:lineRule="auto"/>
        <w:ind w:left="0" w:firstLine="0"/>
        <w:jc w:val="center"/>
        <w:rPr>
          <w:rFonts w:ascii="Times New Roman" w:hAnsi="Times New Roman"/>
          <w:i/>
          <w:sz w:val="24"/>
          <w:szCs w:val="24"/>
        </w:rPr>
      </w:pPr>
      <w:r w:rsidRPr="001438AC">
        <w:rPr>
          <w:rFonts w:ascii="Times New Roman" w:hAnsi="Times New Roman"/>
          <w:i/>
          <w:sz w:val="24"/>
          <w:szCs w:val="24"/>
        </w:rPr>
        <w:t>FEJEZET</w:t>
      </w:r>
    </w:p>
    <w:p w14:paraId="2B5FD5C4" w14:textId="77777777" w:rsidR="007B6109" w:rsidRPr="001438AC" w:rsidRDefault="003646CE" w:rsidP="003D5003">
      <w:pPr>
        <w:spacing w:after="0" w:line="240" w:lineRule="auto"/>
        <w:jc w:val="center"/>
        <w:rPr>
          <w:rFonts w:ascii="Times New Roman" w:hAnsi="Times New Roman"/>
          <w:i/>
          <w:sz w:val="24"/>
          <w:szCs w:val="24"/>
        </w:rPr>
      </w:pPr>
      <w:r>
        <w:rPr>
          <w:rFonts w:ascii="Times New Roman" w:hAnsi="Times New Roman"/>
          <w:i/>
          <w:sz w:val="24"/>
          <w:szCs w:val="24"/>
        </w:rPr>
        <w:t xml:space="preserve">AZ </w:t>
      </w:r>
      <w:r w:rsidR="007B6109" w:rsidRPr="001438AC">
        <w:rPr>
          <w:rFonts w:ascii="Times New Roman" w:hAnsi="Times New Roman"/>
          <w:i/>
          <w:sz w:val="24"/>
          <w:szCs w:val="24"/>
        </w:rPr>
        <w:t>EGYES ELJÁRÁSFAJTÁK SAJÁTOS SZABÁLYAI</w:t>
      </w:r>
    </w:p>
    <w:p w14:paraId="169890FB" w14:textId="77777777" w:rsidR="007B6109" w:rsidRDefault="007B6109" w:rsidP="005D114B">
      <w:pPr>
        <w:spacing w:after="0" w:line="240" w:lineRule="auto"/>
        <w:jc w:val="both"/>
        <w:rPr>
          <w:rFonts w:ascii="Times New Roman" w:hAnsi="Times New Roman"/>
          <w:sz w:val="24"/>
          <w:szCs w:val="24"/>
        </w:rPr>
      </w:pPr>
    </w:p>
    <w:p w14:paraId="75FE9950" w14:textId="77777777" w:rsidR="007B6109" w:rsidRPr="0085166F" w:rsidRDefault="007B6109" w:rsidP="004869B6">
      <w:pPr>
        <w:pStyle w:val="centerpar"/>
        <w:spacing w:before="0" w:after="0"/>
        <w:rPr>
          <w:b/>
          <w:bCs/>
        </w:rPr>
      </w:pPr>
      <w:r w:rsidRPr="0037571B">
        <w:rPr>
          <w:b/>
          <w:bCs/>
        </w:rPr>
        <w:t>41. A beszerzési eljárás fajtái</w:t>
      </w:r>
    </w:p>
    <w:p w14:paraId="434C91BE" w14:textId="77777777" w:rsidR="007B6109" w:rsidRPr="0085166F" w:rsidRDefault="007B6109" w:rsidP="004869B6">
      <w:pPr>
        <w:pStyle w:val="centerpar"/>
        <w:spacing w:before="0" w:after="0"/>
        <w:rPr>
          <w:b/>
          <w:bCs/>
        </w:rPr>
      </w:pPr>
    </w:p>
    <w:p w14:paraId="6B7FED47" w14:textId="77777777" w:rsidR="007B6109" w:rsidRPr="0085166F" w:rsidRDefault="007B6109" w:rsidP="004869B6">
      <w:pPr>
        <w:pStyle w:val="Lista"/>
        <w:spacing w:after="0"/>
        <w:ind w:left="0" w:firstLine="0"/>
        <w:jc w:val="both"/>
        <w:rPr>
          <w:sz w:val="24"/>
          <w:szCs w:val="24"/>
        </w:rPr>
      </w:pPr>
      <w:r>
        <w:rPr>
          <w:b/>
          <w:sz w:val="24"/>
        </w:rPr>
        <w:t>67</w:t>
      </w:r>
      <w:r w:rsidRPr="0085166F">
        <w:rPr>
          <w:b/>
          <w:sz w:val="24"/>
        </w:rPr>
        <w:t xml:space="preserve">. § </w:t>
      </w:r>
      <w:r w:rsidRPr="00842BEF">
        <w:rPr>
          <w:sz w:val="24"/>
        </w:rPr>
        <w:t>(1)</w:t>
      </w:r>
      <w:r w:rsidRPr="0085166F">
        <w:rPr>
          <w:sz w:val="24"/>
          <w:szCs w:val="24"/>
        </w:rPr>
        <w:t xml:space="preserve"> A beszerzési eljárás lehet</w:t>
      </w:r>
    </w:p>
    <w:p w14:paraId="25BEB308" w14:textId="77777777" w:rsidR="007B6109" w:rsidRPr="0085166F" w:rsidRDefault="007B6109" w:rsidP="004869B6">
      <w:pPr>
        <w:pStyle w:val="Lista"/>
        <w:spacing w:after="0"/>
        <w:ind w:left="0" w:firstLine="0"/>
        <w:jc w:val="both"/>
        <w:rPr>
          <w:sz w:val="24"/>
          <w:szCs w:val="24"/>
        </w:rPr>
      </w:pPr>
      <w:r w:rsidRPr="004F4CBB">
        <w:rPr>
          <w:i/>
          <w:sz w:val="24"/>
          <w:szCs w:val="24"/>
        </w:rPr>
        <w:t>a)</w:t>
      </w:r>
      <w:r w:rsidRPr="0085166F">
        <w:rPr>
          <w:sz w:val="24"/>
          <w:szCs w:val="24"/>
        </w:rPr>
        <w:t xml:space="preserve"> meghívásos eljárás,</w:t>
      </w:r>
    </w:p>
    <w:p w14:paraId="1FE705A9" w14:textId="77777777" w:rsidR="007B6109" w:rsidRPr="0085166F" w:rsidRDefault="007B6109" w:rsidP="004869B6">
      <w:pPr>
        <w:pStyle w:val="Lista"/>
        <w:spacing w:after="0"/>
        <w:ind w:left="0" w:firstLine="0"/>
        <w:jc w:val="both"/>
        <w:rPr>
          <w:sz w:val="24"/>
          <w:szCs w:val="24"/>
        </w:rPr>
      </w:pPr>
      <w:r w:rsidRPr="004F4CBB">
        <w:rPr>
          <w:i/>
          <w:sz w:val="24"/>
          <w:szCs w:val="24"/>
        </w:rPr>
        <w:t>b)</w:t>
      </w:r>
      <w:r w:rsidRPr="0085166F">
        <w:rPr>
          <w:sz w:val="24"/>
          <w:szCs w:val="24"/>
        </w:rPr>
        <w:t xml:space="preserve"> tárgyalásos eljárás,</w:t>
      </w:r>
    </w:p>
    <w:p w14:paraId="7CD0F05E" w14:textId="77777777" w:rsidR="007B6109" w:rsidRPr="0085166F" w:rsidRDefault="007B6109" w:rsidP="004869B6">
      <w:pPr>
        <w:pStyle w:val="Lista"/>
        <w:spacing w:after="0"/>
        <w:ind w:left="0" w:firstLine="0"/>
        <w:jc w:val="both"/>
        <w:rPr>
          <w:sz w:val="24"/>
          <w:szCs w:val="24"/>
        </w:rPr>
      </w:pPr>
      <w:r w:rsidRPr="004F4CBB">
        <w:rPr>
          <w:i/>
          <w:sz w:val="24"/>
          <w:szCs w:val="24"/>
        </w:rPr>
        <w:t>c)</w:t>
      </w:r>
      <w:r w:rsidRPr="0085166F">
        <w:rPr>
          <w:sz w:val="24"/>
          <w:szCs w:val="24"/>
        </w:rPr>
        <w:t xml:space="preserve"> hirdetmény nélküli tárgyalásos eljárás</w:t>
      </w:r>
      <w:r>
        <w:rPr>
          <w:sz w:val="24"/>
          <w:szCs w:val="24"/>
        </w:rPr>
        <w:t xml:space="preserve"> vagy </w:t>
      </w:r>
    </w:p>
    <w:p w14:paraId="76A24D64" w14:textId="77777777" w:rsidR="007B6109" w:rsidRPr="0085166F" w:rsidRDefault="007B6109" w:rsidP="004869B6">
      <w:pPr>
        <w:pStyle w:val="Lista"/>
        <w:spacing w:after="0"/>
        <w:ind w:left="0" w:firstLine="0"/>
        <w:jc w:val="both"/>
        <w:rPr>
          <w:sz w:val="24"/>
          <w:szCs w:val="24"/>
        </w:rPr>
      </w:pPr>
      <w:r w:rsidRPr="004F4CBB">
        <w:rPr>
          <w:i/>
          <w:sz w:val="24"/>
          <w:szCs w:val="24"/>
        </w:rPr>
        <w:lastRenderedPageBreak/>
        <w:t>d)</w:t>
      </w:r>
      <w:r w:rsidRPr="0085166F">
        <w:rPr>
          <w:sz w:val="24"/>
          <w:szCs w:val="24"/>
        </w:rPr>
        <w:t xml:space="preserve"> versenypárbeszéd.</w:t>
      </w:r>
    </w:p>
    <w:p w14:paraId="4B7FF049" w14:textId="77777777" w:rsidR="007B6109" w:rsidRPr="0085166F" w:rsidRDefault="007B6109" w:rsidP="004869B6">
      <w:pPr>
        <w:pStyle w:val="Lista"/>
        <w:spacing w:after="0"/>
        <w:ind w:left="0" w:firstLine="0"/>
        <w:jc w:val="both"/>
        <w:rPr>
          <w:sz w:val="24"/>
          <w:szCs w:val="24"/>
        </w:rPr>
      </w:pPr>
      <w:r w:rsidRPr="00842BEF">
        <w:rPr>
          <w:sz w:val="24"/>
        </w:rPr>
        <w:t>(2)</w:t>
      </w:r>
      <w:r w:rsidRPr="0085166F">
        <w:rPr>
          <w:sz w:val="24"/>
          <w:szCs w:val="24"/>
        </w:rPr>
        <w:t xml:space="preserve"> Nyílt eljárás nem alkalmazható.</w:t>
      </w:r>
    </w:p>
    <w:p w14:paraId="0631FD36" w14:textId="77777777" w:rsidR="007B6109" w:rsidRPr="0085166F" w:rsidRDefault="007B6109" w:rsidP="004869B6">
      <w:pPr>
        <w:pStyle w:val="Lista"/>
        <w:spacing w:after="0"/>
        <w:ind w:left="0" w:firstLine="0"/>
        <w:jc w:val="both"/>
        <w:rPr>
          <w:sz w:val="24"/>
          <w:szCs w:val="24"/>
        </w:rPr>
      </w:pPr>
      <w:r w:rsidRPr="00842BEF">
        <w:rPr>
          <w:sz w:val="24"/>
        </w:rPr>
        <w:t>(3)</w:t>
      </w:r>
      <w:r>
        <w:rPr>
          <w:b/>
          <w:sz w:val="24"/>
        </w:rPr>
        <w:t xml:space="preserve"> </w:t>
      </w:r>
      <w:r w:rsidRPr="0085166F">
        <w:rPr>
          <w:sz w:val="24"/>
          <w:szCs w:val="24"/>
        </w:rPr>
        <w:t xml:space="preserve">Versenypárbeszéd és hirdetmény nélküli tárgyalásos eljárás csak az e törvényben meghatározott feltételek fennállása esetén folytatható le. </w:t>
      </w:r>
    </w:p>
    <w:p w14:paraId="46CBA82E" w14:textId="77777777" w:rsidR="007B6109" w:rsidRPr="0085166F" w:rsidRDefault="007B6109" w:rsidP="004869B6">
      <w:pPr>
        <w:pStyle w:val="Lista"/>
        <w:spacing w:after="0"/>
        <w:ind w:left="0" w:firstLine="0"/>
        <w:jc w:val="both"/>
        <w:rPr>
          <w:sz w:val="24"/>
          <w:szCs w:val="24"/>
        </w:rPr>
      </w:pPr>
      <w:r w:rsidRPr="00842BEF">
        <w:rPr>
          <w:sz w:val="24"/>
        </w:rPr>
        <w:t>(4)</w:t>
      </w:r>
      <w:r w:rsidRPr="0085166F">
        <w:rPr>
          <w:sz w:val="24"/>
          <w:szCs w:val="24"/>
        </w:rPr>
        <w:t xml:space="preserve"> Az ajánlatkérők keretmegállapodásos beszerzési </w:t>
      </w:r>
      <w:r>
        <w:rPr>
          <w:sz w:val="24"/>
          <w:szCs w:val="24"/>
        </w:rPr>
        <w:t>technikát</w:t>
      </w:r>
      <w:r w:rsidRPr="0085166F">
        <w:rPr>
          <w:sz w:val="24"/>
          <w:szCs w:val="24"/>
        </w:rPr>
        <w:t xml:space="preserve"> is alkalmazhatnak.</w:t>
      </w:r>
    </w:p>
    <w:p w14:paraId="0DFFC2F5" w14:textId="77777777" w:rsidR="00842BEF" w:rsidRDefault="007B6109" w:rsidP="00A9324D">
      <w:pPr>
        <w:pStyle w:val="Lista"/>
        <w:spacing w:after="0"/>
        <w:ind w:left="0" w:firstLine="0"/>
        <w:jc w:val="both"/>
        <w:rPr>
          <w:sz w:val="24"/>
        </w:rPr>
      </w:pPr>
      <w:r w:rsidRPr="00842BEF">
        <w:rPr>
          <w:bCs/>
          <w:sz w:val="24"/>
          <w:szCs w:val="24"/>
        </w:rPr>
        <w:t>(5)</w:t>
      </w:r>
      <w:r w:rsidRPr="0085166F">
        <w:rPr>
          <w:b/>
          <w:bCs/>
          <w:sz w:val="24"/>
          <w:szCs w:val="24"/>
        </w:rPr>
        <w:t xml:space="preserve"> </w:t>
      </w:r>
      <w:r w:rsidRPr="0085166F">
        <w:rPr>
          <w:sz w:val="24"/>
          <w:szCs w:val="24"/>
        </w:rPr>
        <w:t xml:space="preserve">A beszerzési eljárásban nem lehet áttérni egyik eljárási fajtáról a másikra. </w:t>
      </w:r>
    </w:p>
    <w:p w14:paraId="27E6E71B" w14:textId="77777777" w:rsidR="00842BEF" w:rsidRPr="0085166F" w:rsidRDefault="00842BEF" w:rsidP="004869B6">
      <w:pPr>
        <w:spacing w:after="0" w:line="240" w:lineRule="auto"/>
        <w:jc w:val="both"/>
        <w:rPr>
          <w:rFonts w:ascii="Times New Roman" w:hAnsi="Times New Roman"/>
          <w:sz w:val="24"/>
        </w:rPr>
      </w:pPr>
    </w:p>
    <w:p w14:paraId="603CAFD4" w14:textId="77777777" w:rsidR="007B6109" w:rsidRPr="004F4CBB" w:rsidRDefault="007B6109" w:rsidP="004869B6">
      <w:pPr>
        <w:keepLines/>
        <w:tabs>
          <w:tab w:val="left" w:pos="0"/>
        </w:tabs>
        <w:autoSpaceDE w:val="0"/>
        <w:autoSpaceDN w:val="0"/>
        <w:adjustRightInd w:val="0"/>
        <w:spacing w:after="0" w:line="240" w:lineRule="auto"/>
        <w:jc w:val="center"/>
        <w:rPr>
          <w:rFonts w:ascii="Times New Roman" w:hAnsi="Times New Roman"/>
          <w:b/>
          <w:bCs/>
          <w:noProof/>
          <w:sz w:val="24"/>
          <w:szCs w:val="24"/>
          <w:lang w:eastAsia="hu-HU"/>
        </w:rPr>
      </w:pPr>
      <w:r>
        <w:rPr>
          <w:rFonts w:ascii="Times New Roman" w:hAnsi="Times New Roman"/>
          <w:b/>
          <w:bCs/>
          <w:noProof/>
          <w:sz w:val="24"/>
          <w:szCs w:val="24"/>
          <w:lang w:eastAsia="hu-HU"/>
        </w:rPr>
        <w:t>42</w:t>
      </w:r>
      <w:r w:rsidRPr="004F4CBB">
        <w:rPr>
          <w:rFonts w:ascii="Times New Roman" w:hAnsi="Times New Roman"/>
          <w:b/>
          <w:bCs/>
          <w:noProof/>
          <w:sz w:val="24"/>
          <w:szCs w:val="24"/>
          <w:lang w:eastAsia="hu-HU"/>
        </w:rPr>
        <w:t>. Meghívásos eljárás</w:t>
      </w:r>
    </w:p>
    <w:p w14:paraId="13323AA0" w14:textId="77777777" w:rsidR="007B6109" w:rsidRPr="0085166F" w:rsidRDefault="007B6109" w:rsidP="004869B6">
      <w:pPr>
        <w:spacing w:after="0" w:line="240" w:lineRule="auto"/>
        <w:jc w:val="both"/>
        <w:rPr>
          <w:rFonts w:ascii="Times New Roman" w:hAnsi="Times New Roman"/>
          <w:sz w:val="24"/>
          <w:szCs w:val="24"/>
          <w:highlight w:val="yellow"/>
        </w:rPr>
      </w:pPr>
    </w:p>
    <w:p w14:paraId="08FFC11A"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68</w:t>
      </w:r>
      <w:r w:rsidRPr="0085166F">
        <w:rPr>
          <w:rFonts w:ascii="Times New Roman" w:hAnsi="Times New Roman"/>
          <w:b/>
          <w:sz w:val="24"/>
          <w:szCs w:val="24"/>
        </w:rPr>
        <w:t xml:space="preserve">. § </w:t>
      </w:r>
      <w:r w:rsidRPr="00345CB2">
        <w:rPr>
          <w:rFonts w:ascii="Times New Roman" w:hAnsi="Times New Roman"/>
          <w:sz w:val="24"/>
          <w:szCs w:val="24"/>
        </w:rPr>
        <w:t>(1)</w:t>
      </w:r>
      <w:r w:rsidRPr="0085166F">
        <w:rPr>
          <w:rFonts w:ascii="Times New Roman" w:hAnsi="Times New Roman"/>
          <w:sz w:val="24"/>
          <w:szCs w:val="24"/>
        </w:rPr>
        <w:t xml:space="preserve"> A meghívásos eljárás olyan, két szakaszból álló beszerzési eljárás, amelynek első, részvételi szakaszában az ajánlatkérő a részvételre jelentkezőnek a szerződés teljesítésére való alkalmasságáról vagy alkalmatlanságáról dönt</w:t>
      </w:r>
      <w:r>
        <w:rPr>
          <w:rFonts w:ascii="Times New Roman" w:hAnsi="Times New Roman"/>
          <w:sz w:val="24"/>
          <w:szCs w:val="24"/>
        </w:rPr>
        <w:t>.</w:t>
      </w:r>
      <w:r w:rsidRPr="0085166F">
        <w:rPr>
          <w:rFonts w:ascii="Times New Roman" w:hAnsi="Times New Roman"/>
          <w:sz w:val="24"/>
          <w:szCs w:val="24"/>
        </w:rPr>
        <w:t xml:space="preserve"> Az eljárás második, ajánlattételi szakaszában csak az ajánlatkérő által alkalmasnak minősített és ajánlattételre felhívott részvételre jelentkezők tehetnek ajánlatot.</w:t>
      </w:r>
      <w:r w:rsidRPr="007D5C76">
        <w:rPr>
          <w:rFonts w:ascii="Times New Roman" w:hAnsi="Times New Roman"/>
          <w:sz w:val="24"/>
          <w:szCs w:val="24"/>
        </w:rPr>
        <w:t xml:space="preserve"> </w:t>
      </w:r>
    </w:p>
    <w:p w14:paraId="569FC608"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345CB2">
        <w:rPr>
          <w:rFonts w:ascii="Times New Roman" w:hAnsi="Times New Roman"/>
          <w:sz w:val="24"/>
          <w:szCs w:val="24"/>
        </w:rPr>
        <w:t>(2)</w:t>
      </w:r>
      <w:r w:rsidRPr="0085166F">
        <w:rPr>
          <w:rFonts w:ascii="Times New Roman" w:hAnsi="Times New Roman"/>
          <w:sz w:val="24"/>
          <w:szCs w:val="24"/>
        </w:rPr>
        <w:t xml:space="preserve"> A meghívásos eljárás részvételi felhívással indul</w:t>
      </w:r>
      <w:r>
        <w:rPr>
          <w:rFonts w:ascii="Times New Roman" w:hAnsi="Times New Roman"/>
          <w:sz w:val="24"/>
          <w:szCs w:val="24"/>
        </w:rPr>
        <w:t>. A</w:t>
      </w:r>
      <w:r w:rsidRPr="0085166F">
        <w:rPr>
          <w:rFonts w:ascii="Times New Roman" w:hAnsi="Times New Roman"/>
          <w:sz w:val="24"/>
          <w:szCs w:val="24"/>
        </w:rPr>
        <w:t>z eljárás részvételi szakaszában bármely érdekelt gazdasági szereplő nyújthat be részvételi jelentkezést.</w:t>
      </w:r>
    </w:p>
    <w:p w14:paraId="4A7CF49A"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345CB2">
        <w:rPr>
          <w:rFonts w:ascii="Times New Roman" w:hAnsi="Times New Roman"/>
          <w:sz w:val="24"/>
          <w:szCs w:val="24"/>
        </w:rPr>
        <w:t>(3)</w:t>
      </w:r>
      <w:r w:rsidRPr="0085166F">
        <w:rPr>
          <w:rFonts w:ascii="Times New Roman" w:hAnsi="Times New Roman"/>
          <w:sz w:val="24"/>
          <w:szCs w:val="24"/>
        </w:rPr>
        <w:t xml:space="preserve"> Az ajánlatkérő a részvételi felhívásban keretszámot határozhat meg arra vonatkozóan, hogy a részvételre jelentkezők közül az eljárás második szakaszában legfeljebb e keretszám felső határáig terjedő számú alkalmas, egyben érvényes jelentkezést benyújtó részvételre jelentkezőnek küld majd ajánlattételi felhívást. A keretszámnak legalább öt ajánlattevőt kell magában foglalnia, és biztosítania kell a valódi versenyt.</w:t>
      </w:r>
    </w:p>
    <w:p w14:paraId="36C08DAA" w14:textId="77777777" w:rsidR="007B6109" w:rsidRDefault="007B6109" w:rsidP="004869B6">
      <w:pPr>
        <w:autoSpaceDE w:val="0"/>
        <w:autoSpaceDN w:val="0"/>
        <w:adjustRightInd w:val="0"/>
        <w:spacing w:after="0" w:line="240" w:lineRule="auto"/>
        <w:jc w:val="both"/>
        <w:rPr>
          <w:rFonts w:ascii="Times New Roman" w:hAnsi="Times New Roman"/>
          <w:sz w:val="24"/>
          <w:szCs w:val="24"/>
        </w:rPr>
      </w:pPr>
      <w:r w:rsidRPr="00345CB2">
        <w:rPr>
          <w:rFonts w:ascii="Times New Roman" w:hAnsi="Times New Roman"/>
          <w:sz w:val="24"/>
          <w:szCs w:val="24"/>
        </w:rPr>
        <w:t>(4)</w:t>
      </w:r>
      <w:r w:rsidRPr="0085166F">
        <w:rPr>
          <w:rFonts w:ascii="Times New Roman" w:hAnsi="Times New Roman"/>
          <w:sz w:val="24"/>
          <w:szCs w:val="24"/>
        </w:rPr>
        <w:t xml:space="preserve"> Ha az ajánlatkérő keretszámot határoz meg, a részvételi felhívásban meg</w:t>
      </w:r>
      <w:r>
        <w:rPr>
          <w:rFonts w:ascii="Times New Roman" w:hAnsi="Times New Roman"/>
          <w:sz w:val="24"/>
          <w:szCs w:val="24"/>
        </w:rPr>
        <w:t xml:space="preserve">adja </w:t>
      </w:r>
      <w:r w:rsidRPr="0085166F">
        <w:rPr>
          <w:rFonts w:ascii="Times New Roman" w:hAnsi="Times New Roman"/>
          <w:sz w:val="24"/>
          <w:szCs w:val="24"/>
        </w:rPr>
        <w:t>az alkalmas jelentkezők közötti rangsorolás módját is arra az esetre, ha a keretszám felső határát meghaladja az alkalmas jelentkezők száma. Az ajánlatkérő köteles megadni azokat az objektív és e törvény alapelveivel összhangban álló szempontokat, amelyek alapján a rangsorolást elvégzi. Az ajánlatkérő megadhatja, hogy ezen objektív szempontoknak való megfelelés tekintetében a gazdasá</w:t>
      </w:r>
      <w:r>
        <w:rPr>
          <w:rFonts w:ascii="Times New Roman" w:hAnsi="Times New Roman"/>
          <w:sz w:val="24"/>
          <w:szCs w:val="24"/>
        </w:rPr>
        <w:t>gi szereplőktől milyen igazolás</w:t>
      </w:r>
      <w:r w:rsidRPr="0085166F">
        <w:rPr>
          <w:rFonts w:ascii="Times New Roman" w:hAnsi="Times New Roman"/>
          <w:sz w:val="24"/>
          <w:szCs w:val="24"/>
        </w:rPr>
        <w:t xml:space="preserve"> benyújtását kéri.</w:t>
      </w:r>
    </w:p>
    <w:p w14:paraId="140784CF" w14:textId="77777777" w:rsidR="007B6109" w:rsidRDefault="007B6109" w:rsidP="004869B6">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69</w:t>
      </w:r>
      <w:r w:rsidRPr="0085166F">
        <w:rPr>
          <w:rFonts w:ascii="Times New Roman" w:hAnsi="Times New Roman"/>
          <w:b/>
          <w:sz w:val="24"/>
          <w:szCs w:val="24"/>
        </w:rPr>
        <w:t xml:space="preserve">. § </w:t>
      </w:r>
      <w:r w:rsidRPr="00345CB2">
        <w:rPr>
          <w:rFonts w:ascii="Times New Roman" w:hAnsi="Times New Roman"/>
          <w:sz w:val="24"/>
          <w:szCs w:val="24"/>
        </w:rPr>
        <w:t>(1)</w:t>
      </w:r>
      <w:r w:rsidRPr="0085166F">
        <w:rPr>
          <w:rFonts w:ascii="Times New Roman" w:hAnsi="Times New Roman"/>
          <w:sz w:val="24"/>
          <w:szCs w:val="24"/>
        </w:rPr>
        <w:t xml:space="preserve"> Ha a részvételi szakasz eredményes, az eredménynek a részvételre jelentkezőkkel történt közlésétől számított öt munkanapon belül az ajánlatkérő köteles az alkalmasnak minősített jelentkezőknek – </w:t>
      </w:r>
      <w:r>
        <w:rPr>
          <w:rFonts w:ascii="Times New Roman" w:hAnsi="Times New Roman"/>
          <w:sz w:val="24"/>
          <w:szCs w:val="24"/>
        </w:rPr>
        <w:t>ha az</w:t>
      </w:r>
      <w:r w:rsidRPr="0085166F">
        <w:rPr>
          <w:rFonts w:ascii="Times New Roman" w:hAnsi="Times New Roman"/>
          <w:sz w:val="24"/>
          <w:szCs w:val="24"/>
        </w:rPr>
        <w:t xml:space="preserve"> ajánlatkérő meghatározta az ajánlattevők keretszámát, a kiválasztott jelentkezőknek – az ajánlattételi felhívást egyidejűleg megküldeni.</w:t>
      </w:r>
      <w:r w:rsidRPr="0085166F">
        <w:rPr>
          <w:rFonts w:ascii="Times New Roman" w:hAnsi="Times New Roman"/>
          <w:b/>
          <w:sz w:val="24"/>
          <w:szCs w:val="24"/>
        </w:rPr>
        <w:t xml:space="preserve"> </w:t>
      </w:r>
    </w:p>
    <w:p w14:paraId="7F7EA8B3" w14:textId="77777777" w:rsidR="007B6109" w:rsidRDefault="007B6109" w:rsidP="004869B6">
      <w:pPr>
        <w:autoSpaceDE w:val="0"/>
        <w:autoSpaceDN w:val="0"/>
        <w:adjustRightInd w:val="0"/>
        <w:spacing w:after="0" w:line="240" w:lineRule="auto"/>
        <w:jc w:val="both"/>
        <w:rPr>
          <w:rFonts w:ascii="Times New Roman" w:hAnsi="Times New Roman"/>
          <w:b/>
          <w:sz w:val="24"/>
          <w:szCs w:val="24"/>
        </w:rPr>
      </w:pPr>
      <w:r w:rsidRPr="00345CB2">
        <w:rPr>
          <w:rFonts w:ascii="Times New Roman" w:hAnsi="Times New Roman"/>
          <w:sz w:val="24"/>
          <w:szCs w:val="24"/>
        </w:rPr>
        <w:t>(2)</w:t>
      </w:r>
      <w:r w:rsidRPr="0085166F">
        <w:rPr>
          <w:rFonts w:ascii="Times New Roman" w:hAnsi="Times New Roman"/>
          <w:sz w:val="24"/>
          <w:szCs w:val="24"/>
        </w:rPr>
        <w:t xml:space="preserve"> </w:t>
      </w:r>
      <w:r>
        <w:rPr>
          <w:rFonts w:ascii="Times New Roman" w:hAnsi="Times New Roman"/>
          <w:sz w:val="24"/>
          <w:szCs w:val="24"/>
        </w:rPr>
        <w:t>Ha</w:t>
      </w:r>
      <w:r w:rsidRPr="0085166F">
        <w:rPr>
          <w:rFonts w:ascii="Times New Roman" w:hAnsi="Times New Roman"/>
          <w:sz w:val="24"/>
          <w:szCs w:val="24"/>
        </w:rPr>
        <w:t xml:space="preserve"> az alkalmasnak minősített jelentkezők száma nem éri el a keretszám alsó határát, az ajánlatkérő az alkalmasnak minősített jelentkezők ajánlattételre felhívásával folytatja az eljárást. Az ajánlattételre felhívott jelentkezők közösen nem tehetnek ajánlatot</w:t>
      </w:r>
      <w:r>
        <w:rPr>
          <w:rFonts w:ascii="Times New Roman" w:hAnsi="Times New Roman"/>
          <w:sz w:val="24"/>
          <w:szCs w:val="24"/>
        </w:rPr>
        <w:t>.</w:t>
      </w:r>
      <w:r w:rsidRPr="0085166F">
        <w:rPr>
          <w:rFonts w:ascii="Times New Roman" w:hAnsi="Times New Roman"/>
          <w:b/>
          <w:sz w:val="24"/>
          <w:szCs w:val="24"/>
        </w:rPr>
        <w:t xml:space="preserve"> </w:t>
      </w:r>
    </w:p>
    <w:p w14:paraId="391AE160"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345CB2">
        <w:rPr>
          <w:rFonts w:ascii="Times New Roman" w:hAnsi="Times New Roman"/>
          <w:sz w:val="24"/>
          <w:szCs w:val="24"/>
        </w:rPr>
        <w:t>(3)</w:t>
      </w:r>
      <w:r w:rsidRPr="0085166F">
        <w:rPr>
          <w:rFonts w:ascii="Times New Roman" w:hAnsi="Times New Roman"/>
          <w:sz w:val="24"/>
          <w:szCs w:val="24"/>
        </w:rPr>
        <w:t xml:space="preserve"> Az ajánlattételi felhívásnak legalább a következőket kell tartalmaznia:</w:t>
      </w:r>
    </w:p>
    <w:p w14:paraId="5744ED93"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a) </w:t>
      </w:r>
      <w:r w:rsidRPr="0085166F">
        <w:rPr>
          <w:rFonts w:ascii="Times New Roman" w:hAnsi="Times New Roman"/>
          <w:sz w:val="24"/>
          <w:szCs w:val="24"/>
        </w:rPr>
        <w:t>az ajánlatkérő nevét és címét, telefon- és telefaxszámát, e-mail címét</w:t>
      </w:r>
      <w:r>
        <w:rPr>
          <w:rFonts w:ascii="Times New Roman" w:hAnsi="Times New Roman"/>
          <w:sz w:val="24"/>
          <w:szCs w:val="24"/>
        </w:rPr>
        <w:t>,</w:t>
      </w:r>
    </w:p>
    <w:p w14:paraId="0A5B081B"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b) </w:t>
      </w:r>
      <w:r w:rsidRPr="0085166F">
        <w:rPr>
          <w:rFonts w:ascii="Times New Roman" w:hAnsi="Times New Roman"/>
          <w:sz w:val="24"/>
          <w:szCs w:val="24"/>
        </w:rPr>
        <w:t xml:space="preserve">hivatkozást a közzétett részvételi felhívásra </w:t>
      </w:r>
      <w:r w:rsidRPr="00064E4F">
        <w:rPr>
          <w:rFonts w:ascii="Times New Roman" w:hAnsi="Times New Roman"/>
          <w:sz w:val="24"/>
          <w:szCs w:val="24"/>
        </w:rPr>
        <w:t>és annak megküldésének napjára</w:t>
      </w:r>
      <w:r>
        <w:rPr>
          <w:rFonts w:ascii="Times New Roman" w:hAnsi="Times New Roman"/>
          <w:sz w:val="24"/>
          <w:szCs w:val="24"/>
        </w:rPr>
        <w:t xml:space="preserve"> </w:t>
      </w:r>
      <w:r w:rsidRPr="0085166F">
        <w:rPr>
          <w:rFonts w:ascii="Times New Roman" w:hAnsi="Times New Roman"/>
          <w:sz w:val="24"/>
          <w:szCs w:val="24"/>
        </w:rPr>
        <w:t xml:space="preserve">vagy előzetes tájékoztatóra és </w:t>
      </w:r>
      <w:r>
        <w:rPr>
          <w:rFonts w:ascii="Times New Roman" w:hAnsi="Times New Roman"/>
          <w:sz w:val="24"/>
          <w:szCs w:val="24"/>
        </w:rPr>
        <w:t xml:space="preserve">annak </w:t>
      </w:r>
      <w:r w:rsidRPr="0085166F">
        <w:rPr>
          <w:rFonts w:ascii="Times New Roman" w:hAnsi="Times New Roman"/>
          <w:sz w:val="24"/>
          <w:szCs w:val="24"/>
        </w:rPr>
        <w:t>közzétételének napjá</w:t>
      </w:r>
      <w:r>
        <w:rPr>
          <w:rFonts w:ascii="Times New Roman" w:hAnsi="Times New Roman"/>
          <w:sz w:val="24"/>
          <w:szCs w:val="24"/>
        </w:rPr>
        <w:t>ra,</w:t>
      </w:r>
    </w:p>
    <w:p w14:paraId="6152B645" w14:textId="77777777" w:rsidR="007B6109" w:rsidRPr="0085166F" w:rsidRDefault="007B6109" w:rsidP="004869B6">
      <w:pPr>
        <w:autoSpaceDE w:val="0"/>
        <w:autoSpaceDN w:val="0"/>
        <w:adjustRightInd w:val="0"/>
        <w:spacing w:after="0" w:line="240" w:lineRule="auto"/>
        <w:jc w:val="both"/>
        <w:rPr>
          <w:rFonts w:ascii="Times New Roman" w:hAnsi="Times New Roman"/>
          <w:iCs/>
          <w:sz w:val="24"/>
          <w:szCs w:val="24"/>
        </w:rPr>
      </w:pPr>
      <w:r w:rsidRPr="0085166F">
        <w:rPr>
          <w:rFonts w:ascii="Times New Roman" w:hAnsi="Times New Roman"/>
          <w:i/>
          <w:iCs/>
          <w:sz w:val="24"/>
          <w:szCs w:val="24"/>
        </w:rPr>
        <w:t xml:space="preserve">c) </w:t>
      </w:r>
      <w:r>
        <w:rPr>
          <w:rFonts w:ascii="Times New Roman" w:hAnsi="Times New Roman"/>
          <w:iCs/>
          <w:sz w:val="24"/>
          <w:szCs w:val="24"/>
        </w:rPr>
        <w:t xml:space="preserve">az ajánlattételi szakaszban kiadott </w:t>
      </w:r>
      <w:r w:rsidR="00C247C2">
        <w:rPr>
          <w:rFonts w:ascii="Times New Roman" w:hAnsi="Times New Roman"/>
          <w:iCs/>
          <w:sz w:val="24"/>
          <w:szCs w:val="24"/>
        </w:rPr>
        <w:t>ajánlatkérői</w:t>
      </w:r>
      <w:r>
        <w:rPr>
          <w:rFonts w:ascii="Times New Roman" w:hAnsi="Times New Roman"/>
          <w:iCs/>
          <w:sz w:val="24"/>
          <w:szCs w:val="24"/>
        </w:rPr>
        <w:t xml:space="preserve"> dokumentumok elérhetőségének helyét és módját</w:t>
      </w:r>
      <w:r w:rsidRPr="0085166F">
        <w:rPr>
          <w:rFonts w:ascii="Times New Roman" w:hAnsi="Times New Roman"/>
          <w:iCs/>
          <w:sz w:val="24"/>
          <w:szCs w:val="24"/>
        </w:rPr>
        <w:t>,</w:t>
      </w:r>
      <w:r>
        <w:rPr>
          <w:rFonts w:ascii="Times New Roman" w:hAnsi="Times New Roman"/>
          <w:iCs/>
          <w:sz w:val="24"/>
          <w:szCs w:val="24"/>
        </w:rPr>
        <w:t xml:space="preserve"> ennek hiányában</w:t>
      </w:r>
      <w:r w:rsidRPr="0085166F">
        <w:rPr>
          <w:rFonts w:ascii="Times New Roman" w:hAnsi="Times New Roman"/>
          <w:iCs/>
          <w:sz w:val="24"/>
          <w:szCs w:val="24"/>
        </w:rPr>
        <w:t xml:space="preserve"> a felhíváshoz csatolni kell az érintett dokumentumokat</w:t>
      </w:r>
      <w:r>
        <w:rPr>
          <w:rFonts w:ascii="Times New Roman" w:hAnsi="Times New Roman"/>
          <w:iCs/>
          <w:sz w:val="24"/>
          <w:szCs w:val="24"/>
        </w:rPr>
        <w:t>,</w:t>
      </w:r>
    </w:p>
    <w:p w14:paraId="3D275354"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d) </w:t>
      </w:r>
      <w:r w:rsidRPr="0085166F">
        <w:rPr>
          <w:rFonts w:ascii="Times New Roman" w:hAnsi="Times New Roman"/>
          <w:sz w:val="24"/>
          <w:szCs w:val="24"/>
        </w:rPr>
        <w:t xml:space="preserve">a részvételi felhívásban előírtakkal összhangban az ajánlathoz csatolandó azon nyilatkozatok, dokumentumok meghatározását, amelyek igazolják, hogy az ajánlattevő, </w:t>
      </w:r>
      <w:r>
        <w:rPr>
          <w:rFonts w:ascii="Times New Roman" w:hAnsi="Times New Roman"/>
          <w:sz w:val="24"/>
          <w:szCs w:val="24"/>
        </w:rPr>
        <w:t xml:space="preserve">illetve </w:t>
      </w:r>
      <w:r w:rsidRPr="0085166F">
        <w:rPr>
          <w:rFonts w:ascii="Times New Roman" w:hAnsi="Times New Roman"/>
          <w:sz w:val="24"/>
          <w:szCs w:val="24"/>
        </w:rPr>
        <w:t>alvállalkozója és az alkalmasság igazolásában részt vevő szervezet az ajánlattételi szakaszban sem tartozik a kizáró okok hatálya alá</w:t>
      </w:r>
      <w:r>
        <w:rPr>
          <w:rFonts w:ascii="Times New Roman" w:hAnsi="Times New Roman"/>
          <w:sz w:val="24"/>
          <w:szCs w:val="24"/>
        </w:rPr>
        <w:t>,</w:t>
      </w:r>
    </w:p>
    <w:p w14:paraId="28B48453"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e) </w:t>
      </w:r>
      <w:r w:rsidRPr="0085166F">
        <w:rPr>
          <w:rFonts w:ascii="Times New Roman" w:hAnsi="Times New Roman"/>
          <w:sz w:val="24"/>
          <w:szCs w:val="24"/>
        </w:rPr>
        <w:t>az ajánlattételi határidőt</w:t>
      </w:r>
      <w:r>
        <w:rPr>
          <w:rFonts w:ascii="Times New Roman" w:hAnsi="Times New Roman"/>
          <w:sz w:val="24"/>
          <w:szCs w:val="24"/>
        </w:rPr>
        <w:t>,</w:t>
      </w:r>
    </w:p>
    <w:p w14:paraId="30453095"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f) </w:t>
      </w:r>
      <w:r w:rsidRPr="0085166F">
        <w:rPr>
          <w:rFonts w:ascii="Times New Roman" w:hAnsi="Times New Roman"/>
          <w:sz w:val="24"/>
          <w:szCs w:val="24"/>
        </w:rPr>
        <w:t>az ajánlat benyújtásának címét és a benyújtás módját</w:t>
      </w:r>
      <w:r>
        <w:rPr>
          <w:rFonts w:ascii="Times New Roman" w:hAnsi="Times New Roman"/>
          <w:sz w:val="24"/>
          <w:szCs w:val="24"/>
        </w:rPr>
        <w:t>,</w:t>
      </w:r>
    </w:p>
    <w:p w14:paraId="69658218"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g) </w:t>
      </w:r>
      <w:r w:rsidRPr="0085166F">
        <w:rPr>
          <w:rFonts w:ascii="Times New Roman" w:hAnsi="Times New Roman"/>
          <w:sz w:val="24"/>
          <w:szCs w:val="24"/>
        </w:rPr>
        <w:t>annak feltüntetését, hogy a magyar nyelven kívül más nyelven is benyújtható-e az ajánlat</w:t>
      </w:r>
      <w:r>
        <w:rPr>
          <w:rFonts w:ascii="Times New Roman" w:hAnsi="Times New Roman"/>
          <w:sz w:val="24"/>
          <w:szCs w:val="24"/>
        </w:rPr>
        <w:t>,</w:t>
      </w:r>
    </w:p>
    <w:p w14:paraId="763CB4DF"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h) </w:t>
      </w:r>
      <w:r w:rsidRPr="0085166F">
        <w:rPr>
          <w:rFonts w:ascii="Times New Roman" w:hAnsi="Times New Roman"/>
          <w:sz w:val="24"/>
          <w:szCs w:val="24"/>
        </w:rPr>
        <w:t xml:space="preserve">az ajánlatok felbontásának idejét és – </w:t>
      </w:r>
      <w:r>
        <w:rPr>
          <w:rFonts w:ascii="Times New Roman" w:hAnsi="Times New Roman"/>
          <w:sz w:val="24"/>
          <w:szCs w:val="24"/>
        </w:rPr>
        <w:t>ha az</w:t>
      </w:r>
      <w:r w:rsidRPr="0085166F">
        <w:rPr>
          <w:rFonts w:ascii="Times New Roman" w:hAnsi="Times New Roman"/>
          <w:sz w:val="24"/>
          <w:szCs w:val="24"/>
        </w:rPr>
        <w:t xml:space="preserve"> nem elektronikusan történik – helyét, valamint</w:t>
      </w:r>
      <w:r w:rsidRPr="0085166F">
        <w:rPr>
          <w:rFonts w:ascii="Times New Roman" w:hAnsi="Times New Roman"/>
          <w:i/>
          <w:iCs/>
          <w:sz w:val="24"/>
          <w:szCs w:val="24"/>
        </w:rPr>
        <w:t xml:space="preserve"> </w:t>
      </w:r>
      <w:r w:rsidRPr="0085166F">
        <w:rPr>
          <w:rFonts w:ascii="Times New Roman" w:hAnsi="Times New Roman"/>
          <w:sz w:val="24"/>
          <w:szCs w:val="24"/>
        </w:rPr>
        <w:t>az ajánlatok felbontásán jelenlétre jogosultak</w:t>
      </w:r>
      <w:r>
        <w:rPr>
          <w:rFonts w:ascii="Times New Roman" w:hAnsi="Times New Roman"/>
          <w:sz w:val="24"/>
          <w:szCs w:val="24"/>
        </w:rPr>
        <w:t xml:space="preserve"> felsorolását,</w:t>
      </w:r>
    </w:p>
    <w:p w14:paraId="11F3CD45"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i) </w:t>
      </w:r>
      <w:r w:rsidRPr="0085166F">
        <w:rPr>
          <w:rFonts w:ascii="Times New Roman" w:hAnsi="Times New Roman"/>
          <w:sz w:val="24"/>
          <w:szCs w:val="24"/>
        </w:rPr>
        <w:t>az ajánlati kötöttség időtartamát</w:t>
      </w:r>
      <w:r>
        <w:rPr>
          <w:rFonts w:ascii="Times New Roman" w:hAnsi="Times New Roman"/>
          <w:sz w:val="24"/>
          <w:szCs w:val="24"/>
        </w:rPr>
        <w:t xml:space="preserve"> és</w:t>
      </w:r>
    </w:p>
    <w:p w14:paraId="51168617" w14:textId="77777777" w:rsidR="007B6109" w:rsidRPr="00023BCC"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lastRenderedPageBreak/>
        <w:t xml:space="preserve">j) </w:t>
      </w:r>
      <w:r w:rsidRPr="0085166F">
        <w:rPr>
          <w:rFonts w:ascii="Times New Roman" w:hAnsi="Times New Roman"/>
          <w:sz w:val="24"/>
          <w:szCs w:val="24"/>
        </w:rPr>
        <w:t>az ajánlattételi</w:t>
      </w:r>
      <w:r>
        <w:rPr>
          <w:rFonts w:ascii="Times New Roman" w:hAnsi="Times New Roman"/>
          <w:sz w:val="24"/>
          <w:szCs w:val="24"/>
        </w:rPr>
        <w:t xml:space="preserve"> felhívás megküldésének napját.</w:t>
      </w:r>
    </w:p>
    <w:p w14:paraId="6822F8C5"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345CB2">
        <w:rPr>
          <w:rFonts w:ascii="Times New Roman" w:hAnsi="Times New Roman"/>
          <w:sz w:val="24"/>
          <w:szCs w:val="24"/>
        </w:rPr>
        <w:t>(4)</w:t>
      </w:r>
      <w:r w:rsidRPr="0085166F">
        <w:rPr>
          <w:rFonts w:ascii="Times New Roman" w:hAnsi="Times New Roman"/>
          <w:sz w:val="24"/>
          <w:szCs w:val="24"/>
        </w:rPr>
        <w:t xml:space="preserve"> A meghívásos eljárásban nem lehet tárgyalni. A meghívásos eljárásban az ajánlatkérő a részvételi felhívásban meghatározott feltételekhez a részvételi határidő lejártától, </w:t>
      </w:r>
      <w:r>
        <w:rPr>
          <w:rFonts w:ascii="Times New Roman" w:hAnsi="Times New Roman"/>
          <w:sz w:val="24"/>
          <w:szCs w:val="24"/>
        </w:rPr>
        <w:t xml:space="preserve">valamint </w:t>
      </w:r>
      <w:r w:rsidRPr="0085166F">
        <w:rPr>
          <w:rFonts w:ascii="Times New Roman" w:hAnsi="Times New Roman"/>
          <w:sz w:val="24"/>
          <w:szCs w:val="24"/>
        </w:rPr>
        <w:t xml:space="preserve">az ajánlattételi felhívásban és </w:t>
      </w:r>
      <w:r>
        <w:rPr>
          <w:rFonts w:ascii="Times New Roman" w:hAnsi="Times New Roman"/>
          <w:sz w:val="24"/>
          <w:szCs w:val="24"/>
        </w:rPr>
        <w:t xml:space="preserve">az </w:t>
      </w:r>
      <w:r w:rsidR="00E52A3A">
        <w:rPr>
          <w:rFonts w:ascii="Times New Roman" w:hAnsi="Times New Roman"/>
          <w:sz w:val="24"/>
          <w:szCs w:val="24"/>
        </w:rPr>
        <w:t>ajánlatkérői</w:t>
      </w:r>
      <w:r w:rsidRPr="0085166F">
        <w:rPr>
          <w:rFonts w:ascii="Times New Roman" w:hAnsi="Times New Roman"/>
          <w:sz w:val="24"/>
          <w:szCs w:val="24"/>
        </w:rPr>
        <w:t xml:space="preserve"> dokumentumokban meghatározott feltételekhez, az ajánlattevő </w:t>
      </w:r>
      <w:r>
        <w:rPr>
          <w:rFonts w:ascii="Times New Roman" w:hAnsi="Times New Roman"/>
          <w:sz w:val="24"/>
          <w:szCs w:val="24"/>
        </w:rPr>
        <w:t xml:space="preserve">pedig </w:t>
      </w:r>
      <w:r w:rsidRPr="0085166F">
        <w:rPr>
          <w:rFonts w:ascii="Times New Roman" w:hAnsi="Times New Roman"/>
          <w:sz w:val="24"/>
          <w:szCs w:val="24"/>
        </w:rPr>
        <w:t xml:space="preserve">az ajánlatához az ajánlattételi határidő lejártától van kötve. </w:t>
      </w:r>
    </w:p>
    <w:p w14:paraId="20AE844C"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345CB2">
        <w:rPr>
          <w:rFonts w:ascii="Times New Roman" w:hAnsi="Times New Roman"/>
          <w:sz w:val="24"/>
          <w:szCs w:val="24"/>
        </w:rPr>
        <w:t>(5)</w:t>
      </w:r>
      <w:r w:rsidRPr="0085166F">
        <w:rPr>
          <w:rFonts w:ascii="Times New Roman" w:hAnsi="Times New Roman"/>
          <w:sz w:val="24"/>
          <w:szCs w:val="24"/>
        </w:rPr>
        <w:t xml:space="preserve"> Az ajánlattevőnek az ajánlathoz nem kell csatolni azokat az igazolásokat, nyilatkozatokat, amelyeket a részvételi jelentkezéshez már csatolt, kivéve, ha a korábban benyújtott igazolás vagy nyilatkozat már nem alkalmas az előírtak bizonyítására.</w:t>
      </w:r>
    </w:p>
    <w:p w14:paraId="62160C35" w14:textId="77777777" w:rsidR="007B6109" w:rsidRPr="002B7EED" w:rsidRDefault="007B6109" w:rsidP="00B80B71">
      <w:pPr>
        <w:spacing w:after="0" w:line="240" w:lineRule="auto"/>
        <w:jc w:val="both"/>
        <w:rPr>
          <w:rFonts w:ascii="Times New Roman" w:hAnsi="Times New Roman"/>
          <w:sz w:val="24"/>
          <w:szCs w:val="24"/>
        </w:rPr>
      </w:pPr>
      <w:r>
        <w:rPr>
          <w:rFonts w:ascii="Times New Roman" w:hAnsi="Times New Roman"/>
          <w:b/>
          <w:sz w:val="24"/>
          <w:szCs w:val="24"/>
        </w:rPr>
        <w:t>70</w:t>
      </w:r>
      <w:r w:rsidRPr="002B7EED">
        <w:rPr>
          <w:rFonts w:ascii="Times New Roman" w:hAnsi="Times New Roman"/>
          <w:b/>
          <w:sz w:val="24"/>
          <w:szCs w:val="24"/>
        </w:rPr>
        <w:t xml:space="preserve">. § </w:t>
      </w:r>
      <w:r w:rsidRPr="00345CB2">
        <w:rPr>
          <w:rFonts w:ascii="Times New Roman" w:hAnsi="Times New Roman"/>
          <w:sz w:val="24"/>
          <w:szCs w:val="24"/>
        </w:rPr>
        <w:t>(1)</w:t>
      </w:r>
      <w:r w:rsidRPr="002B7EED">
        <w:rPr>
          <w:rFonts w:ascii="Times New Roman" w:hAnsi="Times New Roman"/>
          <w:sz w:val="24"/>
          <w:szCs w:val="24"/>
        </w:rPr>
        <w:t xml:space="preserve"> A meghívásos eljárásban a részvételi határidőt az ajánlatkérő nem határozhatja meg a részvételi felhívást tartalmazó </w:t>
      </w:r>
      <w:r w:rsidRPr="00E90C17">
        <w:rPr>
          <w:rFonts w:ascii="Times New Roman" w:hAnsi="Times New Roman"/>
          <w:sz w:val="24"/>
          <w:szCs w:val="24"/>
        </w:rPr>
        <w:t>hirdetmény feladásának</w:t>
      </w:r>
      <w:r w:rsidRPr="002B7EED">
        <w:rPr>
          <w:rFonts w:ascii="Times New Roman" w:hAnsi="Times New Roman"/>
          <w:sz w:val="24"/>
          <w:szCs w:val="24"/>
        </w:rPr>
        <w:t xml:space="preserve"> napjától számított harminchét napnál rövidebb időtartamban. </w:t>
      </w:r>
    </w:p>
    <w:p w14:paraId="02DF3ABA" w14:textId="77777777" w:rsidR="007B6109" w:rsidRPr="002B7EED" w:rsidRDefault="007B6109" w:rsidP="00B80B71">
      <w:pPr>
        <w:spacing w:after="0" w:line="240" w:lineRule="auto"/>
        <w:jc w:val="both"/>
        <w:rPr>
          <w:rFonts w:ascii="Times New Roman" w:hAnsi="Times New Roman"/>
          <w:sz w:val="24"/>
          <w:szCs w:val="24"/>
        </w:rPr>
      </w:pPr>
      <w:r w:rsidRPr="00345CB2">
        <w:rPr>
          <w:rFonts w:ascii="Times New Roman" w:hAnsi="Times New Roman"/>
          <w:sz w:val="24"/>
          <w:szCs w:val="24"/>
        </w:rPr>
        <w:t>(2)</w:t>
      </w:r>
      <w:r w:rsidRPr="002B7EED">
        <w:rPr>
          <w:rFonts w:ascii="Times New Roman" w:hAnsi="Times New Roman"/>
          <w:sz w:val="24"/>
          <w:szCs w:val="24"/>
        </w:rPr>
        <w:t xml:space="preserve"> Meghívásos eljárásban az ajánlatkérő az ajánlattételi határidő időtartamát legalább ajánlattételi felhívás megküldését követő naptól számított 40 napban határozhatja meg. </w:t>
      </w:r>
    </w:p>
    <w:p w14:paraId="48DCB382" w14:textId="77777777" w:rsidR="007B6109" w:rsidRPr="002B7EED" w:rsidRDefault="007B6109" w:rsidP="00B80B71">
      <w:pPr>
        <w:spacing w:after="0" w:line="240" w:lineRule="auto"/>
        <w:jc w:val="both"/>
        <w:rPr>
          <w:rFonts w:ascii="Times New Roman" w:hAnsi="Times New Roman"/>
          <w:sz w:val="24"/>
          <w:szCs w:val="24"/>
        </w:rPr>
      </w:pPr>
      <w:r w:rsidRPr="00345CB2">
        <w:rPr>
          <w:rFonts w:ascii="Times New Roman" w:hAnsi="Times New Roman"/>
          <w:sz w:val="24"/>
          <w:szCs w:val="24"/>
        </w:rPr>
        <w:t>(3)</w:t>
      </w:r>
      <w:r w:rsidRPr="002B7EED">
        <w:rPr>
          <w:rFonts w:ascii="Times New Roman" w:hAnsi="Times New Roman"/>
          <w:sz w:val="24"/>
          <w:szCs w:val="24"/>
        </w:rPr>
        <w:t xml:space="preserve"> Ha az ajánlatkérő előzetes összesített tájékoztatót tett közzé, az előzetes tájékoztató közzététele miatt a (2) bekezdésben meghatározott határidő legalább 36 napban határozható meg, azonban az a más okból eredő határidő-rövidítésekkel együttesen sem lehet rövidebb 22 napnál. Az előzetes tájékoztató közzététele miatt a határidő csak abban az esetben határozható meg rövidebb időtartamban, ha az előzetes összesített tájékoztató a </w:t>
      </w:r>
      <w:r w:rsidR="00801994" w:rsidRPr="00801994">
        <w:rPr>
          <w:rFonts w:ascii="Times New Roman" w:hAnsi="Times New Roman"/>
          <w:sz w:val="24"/>
          <w:szCs w:val="24"/>
        </w:rPr>
        <w:t xml:space="preserve">1986/2015/EU </w:t>
      </w:r>
      <w:r w:rsidRPr="002B7EED">
        <w:rPr>
          <w:rFonts w:ascii="Times New Roman" w:hAnsi="Times New Roman"/>
          <w:sz w:val="24"/>
          <w:szCs w:val="24"/>
        </w:rPr>
        <w:t xml:space="preserve">végrehajtási rendelet </w:t>
      </w:r>
      <w:r w:rsidR="00801994" w:rsidRPr="002B7EED">
        <w:rPr>
          <w:rFonts w:ascii="Times New Roman" w:hAnsi="Times New Roman"/>
          <w:sz w:val="24"/>
          <w:szCs w:val="24"/>
        </w:rPr>
        <w:t>X</w:t>
      </w:r>
      <w:r w:rsidR="00801994">
        <w:rPr>
          <w:rFonts w:ascii="Times New Roman" w:hAnsi="Times New Roman"/>
          <w:sz w:val="24"/>
          <w:szCs w:val="24"/>
        </w:rPr>
        <w:t>IV</w:t>
      </w:r>
      <w:r w:rsidRPr="002B7EED">
        <w:rPr>
          <w:rFonts w:ascii="Times New Roman" w:hAnsi="Times New Roman"/>
          <w:sz w:val="24"/>
          <w:szCs w:val="24"/>
        </w:rPr>
        <w:t>. melléklete szerinti részvételi felhívásra vonatkozó hirdetmény tartalmára vonatkozóan előírt valamennyi adatot tartalmazza, és az előzetes összesített tájékoztatót a hirdetmény feladása előtt legalább 52 nappal és legfeljebb 12 hónappal közzétételre megküldték.</w:t>
      </w:r>
    </w:p>
    <w:p w14:paraId="55DF5613" w14:textId="77777777" w:rsidR="007B6109" w:rsidRPr="002B7EED" w:rsidRDefault="007B6109" w:rsidP="00B80B71">
      <w:pPr>
        <w:spacing w:after="0" w:line="240" w:lineRule="auto"/>
        <w:jc w:val="both"/>
        <w:rPr>
          <w:rFonts w:ascii="Times New Roman" w:hAnsi="Times New Roman"/>
          <w:sz w:val="24"/>
          <w:szCs w:val="24"/>
        </w:rPr>
      </w:pPr>
      <w:r w:rsidRPr="00345CB2">
        <w:rPr>
          <w:rFonts w:ascii="Times New Roman" w:hAnsi="Times New Roman"/>
          <w:sz w:val="24"/>
          <w:szCs w:val="24"/>
        </w:rPr>
        <w:t>(4)</w:t>
      </w:r>
      <w:r w:rsidRPr="002B7EED">
        <w:rPr>
          <w:rFonts w:ascii="Times New Roman" w:hAnsi="Times New Roman"/>
          <w:sz w:val="24"/>
          <w:szCs w:val="24"/>
        </w:rPr>
        <w:t xml:space="preserve"> A határidő</w:t>
      </w:r>
    </w:p>
    <w:p w14:paraId="73F5EB32" w14:textId="77777777" w:rsidR="007B6109" w:rsidRPr="002B7EED" w:rsidRDefault="007B6109" w:rsidP="00B80B71">
      <w:pPr>
        <w:spacing w:after="0" w:line="240" w:lineRule="auto"/>
        <w:jc w:val="both"/>
        <w:rPr>
          <w:rFonts w:ascii="Times New Roman" w:hAnsi="Times New Roman"/>
          <w:sz w:val="24"/>
          <w:szCs w:val="24"/>
        </w:rPr>
      </w:pPr>
      <w:r w:rsidRPr="002B7EED">
        <w:rPr>
          <w:rFonts w:ascii="Times New Roman" w:hAnsi="Times New Roman"/>
          <w:i/>
          <w:iCs/>
          <w:sz w:val="24"/>
          <w:szCs w:val="24"/>
        </w:rPr>
        <w:t xml:space="preserve">a) </w:t>
      </w:r>
      <w:r w:rsidRPr="002B7EED">
        <w:rPr>
          <w:rFonts w:ascii="Times New Roman" w:hAnsi="Times New Roman"/>
          <w:sz w:val="24"/>
          <w:szCs w:val="24"/>
        </w:rPr>
        <w:t>az (1) bekezdésben meghatározott határidő esetében 7 nappal rövidebb időtartamban határozható meg, ha a hirdetményeket elektronikus úton készítik el és továbbítják, és</w:t>
      </w:r>
    </w:p>
    <w:p w14:paraId="3C4CC444" w14:textId="77777777" w:rsidR="007B6109" w:rsidRPr="002B7EED" w:rsidRDefault="007B6109" w:rsidP="00B80B71">
      <w:pPr>
        <w:spacing w:after="0" w:line="240" w:lineRule="auto"/>
        <w:jc w:val="both"/>
        <w:rPr>
          <w:rFonts w:ascii="Times New Roman" w:hAnsi="Times New Roman"/>
          <w:sz w:val="24"/>
          <w:szCs w:val="24"/>
        </w:rPr>
      </w:pPr>
      <w:r w:rsidRPr="002B7EED">
        <w:rPr>
          <w:rFonts w:ascii="Times New Roman" w:hAnsi="Times New Roman"/>
          <w:i/>
          <w:iCs/>
          <w:sz w:val="24"/>
          <w:szCs w:val="24"/>
        </w:rPr>
        <w:t xml:space="preserve">b) </w:t>
      </w:r>
      <w:r w:rsidRPr="002B7EED">
        <w:rPr>
          <w:rFonts w:ascii="Times New Roman" w:hAnsi="Times New Roman"/>
          <w:sz w:val="24"/>
          <w:szCs w:val="24"/>
        </w:rPr>
        <w:t>a (2) bekezdésben meghatározott határidő esetében 5 nappal rövidebb időtartamban határozható meg, ha az ajánlatkérő elektronikus úton a hirdetmény közzétételének időpontjától kezdve korlátlan és teljes körű közvetlen hozzáférést kínál az ajánlattételhez szükséges dokumentációhoz és bármely más kiegészítő dokumentumhoz, megadva a hirdetmény szövegében azt az internetcímet, amelyen e dokumentáció elérhető.</w:t>
      </w:r>
    </w:p>
    <w:p w14:paraId="68123C24" w14:textId="77777777" w:rsidR="007B6109" w:rsidRPr="002B7EED" w:rsidRDefault="007B6109" w:rsidP="00B80B71">
      <w:pPr>
        <w:spacing w:after="0" w:line="240" w:lineRule="auto"/>
        <w:jc w:val="both"/>
        <w:rPr>
          <w:rFonts w:ascii="Times New Roman" w:hAnsi="Times New Roman"/>
          <w:b/>
          <w:sz w:val="24"/>
          <w:szCs w:val="24"/>
        </w:rPr>
      </w:pPr>
      <w:r w:rsidRPr="00345CB2">
        <w:rPr>
          <w:rFonts w:ascii="Times New Roman" w:hAnsi="Times New Roman"/>
          <w:sz w:val="24"/>
          <w:szCs w:val="24"/>
        </w:rPr>
        <w:t>(5)</w:t>
      </w:r>
      <w:r w:rsidRPr="002B7EED">
        <w:rPr>
          <w:rFonts w:ascii="Times New Roman" w:hAnsi="Times New Roman"/>
          <w:sz w:val="24"/>
          <w:szCs w:val="24"/>
        </w:rPr>
        <w:t xml:space="preserve"> Az (4) bekezdésben meghatározott rövidebb határidők együttesen is alkalmazhatóak.</w:t>
      </w:r>
      <w:r w:rsidRPr="002B7EED">
        <w:rPr>
          <w:rFonts w:ascii="Times New Roman" w:hAnsi="Times New Roman"/>
          <w:b/>
          <w:sz w:val="24"/>
          <w:szCs w:val="24"/>
        </w:rPr>
        <w:t xml:space="preserve"> </w:t>
      </w:r>
    </w:p>
    <w:p w14:paraId="1E9A304F" w14:textId="77777777" w:rsidR="007B6109" w:rsidRPr="002B7EED" w:rsidRDefault="007B6109" w:rsidP="00B80B71">
      <w:pPr>
        <w:spacing w:after="0" w:line="240" w:lineRule="auto"/>
        <w:jc w:val="both"/>
        <w:rPr>
          <w:rFonts w:ascii="Times New Roman" w:hAnsi="Times New Roman"/>
          <w:sz w:val="24"/>
          <w:szCs w:val="24"/>
        </w:rPr>
      </w:pPr>
      <w:r w:rsidRPr="00345CB2">
        <w:rPr>
          <w:rFonts w:ascii="Times New Roman" w:hAnsi="Times New Roman"/>
          <w:sz w:val="24"/>
          <w:szCs w:val="24"/>
        </w:rPr>
        <w:t>(6)</w:t>
      </w:r>
      <w:r w:rsidRPr="002B7EED">
        <w:rPr>
          <w:rFonts w:ascii="Times New Roman" w:hAnsi="Times New Roman"/>
          <w:sz w:val="24"/>
          <w:szCs w:val="24"/>
        </w:rPr>
        <w:t xml:space="preserve"> Kivételesen indokolt és sürgős esetben, ha az (1) bekezdés szerinti határidők nem lennének betarthatóak, az ajánlatkérő az (1) bekezdésben foglaltnál rövidebb részvételi határidőt is meghatározhat, amely azonban nem lehet rövidebb a részvételi felhívást tartalmazó </w:t>
      </w:r>
      <w:r w:rsidRPr="00E90C17">
        <w:rPr>
          <w:rFonts w:ascii="Times New Roman" w:hAnsi="Times New Roman"/>
          <w:sz w:val="24"/>
          <w:szCs w:val="24"/>
        </w:rPr>
        <w:t>hirdetmény feladásának</w:t>
      </w:r>
      <w:r w:rsidRPr="002B7EED">
        <w:rPr>
          <w:rFonts w:ascii="Times New Roman" w:hAnsi="Times New Roman"/>
          <w:sz w:val="24"/>
          <w:szCs w:val="24"/>
        </w:rPr>
        <w:t xml:space="preserve"> napjától számított tizenöt napnál (gyorsított meghívásos eljárás). A gyorsított meghívásos eljárás alkalmazásának indokát az eljárást megindító hirdetményben meg kell adni.</w:t>
      </w:r>
    </w:p>
    <w:p w14:paraId="1C3C0A83" w14:textId="77777777" w:rsidR="00345CB2" w:rsidRDefault="007B6109" w:rsidP="00A9324D">
      <w:pPr>
        <w:spacing w:after="0" w:line="240" w:lineRule="auto"/>
        <w:jc w:val="both"/>
        <w:rPr>
          <w:rFonts w:ascii="Times New Roman" w:hAnsi="Times New Roman"/>
          <w:sz w:val="24"/>
          <w:szCs w:val="24"/>
        </w:rPr>
      </w:pPr>
      <w:r w:rsidRPr="00345CB2">
        <w:rPr>
          <w:rFonts w:ascii="Times New Roman" w:hAnsi="Times New Roman"/>
          <w:sz w:val="24"/>
          <w:szCs w:val="24"/>
        </w:rPr>
        <w:t>(7)</w:t>
      </w:r>
      <w:r w:rsidRPr="002B7EED">
        <w:rPr>
          <w:rFonts w:ascii="Times New Roman" w:hAnsi="Times New Roman"/>
          <w:sz w:val="24"/>
          <w:szCs w:val="24"/>
        </w:rPr>
        <w:t xml:space="preserve"> A gyorsított meghívásos eljárásban az ajánlatkérő – ha a (2) bekezdésben foglalt határidők nem lennének betarthatóak – az ajánlattételi határidőt nem határozhatja meg az ajánlattételi felhívás megküldésének napjától számított tíz napnál rövidebb időtartamban.</w:t>
      </w:r>
    </w:p>
    <w:p w14:paraId="466C05D4" w14:textId="77777777" w:rsidR="00345CB2" w:rsidRPr="002B7EED" w:rsidRDefault="00345CB2" w:rsidP="004869B6">
      <w:pPr>
        <w:spacing w:after="0" w:line="240" w:lineRule="auto"/>
        <w:jc w:val="both"/>
        <w:rPr>
          <w:rFonts w:ascii="Times New Roman" w:hAnsi="Times New Roman"/>
          <w:sz w:val="24"/>
          <w:szCs w:val="24"/>
        </w:rPr>
      </w:pPr>
    </w:p>
    <w:p w14:paraId="39285F5F" w14:textId="77777777" w:rsidR="007B6109" w:rsidRPr="003758AD" w:rsidRDefault="007B6109" w:rsidP="004869B6">
      <w:pPr>
        <w:keepLines/>
        <w:tabs>
          <w:tab w:val="left" w:pos="0"/>
        </w:tabs>
        <w:autoSpaceDE w:val="0"/>
        <w:autoSpaceDN w:val="0"/>
        <w:adjustRightInd w:val="0"/>
        <w:spacing w:after="0" w:line="240" w:lineRule="auto"/>
        <w:jc w:val="center"/>
        <w:rPr>
          <w:rFonts w:ascii="Times New Roman" w:hAnsi="Times New Roman"/>
          <w:b/>
          <w:bCs/>
          <w:noProof/>
          <w:sz w:val="24"/>
          <w:szCs w:val="24"/>
          <w:lang w:eastAsia="hu-HU"/>
        </w:rPr>
      </w:pPr>
      <w:r>
        <w:rPr>
          <w:rFonts w:ascii="Times New Roman" w:hAnsi="Times New Roman"/>
          <w:b/>
          <w:bCs/>
          <w:noProof/>
          <w:sz w:val="24"/>
          <w:szCs w:val="24"/>
          <w:lang w:eastAsia="hu-HU"/>
        </w:rPr>
        <w:t xml:space="preserve">43. </w:t>
      </w:r>
      <w:r w:rsidRPr="003758AD">
        <w:rPr>
          <w:rFonts w:ascii="Times New Roman" w:hAnsi="Times New Roman"/>
          <w:b/>
          <w:bCs/>
          <w:noProof/>
          <w:sz w:val="24"/>
          <w:szCs w:val="24"/>
          <w:lang w:eastAsia="hu-HU"/>
        </w:rPr>
        <w:t>Tárgyalásos eljárás</w:t>
      </w:r>
    </w:p>
    <w:p w14:paraId="5CDF92AE" w14:textId="77777777" w:rsidR="007B6109" w:rsidRPr="0085166F" w:rsidRDefault="007B6109" w:rsidP="004869B6">
      <w:pPr>
        <w:spacing w:after="0" w:line="240" w:lineRule="auto"/>
        <w:jc w:val="both"/>
        <w:rPr>
          <w:rFonts w:ascii="Times New Roman" w:hAnsi="Times New Roman"/>
          <w:sz w:val="24"/>
          <w:szCs w:val="24"/>
        </w:rPr>
      </w:pPr>
    </w:p>
    <w:p w14:paraId="080B0EE2" w14:textId="77777777" w:rsidR="007B6109" w:rsidRPr="00F5648B" w:rsidRDefault="007B6109" w:rsidP="004869B6">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71</w:t>
      </w:r>
      <w:r w:rsidRPr="0085166F">
        <w:rPr>
          <w:rFonts w:ascii="Times New Roman" w:hAnsi="Times New Roman"/>
          <w:b/>
          <w:sz w:val="24"/>
          <w:szCs w:val="24"/>
        </w:rPr>
        <w:t xml:space="preserve">. § </w:t>
      </w:r>
      <w:r w:rsidRPr="001C0784">
        <w:rPr>
          <w:rFonts w:ascii="Times New Roman" w:hAnsi="Times New Roman"/>
          <w:sz w:val="24"/>
          <w:szCs w:val="24"/>
        </w:rPr>
        <w:t>(1)</w:t>
      </w:r>
      <w:r w:rsidRPr="0085166F">
        <w:rPr>
          <w:rFonts w:ascii="Times New Roman" w:hAnsi="Times New Roman"/>
          <w:sz w:val="24"/>
          <w:szCs w:val="24"/>
        </w:rPr>
        <w:t xml:space="preserve"> A tárgyalásos eljárás olyan, két szakaszból álló beszerzési eljárás, amelynek első, részvételi szakaszában az ajánlatkérő a részvételre jelentkezőnek a szerződés teljesítésére való alkalmasságáról vagy alkalmatlanságáról dönt. </w:t>
      </w:r>
      <w:r>
        <w:rPr>
          <w:rFonts w:ascii="Times New Roman" w:hAnsi="Times New Roman"/>
          <w:sz w:val="24"/>
          <w:szCs w:val="24"/>
        </w:rPr>
        <w:t>A tárgyalásos eljárásra a meghívásos eljárás szabályait kell alkalmazni az e</w:t>
      </w:r>
      <w:r w:rsidRPr="00B24958">
        <w:rPr>
          <w:rFonts w:ascii="Times New Roman" w:hAnsi="Times New Roman"/>
          <w:sz w:val="24"/>
          <w:szCs w:val="24"/>
        </w:rPr>
        <w:t xml:space="preserve"> </w:t>
      </w:r>
      <w:r>
        <w:rPr>
          <w:rFonts w:ascii="Times New Roman" w:hAnsi="Times New Roman"/>
          <w:sz w:val="24"/>
          <w:szCs w:val="24"/>
        </w:rPr>
        <w:t>címben foglalt eltérésekkel.</w:t>
      </w:r>
    </w:p>
    <w:p w14:paraId="2B469645" w14:textId="77777777" w:rsidR="007B6109" w:rsidRDefault="007B6109" w:rsidP="004869B6">
      <w:pPr>
        <w:autoSpaceDE w:val="0"/>
        <w:autoSpaceDN w:val="0"/>
        <w:adjustRightInd w:val="0"/>
        <w:spacing w:after="0" w:line="240" w:lineRule="auto"/>
        <w:jc w:val="both"/>
        <w:rPr>
          <w:rFonts w:ascii="Times New Roman" w:hAnsi="Times New Roman"/>
          <w:sz w:val="24"/>
          <w:szCs w:val="24"/>
        </w:rPr>
      </w:pPr>
      <w:r w:rsidRPr="001C0784">
        <w:rPr>
          <w:rFonts w:ascii="Times New Roman" w:hAnsi="Times New Roman"/>
          <w:sz w:val="24"/>
          <w:szCs w:val="24"/>
        </w:rPr>
        <w:t>(2)</w:t>
      </w:r>
      <w:r w:rsidRPr="00F5648B">
        <w:rPr>
          <w:rFonts w:ascii="Times New Roman" w:hAnsi="Times New Roman"/>
          <w:sz w:val="24"/>
          <w:szCs w:val="24"/>
        </w:rPr>
        <w:t xml:space="preserve"> Az ajánlatkérő a tárgyalásos eljárásban meghatározhatja az ajánlattevők keretszámát a</w:t>
      </w:r>
      <w:r w:rsidRPr="001C0784">
        <w:rPr>
          <w:rFonts w:ascii="Times New Roman" w:hAnsi="Times New Roman"/>
          <w:sz w:val="24"/>
          <w:szCs w:val="24"/>
        </w:rPr>
        <w:t xml:space="preserve"> </w:t>
      </w:r>
      <w:r>
        <w:rPr>
          <w:rFonts w:ascii="Times New Roman" w:hAnsi="Times New Roman"/>
          <w:sz w:val="24"/>
          <w:szCs w:val="24"/>
        </w:rPr>
        <w:t>68</w:t>
      </w:r>
      <w:r w:rsidRPr="00F5648B">
        <w:rPr>
          <w:rFonts w:ascii="Times New Roman" w:hAnsi="Times New Roman"/>
          <w:sz w:val="24"/>
          <w:szCs w:val="24"/>
        </w:rPr>
        <w:t>. § (3)-(4) bekezdésében foglalt szabályok alkalmazásával, azzal az eltéréssel, hogy a keretszám felső határa legalább három lehet.</w:t>
      </w:r>
    </w:p>
    <w:p w14:paraId="4DFFA850" w14:textId="77777777" w:rsidR="007B6109" w:rsidRPr="00F5648B" w:rsidRDefault="007B6109" w:rsidP="00205DB4">
      <w:pPr>
        <w:keepLines/>
        <w:tabs>
          <w:tab w:val="left" w:pos="0"/>
        </w:tabs>
        <w:autoSpaceDE w:val="0"/>
        <w:autoSpaceDN w:val="0"/>
        <w:adjustRightInd w:val="0"/>
        <w:spacing w:after="0" w:line="240" w:lineRule="auto"/>
        <w:jc w:val="both"/>
        <w:rPr>
          <w:rFonts w:ascii="Times New Roman" w:hAnsi="Times New Roman"/>
          <w:sz w:val="24"/>
          <w:szCs w:val="24"/>
        </w:rPr>
      </w:pPr>
      <w:r w:rsidRPr="001C0784">
        <w:rPr>
          <w:rFonts w:ascii="Times New Roman" w:hAnsi="Times New Roman"/>
          <w:sz w:val="24"/>
          <w:szCs w:val="24"/>
        </w:rPr>
        <w:lastRenderedPageBreak/>
        <w:t>(3)</w:t>
      </w:r>
      <w:r>
        <w:rPr>
          <w:rFonts w:ascii="Times New Roman" w:hAnsi="Times New Roman"/>
          <w:sz w:val="24"/>
          <w:szCs w:val="24"/>
        </w:rPr>
        <w:t xml:space="preserve"> A tárgyalásos eljárásban</w:t>
      </w:r>
      <w:r w:rsidRPr="0085166F">
        <w:rPr>
          <w:rFonts w:ascii="Times New Roman" w:hAnsi="Times New Roman"/>
          <w:sz w:val="24"/>
          <w:szCs w:val="24"/>
        </w:rPr>
        <w:t xml:space="preserve"> részvét</w:t>
      </w:r>
      <w:r>
        <w:rPr>
          <w:rFonts w:ascii="Times New Roman" w:hAnsi="Times New Roman"/>
          <w:sz w:val="24"/>
          <w:szCs w:val="24"/>
        </w:rPr>
        <w:t>eli határidő meghatározására a 70</w:t>
      </w:r>
      <w:r w:rsidRPr="00EF4B28">
        <w:rPr>
          <w:rFonts w:ascii="Times New Roman" w:hAnsi="Times New Roman"/>
          <w:sz w:val="24"/>
          <w:szCs w:val="24"/>
        </w:rPr>
        <w:t>. § (1) és (3)</w:t>
      </w:r>
      <w:r>
        <w:rPr>
          <w:rFonts w:ascii="Times New Roman" w:hAnsi="Times New Roman"/>
          <w:sz w:val="24"/>
          <w:szCs w:val="24"/>
        </w:rPr>
        <w:t xml:space="preserve"> bekezdését, (4) bekezdés </w:t>
      </w:r>
      <w:r w:rsidRPr="009135F8">
        <w:rPr>
          <w:rFonts w:ascii="Times New Roman" w:hAnsi="Times New Roman"/>
          <w:i/>
          <w:sz w:val="24"/>
          <w:szCs w:val="24"/>
        </w:rPr>
        <w:t>a)</w:t>
      </w:r>
      <w:r>
        <w:rPr>
          <w:rFonts w:ascii="Times New Roman" w:hAnsi="Times New Roman"/>
          <w:sz w:val="24"/>
          <w:szCs w:val="24"/>
        </w:rPr>
        <w:t xml:space="preserve"> pontját és (6) bekezdését kell alkalmazni. Az ajánlatkérő az</w:t>
      </w:r>
      <w:r w:rsidRPr="0085166F">
        <w:rPr>
          <w:rFonts w:ascii="Times New Roman" w:hAnsi="Times New Roman"/>
          <w:sz w:val="24"/>
          <w:szCs w:val="24"/>
        </w:rPr>
        <w:t xml:space="preserve"> első ajánlat benyújtására vonatkozó ajánlattételi határidőt úgy köteles meghatározni, hogy </w:t>
      </w:r>
      <w:r>
        <w:rPr>
          <w:rFonts w:ascii="Times New Roman" w:hAnsi="Times New Roman"/>
          <w:sz w:val="24"/>
          <w:szCs w:val="24"/>
        </w:rPr>
        <w:t>–</w:t>
      </w:r>
      <w:r w:rsidRPr="0085166F">
        <w:rPr>
          <w:rFonts w:ascii="Times New Roman" w:hAnsi="Times New Roman"/>
          <w:sz w:val="24"/>
          <w:szCs w:val="24"/>
        </w:rPr>
        <w:t xml:space="preserve"> tekintettel a szerződés tárgyára, a benyújtandó ajánlat összetettségére, valamint az ajánlattevők által benyújtandó dokumentumok körére </w:t>
      </w:r>
      <w:r>
        <w:rPr>
          <w:rFonts w:ascii="Times New Roman" w:hAnsi="Times New Roman"/>
          <w:sz w:val="24"/>
          <w:szCs w:val="24"/>
        </w:rPr>
        <w:t>–</w:t>
      </w:r>
      <w:r w:rsidRPr="0085166F">
        <w:rPr>
          <w:rFonts w:ascii="Times New Roman" w:hAnsi="Times New Roman"/>
          <w:sz w:val="24"/>
          <w:szCs w:val="24"/>
        </w:rPr>
        <w:t xml:space="preserve"> elegendő idő álljon rendelkezésre az ajánlat összeállításához és benyújtásához. </w:t>
      </w:r>
    </w:p>
    <w:p w14:paraId="63E8D755" w14:textId="77777777" w:rsidR="007B6109" w:rsidRPr="0085166F" w:rsidRDefault="007B6109" w:rsidP="004869B6">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sz w:val="24"/>
          <w:szCs w:val="24"/>
        </w:rPr>
        <w:t>72</w:t>
      </w:r>
      <w:r w:rsidRPr="00F5648B">
        <w:rPr>
          <w:rFonts w:ascii="Times New Roman" w:hAnsi="Times New Roman"/>
          <w:b/>
          <w:sz w:val="24"/>
          <w:szCs w:val="24"/>
        </w:rPr>
        <w:t xml:space="preserve">. § </w:t>
      </w:r>
      <w:r w:rsidRPr="001C0784">
        <w:rPr>
          <w:rFonts w:ascii="Times New Roman" w:hAnsi="Times New Roman"/>
          <w:sz w:val="24"/>
          <w:szCs w:val="24"/>
        </w:rPr>
        <w:t>(1)</w:t>
      </w:r>
      <w:r w:rsidRPr="00F5648B">
        <w:rPr>
          <w:rFonts w:ascii="Times New Roman" w:hAnsi="Times New Roman"/>
          <w:b/>
          <w:bCs/>
          <w:sz w:val="24"/>
          <w:szCs w:val="24"/>
        </w:rPr>
        <w:t xml:space="preserve"> </w:t>
      </w:r>
      <w:r w:rsidRPr="00F5648B">
        <w:rPr>
          <w:rFonts w:ascii="Times New Roman" w:hAnsi="Times New Roman"/>
          <w:bCs/>
          <w:sz w:val="24"/>
          <w:szCs w:val="24"/>
        </w:rPr>
        <w:t xml:space="preserve">Az ajánlatkérő az </w:t>
      </w:r>
      <w:r w:rsidR="00E52A3A">
        <w:rPr>
          <w:rFonts w:ascii="Times New Roman" w:hAnsi="Times New Roman"/>
          <w:bCs/>
          <w:sz w:val="24"/>
          <w:szCs w:val="24"/>
        </w:rPr>
        <w:t>ajánlatkérői</w:t>
      </w:r>
      <w:r w:rsidRPr="00F5648B">
        <w:rPr>
          <w:rFonts w:ascii="Times New Roman" w:hAnsi="Times New Roman"/>
          <w:bCs/>
          <w:sz w:val="24"/>
          <w:szCs w:val="24"/>
        </w:rPr>
        <w:t xml:space="preserve"> dokumentumokban meghatározza, hogy a műszaki leírás és a szerződéses feltételek mely elemei jelentik azokat a minimumkövetelményeket, amelyről nem</w:t>
      </w:r>
      <w:r w:rsidRPr="0085166F">
        <w:rPr>
          <w:rFonts w:ascii="Times New Roman" w:hAnsi="Times New Roman"/>
          <w:bCs/>
          <w:sz w:val="24"/>
          <w:szCs w:val="24"/>
        </w:rPr>
        <w:t xml:space="preserve"> fog tárgyalni. A beszerzés tárgyának leírását és a szerződéses feltételeket </w:t>
      </w:r>
      <w:r>
        <w:rPr>
          <w:rFonts w:ascii="Times New Roman" w:hAnsi="Times New Roman"/>
          <w:bCs/>
          <w:sz w:val="24"/>
          <w:szCs w:val="24"/>
        </w:rPr>
        <w:t xml:space="preserve">az ajánlatkérőnek </w:t>
      </w:r>
      <w:r w:rsidRPr="0085166F">
        <w:rPr>
          <w:rFonts w:ascii="Times New Roman" w:hAnsi="Times New Roman"/>
          <w:bCs/>
          <w:sz w:val="24"/>
          <w:szCs w:val="24"/>
        </w:rPr>
        <w:t xml:space="preserve">olyan pontossággal kell megadnia, hogy a gazdasági szereplők megállapíthassák a beszerzés tárgyát és jellegét, eldönthessék, hogy kívánnak-e részvételi jelentkezést benyújtani, valamint </w:t>
      </w:r>
      <w:r>
        <w:rPr>
          <w:rFonts w:ascii="Times New Roman" w:hAnsi="Times New Roman"/>
          <w:bCs/>
          <w:sz w:val="24"/>
          <w:szCs w:val="24"/>
        </w:rPr>
        <w:t xml:space="preserve">hogy </w:t>
      </w:r>
      <w:r w:rsidRPr="0085166F">
        <w:rPr>
          <w:rFonts w:ascii="Times New Roman" w:hAnsi="Times New Roman"/>
          <w:bCs/>
          <w:sz w:val="24"/>
          <w:szCs w:val="24"/>
        </w:rPr>
        <w:t>az eljárás ajánlattételi szakaszában egyenlő eséllyel megfelelő első ajánlatot tudjanak tenni.</w:t>
      </w:r>
    </w:p>
    <w:p w14:paraId="7699C2A6"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1C0784">
        <w:rPr>
          <w:rFonts w:ascii="Times New Roman" w:hAnsi="Times New Roman"/>
          <w:sz w:val="24"/>
          <w:szCs w:val="24"/>
        </w:rPr>
        <w:t>(2)</w:t>
      </w:r>
      <w:r w:rsidRPr="0085166F">
        <w:rPr>
          <w:rFonts w:ascii="Times New Roman" w:hAnsi="Times New Roman"/>
          <w:sz w:val="24"/>
          <w:szCs w:val="24"/>
        </w:rPr>
        <w:t xml:space="preserve"> Az ajánlattételi felhívás tartalmára a </w:t>
      </w:r>
      <w:r>
        <w:rPr>
          <w:rFonts w:ascii="Times New Roman" w:hAnsi="Times New Roman"/>
          <w:sz w:val="24"/>
          <w:szCs w:val="24"/>
        </w:rPr>
        <w:t>69</w:t>
      </w:r>
      <w:r w:rsidRPr="0085166F">
        <w:rPr>
          <w:rFonts w:ascii="Times New Roman" w:hAnsi="Times New Roman"/>
          <w:sz w:val="24"/>
          <w:szCs w:val="24"/>
        </w:rPr>
        <w:t>. § (</w:t>
      </w:r>
      <w:r>
        <w:rPr>
          <w:rFonts w:ascii="Times New Roman" w:hAnsi="Times New Roman"/>
          <w:sz w:val="24"/>
          <w:szCs w:val="24"/>
        </w:rPr>
        <w:t>3</w:t>
      </w:r>
      <w:r w:rsidRPr="0085166F">
        <w:rPr>
          <w:rFonts w:ascii="Times New Roman" w:hAnsi="Times New Roman"/>
          <w:sz w:val="24"/>
          <w:szCs w:val="24"/>
        </w:rPr>
        <w:t>) bekezdésében foglaltakat alkalmazni kell, azzal, hogy az ajánlattételi határidő alatt az első ajánlat benyújtásának határidejét kell érteni. Az ajánlattételi felhívásnak tartalmaznia kell továbbá a tárgyalás lefolytatásának menetét és az ajánlatkérő által előírt alapvető szabályait, valamint az első tárgyalás időpontját.</w:t>
      </w:r>
    </w:p>
    <w:p w14:paraId="772769A1"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73</w:t>
      </w:r>
      <w:r w:rsidRPr="0085166F">
        <w:rPr>
          <w:rFonts w:ascii="Times New Roman" w:hAnsi="Times New Roman"/>
          <w:b/>
          <w:sz w:val="24"/>
          <w:szCs w:val="24"/>
        </w:rPr>
        <w:t xml:space="preserve">. § </w:t>
      </w:r>
      <w:r w:rsidRPr="001C0784">
        <w:rPr>
          <w:rFonts w:ascii="Times New Roman" w:hAnsi="Times New Roman"/>
          <w:sz w:val="24"/>
          <w:szCs w:val="24"/>
        </w:rPr>
        <w:t>(1)</w:t>
      </w:r>
      <w:r w:rsidRPr="0085166F">
        <w:rPr>
          <w:rFonts w:ascii="Times New Roman" w:hAnsi="Times New Roman"/>
          <w:sz w:val="24"/>
          <w:szCs w:val="24"/>
        </w:rPr>
        <w:t xml:space="preserve"> A tárgyalásos eljárásban az ajánlatkérő és egy vagy több ajánlattevő közötti tárgyalások arra irányulnak, hogy az ajánlatkérő a legkedvezőbb feltételekkel köthessen szerződést.</w:t>
      </w:r>
    </w:p>
    <w:p w14:paraId="3E0C4205"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1C0784">
        <w:rPr>
          <w:rFonts w:ascii="Times New Roman" w:hAnsi="Times New Roman"/>
          <w:sz w:val="24"/>
          <w:szCs w:val="24"/>
        </w:rPr>
        <w:t>(2)</w:t>
      </w:r>
      <w:r w:rsidRPr="0085166F">
        <w:rPr>
          <w:rFonts w:ascii="Times New Roman" w:hAnsi="Times New Roman"/>
          <w:sz w:val="24"/>
          <w:szCs w:val="24"/>
        </w:rPr>
        <w:t xml:space="preserve"> Az ajánlatkérőnek a tárgyalások során is biztosítania kell az egyenlő bánásmódot az ajánlattevők számára, így különösen az ajánlatkérő által adott bármilyen tájékoztatást az összes ajánlattevőnek meg kell adni.</w:t>
      </w:r>
    </w:p>
    <w:p w14:paraId="774D8F75"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1C0784">
        <w:rPr>
          <w:rFonts w:ascii="Times New Roman" w:hAnsi="Times New Roman"/>
          <w:sz w:val="24"/>
          <w:szCs w:val="24"/>
        </w:rPr>
        <w:t>(3)</w:t>
      </w:r>
      <w:r w:rsidRPr="0085166F">
        <w:rPr>
          <w:rFonts w:ascii="Times New Roman" w:hAnsi="Times New Roman"/>
          <w:sz w:val="24"/>
          <w:szCs w:val="24"/>
        </w:rPr>
        <w:t xml:space="preserve"> Ha az ajánlatkérő az ajánlattevőkkel egyenként tárgyal, az ajánlattevő hozzájárulása nélkül a tárgyaláson az ajánlatáról közölt semmilyen információ nem osztható meg a többi ajánlattevővel.</w:t>
      </w:r>
    </w:p>
    <w:p w14:paraId="75856CF1"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1C0784">
        <w:rPr>
          <w:rFonts w:ascii="Times New Roman" w:hAnsi="Times New Roman"/>
          <w:sz w:val="24"/>
          <w:szCs w:val="24"/>
        </w:rPr>
        <w:t>(4)</w:t>
      </w:r>
      <w:r w:rsidRPr="0085166F">
        <w:rPr>
          <w:rFonts w:ascii="Times New Roman" w:hAnsi="Times New Roman"/>
          <w:sz w:val="24"/>
          <w:szCs w:val="24"/>
        </w:rPr>
        <w:t xml:space="preserve"> Az ajánlatkérőnek </w:t>
      </w:r>
      <w:r>
        <w:rPr>
          <w:rFonts w:ascii="Times New Roman" w:hAnsi="Times New Roman"/>
          <w:sz w:val="24"/>
          <w:szCs w:val="24"/>
        </w:rPr>
        <w:t xml:space="preserve">valamennyi </w:t>
      </w:r>
      <w:r w:rsidRPr="0085166F">
        <w:rPr>
          <w:rFonts w:ascii="Times New Roman" w:hAnsi="Times New Roman"/>
          <w:sz w:val="24"/>
          <w:szCs w:val="24"/>
        </w:rPr>
        <w:t xml:space="preserve">tárgyalásról jegyzőkönyvet kell készítenie, és azt a tárgyalás következő fordulójának megkezdéséig </w:t>
      </w:r>
      <w:r>
        <w:rPr>
          <w:rFonts w:ascii="Times New Roman" w:hAnsi="Times New Roman"/>
          <w:sz w:val="24"/>
          <w:szCs w:val="24"/>
        </w:rPr>
        <w:t xml:space="preserve">– </w:t>
      </w:r>
      <w:r w:rsidRPr="0085166F">
        <w:rPr>
          <w:rFonts w:ascii="Times New Roman" w:hAnsi="Times New Roman"/>
          <w:sz w:val="24"/>
          <w:szCs w:val="24"/>
        </w:rPr>
        <w:t>egyetlen vagy utolsó forduló esetén a tárgyalás befejezését követő két munkanapon belül</w:t>
      </w:r>
      <w:r>
        <w:rPr>
          <w:rFonts w:ascii="Times New Roman" w:hAnsi="Times New Roman"/>
          <w:sz w:val="24"/>
          <w:szCs w:val="24"/>
        </w:rPr>
        <w:t xml:space="preserve"> –</w:t>
      </w:r>
      <w:r w:rsidRPr="0085166F">
        <w:rPr>
          <w:rFonts w:ascii="Times New Roman" w:hAnsi="Times New Roman"/>
          <w:sz w:val="24"/>
          <w:szCs w:val="24"/>
        </w:rPr>
        <w:t xml:space="preserve"> minden, az adott tárgyaláson részt vett ajánlattevőnek alá kell írnia, és részükre egy példányt át kell adni, vagy </w:t>
      </w:r>
      <w:r>
        <w:rPr>
          <w:rFonts w:ascii="Times New Roman" w:hAnsi="Times New Roman"/>
          <w:sz w:val="24"/>
          <w:szCs w:val="24"/>
        </w:rPr>
        <w:t xml:space="preserve">azt </w:t>
      </w:r>
      <w:r w:rsidRPr="0085166F">
        <w:rPr>
          <w:rFonts w:ascii="Times New Roman" w:hAnsi="Times New Roman"/>
          <w:sz w:val="24"/>
          <w:szCs w:val="24"/>
        </w:rPr>
        <w:t xml:space="preserve">két munkanapon belül </w:t>
      </w:r>
      <w:r>
        <w:rPr>
          <w:rFonts w:ascii="Times New Roman" w:hAnsi="Times New Roman"/>
          <w:sz w:val="24"/>
          <w:szCs w:val="24"/>
        </w:rPr>
        <w:t>meg kell küldeni</w:t>
      </w:r>
      <w:r w:rsidRPr="0085166F">
        <w:rPr>
          <w:rFonts w:ascii="Times New Roman" w:hAnsi="Times New Roman"/>
          <w:sz w:val="24"/>
          <w:szCs w:val="24"/>
        </w:rPr>
        <w:t>.</w:t>
      </w:r>
    </w:p>
    <w:p w14:paraId="1AB15A0E"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1C0784">
        <w:rPr>
          <w:rFonts w:ascii="Times New Roman" w:hAnsi="Times New Roman"/>
          <w:sz w:val="24"/>
          <w:szCs w:val="24"/>
        </w:rPr>
        <w:t>(5)</w:t>
      </w:r>
      <w:r w:rsidRPr="0085166F">
        <w:rPr>
          <w:rFonts w:ascii="Times New Roman" w:hAnsi="Times New Roman"/>
          <w:sz w:val="24"/>
          <w:szCs w:val="24"/>
        </w:rPr>
        <w:t xml:space="preserve"> Az ajánlatkérő rendelkezhet úgy, hogy az eljárás ajánlattételi szakaszában a tárgyalásokat több fordulóban bonyolítja le és a megadott fordulót követően csak azokkal az ajánlattevőkkel folytatja a tárgyalást, akik az értékelési szempontok szerint a legkedvezőbb ajánlatot tették. Ilyen esetben az ajánlatkérő már az eljárást megindító felhívásban feltünteti, hogy élni kíván az ajánlattevők létszámának csökkentésével a tárgyalás során. Az ajánlatkérőnek ilyen esetben is biztosítania kell a valódi versenyt a végleges ajánlatok megtétele során</w:t>
      </w:r>
      <w:r>
        <w:rPr>
          <w:rFonts w:ascii="Times New Roman" w:hAnsi="Times New Roman"/>
          <w:sz w:val="24"/>
          <w:szCs w:val="24"/>
        </w:rPr>
        <w:t>.</w:t>
      </w:r>
      <w:r w:rsidRPr="0085166F">
        <w:rPr>
          <w:rFonts w:ascii="Times New Roman" w:hAnsi="Times New Roman"/>
          <w:sz w:val="24"/>
          <w:szCs w:val="24"/>
        </w:rPr>
        <w:t xml:space="preserve"> </w:t>
      </w:r>
      <w:r>
        <w:rPr>
          <w:rFonts w:ascii="Times New Roman" w:hAnsi="Times New Roman"/>
          <w:sz w:val="24"/>
          <w:szCs w:val="24"/>
        </w:rPr>
        <w:t>A</w:t>
      </w:r>
      <w:r w:rsidRPr="0085166F">
        <w:rPr>
          <w:rFonts w:ascii="Times New Roman" w:hAnsi="Times New Roman"/>
          <w:sz w:val="24"/>
          <w:szCs w:val="24"/>
        </w:rPr>
        <w:t xml:space="preserve"> tárgyalási fordulók során a végleges ajánlattételre felhívott ajánlattevők száma nem csökkenthető egyre.</w:t>
      </w:r>
    </w:p>
    <w:p w14:paraId="20D89258"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1C0784">
        <w:rPr>
          <w:rFonts w:ascii="Times New Roman" w:hAnsi="Times New Roman"/>
          <w:sz w:val="24"/>
          <w:szCs w:val="24"/>
        </w:rPr>
        <w:t>(6)</w:t>
      </w:r>
      <w:r w:rsidRPr="0085166F">
        <w:rPr>
          <w:rFonts w:ascii="Times New Roman" w:hAnsi="Times New Roman"/>
          <w:sz w:val="24"/>
          <w:szCs w:val="24"/>
        </w:rPr>
        <w:t xml:space="preserve"> A tárgyalás során a beszerzés tárgya és feltételei nem változhatnak olyan módon, hogy</w:t>
      </w:r>
    </w:p>
    <w:p w14:paraId="2F7309D8"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a) </w:t>
      </w:r>
      <w:r w:rsidRPr="0085166F">
        <w:rPr>
          <w:rFonts w:ascii="Times New Roman" w:hAnsi="Times New Roman"/>
          <w:sz w:val="24"/>
          <w:szCs w:val="24"/>
        </w:rPr>
        <w:t xml:space="preserve">az eljárást megindító felhívásban, az ajánlattételi felhívásban és az egyéb </w:t>
      </w:r>
      <w:r w:rsidR="00E52A3A">
        <w:rPr>
          <w:rFonts w:ascii="Times New Roman" w:hAnsi="Times New Roman"/>
          <w:sz w:val="24"/>
          <w:szCs w:val="24"/>
        </w:rPr>
        <w:t>ajánlatkérői</w:t>
      </w:r>
      <w:r w:rsidRPr="0085166F">
        <w:rPr>
          <w:rFonts w:ascii="Times New Roman" w:hAnsi="Times New Roman"/>
          <w:sz w:val="24"/>
          <w:szCs w:val="24"/>
        </w:rPr>
        <w:t xml:space="preserve"> dokumentumokban közölt feltételek olyan jelentős mértékben módosul</w:t>
      </w:r>
      <w:r>
        <w:rPr>
          <w:rFonts w:ascii="Times New Roman" w:hAnsi="Times New Roman"/>
          <w:sz w:val="24"/>
          <w:szCs w:val="24"/>
        </w:rPr>
        <w:t>ja</w:t>
      </w:r>
      <w:r w:rsidRPr="0085166F">
        <w:rPr>
          <w:rFonts w:ascii="Times New Roman" w:hAnsi="Times New Roman"/>
          <w:sz w:val="24"/>
          <w:szCs w:val="24"/>
        </w:rPr>
        <w:t>nak vagy egészül</w:t>
      </w:r>
      <w:r>
        <w:rPr>
          <w:rFonts w:ascii="Times New Roman" w:hAnsi="Times New Roman"/>
          <w:sz w:val="24"/>
          <w:szCs w:val="24"/>
        </w:rPr>
        <w:t>je</w:t>
      </w:r>
      <w:r w:rsidRPr="0085166F">
        <w:rPr>
          <w:rFonts w:ascii="Times New Roman" w:hAnsi="Times New Roman"/>
          <w:sz w:val="24"/>
          <w:szCs w:val="24"/>
        </w:rPr>
        <w:t>nek ki, amely torzítja a versenyt vagy sérti a gazdasági szereplők esélyegyenlőségét, különösen ha az új feltételek ismerete alapvetően befolyásolhatta volna az érdekelt gazdasági szereplők arra vonatkozó döntését, hogy a beszerzési eljárásban tudnak-e részvételre jelentkezni, vagy a változás következtében valamelyik ajánlattevő nem lenne képes a tárgyalások befejezésével végleges ajánlatot tenni,</w:t>
      </w:r>
    </w:p>
    <w:p w14:paraId="6B4D6F12"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b) </w:t>
      </w:r>
      <w:r w:rsidRPr="0085166F">
        <w:rPr>
          <w:rFonts w:ascii="Times New Roman" w:hAnsi="Times New Roman"/>
          <w:sz w:val="24"/>
          <w:szCs w:val="24"/>
        </w:rPr>
        <w:t>az értékelés szempontjai vagy módszere változna,</w:t>
      </w:r>
      <w:r>
        <w:rPr>
          <w:rFonts w:ascii="Times New Roman" w:hAnsi="Times New Roman"/>
          <w:sz w:val="24"/>
          <w:szCs w:val="24"/>
        </w:rPr>
        <w:t xml:space="preserve"> vagy</w:t>
      </w:r>
    </w:p>
    <w:p w14:paraId="14AAE9F2"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sz w:val="24"/>
          <w:szCs w:val="24"/>
        </w:rPr>
        <w:t>c)</w:t>
      </w:r>
      <w:r w:rsidRPr="0085166F">
        <w:rPr>
          <w:rFonts w:ascii="Times New Roman" w:hAnsi="Times New Roman"/>
          <w:sz w:val="24"/>
          <w:szCs w:val="24"/>
        </w:rPr>
        <w:t xml:space="preserve"> az ajánlatkérő által meghatározott, a </w:t>
      </w:r>
      <w:r>
        <w:rPr>
          <w:rFonts w:ascii="Times New Roman" w:hAnsi="Times New Roman"/>
          <w:sz w:val="24"/>
          <w:szCs w:val="24"/>
        </w:rPr>
        <w:t>72</w:t>
      </w:r>
      <w:r w:rsidRPr="0085166F">
        <w:rPr>
          <w:rFonts w:ascii="Times New Roman" w:hAnsi="Times New Roman"/>
          <w:sz w:val="24"/>
          <w:szCs w:val="24"/>
        </w:rPr>
        <w:t>. § (1) bekezdés</w:t>
      </w:r>
      <w:r>
        <w:rPr>
          <w:rFonts w:ascii="Times New Roman" w:hAnsi="Times New Roman"/>
          <w:sz w:val="24"/>
          <w:szCs w:val="24"/>
        </w:rPr>
        <w:t>e</w:t>
      </w:r>
      <w:r w:rsidRPr="0085166F">
        <w:rPr>
          <w:rFonts w:ascii="Times New Roman" w:hAnsi="Times New Roman"/>
          <w:sz w:val="24"/>
          <w:szCs w:val="24"/>
        </w:rPr>
        <w:t xml:space="preserve"> szerinti minimumkövetelmények változnának.</w:t>
      </w:r>
    </w:p>
    <w:p w14:paraId="7BDDABAC"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1C0784">
        <w:rPr>
          <w:rFonts w:ascii="Times New Roman" w:hAnsi="Times New Roman"/>
          <w:sz w:val="24"/>
          <w:szCs w:val="24"/>
        </w:rPr>
        <w:lastRenderedPageBreak/>
        <w:t>(7)</w:t>
      </w:r>
      <w:r w:rsidRPr="0085166F">
        <w:rPr>
          <w:rFonts w:ascii="Times New Roman" w:hAnsi="Times New Roman"/>
          <w:sz w:val="24"/>
          <w:szCs w:val="24"/>
        </w:rPr>
        <w:t xml:space="preserve"> Az (5) bekezdés szerinti esetben az ajánlatkérőnek az ajánlattételi felhívásban előre meg kell határoznia az ilyen többfordulós tárgyalás menetét, </w:t>
      </w:r>
      <w:r>
        <w:rPr>
          <w:rFonts w:ascii="Times New Roman" w:hAnsi="Times New Roman"/>
          <w:sz w:val="24"/>
          <w:szCs w:val="24"/>
        </w:rPr>
        <w:t xml:space="preserve">és </w:t>
      </w:r>
      <w:r w:rsidRPr="0085166F">
        <w:rPr>
          <w:rFonts w:ascii="Times New Roman" w:hAnsi="Times New Roman"/>
          <w:sz w:val="24"/>
          <w:szCs w:val="24"/>
        </w:rPr>
        <w:t>az első, illetve a megadott fordulót követő tárgyalásra kiválasztott ajánlattevői létszám felső határát. Az így kiválasztott ajánlattevőkkel folytatott további tárgyalás során az ajánlattevők a korábbi fordulóhoz képest az ajánlatkérő számára csak kedvezőbb ajánlatot tehetnek.</w:t>
      </w:r>
    </w:p>
    <w:p w14:paraId="020FDF9F"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1C0784">
        <w:rPr>
          <w:rFonts w:ascii="Times New Roman" w:hAnsi="Times New Roman"/>
          <w:sz w:val="24"/>
          <w:szCs w:val="24"/>
        </w:rPr>
        <w:t>(8)</w:t>
      </w:r>
      <w:r w:rsidRPr="0085166F">
        <w:rPr>
          <w:rFonts w:ascii="Times New Roman" w:hAnsi="Times New Roman"/>
          <w:sz w:val="24"/>
          <w:szCs w:val="24"/>
        </w:rPr>
        <w:t xml:space="preserve"> Az ajánlatkérő minden, a tárgyalásokon részt vevő ajánlattevőt – a végleges ajánlatok, vagy a tárgyalások során az ajánlattevőktől kért módosított ajánlatok benyújtását megelőzően – az ajánlatuk módosításához megfelelő időben értesít a műszaki leírás vagy más </w:t>
      </w:r>
      <w:r w:rsidR="00E52A3A">
        <w:rPr>
          <w:rFonts w:ascii="Times New Roman" w:hAnsi="Times New Roman"/>
          <w:sz w:val="24"/>
          <w:szCs w:val="24"/>
        </w:rPr>
        <w:t>ajánlatkérői</w:t>
      </w:r>
      <w:r w:rsidRPr="0085166F">
        <w:rPr>
          <w:rFonts w:ascii="Times New Roman" w:hAnsi="Times New Roman"/>
          <w:sz w:val="24"/>
          <w:szCs w:val="24"/>
        </w:rPr>
        <w:t xml:space="preserve"> dokumentum bármely módosításáról.</w:t>
      </w:r>
    </w:p>
    <w:p w14:paraId="36028D3C"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1C0784">
        <w:rPr>
          <w:rFonts w:ascii="Times New Roman" w:hAnsi="Times New Roman"/>
          <w:sz w:val="24"/>
          <w:szCs w:val="24"/>
        </w:rPr>
        <w:t>(9)</w:t>
      </w:r>
      <w:r w:rsidRPr="0085166F">
        <w:rPr>
          <w:rFonts w:ascii="Times New Roman" w:hAnsi="Times New Roman"/>
          <w:sz w:val="24"/>
          <w:szCs w:val="24"/>
        </w:rPr>
        <w:t xml:space="preserve"> Az ajánlatkérőnek – </w:t>
      </w:r>
      <w:r>
        <w:rPr>
          <w:rFonts w:ascii="Times New Roman" w:hAnsi="Times New Roman"/>
          <w:sz w:val="24"/>
          <w:szCs w:val="24"/>
        </w:rPr>
        <w:t>ha</w:t>
      </w:r>
      <w:r w:rsidRPr="0085166F">
        <w:rPr>
          <w:rFonts w:ascii="Times New Roman" w:hAnsi="Times New Roman"/>
          <w:sz w:val="24"/>
          <w:szCs w:val="24"/>
        </w:rPr>
        <w:t xml:space="preserve"> az ajánlattételi felhívás erre vonatkozóan nem adott pontos információt – egyértelműen előzetesen az ajánlattevők tudomására kell hoznia, hogy mikor fogja a tárgyalásokat lezárni. A tárgyalások lezárásaként az ajánlatkérő az ajánlattevőket felhívja egy végleges ajánlat írásban történő beadására. </w:t>
      </w:r>
      <w:r>
        <w:rPr>
          <w:rFonts w:ascii="Times New Roman" w:hAnsi="Times New Roman"/>
          <w:sz w:val="24"/>
          <w:szCs w:val="24"/>
        </w:rPr>
        <w:t>Ha</w:t>
      </w:r>
      <w:r w:rsidRPr="0085166F">
        <w:rPr>
          <w:rFonts w:ascii="Times New Roman" w:hAnsi="Times New Roman"/>
          <w:sz w:val="24"/>
          <w:szCs w:val="24"/>
        </w:rPr>
        <w:t xml:space="preserve"> az eljárásban csak egy ajánlattevő tett ajánlatot, a végleges ajánlat a tárgyaláson is megtehető, feltéve hogy azt az ajánlatkérő az ajánlattételi felhívásban vagy a dokumentációban lehetővé tette. A </w:t>
      </w:r>
      <w:r>
        <w:rPr>
          <w:rFonts w:ascii="Times New Roman" w:hAnsi="Times New Roman"/>
          <w:sz w:val="24"/>
          <w:szCs w:val="24"/>
        </w:rPr>
        <w:t xml:space="preserve">végleges ajánlattételre való felhíváskor az </w:t>
      </w:r>
      <w:r w:rsidRPr="0085166F">
        <w:rPr>
          <w:rFonts w:ascii="Times New Roman" w:hAnsi="Times New Roman"/>
          <w:sz w:val="24"/>
          <w:szCs w:val="24"/>
        </w:rPr>
        <w:t>ajánlatkérőnek a végleges ajánlatok beadásának határidejét is meg kell adnia.</w:t>
      </w:r>
    </w:p>
    <w:p w14:paraId="1AF112AA"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74</w:t>
      </w:r>
      <w:r w:rsidRPr="0085166F">
        <w:rPr>
          <w:rFonts w:ascii="Times New Roman" w:hAnsi="Times New Roman"/>
          <w:b/>
          <w:sz w:val="24"/>
          <w:szCs w:val="24"/>
        </w:rPr>
        <w:t>. §</w:t>
      </w:r>
      <w:r w:rsidRPr="0085166F">
        <w:rPr>
          <w:rFonts w:ascii="Times New Roman" w:hAnsi="Times New Roman"/>
          <w:sz w:val="24"/>
          <w:szCs w:val="24"/>
        </w:rPr>
        <w:t xml:space="preserve"> </w:t>
      </w:r>
      <w:r w:rsidRPr="001C0784">
        <w:rPr>
          <w:rFonts w:ascii="Times New Roman" w:hAnsi="Times New Roman"/>
          <w:sz w:val="24"/>
          <w:szCs w:val="24"/>
        </w:rPr>
        <w:t>(1)</w:t>
      </w:r>
      <w:r>
        <w:rPr>
          <w:rFonts w:ascii="Times New Roman" w:hAnsi="Times New Roman"/>
          <w:sz w:val="24"/>
          <w:szCs w:val="24"/>
        </w:rPr>
        <w:t xml:space="preserve"> </w:t>
      </w:r>
      <w:r w:rsidRPr="0085166F">
        <w:rPr>
          <w:rFonts w:ascii="Times New Roman" w:hAnsi="Times New Roman"/>
          <w:sz w:val="24"/>
          <w:szCs w:val="24"/>
        </w:rPr>
        <w:t>A tárgyalásos eljárásban az ajánlatok bírálatát az ajánlatkérő több szakaszban végzi</w:t>
      </w:r>
      <w:r>
        <w:rPr>
          <w:rFonts w:ascii="Times New Roman" w:hAnsi="Times New Roman"/>
          <w:sz w:val="24"/>
          <w:szCs w:val="24"/>
        </w:rPr>
        <w:t>, a (2)-(4) bekezdésben foglaltak szerint.</w:t>
      </w:r>
    </w:p>
    <w:p w14:paraId="2D65C266"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1C0784">
        <w:rPr>
          <w:rFonts w:ascii="Times New Roman" w:hAnsi="Times New Roman"/>
          <w:sz w:val="24"/>
          <w:szCs w:val="24"/>
        </w:rPr>
        <w:t>(2)</w:t>
      </w:r>
      <w:r w:rsidRPr="0085166F">
        <w:rPr>
          <w:rFonts w:ascii="Times New Roman" w:hAnsi="Times New Roman"/>
          <w:sz w:val="24"/>
          <w:szCs w:val="24"/>
        </w:rPr>
        <w:t xml:space="preserve"> Az ajánlattételi felhívásban meghatározott ajánlattételi határidőre benyújtott, ajánlati kötöttséget nem eredményező</w:t>
      </w:r>
      <w:r>
        <w:rPr>
          <w:rFonts w:ascii="Times New Roman" w:hAnsi="Times New Roman"/>
          <w:sz w:val="24"/>
          <w:szCs w:val="24"/>
        </w:rPr>
        <w:t>,</w:t>
      </w:r>
      <w:r w:rsidRPr="0085166F">
        <w:rPr>
          <w:rFonts w:ascii="Times New Roman" w:hAnsi="Times New Roman"/>
          <w:sz w:val="24"/>
          <w:szCs w:val="24"/>
        </w:rPr>
        <w:t xml:space="preserve"> első ajánlat vonatkozásában az ajánlatkérő megvizsgálja, hogy az megfelel-e az eljárást megindító dokumentumokban meghatározott feltételeknek. Az ajánlatot a tárgyalások megkezdését megelőzően akkor kell érvénytelenné nyilvánítani, ha az ajánlat olyan okból érvénytelen, amellyel kapcsolatban a tárgyalások során vagy hiánypótlás keretében nincs lehetőség az ajánlat megfelelővé tételére. A tárgyalások megkezdését megelőzően csak akkor lehet az ajánlat érvénytelenségét a szakmai ajánlat nem megfelelő volta miatt megállapítani, ha a szakmai ajánlat nem felel meg az ajánlatkérő által meghatározott minimumkövetelményeknek</w:t>
      </w:r>
      <w:r>
        <w:rPr>
          <w:rFonts w:ascii="Times New Roman" w:hAnsi="Times New Roman"/>
          <w:sz w:val="24"/>
          <w:szCs w:val="24"/>
        </w:rPr>
        <w:t>.</w:t>
      </w:r>
      <w:r w:rsidRPr="0085166F">
        <w:rPr>
          <w:rFonts w:ascii="Times New Roman" w:hAnsi="Times New Roman"/>
          <w:sz w:val="24"/>
          <w:szCs w:val="24"/>
        </w:rPr>
        <w:t xml:space="preserve"> Az ajánlatban foglalt egyéb nyilatkozatokkal, dokumentumokkal kapcsolatos hiányokat a tárgyalások befejezéséig kell pótolni.</w:t>
      </w:r>
    </w:p>
    <w:p w14:paraId="33DF9733"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1C0784">
        <w:rPr>
          <w:rFonts w:ascii="Times New Roman" w:hAnsi="Times New Roman"/>
          <w:sz w:val="24"/>
          <w:szCs w:val="24"/>
        </w:rPr>
        <w:t>(3)</w:t>
      </w:r>
      <w:r w:rsidRPr="0085166F">
        <w:rPr>
          <w:rFonts w:ascii="Times New Roman" w:hAnsi="Times New Roman"/>
          <w:sz w:val="24"/>
          <w:szCs w:val="24"/>
        </w:rPr>
        <w:t xml:space="preserve"> A tárgyalások befejezését követően az ajánlatkérő megvizsgálja, hogy a végleges ajánlatok megfelelnek-e az </w:t>
      </w:r>
      <w:r w:rsidR="00E52A3A">
        <w:rPr>
          <w:rFonts w:ascii="Times New Roman" w:hAnsi="Times New Roman"/>
          <w:sz w:val="24"/>
          <w:szCs w:val="24"/>
        </w:rPr>
        <w:t>ajánlatkérői</w:t>
      </w:r>
      <w:r w:rsidRPr="0085166F">
        <w:rPr>
          <w:rFonts w:ascii="Times New Roman" w:hAnsi="Times New Roman"/>
          <w:sz w:val="24"/>
          <w:szCs w:val="24"/>
        </w:rPr>
        <w:t xml:space="preserve"> dokumentumok tárgyalás befejezésekori tartalmának, valamint a jogszabályokban meghatározott feltételeknek és szükség </w:t>
      </w:r>
      <w:r w:rsidRPr="00E45403">
        <w:rPr>
          <w:rFonts w:ascii="Times New Roman" w:hAnsi="Times New Roman"/>
          <w:sz w:val="24"/>
          <w:szCs w:val="24"/>
        </w:rPr>
        <w:t>szerint alkalmazza a</w:t>
      </w:r>
      <w:r>
        <w:rPr>
          <w:rFonts w:ascii="Times New Roman" w:hAnsi="Times New Roman"/>
          <w:sz w:val="24"/>
          <w:szCs w:val="24"/>
        </w:rPr>
        <w:t>z</w:t>
      </w:r>
      <w:r w:rsidRPr="00E45403">
        <w:rPr>
          <w:rFonts w:ascii="Times New Roman" w:hAnsi="Times New Roman"/>
          <w:sz w:val="24"/>
          <w:szCs w:val="24"/>
        </w:rPr>
        <w:t xml:space="preserve"> </w:t>
      </w:r>
      <w:r>
        <w:rPr>
          <w:rFonts w:ascii="Times New Roman" w:hAnsi="Times New Roman"/>
          <w:sz w:val="24"/>
          <w:szCs w:val="24"/>
        </w:rPr>
        <w:t>56</w:t>
      </w:r>
      <w:r w:rsidRPr="00B4643F">
        <w:rPr>
          <w:rFonts w:ascii="Times New Roman" w:hAnsi="Times New Roman"/>
          <w:sz w:val="24"/>
          <w:szCs w:val="24"/>
        </w:rPr>
        <w:t>. §-</w:t>
      </w:r>
      <w:r w:rsidRPr="00084529">
        <w:rPr>
          <w:rFonts w:ascii="Times New Roman" w:hAnsi="Times New Roman"/>
          <w:sz w:val="24"/>
          <w:szCs w:val="24"/>
        </w:rPr>
        <w:t>t</w:t>
      </w:r>
      <w:r w:rsidRPr="00E45403">
        <w:rPr>
          <w:rFonts w:ascii="Times New Roman" w:hAnsi="Times New Roman"/>
          <w:sz w:val="24"/>
          <w:szCs w:val="24"/>
        </w:rPr>
        <w:t>. Azon nyilatkozatokra, dokumentumokra vonatkozó hiányok, amelyeke</w:t>
      </w:r>
      <w:r w:rsidRPr="0085166F">
        <w:rPr>
          <w:rFonts w:ascii="Times New Roman" w:hAnsi="Times New Roman"/>
          <w:sz w:val="24"/>
          <w:szCs w:val="24"/>
        </w:rPr>
        <w:t>t az első ajánlattal kapcsolatban a tárgyalások befejezéséig kellett volna pótolni, ezt követően már nem pótolhatóak.</w:t>
      </w:r>
    </w:p>
    <w:p w14:paraId="23B858B2" w14:textId="77777777" w:rsidR="001C0784" w:rsidRPr="001C0784" w:rsidRDefault="007B6109" w:rsidP="00A9324D">
      <w:pPr>
        <w:spacing w:after="0" w:line="240" w:lineRule="auto"/>
        <w:jc w:val="both"/>
        <w:rPr>
          <w:rFonts w:ascii="Times New Roman" w:hAnsi="Times New Roman"/>
          <w:sz w:val="24"/>
          <w:szCs w:val="24"/>
        </w:rPr>
      </w:pPr>
      <w:r w:rsidRPr="001C0784">
        <w:rPr>
          <w:rFonts w:ascii="Times New Roman" w:hAnsi="Times New Roman"/>
          <w:sz w:val="24"/>
          <w:szCs w:val="24"/>
        </w:rPr>
        <w:t>(4)</w:t>
      </w:r>
      <w:r w:rsidRPr="0085166F">
        <w:rPr>
          <w:rFonts w:ascii="Times New Roman" w:hAnsi="Times New Roman"/>
          <w:sz w:val="24"/>
          <w:szCs w:val="24"/>
        </w:rPr>
        <w:t xml:space="preserve"> A </w:t>
      </w:r>
      <w:r w:rsidRPr="00A71F2B">
        <w:rPr>
          <w:rFonts w:ascii="Times New Roman" w:hAnsi="Times New Roman"/>
          <w:sz w:val="24"/>
          <w:szCs w:val="24"/>
        </w:rPr>
        <w:t>(3)</w:t>
      </w:r>
      <w:r w:rsidRPr="0085166F">
        <w:rPr>
          <w:rFonts w:ascii="Times New Roman" w:hAnsi="Times New Roman"/>
          <w:sz w:val="24"/>
          <w:szCs w:val="24"/>
        </w:rPr>
        <w:t xml:space="preserve"> </w:t>
      </w:r>
      <w:r>
        <w:rPr>
          <w:rFonts w:ascii="Times New Roman" w:hAnsi="Times New Roman"/>
          <w:sz w:val="24"/>
          <w:szCs w:val="24"/>
        </w:rPr>
        <w:t>bekezdés alapján</w:t>
      </w:r>
      <w:r w:rsidRPr="0085166F">
        <w:rPr>
          <w:rFonts w:ascii="Times New Roman" w:hAnsi="Times New Roman"/>
          <w:sz w:val="24"/>
          <w:szCs w:val="24"/>
        </w:rPr>
        <w:t xml:space="preserve"> megfelelőnek tekintett végleges ajánlatokat az ajánlatkérő az eljárást megindító felhívásban meghatározott értékelési szempont alapján értékeli.</w:t>
      </w:r>
    </w:p>
    <w:p w14:paraId="722F5DFB" w14:textId="77777777" w:rsidR="007B6109" w:rsidRPr="0085166F" w:rsidRDefault="007B6109" w:rsidP="004869B6">
      <w:pPr>
        <w:spacing w:after="0" w:line="240" w:lineRule="auto"/>
        <w:jc w:val="both"/>
        <w:rPr>
          <w:rFonts w:ascii="Times New Roman" w:hAnsi="Times New Roman"/>
          <w:sz w:val="24"/>
          <w:szCs w:val="24"/>
        </w:rPr>
      </w:pPr>
    </w:p>
    <w:p w14:paraId="1E3564AA" w14:textId="77777777" w:rsidR="007B6109" w:rsidRPr="00736F36" w:rsidRDefault="007B6109" w:rsidP="004869B6">
      <w:pPr>
        <w:keepLines/>
        <w:tabs>
          <w:tab w:val="left" w:pos="0"/>
        </w:tabs>
        <w:autoSpaceDE w:val="0"/>
        <w:autoSpaceDN w:val="0"/>
        <w:adjustRightInd w:val="0"/>
        <w:spacing w:after="0" w:line="240" w:lineRule="auto"/>
        <w:jc w:val="center"/>
        <w:rPr>
          <w:rFonts w:ascii="Times New Roman" w:hAnsi="Times New Roman"/>
          <w:b/>
          <w:bCs/>
          <w:noProof/>
          <w:sz w:val="24"/>
          <w:szCs w:val="24"/>
          <w:lang w:eastAsia="hu-HU"/>
        </w:rPr>
      </w:pPr>
      <w:r>
        <w:rPr>
          <w:rFonts w:ascii="Times New Roman" w:hAnsi="Times New Roman"/>
          <w:b/>
          <w:bCs/>
          <w:noProof/>
          <w:sz w:val="24"/>
          <w:szCs w:val="24"/>
          <w:lang w:eastAsia="hu-HU"/>
        </w:rPr>
        <w:t>44</w:t>
      </w:r>
      <w:r w:rsidRPr="00736F36">
        <w:rPr>
          <w:rFonts w:ascii="Times New Roman" w:hAnsi="Times New Roman"/>
          <w:b/>
          <w:bCs/>
          <w:noProof/>
          <w:sz w:val="24"/>
          <w:szCs w:val="24"/>
          <w:lang w:eastAsia="hu-HU"/>
        </w:rPr>
        <w:t>. Hirdetmény nélküli tárgyalásos eljárás</w:t>
      </w:r>
    </w:p>
    <w:p w14:paraId="0163989E" w14:textId="77777777" w:rsidR="007B6109" w:rsidRPr="0085166F" w:rsidRDefault="007B6109" w:rsidP="004869B6">
      <w:pPr>
        <w:keepLines/>
        <w:tabs>
          <w:tab w:val="left" w:pos="0"/>
        </w:tabs>
        <w:autoSpaceDE w:val="0"/>
        <w:autoSpaceDN w:val="0"/>
        <w:adjustRightInd w:val="0"/>
        <w:spacing w:after="0" w:line="240" w:lineRule="auto"/>
        <w:jc w:val="center"/>
        <w:rPr>
          <w:rFonts w:ascii="Times New Roman" w:hAnsi="Times New Roman"/>
          <w:bCs/>
          <w:i/>
          <w:noProof/>
          <w:sz w:val="24"/>
          <w:szCs w:val="24"/>
          <w:lang w:eastAsia="hu-HU"/>
        </w:rPr>
      </w:pPr>
    </w:p>
    <w:p w14:paraId="64E2841E"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75</w:t>
      </w:r>
      <w:r w:rsidRPr="0085166F">
        <w:rPr>
          <w:rFonts w:ascii="Times New Roman" w:hAnsi="Times New Roman"/>
          <w:b/>
          <w:sz w:val="24"/>
          <w:szCs w:val="24"/>
        </w:rPr>
        <w:t xml:space="preserve">. § </w:t>
      </w:r>
      <w:r w:rsidRPr="00A7516B">
        <w:rPr>
          <w:rFonts w:ascii="Times New Roman" w:hAnsi="Times New Roman"/>
          <w:sz w:val="24"/>
          <w:szCs w:val="24"/>
        </w:rPr>
        <w:t>(1)</w:t>
      </w:r>
      <w:r w:rsidRPr="0085166F">
        <w:rPr>
          <w:rFonts w:ascii="Times New Roman" w:hAnsi="Times New Roman"/>
          <w:sz w:val="24"/>
          <w:szCs w:val="24"/>
        </w:rPr>
        <w:t xml:space="preserve"> A hirdetmény nélküli tárgyalásos eljárás olyan egy szakaszból álló beszerzési eljárás, amelyben az ajánlatkérő az ajánlattételre felhívott ajánlattevőkkel tárgyal a szerződés feltételeiről.</w:t>
      </w:r>
    </w:p>
    <w:p w14:paraId="60F35EDF" w14:textId="77777777" w:rsidR="007B6109" w:rsidRPr="002B7EED" w:rsidRDefault="007B6109" w:rsidP="00205DB4">
      <w:pPr>
        <w:autoSpaceDE w:val="0"/>
        <w:autoSpaceDN w:val="0"/>
        <w:adjustRightInd w:val="0"/>
        <w:spacing w:after="0" w:line="240" w:lineRule="auto"/>
        <w:jc w:val="both"/>
        <w:rPr>
          <w:rFonts w:ascii="Times New Roman" w:hAnsi="Times New Roman"/>
          <w:sz w:val="24"/>
          <w:szCs w:val="24"/>
        </w:rPr>
      </w:pPr>
      <w:r w:rsidRPr="00A7516B">
        <w:rPr>
          <w:rFonts w:ascii="Times New Roman" w:hAnsi="Times New Roman"/>
          <w:sz w:val="24"/>
          <w:szCs w:val="24"/>
        </w:rPr>
        <w:t xml:space="preserve">(2) </w:t>
      </w:r>
      <w:r w:rsidRPr="00205DB4">
        <w:rPr>
          <w:rFonts w:ascii="Times New Roman" w:hAnsi="Times New Roman"/>
          <w:sz w:val="24"/>
          <w:szCs w:val="24"/>
        </w:rPr>
        <w:t xml:space="preserve">Az ajánlatkérő a következő esetekben alkalmazhat hirdetmény nélküli tárgyalásos eljárást: </w:t>
      </w:r>
    </w:p>
    <w:p w14:paraId="738B6C7F" w14:textId="77777777" w:rsidR="007B6109" w:rsidRPr="00205DB4" w:rsidRDefault="007B6109" w:rsidP="00205DB4">
      <w:pPr>
        <w:autoSpaceDE w:val="0"/>
        <w:autoSpaceDN w:val="0"/>
        <w:adjustRightInd w:val="0"/>
        <w:spacing w:after="0" w:line="240" w:lineRule="auto"/>
        <w:jc w:val="both"/>
        <w:rPr>
          <w:rFonts w:ascii="Times New Roman" w:hAnsi="Times New Roman"/>
          <w:sz w:val="24"/>
          <w:szCs w:val="24"/>
        </w:rPr>
      </w:pPr>
      <w:r w:rsidRPr="00205DB4">
        <w:rPr>
          <w:rFonts w:ascii="Times New Roman" w:hAnsi="Times New Roman"/>
          <w:i/>
          <w:iCs/>
          <w:sz w:val="24"/>
          <w:szCs w:val="24"/>
        </w:rPr>
        <w:t xml:space="preserve">a) </w:t>
      </w:r>
      <w:r w:rsidRPr="00205DB4">
        <w:rPr>
          <w:rFonts w:ascii="Times New Roman" w:hAnsi="Times New Roman"/>
          <w:sz w:val="24"/>
          <w:szCs w:val="24"/>
        </w:rPr>
        <w:t>építési beruházás, árubeszerzés és szolgáltatás megrendelése esetében</w:t>
      </w:r>
    </w:p>
    <w:p w14:paraId="46CE3C06" w14:textId="4C4C6FF3" w:rsidR="007B6109" w:rsidRPr="00205DB4" w:rsidRDefault="007B6109" w:rsidP="00205DB4">
      <w:pPr>
        <w:autoSpaceDE w:val="0"/>
        <w:autoSpaceDN w:val="0"/>
        <w:adjustRightInd w:val="0"/>
        <w:spacing w:after="0" w:line="240" w:lineRule="auto"/>
        <w:jc w:val="both"/>
        <w:rPr>
          <w:rFonts w:ascii="Times New Roman" w:hAnsi="Times New Roman"/>
          <w:sz w:val="24"/>
          <w:szCs w:val="24"/>
        </w:rPr>
      </w:pPr>
      <w:r w:rsidRPr="00205DB4">
        <w:rPr>
          <w:rFonts w:ascii="Times New Roman" w:hAnsi="Times New Roman"/>
          <w:i/>
          <w:iCs/>
          <w:sz w:val="24"/>
          <w:szCs w:val="24"/>
        </w:rPr>
        <w:t xml:space="preserve">aa) </w:t>
      </w:r>
      <w:r w:rsidRPr="00205DB4">
        <w:rPr>
          <w:rFonts w:ascii="Times New Roman" w:hAnsi="Times New Roman"/>
          <w:sz w:val="24"/>
          <w:szCs w:val="24"/>
        </w:rPr>
        <w:t>ha a meghívásos, tárgyalásos eljárás vagy versenypárbeszéd során nem nyújtottak be ajánlatot, részvételi jelentkezést, vagy kizárólag érvénytelen ajánlatot, részvételi jelentkezést nyújtottak be, feltéve, hogy az ajánlattételi felhívásnak és a dokumentációnak a beszerzés tárgyára vonatkozó feltételei nem változtak meg lényegesen,</w:t>
      </w:r>
      <w:r w:rsidR="00676A36" w:rsidRPr="00676A36">
        <w:rPr>
          <w:rFonts w:ascii="Times New Roman" w:hAnsi="Times New Roman"/>
          <w:sz w:val="24"/>
          <w:szCs w:val="24"/>
        </w:rPr>
        <w:t xml:space="preserve"> minderről az ajánlatkérő köteles az Európai Bizottság kérésére tájékoztatást adni,</w:t>
      </w:r>
    </w:p>
    <w:p w14:paraId="70E17DA1" w14:textId="79FF72D6" w:rsidR="007B6109" w:rsidRPr="00205DB4" w:rsidRDefault="007B6109" w:rsidP="00205DB4">
      <w:pPr>
        <w:autoSpaceDE w:val="0"/>
        <w:autoSpaceDN w:val="0"/>
        <w:adjustRightInd w:val="0"/>
        <w:spacing w:after="0" w:line="240" w:lineRule="auto"/>
        <w:jc w:val="both"/>
        <w:rPr>
          <w:rFonts w:ascii="Times New Roman" w:hAnsi="Times New Roman"/>
          <w:sz w:val="24"/>
          <w:szCs w:val="24"/>
        </w:rPr>
      </w:pPr>
      <w:r w:rsidRPr="00205DB4">
        <w:rPr>
          <w:rFonts w:ascii="Times New Roman" w:hAnsi="Times New Roman"/>
          <w:i/>
          <w:iCs/>
          <w:sz w:val="24"/>
          <w:szCs w:val="24"/>
        </w:rPr>
        <w:lastRenderedPageBreak/>
        <w:t xml:space="preserve">ab) </w:t>
      </w:r>
      <w:r w:rsidRPr="00205DB4">
        <w:rPr>
          <w:rFonts w:ascii="Times New Roman" w:hAnsi="Times New Roman"/>
          <w:sz w:val="24"/>
          <w:szCs w:val="24"/>
        </w:rPr>
        <w:t xml:space="preserve">ha a meghívásos, tárgyalásos eljárás vagy versenypárbeszéd során nem nyújtottak </w:t>
      </w:r>
      <w:r>
        <w:rPr>
          <w:rFonts w:ascii="Times New Roman" w:hAnsi="Times New Roman"/>
          <w:sz w:val="24"/>
          <w:szCs w:val="24"/>
        </w:rPr>
        <w:t xml:space="preserve">be </w:t>
      </w:r>
      <w:r w:rsidRPr="00205DB4">
        <w:rPr>
          <w:rFonts w:ascii="Times New Roman" w:hAnsi="Times New Roman"/>
          <w:sz w:val="24"/>
          <w:szCs w:val="24"/>
        </w:rPr>
        <w:t>olyan ajánlatot, amely az ajánlatkérő rendelkezésére álló anyagi fedezetre tekintettel megfelelő, feltéve, hogy az ajánlattételi felhívásnak és az ajánlattételi dokumentációnak a beszerzés tárgyára vonatkozó feltételei nem változtak meg lényegesen</w:t>
      </w:r>
      <w:r w:rsidR="00385DF1">
        <w:rPr>
          <w:rFonts w:ascii="Times New Roman" w:hAnsi="Times New Roman"/>
          <w:sz w:val="24"/>
          <w:szCs w:val="24"/>
        </w:rPr>
        <w:t>,</w:t>
      </w:r>
      <w:r w:rsidR="00676A36">
        <w:rPr>
          <w:rFonts w:ascii="Times New Roman" w:hAnsi="Times New Roman"/>
          <w:sz w:val="24"/>
          <w:szCs w:val="24"/>
        </w:rPr>
        <w:t xml:space="preserve"> feltéve </w:t>
      </w:r>
      <w:r w:rsidR="00676A36">
        <w:rPr>
          <w:rFonts w:ascii="Times New Roman" w:hAnsi="Times New Roman"/>
          <w:color w:val="000000"/>
          <w:sz w:val="24"/>
          <w:szCs w:val="24"/>
          <w:lang w:eastAsia="hu-HU"/>
        </w:rPr>
        <w:t>hogy</w:t>
      </w:r>
      <w:r w:rsidR="00676A36" w:rsidRPr="003B5B23">
        <w:rPr>
          <w:rFonts w:ascii="Times New Roman" w:hAnsi="Times New Roman"/>
          <w:color w:val="000000"/>
          <w:sz w:val="24"/>
          <w:szCs w:val="24"/>
          <w:lang w:eastAsia="hu-HU"/>
        </w:rPr>
        <w:t xml:space="preserve"> </w:t>
      </w:r>
      <w:r w:rsidR="00676A36" w:rsidRPr="00366723">
        <w:rPr>
          <w:rFonts w:ascii="Times New Roman" w:hAnsi="Times New Roman"/>
          <w:sz w:val="24"/>
          <w:szCs w:val="24"/>
        </w:rPr>
        <w:t xml:space="preserve">az  az ajánlatkérő a tárgyalásra meghívja a </w:t>
      </w:r>
      <w:r w:rsidR="00676A36">
        <w:rPr>
          <w:rFonts w:ascii="Times New Roman" w:hAnsi="Times New Roman"/>
          <w:sz w:val="24"/>
          <w:szCs w:val="24"/>
        </w:rPr>
        <w:t>tárgyalásos,</w:t>
      </w:r>
      <w:r w:rsidR="00676A36" w:rsidRPr="00676A36">
        <w:rPr>
          <w:rFonts w:ascii="Times New Roman" w:hAnsi="Times New Roman"/>
          <w:sz w:val="24"/>
          <w:szCs w:val="24"/>
        </w:rPr>
        <w:t xml:space="preserve"> </w:t>
      </w:r>
      <w:r w:rsidR="00676A36" w:rsidRPr="00366723">
        <w:rPr>
          <w:rFonts w:ascii="Times New Roman" w:hAnsi="Times New Roman"/>
          <w:sz w:val="24"/>
          <w:szCs w:val="24"/>
        </w:rPr>
        <w:t>a meghívásos eljárás</w:t>
      </w:r>
      <w:r w:rsidR="00676A36">
        <w:rPr>
          <w:rFonts w:ascii="Times New Roman" w:hAnsi="Times New Roman"/>
          <w:sz w:val="24"/>
          <w:szCs w:val="24"/>
        </w:rPr>
        <w:t>, vagy a versenypárbeszéd</w:t>
      </w:r>
      <w:r w:rsidR="00676A36" w:rsidRPr="00366723">
        <w:rPr>
          <w:rFonts w:ascii="Times New Roman" w:hAnsi="Times New Roman"/>
          <w:sz w:val="24"/>
          <w:szCs w:val="24"/>
        </w:rPr>
        <w:t xml:space="preserve"> mindazon és csak azon ajánlattevőit, amelyek ajánlata nem a </w:t>
      </w:r>
      <w:r w:rsidR="00366723">
        <w:rPr>
          <w:rFonts w:ascii="Times New Roman" w:hAnsi="Times New Roman"/>
          <w:sz w:val="24"/>
          <w:szCs w:val="24"/>
        </w:rPr>
        <w:t>58</w:t>
      </w:r>
      <w:r w:rsidR="00676A36" w:rsidRPr="00366723">
        <w:rPr>
          <w:rFonts w:ascii="Times New Roman" w:hAnsi="Times New Roman"/>
          <w:sz w:val="24"/>
          <w:szCs w:val="24"/>
        </w:rPr>
        <w:t xml:space="preserve">. § (1) bekezdés b) vagy d) pontja alapján érvénytelen, és ajánlatuk - adott esetben hiánypótlást követően - megfelelt az előírt formai követelményeknek, </w:t>
      </w:r>
    </w:p>
    <w:p w14:paraId="159D8652" w14:textId="77777777" w:rsidR="007B6109" w:rsidRPr="00205DB4" w:rsidRDefault="007B6109" w:rsidP="00205DB4">
      <w:pPr>
        <w:autoSpaceDE w:val="0"/>
        <w:autoSpaceDN w:val="0"/>
        <w:adjustRightInd w:val="0"/>
        <w:spacing w:after="0" w:line="240" w:lineRule="auto"/>
        <w:jc w:val="both"/>
        <w:rPr>
          <w:rFonts w:ascii="Times New Roman" w:hAnsi="Times New Roman"/>
          <w:sz w:val="24"/>
          <w:szCs w:val="24"/>
        </w:rPr>
      </w:pPr>
      <w:r w:rsidRPr="00205DB4">
        <w:rPr>
          <w:rFonts w:ascii="Times New Roman" w:hAnsi="Times New Roman"/>
          <w:i/>
          <w:iCs/>
          <w:sz w:val="24"/>
          <w:szCs w:val="24"/>
        </w:rPr>
        <w:t xml:space="preserve">ac) </w:t>
      </w:r>
      <w:r w:rsidRPr="00205DB4">
        <w:rPr>
          <w:rFonts w:ascii="Times New Roman" w:hAnsi="Times New Roman"/>
          <w:sz w:val="24"/>
          <w:szCs w:val="24"/>
        </w:rPr>
        <w:t>ha a válsághelyzet vagy fegyveres konfliktus miatt előállt helyzet sürgősségre tekintettel a meghívásos és a tárgyalásos eljárásra előírt határidők nem lennének betarthatóak,</w:t>
      </w:r>
    </w:p>
    <w:p w14:paraId="5736C2F1" w14:textId="77777777" w:rsidR="007B6109" w:rsidRPr="00205DB4" w:rsidRDefault="007B6109" w:rsidP="00205DB4">
      <w:pPr>
        <w:autoSpaceDE w:val="0"/>
        <w:autoSpaceDN w:val="0"/>
        <w:adjustRightInd w:val="0"/>
        <w:spacing w:after="0" w:line="240" w:lineRule="auto"/>
        <w:jc w:val="both"/>
        <w:rPr>
          <w:rFonts w:ascii="Times New Roman" w:hAnsi="Times New Roman"/>
          <w:sz w:val="24"/>
          <w:szCs w:val="24"/>
        </w:rPr>
      </w:pPr>
      <w:r w:rsidRPr="00205DB4">
        <w:rPr>
          <w:rFonts w:ascii="Times New Roman" w:hAnsi="Times New Roman"/>
          <w:i/>
          <w:iCs/>
          <w:sz w:val="24"/>
          <w:szCs w:val="24"/>
        </w:rPr>
        <w:t xml:space="preserve">ad) </w:t>
      </w:r>
      <w:r w:rsidRPr="00205DB4">
        <w:rPr>
          <w:rFonts w:ascii="Times New Roman" w:hAnsi="Times New Roman"/>
          <w:sz w:val="24"/>
          <w:szCs w:val="24"/>
        </w:rPr>
        <w:t xml:space="preserve">ha az ajánlatkérő által előre nem látható okból előállt rendkívüli sürgősség miatt a meghívásos </w:t>
      </w:r>
      <w:r w:rsidR="000E6685">
        <w:rPr>
          <w:rFonts w:ascii="Times New Roman" w:hAnsi="Times New Roman"/>
          <w:sz w:val="24"/>
          <w:szCs w:val="24"/>
        </w:rPr>
        <w:t xml:space="preserve">vagy a </w:t>
      </w:r>
      <w:r w:rsidRPr="00205DB4">
        <w:rPr>
          <w:rFonts w:ascii="Times New Roman" w:hAnsi="Times New Roman"/>
          <w:sz w:val="24"/>
          <w:szCs w:val="24"/>
        </w:rPr>
        <w:t xml:space="preserve">tárgyalásos eljárásra e törvényben előírt határidők nem lennének betarthatóak, a rendkívüli sürgősséget indokoló körülmények azonban nem eredhetnek az ajánlatkérő </w:t>
      </w:r>
      <w:r w:rsidR="00BC287E">
        <w:rPr>
          <w:rFonts w:ascii="Times New Roman" w:hAnsi="Times New Roman"/>
          <w:sz w:val="24"/>
          <w:szCs w:val="24"/>
        </w:rPr>
        <w:t>által előidézett okbó</w:t>
      </w:r>
      <w:r w:rsidR="00BC287E" w:rsidRPr="00205DB4">
        <w:rPr>
          <w:rFonts w:ascii="Times New Roman" w:hAnsi="Times New Roman"/>
          <w:sz w:val="24"/>
          <w:szCs w:val="24"/>
        </w:rPr>
        <w:t>l</w:t>
      </w:r>
      <w:r w:rsidRPr="00205DB4">
        <w:rPr>
          <w:rFonts w:ascii="Times New Roman" w:hAnsi="Times New Roman"/>
          <w:sz w:val="24"/>
          <w:szCs w:val="24"/>
        </w:rPr>
        <w:t>,</w:t>
      </w:r>
    </w:p>
    <w:p w14:paraId="6AE17881" w14:textId="77777777" w:rsidR="007B6109" w:rsidRPr="00205DB4" w:rsidRDefault="007B6109" w:rsidP="00205DB4">
      <w:pPr>
        <w:autoSpaceDE w:val="0"/>
        <w:autoSpaceDN w:val="0"/>
        <w:adjustRightInd w:val="0"/>
        <w:spacing w:after="0" w:line="240" w:lineRule="auto"/>
        <w:jc w:val="both"/>
        <w:rPr>
          <w:rFonts w:ascii="Times New Roman" w:hAnsi="Times New Roman"/>
          <w:sz w:val="24"/>
          <w:szCs w:val="24"/>
        </w:rPr>
      </w:pPr>
      <w:r w:rsidRPr="00205DB4">
        <w:rPr>
          <w:rFonts w:ascii="Times New Roman" w:hAnsi="Times New Roman"/>
          <w:i/>
          <w:iCs/>
          <w:sz w:val="24"/>
          <w:szCs w:val="24"/>
        </w:rPr>
        <w:t xml:space="preserve">ae) </w:t>
      </w:r>
      <w:r w:rsidRPr="00205DB4">
        <w:rPr>
          <w:rFonts w:ascii="Times New Roman" w:hAnsi="Times New Roman"/>
          <w:sz w:val="24"/>
          <w:szCs w:val="24"/>
        </w:rPr>
        <w:t>a szerződést műszaki-technikai sajátosságok, vagy kizárólagos jogok védelme miatt kizárólag egy meghatározott gazdasági szereplő képes teljesíteni,</w:t>
      </w:r>
    </w:p>
    <w:p w14:paraId="66D8EEB6" w14:textId="77777777" w:rsidR="007B6109" w:rsidRPr="00205DB4" w:rsidRDefault="007B6109" w:rsidP="00205DB4">
      <w:pPr>
        <w:autoSpaceDE w:val="0"/>
        <w:autoSpaceDN w:val="0"/>
        <w:adjustRightInd w:val="0"/>
        <w:spacing w:after="0" w:line="240" w:lineRule="auto"/>
        <w:jc w:val="both"/>
        <w:rPr>
          <w:rFonts w:ascii="Times New Roman" w:hAnsi="Times New Roman"/>
          <w:sz w:val="24"/>
          <w:szCs w:val="24"/>
        </w:rPr>
      </w:pPr>
      <w:r w:rsidRPr="00205DB4">
        <w:rPr>
          <w:rFonts w:ascii="Times New Roman" w:hAnsi="Times New Roman"/>
          <w:i/>
          <w:iCs/>
          <w:sz w:val="24"/>
          <w:szCs w:val="24"/>
        </w:rPr>
        <w:t xml:space="preserve">af) </w:t>
      </w:r>
      <w:r w:rsidRPr="00205DB4">
        <w:rPr>
          <w:rFonts w:ascii="Times New Roman" w:hAnsi="Times New Roman"/>
          <w:iCs/>
          <w:sz w:val="24"/>
          <w:szCs w:val="24"/>
        </w:rPr>
        <w:t>ha</w:t>
      </w:r>
      <w:r w:rsidRPr="00205DB4">
        <w:rPr>
          <w:rFonts w:ascii="Times New Roman" w:hAnsi="Times New Roman"/>
          <w:i/>
          <w:iCs/>
          <w:sz w:val="24"/>
          <w:szCs w:val="24"/>
        </w:rPr>
        <w:t xml:space="preserve"> </w:t>
      </w:r>
      <w:r w:rsidRPr="00205DB4">
        <w:rPr>
          <w:rFonts w:ascii="Times New Roman" w:hAnsi="Times New Roman"/>
          <w:sz w:val="24"/>
          <w:szCs w:val="24"/>
        </w:rPr>
        <w:t>az árut kivételesen kedvező feltételekkel felszámolási eljárás, végelszámolás</w:t>
      </w:r>
      <w:r>
        <w:rPr>
          <w:rFonts w:ascii="Times New Roman" w:hAnsi="Times New Roman"/>
          <w:sz w:val="24"/>
          <w:szCs w:val="24"/>
        </w:rPr>
        <w:t>,</w:t>
      </w:r>
      <w:r w:rsidRPr="00205DB4">
        <w:rPr>
          <w:rFonts w:ascii="Times New Roman" w:hAnsi="Times New Roman"/>
          <w:sz w:val="24"/>
          <w:szCs w:val="24"/>
        </w:rPr>
        <w:t xml:space="preserve"> bírósági végrehajtás, vagy az érintett személy vagy szervezet személyes joga szerinti hasonló eljárás során történő értékesítés keretében szerzi be</w:t>
      </w:r>
      <w:r w:rsidR="000E6685">
        <w:rPr>
          <w:rFonts w:ascii="Times New Roman" w:hAnsi="Times New Roman"/>
          <w:sz w:val="24"/>
          <w:szCs w:val="24"/>
        </w:rPr>
        <w:t xml:space="preserve"> az</w:t>
      </w:r>
      <w:r w:rsidRPr="00205DB4">
        <w:rPr>
          <w:rFonts w:ascii="Times New Roman" w:hAnsi="Times New Roman"/>
          <w:sz w:val="24"/>
          <w:szCs w:val="24"/>
        </w:rPr>
        <w:t xml:space="preserve"> ajánlatkérő</w:t>
      </w:r>
      <w:r>
        <w:rPr>
          <w:rFonts w:ascii="Times New Roman" w:hAnsi="Times New Roman"/>
          <w:sz w:val="24"/>
          <w:szCs w:val="24"/>
        </w:rPr>
        <w:t>,</w:t>
      </w:r>
    </w:p>
    <w:p w14:paraId="2B4AB414" w14:textId="77777777" w:rsidR="007B6109" w:rsidRPr="00205DB4" w:rsidRDefault="007B6109" w:rsidP="00205DB4">
      <w:pPr>
        <w:autoSpaceDE w:val="0"/>
        <w:autoSpaceDN w:val="0"/>
        <w:adjustRightInd w:val="0"/>
        <w:spacing w:after="0" w:line="240" w:lineRule="auto"/>
        <w:jc w:val="both"/>
        <w:rPr>
          <w:rFonts w:ascii="Times New Roman" w:hAnsi="Times New Roman"/>
          <w:sz w:val="24"/>
          <w:szCs w:val="24"/>
        </w:rPr>
      </w:pPr>
      <w:r w:rsidRPr="00205DB4">
        <w:rPr>
          <w:rFonts w:ascii="Times New Roman" w:hAnsi="Times New Roman"/>
          <w:i/>
          <w:iCs/>
          <w:sz w:val="24"/>
          <w:szCs w:val="24"/>
        </w:rPr>
        <w:t xml:space="preserve">ag) </w:t>
      </w:r>
      <w:r w:rsidRPr="00205DB4">
        <w:rPr>
          <w:rFonts w:ascii="Times New Roman" w:hAnsi="Times New Roman"/>
          <w:sz w:val="24"/>
          <w:szCs w:val="24"/>
        </w:rPr>
        <w:t>ha az érintett haditechnikai eszköz, illetve rendszer, szolgáltatás bonyolultsága, komplexitása azt indokolttá teszi</w:t>
      </w:r>
      <w:r>
        <w:rPr>
          <w:rFonts w:ascii="Times New Roman" w:hAnsi="Times New Roman"/>
          <w:sz w:val="24"/>
          <w:szCs w:val="24"/>
        </w:rPr>
        <w:t>,</w:t>
      </w:r>
    </w:p>
    <w:p w14:paraId="6BEB35AF" w14:textId="77777777" w:rsidR="007B6109" w:rsidRPr="00205DB4" w:rsidRDefault="007B6109" w:rsidP="00205DB4">
      <w:pPr>
        <w:autoSpaceDE w:val="0"/>
        <w:autoSpaceDN w:val="0"/>
        <w:adjustRightInd w:val="0"/>
        <w:spacing w:after="0" w:line="240" w:lineRule="auto"/>
        <w:jc w:val="both"/>
        <w:rPr>
          <w:rFonts w:ascii="Times New Roman" w:hAnsi="Times New Roman"/>
          <w:sz w:val="24"/>
          <w:szCs w:val="24"/>
        </w:rPr>
      </w:pPr>
      <w:r w:rsidRPr="00205DB4">
        <w:rPr>
          <w:rFonts w:ascii="Times New Roman" w:hAnsi="Times New Roman"/>
          <w:i/>
          <w:iCs/>
          <w:sz w:val="24"/>
          <w:szCs w:val="24"/>
        </w:rPr>
        <w:t xml:space="preserve">ah) </w:t>
      </w:r>
      <w:r w:rsidRPr="00205DB4">
        <w:rPr>
          <w:rFonts w:ascii="Times New Roman" w:hAnsi="Times New Roman"/>
          <w:sz w:val="24"/>
          <w:szCs w:val="24"/>
        </w:rPr>
        <w:t>ha az érintett  haditechnikai eszköz, illetve rendszer, szolgáltatás természete, vagy az ehhez kapcsolódó kockázatok nem teszik lehetővé az ellenszolgáltatás előzetes átfogó, mindenre kiterjedő meghatározását,</w:t>
      </w:r>
    </w:p>
    <w:p w14:paraId="39777349" w14:textId="77777777" w:rsidR="00AA1CAD" w:rsidRPr="00AA1CAD" w:rsidRDefault="007B6109" w:rsidP="00205DB4">
      <w:pPr>
        <w:autoSpaceDE w:val="0"/>
        <w:autoSpaceDN w:val="0"/>
        <w:adjustRightInd w:val="0"/>
        <w:spacing w:after="0" w:line="240" w:lineRule="auto"/>
        <w:jc w:val="both"/>
        <w:rPr>
          <w:rFonts w:ascii="Times New Roman" w:hAnsi="Times New Roman"/>
          <w:sz w:val="24"/>
          <w:szCs w:val="24"/>
        </w:rPr>
      </w:pPr>
      <w:r w:rsidRPr="00AA1CAD">
        <w:rPr>
          <w:rFonts w:ascii="Times New Roman" w:hAnsi="Times New Roman"/>
          <w:i/>
          <w:sz w:val="24"/>
          <w:szCs w:val="24"/>
        </w:rPr>
        <w:t>ai)</w:t>
      </w:r>
      <w:r w:rsidRPr="00AA1CAD">
        <w:rPr>
          <w:rFonts w:ascii="Times New Roman" w:hAnsi="Times New Roman"/>
          <w:sz w:val="24"/>
          <w:szCs w:val="24"/>
        </w:rPr>
        <w:t xml:space="preserve"> </w:t>
      </w:r>
      <w:r w:rsidR="00AA1CAD" w:rsidRPr="00AA1CAD">
        <w:rPr>
          <w:rFonts w:ascii="Times New Roman" w:hAnsi="Times New Roman"/>
          <w:sz w:val="24"/>
          <w:szCs w:val="24"/>
        </w:rPr>
        <w:t>nemzetbiztonsági, illetve honvédelmi érdekből a hazai hadiipari termelő vagy szolgáltató kapacitások fenntartása indokolja, hogy egy meghatározott forrásból történjen a beszerzés</w:t>
      </w:r>
    </w:p>
    <w:p w14:paraId="368E82F9" w14:textId="77777777" w:rsidR="007B6109" w:rsidRPr="00205DB4" w:rsidRDefault="00AA1CAD" w:rsidP="00205DB4">
      <w:pPr>
        <w:autoSpaceDE w:val="0"/>
        <w:autoSpaceDN w:val="0"/>
        <w:adjustRightInd w:val="0"/>
        <w:spacing w:after="0" w:line="240" w:lineRule="auto"/>
        <w:jc w:val="both"/>
        <w:rPr>
          <w:rFonts w:ascii="Times New Roman" w:hAnsi="Times New Roman"/>
          <w:sz w:val="24"/>
          <w:szCs w:val="24"/>
        </w:rPr>
      </w:pPr>
      <w:r w:rsidRPr="00AA1CAD">
        <w:rPr>
          <w:rFonts w:ascii="Times New Roman" w:hAnsi="Times New Roman"/>
          <w:i/>
          <w:sz w:val="24"/>
          <w:szCs w:val="24"/>
        </w:rPr>
        <w:t>aj)</w:t>
      </w:r>
      <w:r>
        <w:rPr>
          <w:rFonts w:ascii="Times New Roman" w:hAnsi="Times New Roman"/>
          <w:sz w:val="24"/>
          <w:szCs w:val="24"/>
        </w:rPr>
        <w:t xml:space="preserve"> </w:t>
      </w:r>
      <w:r w:rsidR="007B6109" w:rsidRPr="00205DB4">
        <w:rPr>
          <w:rFonts w:ascii="Times New Roman" w:hAnsi="Times New Roman"/>
          <w:sz w:val="24"/>
          <w:szCs w:val="24"/>
        </w:rPr>
        <w:t>a beszerzés egy előzetes kutatási és fejlesztési eljárás során, kifejezetten katonai célra és katonai követelmények alapján kifejlesztett eszköz, szolgáltatás beszerzésére irányul,</w:t>
      </w:r>
    </w:p>
    <w:p w14:paraId="144360ED" w14:textId="77777777" w:rsidR="007B6109" w:rsidRPr="00205DB4" w:rsidRDefault="00AA1CAD" w:rsidP="00205DB4">
      <w:pPr>
        <w:autoSpaceDE w:val="0"/>
        <w:autoSpaceDN w:val="0"/>
        <w:adjustRightInd w:val="0"/>
        <w:spacing w:after="0" w:line="240" w:lineRule="auto"/>
        <w:jc w:val="both"/>
        <w:rPr>
          <w:rFonts w:ascii="Times New Roman" w:hAnsi="Times New Roman"/>
          <w:sz w:val="24"/>
          <w:szCs w:val="24"/>
        </w:rPr>
      </w:pPr>
      <w:r w:rsidRPr="00205DB4">
        <w:rPr>
          <w:rFonts w:ascii="Times New Roman" w:hAnsi="Times New Roman"/>
          <w:i/>
          <w:iCs/>
          <w:sz w:val="24"/>
          <w:szCs w:val="24"/>
        </w:rPr>
        <w:t>a</w:t>
      </w:r>
      <w:r>
        <w:rPr>
          <w:rFonts w:ascii="Times New Roman" w:hAnsi="Times New Roman"/>
          <w:i/>
          <w:iCs/>
          <w:sz w:val="24"/>
          <w:szCs w:val="24"/>
        </w:rPr>
        <w:t>k</w:t>
      </w:r>
      <w:r w:rsidR="007B6109" w:rsidRPr="00205DB4">
        <w:rPr>
          <w:rFonts w:ascii="Times New Roman" w:hAnsi="Times New Roman"/>
          <w:i/>
          <w:iCs/>
          <w:sz w:val="24"/>
          <w:szCs w:val="24"/>
        </w:rPr>
        <w:t xml:space="preserve">) </w:t>
      </w:r>
      <w:r w:rsidR="007B6109" w:rsidRPr="00205DB4">
        <w:rPr>
          <w:rFonts w:ascii="Times New Roman" w:hAnsi="Times New Roman"/>
          <w:sz w:val="24"/>
          <w:szCs w:val="24"/>
        </w:rPr>
        <w:t>a beszerzés a nemzetközi katonai tevékenységek egységes technikai biztosítása és az interoperabilitás megteremtése érdekében vált szükségessé,</w:t>
      </w:r>
    </w:p>
    <w:p w14:paraId="77EA2F19" w14:textId="77777777" w:rsidR="007B6109" w:rsidRPr="00205DB4" w:rsidRDefault="00AA1CAD" w:rsidP="00205DB4">
      <w:pPr>
        <w:autoSpaceDE w:val="0"/>
        <w:autoSpaceDN w:val="0"/>
        <w:adjustRightInd w:val="0"/>
        <w:spacing w:after="0" w:line="240" w:lineRule="auto"/>
        <w:jc w:val="both"/>
        <w:rPr>
          <w:rFonts w:ascii="Times New Roman" w:hAnsi="Times New Roman"/>
          <w:sz w:val="24"/>
          <w:szCs w:val="24"/>
        </w:rPr>
      </w:pPr>
      <w:r w:rsidRPr="00205DB4">
        <w:rPr>
          <w:rFonts w:ascii="Times New Roman" w:hAnsi="Times New Roman"/>
          <w:i/>
          <w:iCs/>
          <w:sz w:val="24"/>
          <w:szCs w:val="24"/>
        </w:rPr>
        <w:t>a</w:t>
      </w:r>
      <w:r>
        <w:rPr>
          <w:rFonts w:ascii="Times New Roman" w:hAnsi="Times New Roman"/>
          <w:i/>
          <w:iCs/>
          <w:sz w:val="24"/>
          <w:szCs w:val="24"/>
        </w:rPr>
        <w:t>l</w:t>
      </w:r>
      <w:r w:rsidR="007B6109" w:rsidRPr="00205DB4">
        <w:rPr>
          <w:rFonts w:ascii="Times New Roman" w:hAnsi="Times New Roman"/>
          <w:i/>
          <w:iCs/>
          <w:sz w:val="24"/>
          <w:szCs w:val="24"/>
        </w:rPr>
        <w:t xml:space="preserve">) </w:t>
      </w:r>
      <w:r w:rsidR="007B6109" w:rsidRPr="00205DB4">
        <w:rPr>
          <w:rFonts w:ascii="Times New Roman" w:hAnsi="Times New Roman"/>
          <w:sz w:val="24"/>
          <w:szCs w:val="24"/>
        </w:rPr>
        <w:t>az Országgyűlés vagy a Kormány által elrendelt speciális alkalmazásra felállítandó szervezetek felszereléséhez válik szükségessé a beszerzés,</w:t>
      </w:r>
    </w:p>
    <w:p w14:paraId="6E1DCB77" w14:textId="77777777" w:rsidR="007B6109" w:rsidRPr="00205DB4" w:rsidRDefault="00AA1CAD" w:rsidP="00205DB4">
      <w:pPr>
        <w:autoSpaceDE w:val="0"/>
        <w:autoSpaceDN w:val="0"/>
        <w:adjustRightInd w:val="0"/>
        <w:spacing w:after="0" w:line="240" w:lineRule="auto"/>
        <w:jc w:val="both"/>
        <w:rPr>
          <w:rFonts w:ascii="Times New Roman" w:hAnsi="Times New Roman"/>
          <w:sz w:val="24"/>
          <w:szCs w:val="24"/>
        </w:rPr>
      </w:pPr>
      <w:r w:rsidRPr="00205DB4">
        <w:rPr>
          <w:rFonts w:ascii="Times New Roman" w:hAnsi="Times New Roman"/>
          <w:i/>
          <w:iCs/>
          <w:sz w:val="24"/>
          <w:szCs w:val="24"/>
        </w:rPr>
        <w:t>a</w:t>
      </w:r>
      <w:r>
        <w:rPr>
          <w:rFonts w:ascii="Times New Roman" w:hAnsi="Times New Roman"/>
          <w:i/>
          <w:iCs/>
          <w:sz w:val="24"/>
          <w:szCs w:val="24"/>
        </w:rPr>
        <w:t>m</w:t>
      </w:r>
      <w:r w:rsidR="007B6109" w:rsidRPr="00205DB4">
        <w:rPr>
          <w:rFonts w:ascii="Times New Roman" w:hAnsi="Times New Roman"/>
          <w:i/>
          <w:iCs/>
          <w:sz w:val="24"/>
          <w:szCs w:val="24"/>
        </w:rPr>
        <w:t xml:space="preserve">) </w:t>
      </w:r>
      <w:r w:rsidR="007B6109" w:rsidRPr="00205DB4">
        <w:rPr>
          <w:rFonts w:ascii="Times New Roman" w:hAnsi="Times New Roman"/>
          <w:sz w:val="24"/>
          <w:szCs w:val="24"/>
        </w:rPr>
        <w:t>a Magyar Honvédség valamely meghatározó képességét befolyásoló technikai eszköz meghibásodás elhárítását célzó beszerzés esetében, valamint</w:t>
      </w:r>
    </w:p>
    <w:p w14:paraId="081377F7" w14:textId="77777777" w:rsidR="007B6109" w:rsidRPr="00205DB4" w:rsidRDefault="00AA1CAD" w:rsidP="00205DB4">
      <w:pPr>
        <w:autoSpaceDE w:val="0"/>
        <w:autoSpaceDN w:val="0"/>
        <w:adjustRightInd w:val="0"/>
        <w:spacing w:after="0" w:line="240" w:lineRule="auto"/>
        <w:jc w:val="both"/>
        <w:rPr>
          <w:rFonts w:ascii="Times New Roman" w:hAnsi="Times New Roman"/>
          <w:sz w:val="24"/>
          <w:szCs w:val="24"/>
        </w:rPr>
      </w:pPr>
      <w:r w:rsidRPr="00205DB4">
        <w:rPr>
          <w:rFonts w:ascii="Times New Roman" w:hAnsi="Times New Roman"/>
          <w:i/>
          <w:iCs/>
          <w:sz w:val="24"/>
          <w:szCs w:val="24"/>
        </w:rPr>
        <w:t>a</w:t>
      </w:r>
      <w:r>
        <w:rPr>
          <w:rFonts w:ascii="Times New Roman" w:hAnsi="Times New Roman"/>
          <w:i/>
          <w:iCs/>
          <w:sz w:val="24"/>
          <w:szCs w:val="24"/>
        </w:rPr>
        <w:t>n</w:t>
      </w:r>
      <w:r w:rsidR="007B6109" w:rsidRPr="00205DB4">
        <w:rPr>
          <w:rFonts w:ascii="Times New Roman" w:hAnsi="Times New Roman"/>
          <w:i/>
          <w:iCs/>
          <w:sz w:val="24"/>
          <w:szCs w:val="24"/>
        </w:rPr>
        <w:t xml:space="preserve">) </w:t>
      </w:r>
      <w:r w:rsidR="007B6109" w:rsidRPr="00205DB4">
        <w:rPr>
          <w:rFonts w:ascii="Times New Roman" w:hAnsi="Times New Roman"/>
          <w:sz w:val="24"/>
          <w:szCs w:val="24"/>
        </w:rPr>
        <w:t xml:space="preserve">a korábban rendszeresített, a 4. § (1) bekezdés a) pont hatálya alá tartozó áruk pótlására vagy mennyiségi bővítésére van szükség, </w:t>
      </w:r>
    </w:p>
    <w:p w14:paraId="6DEDE936" w14:textId="77777777" w:rsidR="007B6109" w:rsidRPr="00205DB4" w:rsidRDefault="007B6109" w:rsidP="00205DB4">
      <w:pPr>
        <w:autoSpaceDE w:val="0"/>
        <w:autoSpaceDN w:val="0"/>
        <w:adjustRightInd w:val="0"/>
        <w:spacing w:after="0" w:line="240" w:lineRule="auto"/>
        <w:jc w:val="both"/>
        <w:rPr>
          <w:rFonts w:ascii="Times New Roman" w:hAnsi="Times New Roman"/>
          <w:sz w:val="24"/>
          <w:szCs w:val="24"/>
        </w:rPr>
      </w:pPr>
      <w:r w:rsidRPr="00205DB4">
        <w:rPr>
          <w:rFonts w:ascii="Times New Roman" w:hAnsi="Times New Roman"/>
          <w:i/>
          <w:iCs/>
          <w:sz w:val="24"/>
          <w:szCs w:val="24"/>
        </w:rPr>
        <w:t xml:space="preserve">b) </w:t>
      </w:r>
      <w:r w:rsidRPr="00205DB4">
        <w:rPr>
          <w:rFonts w:ascii="Times New Roman" w:hAnsi="Times New Roman"/>
          <w:sz w:val="24"/>
          <w:szCs w:val="24"/>
        </w:rPr>
        <w:t>árubeszerzés és szolgáltatás megrendelése esetében:</w:t>
      </w:r>
    </w:p>
    <w:p w14:paraId="5B18BC72" w14:textId="77777777" w:rsidR="007B6109" w:rsidRPr="00205DB4" w:rsidRDefault="007B6109" w:rsidP="00205DB4">
      <w:pPr>
        <w:autoSpaceDE w:val="0"/>
        <w:autoSpaceDN w:val="0"/>
        <w:adjustRightInd w:val="0"/>
        <w:spacing w:after="0" w:line="240" w:lineRule="auto"/>
        <w:jc w:val="both"/>
        <w:rPr>
          <w:rFonts w:ascii="Times New Roman" w:hAnsi="Times New Roman"/>
          <w:sz w:val="24"/>
          <w:szCs w:val="24"/>
        </w:rPr>
      </w:pPr>
      <w:r w:rsidRPr="00205DB4">
        <w:rPr>
          <w:rFonts w:ascii="Times New Roman" w:hAnsi="Times New Roman"/>
          <w:i/>
          <w:iCs/>
          <w:sz w:val="24"/>
          <w:szCs w:val="24"/>
        </w:rPr>
        <w:t xml:space="preserve">ba) </w:t>
      </w:r>
      <w:r w:rsidRPr="00205DB4">
        <w:rPr>
          <w:rFonts w:ascii="Times New Roman" w:hAnsi="Times New Roman"/>
          <w:sz w:val="24"/>
          <w:szCs w:val="24"/>
        </w:rPr>
        <w:t xml:space="preserve">a 7. § (1) bekezdés </w:t>
      </w:r>
      <w:r w:rsidRPr="00205DB4">
        <w:rPr>
          <w:rFonts w:ascii="Times New Roman" w:hAnsi="Times New Roman"/>
          <w:iCs/>
          <w:sz w:val="24"/>
          <w:szCs w:val="24"/>
        </w:rPr>
        <w:t>6.</w:t>
      </w:r>
      <w:r w:rsidRPr="00205DB4">
        <w:rPr>
          <w:rFonts w:ascii="Times New Roman" w:hAnsi="Times New Roman"/>
          <w:i/>
          <w:iCs/>
          <w:sz w:val="24"/>
          <w:szCs w:val="24"/>
        </w:rPr>
        <w:t xml:space="preserve"> </w:t>
      </w:r>
      <w:r w:rsidRPr="00205DB4">
        <w:rPr>
          <w:rFonts w:ascii="Times New Roman" w:hAnsi="Times New Roman"/>
          <w:sz w:val="24"/>
          <w:szCs w:val="24"/>
        </w:rPr>
        <w:t xml:space="preserve">és </w:t>
      </w:r>
      <w:r w:rsidRPr="00205DB4">
        <w:rPr>
          <w:rFonts w:ascii="Times New Roman" w:hAnsi="Times New Roman"/>
          <w:iCs/>
          <w:sz w:val="24"/>
          <w:szCs w:val="24"/>
        </w:rPr>
        <w:t>13.</w:t>
      </w:r>
      <w:r w:rsidRPr="00205DB4">
        <w:rPr>
          <w:rFonts w:ascii="Times New Roman" w:hAnsi="Times New Roman"/>
          <w:i/>
          <w:iCs/>
          <w:sz w:val="24"/>
          <w:szCs w:val="24"/>
        </w:rPr>
        <w:t xml:space="preserve"> </w:t>
      </w:r>
      <w:r w:rsidRPr="00205DB4">
        <w:rPr>
          <w:rFonts w:ascii="Times New Roman" w:hAnsi="Times New Roman"/>
          <w:sz w:val="24"/>
          <w:szCs w:val="24"/>
        </w:rPr>
        <w:t>pontjában meghatározottaktól eltérő kutatási és fejlesztési szolgáltatások megrendelésére,</w:t>
      </w:r>
      <w:r>
        <w:rPr>
          <w:rFonts w:ascii="Times New Roman" w:hAnsi="Times New Roman"/>
          <w:sz w:val="24"/>
          <w:szCs w:val="24"/>
        </w:rPr>
        <w:t xml:space="preserve"> és</w:t>
      </w:r>
    </w:p>
    <w:p w14:paraId="5F0236C1" w14:textId="77777777" w:rsidR="007B6109" w:rsidRPr="00205DB4" w:rsidRDefault="007B6109" w:rsidP="00205DB4">
      <w:pPr>
        <w:autoSpaceDE w:val="0"/>
        <w:autoSpaceDN w:val="0"/>
        <w:adjustRightInd w:val="0"/>
        <w:spacing w:after="0" w:line="240" w:lineRule="auto"/>
        <w:jc w:val="both"/>
        <w:rPr>
          <w:rFonts w:ascii="Times New Roman" w:hAnsi="Times New Roman"/>
          <w:sz w:val="24"/>
          <w:szCs w:val="24"/>
        </w:rPr>
      </w:pPr>
      <w:r w:rsidRPr="00205DB4">
        <w:rPr>
          <w:rFonts w:ascii="Times New Roman" w:hAnsi="Times New Roman"/>
          <w:i/>
          <w:iCs/>
          <w:sz w:val="24"/>
          <w:szCs w:val="24"/>
        </w:rPr>
        <w:t xml:space="preserve">bb) </w:t>
      </w:r>
      <w:r w:rsidRPr="00205DB4">
        <w:rPr>
          <w:rFonts w:ascii="Times New Roman" w:hAnsi="Times New Roman"/>
          <w:sz w:val="24"/>
          <w:szCs w:val="24"/>
        </w:rPr>
        <w:t>a kutatási és fejlesztési szolgáltatások, valamint kizárólag kutatás és fejlesztés céljából gyártott termékek beszerzésére, ez a rendelkezés azonban nem terjed ki a piacképességet megalapozó, illetve a kutatási és fejlesztési költségek fedezését szolgáló mennyiségi termelésre,</w:t>
      </w:r>
    </w:p>
    <w:p w14:paraId="72FB860B" w14:textId="77777777" w:rsidR="007B6109" w:rsidRPr="00205DB4" w:rsidRDefault="007B6109" w:rsidP="00205DB4">
      <w:pPr>
        <w:autoSpaceDE w:val="0"/>
        <w:autoSpaceDN w:val="0"/>
        <w:adjustRightInd w:val="0"/>
        <w:spacing w:after="0" w:line="240" w:lineRule="auto"/>
        <w:jc w:val="both"/>
        <w:rPr>
          <w:rFonts w:ascii="Times New Roman" w:hAnsi="Times New Roman"/>
          <w:sz w:val="24"/>
          <w:szCs w:val="24"/>
        </w:rPr>
      </w:pPr>
      <w:r w:rsidRPr="00205DB4">
        <w:rPr>
          <w:rFonts w:ascii="Times New Roman" w:hAnsi="Times New Roman"/>
          <w:i/>
          <w:iCs/>
          <w:sz w:val="24"/>
          <w:szCs w:val="24"/>
        </w:rPr>
        <w:t xml:space="preserve">c) </w:t>
      </w:r>
      <w:r w:rsidRPr="00205DB4">
        <w:rPr>
          <w:rFonts w:ascii="Times New Roman" w:hAnsi="Times New Roman"/>
          <w:sz w:val="24"/>
          <w:szCs w:val="24"/>
        </w:rPr>
        <w:t>árubeszerzés esetében:</w:t>
      </w:r>
    </w:p>
    <w:p w14:paraId="36523E78" w14:textId="77777777" w:rsidR="007B6109" w:rsidRPr="00205DB4" w:rsidRDefault="007B6109" w:rsidP="00205DB4">
      <w:pPr>
        <w:autoSpaceDE w:val="0"/>
        <w:autoSpaceDN w:val="0"/>
        <w:adjustRightInd w:val="0"/>
        <w:spacing w:after="0" w:line="240" w:lineRule="auto"/>
        <w:jc w:val="both"/>
        <w:rPr>
          <w:rFonts w:ascii="Times New Roman" w:hAnsi="Times New Roman"/>
          <w:sz w:val="24"/>
          <w:szCs w:val="24"/>
        </w:rPr>
      </w:pPr>
      <w:r w:rsidRPr="00205DB4">
        <w:rPr>
          <w:rFonts w:ascii="Times New Roman" w:hAnsi="Times New Roman"/>
          <w:i/>
          <w:iCs/>
          <w:sz w:val="24"/>
          <w:szCs w:val="24"/>
        </w:rPr>
        <w:t xml:space="preserve">ca) </w:t>
      </w:r>
      <w:r w:rsidRPr="00205DB4">
        <w:rPr>
          <w:rFonts w:ascii="Times New Roman" w:hAnsi="Times New Roman"/>
          <w:sz w:val="24"/>
          <w:szCs w:val="24"/>
        </w:rPr>
        <w:t>a korábbi nyertes ajánlattevővel kötendő olyan kiegészítő szerződések tekintetében, amelyek célja vagy áruk, felszerelések részleges pótlása, vagy a meglévő áruk, felszerelések kibővítése, ha az ajánlattevő megváltozása esetén az ajánlatkérő arra kényszerülne, hogy olyan, eltérő műszaki jellemzőkkel rendelkező anyagot szerezzen be, amely összeegyeztethetetlenséget, vagy az üzemeltetésben és a karbantartásban aránytalan műszaki nehézségeket eredményezne, valamint</w:t>
      </w:r>
    </w:p>
    <w:p w14:paraId="0C335FC8" w14:textId="77777777" w:rsidR="007B6109" w:rsidRPr="00205DB4" w:rsidRDefault="007B6109" w:rsidP="00205DB4">
      <w:pPr>
        <w:autoSpaceDE w:val="0"/>
        <w:autoSpaceDN w:val="0"/>
        <w:adjustRightInd w:val="0"/>
        <w:spacing w:after="0" w:line="240" w:lineRule="auto"/>
        <w:jc w:val="both"/>
        <w:rPr>
          <w:rFonts w:ascii="Times New Roman" w:hAnsi="Times New Roman"/>
          <w:sz w:val="24"/>
          <w:szCs w:val="24"/>
        </w:rPr>
      </w:pPr>
      <w:r w:rsidRPr="00205DB4">
        <w:rPr>
          <w:rFonts w:ascii="Times New Roman" w:hAnsi="Times New Roman"/>
          <w:i/>
          <w:iCs/>
          <w:sz w:val="24"/>
          <w:szCs w:val="24"/>
        </w:rPr>
        <w:t xml:space="preserve">cb) </w:t>
      </w:r>
      <w:r w:rsidRPr="00205DB4">
        <w:rPr>
          <w:rFonts w:ascii="Times New Roman" w:hAnsi="Times New Roman"/>
          <w:sz w:val="24"/>
          <w:szCs w:val="24"/>
        </w:rPr>
        <w:t>árutőzsdén jegyzett és vásárolt áruk esetében,</w:t>
      </w:r>
    </w:p>
    <w:p w14:paraId="29EE3B7F" w14:textId="77777777" w:rsidR="007B6109" w:rsidRPr="00205DB4" w:rsidRDefault="007B6109" w:rsidP="00205DB4">
      <w:pPr>
        <w:autoSpaceDE w:val="0"/>
        <w:autoSpaceDN w:val="0"/>
        <w:adjustRightInd w:val="0"/>
        <w:spacing w:after="0" w:line="240" w:lineRule="auto"/>
        <w:jc w:val="both"/>
        <w:rPr>
          <w:rFonts w:ascii="Times New Roman" w:hAnsi="Times New Roman"/>
          <w:sz w:val="24"/>
          <w:szCs w:val="24"/>
        </w:rPr>
      </w:pPr>
      <w:r w:rsidRPr="00205DB4">
        <w:rPr>
          <w:rFonts w:ascii="Times New Roman" w:hAnsi="Times New Roman"/>
          <w:i/>
          <w:iCs/>
          <w:sz w:val="24"/>
          <w:szCs w:val="24"/>
        </w:rPr>
        <w:lastRenderedPageBreak/>
        <w:t xml:space="preserve">d) </w:t>
      </w:r>
      <w:r w:rsidRPr="00205DB4">
        <w:rPr>
          <w:rFonts w:ascii="Times New Roman" w:hAnsi="Times New Roman"/>
          <w:sz w:val="24"/>
          <w:szCs w:val="24"/>
        </w:rPr>
        <w:t>építési beruházás és szolgáltatás megrendelése esetében</w:t>
      </w:r>
    </w:p>
    <w:p w14:paraId="336D47B0" w14:textId="77777777" w:rsidR="007B6109" w:rsidRPr="00205DB4" w:rsidRDefault="007B6109" w:rsidP="00205DB4">
      <w:pPr>
        <w:autoSpaceDE w:val="0"/>
        <w:autoSpaceDN w:val="0"/>
        <w:adjustRightInd w:val="0"/>
        <w:spacing w:after="0" w:line="240" w:lineRule="auto"/>
        <w:jc w:val="both"/>
        <w:rPr>
          <w:rFonts w:ascii="Times New Roman" w:hAnsi="Times New Roman"/>
          <w:sz w:val="24"/>
          <w:szCs w:val="24"/>
        </w:rPr>
      </w:pPr>
      <w:r w:rsidRPr="00205DB4">
        <w:rPr>
          <w:rFonts w:ascii="Times New Roman" w:hAnsi="Times New Roman"/>
          <w:i/>
          <w:iCs/>
          <w:sz w:val="24"/>
          <w:szCs w:val="24"/>
        </w:rPr>
        <w:t xml:space="preserve">da) </w:t>
      </w:r>
      <w:r w:rsidRPr="00205DB4">
        <w:rPr>
          <w:rFonts w:ascii="Times New Roman" w:hAnsi="Times New Roman"/>
          <w:sz w:val="24"/>
          <w:szCs w:val="24"/>
        </w:rPr>
        <w:t xml:space="preserve">a korábban megkötött szerződésben nem szereplő, de előre nem látható körülmények miatt az abban szereplő építési beruházások, illetve szolgáltatások teljesítéséhez szükségessé vált kiegészítő építési beruházás és szolgáltatás megrendelése szükséges, feltéve, hogy a kiegészítő építési beruházást és szolgáltatást műszaki vagy gazdasági okok miatt az ajánlatkérőt érintő jelentős nehézség nélkül nem lehet elválasztani a korábbi szerződéstől, vagy ha a kiegészítő építési beruházás, szolgáltatás elválasztható az eredeti szerződés teljesítésétől, de feltétlenül szükséges </w:t>
      </w:r>
      <w:r>
        <w:rPr>
          <w:rFonts w:ascii="Times New Roman" w:hAnsi="Times New Roman"/>
          <w:sz w:val="24"/>
          <w:szCs w:val="24"/>
        </w:rPr>
        <w:t xml:space="preserve">a </w:t>
      </w:r>
      <w:r w:rsidRPr="00205DB4">
        <w:rPr>
          <w:rFonts w:ascii="Times New Roman" w:hAnsi="Times New Roman"/>
          <w:sz w:val="24"/>
          <w:szCs w:val="24"/>
        </w:rPr>
        <w:t>teljesítés befejezéséhez, továbbá</w:t>
      </w:r>
    </w:p>
    <w:p w14:paraId="0263E888" w14:textId="77777777" w:rsidR="007B6109" w:rsidRPr="00205DB4" w:rsidRDefault="007B6109" w:rsidP="00205DB4">
      <w:pPr>
        <w:autoSpaceDE w:val="0"/>
        <w:autoSpaceDN w:val="0"/>
        <w:adjustRightInd w:val="0"/>
        <w:spacing w:after="0" w:line="240" w:lineRule="auto"/>
        <w:jc w:val="both"/>
        <w:rPr>
          <w:rFonts w:ascii="Times New Roman" w:hAnsi="Times New Roman"/>
          <w:sz w:val="24"/>
          <w:szCs w:val="24"/>
        </w:rPr>
      </w:pPr>
      <w:r w:rsidRPr="00205DB4">
        <w:rPr>
          <w:rFonts w:ascii="Times New Roman" w:hAnsi="Times New Roman"/>
          <w:i/>
          <w:iCs/>
          <w:sz w:val="24"/>
          <w:szCs w:val="24"/>
        </w:rPr>
        <w:t xml:space="preserve">db) </w:t>
      </w:r>
      <w:r w:rsidRPr="00205DB4">
        <w:rPr>
          <w:rFonts w:ascii="Times New Roman" w:hAnsi="Times New Roman"/>
          <w:sz w:val="24"/>
          <w:szCs w:val="24"/>
        </w:rPr>
        <w:t>olyan új építési beruházások, illetve szolgáltatások esetében, amelyek attól az ajánlattevőtől megrendelt munkák megismétléséből állnak, akinek, illetve amelynek ugyanaz az ajánlatkérő már odaítélt egy korábbi szerződést, feltéve, hogy ezek az építési munkák, illetve szolgáltatások megfelelnek egy olyan korábbi beszerzésnek, amelyre az eredeti szerződést meghívásos, tárgyalásos eljárást vagy versenypárbeszédet követően ítélték oda, valamint</w:t>
      </w:r>
    </w:p>
    <w:p w14:paraId="4DDC68B8" w14:textId="77777777" w:rsidR="007B6109" w:rsidRPr="00205DB4" w:rsidRDefault="007B6109" w:rsidP="00205DB4">
      <w:pPr>
        <w:autoSpaceDE w:val="0"/>
        <w:autoSpaceDN w:val="0"/>
        <w:adjustRightInd w:val="0"/>
        <w:spacing w:after="0" w:line="240" w:lineRule="auto"/>
        <w:jc w:val="both"/>
        <w:rPr>
          <w:rFonts w:ascii="Times New Roman" w:hAnsi="Times New Roman"/>
          <w:sz w:val="24"/>
          <w:szCs w:val="24"/>
        </w:rPr>
      </w:pPr>
      <w:r w:rsidRPr="00205DB4">
        <w:rPr>
          <w:rFonts w:ascii="Times New Roman" w:hAnsi="Times New Roman"/>
          <w:i/>
          <w:sz w:val="24"/>
          <w:szCs w:val="24"/>
        </w:rPr>
        <w:t>e)</w:t>
      </w:r>
      <w:r w:rsidRPr="00205DB4">
        <w:rPr>
          <w:rFonts w:ascii="Times New Roman" w:hAnsi="Times New Roman"/>
          <w:sz w:val="24"/>
          <w:szCs w:val="24"/>
        </w:rPr>
        <w:t xml:space="preserve"> a Magyar Honvédség, a rendvédelmi szervek, valamint a nemzetbiztonsági szolgálatok Magyaro</w:t>
      </w:r>
      <w:r>
        <w:rPr>
          <w:rFonts w:ascii="Times New Roman" w:hAnsi="Times New Roman"/>
          <w:sz w:val="24"/>
          <w:szCs w:val="24"/>
        </w:rPr>
        <w:t>r</w:t>
      </w:r>
      <w:r w:rsidRPr="00205DB4">
        <w:rPr>
          <w:rFonts w:ascii="Times New Roman" w:hAnsi="Times New Roman"/>
          <w:sz w:val="24"/>
          <w:szCs w:val="24"/>
        </w:rPr>
        <w:t>szág területén kívüli alkalmazása során igénybe vett légi és tengeri szállítási szolgáltatásokra vonatkozó szerződések esetében, ha az ajánlatkérő olyan gazdasági szereplőtől köteles e szolgáltatásokat beszerezni, amely ajánlatát olyan rövid időtartamra tudja fenntartani, hogy a meghívásos és a tárgyalásos eljárásra e törvényben előírt határidők nem lennének betarthatóak.</w:t>
      </w:r>
    </w:p>
    <w:p w14:paraId="1BAA4758" w14:textId="77777777" w:rsidR="007B6109" w:rsidRPr="00205DB4" w:rsidRDefault="007B6109" w:rsidP="00205DB4">
      <w:pPr>
        <w:autoSpaceDE w:val="0"/>
        <w:autoSpaceDN w:val="0"/>
        <w:adjustRightInd w:val="0"/>
        <w:spacing w:after="0" w:line="240" w:lineRule="auto"/>
        <w:jc w:val="both"/>
        <w:rPr>
          <w:rFonts w:ascii="Times New Roman" w:hAnsi="Times New Roman"/>
          <w:sz w:val="24"/>
          <w:szCs w:val="24"/>
        </w:rPr>
      </w:pPr>
      <w:r w:rsidRPr="00A7516B">
        <w:rPr>
          <w:rFonts w:ascii="Times New Roman" w:hAnsi="Times New Roman"/>
          <w:bCs/>
          <w:sz w:val="24"/>
          <w:szCs w:val="24"/>
        </w:rPr>
        <w:t>(3)</w:t>
      </w:r>
      <w:r w:rsidRPr="00205DB4">
        <w:rPr>
          <w:rFonts w:ascii="Times New Roman" w:hAnsi="Times New Roman"/>
          <w:b/>
          <w:bCs/>
          <w:sz w:val="24"/>
          <w:szCs w:val="24"/>
        </w:rPr>
        <w:t xml:space="preserve"> </w:t>
      </w:r>
      <w:r w:rsidRPr="00205DB4">
        <w:rPr>
          <w:rFonts w:ascii="Times New Roman" w:hAnsi="Times New Roman"/>
          <w:sz w:val="24"/>
          <w:szCs w:val="24"/>
        </w:rPr>
        <w:t>A (</w:t>
      </w:r>
      <w:r>
        <w:rPr>
          <w:rFonts w:ascii="Times New Roman" w:hAnsi="Times New Roman"/>
          <w:sz w:val="24"/>
          <w:szCs w:val="24"/>
        </w:rPr>
        <w:t>2</w:t>
      </w:r>
      <w:r w:rsidRPr="00205DB4">
        <w:rPr>
          <w:rFonts w:ascii="Times New Roman" w:hAnsi="Times New Roman"/>
          <w:sz w:val="24"/>
          <w:szCs w:val="24"/>
        </w:rPr>
        <w:t xml:space="preserve">) bekezdés </w:t>
      </w:r>
      <w:r w:rsidRPr="00205DB4">
        <w:rPr>
          <w:rFonts w:ascii="Times New Roman" w:hAnsi="Times New Roman"/>
          <w:i/>
          <w:sz w:val="24"/>
          <w:szCs w:val="24"/>
        </w:rPr>
        <w:t>d)</w:t>
      </w:r>
      <w:r w:rsidRPr="00205DB4">
        <w:rPr>
          <w:rFonts w:ascii="Times New Roman" w:hAnsi="Times New Roman"/>
          <w:sz w:val="24"/>
          <w:szCs w:val="24"/>
        </w:rPr>
        <w:t xml:space="preserve"> pont </w:t>
      </w:r>
      <w:r w:rsidRPr="00205DB4">
        <w:rPr>
          <w:rFonts w:ascii="Times New Roman" w:hAnsi="Times New Roman"/>
          <w:i/>
          <w:sz w:val="24"/>
          <w:szCs w:val="24"/>
        </w:rPr>
        <w:t>da)</w:t>
      </w:r>
      <w:r w:rsidRPr="00205DB4">
        <w:rPr>
          <w:rFonts w:ascii="Times New Roman" w:hAnsi="Times New Roman"/>
          <w:sz w:val="24"/>
          <w:szCs w:val="24"/>
        </w:rPr>
        <w:t xml:space="preserve"> alpontjában meghatározott kiegészítő építési beruházás és szolgáltatás megrendelésekor – a korábbi nyertes ajánlattevővel kötött – szerződés és szerződések becsült összértéke nem haladhatja meg az eredeti építési beruházás és szolgáltatás értékének felét, ide nem értve a Ptk. 6:244. § (2) bekezdése szerinti, az ajánlattevő kötelezettségi körét érintő szabályokra tekintettel a többletmunka körébe nem tartozó olyan munkákat, melyek nélkül az építmény rendeltetésszerűen nem használható. </w:t>
      </w:r>
    </w:p>
    <w:p w14:paraId="6E7FC60B" w14:textId="77777777" w:rsidR="007B6109" w:rsidRPr="00205DB4" w:rsidRDefault="007B6109" w:rsidP="00205DB4">
      <w:pPr>
        <w:autoSpaceDE w:val="0"/>
        <w:autoSpaceDN w:val="0"/>
        <w:adjustRightInd w:val="0"/>
        <w:spacing w:after="0" w:line="240" w:lineRule="auto"/>
        <w:jc w:val="both"/>
        <w:rPr>
          <w:rFonts w:ascii="Times New Roman" w:hAnsi="Times New Roman"/>
          <w:sz w:val="24"/>
          <w:szCs w:val="24"/>
        </w:rPr>
      </w:pPr>
      <w:r w:rsidRPr="00A7516B">
        <w:rPr>
          <w:rFonts w:ascii="Times New Roman" w:hAnsi="Times New Roman"/>
          <w:bCs/>
          <w:sz w:val="24"/>
          <w:szCs w:val="24"/>
        </w:rPr>
        <w:t>(4)</w:t>
      </w:r>
      <w:r w:rsidRPr="00205DB4">
        <w:rPr>
          <w:rFonts w:ascii="Times New Roman" w:hAnsi="Times New Roman"/>
          <w:b/>
          <w:bCs/>
          <w:sz w:val="24"/>
          <w:szCs w:val="24"/>
        </w:rPr>
        <w:t xml:space="preserve"> </w:t>
      </w:r>
      <w:r w:rsidRPr="00205DB4">
        <w:rPr>
          <w:rFonts w:ascii="Times New Roman" w:hAnsi="Times New Roman"/>
          <w:sz w:val="24"/>
          <w:szCs w:val="24"/>
        </w:rPr>
        <w:t>A (</w:t>
      </w:r>
      <w:r>
        <w:rPr>
          <w:rFonts w:ascii="Times New Roman" w:hAnsi="Times New Roman"/>
          <w:sz w:val="24"/>
          <w:szCs w:val="24"/>
        </w:rPr>
        <w:t>2</w:t>
      </w:r>
      <w:r w:rsidRPr="00205DB4">
        <w:rPr>
          <w:rFonts w:ascii="Times New Roman" w:hAnsi="Times New Roman"/>
          <w:sz w:val="24"/>
          <w:szCs w:val="24"/>
        </w:rPr>
        <w:t xml:space="preserve">) bekezdés </w:t>
      </w:r>
      <w:r w:rsidRPr="00205DB4">
        <w:rPr>
          <w:rFonts w:ascii="Times New Roman" w:hAnsi="Times New Roman"/>
          <w:i/>
          <w:sz w:val="24"/>
          <w:szCs w:val="24"/>
        </w:rPr>
        <w:t>d)</w:t>
      </w:r>
      <w:r w:rsidRPr="00205DB4">
        <w:rPr>
          <w:rFonts w:ascii="Times New Roman" w:hAnsi="Times New Roman"/>
          <w:sz w:val="24"/>
          <w:szCs w:val="24"/>
        </w:rPr>
        <w:t xml:space="preserve"> pont </w:t>
      </w:r>
      <w:r w:rsidRPr="00205DB4">
        <w:rPr>
          <w:rFonts w:ascii="Times New Roman" w:hAnsi="Times New Roman"/>
          <w:i/>
          <w:sz w:val="24"/>
          <w:szCs w:val="24"/>
        </w:rPr>
        <w:t>db)</w:t>
      </w:r>
      <w:r w:rsidRPr="00205DB4">
        <w:rPr>
          <w:rFonts w:ascii="Times New Roman" w:hAnsi="Times New Roman"/>
          <w:sz w:val="24"/>
          <w:szCs w:val="24"/>
        </w:rPr>
        <w:t xml:space="preserve"> alpontjában szabályozott új építési beruházás, illetve szolgáltatás esetében az első szerződés megkötését megelőző beszerzési eljárás ajánlattételi felhívásában hivatkozni kell arra, hogy</w:t>
      </w:r>
      <w:r>
        <w:rPr>
          <w:rFonts w:ascii="Times New Roman" w:hAnsi="Times New Roman"/>
          <w:sz w:val="24"/>
          <w:szCs w:val="24"/>
        </w:rPr>
        <w:t xml:space="preserve"> </w:t>
      </w:r>
      <w:r w:rsidRPr="00205DB4">
        <w:rPr>
          <w:rFonts w:ascii="Times New Roman" w:hAnsi="Times New Roman"/>
          <w:sz w:val="24"/>
          <w:szCs w:val="24"/>
        </w:rPr>
        <w:t>az ajánlatkérő a későbbiekben ezen jogalapon hirdetmény nélküli tárgyalásos eljárást indíthat. Ezen jogalapra hivatkozva kizárólag az eredeti szerződés megkötését követő öt éven belül indítható hirdetmény nélküli tárgyalásos eljárás, kivéve</w:t>
      </w:r>
      <w:r>
        <w:rPr>
          <w:rFonts w:ascii="Times New Roman" w:hAnsi="Times New Roman"/>
          <w:sz w:val="24"/>
          <w:szCs w:val="24"/>
        </w:rPr>
        <w:t>,</w:t>
      </w:r>
      <w:r w:rsidRPr="00205DB4">
        <w:rPr>
          <w:rFonts w:ascii="Times New Roman" w:hAnsi="Times New Roman"/>
          <w:sz w:val="24"/>
          <w:szCs w:val="24"/>
        </w:rPr>
        <w:t xml:space="preserve"> ha az ezen időtartamon túl történő megindítás</w:t>
      </w:r>
      <w:r>
        <w:rPr>
          <w:rFonts w:ascii="Times New Roman" w:hAnsi="Times New Roman"/>
          <w:sz w:val="24"/>
          <w:szCs w:val="24"/>
        </w:rPr>
        <w:t>t</w:t>
      </w:r>
      <w:r w:rsidRPr="00205DB4">
        <w:rPr>
          <w:rFonts w:ascii="Times New Roman" w:hAnsi="Times New Roman"/>
          <w:sz w:val="24"/>
          <w:szCs w:val="24"/>
        </w:rPr>
        <w:t xml:space="preserve"> valamely a beszerzett eszköz, berendezés, rendszer várható élettartamának, valamint az ajánlattevő személyének megváltozása következtében keletkező műszaki nehézségek indokolják. </w:t>
      </w:r>
    </w:p>
    <w:p w14:paraId="36DD9459" w14:textId="77777777" w:rsidR="007B6109" w:rsidRPr="00205DB4" w:rsidRDefault="007B6109" w:rsidP="00205DB4">
      <w:pPr>
        <w:autoSpaceDE w:val="0"/>
        <w:autoSpaceDN w:val="0"/>
        <w:adjustRightInd w:val="0"/>
        <w:spacing w:after="0" w:line="240" w:lineRule="auto"/>
        <w:jc w:val="both"/>
        <w:rPr>
          <w:rFonts w:ascii="Times New Roman" w:hAnsi="Times New Roman"/>
          <w:sz w:val="24"/>
          <w:szCs w:val="24"/>
        </w:rPr>
      </w:pPr>
      <w:r w:rsidRPr="00A7516B">
        <w:rPr>
          <w:rFonts w:ascii="Times New Roman" w:hAnsi="Times New Roman"/>
          <w:bCs/>
          <w:sz w:val="24"/>
          <w:szCs w:val="24"/>
        </w:rPr>
        <w:t>(5)</w:t>
      </w:r>
      <w:r w:rsidRPr="00205DB4">
        <w:rPr>
          <w:rFonts w:ascii="Times New Roman" w:hAnsi="Times New Roman"/>
          <w:b/>
          <w:bCs/>
          <w:sz w:val="24"/>
          <w:szCs w:val="24"/>
        </w:rPr>
        <w:t xml:space="preserve"> </w:t>
      </w:r>
      <w:r w:rsidRPr="00205DB4">
        <w:rPr>
          <w:rFonts w:ascii="Times New Roman" w:hAnsi="Times New Roman"/>
          <w:sz w:val="24"/>
          <w:szCs w:val="24"/>
        </w:rPr>
        <w:t>A (</w:t>
      </w:r>
      <w:r>
        <w:rPr>
          <w:rFonts w:ascii="Times New Roman" w:hAnsi="Times New Roman"/>
          <w:sz w:val="24"/>
          <w:szCs w:val="24"/>
        </w:rPr>
        <w:t>2</w:t>
      </w:r>
      <w:r w:rsidRPr="00205DB4">
        <w:rPr>
          <w:rFonts w:ascii="Times New Roman" w:hAnsi="Times New Roman"/>
          <w:sz w:val="24"/>
          <w:szCs w:val="24"/>
        </w:rPr>
        <w:t xml:space="preserve">) bekezdés </w:t>
      </w:r>
      <w:r w:rsidR="00E86B04">
        <w:rPr>
          <w:rFonts w:ascii="Times New Roman" w:hAnsi="Times New Roman"/>
          <w:i/>
          <w:sz w:val="24"/>
          <w:szCs w:val="24"/>
        </w:rPr>
        <w:t>c</w:t>
      </w:r>
      <w:r w:rsidRPr="00205DB4">
        <w:rPr>
          <w:rFonts w:ascii="Times New Roman" w:hAnsi="Times New Roman"/>
          <w:i/>
          <w:sz w:val="24"/>
          <w:szCs w:val="24"/>
        </w:rPr>
        <w:t>)</w:t>
      </w:r>
      <w:r w:rsidRPr="00205DB4">
        <w:rPr>
          <w:rFonts w:ascii="Times New Roman" w:hAnsi="Times New Roman"/>
          <w:sz w:val="24"/>
          <w:szCs w:val="24"/>
        </w:rPr>
        <w:t xml:space="preserve"> pont </w:t>
      </w:r>
      <w:r w:rsidR="00E86B04">
        <w:rPr>
          <w:rFonts w:ascii="Times New Roman" w:hAnsi="Times New Roman"/>
          <w:i/>
          <w:sz w:val="24"/>
          <w:szCs w:val="24"/>
        </w:rPr>
        <w:t>c</w:t>
      </w:r>
      <w:r w:rsidR="00E86B04" w:rsidRPr="00205DB4">
        <w:rPr>
          <w:rFonts w:ascii="Times New Roman" w:hAnsi="Times New Roman"/>
          <w:i/>
          <w:sz w:val="24"/>
          <w:szCs w:val="24"/>
        </w:rPr>
        <w:t>a</w:t>
      </w:r>
      <w:r w:rsidRPr="00205DB4">
        <w:rPr>
          <w:rFonts w:ascii="Times New Roman" w:hAnsi="Times New Roman"/>
          <w:i/>
          <w:sz w:val="24"/>
          <w:szCs w:val="24"/>
        </w:rPr>
        <w:t>)</w:t>
      </w:r>
      <w:r w:rsidRPr="00205DB4">
        <w:rPr>
          <w:rFonts w:ascii="Times New Roman" w:hAnsi="Times New Roman"/>
          <w:sz w:val="24"/>
          <w:szCs w:val="24"/>
        </w:rPr>
        <w:t xml:space="preserve"> alpontjában meghatározott szerződések, illetve </w:t>
      </w:r>
      <w:r w:rsidR="00E86B04" w:rsidRPr="00E86B04">
        <w:rPr>
          <w:rFonts w:ascii="Times New Roman" w:hAnsi="Times New Roman"/>
          <w:sz w:val="24"/>
          <w:szCs w:val="24"/>
        </w:rPr>
        <w:t>az</w:t>
      </w:r>
      <w:r w:rsidRPr="00205DB4">
        <w:rPr>
          <w:rFonts w:ascii="Times New Roman" w:hAnsi="Times New Roman"/>
          <w:sz w:val="24"/>
          <w:szCs w:val="24"/>
        </w:rPr>
        <w:t xml:space="preserve"> ismétlődő szerződések tartama nem haladhatja meg az öt évet, kivéve</w:t>
      </w:r>
      <w:r>
        <w:rPr>
          <w:rFonts w:ascii="Times New Roman" w:hAnsi="Times New Roman"/>
          <w:sz w:val="24"/>
          <w:szCs w:val="24"/>
        </w:rPr>
        <w:t>,</w:t>
      </w:r>
      <w:r w:rsidRPr="00205DB4">
        <w:rPr>
          <w:rFonts w:ascii="Times New Roman" w:hAnsi="Times New Roman"/>
          <w:sz w:val="24"/>
          <w:szCs w:val="24"/>
        </w:rPr>
        <w:t xml:space="preserve"> ha a beszerzett eszköz, berendezés, rendszer várható élettartamának, valamint a szállító megváltozása következtében keletkező műszaki nehézségek a szerződés hosszabb időtartamra történő megkötését teszik indokolttá. </w:t>
      </w:r>
    </w:p>
    <w:p w14:paraId="6D90FA03" w14:textId="77777777" w:rsidR="007B6109" w:rsidRPr="00205DB4" w:rsidRDefault="007B6109" w:rsidP="00205DB4">
      <w:pPr>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rPr>
        <w:t>76</w:t>
      </w:r>
      <w:r w:rsidRPr="00205DB4">
        <w:rPr>
          <w:rFonts w:ascii="Times New Roman" w:hAnsi="Times New Roman"/>
          <w:b/>
          <w:bCs/>
          <w:sz w:val="24"/>
          <w:szCs w:val="24"/>
        </w:rPr>
        <w:t xml:space="preserve">. § </w:t>
      </w:r>
      <w:r w:rsidRPr="00A7516B">
        <w:rPr>
          <w:rFonts w:ascii="Times New Roman" w:hAnsi="Times New Roman"/>
          <w:sz w:val="24"/>
          <w:szCs w:val="24"/>
        </w:rPr>
        <w:t>(1)</w:t>
      </w:r>
      <w:r w:rsidRPr="00205DB4">
        <w:rPr>
          <w:rFonts w:ascii="Times New Roman" w:hAnsi="Times New Roman"/>
          <w:sz w:val="24"/>
          <w:szCs w:val="24"/>
        </w:rPr>
        <w:t xml:space="preserve"> A </w:t>
      </w:r>
      <w:r>
        <w:rPr>
          <w:rFonts w:ascii="Times New Roman" w:hAnsi="Times New Roman"/>
          <w:sz w:val="24"/>
          <w:szCs w:val="24"/>
        </w:rPr>
        <w:t>75</w:t>
      </w:r>
      <w:r w:rsidRPr="00205DB4">
        <w:rPr>
          <w:rFonts w:ascii="Times New Roman" w:hAnsi="Times New Roman"/>
          <w:sz w:val="24"/>
          <w:szCs w:val="24"/>
        </w:rPr>
        <w:t>. § (</w:t>
      </w:r>
      <w:r>
        <w:rPr>
          <w:rFonts w:ascii="Times New Roman" w:hAnsi="Times New Roman"/>
          <w:sz w:val="24"/>
          <w:szCs w:val="24"/>
        </w:rPr>
        <w:t>2</w:t>
      </w:r>
      <w:r w:rsidRPr="00205DB4">
        <w:rPr>
          <w:rFonts w:ascii="Times New Roman" w:hAnsi="Times New Roman"/>
          <w:sz w:val="24"/>
          <w:szCs w:val="24"/>
        </w:rPr>
        <w:t xml:space="preserve">) bekezdés </w:t>
      </w:r>
      <w:r w:rsidRPr="00205DB4">
        <w:rPr>
          <w:rFonts w:ascii="Times New Roman" w:hAnsi="Times New Roman"/>
          <w:i/>
          <w:sz w:val="24"/>
          <w:szCs w:val="24"/>
        </w:rPr>
        <w:t>a)</w:t>
      </w:r>
      <w:r w:rsidRPr="00205DB4">
        <w:rPr>
          <w:rFonts w:ascii="Times New Roman" w:hAnsi="Times New Roman"/>
          <w:sz w:val="24"/>
          <w:szCs w:val="24"/>
        </w:rPr>
        <w:t xml:space="preserve"> pont </w:t>
      </w:r>
      <w:r w:rsidRPr="00205DB4">
        <w:rPr>
          <w:rFonts w:ascii="Times New Roman" w:hAnsi="Times New Roman"/>
          <w:i/>
          <w:sz w:val="24"/>
          <w:szCs w:val="24"/>
        </w:rPr>
        <w:t>ac)</w:t>
      </w:r>
      <w:r w:rsidRPr="00205DB4">
        <w:rPr>
          <w:rFonts w:ascii="Times New Roman" w:hAnsi="Times New Roman"/>
          <w:sz w:val="24"/>
          <w:szCs w:val="24"/>
        </w:rPr>
        <w:t xml:space="preserve"> és </w:t>
      </w:r>
      <w:r w:rsidRPr="00205DB4">
        <w:rPr>
          <w:rFonts w:ascii="Times New Roman" w:hAnsi="Times New Roman"/>
          <w:i/>
          <w:sz w:val="24"/>
          <w:szCs w:val="24"/>
        </w:rPr>
        <w:t>ad)</w:t>
      </w:r>
      <w:r w:rsidRPr="00205DB4">
        <w:rPr>
          <w:rFonts w:ascii="Times New Roman" w:hAnsi="Times New Roman"/>
          <w:sz w:val="24"/>
          <w:szCs w:val="24"/>
        </w:rPr>
        <w:t xml:space="preserve"> pontja szerinti hirdetmény nélküli tárgyalásos eljárásban azokkal az ajánlattevőkkel kell tárgyalni és a tárgyalás befejezésekor írásban szerződést kötni, amelyek a szerződést az eljárásra okot adó körülmény által megkívánt idő alatt képesek teljesíteni. Eb</w:t>
      </w:r>
      <w:r>
        <w:rPr>
          <w:rFonts w:ascii="Times New Roman" w:hAnsi="Times New Roman"/>
          <w:sz w:val="24"/>
          <w:szCs w:val="24"/>
        </w:rPr>
        <w:t>ben az esetben az ajánlatkérő</w:t>
      </w:r>
      <w:r w:rsidRPr="00205DB4">
        <w:rPr>
          <w:rFonts w:ascii="Times New Roman" w:hAnsi="Times New Roman"/>
          <w:sz w:val="24"/>
          <w:szCs w:val="24"/>
        </w:rPr>
        <w:t xml:space="preserve"> eltekint</w:t>
      </w:r>
      <w:r>
        <w:rPr>
          <w:rFonts w:ascii="Times New Roman" w:hAnsi="Times New Roman"/>
          <w:sz w:val="24"/>
          <w:szCs w:val="24"/>
        </w:rPr>
        <w:t>het</w:t>
      </w:r>
      <w:r w:rsidRPr="00205DB4">
        <w:rPr>
          <w:rFonts w:ascii="Times New Roman" w:hAnsi="Times New Roman"/>
          <w:sz w:val="24"/>
          <w:szCs w:val="24"/>
        </w:rPr>
        <w:t xml:space="preserve"> alkalmassági követelmény előírásától, </w:t>
      </w:r>
      <w:r>
        <w:rPr>
          <w:rFonts w:ascii="Times New Roman" w:hAnsi="Times New Roman"/>
          <w:sz w:val="24"/>
          <w:szCs w:val="24"/>
        </w:rPr>
        <w:t>és az ajánlattevőnek</w:t>
      </w:r>
      <w:r w:rsidRPr="00205DB4">
        <w:rPr>
          <w:rFonts w:ascii="Times New Roman" w:hAnsi="Times New Roman"/>
          <w:sz w:val="24"/>
          <w:szCs w:val="24"/>
        </w:rPr>
        <w:t xml:space="preserve"> elegendő nyilatkoznia arról, hogy nem tartozik az 45. § (1) és (2) bekezdésében </w:t>
      </w:r>
      <w:r>
        <w:rPr>
          <w:rFonts w:ascii="Times New Roman" w:hAnsi="Times New Roman"/>
          <w:sz w:val="24"/>
          <w:szCs w:val="24"/>
        </w:rPr>
        <w:t>– és ha</w:t>
      </w:r>
      <w:r w:rsidRPr="00205DB4">
        <w:rPr>
          <w:rFonts w:ascii="Times New Roman" w:hAnsi="Times New Roman"/>
          <w:sz w:val="24"/>
          <w:szCs w:val="24"/>
        </w:rPr>
        <w:t xml:space="preserve"> az ajánlatkérő azt előírta</w:t>
      </w:r>
      <w:r>
        <w:rPr>
          <w:rFonts w:ascii="Times New Roman" w:hAnsi="Times New Roman"/>
          <w:sz w:val="24"/>
          <w:szCs w:val="24"/>
        </w:rPr>
        <w:t>, a</w:t>
      </w:r>
      <w:r w:rsidRPr="00205DB4">
        <w:rPr>
          <w:rFonts w:ascii="Times New Roman" w:hAnsi="Times New Roman"/>
          <w:sz w:val="24"/>
          <w:szCs w:val="24"/>
        </w:rPr>
        <w:t xml:space="preserve"> 46. §.ban foglalt </w:t>
      </w:r>
      <w:r>
        <w:rPr>
          <w:rFonts w:ascii="Times New Roman" w:hAnsi="Times New Roman"/>
          <w:sz w:val="24"/>
          <w:szCs w:val="24"/>
        </w:rPr>
        <w:t xml:space="preserve">– </w:t>
      </w:r>
      <w:r w:rsidRPr="00205DB4">
        <w:rPr>
          <w:rFonts w:ascii="Times New Roman" w:hAnsi="Times New Roman"/>
          <w:sz w:val="24"/>
          <w:szCs w:val="24"/>
        </w:rPr>
        <w:t xml:space="preserve">kizáró okok hatálya alá. </w:t>
      </w:r>
    </w:p>
    <w:p w14:paraId="6DD44391" w14:textId="77777777" w:rsidR="007B6109" w:rsidRPr="00205DB4" w:rsidRDefault="007B6109" w:rsidP="00205DB4">
      <w:pPr>
        <w:autoSpaceDE w:val="0"/>
        <w:autoSpaceDN w:val="0"/>
        <w:adjustRightInd w:val="0"/>
        <w:spacing w:after="0" w:line="240" w:lineRule="auto"/>
        <w:jc w:val="both"/>
        <w:rPr>
          <w:rFonts w:ascii="Times New Roman" w:hAnsi="Times New Roman"/>
          <w:sz w:val="24"/>
          <w:szCs w:val="24"/>
        </w:rPr>
      </w:pPr>
      <w:r w:rsidRPr="00A7516B">
        <w:rPr>
          <w:rFonts w:ascii="Times New Roman" w:hAnsi="Times New Roman"/>
          <w:sz w:val="24"/>
          <w:szCs w:val="24"/>
        </w:rPr>
        <w:t>(2)</w:t>
      </w:r>
      <w:r w:rsidRPr="00205DB4">
        <w:rPr>
          <w:rFonts w:ascii="Times New Roman" w:hAnsi="Times New Roman"/>
          <w:sz w:val="24"/>
          <w:szCs w:val="24"/>
        </w:rPr>
        <w:t xml:space="preserve"> Az (1) bekezdés szerinti esetekben az ajánlatkérő ajánlattételi felhívást</w:t>
      </w:r>
      <w:r>
        <w:rPr>
          <w:rFonts w:ascii="Times New Roman" w:hAnsi="Times New Roman"/>
          <w:sz w:val="24"/>
          <w:szCs w:val="24"/>
        </w:rPr>
        <w:t>,</w:t>
      </w:r>
      <w:r w:rsidRPr="00205DB4">
        <w:rPr>
          <w:rFonts w:ascii="Times New Roman" w:hAnsi="Times New Roman"/>
          <w:sz w:val="24"/>
          <w:szCs w:val="24"/>
        </w:rPr>
        <w:t xml:space="preserve"> vagy ha a körülmények által megkövetelt rendkívüli sürgősség nem teszi lehetővé ajánlattételi felhívás elkészítését, tárgyalási meghívót küld az alkalmas gazdasági szereplőknek. A tárgyalási meghívó az ajánlatkérő nevét, székhelyét, a tárgyalás helyét és idejét, továbbá legalább a beszerzés tárgyát és mennyiségét tartalmazza.</w:t>
      </w:r>
    </w:p>
    <w:p w14:paraId="033102E5"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 xml:space="preserve">77. § </w:t>
      </w:r>
      <w:r w:rsidRPr="00A7516B">
        <w:rPr>
          <w:rFonts w:ascii="Times New Roman" w:hAnsi="Times New Roman"/>
          <w:sz w:val="24"/>
          <w:szCs w:val="24"/>
        </w:rPr>
        <w:t>(1)</w:t>
      </w:r>
      <w:r w:rsidRPr="0023205B">
        <w:rPr>
          <w:rFonts w:ascii="Times New Roman" w:hAnsi="Times New Roman"/>
          <w:sz w:val="24"/>
          <w:szCs w:val="24"/>
        </w:rPr>
        <w:t xml:space="preserve"> A hirdetmény nélküli tárgyalásos </w:t>
      </w:r>
      <w:r w:rsidRPr="00E26730">
        <w:rPr>
          <w:rFonts w:ascii="Times New Roman" w:hAnsi="Times New Roman"/>
          <w:sz w:val="24"/>
          <w:szCs w:val="24"/>
        </w:rPr>
        <w:t xml:space="preserve">eljárás </w:t>
      </w:r>
      <w:r w:rsidRPr="002D194B">
        <w:rPr>
          <w:rFonts w:ascii="Times New Roman" w:hAnsi="Times New Roman"/>
          <w:sz w:val="24"/>
          <w:szCs w:val="24"/>
        </w:rPr>
        <w:t xml:space="preserve">– a </w:t>
      </w:r>
      <w:r w:rsidRPr="00056925">
        <w:rPr>
          <w:rFonts w:ascii="Times New Roman" w:hAnsi="Times New Roman"/>
          <w:sz w:val="24"/>
          <w:szCs w:val="24"/>
        </w:rPr>
        <w:t>7</w:t>
      </w:r>
      <w:r>
        <w:rPr>
          <w:rFonts w:ascii="Times New Roman" w:hAnsi="Times New Roman"/>
          <w:sz w:val="24"/>
          <w:szCs w:val="24"/>
        </w:rPr>
        <w:t>5</w:t>
      </w:r>
      <w:r w:rsidRPr="00056925">
        <w:rPr>
          <w:rFonts w:ascii="Times New Roman" w:hAnsi="Times New Roman"/>
          <w:sz w:val="24"/>
          <w:szCs w:val="24"/>
        </w:rPr>
        <w:t xml:space="preserve">. § (2) bekezdés </w:t>
      </w:r>
      <w:r w:rsidRPr="00A7516B">
        <w:rPr>
          <w:rFonts w:ascii="Times New Roman" w:hAnsi="Times New Roman"/>
          <w:i/>
          <w:sz w:val="24"/>
          <w:szCs w:val="24"/>
        </w:rPr>
        <w:t>a)</w:t>
      </w:r>
      <w:r w:rsidRPr="00056925">
        <w:rPr>
          <w:rFonts w:ascii="Times New Roman" w:hAnsi="Times New Roman"/>
          <w:sz w:val="24"/>
          <w:szCs w:val="24"/>
        </w:rPr>
        <w:t xml:space="preserve"> pont </w:t>
      </w:r>
      <w:r w:rsidRPr="00A7516B">
        <w:rPr>
          <w:rFonts w:ascii="Times New Roman" w:hAnsi="Times New Roman"/>
          <w:i/>
          <w:sz w:val="24"/>
          <w:szCs w:val="24"/>
        </w:rPr>
        <w:t>af)</w:t>
      </w:r>
      <w:r w:rsidRPr="00056925">
        <w:rPr>
          <w:rFonts w:ascii="Times New Roman" w:hAnsi="Times New Roman"/>
          <w:sz w:val="24"/>
          <w:szCs w:val="24"/>
        </w:rPr>
        <w:t xml:space="preserve"> alpontja és </w:t>
      </w:r>
      <w:r w:rsidRPr="00A7516B">
        <w:rPr>
          <w:rFonts w:ascii="Times New Roman" w:hAnsi="Times New Roman"/>
          <w:i/>
          <w:sz w:val="24"/>
          <w:szCs w:val="24"/>
        </w:rPr>
        <w:t>c)</w:t>
      </w:r>
      <w:r w:rsidRPr="00056925">
        <w:rPr>
          <w:rFonts w:ascii="Times New Roman" w:hAnsi="Times New Roman"/>
          <w:sz w:val="24"/>
          <w:szCs w:val="24"/>
        </w:rPr>
        <w:t xml:space="preserve"> pont </w:t>
      </w:r>
      <w:r w:rsidRPr="00A7516B">
        <w:rPr>
          <w:rFonts w:ascii="Times New Roman" w:hAnsi="Times New Roman"/>
          <w:i/>
          <w:sz w:val="24"/>
          <w:szCs w:val="24"/>
        </w:rPr>
        <w:t>cb)</w:t>
      </w:r>
      <w:r w:rsidRPr="00056925">
        <w:rPr>
          <w:rFonts w:ascii="Times New Roman" w:hAnsi="Times New Roman"/>
          <w:sz w:val="24"/>
          <w:szCs w:val="24"/>
        </w:rPr>
        <w:t xml:space="preserve"> alpontja szerinti eset kivételével</w:t>
      </w:r>
      <w:r w:rsidRPr="00E26730">
        <w:rPr>
          <w:rFonts w:ascii="Times New Roman" w:hAnsi="Times New Roman"/>
          <w:sz w:val="24"/>
          <w:szCs w:val="24"/>
        </w:rPr>
        <w:t xml:space="preserve"> </w:t>
      </w:r>
      <w:r>
        <w:rPr>
          <w:rFonts w:ascii="Times New Roman" w:hAnsi="Times New Roman"/>
          <w:sz w:val="24"/>
          <w:szCs w:val="24"/>
        </w:rPr>
        <w:t>–</w:t>
      </w:r>
      <w:r w:rsidRPr="0023205B">
        <w:rPr>
          <w:rFonts w:ascii="Times New Roman" w:hAnsi="Times New Roman"/>
          <w:sz w:val="24"/>
          <w:szCs w:val="24"/>
        </w:rPr>
        <w:t xml:space="preserve"> ajánl</w:t>
      </w:r>
      <w:r>
        <w:rPr>
          <w:rFonts w:ascii="Times New Roman" w:hAnsi="Times New Roman"/>
          <w:sz w:val="24"/>
          <w:szCs w:val="24"/>
        </w:rPr>
        <w:t>attételi felhívás megküldésével</w:t>
      </w:r>
      <w:r w:rsidRPr="0023205B">
        <w:rPr>
          <w:rFonts w:ascii="Times New Roman" w:hAnsi="Times New Roman"/>
          <w:sz w:val="24"/>
          <w:szCs w:val="24"/>
        </w:rPr>
        <w:t xml:space="preserve"> </w:t>
      </w:r>
      <w:r>
        <w:rPr>
          <w:rFonts w:ascii="Times New Roman" w:hAnsi="Times New Roman"/>
          <w:sz w:val="24"/>
          <w:szCs w:val="24"/>
        </w:rPr>
        <w:t xml:space="preserve">kezdődik, </w:t>
      </w:r>
      <w:r w:rsidRPr="0023205B">
        <w:rPr>
          <w:rFonts w:ascii="Times New Roman" w:hAnsi="Times New Roman"/>
          <w:sz w:val="24"/>
          <w:szCs w:val="24"/>
        </w:rPr>
        <w:t xml:space="preserve">a </w:t>
      </w:r>
      <w:r>
        <w:rPr>
          <w:rFonts w:ascii="Times New Roman" w:hAnsi="Times New Roman"/>
          <w:sz w:val="24"/>
          <w:szCs w:val="24"/>
        </w:rPr>
        <w:lastRenderedPageBreak/>
        <w:t>75</w:t>
      </w:r>
      <w:r w:rsidRPr="0023205B">
        <w:rPr>
          <w:rFonts w:ascii="Times New Roman" w:hAnsi="Times New Roman"/>
          <w:sz w:val="24"/>
          <w:szCs w:val="24"/>
        </w:rPr>
        <w:t>. § (</w:t>
      </w:r>
      <w:r>
        <w:rPr>
          <w:rFonts w:ascii="Times New Roman" w:hAnsi="Times New Roman"/>
          <w:sz w:val="24"/>
          <w:szCs w:val="24"/>
        </w:rPr>
        <w:t>2</w:t>
      </w:r>
      <w:r w:rsidRPr="0023205B">
        <w:rPr>
          <w:rFonts w:ascii="Times New Roman" w:hAnsi="Times New Roman"/>
          <w:sz w:val="24"/>
          <w:szCs w:val="24"/>
        </w:rPr>
        <w:t>) bekezdés</w:t>
      </w:r>
      <w:r w:rsidRPr="00E26730">
        <w:rPr>
          <w:rFonts w:ascii="Times New Roman" w:hAnsi="Times New Roman"/>
          <w:sz w:val="24"/>
          <w:szCs w:val="24"/>
        </w:rPr>
        <w:t xml:space="preserve"> </w:t>
      </w:r>
      <w:r w:rsidRPr="00A7516B">
        <w:rPr>
          <w:rFonts w:ascii="Times New Roman" w:hAnsi="Times New Roman"/>
          <w:i/>
          <w:sz w:val="24"/>
          <w:szCs w:val="24"/>
        </w:rPr>
        <w:t>a)</w:t>
      </w:r>
      <w:r w:rsidRPr="00E26730">
        <w:rPr>
          <w:rFonts w:ascii="Times New Roman" w:hAnsi="Times New Roman"/>
          <w:sz w:val="24"/>
          <w:szCs w:val="24"/>
        </w:rPr>
        <w:t xml:space="preserve"> pont </w:t>
      </w:r>
      <w:r w:rsidRPr="00A7516B">
        <w:rPr>
          <w:rFonts w:ascii="Times New Roman" w:hAnsi="Times New Roman"/>
          <w:i/>
          <w:sz w:val="24"/>
          <w:szCs w:val="24"/>
        </w:rPr>
        <w:t>ac)</w:t>
      </w:r>
      <w:r w:rsidRPr="00E26730">
        <w:rPr>
          <w:rFonts w:ascii="Times New Roman" w:hAnsi="Times New Roman"/>
          <w:sz w:val="24"/>
          <w:szCs w:val="24"/>
        </w:rPr>
        <w:t xml:space="preserve"> és </w:t>
      </w:r>
      <w:r w:rsidRPr="00A7516B">
        <w:rPr>
          <w:rFonts w:ascii="Times New Roman" w:hAnsi="Times New Roman"/>
          <w:i/>
          <w:sz w:val="24"/>
          <w:szCs w:val="24"/>
        </w:rPr>
        <w:t>ad)</w:t>
      </w:r>
      <w:r w:rsidRPr="00E26730">
        <w:rPr>
          <w:rFonts w:ascii="Times New Roman" w:hAnsi="Times New Roman"/>
          <w:sz w:val="24"/>
          <w:szCs w:val="24"/>
        </w:rPr>
        <w:t xml:space="preserve"> alpontja</w:t>
      </w:r>
      <w:r w:rsidRPr="0023205B">
        <w:rPr>
          <w:rFonts w:ascii="Times New Roman" w:hAnsi="Times New Roman"/>
          <w:sz w:val="24"/>
          <w:szCs w:val="24"/>
        </w:rPr>
        <w:t xml:space="preserve"> szerinti esetben </w:t>
      </w:r>
      <w:r>
        <w:rPr>
          <w:rFonts w:ascii="Times New Roman" w:hAnsi="Times New Roman"/>
          <w:sz w:val="24"/>
          <w:szCs w:val="24"/>
        </w:rPr>
        <w:t xml:space="preserve">pedig tárgyalási </w:t>
      </w:r>
      <w:r w:rsidRPr="0023205B">
        <w:rPr>
          <w:rFonts w:ascii="Times New Roman" w:hAnsi="Times New Roman"/>
          <w:sz w:val="24"/>
          <w:szCs w:val="24"/>
        </w:rPr>
        <w:t>meghívó megküldésével</w:t>
      </w:r>
      <w:r w:rsidRPr="002923D5">
        <w:rPr>
          <w:rFonts w:ascii="Times New Roman" w:hAnsi="Times New Roman"/>
          <w:sz w:val="24"/>
          <w:szCs w:val="24"/>
        </w:rPr>
        <w:t xml:space="preserve"> </w:t>
      </w:r>
      <w:r>
        <w:rPr>
          <w:rFonts w:ascii="Times New Roman" w:hAnsi="Times New Roman"/>
          <w:sz w:val="24"/>
          <w:szCs w:val="24"/>
        </w:rPr>
        <w:t xml:space="preserve">is </w:t>
      </w:r>
      <w:r w:rsidRPr="002923D5">
        <w:rPr>
          <w:rFonts w:ascii="Times New Roman" w:hAnsi="Times New Roman"/>
          <w:sz w:val="24"/>
          <w:szCs w:val="24"/>
        </w:rPr>
        <w:t>kezdőd</w:t>
      </w:r>
      <w:r>
        <w:rPr>
          <w:rFonts w:ascii="Times New Roman" w:hAnsi="Times New Roman"/>
          <w:sz w:val="24"/>
          <w:szCs w:val="24"/>
        </w:rPr>
        <w:t>het</w:t>
      </w:r>
      <w:r w:rsidRPr="002923D5">
        <w:rPr>
          <w:rFonts w:ascii="Times New Roman" w:hAnsi="Times New Roman"/>
          <w:sz w:val="24"/>
          <w:szCs w:val="24"/>
        </w:rPr>
        <w:t>.</w:t>
      </w:r>
      <w:r w:rsidRPr="00E45403">
        <w:rPr>
          <w:rFonts w:ascii="Times New Roman" w:hAnsi="Times New Roman"/>
          <w:sz w:val="24"/>
          <w:szCs w:val="24"/>
        </w:rPr>
        <w:t xml:space="preserve"> Ha több ajánlattevő nyújthat be ajánlatot, az ajánlattételi felhívást vagy tárgyalási meghívót</w:t>
      </w:r>
      <w:r w:rsidRPr="0085166F">
        <w:rPr>
          <w:rFonts w:ascii="Times New Roman" w:hAnsi="Times New Roman"/>
          <w:sz w:val="24"/>
          <w:szCs w:val="24"/>
        </w:rPr>
        <w:t xml:space="preserve"> egyidejűleg kell megküldeni az ajánlattevőknek.</w:t>
      </w:r>
    </w:p>
    <w:p w14:paraId="0A48D05B"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A7516B">
        <w:rPr>
          <w:rFonts w:ascii="Times New Roman" w:hAnsi="Times New Roman"/>
          <w:sz w:val="24"/>
          <w:szCs w:val="24"/>
        </w:rPr>
        <w:t>(2)</w:t>
      </w:r>
      <w:r w:rsidRPr="0085166F">
        <w:rPr>
          <w:rFonts w:ascii="Times New Roman" w:hAnsi="Times New Roman"/>
          <w:sz w:val="24"/>
          <w:szCs w:val="24"/>
        </w:rPr>
        <w:t xml:space="preserve"> A hirdetmény nélküli tárgyalásos eljárásban kizárólag az ajánlattételre felhívott gazdasági szereplő tehet ajánlatot. Az ajánlattételre felhívott gazdasági szereplők közösen nem tehetnek ajánlatot, valamely ajánlattételre felhívott gazdasági szereplő </w:t>
      </w:r>
      <w:r>
        <w:rPr>
          <w:rFonts w:ascii="Times New Roman" w:hAnsi="Times New Roman"/>
          <w:sz w:val="24"/>
          <w:szCs w:val="24"/>
        </w:rPr>
        <w:t>azonban tehet olyan</w:t>
      </w:r>
      <w:r w:rsidRPr="0085166F">
        <w:rPr>
          <w:rFonts w:ascii="Times New Roman" w:hAnsi="Times New Roman"/>
          <w:sz w:val="24"/>
          <w:szCs w:val="24"/>
        </w:rPr>
        <w:t xml:space="preserve"> gazdasági szereplővel közös ajánlatot, amelynek </w:t>
      </w:r>
      <w:r>
        <w:rPr>
          <w:rFonts w:ascii="Times New Roman" w:hAnsi="Times New Roman"/>
          <w:sz w:val="24"/>
          <w:szCs w:val="24"/>
        </w:rPr>
        <w:t xml:space="preserve">az </w:t>
      </w:r>
      <w:r w:rsidRPr="0085166F">
        <w:rPr>
          <w:rFonts w:ascii="Times New Roman" w:hAnsi="Times New Roman"/>
          <w:sz w:val="24"/>
          <w:szCs w:val="24"/>
        </w:rPr>
        <w:t>ajánlatkérő nem küldött ajánlattételi felhívást.</w:t>
      </w:r>
    </w:p>
    <w:p w14:paraId="266DD947"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78</w:t>
      </w:r>
      <w:r w:rsidRPr="0085166F">
        <w:rPr>
          <w:rFonts w:ascii="Times New Roman" w:hAnsi="Times New Roman"/>
          <w:b/>
          <w:sz w:val="24"/>
          <w:szCs w:val="24"/>
        </w:rPr>
        <w:t xml:space="preserve">. § </w:t>
      </w:r>
      <w:r w:rsidRPr="00A7516B">
        <w:rPr>
          <w:rFonts w:ascii="Times New Roman" w:hAnsi="Times New Roman"/>
          <w:sz w:val="24"/>
          <w:szCs w:val="24"/>
        </w:rPr>
        <w:t>(1)</w:t>
      </w:r>
      <w:r w:rsidRPr="0085166F">
        <w:rPr>
          <w:rFonts w:ascii="Times New Roman" w:hAnsi="Times New Roman"/>
          <w:sz w:val="24"/>
          <w:szCs w:val="24"/>
        </w:rPr>
        <w:t xml:space="preserve"> Az ajánlattételi felhívásnak a </w:t>
      </w:r>
      <w:r>
        <w:rPr>
          <w:rFonts w:ascii="Times New Roman" w:hAnsi="Times New Roman"/>
          <w:sz w:val="24"/>
          <w:szCs w:val="24"/>
        </w:rPr>
        <w:t>69</w:t>
      </w:r>
      <w:r w:rsidRPr="0085166F">
        <w:rPr>
          <w:rFonts w:ascii="Times New Roman" w:hAnsi="Times New Roman"/>
          <w:sz w:val="24"/>
          <w:szCs w:val="24"/>
        </w:rPr>
        <w:t>. § (</w:t>
      </w:r>
      <w:r>
        <w:rPr>
          <w:rFonts w:ascii="Times New Roman" w:hAnsi="Times New Roman"/>
          <w:sz w:val="24"/>
          <w:szCs w:val="24"/>
        </w:rPr>
        <w:t>3</w:t>
      </w:r>
      <w:r w:rsidRPr="0085166F">
        <w:rPr>
          <w:rFonts w:ascii="Times New Roman" w:hAnsi="Times New Roman"/>
          <w:sz w:val="24"/>
          <w:szCs w:val="24"/>
        </w:rPr>
        <w:t>) bekezdésében foglaltakon túl a következőket kell tartalmaznia:</w:t>
      </w:r>
    </w:p>
    <w:p w14:paraId="5F353553"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a) </w:t>
      </w:r>
      <w:r w:rsidRPr="0085166F">
        <w:rPr>
          <w:rFonts w:ascii="Times New Roman" w:hAnsi="Times New Roman"/>
          <w:sz w:val="24"/>
          <w:szCs w:val="24"/>
        </w:rPr>
        <w:t xml:space="preserve">a </w:t>
      </w:r>
      <w:r>
        <w:rPr>
          <w:rFonts w:ascii="Times New Roman" w:hAnsi="Times New Roman"/>
          <w:sz w:val="24"/>
          <w:szCs w:val="24"/>
        </w:rPr>
        <w:t xml:space="preserve">hirdetmény nélküli </w:t>
      </w:r>
      <w:r w:rsidRPr="0085166F">
        <w:rPr>
          <w:rFonts w:ascii="Times New Roman" w:hAnsi="Times New Roman"/>
          <w:sz w:val="24"/>
          <w:szCs w:val="24"/>
        </w:rPr>
        <w:t>tárgyalásos eljárás jogcímét</w:t>
      </w:r>
      <w:r>
        <w:rPr>
          <w:rFonts w:ascii="Times New Roman" w:hAnsi="Times New Roman"/>
          <w:sz w:val="24"/>
          <w:szCs w:val="24"/>
        </w:rPr>
        <w:t>,</w:t>
      </w:r>
    </w:p>
    <w:p w14:paraId="174B991E"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b) </w:t>
      </w:r>
      <w:r w:rsidRPr="0085166F">
        <w:rPr>
          <w:rFonts w:ascii="Times New Roman" w:hAnsi="Times New Roman"/>
          <w:sz w:val="24"/>
          <w:szCs w:val="24"/>
        </w:rPr>
        <w:t>a tárgyalás lefolytatásának menetét és az ajánlatkérő által előírt alapvető szabályait</w:t>
      </w:r>
      <w:r>
        <w:rPr>
          <w:rFonts w:ascii="Times New Roman" w:hAnsi="Times New Roman"/>
          <w:sz w:val="24"/>
          <w:szCs w:val="24"/>
        </w:rPr>
        <w:t xml:space="preserve"> és</w:t>
      </w:r>
    </w:p>
    <w:p w14:paraId="4A3DDB88"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c) </w:t>
      </w:r>
      <w:r w:rsidRPr="0085166F">
        <w:rPr>
          <w:rFonts w:ascii="Times New Roman" w:hAnsi="Times New Roman"/>
          <w:sz w:val="24"/>
          <w:szCs w:val="24"/>
        </w:rPr>
        <w:t>az első tárgyalás időpontját.</w:t>
      </w:r>
    </w:p>
    <w:p w14:paraId="421BBCC2"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A7516B">
        <w:rPr>
          <w:rFonts w:ascii="Times New Roman" w:hAnsi="Times New Roman"/>
          <w:sz w:val="24"/>
          <w:szCs w:val="24"/>
        </w:rPr>
        <w:t>(2)</w:t>
      </w:r>
      <w:r w:rsidRPr="0085166F">
        <w:rPr>
          <w:rFonts w:ascii="Times New Roman" w:hAnsi="Times New Roman"/>
          <w:sz w:val="24"/>
          <w:szCs w:val="24"/>
        </w:rPr>
        <w:t xml:space="preserve"> Ha az ajánlatkérő a</w:t>
      </w:r>
      <w:r>
        <w:rPr>
          <w:rFonts w:ascii="Times New Roman" w:hAnsi="Times New Roman"/>
          <w:sz w:val="24"/>
          <w:szCs w:val="24"/>
        </w:rPr>
        <w:t>z ajánlattételi</w:t>
      </w:r>
      <w:r w:rsidRPr="0085166F">
        <w:rPr>
          <w:rFonts w:ascii="Times New Roman" w:hAnsi="Times New Roman"/>
          <w:sz w:val="24"/>
          <w:szCs w:val="24"/>
        </w:rPr>
        <w:t xml:space="preserve"> felhívás mellett nem bocsát rendelkezésre külön </w:t>
      </w:r>
      <w:r w:rsidR="00E52A3A">
        <w:rPr>
          <w:rFonts w:ascii="Times New Roman" w:hAnsi="Times New Roman"/>
          <w:sz w:val="24"/>
          <w:szCs w:val="24"/>
        </w:rPr>
        <w:t xml:space="preserve">ajánlatkérői </w:t>
      </w:r>
      <w:r w:rsidRPr="0085166F">
        <w:rPr>
          <w:rFonts w:ascii="Times New Roman" w:hAnsi="Times New Roman"/>
          <w:sz w:val="24"/>
          <w:szCs w:val="24"/>
        </w:rPr>
        <w:t>dokumentumokat, a szerződési feltételeket, a műszaki leírást, építési beruházásnál az árazatlan költségvetést és adott esetben a nyertes ajánlattevők által alapítandó gazdálkodó szervezettel kapcsolatos követelményeket az ajánlattételi felhívásban köteles megadni.</w:t>
      </w:r>
    </w:p>
    <w:p w14:paraId="3D253BD6" w14:textId="77777777" w:rsidR="007B6109" w:rsidRPr="00736F36" w:rsidRDefault="007B6109" w:rsidP="004869B6">
      <w:pPr>
        <w:autoSpaceDE w:val="0"/>
        <w:autoSpaceDN w:val="0"/>
        <w:adjustRightInd w:val="0"/>
        <w:spacing w:after="0" w:line="240" w:lineRule="auto"/>
        <w:jc w:val="both"/>
        <w:rPr>
          <w:rFonts w:ascii="Times New Roman" w:hAnsi="Times New Roman"/>
          <w:sz w:val="24"/>
          <w:szCs w:val="24"/>
        </w:rPr>
      </w:pPr>
      <w:r w:rsidRPr="00A7516B">
        <w:rPr>
          <w:rFonts w:ascii="Times New Roman" w:hAnsi="Times New Roman"/>
          <w:sz w:val="24"/>
          <w:szCs w:val="24"/>
        </w:rPr>
        <w:t>(3)</w:t>
      </w:r>
      <w:r w:rsidRPr="0085166F">
        <w:rPr>
          <w:rFonts w:ascii="Times New Roman" w:hAnsi="Times New Roman"/>
          <w:sz w:val="24"/>
          <w:szCs w:val="24"/>
        </w:rPr>
        <w:t xml:space="preserve"> Az</w:t>
      </w:r>
      <w:r>
        <w:rPr>
          <w:rFonts w:ascii="Times New Roman" w:hAnsi="Times New Roman"/>
          <w:sz w:val="24"/>
          <w:szCs w:val="24"/>
        </w:rPr>
        <w:t xml:space="preserve"> ajánlatkérő az </w:t>
      </w:r>
      <w:r w:rsidRPr="0085166F">
        <w:rPr>
          <w:rFonts w:ascii="Times New Roman" w:hAnsi="Times New Roman"/>
          <w:sz w:val="24"/>
          <w:szCs w:val="24"/>
        </w:rPr>
        <w:t xml:space="preserve">ajánlattételi felhívásban és </w:t>
      </w:r>
      <w:r>
        <w:rPr>
          <w:rFonts w:ascii="Times New Roman" w:hAnsi="Times New Roman"/>
          <w:sz w:val="24"/>
          <w:szCs w:val="24"/>
        </w:rPr>
        <w:t xml:space="preserve">az </w:t>
      </w:r>
      <w:r w:rsidR="00C247C2">
        <w:rPr>
          <w:rFonts w:ascii="Times New Roman" w:hAnsi="Times New Roman"/>
          <w:sz w:val="24"/>
          <w:szCs w:val="24"/>
        </w:rPr>
        <w:t>ajánlatkérői</w:t>
      </w:r>
      <w:r w:rsidRPr="0085166F">
        <w:rPr>
          <w:rFonts w:ascii="Times New Roman" w:hAnsi="Times New Roman"/>
          <w:sz w:val="24"/>
          <w:szCs w:val="24"/>
        </w:rPr>
        <w:t xml:space="preserve"> dokumentumokban meghatározott feltételekhez, az ajánlattevő </w:t>
      </w:r>
      <w:r>
        <w:rPr>
          <w:rFonts w:ascii="Times New Roman" w:hAnsi="Times New Roman"/>
          <w:sz w:val="24"/>
          <w:szCs w:val="24"/>
        </w:rPr>
        <w:t xml:space="preserve">pedig </w:t>
      </w:r>
      <w:r w:rsidRPr="0085166F">
        <w:rPr>
          <w:rFonts w:ascii="Times New Roman" w:hAnsi="Times New Roman"/>
          <w:sz w:val="24"/>
          <w:szCs w:val="24"/>
        </w:rPr>
        <w:t>az ajánlatához a tárgyalások befejezésének időpontjától van kötve.</w:t>
      </w:r>
    </w:p>
    <w:p w14:paraId="58756705"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79</w:t>
      </w:r>
      <w:r w:rsidRPr="0085166F">
        <w:rPr>
          <w:rFonts w:ascii="Times New Roman" w:hAnsi="Times New Roman"/>
          <w:b/>
          <w:sz w:val="24"/>
          <w:szCs w:val="24"/>
        </w:rPr>
        <w:t xml:space="preserve">. § </w:t>
      </w:r>
      <w:r w:rsidRPr="00A7516B">
        <w:rPr>
          <w:rFonts w:ascii="Times New Roman" w:hAnsi="Times New Roman"/>
          <w:sz w:val="24"/>
          <w:szCs w:val="24"/>
        </w:rPr>
        <w:t>(1)</w:t>
      </w:r>
      <w:r w:rsidRPr="0085166F">
        <w:rPr>
          <w:rFonts w:ascii="Times New Roman" w:hAnsi="Times New Roman"/>
          <w:sz w:val="24"/>
          <w:szCs w:val="24"/>
        </w:rPr>
        <w:t xml:space="preserve"> A tárgyalásra a </w:t>
      </w:r>
      <w:r>
        <w:rPr>
          <w:rFonts w:ascii="Times New Roman" w:hAnsi="Times New Roman"/>
          <w:sz w:val="24"/>
          <w:szCs w:val="24"/>
        </w:rPr>
        <w:t>74</w:t>
      </w:r>
      <w:r w:rsidRPr="0085166F">
        <w:rPr>
          <w:rFonts w:ascii="Times New Roman" w:hAnsi="Times New Roman"/>
          <w:sz w:val="24"/>
          <w:szCs w:val="24"/>
        </w:rPr>
        <w:t xml:space="preserve">. § (2)-(4) bekezdését megfelelően alkalmazni kell. A </w:t>
      </w:r>
      <w:r>
        <w:rPr>
          <w:rFonts w:ascii="Times New Roman" w:hAnsi="Times New Roman"/>
          <w:sz w:val="24"/>
          <w:szCs w:val="24"/>
        </w:rPr>
        <w:t>73</w:t>
      </w:r>
      <w:r w:rsidRPr="0085166F">
        <w:rPr>
          <w:rFonts w:ascii="Times New Roman" w:hAnsi="Times New Roman"/>
          <w:sz w:val="24"/>
          <w:szCs w:val="24"/>
        </w:rPr>
        <w:t>. § (9) bekezdése azzal alkalmazandó, hogy végleges ajánlat írásbeli benyújtása csak akkor szükséges, ha az eljárásban több ajánlattevő vesz részt.</w:t>
      </w:r>
    </w:p>
    <w:p w14:paraId="2AFE0256"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A7516B">
        <w:rPr>
          <w:rFonts w:ascii="Times New Roman" w:hAnsi="Times New Roman"/>
          <w:sz w:val="24"/>
          <w:szCs w:val="24"/>
        </w:rPr>
        <w:t>(2)</w:t>
      </w:r>
      <w:r w:rsidRPr="0085166F">
        <w:rPr>
          <w:rFonts w:ascii="Times New Roman" w:hAnsi="Times New Roman"/>
          <w:sz w:val="24"/>
          <w:szCs w:val="24"/>
        </w:rPr>
        <w:t xml:space="preserve"> A tárgyalás során a beszerzés tárgya és feltételei nem változhatnak olyan módon, hogy</w:t>
      </w:r>
    </w:p>
    <w:p w14:paraId="6DAC56B6"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a) </w:t>
      </w:r>
      <w:r w:rsidRPr="0085166F">
        <w:rPr>
          <w:rFonts w:ascii="Times New Roman" w:hAnsi="Times New Roman"/>
          <w:sz w:val="24"/>
          <w:szCs w:val="24"/>
        </w:rPr>
        <w:t>az eljárás alapján megkötött szerződés tárgya vagy feltételei olyan jellemzőj</w:t>
      </w:r>
      <w:r>
        <w:rPr>
          <w:rFonts w:ascii="Times New Roman" w:hAnsi="Times New Roman"/>
          <w:sz w:val="24"/>
          <w:szCs w:val="24"/>
        </w:rPr>
        <w:t>ük</w:t>
      </w:r>
      <w:r w:rsidRPr="0085166F">
        <w:rPr>
          <w:rFonts w:ascii="Times New Roman" w:hAnsi="Times New Roman"/>
          <w:sz w:val="24"/>
          <w:szCs w:val="24"/>
        </w:rPr>
        <w:t>ben, illetve körülmény</w:t>
      </w:r>
      <w:r>
        <w:rPr>
          <w:rFonts w:ascii="Times New Roman" w:hAnsi="Times New Roman"/>
          <w:sz w:val="24"/>
          <w:szCs w:val="24"/>
        </w:rPr>
        <w:t>ükben</w:t>
      </w:r>
      <w:r w:rsidRPr="0085166F">
        <w:rPr>
          <w:rFonts w:ascii="Times New Roman" w:hAnsi="Times New Roman"/>
          <w:sz w:val="24"/>
          <w:szCs w:val="24"/>
        </w:rPr>
        <w:t xml:space="preserve"> térjen</w:t>
      </w:r>
      <w:r>
        <w:rPr>
          <w:rFonts w:ascii="Times New Roman" w:hAnsi="Times New Roman"/>
          <w:sz w:val="24"/>
          <w:szCs w:val="24"/>
        </w:rPr>
        <w:t>ek</w:t>
      </w:r>
      <w:r w:rsidRPr="0085166F">
        <w:rPr>
          <w:rFonts w:ascii="Times New Roman" w:hAnsi="Times New Roman"/>
          <w:sz w:val="24"/>
          <w:szCs w:val="24"/>
        </w:rPr>
        <w:t xml:space="preserve"> el az ajánlattételi felhívás megküldésekor beszerezni kívánt beszerzési tárgytól vagy megadott szerződéses feltételektől, amely nem tette volna lehetővé hirdetmény nélküli tárgyalásos eljárás alkalmazását,</w:t>
      </w:r>
    </w:p>
    <w:p w14:paraId="07876A2C"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b) </w:t>
      </w:r>
      <w:r w:rsidRPr="0085166F">
        <w:rPr>
          <w:rFonts w:ascii="Times New Roman" w:hAnsi="Times New Roman"/>
          <w:sz w:val="24"/>
          <w:szCs w:val="24"/>
        </w:rPr>
        <w:t xml:space="preserve">az ajánlattételi felhívásban és az </w:t>
      </w:r>
      <w:r w:rsidR="00C247C2">
        <w:rPr>
          <w:rFonts w:ascii="Times New Roman" w:hAnsi="Times New Roman"/>
          <w:sz w:val="24"/>
          <w:szCs w:val="24"/>
        </w:rPr>
        <w:t>ajánlatkérői</w:t>
      </w:r>
      <w:r w:rsidRPr="0085166F">
        <w:rPr>
          <w:rFonts w:ascii="Times New Roman" w:hAnsi="Times New Roman"/>
          <w:sz w:val="24"/>
          <w:szCs w:val="24"/>
        </w:rPr>
        <w:t xml:space="preserve"> dokumentumokban közölt feltételek olyan mértékben módosuljanak vagy egészüljenek ki, hogy annak következtében valamelyik ajánlattevő nem képes a tárgyalások befejezésével végleges ajánlatot tenni, vagy</w:t>
      </w:r>
    </w:p>
    <w:p w14:paraId="7100DCBE" w14:textId="77777777" w:rsidR="00FE3351" w:rsidRPr="00FE3351" w:rsidRDefault="007B6109" w:rsidP="008F13E5">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c) </w:t>
      </w:r>
      <w:r w:rsidRPr="0085166F">
        <w:rPr>
          <w:rFonts w:ascii="Times New Roman" w:hAnsi="Times New Roman"/>
          <w:sz w:val="24"/>
          <w:szCs w:val="24"/>
        </w:rPr>
        <w:t>az értékelés szempontjai vagy módszere változn</w:t>
      </w:r>
      <w:r>
        <w:rPr>
          <w:rFonts w:ascii="Times New Roman" w:hAnsi="Times New Roman"/>
          <w:sz w:val="24"/>
          <w:szCs w:val="24"/>
        </w:rPr>
        <w:t>ának</w:t>
      </w:r>
      <w:r w:rsidRPr="0085166F">
        <w:rPr>
          <w:rFonts w:ascii="Times New Roman" w:hAnsi="Times New Roman"/>
          <w:sz w:val="24"/>
          <w:szCs w:val="24"/>
        </w:rPr>
        <w:t>.</w:t>
      </w:r>
    </w:p>
    <w:p w14:paraId="49215F28" w14:textId="77777777" w:rsidR="007B6109" w:rsidRPr="0085166F" w:rsidRDefault="007B6109" w:rsidP="004869B6">
      <w:pPr>
        <w:spacing w:after="0" w:line="240" w:lineRule="auto"/>
        <w:jc w:val="both"/>
        <w:rPr>
          <w:rFonts w:ascii="Times New Roman" w:hAnsi="Times New Roman"/>
          <w:sz w:val="24"/>
          <w:szCs w:val="24"/>
        </w:rPr>
      </w:pPr>
    </w:p>
    <w:p w14:paraId="204C5E5F" w14:textId="77777777" w:rsidR="007B6109" w:rsidRPr="00DC0BB0" w:rsidRDefault="007B6109" w:rsidP="004869B6">
      <w:pPr>
        <w:keepLines/>
        <w:tabs>
          <w:tab w:val="left" w:pos="0"/>
        </w:tabs>
        <w:autoSpaceDE w:val="0"/>
        <w:autoSpaceDN w:val="0"/>
        <w:adjustRightInd w:val="0"/>
        <w:spacing w:after="0" w:line="240" w:lineRule="auto"/>
        <w:jc w:val="center"/>
        <w:rPr>
          <w:rFonts w:ascii="Times New Roman" w:hAnsi="Times New Roman"/>
          <w:b/>
          <w:bCs/>
          <w:noProof/>
          <w:sz w:val="24"/>
          <w:szCs w:val="24"/>
          <w:lang w:eastAsia="hu-HU"/>
        </w:rPr>
      </w:pPr>
      <w:r>
        <w:rPr>
          <w:rFonts w:ascii="Times New Roman" w:hAnsi="Times New Roman"/>
          <w:b/>
          <w:bCs/>
          <w:noProof/>
          <w:sz w:val="24"/>
          <w:szCs w:val="24"/>
          <w:lang w:eastAsia="hu-HU"/>
        </w:rPr>
        <w:t>45</w:t>
      </w:r>
      <w:r w:rsidRPr="00DC0BB0">
        <w:rPr>
          <w:rFonts w:ascii="Times New Roman" w:hAnsi="Times New Roman"/>
          <w:b/>
          <w:bCs/>
          <w:noProof/>
          <w:sz w:val="24"/>
          <w:szCs w:val="24"/>
          <w:lang w:eastAsia="hu-HU"/>
        </w:rPr>
        <w:t>. Versenypárbeszéd</w:t>
      </w:r>
    </w:p>
    <w:p w14:paraId="2CCD1803" w14:textId="77777777" w:rsidR="007B6109" w:rsidRPr="0085166F" w:rsidRDefault="007B6109" w:rsidP="004869B6">
      <w:pPr>
        <w:spacing w:after="0" w:line="240" w:lineRule="auto"/>
        <w:jc w:val="both"/>
        <w:rPr>
          <w:rFonts w:ascii="Times New Roman" w:hAnsi="Times New Roman"/>
          <w:sz w:val="24"/>
          <w:szCs w:val="24"/>
        </w:rPr>
      </w:pPr>
    </w:p>
    <w:p w14:paraId="531EF917"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80</w:t>
      </w:r>
      <w:r w:rsidRPr="0085166F">
        <w:rPr>
          <w:rFonts w:ascii="Times New Roman" w:hAnsi="Times New Roman"/>
          <w:b/>
          <w:sz w:val="24"/>
          <w:szCs w:val="24"/>
        </w:rPr>
        <w:t xml:space="preserve">. § </w:t>
      </w:r>
      <w:r w:rsidRPr="00FE3351">
        <w:rPr>
          <w:rFonts w:ascii="Times New Roman" w:hAnsi="Times New Roman"/>
          <w:sz w:val="24"/>
          <w:szCs w:val="24"/>
        </w:rPr>
        <w:t>(1)</w:t>
      </w:r>
      <w:r w:rsidRPr="0085166F">
        <w:rPr>
          <w:rFonts w:ascii="Times New Roman" w:hAnsi="Times New Roman"/>
          <w:sz w:val="24"/>
          <w:szCs w:val="24"/>
        </w:rPr>
        <w:t xml:space="preserve"> A versenypárbeszéd olyan beszerzési eljárás, amelyben az ajánlatkérő az általa kiválasztott részvételre jelentkezőkkel párbeszédet folytat a beszerzés tárgyának, a szerződés típusának és feltételeinek pontos meghatározása érdekében, majd ajánlatot kér.</w:t>
      </w:r>
    </w:p>
    <w:p w14:paraId="6646C490" w14:textId="77777777" w:rsidR="007B6109" w:rsidRDefault="007B6109" w:rsidP="004869B6">
      <w:pPr>
        <w:autoSpaceDE w:val="0"/>
        <w:autoSpaceDN w:val="0"/>
        <w:adjustRightInd w:val="0"/>
        <w:spacing w:after="0" w:line="240" w:lineRule="auto"/>
        <w:jc w:val="both"/>
        <w:rPr>
          <w:rFonts w:ascii="Times New Roman" w:hAnsi="Times New Roman"/>
          <w:sz w:val="24"/>
          <w:szCs w:val="24"/>
        </w:rPr>
      </w:pPr>
      <w:r w:rsidRPr="00FE3351">
        <w:rPr>
          <w:rFonts w:ascii="Times New Roman" w:hAnsi="Times New Roman"/>
          <w:sz w:val="24"/>
          <w:szCs w:val="24"/>
        </w:rPr>
        <w:t>(2)</w:t>
      </w:r>
      <w:r w:rsidRPr="0085166F">
        <w:rPr>
          <w:rFonts w:ascii="Times New Roman" w:hAnsi="Times New Roman"/>
          <w:sz w:val="24"/>
          <w:szCs w:val="24"/>
        </w:rPr>
        <w:t xml:space="preserve"> </w:t>
      </w:r>
      <w:r w:rsidRPr="0044629B">
        <w:rPr>
          <w:rFonts w:ascii="Times New Roman" w:hAnsi="Times New Roman"/>
          <w:sz w:val="24"/>
          <w:szCs w:val="24"/>
        </w:rPr>
        <w:t>Az ajánlatkérő versenypárbeszédet akkor alkalmazhat, ha megítélése szerint a meghívásos, illetve a tárgyalásos eljárás nem tenné lehetővé a szerződés odaítélését. Versenypárbeszéd egy</w:t>
      </w:r>
      <w:r>
        <w:rPr>
          <w:rFonts w:ascii="Times New Roman" w:hAnsi="Times New Roman"/>
          <w:sz w:val="24"/>
          <w:szCs w:val="24"/>
        </w:rPr>
        <w:t xml:space="preserve"> részvételre</w:t>
      </w:r>
      <w:r w:rsidRPr="0044629B">
        <w:rPr>
          <w:rFonts w:ascii="Times New Roman" w:hAnsi="Times New Roman"/>
          <w:sz w:val="24"/>
          <w:szCs w:val="24"/>
        </w:rPr>
        <w:t xml:space="preserve"> jelentkező esetén is </w:t>
      </w:r>
      <w:r>
        <w:rPr>
          <w:rFonts w:ascii="Times New Roman" w:hAnsi="Times New Roman"/>
          <w:sz w:val="24"/>
          <w:szCs w:val="24"/>
        </w:rPr>
        <w:t>lefolytatható</w:t>
      </w:r>
      <w:r w:rsidRPr="0044629B">
        <w:rPr>
          <w:rFonts w:ascii="Times New Roman" w:hAnsi="Times New Roman"/>
          <w:sz w:val="24"/>
          <w:szCs w:val="24"/>
        </w:rPr>
        <w:t>.</w:t>
      </w:r>
    </w:p>
    <w:p w14:paraId="43EFC704"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FE3351">
        <w:rPr>
          <w:rFonts w:ascii="Times New Roman" w:hAnsi="Times New Roman"/>
          <w:sz w:val="24"/>
          <w:szCs w:val="24"/>
        </w:rPr>
        <w:t>(3)</w:t>
      </w:r>
      <w:r>
        <w:rPr>
          <w:rFonts w:ascii="Times New Roman" w:hAnsi="Times New Roman"/>
          <w:sz w:val="24"/>
          <w:szCs w:val="24"/>
        </w:rPr>
        <w:t xml:space="preserve"> </w:t>
      </w:r>
      <w:r w:rsidRPr="0085166F">
        <w:rPr>
          <w:rFonts w:ascii="Times New Roman" w:hAnsi="Times New Roman"/>
          <w:sz w:val="24"/>
          <w:szCs w:val="24"/>
        </w:rPr>
        <w:t xml:space="preserve">A versenypárbeszéd </w:t>
      </w:r>
      <w:r>
        <w:rPr>
          <w:rFonts w:ascii="Times New Roman" w:hAnsi="Times New Roman"/>
          <w:sz w:val="24"/>
          <w:szCs w:val="24"/>
        </w:rPr>
        <w:t xml:space="preserve">a következő </w:t>
      </w:r>
      <w:r w:rsidRPr="0085166F">
        <w:rPr>
          <w:rFonts w:ascii="Times New Roman" w:hAnsi="Times New Roman"/>
          <w:sz w:val="24"/>
          <w:szCs w:val="24"/>
        </w:rPr>
        <w:t>három szakaszra tagolódik:</w:t>
      </w:r>
    </w:p>
    <w:p w14:paraId="60B2C436"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a) </w:t>
      </w:r>
      <w:r w:rsidRPr="0085166F">
        <w:rPr>
          <w:rFonts w:ascii="Times New Roman" w:hAnsi="Times New Roman"/>
          <w:sz w:val="24"/>
          <w:szCs w:val="24"/>
        </w:rPr>
        <w:t>részvételi szakasz,</w:t>
      </w:r>
    </w:p>
    <w:p w14:paraId="451E2AB4"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b) </w:t>
      </w:r>
      <w:r w:rsidRPr="0085166F">
        <w:rPr>
          <w:rFonts w:ascii="Times New Roman" w:hAnsi="Times New Roman"/>
          <w:sz w:val="24"/>
          <w:szCs w:val="24"/>
        </w:rPr>
        <w:t>párbeszéd</w:t>
      </w:r>
      <w:r>
        <w:rPr>
          <w:rFonts w:ascii="Times New Roman" w:hAnsi="Times New Roman"/>
          <w:sz w:val="24"/>
          <w:szCs w:val="24"/>
        </w:rPr>
        <w:t xml:space="preserve"> és</w:t>
      </w:r>
    </w:p>
    <w:p w14:paraId="31590220"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c) </w:t>
      </w:r>
      <w:r w:rsidRPr="0085166F">
        <w:rPr>
          <w:rFonts w:ascii="Times New Roman" w:hAnsi="Times New Roman"/>
          <w:sz w:val="24"/>
          <w:szCs w:val="24"/>
        </w:rPr>
        <w:t>ajánlattételi szakasz.</w:t>
      </w:r>
    </w:p>
    <w:p w14:paraId="3EB34B15"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highlight w:val="yellow"/>
        </w:rPr>
      </w:pPr>
      <w:r w:rsidRPr="00FE3351">
        <w:rPr>
          <w:rFonts w:ascii="Times New Roman" w:hAnsi="Times New Roman"/>
          <w:sz w:val="24"/>
          <w:szCs w:val="24"/>
        </w:rPr>
        <w:t>(4)</w:t>
      </w:r>
      <w:r w:rsidRPr="0085166F">
        <w:rPr>
          <w:rFonts w:ascii="Times New Roman" w:hAnsi="Times New Roman"/>
          <w:sz w:val="24"/>
          <w:szCs w:val="24"/>
        </w:rPr>
        <w:t xml:space="preserve"> A versenypárbeszéd részvételi felhívással indul. A részvételi felhívásban fel kell tüntetni a versenypárbeszéd alkalmazásának </w:t>
      </w:r>
      <w:r>
        <w:rPr>
          <w:rFonts w:ascii="Times New Roman" w:hAnsi="Times New Roman"/>
          <w:sz w:val="24"/>
          <w:szCs w:val="24"/>
        </w:rPr>
        <w:t>indokait</w:t>
      </w:r>
      <w:r w:rsidRPr="0085166F">
        <w:rPr>
          <w:rFonts w:ascii="Times New Roman" w:hAnsi="Times New Roman"/>
          <w:sz w:val="24"/>
          <w:szCs w:val="24"/>
        </w:rPr>
        <w:t xml:space="preserve">. Az eljárás részvételi szakaszában bármely érdekelt gazdasági szereplő nyújthat be részvételi jelentkezést. A </w:t>
      </w:r>
      <w:r>
        <w:rPr>
          <w:rFonts w:ascii="Times New Roman" w:hAnsi="Times New Roman"/>
          <w:sz w:val="24"/>
          <w:szCs w:val="24"/>
        </w:rPr>
        <w:t>68</w:t>
      </w:r>
      <w:r w:rsidRPr="0085166F">
        <w:rPr>
          <w:rFonts w:ascii="Times New Roman" w:hAnsi="Times New Roman"/>
          <w:sz w:val="24"/>
          <w:szCs w:val="24"/>
        </w:rPr>
        <w:t>. § (3)</w:t>
      </w:r>
      <w:r>
        <w:rPr>
          <w:rFonts w:ascii="Times New Roman" w:hAnsi="Times New Roman"/>
          <w:sz w:val="24"/>
          <w:szCs w:val="24"/>
        </w:rPr>
        <w:t xml:space="preserve"> és </w:t>
      </w:r>
      <w:r w:rsidRPr="0085166F">
        <w:rPr>
          <w:rFonts w:ascii="Times New Roman" w:hAnsi="Times New Roman"/>
          <w:sz w:val="24"/>
          <w:szCs w:val="24"/>
        </w:rPr>
        <w:t>(4) bekezdését a versenypárbeszédre is alkalmazni kell.</w:t>
      </w:r>
    </w:p>
    <w:p w14:paraId="7F544D13" w14:textId="77777777" w:rsidR="007B6109" w:rsidRDefault="007B6109" w:rsidP="004869B6">
      <w:pPr>
        <w:autoSpaceDE w:val="0"/>
        <w:autoSpaceDN w:val="0"/>
        <w:adjustRightInd w:val="0"/>
        <w:spacing w:after="0" w:line="240" w:lineRule="auto"/>
        <w:jc w:val="both"/>
        <w:rPr>
          <w:rFonts w:ascii="Times New Roman" w:hAnsi="Times New Roman"/>
          <w:sz w:val="24"/>
          <w:szCs w:val="24"/>
        </w:rPr>
      </w:pPr>
      <w:r w:rsidRPr="00FE3351">
        <w:rPr>
          <w:rFonts w:ascii="Times New Roman" w:hAnsi="Times New Roman"/>
          <w:sz w:val="24"/>
          <w:szCs w:val="24"/>
        </w:rPr>
        <w:t>(5)</w:t>
      </w:r>
      <w:r w:rsidRPr="0085166F">
        <w:rPr>
          <w:rFonts w:ascii="Times New Roman" w:hAnsi="Times New Roman"/>
          <w:sz w:val="24"/>
          <w:szCs w:val="24"/>
        </w:rPr>
        <w:t xml:space="preserve"> Az ajánlatkérő a részvételi felhívásban meghatározza a beszerzés tárgyára vonatkozó igényeit és követelményeit, amelyeket egy ismertetőben pontosít. Az ismertetőnek tartalmaznia </w:t>
      </w:r>
      <w:r w:rsidRPr="0085166F">
        <w:rPr>
          <w:rFonts w:ascii="Times New Roman" w:hAnsi="Times New Roman"/>
          <w:sz w:val="24"/>
          <w:szCs w:val="24"/>
        </w:rPr>
        <w:lastRenderedPageBreak/>
        <w:t xml:space="preserve">kell különösen a beszerzés tárgyának, az arra vonatkozó műszaki leírásnak, továbbá a szerződéses feltételeknek a meghatározását olyan mértékben, ahogyan az ajánlatkérő erre képes, valamint </w:t>
      </w:r>
      <w:r>
        <w:rPr>
          <w:rFonts w:ascii="Times New Roman" w:hAnsi="Times New Roman"/>
          <w:sz w:val="24"/>
          <w:szCs w:val="24"/>
        </w:rPr>
        <w:t xml:space="preserve">az </w:t>
      </w:r>
      <w:r w:rsidRPr="0085166F">
        <w:rPr>
          <w:rFonts w:ascii="Times New Roman" w:hAnsi="Times New Roman"/>
          <w:sz w:val="24"/>
          <w:szCs w:val="24"/>
        </w:rPr>
        <w:t xml:space="preserve">arra vonatkozó iránymutatást, hogy az ajánlatkérő mely körülményekről kéri az ajánlattevők javaslatát, és e körülmények tekintetében melyek az ajánlatkérő által igényelt keretek vagy elvárások. A szerződés megkötésének és teljesítésének </w:t>
      </w:r>
      <w:r>
        <w:rPr>
          <w:rFonts w:ascii="Times New Roman" w:hAnsi="Times New Roman"/>
          <w:sz w:val="24"/>
          <w:szCs w:val="24"/>
        </w:rPr>
        <w:t>tervezett</w:t>
      </w:r>
      <w:r w:rsidRPr="0085166F">
        <w:rPr>
          <w:rFonts w:ascii="Times New Roman" w:hAnsi="Times New Roman"/>
          <w:sz w:val="24"/>
          <w:szCs w:val="24"/>
        </w:rPr>
        <w:t xml:space="preserve"> határidejét is meg kell jelölnie az </w:t>
      </w:r>
      <w:r w:rsidR="00C247C2">
        <w:rPr>
          <w:rFonts w:ascii="Times New Roman" w:hAnsi="Times New Roman"/>
          <w:sz w:val="24"/>
          <w:szCs w:val="24"/>
        </w:rPr>
        <w:t>ajánlatkérői</w:t>
      </w:r>
      <w:r w:rsidRPr="0085166F">
        <w:rPr>
          <w:rFonts w:ascii="Times New Roman" w:hAnsi="Times New Roman"/>
          <w:sz w:val="24"/>
          <w:szCs w:val="24"/>
        </w:rPr>
        <w:t xml:space="preserve"> dokumentumokban.</w:t>
      </w:r>
    </w:p>
    <w:p w14:paraId="601DDA0C" w14:textId="77777777" w:rsidR="007B6109" w:rsidRPr="0085166F" w:rsidRDefault="007B6109" w:rsidP="002D194B">
      <w:pPr>
        <w:autoSpaceDE w:val="0"/>
        <w:autoSpaceDN w:val="0"/>
        <w:adjustRightInd w:val="0"/>
        <w:spacing w:after="0" w:line="240" w:lineRule="auto"/>
        <w:jc w:val="both"/>
        <w:rPr>
          <w:rFonts w:ascii="Times New Roman" w:hAnsi="Times New Roman"/>
          <w:sz w:val="24"/>
          <w:szCs w:val="24"/>
        </w:rPr>
      </w:pPr>
      <w:r w:rsidRPr="00FE3351">
        <w:rPr>
          <w:rFonts w:ascii="Times New Roman" w:hAnsi="Times New Roman"/>
          <w:sz w:val="24"/>
          <w:szCs w:val="24"/>
        </w:rPr>
        <w:t>(6)</w:t>
      </w:r>
      <w:r>
        <w:rPr>
          <w:rFonts w:ascii="Times New Roman" w:hAnsi="Times New Roman"/>
          <w:sz w:val="24"/>
          <w:szCs w:val="24"/>
        </w:rPr>
        <w:t xml:space="preserve"> </w:t>
      </w:r>
      <w:r w:rsidRPr="002273C5">
        <w:rPr>
          <w:rFonts w:ascii="Times New Roman" w:hAnsi="Times New Roman"/>
          <w:sz w:val="24"/>
          <w:szCs w:val="24"/>
        </w:rPr>
        <w:t>Versenypárbeszéd alkalmazása esetén</w:t>
      </w:r>
      <w:r w:rsidRPr="0085166F">
        <w:rPr>
          <w:rFonts w:ascii="Times New Roman" w:hAnsi="Times New Roman"/>
          <w:sz w:val="24"/>
          <w:szCs w:val="24"/>
        </w:rPr>
        <w:t xml:space="preserve"> </w:t>
      </w:r>
      <w:r>
        <w:rPr>
          <w:rFonts w:ascii="Times New Roman" w:hAnsi="Times New Roman"/>
          <w:sz w:val="24"/>
          <w:szCs w:val="24"/>
        </w:rPr>
        <w:t>a</w:t>
      </w:r>
      <w:r w:rsidRPr="0044629B">
        <w:rPr>
          <w:rFonts w:ascii="Times New Roman" w:hAnsi="Times New Roman"/>
          <w:sz w:val="24"/>
          <w:szCs w:val="24"/>
        </w:rPr>
        <w:t xml:space="preserve"> részvételi határidő meghatározására a </w:t>
      </w:r>
      <w:r>
        <w:rPr>
          <w:rFonts w:ascii="Times New Roman" w:hAnsi="Times New Roman"/>
          <w:sz w:val="24"/>
          <w:szCs w:val="24"/>
        </w:rPr>
        <w:t>70</w:t>
      </w:r>
      <w:r w:rsidRPr="00EF4B28">
        <w:rPr>
          <w:rFonts w:ascii="Times New Roman" w:hAnsi="Times New Roman"/>
          <w:sz w:val="24"/>
          <w:szCs w:val="24"/>
        </w:rPr>
        <w:t xml:space="preserve">. § (1) és (3) bekezdését, (4) bekezdés </w:t>
      </w:r>
      <w:r w:rsidRPr="00EF4B28">
        <w:rPr>
          <w:rFonts w:ascii="Times New Roman" w:hAnsi="Times New Roman"/>
          <w:i/>
          <w:sz w:val="24"/>
          <w:szCs w:val="24"/>
        </w:rPr>
        <w:t>a)</w:t>
      </w:r>
      <w:r w:rsidRPr="00EF4B28">
        <w:rPr>
          <w:rFonts w:ascii="Times New Roman" w:hAnsi="Times New Roman"/>
          <w:sz w:val="24"/>
          <w:szCs w:val="24"/>
        </w:rPr>
        <w:t xml:space="preserve"> pontját</w:t>
      </w:r>
      <w:r w:rsidRPr="0044629B">
        <w:rPr>
          <w:rFonts w:ascii="Times New Roman" w:hAnsi="Times New Roman"/>
          <w:sz w:val="24"/>
          <w:szCs w:val="24"/>
        </w:rPr>
        <w:t xml:space="preserve"> és (6) bekezdés</w:t>
      </w:r>
      <w:r>
        <w:rPr>
          <w:rFonts w:ascii="Times New Roman" w:hAnsi="Times New Roman"/>
          <w:sz w:val="24"/>
          <w:szCs w:val="24"/>
        </w:rPr>
        <w:t>ét</w:t>
      </w:r>
      <w:r w:rsidRPr="0044629B">
        <w:rPr>
          <w:rFonts w:ascii="Times New Roman" w:hAnsi="Times New Roman"/>
          <w:sz w:val="24"/>
          <w:szCs w:val="24"/>
        </w:rPr>
        <w:t xml:space="preserve"> </w:t>
      </w:r>
      <w:r>
        <w:rPr>
          <w:rFonts w:ascii="Times New Roman" w:hAnsi="Times New Roman"/>
          <w:sz w:val="24"/>
          <w:szCs w:val="24"/>
        </w:rPr>
        <w:t>kell alkalmazni</w:t>
      </w:r>
      <w:r w:rsidRPr="0044629B">
        <w:rPr>
          <w:rFonts w:ascii="Times New Roman" w:hAnsi="Times New Roman"/>
          <w:sz w:val="24"/>
          <w:szCs w:val="24"/>
        </w:rPr>
        <w:t>.</w:t>
      </w:r>
    </w:p>
    <w:p w14:paraId="7442D9D8" w14:textId="77777777" w:rsidR="007B6109" w:rsidRDefault="007B6109" w:rsidP="004869B6">
      <w:pPr>
        <w:autoSpaceDE w:val="0"/>
        <w:autoSpaceDN w:val="0"/>
        <w:adjustRightInd w:val="0"/>
        <w:spacing w:after="0" w:line="240" w:lineRule="auto"/>
        <w:jc w:val="both"/>
        <w:rPr>
          <w:rFonts w:ascii="Times New Roman" w:hAnsi="Times New Roman"/>
          <w:sz w:val="24"/>
          <w:szCs w:val="24"/>
        </w:rPr>
      </w:pPr>
      <w:r w:rsidRPr="00FE3351">
        <w:rPr>
          <w:rFonts w:ascii="Times New Roman" w:hAnsi="Times New Roman"/>
          <w:sz w:val="24"/>
          <w:szCs w:val="24"/>
        </w:rPr>
        <w:t>(7)</w:t>
      </w:r>
      <w:r w:rsidRPr="0085166F">
        <w:rPr>
          <w:rFonts w:ascii="Times New Roman" w:hAnsi="Times New Roman"/>
          <w:sz w:val="24"/>
          <w:szCs w:val="24"/>
        </w:rPr>
        <w:t xml:space="preserve"> A versenypárbeszéd</w:t>
      </w:r>
      <w:r>
        <w:rPr>
          <w:rFonts w:ascii="Times New Roman" w:hAnsi="Times New Roman"/>
          <w:sz w:val="24"/>
          <w:szCs w:val="24"/>
        </w:rPr>
        <w:t xml:space="preserve"> esetén</w:t>
      </w:r>
      <w:r w:rsidRPr="0085166F">
        <w:rPr>
          <w:rFonts w:ascii="Times New Roman" w:hAnsi="Times New Roman"/>
          <w:sz w:val="24"/>
          <w:szCs w:val="24"/>
        </w:rPr>
        <w:t xml:space="preserve"> csak </w:t>
      </w:r>
      <w:r>
        <w:rPr>
          <w:rFonts w:ascii="Times New Roman" w:hAnsi="Times New Roman"/>
          <w:sz w:val="24"/>
          <w:szCs w:val="24"/>
        </w:rPr>
        <w:t>az összességében legelőnyösebb ajánlat kiválasztására irányuló értékelési szempont alkalmazható.</w:t>
      </w:r>
    </w:p>
    <w:p w14:paraId="7A7CF83B" w14:textId="029C91F2" w:rsidR="00366723" w:rsidRPr="002D194B" w:rsidRDefault="00366723" w:rsidP="004869B6">
      <w:pPr>
        <w:autoSpaceDE w:val="0"/>
        <w:autoSpaceDN w:val="0"/>
        <w:adjustRightInd w:val="0"/>
        <w:spacing w:after="0" w:line="240" w:lineRule="auto"/>
        <w:jc w:val="both"/>
        <w:rPr>
          <w:rFonts w:ascii="Times New Roman" w:hAnsi="Times New Roman"/>
          <w:b/>
          <w:bCs/>
          <w:noProof/>
          <w:sz w:val="24"/>
          <w:szCs w:val="24"/>
          <w:lang w:eastAsia="hu-HU"/>
        </w:rPr>
      </w:pPr>
      <w:r>
        <w:rPr>
          <w:rFonts w:ascii="Times New Roman" w:hAnsi="Times New Roman"/>
          <w:sz w:val="24"/>
          <w:szCs w:val="24"/>
        </w:rPr>
        <w:t xml:space="preserve">(8) </w:t>
      </w:r>
      <w:r w:rsidRPr="003B5B23">
        <w:rPr>
          <w:rFonts w:ascii="Times New Roman" w:hAnsi="Times New Roman"/>
          <w:color w:val="000000"/>
          <w:sz w:val="24"/>
          <w:szCs w:val="24"/>
          <w:lang w:eastAsia="hu-HU"/>
        </w:rPr>
        <w:t>Az ajánlatkérő a versenypárbeszédben résztvevőket megillető díjakról vagy kifizetésekről rendelkezhet.</w:t>
      </w:r>
    </w:p>
    <w:p w14:paraId="43AC2B5B"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81</w:t>
      </w:r>
      <w:r w:rsidRPr="0085166F">
        <w:rPr>
          <w:rFonts w:ascii="Times New Roman" w:hAnsi="Times New Roman"/>
          <w:b/>
          <w:sz w:val="24"/>
          <w:szCs w:val="24"/>
        </w:rPr>
        <w:t xml:space="preserve">. § </w:t>
      </w:r>
      <w:r w:rsidRPr="00FE3351">
        <w:rPr>
          <w:rFonts w:ascii="Times New Roman" w:hAnsi="Times New Roman"/>
          <w:sz w:val="24"/>
          <w:szCs w:val="24"/>
        </w:rPr>
        <w:t>(1)</w:t>
      </w:r>
      <w:r w:rsidRPr="0085166F">
        <w:rPr>
          <w:rFonts w:ascii="Times New Roman" w:hAnsi="Times New Roman"/>
          <w:sz w:val="24"/>
          <w:szCs w:val="24"/>
        </w:rPr>
        <w:t xml:space="preserve"> Ha a részvételi szakasz eredményes, az eredménynek a részvételre jelentkezőkkel történt közlésétől számított öt munkanapon belül az ajánlatkérő köteles az alkalmasnak minősített jelentkezőknek – </w:t>
      </w:r>
      <w:r>
        <w:rPr>
          <w:rFonts w:ascii="Times New Roman" w:hAnsi="Times New Roman"/>
          <w:sz w:val="24"/>
          <w:szCs w:val="24"/>
        </w:rPr>
        <w:t>ha az</w:t>
      </w:r>
      <w:r w:rsidRPr="0085166F">
        <w:rPr>
          <w:rFonts w:ascii="Times New Roman" w:hAnsi="Times New Roman"/>
          <w:sz w:val="24"/>
          <w:szCs w:val="24"/>
        </w:rPr>
        <w:t xml:space="preserve"> ajánlatkérő meghatározta a párbeszédben résztvevők keretszámát, a kiválasztott jelentkezőknek – az ajánlattételi felhívást egyidejűleg megküldeni.</w:t>
      </w:r>
    </w:p>
    <w:p w14:paraId="3F080D83"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FE3351">
        <w:rPr>
          <w:rFonts w:ascii="Times New Roman" w:hAnsi="Times New Roman"/>
          <w:sz w:val="24"/>
          <w:szCs w:val="24"/>
        </w:rPr>
        <w:t>(2)</w:t>
      </w:r>
      <w:r w:rsidRPr="0085166F">
        <w:rPr>
          <w:rFonts w:ascii="Times New Roman" w:hAnsi="Times New Roman"/>
          <w:sz w:val="24"/>
          <w:szCs w:val="24"/>
        </w:rPr>
        <w:t xml:space="preserve"> </w:t>
      </w:r>
      <w:r>
        <w:rPr>
          <w:rFonts w:ascii="Times New Roman" w:hAnsi="Times New Roman"/>
          <w:sz w:val="24"/>
          <w:szCs w:val="24"/>
        </w:rPr>
        <w:t>Ha</w:t>
      </w:r>
      <w:r w:rsidRPr="0085166F">
        <w:rPr>
          <w:rFonts w:ascii="Times New Roman" w:hAnsi="Times New Roman"/>
          <w:sz w:val="24"/>
          <w:szCs w:val="24"/>
        </w:rPr>
        <w:t xml:space="preserve"> az alkalmasnak minősített jelentkezők száma nem éri el a keretszám alsó határát, az ajánlatkérő az alkalmasnak minősített jelentkezők párbeszédre felhívásával folytatja az eljárást. A párbeszédben részvételre önállóan felhívott ajánlattevők közösen nem nyújthatnak be megoldási javaslatot </w:t>
      </w:r>
      <w:r>
        <w:rPr>
          <w:rFonts w:ascii="Times New Roman" w:hAnsi="Times New Roman"/>
          <w:sz w:val="24"/>
          <w:szCs w:val="24"/>
        </w:rPr>
        <w:t>és közösen nem</w:t>
      </w:r>
      <w:r w:rsidRPr="0085166F">
        <w:rPr>
          <w:rFonts w:ascii="Times New Roman" w:hAnsi="Times New Roman"/>
          <w:sz w:val="24"/>
          <w:szCs w:val="24"/>
        </w:rPr>
        <w:t xml:space="preserve"> tehetnek ajánlatot.</w:t>
      </w:r>
    </w:p>
    <w:p w14:paraId="32FB310F"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FE3351">
        <w:rPr>
          <w:rFonts w:ascii="Times New Roman" w:hAnsi="Times New Roman"/>
          <w:sz w:val="24"/>
          <w:szCs w:val="24"/>
        </w:rPr>
        <w:t>(3)</w:t>
      </w:r>
      <w:r w:rsidRPr="0085166F">
        <w:rPr>
          <w:rFonts w:ascii="Times New Roman" w:hAnsi="Times New Roman"/>
          <w:b/>
          <w:sz w:val="24"/>
          <w:szCs w:val="24"/>
        </w:rPr>
        <w:t xml:space="preserve"> </w:t>
      </w:r>
      <w:r w:rsidRPr="0085166F">
        <w:rPr>
          <w:rFonts w:ascii="Times New Roman" w:hAnsi="Times New Roman"/>
          <w:sz w:val="24"/>
          <w:szCs w:val="24"/>
        </w:rPr>
        <w:t>Az eljárás párbeszéd szakaszában az ajánlattevők megoldási javaslatokat nyújtanak be, amelynek alapján az ajánlatkérő párbeszédet folytat velük.</w:t>
      </w:r>
    </w:p>
    <w:p w14:paraId="6995D773"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82</w:t>
      </w:r>
      <w:r w:rsidRPr="0085166F">
        <w:rPr>
          <w:rFonts w:ascii="Times New Roman" w:hAnsi="Times New Roman"/>
          <w:b/>
          <w:sz w:val="24"/>
          <w:szCs w:val="24"/>
        </w:rPr>
        <w:t xml:space="preserve">. § </w:t>
      </w:r>
      <w:r w:rsidRPr="00FE3351">
        <w:rPr>
          <w:rFonts w:ascii="Times New Roman" w:hAnsi="Times New Roman"/>
          <w:sz w:val="24"/>
          <w:szCs w:val="24"/>
        </w:rPr>
        <w:t>(1)</w:t>
      </w:r>
      <w:r w:rsidRPr="0085166F">
        <w:rPr>
          <w:rFonts w:ascii="Times New Roman" w:hAnsi="Times New Roman"/>
          <w:sz w:val="24"/>
          <w:szCs w:val="24"/>
        </w:rPr>
        <w:t xml:space="preserve"> Az ajánlattételi felhívásnak legalább a következőket kell tartalmaznia:</w:t>
      </w:r>
    </w:p>
    <w:p w14:paraId="3477502A"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a) </w:t>
      </w:r>
      <w:r w:rsidRPr="0085166F">
        <w:rPr>
          <w:rFonts w:ascii="Times New Roman" w:hAnsi="Times New Roman"/>
          <w:sz w:val="24"/>
          <w:szCs w:val="24"/>
        </w:rPr>
        <w:t>az ajánlatkérő nevét és címét, telefon- és telefaxszámát, e-mail címét</w:t>
      </w:r>
      <w:r>
        <w:rPr>
          <w:rFonts w:ascii="Times New Roman" w:hAnsi="Times New Roman"/>
          <w:sz w:val="24"/>
          <w:szCs w:val="24"/>
        </w:rPr>
        <w:t>,</w:t>
      </w:r>
    </w:p>
    <w:p w14:paraId="604B189F"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b) </w:t>
      </w:r>
      <w:r w:rsidRPr="0085166F">
        <w:rPr>
          <w:rFonts w:ascii="Times New Roman" w:hAnsi="Times New Roman"/>
          <w:sz w:val="24"/>
          <w:szCs w:val="24"/>
        </w:rPr>
        <w:t>hivatkozást a közzétett részvételi felhívásra és közzétételének napjá</w:t>
      </w:r>
      <w:r>
        <w:rPr>
          <w:rFonts w:ascii="Times New Roman" w:hAnsi="Times New Roman"/>
          <w:sz w:val="24"/>
          <w:szCs w:val="24"/>
        </w:rPr>
        <w:t>ra,</w:t>
      </w:r>
    </w:p>
    <w:p w14:paraId="3BFC82E6"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c) </w:t>
      </w:r>
      <w:r w:rsidRPr="0085166F">
        <w:rPr>
          <w:rFonts w:ascii="Times New Roman" w:hAnsi="Times New Roman"/>
          <w:iCs/>
          <w:sz w:val="24"/>
          <w:szCs w:val="24"/>
        </w:rPr>
        <w:t xml:space="preserve">az </w:t>
      </w:r>
      <w:r w:rsidR="00C247C2">
        <w:rPr>
          <w:rFonts w:ascii="Times New Roman" w:hAnsi="Times New Roman"/>
          <w:iCs/>
          <w:sz w:val="24"/>
          <w:szCs w:val="24"/>
        </w:rPr>
        <w:t>ajánlatkérői</w:t>
      </w:r>
      <w:r w:rsidRPr="0085166F">
        <w:rPr>
          <w:rFonts w:ascii="Times New Roman" w:hAnsi="Times New Roman"/>
          <w:iCs/>
          <w:sz w:val="24"/>
          <w:szCs w:val="24"/>
        </w:rPr>
        <w:t xml:space="preserve"> dokumentumok elérhetőségének helyét</w:t>
      </w:r>
      <w:r>
        <w:rPr>
          <w:rFonts w:ascii="Times New Roman" w:hAnsi="Times New Roman"/>
          <w:iCs/>
          <w:sz w:val="24"/>
          <w:szCs w:val="24"/>
        </w:rPr>
        <w:t xml:space="preserve"> és módját,</w:t>
      </w:r>
      <w:r w:rsidRPr="0085166F">
        <w:rPr>
          <w:rFonts w:ascii="Times New Roman" w:hAnsi="Times New Roman"/>
          <w:iCs/>
          <w:sz w:val="24"/>
          <w:szCs w:val="24"/>
        </w:rPr>
        <w:t xml:space="preserve"> </w:t>
      </w:r>
      <w:r>
        <w:rPr>
          <w:rFonts w:ascii="Times New Roman" w:hAnsi="Times New Roman"/>
          <w:iCs/>
          <w:sz w:val="24"/>
          <w:szCs w:val="24"/>
        </w:rPr>
        <w:t>ha</w:t>
      </w:r>
      <w:r w:rsidRPr="0085166F">
        <w:rPr>
          <w:rFonts w:ascii="Times New Roman" w:hAnsi="Times New Roman"/>
          <w:iCs/>
          <w:sz w:val="24"/>
          <w:szCs w:val="24"/>
        </w:rPr>
        <w:t xml:space="preserve"> más módon még nem bocsátották rendelkezésre, a felhíváshoz csatolni kell az érintett dokumentumokat</w:t>
      </w:r>
      <w:r>
        <w:rPr>
          <w:rFonts w:ascii="Times New Roman" w:hAnsi="Times New Roman"/>
          <w:sz w:val="24"/>
          <w:szCs w:val="24"/>
        </w:rPr>
        <w:t>,</w:t>
      </w:r>
    </w:p>
    <w:p w14:paraId="6136840D"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d) </w:t>
      </w:r>
      <w:r w:rsidRPr="0085166F">
        <w:rPr>
          <w:rFonts w:ascii="Times New Roman" w:hAnsi="Times New Roman"/>
          <w:sz w:val="24"/>
          <w:szCs w:val="24"/>
        </w:rPr>
        <w:t>a megoldási javaslat benyújtásának határidejét</w:t>
      </w:r>
      <w:r>
        <w:rPr>
          <w:rFonts w:ascii="Times New Roman" w:hAnsi="Times New Roman"/>
          <w:sz w:val="24"/>
          <w:szCs w:val="24"/>
        </w:rPr>
        <w:t>,</w:t>
      </w:r>
    </w:p>
    <w:p w14:paraId="0374C00B"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e) </w:t>
      </w:r>
      <w:r w:rsidRPr="0085166F">
        <w:rPr>
          <w:rFonts w:ascii="Times New Roman" w:hAnsi="Times New Roman"/>
          <w:sz w:val="24"/>
          <w:szCs w:val="24"/>
        </w:rPr>
        <w:t xml:space="preserve">a megoldási javaslat benyújtásának címét </w:t>
      </w:r>
      <w:r>
        <w:rPr>
          <w:rFonts w:ascii="Times New Roman" w:hAnsi="Times New Roman"/>
          <w:sz w:val="24"/>
          <w:szCs w:val="24"/>
        </w:rPr>
        <w:t>és</w:t>
      </w:r>
      <w:r w:rsidRPr="0085166F">
        <w:rPr>
          <w:rFonts w:ascii="Times New Roman" w:hAnsi="Times New Roman"/>
          <w:sz w:val="24"/>
          <w:szCs w:val="24"/>
        </w:rPr>
        <w:t xml:space="preserve"> a benyújtás módját</w:t>
      </w:r>
      <w:r>
        <w:rPr>
          <w:rFonts w:ascii="Times New Roman" w:hAnsi="Times New Roman"/>
          <w:sz w:val="24"/>
          <w:szCs w:val="24"/>
        </w:rPr>
        <w:t>,</w:t>
      </w:r>
    </w:p>
    <w:p w14:paraId="30F806E4"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f) </w:t>
      </w:r>
      <w:r w:rsidRPr="0085166F">
        <w:rPr>
          <w:rFonts w:ascii="Times New Roman" w:hAnsi="Times New Roman"/>
          <w:sz w:val="24"/>
          <w:szCs w:val="24"/>
        </w:rPr>
        <w:t>annak feltüntetését, hogy a magyar nyelven kívül más nyelven is benyújtható-e a megoldási javaslat, illetve folytatható-e a párbeszéd</w:t>
      </w:r>
      <w:r>
        <w:rPr>
          <w:rFonts w:ascii="Times New Roman" w:hAnsi="Times New Roman"/>
          <w:sz w:val="24"/>
          <w:szCs w:val="24"/>
        </w:rPr>
        <w:t>,</w:t>
      </w:r>
    </w:p>
    <w:p w14:paraId="362D28B4"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g) </w:t>
      </w:r>
      <w:r w:rsidRPr="0085166F">
        <w:rPr>
          <w:rFonts w:ascii="Times New Roman" w:hAnsi="Times New Roman"/>
          <w:sz w:val="24"/>
          <w:szCs w:val="24"/>
        </w:rPr>
        <w:t>a megoldási javaslatok felbontásának helyét, és idejét</w:t>
      </w:r>
      <w:r>
        <w:rPr>
          <w:rFonts w:ascii="Times New Roman" w:hAnsi="Times New Roman"/>
          <w:sz w:val="24"/>
          <w:szCs w:val="24"/>
        </w:rPr>
        <w:t>,</w:t>
      </w:r>
    </w:p>
    <w:p w14:paraId="7D7F4CFD"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h) </w:t>
      </w:r>
      <w:r w:rsidRPr="0085166F">
        <w:rPr>
          <w:rFonts w:ascii="Times New Roman" w:hAnsi="Times New Roman"/>
          <w:sz w:val="24"/>
          <w:szCs w:val="24"/>
        </w:rPr>
        <w:t>a megoldási javaslatok felbontásán jelenlétre jogosultak</w:t>
      </w:r>
      <w:r>
        <w:rPr>
          <w:rFonts w:ascii="Times New Roman" w:hAnsi="Times New Roman"/>
          <w:sz w:val="24"/>
          <w:szCs w:val="24"/>
        </w:rPr>
        <w:t xml:space="preserve"> felsorolását,</w:t>
      </w:r>
    </w:p>
    <w:p w14:paraId="17B990AE"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i) </w:t>
      </w:r>
      <w:r w:rsidRPr="0085166F">
        <w:rPr>
          <w:rFonts w:ascii="Times New Roman" w:hAnsi="Times New Roman"/>
          <w:sz w:val="24"/>
          <w:szCs w:val="24"/>
        </w:rPr>
        <w:t>a párbeszédre felhívás megküldésének napját</w:t>
      </w:r>
      <w:r>
        <w:rPr>
          <w:rFonts w:ascii="Times New Roman" w:hAnsi="Times New Roman"/>
          <w:sz w:val="24"/>
          <w:szCs w:val="24"/>
        </w:rPr>
        <w:t>,</w:t>
      </w:r>
    </w:p>
    <w:p w14:paraId="44F025F9"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j) </w:t>
      </w:r>
      <w:r w:rsidRPr="0085166F">
        <w:rPr>
          <w:rFonts w:ascii="Times New Roman" w:hAnsi="Times New Roman"/>
          <w:sz w:val="24"/>
          <w:szCs w:val="24"/>
        </w:rPr>
        <w:t>a párbeszéd lefolytatásának menetét és az ajánlatkérő által előírt alapvető szabályait, megkezdésének időpontját</w:t>
      </w:r>
      <w:r>
        <w:rPr>
          <w:rFonts w:ascii="Times New Roman" w:hAnsi="Times New Roman"/>
          <w:sz w:val="24"/>
          <w:szCs w:val="24"/>
        </w:rPr>
        <w:t>,</w:t>
      </w:r>
    </w:p>
    <w:p w14:paraId="4BED953A"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k) </w:t>
      </w:r>
      <w:r>
        <w:rPr>
          <w:rFonts w:ascii="Times New Roman" w:hAnsi="Times New Roman"/>
          <w:sz w:val="24"/>
          <w:szCs w:val="24"/>
        </w:rPr>
        <w:t>ha az</w:t>
      </w:r>
      <w:r w:rsidRPr="0085166F">
        <w:rPr>
          <w:rFonts w:ascii="Times New Roman" w:hAnsi="Times New Roman"/>
          <w:sz w:val="24"/>
          <w:szCs w:val="24"/>
        </w:rPr>
        <w:t xml:space="preserve"> ajánlatkérő él a párbeszéd </w:t>
      </w:r>
      <w:r>
        <w:rPr>
          <w:rFonts w:ascii="Times New Roman" w:hAnsi="Times New Roman"/>
          <w:sz w:val="24"/>
          <w:szCs w:val="24"/>
        </w:rPr>
        <w:t xml:space="preserve">során </w:t>
      </w:r>
      <w:r w:rsidRPr="0085166F">
        <w:rPr>
          <w:rFonts w:ascii="Times New Roman" w:hAnsi="Times New Roman"/>
          <w:sz w:val="24"/>
          <w:szCs w:val="24"/>
        </w:rPr>
        <w:t>az ajánlattevők létszámának csökkentése lehetőségével, a párbeszéd fordulóinak menetét és a megadott fordulót követő párbeszédre kiválasztott résztvevői létszám felső határát</w:t>
      </w:r>
      <w:r>
        <w:rPr>
          <w:rFonts w:ascii="Times New Roman" w:hAnsi="Times New Roman"/>
          <w:sz w:val="24"/>
          <w:szCs w:val="24"/>
        </w:rPr>
        <w:t>,</w:t>
      </w:r>
    </w:p>
    <w:p w14:paraId="7482AEC1"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l) </w:t>
      </w:r>
      <w:r w:rsidRPr="0085166F">
        <w:rPr>
          <w:rFonts w:ascii="Times New Roman" w:hAnsi="Times New Roman"/>
          <w:sz w:val="24"/>
          <w:szCs w:val="24"/>
        </w:rPr>
        <w:t>ha az ajánlatkérő díjazásban kíván egy vagy több ajánlattevőt részesíteni, az erre vonatkozó – általa meghatározott – előírásokat</w:t>
      </w:r>
      <w:r>
        <w:rPr>
          <w:rFonts w:ascii="Times New Roman" w:hAnsi="Times New Roman"/>
          <w:sz w:val="24"/>
          <w:szCs w:val="24"/>
        </w:rPr>
        <w:t xml:space="preserve"> és</w:t>
      </w:r>
    </w:p>
    <w:p w14:paraId="54771667" w14:textId="77777777" w:rsidR="007B6109" w:rsidRPr="00404BD4"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m) </w:t>
      </w:r>
      <w:r w:rsidRPr="0085166F">
        <w:rPr>
          <w:rFonts w:ascii="Times New Roman" w:hAnsi="Times New Roman"/>
          <w:sz w:val="24"/>
          <w:szCs w:val="24"/>
        </w:rPr>
        <w:t xml:space="preserve">a részvételi felhívásban előírtakkal összhangban – ha szükséges – a megoldási javaslathoz csatolandó azon igazolások, nyilatkozatok, dokumentumok meghatározását, amelyek igazolják, hogy az ajánlattevő és alvállalkozója, valamint az alkalmasság igazolásában részt </w:t>
      </w:r>
      <w:r w:rsidRPr="00404BD4">
        <w:rPr>
          <w:rFonts w:ascii="Times New Roman" w:hAnsi="Times New Roman"/>
          <w:sz w:val="24"/>
          <w:szCs w:val="24"/>
        </w:rPr>
        <w:t>vevő személy vagy szervezet a párbeszéd szakaszában sem tartozik a kizáró okok hatálya alá.</w:t>
      </w:r>
    </w:p>
    <w:p w14:paraId="77A343A8"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FE3351">
        <w:rPr>
          <w:rFonts w:ascii="Times New Roman" w:hAnsi="Times New Roman"/>
          <w:sz w:val="24"/>
          <w:szCs w:val="24"/>
        </w:rPr>
        <w:t>(2)</w:t>
      </w:r>
      <w:r w:rsidRPr="00404BD4">
        <w:rPr>
          <w:rFonts w:ascii="Times New Roman" w:hAnsi="Times New Roman"/>
          <w:sz w:val="24"/>
          <w:szCs w:val="24"/>
        </w:rPr>
        <w:t xml:space="preserve"> A </w:t>
      </w:r>
      <w:r w:rsidRPr="009C5D41">
        <w:rPr>
          <w:rFonts w:ascii="Times New Roman" w:hAnsi="Times New Roman"/>
          <w:sz w:val="24"/>
          <w:szCs w:val="24"/>
        </w:rPr>
        <w:t>7</w:t>
      </w:r>
      <w:r>
        <w:rPr>
          <w:rFonts w:ascii="Times New Roman" w:hAnsi="Times New Roman"/>
          <w:sz w:val="24"/>
          <w:szCs w:val="24"/>
        </w:rPr>
        <w:t>3</w:t>
      </w:r>
      <w:r w:rsidRPr="00404BD4">
        <w:rPr>
          <w:rFonts w:ascii="Times New Roman" w:hAnsi="Times New Roman"/>
          <w:sz w:val="24"/>
          <w:szCs w:val="24"/>
        </w:rPr>
        <w:t>. § (5) bekezdését</w:t>
      </w:r>
      <w:r w:rsidRPr="0085166F">
        <w:rPr>
          <w:rFonts w:ascii="Times New Roman" w:hAnsi="Times New Roman"/>
          <w:sz w:val="24"/>
          <w:szCs w:val="24"/>
        </w:rPr>
        <w:t xml:space="preserve"> a versenypárbeszédre is alkalmazni kell azzal, hogy tárgyalás </w:t>
      </w:r>
      <w:r>
        <w:rPr>
          <w:rFonts w:ascii="Times New Roman" w:hAnsi="Times New Roman"/>
          <w:sz w:val="24"/>
          <w:szCs w:val="24"/>
        </w:rPr>
        <w:t>alatt</w:t>
      </w:r>
      <w:r w:rsidRPr="0085166F">
        <w:rPr>
          <w:rFonts w:ascii="Times New Roman" w:hAnsi="Times New Roman"/>
          <w:sz w:val="24"/>
          <w:szCs w:val="24"/>
        </w:rPr>
        <w:t xml:space="preserve"> párbeszédet kell érteni, és az ajánlatkérő a megvitatandó megoldási javaslatok számát csökkenti.</w:t>
      </w:r>
    </w:p>
    <w:p w14:paraId="4D6786DB"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FE3351">
        <w:rPr>
          <w:rFonts w:ascii="Times New Roman" w:hAnsi="Times New Roman"/>
          <w:sz w:val="24"/>
          <w:szCs w:val="24"/>
        </w:rPr>
        <w:t>(3)</w:t>
      </w:r>
      <w:r w:rsidRPr="0085166F">
        <w:rPr>
          <w:rFonts w:ascii="Times New Roman" w:hAnsi="Times New Roman"/>
          <w:sz w:val="24"/>
          <w:szCs w:val="24"/>
        </w:rPr>
        <w:t xml:space="preserve"> A megoldási javaslatnak tartalmaznia kell</w:t>
      </w:r>
    </w:p>
    <w:p w14:paraId="17AD5F18"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lastRenderedPageBreak/>
        <w:t xml:space="preserve">a) </w:t>
      </w:r>
      <w:r w:rsidRPr="0085166F">
        <w:rPr>
          <w:rFonts w:ascii="Times New Roman" w:hAnsi="Times New Roman"/>
          <w:sz w:val="24"/>
          <w:szCs w:val="24"/>
        </w:rPr>
        <w:t xml:space="preserve">az ajánlattevő egy vagy többváltozatú javaslatát a </w:t>
      </w:r>
      <w:r>
        <w:rPr>
          <w:rFonts w:ascii="Times New Roman" w:hAnsi="Times New Roman"/>
          <w:sz w:val="24"/>
          <w:szCs w:val="24"/>
        </w:rPr>
        <w:t>80</w:t>
      </w:r>
      <w:r w:rsidRPr="0085166F">
        <w:rPr>
          <w:rFonts w:ascii="Times New Roman" w:hAnsi="Times New Roman"/>
          <w:sz w:val="24"/>
          <w:szCs w:val="24"/>
        </w:rPr>
        <w:t>. § (</w:t>
      </w:r>
      <w:r>
        <w:rPr>
          <w:rFonts w:ascii="Times New Roman" w:hAnsi="Times New Roman"/>
          <w:sz w:val="24"/>
          <w:szCs w:val="24"/>
        </w:rPr>
        <w:t>5</w:t>
      </w:r>
      <w:r w:rsidRPr="0085166F">
        <w:rPr>
          <w:rFonts w:ascii="Times New Roman" w:hAnsi="Times New Roman"/>
          <w:sz w:val="24"/>
          <w:szCs w:val="24"/>
        </w:rPr>
        <w:t>) bekezdés</w:t>
      </w:r>
      <w:r>
        <w:rPr>
          <w:rFonts w:ascii="Times New Roman" w:hAnsi="Times New Roman"/>
          <w:sz w:val="24"/>
          <w:szCs w:val="24"/>
        </w:rPr>
        <w:t>e</w:t>
      </w:r>
      <w:r w:rsidRPr="0085166F">
        <w:rPr>
          <w:rFonts w:ascii="Times New Roman" w:hAnsi="Times New Roman"/>
          <w:sz w:val="24"/>
          <w:szCs w:val="24"/>
        </w:rPr>
        <w:t xml:space="preserve"> szerinti körülményekre, </w:t>
      </w:r>
    </w:p>
    <w:p w14:paraId="7125E5E5"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b) </w:t>
      </w:r>
      <w:r w:rsidRPr="0085166F">
        <w:rPr>
          <w:rFonts w:ascii="Times New Roman" w:hAnsi="Times New Roman"/>
          <w:sz w:val="24"/>
          <w:szCs w:val="24"/>
        </w:rPr>
        <w:t>az ajánlattevő előzetes ajánlatát arra az esetre nézve, ha az általa javasolt műszaki, jogi, és pénzügyi feltételekkel kellene a szerződést teljesíteni, továbbá</w:t>
      </w:r>
    </w:p>
    <w:p w14:paraId="55F17BA6" w14:textId="77777777" w:rsidR="007B6109" w:rsidRPr="0085166F" w:rsidRDefault="007B6109" w:rsidP="004869B6">
      <w:pPr>
        <w:autoSpaceDE w:val="0"/>
        <w:autoSpaceDN w:val="0"/>
        <w:adjustRightInd w:val="0"/>
        <w:spacing w:after="0" w:line="240" w:lineRule="auto"/>
        <w:jc w:val="both"/>
        <w:rPr>
          <w:rFonts w:ascii="Times New Roman" w:hAnsi="Times New Roman"/>
          <w:i/>
          <w:iCs/>
          <w:sz w:val="24"/>
          <w:szCs w:val="24"/>
        </w:rPr>
      </w:pPr>
      <w:r w:rsidRPr="0085166F">
        <w:rPr>
          <w:rFonts w:ascii="Times New Roman" w:hAnsi="Times New Roman"/>
          <w:i/>
          <w:iCs/>
          <w:sz w:val="24"/>
          <w:szCs w:val="24"/>
        </w:rPr>
        <w:t xml:space="preserve">c) </w:t>
      </w:r>
      <w:r w:rsidRPr="0085166F">
        <w:rPr>
          <w:rFonts w:ascii="Times New Roman" w:hAnsi="Times New Roman"/>
          <w:sz w:val="24"/>
          <w:szCs w:val="24"/>
        </w:rPr>
        <w:t xml:space="preserve">annak meghatározását, hogy </w:t>
      </w:r>
      <w:r>
        <w:rPr>
          <w:rFonts w:ascii="Times New Roman" w:hAnsi="Times New Roman"/>
          <w:sz w:val="24"/>
          <w:szCs w:val="24"/>
        </w:rPr>
        <w:t xml:space="preserve">az ajánlattevő </w:t>
      </w:r>
      <w:r w:rsidRPr="0085166F">
        <w:rPr>
          <w:rFonts w:ascii="Times New Roman" w:hAnsi="Times New Roman"/>
          <w:sz w:val="24"/>
          <w:szCs w:val="24"/>
        </w:rPr>
        <w:t>megoldási javaslatának mely része üzleti titok</w:t>
      </w:r>
      <w:r w:rsidRPr="0085166F">
        <w:rPr>
          <w:rFonts w:ascii="Times New Roman" w:hAnsi="Times New Roman"/>
          <w:i/>
          <w:iCs/>
          <w:sz w:val="24"/>
          <w:szCs w:val="24"/>
        </w:rPr>
        <w:t>.</w:t>
      </w:r>
    </w:p>
    <w:p w14:paraId="2C217A14"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E84D40">
        <w:rPr>
          <w:rFonts w:ascii="Times New Roman" w:hAnsi="Times New Roman"/>
          <w:sz w:val="24"/>
          <w:szCs w:val="24"/>
        </w:rPr>
        <w:t>(4)</w:t>
      </w:r>
      <w:r w:rsidRPr="00084529">
        <w:rPr>
          <w:rFonts w:ascii="Times New Roman" w:hAnsi="Times New Roman"/>
          <w:sz w:val="24"/>
          <w:szCs w:val="24"/>
        </w:rPr>
        <w:t xml:space="preserve"> A megoldási javaslatok benyújtására és bontására az ajánlatok bontásának szabályait alkalmazni kell, </w:t>
      </w:r>
      <w:r w:rsidRPr="00056925">
        <w:rPr>
          <w:rFonts w:ascii="Times New Roman" w:hAnsi="Times New Roman"/>
          <w:sz w:val="24"/>
          <w:szCs w:val="24"/>
        </w:rPr>
        <w:t>az 5</w:t>
      </w:r>
      <w:r>
        <w:rPr>
          <w:rFonts w:ascii="Times New Roman" w:hAnsi="Times New Roman"/>
          <w:sz w:val="24"/>
          <w:szCs w:val="24"/>
        </w:rPr>
        <w:t>8</w:t>
      </w:r>
      <w:r w:rsidRPr="00056925">
        <w:rPr>
          <w:rFonts w:ascii="Times New Roman" w:hAnsi="Times New Roman"/>
          <w:sz w:val="24"/>
          <w:szCs w:val="24"/>
        </w:rPr>
        <w:t xml:space="preserve">. § (1) bekezdés </w:t>
      </w:r>
      <w:r w:rsidRPr="00056925">
        <w:rPr>
          <w:rFonts w:ascii="Times New Roman" w:hAnsi="Times New Roman"/>
          <w:i/>
          <w:iCs/>
          <w:sz w:val="24"/>
          <w:szCs w:val="24"/>
        </w:rPr>
        <w:t xml:space="preserve">a) </w:t>
      </w:r>
      <w:r w:rsidRPr="00056925">
        <w:rPr>
          <w:rFonts w:ascii="Times New Roman" w:hAnsi="Times New Roman"/>
          <w:sz w:val="24"/>
          <w:szCs w:val="24"/>
        </w:rPr>
        <w:t xml:space="preserve">pontjában és a </w:t>
      </w:r>
      <w:r>
        <w:rPr>
          <w:rFonts w:ascii="Times New Roman" w:hAnsi="Times New Roman"/>
          <w:sz w:val="24"/>
          <w:szCs w:val="24"/>
        </w:rPr>
        <w:t>60</w:t>
      </w:r>
      <w:r w:rsidRPr="00056925">
        <w:rPr>
          <w:rFonts w:ascii="Times New Roman" w:hAnsi="Times New Roman"/>
          <w:sz w:val="24"/>
          <w:szCs w:val="24"/>
        </w:rPr>
        <w:t xml:space="preserve">. § (1) bekezdés </w:t>
      </w:r>
      <w:r w:rsidRPr="00056925">
        <w:rPr>
          <w:rFonts w:ascii="Times New Roman" w:hAnsi="Times New Roman"/>
          <w:i/>
          <w:iCs/>
          <w:sz w:val="24"/>
          <w:szCs w:val="24"/>
        </w:rPr>
        <w:t>a</w:t>
      </w:r>
      <w:r w:rsidRPr="00B4643F">
        <w:rPr>
          <w:rFonts w:ascii="Times New Roman" w:hAnsi="Times New Roman"/>
          <w:i/>
          <w:iCs/>
          <w:sz w:val="24"/>
          <w:szCs w:val="24"/>
        </w:rPr>
        <w:t xml:space="preserve">) </w:t>
      </w:r>
      <w:r w:rsidRPr="00B4643F">
        <w:rPr>
          <w:rFonts w:ascii="Times New Roman" w:hAnsi="Times New Roman"/>
          <w:sz w:val="24"/>
          <w:szCs w:val="24"/>
        </w:rPr>
        <w:t>pontjában</w:t>
      </w:r>
      <w:r w:rsidRPr="00084529">
        <w:rPr>
          <w:rFonts w:ascii="Times New Roman" w:hAnsi="Times New Roman"/>
          <w:sz w:val="24"/>
          <w:szCs w:val="24"/>
        </w:rPr>
        <w:t xml:space="preserve"> foglaltak az ajánlattevők által benyújtott megoldási javaslatokra is megfelelően alkalmazandóak.</w:t>
      </w:r>
    </w:p>
    <w:p w14:paraId="1B5524E3"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83</w:t>
      </w:r>
      <w:r w:rsidRPr="0085166F">
        <w:rPr>
          <w:rFonts w:ascii="Times New Roman" w:hAnsi="Times New Roman"/>
          <w:b/>
          <w:sz w:val="24"/>
          <w:szCs w:val="24"/>
        </w:rPr>
        <w:t xml:space="preserve">. § </w:t>
      </w:r>
      <w:r w:rsidRPr="00FE3351">
        <w:rPr>
          <w:rFonts w:ascii="Times New Roman" w:hAnsi="Times New Roman"/>
          <w:sz w:val="24"/>
          <w:szCs w:val="24"/>
        </w:rPr>
        <w:t>(1)</w:t>
      </w:r>
      <w:r w:rsidRPr="0085166F">
        <w:rPr>
          <w:rFonts w:ascii="Times New Roman" w:hAnsi="Times New Roman"/>
          <w:sz w:val="24"/>
          <w:szCs w:val="24"/>
        </w:rPr>
        <w:t xml:space="preserve"> A versenypárbeszédben az ajánlatkérő és egy vagy több ajánlattevő közötti párbeszéd arra irányul, hogy megtalálják azokat a megoldásokat, amelyek a leginkább alkalmasak az ajánlatkérő beszerzési igényének kielégítésére.</w:t>
      </w:r>
    </w:p>
    <w:p w14:paraId="2C74E737"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FE3351">
        <w:rPr>
          <w:rFonts w:ascii="Times New Roman" w:hAnsi="Times New Roman"/>
          <w:sz w:val="24"/>
          <w:szCs w:val="24"/>
        </w:rPr>
        <w:t>(2)</w:t>
      </w:r>
      <w:r w:rsidRPr="0085166F">
        <w:rPr>
          <w:rFonts w:ascii="Times New Roman" w:hAnsi="Times New Roman"/>
          <w:sz w:val="24"/>
          <w:szCs w:val="24"/>
        </w:rPr>
        <w:t xml:space="preserve"> Az ajánlatkérőnek a párbeszéd során is biztosítania kell az egyenlő bánásmódot az ajánlattevők számára, így különösen az ajánlatkérő által adott bármilyen tájékoztatást az összes ajánlattevőnek meg kell adni.</w:t>
      </w:r>
    </w:p>
    <w:p w14:paraId="1BD6FF27"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FE3351">
        <w:rPr>
          <w:rFonts w:ascii="Times New Roman" w:hAnsi="Times New Roman"/>
          <w:sz w:val="24"/>
          <w:szCs w:val="24"/>
        </w:rPr>
        <w:t>(3)</w:t>
      </w:r>
      <w:r w:rsidRPr="0085166F">
        <w:rPr>
          <w:rFonts w:ascii="Times New Roman" w:hAnsi="Times New Roman"/>
          <w:sz w:val="24"/>
          <w:szCs w:val="24"/>
        </w:rPr>
        <w:t xml:space="preserve"> A párbeszéd során az ajánlattevők megoldási javaslatukhoz, az ajánlatkérő az általa meghatározott feltételekhez nincs kötve, az eljárás során azonban a beszerzés tárgya és az </w:t>
      </w:r>
      <w:r w:rsidR="00C247C2">
        <w:rPr>
          <w:rFonts w:ascii="Times New Roman" w:hAnsi="Times New Roman"/>
          <w:sz w:val="24"/>
          <w:szCs w:val="24"/>
        </w:rPr>
        <w:t>ajánlatkérői</w:t>
      </w:r>
      <w:r w:rsidRPr="0085166F">
        <w:rPr>
          <w:rFonts w:ascii="Times New Roman" w:hAnsi="Times New Roman"/>
          <w:sz w:val="24"/>
          <w:szCs w:val="24"/>
        </w:rPr>
        <w:t xml:space="preserve"> dokumentumokban meghatározott feltételek nem változhatnak olyan jelentős mértékben, amely torzítaná a versenyt vagy sértené a gazdasági szereplők esélyegyenlőségét. Az értékelés szempontjai vagy módszere az eljárás során nem változhatnak.</w:t>
      </w:r>
    </w:p>
    <w:p w14:paraId="22072A4D"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FE3351">
        <w:rPr>
          <w:rFonts w:ascii="Times New Roman" w:hAnsi="Times New Roman"/>
          <w:sz w:val="24"/>
          <w:szCs w:val="24"/>
        </w:rPr>
        <w:t>(4)</w:t>
      </w:r>
      <w:r w:rsidRPr="0085166F">
        <w:rPr>
          <w:rFonts w:ascii="Times New Roman" w:hAnsi="Times New Roman"/>
          <w:sz w:val="24"/>
          <w:szCs w:val="24"/>
        </w:rPr>
        <w:t xml:space="preserve"> </w:t>
      </w:r>
      <w:r>
        <w:rPr>
          <w:rFonts w:ascii="Times New Roman" w:hAnsi="Times New Roman"/>
          <w:sz w:val="24"/>
          <w:szCs w:val="24"/>
        </w:rPr>
        <w:t>A 82. § (2) bekezdése szerinti többfordulós</w:t>
      </w:r>
      <w:r w:rsidRPr="0085166F">
        <w:rPr>
          <w:rFonts w:ascii="Times New Roman" w:hAnsi="Times New Roman"/>
          <w:sz w:val="24"/>
          <w:szCs w:val="24"/>
        </w:rPr>
        <w:t xml:space="preserve"> </w:t>
      </w:r>
      <w:r>
        <w:rPr>
          <w:rFonts w:ascii="Times New Roman" w:hAnsi="Times New Roman"/>
          <w:sz w:val="24"/>
          <w:szCs w:val="24"/>
        </w:rPr>
        <w:t xml:space="preserve">párbeszéd </w:t>
      </w:r>
      <w:r w:rsidRPr="0085166F">
        <w:rPr>
          <w:rFonts w:ascii="Times New Roman" w:hAnsi="Times New Roman"/>
          <w:sz w:val="24"/>
          <w:szCs w:val="24"/>
        </w:rPr>
        <w:t>eset</w:t>
      </w:r>
      <w:r>
        <w:rPr>
          <w:rFonts w:ascii="Times New Roman" w:hAnsi="Times New Roman"/>
          <w:sz w:val="24"/>
          <w:szCs w:val="24"/>
        </w:rPr>
        <w:t>én</w:t>
      </w:r>
      <w:r w:rsidRPr="0085166F">
        <w:rPr>
          <w:rFonts w:ascii="Times New Roman" w:hAnsi="Times New Roman"/>
          <w:sz w:val="24"/>
          <w:szCs w:val="24"/>
        </w:rPr>
        <w:t xml:space="preserve"> a versenyben maradt résztvevőkkel folytatott további párbeszéd során az ajánlattevők a korábbi fordulóhoz képest az ajánlatkérő számára csak kedvezőbb megoldási javaslatot tehetnek. Ha egy ajánlattevő többváltozatú megoldási javaslatot adott, azokat önálló javaslatnak kell tekinteni, és az ajánlatkérő jogosult a továbbiakban az ajánlattevő egy-egy megoldási javaslatát a párbeszéd további fordulójára</w:t>
      </w:r>
      <w:r>
        <w:rPr>
          <w:rFonts w:ascii="Times New Roman" w:hAnsi="Times New Roman"/>
          <w:sz w:val="24"/>
          <w:szCs w:val="24"/>
        </w:rPr>
        <w:t>,</w:t>
      </w:r>
      <w:r w:rsidRPr="0085166F">
        <w:rPr>
          <w:rFonts w:ascii="Times New Roman" w:hAnsi="Times New Roman"/>
          <w:sz w:val="24"/>
          <w:szCs w:val="24"/>
        </w:rPr>
        <w:t xml:space="preserve"> fordulóira nem meghívni.</w:t>
      </w:r>
    </w:p>
    <w:p w14:paraId="07EE891E"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FE3351">
        <w:rPr>
          <w:rFonts w:ascii="Times New Roman" w:hAnsi="Times New Roman"/>
          <w:sz w:val="24"/>
          <w:szCs w:val="24"/>
        </w:rPr>
        <w:t>(5)</w:t>
      </w:r>
      <w:r w:rsidRPr="0085166F">
        <w:rPr>
          <w:rFonts w:ascii="Times New Roman" w:hAnsi="Times New Roman"/>
          <w:sz w:val="24"/>
          <w:szCs w:val="24"/>
        </w:rPr>
        <w:t xml:space="preserve"> Az ajánlatkérő az ajánlattevőkkel egyenként folytatja a párbeszédet, az ajánlattevő hozzájárulása nélkül az általa közölt semmilyen információ nem osztható meg a többi résztvevővel. Az ajánlattevő hozzájárulását valamely konkrét információ tervezett közlésére vonatkozóan kell kérni.</w:t>
      </w:r>
    </w:p>
    <w:p w14:paraId="650EFFC4"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FE3351">
        <w:rPr>
          <w:rFonts w:ascii="Times New Roman" w:hAnsi="Times New Roman"/>
          <w:sz w:val="24"/>
          <w:szCs w:val="24"/>
        </w:rPr>
        <w:t>(6)</w:t>
      </w:r>
      <w:r w:rsidRPr="0085166F">
        <w:rPr>
          <w:rFonts w:ascii="Times New Roman" w:hAnsi="Times New Roman"/>
          <w:sz w:val="24"/>
          <w:szCs w:val="24"/>
        </w:rPr>
        <w:t xml:space="preserve"> </w:t>
      </w:r>
      <w:r w:rsidRPr="00056925">
        <w:rPr>
          <w:rFonts w:ascii="Times New Roman" w:hAnsi="Times New Roman"/>
          <w:sz w:val="24"/>
          <w:szCs w:val="24"/>
        </w:rPr>
        <w:t>Az ajánlatkérőnek – ha a párbeszédre szóbeli tárgyaláson vagy azon is kerül sor</w:t>
      </w:r>
      <w:r>
        <w:rPr>
          <w:rFonts w:ascii="Times New Roman" w:hAnsi="Times New Roman"/>
          <w:sz w:val="24"/>
          <w:szCs w:val="24"/>
        </w:rPr>
        <w:t xml:space="preserve"> </w:t>
      </w:r>
      <w:r w:rsidRPr="00056925">
        <w:rPr>
          <w:rFonts w:ascii="Times New Roman" w:hAnsi="Times New Roman"/>
          <w:sz w:val="24"/>
          <w:szCs w:val="24"/>
        </w:rPr>
        <w:t>– valamennyi tárgyalásról jegyzőkönyvet kell készítenie, és azt a párbeszéd következő fordulójának megkezdéséig – egyetlen vagy utolsó forduló esetén a párbeszéd</w:t>
      </w:r>
      <w:r w:rsidRPr="0085166F">
        <w:rPr>
          <w:rFonts w:ascii="Times New Roman" w:hAnsi="Times New Roman"/>
          <w:sz w:val="24"/>
          <w:szCs w:val="24"/>
        </w:rPr>
        <w:t xml:space="preserve"> befejezését követő két munkanapon belül</w:t>
      </w:r>
      <w:r>
        <w:rPr>
          <w:rFonts w:ascii="Times New Roman" w:hAnsi="Times New Roman"/>
          <w:sz w:val="24"/>
          <w:szCs w:val="24"/>
        </w:rPr>
        <w:t xml:space="preserve"> –</w:t>
      </w:r>
      <w:r w:rsidRPr="0085166F">
        <w:rPr>
          <w:rFonts w:ascii="Times New Roman" w:hAnsi="Times New Roman"/>
          <w:sz w:val="24"/>
          <w:szCs w:val="24"/>
        </w:rPr>
        <w:t xml:space="preserve"> minden, az adott tárgyaláson részt vett ajánlattevőnek alá kell írnia, és részükre egy példányt át kell adni, vagy két munkanapon belül megküldeni.</w:t>
      </w:r>
    </w:p>
    <w:p w14:paraId="0B76E111"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84</w:t>
      </w:r>
      <w:r w:rsidRPr="0085166F">
        <w:rPr>
          <w:rFonts w:ascii="Times New Roman" w:hAnsi="Times New Roman"/>
          <w:b/>
          <w:sz w:val="24"/>
          <w:szCs w:val="24"/>
        </w:rPr>
        <w:t xml:space="preserve">. § </w:t>
      </w:r>
      <w:r w:rsidRPr="00FE3351">
        <w:rPr>
          <w:rFonts w:ascii="Times New Roman" w:hAnsi="Times New Roman"/>
          <w:sz w:val="24"/>
          <w:szCs w:val="24"/>
        </w:rPr>
        <w:t>(1)</w:t>
      </w:r>
      <w:r w:rsidRPr="0085166F">
        <w:rPr>
          <w:rFonts w:ascii="Times New Roman" w:hAnsi="Times New Roman"/>
          <w:sz w:val="24"/>
          <w:szCs w:val="24"/>
        </w:rPr>
        <w:t xml:space="preserve"> A párbeszédek lezárását követően az ajánlatkérő írásban, egyidejűleg felszólítja a párbeszédben – </w:t>
      </w:r>
      <w:r>
        <w:rPr>
          <w:rFonts w:ascii="Times New Roman" w:hAnsi="Times New Roman"/>
          <w:sz w:val="24"/>
          <w:szCs w:val="24"/>
        </w:rPr>
        <w:t>többfordulós párbeszéd esetén</w:t>
      </w:r>
      <w:r w:rsidRPr="0085166F">
        <w:rPr>
          <w:rFonts w:ascii="Times New Roman" w:hAnsi="Times New Roman"/>
          <w:sz w:val="24"/>
          <w:szCs w:val="24"/>
        </w:rPr>
        <w:t xml:space="preserve"> annak utolsó fordulójában – részt vett ajánlattevőket ajánlatuk benyújtására.</w:t>
      </w:r>
    </w:p>
    <w:p w14:paraId="6AA4FB00"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FE3351">
        <w:rPr>
          <w:rFonts w:ascii="Times New Roman" w:hAnsi="Times New Roman"/>
          <w:sz w:val="24"/>
          <w:szCs w:val="24"/>
        </w:rPr>
        <w:t xml:space="preserve">(2) </w:t>
      </w:r>
      <w:r w:rsidRPr="0085166F">
        <w:rPr>
          <w:rFonts w:ascii="Times New Roman" w:hAnsi="Times New Roman"/>
          <w:sz w:val="24"/>
          <w:szCs w:val="24"/>
        </w:rPr>
        <w:t xml:space="preserve">Ha az érintett résztvevők hozzájárultak megoldási javaslatuknak a beszerzés tárgyára vonatkozó követelmények kialakítása során történő teljes vagy részleges felhasználásához, továbbá az ajánlatkérő szükségesnek tartja, az ajánlatkérő jogosult a végső ajánlat készítéséhez egy vagy több megoldási javaslat teljes vagy részleges felhasználásával meghatározni a műszaki leírást és a szerződés feltételeit. Ebben az esetben </w:t>
      </w:r>
      <w:r>
        <w:rPr>
          <w:rFonts w:ascii="Times New Roman" w:hAnsi="Times New Roman"/>
          <w:sz w:val="24"/>
          <w:szCs w:val="24"/>
        </w:rPr>
        <w:t xml:space="preserve">az ajánlatkérő </w:t>
      </w:r>
      <w:r w:rsidRPr="0085166F">
        <w:rPr>
          <w:rFonts w:ascii="Times New Roman" w:hAnsi="Times New Roman"/>
          <w:sz w:val="24"/>
          <w:szCs w:val="24"/>
        </w:rPr>
        <w:t>a végleges ajánlat benyújtásához új dokumentációt bocsát rendelkezésre.</w:t>
      </w:r>
    </w:p>
    <w:p w14:paraId="563E272F"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FE3351">
        <w:rPr>
          <w:rFonts w:ascii="Times New Roman" w:hAnsi="Times New Roman"/>
          <w:sz w:val="24"/>
          <w:szCs w:val="24"/>
        </w:rPr>
        <w:t>(3)</w:t>
      </w:r>
      <w:r w:rsidRPr="0085166F">
        <w:rPr>
          <w:rFonts w:ascii="Times New Roman" w:hAnsi="Times New Roman"/>
          <w:sz w:val="24"/>
          <w:szCs w:val="24"/>
        </w:rPr>
        <w:t xml:space="preserve"> Ha a (2) bekezdés szerinti feltételek nem állnak fenn, az ajánlattevők korábbi megoldási javaslatukat véglegesítve tesznek ajánlatot.</w:t>
      </w:r>
    </w:p>
    <w:p w14:paraId="29721D67"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FE3351">
        <w:rPr>
          <w:rFonts w:ascii="Times New Roman" w:hAnsi="Times New Roman"/>
          <w:sz w:val="24"/>
          <w:szCs w:val="24"/>
        </w:rPr>
        <w:t>(4)</w:t>
      </w:r>
      <w:r w:rsidRPr="0085166F">
        <w:rPr>
          <w:rFonts w:ascii="Times New Roman" w:hAnsi="Times New Roman"/>
          <w:sz w:val="24"/>
          <w:szCs w:val="24"/>
        </w:rPr>
        <w:t xml:space="preserve"> Az ajánlattételi felhívásban közölni kell</w:t>
      </w:r>
    </w:p>
    <w:p w14:paraId="19DEBE67"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a) </w:t>
      </w:r>
      <w:r w:rsidRPr="0085166F">
        <w:rPr>
          <w:rFonts w:ascii="Times New Roman" w:hAnsi="Times New Roman"/>
          <w:sz w:val="24"/>
          <w:szCs w:val="24"/>
        </w:rPr>
        <w:t>az ajánlattétel határidejét, az ajánlatok benyújtásának helyét,</w:t>
      </w:r>
    </w:p>
    <w:p w14:paraId="113B41EC"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b) </w:t>
      </w:r>
      <w:r w:rsidRPr="0085166F">
        <w:rPr>
          <w:rFonts w:ascii="Times New Roman" w:hAnsi="Times New Roman"/>
          <w:sz w:val="24"/>
          <w:szCs w:val="24"/>
        </w:rPr>
        <w:t>az ajánlatok bontásának helyét és időpontját,</w:t>
      </w:r>
    </w:p>
    <w:p w14:paraId="295CBFAC"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c) </w:t>
      </w:r>
      <w:r w:rsidRPr="0085166F">
        <w:rPr>
          <w:rFonts w:ascii="Times New Roman" w:hAnsi="Times New Roman"/>
          <w:sz w:val="24"/>
          <w:szCs w:val="24"/>
        </w:rPr>
        <w:t>a (2) bekezdés szerinti esetben a dokumentáció elérésére vonatkozó információkat,</w:t>
      </w:r>
    </w:p>
    <w:p w14:paraId="6631E127"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t xml:space="preserve">d) </w:t>
      </w:r>
      <w:r w:rsidRPr="0085166F">
        <w:rPr>
          <w:rFonts w:ascii="Times New Roman" w:hAnsi="Times New Roman"/>
          <w:sz w:val="24"/>
          <w:szCs w:val="24"/>
        </w:rPr>
        <w:t>az ajánlati kötöttség időtartamát</w:t>
      </w:r>
      <w:r>
        <w:rPr>
          <w:rFonts w:ascii="Times New Roman" w:hAnsi="Times New Roman"/>
          <w:sz w:val="24"/>
          <w:szCs w:val="24"/>
        </w:rPr>
        <w:t xml:space="preserve"> és</w:t>
      </w:r>
    </w:p>
    <w:p w14:paraId="229793CD" w14:textId="77777777" w:rsidR="007B6109" w:rsidRPr="0085166F" w:rsidRDefault="007B6109" w:rsidP="004869B6">
      <w:pPr>
        <w:autoSpaceDE w:val="0"/>
        <w:autoSpaceDN w:val="0"/>
        <w:adjustRightInd w:val="0"/>
        <w:spacing w:after="0" w:line="240" w:lineRule="auto"/>
        <w:jc w:val="both"/>
        <w:rPr>
          <w:rFonts w:ascii="Times New Roman" w:hAnsi="Times New Roman"/>
          <w:sz w:val="24"/>
          <w:szCs w:val="24"/>
        </w:rPr>
      </w:pPr>
      <w:r w:rsidRPr="0085166F">
        <w:rPr>
          <w:rFonts w:ascii="Times New Roman" w:hAnsi="Times New Roman"/>
          <w:i/>
          <w:iCs/>
          <w:sz w:val="24"/>
          <w:szCs w:val="24"/>
        </w:rPr>
        <w:lastRenderedPageBreak/>
        <w:t xml:space="preserve">e) </w:t>
      </w:r>
      <w:r w:rsidRPr="0085166F">
        <w:rPr>
          <w:rFonts w:ascii="Times New Roman" w:hAnsi="Times New Roman"/>
          <w:sz w:val="24"/>
          <w:szCs w:val="24"/>
        </w:rPr>
        <w:t xml:space="preserve">a részvételi felhívásban előírtakkal összhangban az ajánlathoz csatolandó azon igazolások, nyilatkozatok, dokumentumok meghatározását, amelyek igazolják, hogy az ajánlattevő, alvállalkozója és az alkalmasság igazolásában részt vevő </w:t>
      </w:r>
      <w:r>
        <w:rPr>
          <w:rFonts w:ascii="Times New Roman" w:hAnsi="Times New Roman"/>
          <w:sz w:val="24"/>
          <w:szCs w:val="24"/>
        </w:rPr>
        <w:t xml:space="preserve">személy vagy </w:t>
      </w:r>
      <w:r w:rsidRPr="0085166F">
        <w:rPr>
          <w:rFonts w:ascii="Times New Roman" w:hAnsi="Times New Roman"/>
          <w:sz w:val="24"/>
          <w:szCs w:val="24"/>
        </w:rPr>
        <w:t>szervezet az ajánlattételi szakaszban sem tartozik a kizáró okok hatálya alá.</w:t>
      </w:r>
    </w:p>
    <w:p w14:paraId="293A47C3" w14:textId="583FFE6C" w:rsidR="001B62E3" w:rsidRPr="0085166F" w:rsidRDefault="005961A3" w:rsidP="008F13E5">
      <w:pPr>
        <w:spacing w:after="0" w:line="240" w:lineRule="auto"/>
        <w:jc w:val="both"/>
        <w:rPr>
          <w:rFonts w:ascii="Times New Roman" w:hAnsi="Times New Roman"/>
          <w:sz w:val="24"/>
          <w:szCs w:val="24"/>
        </w:rPr>
      </w:pPr>
      <w:r w:rsidRPr="00FE3351" w:rsidDel="005961A3">
        <w:rPr>
          <w:rFonts w:ascii="Times New Roman" w:hAnsi="Times New Roman"/>
          <w:sz w:val="24"/>
          <w:szCs w:val="24"/>
        </w:rPr>
        <w:t xml:space="preserve"> </w:t>
      </w:r>
      <w:r w:rsidR="007B6109" w:rsidRPr="00FE3351">
        <w:rPr>
          <w:rFonts w:ascii="Times New Roman" w:hAnsi="Times New Roman"/>
          <w:sz w:val="24"/>
          <w:szCs w:val="24"/>
        </w:rPr>
        <w:t>(</w:t>
      </w:r>
      <w:r>
        <w:rPr>
          <w:rFonts w:ascii="Times New Roman" w:hAnsi="Times New Roman"/>
          <w:sz w:val="24"/>
          <w:szCs w:val="24"/>
        </w:rPr>
        <w:t>5</w:t>
      </w:r>
      <w:r w:rsidR="007B6109" w:rsidRPr="00FE3351">
        <w:rPr>
          <w:rFonts w:ascii="Times New Roman" w:hAnsi="Times New Roman"/>
          <w:sz w:val="24"/>
          <w:szCs w:val="24"/>
        </w:rPr>
        <w:t>)</w:t>
      </w:r>
      <w:r w:rsidR="007B6109" w:rsidRPr="0085166F">
        <w:rPr>
          <w:rFonts w:ascii="Times New Roman" w:hAnsi="Times New Roman"/>
          <w:sz w:val="24"/>
          <w:szCs w:val="24"/>
        </w:rPr>
        <w:t xml:space="preserve"> </w:t>
      </w:r>
      <w:r w:rsidR="007B6109" w:rsidRPr="0085166F">
        <w:rPr>
          <w:rFonts w:ascii="Times New Roman" w:hAnsi="Times New Roman"/>
          <w:sz w:val="24"/>
          <w:szCs w:val="24"/>
        </w:rPr>
        <w:t>Versenypárbeszéd esetében az ajánlattevő ajánlati kötöttsége azzal az eltéréssel érvényesül, hogy az ajánlatkérőnek szükség esetén lehetősége van arra, hogy a szerződés egyes nem lényeges feltételeit a nyertesként megnevezni kívánt ajánlattevővel egy tárgyaláson pontosítsa. Ezek a pontosítások nem torzíthatják a versenyt és nem sérthetik a gazdasági szereplők esélyegyenlőségét.</w:t>
      </w:r>
    </w:p>
    <w:p w14:paraId="3BDFCA33" w14:textId="77777777" w:rsidR="001B62E3" w:rsidRDefault="001B62E3" w:rsidP="004869B6">
      <w:pPr>
        <w:keepLines/>
        <w:tabs>
          <w:tab w:val="left" w:pos="0"/>
        </w:tabs>
        <w:autoSpaceDE w:val="0"/>
        <w:autoSpaceDN w:val="0"/>
        <w:adjustRightInd w:val="0"/>
        <w:spacing w:after="0" w:line="240" w:lineRule="auto"/>
        <w:jc w:val="center"/>
        <w:rPr>
          <w:rFonts w:ascii="Times New Roman" w:hAnsi="Times New Roman"/>
          <w:b/>
          <w:bCs/>
          <w:noProof/>
          <w:sz w:val="24"/>
          <w:szCs w:val="24"/>
          <w:lang w:eastAsia="hu-HU"/>
        </w:rPr>
      </w:pPr>
    </w:p>
    <w:p w14:paraId="135CCF83" w14:textId="77777777" w:rsidR="007B6109" w:rsidRPr="00407BE5" w:rsidRDefault="007B6109" w:rsidP="004869B6">
      <w:pPr>
        <w:keepLines/>
        <w:tabs>
          <w:tab w:val="left" w:pos="0"/>
        </w:tabs>
        <w:autoSpaceDE w:val="0"/>
        <w:autoSpaceDN w:val="0"/>
        <w:adjustRightInd w:val="0"/>
        <w:spacing w:after="0" w:line="240" w:lineRule="auto"/>
        <w:jc w:val="center"/>
        <w:rPr>
          <w:rFonts w:ascii="Times New Roman" w:hAnsi="Times New Roman"/>
          <w:b/>
          <w:bCs/>
          <w:noProof/>
          <w:sz w:val="24"/>
          <w:szCs w:val="24"/>
          <w:lang w:eastAsia="hu-HU"/>
        </w:rPr>
      </w:pPr>
      <w:r>
        <w:rPr>
          <w:rFonts w:ascii="Times New Roman" w:hAnsi="Times New Roman"/>
          <w:b/>
          <w:bCs/>
          <w:noProof/>
          <w:sz w:val="24"/>
          <w:szCs w:val="24"/>
          <w:lang w:eastAsia="hu-HU"/>
        </w:rPr>
        <w:t>46</w:t>
      </w:r>
      <w:r w:rsidRPr="00407BE5">
        <w:rPr>
          <w:rFonts w:ascii="Times New Roman" w:hAnsi="Times New Roman"/>
          <w:b/>
          <w:bCs/>
          <w:noProof/>
          <w:sz w:val="24"/>
          <w:szCs w:val="24"/>
          <w:lang w:eastAsia="hu-HU"/>
        </w:rPr>
        <w:t>. Keretmegállapodások</w:t>
      </w:r>
    </w:p>
    <w:p w14:paraId="6A9184EB" w14:textId="77777777" w:rsidR="007B6109" w:rsidRPr="0085166F" w:rsidRDefault="007B6109" w:rsidP="004869B6">
      <w:pPr>
        <w:keepLines/>
        <w:tabs>
          <w:tab w:val="left" w:pos="0"/>
        </w:tabs>
        <w:autoSpaceDE w:val="0"/>
        <w:autoSpaceDN w:val="0"/>
        <w:adjustRightInd w:val="0"/>
        <w:spacing w:after="0" w:line="240" w:lineRule="auto"/>
        <w:jc w:val="center"/>
        <w:rPr>
          <w:rFonts w:ascii="Times New Roman" w:hAnsi="Times New Roman"/>
          <w:bCs/>
          <w:i/>
          <w:noProof/>
          <w:sz w:val="24"/>
          <w:szCs w:val="24"/>
          <w:lang w:eastAsia="hu-HU"/>
        </w:rPr>
      </w:pPr>
    </w:p>
    <w:p w14:paraId="6BA50B47" w14:textId="77777777" w:rsidR="007B6109" w:rsidRPr="0085166F" w:rsidRDefault="007B6109" w:rsidP="004869B6">
      <w:pPr>
        <w:spacing w:after="0" w:line="240" w:lineRule="auto"/>
        <w:ind w:right="147"/>
        <w:jc w:val="both"/>
        <w:rPr>
          <w:rFonts w:ascii="Times New Roman" w:hAnsi="Times New Roman"/>
          <w:sz w:val="24"/>
          <w:szCs w:val="24"/>
          <w:lang w:eastAsia="hu-HU"/>
        </w:rPr>
      </w:pPr>
      <w:r>
        <w:rPr>
          <w:rFonts w:ascii="Times New Roman" w:hAnsi="Times New Roman"/>
          <w:b/>
          <w:sz w:val="24"/>
          <w:szCs w:val="24"/>
          <w:lang w:eastAsia="hu-HU"/>
        </w:rPr>
        <w:t>85</w:t>
      </w:r>
      <w:r w:rsidRPr="0085166F">
        <w:rPr>
          <w:rFonts w:ascii="Times New Roman" w:hAnsi="Times New Roman"/>
          <w:b/>
          <w:sz w:val="24"/>
          <w:szCs w:val="24"/>
          <w:lang w:eastAsia="hu-HU"/>
        </w:rPr>
        <w:t xml:space="preserve">. § </w:t>
      </w:r>
      <w:r w:rsidRPr="00800437">
        <w:rPr>
          <w:rFonts w:ascii="Times New Roman" w:hAnsi="Times New Roman"/>
          <w:sz w:val="24"/>
          <w:szCs w:val="24"/>
          <w:lang w:eastAsia="hu-HU"/>
        </w:rPr>
        <w:t>(1)</w:t>
      </w:r>
      <w:r w:rsidRPr="0085166F">
        <w:rPr>
          <w:rFonts w:ascii="Times New Roman" w:hAnsi="Times New Roman"/>
          <w:sz w:val="24"/>
          <w:szCs w:val="24"/>
          <w:lang w:eastAsia="hu-HU"/>
        </w:rPr>
        <w:t xml:space="preserve"> Az ajánlatkérő keretmegállapodásos beszerzési technikát is alkalmazhat.</w:t>
      </w:r>
    </w:p>
    <w:p w14:paraId="35AE8FD1" w14:textId="77777777" w:rsidR="007B6109" w:rsidRPr="0085166F" w:rsidRDefault="007B6109" w:rsidP="004869B6">
      <w:pPr>
        <w:spacing w:after="0" w:line="240" w:lineRule="auto"/>
        <w:ind w:right="147"/>
        <w:jc w:val="both"/>
        <w:rPr>
          <w:rFonts w:ascii="Times New Roman" w:hAnsi="Times New Roman"/>
          <w:sz w:val="24"/>
          <w:szCs w:val="24"/>
          <w:lang w:eastAsia="hu-HU"/>
        </w:rPr>
      </w:pPr>
      <w:r w:rsidRPr="00800437">
        <w:rPr>
          <w:rFonts w:ascii="Times New Roman" w:hAnsi="Times New Roman"/>
          <w:sz w:val="24"/>
          <w:szCs w:val="24"/>
          <w:lang w:eastAsia="hu-HU"/>
        </w:rPr>
        <w:t>(2)</w:t>
      </w:r>
      <w:r w:rsidRPr="0085166F">
        <w:rPr>
          <w:rFonts w:ascii="Times New Roman" w:hAnsi="Times New Roman"/>
          <w:sz w:val="24"/>
          <w:szCs w:val="24"/>
          <w:lang w:eastAsia="hu-HU"/>
        </w:rPr>
        <w:t xml:space="preserve"> Ennek során az e törvényben foglaltaknak megfelelően</w:t>
      </w:r>
      <w:r w:rsidRPr="0085166F">
        <w:rPr>
          <w:rFonts w:ascii="Times New Roman" w:hAnsi="Times New Roman"/>
          <w:i/>
          <w:iCs/>
          <w:sz w:val="24"/>
          <w:szCs w:val="24"/>
          <w:lang w:eastAsia="hu-HU"/>
        </w:rPr>
        <w:t xml:space="preserve"> </w:t>
      </w:r>
      <w:r w:rsidRPr="0085166F">
        <w:rPr>
          <w:rFonts w:ascii="Times New Roman" w:hAnsi="Times New Roman"/>
          <w:sz w:val="24"/>
          <w:szCs w:val="24"/>
          <w:lang w:eastAsia="hu-HU"/>
        </w:rPr>
        <w:t>beszerzési eljárás lefolytatásával keretmegállapodást köt, majd beszerzését a keretmegállapodás alapján e</w:t>
      </w:r>
      <w:r>
        <w:rPr>
          <w:rFonts w:ascii="Times New Roman" w:hAnsi="Times New Roman"/>
          <w:sz w:val="24"/>
          <w:szCs w:val="24"/>
          <w:lang w:eastAsia="hu-HU"/>
        </w:rPr>
        <w:t>zen</w:t>
      </w:r>
      <w:r w:rsidRPr="0085166F">
        <w:rPr>
          <w:rFonts w:ascii="Times New Roman" w:hAnsi="Times New Roman"/>
          <w:sz w:val="24"/>
          <w:szCs w:val="24"/>
          <w:lang w:eastAsia="hu-HU"/>
        </w:rPr>
        <w:t xml:space="preserve"> </w:t>
      </w:r>
      <w:r>
        <w:rPr>
          <w:rFonts w:ascii="Times New Roman" w:hAnsi="Times New Roman"/>
          <w:sz w:val="24"/>
          <w:szCs w:val="24"/>
          <w:lang w:eastAsia="hu-HU"/>
        </w:rPr>
        <w:t>al</w:t>
      </w:r>
      <w:r w:rsidRPr="0085166F">
        <w:rPr>
          <w:rFonts w:ascii="Times New Roman" w:hAnsi="Times New Roman"/>
          <w:sz w:val="24"/>
          <w:szCs w:val="24"/>
          <w:lang w:eastAsia="hu-HU"/>
        </w:rPr>
        <w:t>cím szabályai szerint valósítja meg.</w:t>
      </w:r>
    </w:p>
    <w:p w14:paraId="04D0037F" w14:textId="77777777" w:rsidR="007B6109" w:rsidRPr="0085166F" w:rsidRDefault="007B6109" w:rsidP="004869B6">
      <w:pPr>
        <w:spacing w:after="0" w:line="240" w:lineRule="auto"/>
        <w:ind w:right="147"/>
        <w:jc w:val="both"/>
        <w:rPr>
          <w:rFonts w:ascii="Times New Roman" w:hAnsi="Times New Roman"/>
          <w:sz w:val="24"/>
          <w:szCs w:val="24"/>
          <w:lang w:eastAsia="hu-HU"/>
        </w:rPr>
      </w:pPr>
      <w:r w:rsidRPr="00800437">
        <w:rPr>
          <w:rFonts w:ascii="Times New Roman" w:hAnsi="Times New Roman"/>
          <w:sz w:val="24"/>
          <w:szCs w:val="24"/>
          <w:lang w:eastAsia="hu-HU"/>
        </w:rPr>
        <w:t>(3)</w:t>
      </w:r>
      <w:r w:rsidRPr="0085166F">
        <w:rPr>
          <w:rFonts w:ascii="Times New Roman" w:hAnsi="Times New Roman"/>
          <w:b/>
          <w:bCs/>
          <w:sz w:val="24"/>
          <w:szCs w:val="24"/>
          <w:lang w:eastAsia="hu-HU"/>
        </w:rPr>
        <w:t xml:space="preserve"> </w:t>
      </w:r>
      <w:r w:rsidRPr="0085166F">
        <w:rPr>
          <w:rFonts w:ascii="Times New Roman" w:hAnsi="Times New Roman"/>
          <w:sz w:val="24"/>
          <w:szCs w:val="24"/>
          <w:lang w:eastAsia="hu-HU"/>
        </w:rPr>
        <w:t xml:space="preserve">Az eljárást megindító felhívásban az ajánlatkérő megjelöli, hogy az eljárás egy vagy több ajánlattevővel kötendő keretmegállapodás megkötésére irányul, és hogy a </w:t>
      </w:r>
      <w:r>
        <w:rPr>
          <w:rFonts w:ascii="Times New Roman" w:hAnsi="Times New Roman"/>
          <w:sz w:val="24"/>
          <w:szCs w:val="24"/>
          <w:lang w:eastAsia="hu-HU"/>
        </w:rPr>
        <w:t>86</w:t>
      </w:r>
      <w:r w:rsidRPr="0085166F">
        <w:rPr>
          <w:rFonts w:ascii="Times New Roman" w:hAnsi="Times New Roman"/>
          <w:sz w:val="24"/>
          <w:szCs w:val="24"/>
          <w:lang w:eastAsia="hu-HU"/>
        </w:rPr>
        <w:t xml:space="preserve">. §-ban foglaltak </w:t>
      </w:r>
      <w:r>
        <w:rPr>
          <w:rFonts w:ascii="Times New Roman" w:hAnsi="Times New Roman"/>
          <w:sz w:val="24"/>
          <w:szCs w:val="24"/>
          <w:lang w:eastAsia="hu-HU"/>
        </w:rPr>
        <w:t>szerint</w:t>
      </w:r>
      <w:r w:rsidRPr="0085166F">
        <w:rPr>
          <w:rFonts w:ascii="Times New Roman" w:hAnsi="Times New Roman"/>
          <w:sz w:val="24"/>
          <w:szCs w:val="24"/>
          <w:lang w:eastAsia="hu-HU"/>
        </w:rPr>
        <w:t xml:space="preserve"> az adott keretmegállapodás alapján beszerzés megvalósítására milyen módon vagy módokon kerülhet sor. Ennek során a keretmegállapodásban részes ajánlattevőket ajánlattételi, illetve szerződéskötési kötelezettség terheli. Az ajánlatkérő úgy is rendelkezhet, hogy a keretmegállapodás különböző részei esetében – függetlenül attól, hogy az eljárásban részajánlat tételére lehetőség volt-e – a szerződések megkötésére a </w:t>
      </w:r>
      <w:r>
        <w:rPr>
          <w:rFonts w:ascii="Times New Roman" w:hAnsi="Times New Roman"/>
          <w:sz w:val="24"/>
          <w:szCs w:val="24"/>
          <w:lang w:eastAsia="hu-HU"/>
        </w:rPr>
        <w:t>86</w:t>
      </w:r>
      <w:r w:rsidRPr="0085166F">
        <w:rPr>
          <w:rFonts w:ascii="Times New Roman" w:hAnsi="Times New Roman"/>
          <w:sz w:val="24"/>
          <w:szCs w:val="24"/>
          <w:lang w:eastAsia="hu-HU"/>
        </w:rPr>
        <w:t xml:space="preserve">. § (1) bekezdése vagy több ajánlattevő részvétele esetén a </w:t>
      </w:r>
      <w:r>
        <w:rPr>
          <w:rFonts w:ascii="Times New Roman" w:hAnsi="Times New Roman"/>
          <w:sz w:val="24"/>
          <w:szCs w:val="24"/>
          <w:lang w:eastAsia="hu-HU"/>
        </w:rPr>
        <w:t>86</w:t>
      </w:r>
      <w:r w:rsidRPr="0085166F">
        <w:rPr>
          <w:rFonts w:ascii="Times New Roman" w:hAnsi="Times New Roman"/>
          <w:sz w:val="24"/>
          <w:szCs w:val="24"/>
          <w:lang w:eastAsia="hu-HU"/>
        </w:rPr>
        <w:t>. § (2) bekezdése szerint</w:t>
      </w:r>
      <w:r>
        <w:rPr>
          <w:rFonts w:ascii="Times New Roman" w:hAnsi="Times New Roman"/>
          <w:sz w:val="24"/>
          <w:szCs w:val="24"/>
          <w:lang w:eastAsia="hu-HU"/>
        </w:rPr>
        <w:t>i</w:t>
      </w:r>
      <w:r w:rsidRPr="0085166F">
        <w:rPr>
          <w:rFonts w:ascii="Times New Roman" w:hAnsi="Times New Roman"/>
          <w:sz w:val="24"/>
          <w:szCs w:val="24"/>
          <w:lang w:eastAsia="hu-HU"/>
        </w:rPr>
        <w:t xml:space="preserve"> eltérő módokon kerül sor.</w:t>
      </w:r>
    </w:p>
    <w:p w14:paraId="3B22C5F3" w14:textId="77777777" w:rsidR="007B6109" w:rsidRPr="0085166F" w:rsidRDefault="007B6109" w:rsidP="004869B6">
      <w:pPr>
        <w:spacing w:after="0" w:line="240" w:lineRule="auto"/>
        <w:ind w:right="147"/>
        <w:jc w:val="both"/>
        <w:rPr>
          <w:rFonts w:ascii="Times New Roman" w:hAnsi="Times New Roman"/>
          <w:sz w:val="24"/>
          <w:szCs w:val="24"/>
          <w:lang w:eastAsia="hu-HU"/>
        </w:rPr>
      </w:pPr>
      <w:r w:rsidRPr="00800437">
        <w:rPr>
          <w:rFonts w:ascii="Times New Roman" w:hAnsi="Times New Roman"/>
          <w:sz w:val="24"/>
          <w:szCs w:val="24"/>
          <w:lang w:eastAsia="hu-HU"/>
        </w:rPr>
        <w:t>(4)</w:t>
      </w:r>
      <w:r w:rsidRPr="0085166F">
        <w:rPr>
          <w:rFonts w:ascii="Times New Roman" w:hAnsi="Times New Roman"/>
          <w:b/>
          <w:sz w:val="24"/>
          <w:szCs w:val="24"/>
          <w:lang w:eastAsia="hu-HU"/>
        </w:rPr>
        <w:t xml:space="preserve"> </w:t>
      </w:r>
      <w:r w:rsidRPr="0085166F">
        <w:rPr>
          <w:rFonts w:ascii="Times New Roman" w:hAnsi="Times New Roman"/>
          <w:sz w:val="24"/>
          <w:szCs w:val="24"/>
          <w:lang w:eastAsia="hu-HU"/>
        </w:rPr>
        <w:t xml:space="preserve">A keretmegállapodás alapján a </w:t>
      </w:r>
      <w:r w:rsidRPr="00B4643F">
        <w:rPr>
          <w:rFonts w:ascii="Times New Roman" w:hAnsi="Times New Roman"/>
          <w:sz w:val="24"/>
          <w:szCs w:val="24"/>
          <w:lang w:eastAsia="hu-HU"/>
        </w:rPr>
        <w:t>1</w:t>
      </w:r>
      <w:r>
        <w:rPr>
          <w:rFonts w:ascii="Times New Roman" w:hAnsi="Times New Roman"/>
          <w:sz w:val="24"/>
          <w:szCs w:val="24"/>
          <w:lang w:eastAsia="hu-HU"/>
        </w:rPr>
        <w:t xml:space="preserve">2. és </w:t>
      </w:r>
      <w:r w:rsidRPr="00B4643F">
        <w:rPr>
          <w:rFonts w:ascii="Times New Roman" w:hAnsi="Times New Roman"/>
          <w:sz w:val="24"/>
          <w:szCs w:val="24"/>
          <w:lang w:eastAsia="hu-HU"/>
        </w:rPr>
        <w:t>1</w:t>
      </w:r>
      <w:r>
        <w:rPr>
          <w:rFonts w:ascii="Times New Roman" w:hAnsi="Times New Roman"/>
          <w:sz w:val="24"/>
          <w:szCs w:val="24"/>
          <w:lang w:eastAsia="hu-HU"/>
        </w:rPr>
        <w:t>3</w:t>
      </w:r>
      <w:r w:rsidRPr="00B4643F">
        <w:rPr>
          <w:rFonts w:ascii="Times New Roman" w:hAnsi="Times New Roman"/>
          <w:sz w:val="24"/>
          <w:szCs w:val="24"/>
          <w:lang w:eastAsia="hu-HU"/>
        </w:rPr>
        <w:t>. §-ban</w:t>
      </w:r>
      <w:r>
        <w:rPr>
          <w:rFonts w:ascii="Times New Roman" w:hAnsi="Times New Roman"/>
          <w:sz w:val="24"/>
          <w:szCs w:val="24"/>
          <w:lang w:eastAsia="hu-HU"/>
        </w:rPr>
        <w:t xml:space="preserve"> meghatározott</w:t>
      </w:r>
      <w:r w:rsidRPr="0085166F">
        <w:rPr>
          <w:rFonts w:ascii="Times New Roman" w:hAnsi="Times New Roman"/>
          <w:sz w:val="24"/>
          <w:szCs w:val="24"/>
          <w:lang w:eastAsia="hu-HU"/>
        </w:rPr>
        <w:t xml:space="preserve"> esete</w:t>
      </w:r>
      <w:r>
        <w:rPr>
          <w:rFonts w:ascii="Times New Roman" w:hAnsi="Times New Roman"/>
          <w:sz w:val="24"/>
          <w:szCs w:val="24"/>
          <w:lang w:eastAsia="hu-HU"/>
        </w:rPr>
        <w:t>k</w:t>
      </w:r>
      <w:r w:rsidRPr="0085166F">
        <w:rPr>
          <w:rFonts w:ascii="Times New Roman" w:hAnsi="Times New Roman"/>
          <w:sz w:val="24"/>
          <w:szCs w:val="24"/>
          <w:lang w:eastAsia="hu-HU"/>
        </w:rPr>
        <w:t xml:space="preserve">ben csak az eljárást </w:t>
      </w:r>
      <w:r w:rsidRPr="00084529">
        <w:rPr>
          <w:rFonts w:ascii="Times New Roman" w:hAnsi="Times New Roman"/>
          <w:sz w:val="24"/>
          <w:szCs w:val="24"/>
          <w:lang w:eastAsia="hu-HU"/>
        </w:rPr>
        <w:t xml:space="preserve">megindító </w:t>
      </w:r>
      <w:r w:rsidRPr="0085166F">
        <w:rPr>
          <w:rFonts w:ascii="Times New Roman" w:hAnsi="Times New Roman"/>
          <w:sz w:val="24"/>
          <w:szCs w:val="24"/>
          <w:lang w:eastAsia="hu-HU"/>
        </w:rPr>
        <w:t xml:space="preserve">felhívásban </w:t>
      </w:r>
      <w:r>
        <w:rPr>
          <w:rFonts w:ascii="Times New Roman" w:hAnsi="Times New Roman"/>
          <w:sz w:val="24"/>
          <w:szCs w:val="24"/>
          <w:lang w:eastAsia="hu-HU"/>
        </w:rPr>
        <w:t>megjelölt</w:t>
      </w:r>
      <w:r w:rsidRPr="0085166F">
        <w:rPr>
          <w:rFonts w:ascii="Times New Roman" w:hAnsi="Times New Roman"/>
          <w:sz w:val="24"/>
          <w:szCs w:val="24"/>
          <w:lang w:eastAsia="hu-HU"/>
        </w:rPr>
        <w:t xml:space="preserve"> ajánlatkérők jogosultak a keretmegállapodásban részes ajánlattevőkkel szerződést kötni.</w:t>
      </w:r>
    </w:p>
    <w:p w14:paraId="4010D890" w14:textId="77777777" w:rsidR="007B6109" w:rsidRPr="0085166F" w:rsidRDefault="007B6109" w:rsidP="004869B6">
      <w:pPr>
        <w:spacing w:after="0" w:line="240" w:lineRule="auto"/>
        <w:ind w:right="147"/>
        <w:jc w:val="both"/>
        <w:rPr>
          <w:rFonts w:ascii="Times New Roman" w:hAnsi="Times New Roman"/>
          <w:sz w:val="24"/>
          <w:szCs w:val="24"/>
          <w:lang w:eastAsia="hu-HU"/>
        </w:rPr>
      </w:pPr>
      <w:r w:rsidRPr="00800437">
        <w:rPr>
          <w:rFonts w:ascii="Times New Roman" w:hAnsi="Times New Roman"/>
          <w:sz w:val="24"/>
          <w:szCs w:val="24"/>
          <w:lang w:eastAsia="hu-HU"/>
        </w:rPr>
        <w:t>(5)</w:t>
      </w:r>
      <w:r w:rsidRPr="0085166F">
        <w:rPr>
          <w:rFonts w:ascii="Times New Roman" w:hAnsi="Times New Roman"/>
          <w:sz w:val="24"/>
          <w:szCs w:val="24"/>
          <w:lang w:eastAsia="hu-HU"/>
        </w:rPr>
        <w:t xml:space="preserve"> Több ajánlattevővel kötendő keretmegállapodás esetében az eljárást megindító felhívásban az ajánlatkérő köteles megadni az értékelési szempontok szerint a legkedvezőbb ajánlatot tevők keretszámát, amelynek legfeljebb a felső határáig terjedő számú ajánlattevővel köt majd keretmegállapodást. A keretszámnak a beszerzés tárgyához, az eljárás sajátos jellemzőihez kell igazodnia, és minden körülmény</w:t>
      </w:r>
      <w:r>
        <w:rPr>
          <w:rFonts w:ascii="Times New Roman" w:hAnsi="Times New Roman"/>
          <w:sz w:val="24"/>
          <w:szCs w:val="24"/>
          <w:lang w:eastAsia="hu-HU"/>
        </w:rPr>
        <w:t>ek</w:t>
      </w:r>
      <w:r w:rsidRPr="0085166F">
        <w:rPr>
          <w:rFonts w:ascii="Times New Roman" w:hAnsi="Times New Roman"/>
          <w:sz w:val="24"/>
          <w:szCs w:val="24"/>
          <w:lang w:eastAsia="hu-HU"/>
        </w:rPr>
        <w:t xml:space="preserve"> között biztosítania kell a valódi versenyt. A keretszámnak legalább három ajánlattevőt kell magában foglalnia, a </w:t>
      </w:r>
      <w:r w:rsidRPr="0085166F">
        <w:rPr>
          <w:rFonts w:ascii="Times New Roman" w:hAnsi="Times New Roman"/>
          <w:sz w:val="24"/>
          <w:szCs w:val="24"/>
        </w:rPr>
        <w:t>keretmegállapodást azonban csak akkor kell legalább három ajánlattevővel megkötni, ha az eljárásban legalább három érvényes ajánlatot benyújtó ajánlattevő vesz részt</w:t>
      </w:r>
      <w:r w:rsidRPr="0085166F">
        <w:rPr>
          <w:rFonts w:ascii="Times New Roman" w:hAnsi="Times New Roman"/>
          <w:sz w:val="24"/>
          <w:szCs w:val="24"/>
          <w:lang w:eastAsia="hu-HU"/>
        </w:rPr>
        <w:t xml:space="preserve">. Ha a legkedvezőbb ajánlatot tevők keretszámának felső határán több ajánlat azonos, az </w:t>
      </w:r>
      <w:r w:rsidRPr="00FA68DC">
        <w:rPr>
          <w:rFonts w:ascii="Times New Roman" w:hAnsi="Times New Roman"/>
          <w:sz w:val="24"/>
          <w:szCs w:val="24"/>
          <w:lang w:eastAsia="hu-HU"/>
        </w:rPr>
        <w:t xml:space="preserve">ajánlatkérő </w:t>
      </w:r>
      <w:r w:rsidRPr="00070938">
        <w:rPr>
          <w:rFonts w:ascii="Times New Roman" w:hAnsi="Times New Roman"/>
          <w:sz w:val="24"/>
          <w:szCs w:val="24"/>
          <w:lang w:eastAsia="hu-HU"/>
        </w:rPr>
        <w:t>a</w:t>
      </w:r>
      <w:r w:rsidRPr="002923D5">
        <w:rPr>
          <w:rFonts w:ascii="Times New Roman" w:hAnsi="Times New Roman"/>
          <w:sz w:val="24"/>
          <w:szCs w:val="24"/>
          <w:lang w:eastAsia="hu-HU"/>
        </w:rPr>
        <w:t xml:space="preserve"> </w:t>
      </w:r>
      <w:r w:rsidRPr="00070938">
        <w:rPr>
          <w:rFonts w:ascii="Times New Roman" w:hAnsi="Times New Roman"/>
          <w:sz w:val="24"/>
          <w:szCs w:val="24"/>
          <w:lang w:eastAsia="hu-HU"/>
        </w:rPr>
        <w:t>6</w:t>
      </w:r>
      <w:r>
        <w:rPr>
          <w:rFonts w:ascii="Times New Roman" w:hAnsi="Times New Roman"/>
          <w:sz w:val="24"/>
          <w:szCs w:val="24"/>
          <w:lang w:eastAsia="hu-HU"/>
        </w:rPr>
        <w:t>2</w:t>
      </w:r>
      <w:r w:rsidRPr="00070938">
        <w:rPr>
          <w:rFonts w:ascii="Times New Roman" w:hAnsi="Times New Roman"/>
          <w:sz w:val="24"/>
          <w:szCs w:val="24"/>
          <w:lang w:eastAsia="hu-HU"/>
        </w:rPr>
        <w:t>. § (2)-(4) bekezdés</w:t>
      </w:r>
      <w:r w:rsidRPr="0085166F">
        <w:rPr>
          <w:rFonts w:ascii="Times New Roman" w:hAnsi="Times New Roman"/>
          <w:sz w:val="24"/>
          <w:szCs w:val="24"/>
          <w:lang w:eastAsia="hu-HU"/>
        </w:rPr>
        <w:t xml:space="preserve"> alkalmazása helyett úgy is dönthet, hogy az összes ilyen azonos ajánlatot tevővel keretmegállapodást köt. Ha az ajánlatkérő az eljárást megindító felhívásban azt jelölte meg, hogy az eljárás a </w:t>
      </w:r>
      <w:r>
        <w:rPr>
          <w:rFonts w:ascii="Times New Roman" w:hAnsi="Times New Roman"/>
          <w:sz w:val="24"/>
          <w:szCs w:val="24"/>
          <w:lang w:eastAsia="hu-HU"/>
        </w:rPr>
        <w:t>86</w:t>
      </w:r>
      <w:r w:rsidRPr="0085166F">
        <w:rPr>
          <w:rFonts w:ascii="Times New Roman" w:hAnsi="Times New Roman"/>
          <w:sz w:val="24"/>
          <w:szCs w:val="24"/>
          <w:lang w:eastAsia="hu-HU"/>
        </w:rPr>
        <w:t xml:space="preserve">. § (2) bekezdése szerinti keretmegállapodás megkötésére irányul, az eljárás akkor is eredménytelennek nyilvánítható, ha csak egy érvényes ajánlatot nyújtottak be. </w:t>
      </w:r>
    </w:p>
    <w:p w14:paraId="6150EB9F" w14:textId="77777777" w:rsidR="007B6109" w:rsidRDefault="007B6109" w:rsidP="004869B6">
      <w:pPr>
        <w:spacing w:after="0" w:line="240" w:lineRule="auto"/>
        <w:ind w:right="147"/>
        <w:jc w:val="both"/>
        <w:rPr>
          <w:rFonts w:ascii="Times New Roman" w:hAnsi="Times New Roman"/>
          <w:sz w:val="24"/>
          <w:szCs w:val="24"/>
          <w:lang w:eastAsia="hu-HU"/>
        </w:rPr>
      </w:pPr>
      <w:r w:rsidRPr="00800437">
        <w:rPr>
          <w:rFonts w:ascii="Times New Roman" w:hAnsi="Times New Roman"/>
          <w:sz w:val="24"/>
          <w:szCs w:val="24"/>
          <w:lang w:eastAsia="hu-HU"/>
        </w:rPr>
        <w:t>(6)</w:t>
      </w:r>
      <w:r w:rsidRPr="0085166F">
        <w:rPr>
          <w:rFonts w:ascii="Times New Roman" w:hAnsi="Times New Roman"/>
          <w:sz w:val="24"/>
          <w:szCs w:val="24"/>
          <w:lang w:eastAsia="hu-HU"/>
        </w:rPr>
        <w:t xml:space="preserve"> Keretmegállapodás </w:t>
      </w:r>
      <w:r>
        <w:rPr>
          <w:rFonts w:ascii="Times New Roman" w:hAnsi="Times New Roman"/>
          <w:sz w:val="24"/>
          <w:szCs w:val="24"/>
          <w:lang w:eastAsia="hu-HU"/>
        </w:rPr>
        <w:t xml:space="preserve">– a (7) bekezdésben meghatározott eseteket kivéve – </w:t>
      </w:r>
      <w:r w:rsidRPr="0085166F">
        <w:rPr>
          <w:rFonts w:ascii="Times New Roman" w:hAnsi="Times New Roman"/>
          <w:sz w:val="24"/>
          <w:szCs w:val="24"/>
          <w:lang w:eastAsia="hu-HU"/>
        </w:rPr>
        <w:t>legfeljebb hét évre köthető</w:t>
      </w:r>
      <w:r>
        <w:rPr>
          <w:rFonts w:ascii="Times New Roman" w:hAnsi="Times New Roman"/>
          <w:sz w:val="24"/>
          <w:szCs w:val="24"/>
          <w:lang w:eastAsia="hu-HU"/>
        </w:rPr>
        <w:t>.</w:t>
      </w:r>
      <w:r w:rsidRPr="0085166F">
        <w:rPr>
          <w:rFonts w:ascii="Times New Roman" w:hAnsi="Times New Roman"/>
          <w:sz w:val="24"/>
          <w:szCs w:val="24"/>
          <w:lang w:eastAsia="hu-HU"/>
        </w:rPr>
        <w:t xml:space="preserve"> </w:t>
      </w:r>
    </w:p>
    <w:p w14:paraId="786C0E65" w14:textId="77777777" w:rsidR="007B6109" w:rsidRDefault="007B6109" w:rsidP="004869B6">
      <w:pPr>
        <w:spacing w:after="0" w:line="240" w:lineRule="auto"/>
        <w:ind w:right="147"/>
        <w:jc w:val="both"/>
        <w:rPr>
          <w:rFonts w:ascii="Times New Roman" w:hAnsi="Times New Roman"/>
          <w:sz w:val="24"/>
          <w:szCs w:val="24"/>
          <w:lang w:eastAsia="hu-HU"/>
        </w:rPr>
      </w:pPr>
      <w:r w:rsidRPr="00800437">
        <w:rPr>
          <w:rFonts w:ascii="Times New Roman" w:hAnsi="Times New Roman"/>
          <w:sz w:val="24"/>
          <w:szCs w:val="24"/>
          <w:lang w:eastAsia="hu-HU"/>
        </w:rPr>
        <w:t>(7)</w:t>
      </w:r>
      <w:r>
        <w:rPr>
          <w:rFonts w:ascii="Times New Roman" w:hAnsi="Times New Roman"/>
          <w:sz w:val="24"/>
          <w:szCs w:val="24"/>
          <w:lang w:eastAsia="hu-HU"/>
        </w:rPr>
        <w:t xml:space="preserve"> Keretmegállapodás különösen indokolt esetben hét évnél hosszabb, határozott időtartamra is köthető, ha</w:t>
      </w:r>
    </w:p>
    <w:p w14:paraId="64713E83" w14:textId="77777777" w:rsidR="007B6109" w:rsidRDefault="007B6109" w:rsidP="004869B6">
      <w:pPr>
        <w:spacing w:after="0" w:line="240" w:lineRule="auto"/>
        <w:ind w:right="147"/>
        <w:jc w:val="both"/>
        <w:rPr>
          <w:rFonts w:ascii="Times New Roman" w:hAnsi="Times New Roman"/>
          <w:sz w:val="24"/>
          <w:szCs w:val="24"/>
          <w:lang w:eastAsia="hu-HU"/>
        </w:rPr>
      </w:pPr>
      <w:r w:rsidRPr="00DE7AAE">
        <w:rPr>
          <w:rFonts w:ascii="Times New Roman" w:hAnsi="Times New Roman"/>
          <w:i/>
          <w:sz w:val="24"/>
          <w:szCs w:val="24"/>
          <w:lang w:eastAsia="hu-HU"/>
        </w:rPr>
        <w:t>a)</w:t>
      </w:r>
      <w:r w:rsidRPr="0085166F">
        <w:rPr>
          <w:rFonts w:ascii="Times New Roman" w:hAnsi="Times New Roman"/>
          <w:sz w:val="24"/>
          <w:szCs w:val="24"/>
          <w:lang w:eastAsia="hu-HU"/>
        </w:rPr>
        <w:t xml:space="preserve"> </w:t>
      </w:r>
      <w:r>
        <w:rPr>
          <w:rFonts w:ascii="Times New Roman" w:hAnsi="Times New Roman"/>
          <w:sz w:val="24"/>
          <w:szCs w:val="24"/>
          <w:lang w:eastAsia="hu-HU"/>
        </w:rPr>
        <w:t xml:space="preserve">azt a </w:t>
      </w:r>
      <w:r w:rsidRPr="0085166F">
        <w:rPr>
          <w:rFonts w:ascii="Times New Roman" w:hAnsi="Times New Roman"/>
          <w:sz w:val="24"/>
          <w:szCs w:val="24"/>
          <w:lang w:eastAsia="hu-HU"/>
        </w:rPr>
        <w:t>beszerzett eszköz, berendezés, rendszer várható élettartam</w:t>
      </w:r>
      <w:r>
        <w:rPr>
          <w:rFonts w:ascii="Times New Roman" w:hAnsi="Times New Roman"/>
          <w:sz w:val="24"/>
          <w:szCs w:val="24"/>
          <w:lang w:eastAsia="hu-HU"/>
        </w:rPr>
        <w:t>a</w:t>
      </w:r>
      <w:r w:rsidRPr="0085166F">
        <w:rPr>
          <w:rFonts w:ascii="Times New Roman" w:hAnsi="Times New Roman"/>
          <w:sz w:val="24"/>
          <w:szCs w:val="24"/>
          <w:lang w:eastAsia="hu-HU"/>
        </w:rPr>
        <w:t xml:space="preserve"> </w:t>
      </w:r>
      <w:r>
        <w:rPr>
          <w:rFonts w:ascii="Times New Roman" w:hAnsi="Times New Roman"/>
          <w:sz w:val="24"/>
          <w:szCs w:val="24"/>
          <w:lang w:eastAsia="hu-HU"/>
        </w:rPr>
        <w:t>szükségessé teszi</w:t>
      </w:r>
      <w:r w:rsidR="00653229">
        <w:rPr>
          <w:rFonts w:ascii="Times New Roman" w:hAnsi="Times New Roman"/>
          <w:sz w:val="24"/>
          <w:szCs w:val="24"/>
          <w:lang w:eastAsia="hu-HU"/>
        </w:rPr>
        <w:t>,</w:t>
      </w:r>
      <w:r>
        <w:rPr>
          <w:rFonts w:ascii="Times New Roman" w:hAnsi="Times New Roman"/>
          <w:sz w:val="24"/>
          <w:szCs w:val="24"/>
          <w:lang w:eastAsia="hu-HU"/>
        </w:rPr>
        <w:t xml:space="preserve"> vagy</w:t>
      </w:r>
    </w:p>
    <w:p w14:paraId="67781150" w14:textId="77777777" w:rsidR="007B6109" w:rsidRDefault="007B6109" w:rsidP="004869B6">
      <w:pPr>
        <w:spacing w:after="0" w:line="240" w:lineRule="auto"/>
        <w:ind w:right="147"/>
        <w:jc w:val="both"/>
        <w:rPr>
          <w:rFonts w:ascii="Times New Roman" w:hAnsi="Times New Roman"/>
          <w:sz w:val="24"/>
          <w:szCs w:val="24"/>
          <w:lang w:eastAsia="hu-HU"/>
        </w:rPr>
      </w:pPr>
      <w:r w:rsidRPr="006B7C6F">
        <w:rPr>
          <w:rFonts w:ascii="Times New Roman" w:hAnsi="Times New Roman"/>
          <w:i/>
          <w:sz w:val="24"/>
          <w:szCs w:val="24"/>
          <w:lang w:eastAsia="hu-HU"/>
        </w:rPr>
        <w:t>b)</w:t>
      </w:r>
      <w:r>
        <w:rPr>
          <w:rFonts w:ascii="Times New Roman" w:hAnsi="Times New Roman"/>
          <w:sz w:val="24"/>
          <w:szCs w:val="24"/>
          <w:lang w:eastAsia="hu-HU"/>
        </w:rPr>
        <w:t xml:space="preserve"> új</w:t>
      </w:r>
      <w:r w:rsidRPr="0085166F">
        <w:rPr>
          <w:rFonts w:ascii="Times New Roman" w:hAnsi="Times New Roman"/>
          <w:sz w:val="24"/>
          <w:szCs w:val="24"/>
          <w:lang w:eastAsia="hu-HU"/>
        </w:rPr>
        <w:t xml:space="preserve"> ajánlattevő </w:t>
      </w:r>
      <w:r>
        <w:rPr>
          <w:rFonts w:ascii="Times New Roman" w:hAnsi="Times New Roman"/>
          <w:sz w:val="24"/>
          <w:szCs w:val="24"/>
          <w:lang w:eastAsia="hu-HU"/>
        </w:rPr>
        <w:t>bevonása</w:t>
      </w:r>
      <w:r w:rsidRPr="0085166F">
        <w:rPr>
          <w:rFonts w:ascii="Times New Roman" w:hAnsi="Times New Roman"/>
          <w:sz w:val="24"/>
          <w:szCs w:val="24"/>
          <w:lang w:eastAsia="hu-HU"/>
        </w:rPr>
        <w:t xml:space="preserve"> műszaki </w:t>
      </w:r>
      <w:r>
        <w:rPr>
          <w:rFonts w:ascii="Times New Roman" w:hAnsi="Times New Roman"/>
          <w:sz w:val="24"/>
          <w:szCs w:val="24"/>
          <w:lang w:eastAsia="hu-HU"/>
        </w:rPr>
        <w:t>szempontból jelentősen megnehezítené a beszerzési igény teljesítését</w:t>
      </w:r>
      <w:r w:rsidRPr="0085166F">
        <w:rPr>
          <w:rFonts w:ascii="Times New Roman" w:hAnsi="Times New Roman"/>
          <w:sz w:val="24"/>
          <w:szCs w:val="24"/>
          <w:lang w:eastAsia="hu-HU"/>
        </w:rPr>
        <w:t xml:space="preserve">. </w:t>
      </w:r>
    </w:p>
    <w:p w14:paraId="043D0F38" w14:textId="77777777" w:rsidR="007B6109" w:rsidRPr="0085166F" w:rsidRDefault="007B6109" w:rsidP="004869B6">
      <w:pPr>
        <w:spacing w:after="0" w:line="240" w:lineRule="auto"/>
        <w:ind w:right="147"/>
        <w:jc w:val="both"/>
        <w:rPr>
          <w:rFonts w:ascii="Times New Roman" w:hAnsi="Times New Roman"/>
          <w:sz w:val="24"/>
          <w:szCs w:val="24"/>
          <w:lang w:eastAsia="hu-HU"/>
        </w:rPr>
      </w:pPr>
      <w:r w:rsidRPr="00800437">
        <w:rPr>
          <w:rFonts w:ascii="Times New Roman" w:hAnsi="Times New Roman"/>
          <w:sz w:val="24"/>
          <w:szCs w:val="24"/>
          <w:lang w:eastAsia="hu-HU"/>
        </w:rPr>
        <w:t>(8)</w:t>
      </w:r>
      <w:r>
        <w:rPr>
          <w:rFonts w:ascii="Times New Roman" w:hAnsi="Times New Roman"/>
          <w:sz w:val="24"/>
          <w:szCs w:val="24"/>
          <w:lang w:eastAsia="hu-HU"/>
        </w:rPr>
        <w:t xml:space="preserve"> A (7) bekezdésben meghatározott körülmények fennállásának vizsgálatakor azt is szem előtt kell tartani,</w:t>
      </w:r>
      <w:r w:rsidRPr="0085166F">
        <w:rPr>
          <w:rFonts w:ascii="Times New Roman" w:hAnsi="Times New Roman"/>
          <w:sz w:val="24"/>
          <w:szCs w:val="24"/>
          <w:lang w:eastAsia="hu-HU"/>
        </w:rPr>
        <w:t xml:space="preserve"> </w:t>
      </w:r>
      <w:r>
        <w:rPr>
          <w:rFonts w:ascii="Times New Roman" w:hAnsi="Times New Roman"/>
          <w:sz w:val="24"/>
          <w:szCs w:val="24"/>
          <w:lang w:eastAsia="hu-HU"/>
        </w:rPr>
        <w:t>hogy a hét évnél hosszabb időtartamra megkötésre kerülő keretmegállapodás</w:t>
      </w:r>
      <w:r w:rsidRPr="0085166F">
        <w:rPr>
          <w:rFonts w:ascii="Times New Roman" w:hAnsi="Times New Roman"/>
          <w:sz w:val="24"/>
          <w:szCs w:val="24"/>
          <w:lang w:eastAsia="hu-HU"/>
        </w:rPr>
        <w:t xml:space="preserve"> ne korlátozza </w:t>
      </w:r>
      <w:r>
        <w:rPr>
          <w:rFonts w:ascii="Times New Roman" w:hAnsi="Times New Roman"/>
          <w:sz w:val="24"/>
          <w:szCs w:val="24"/>
          <w:lang w:eastAsia="hu-HU"/>
        </w:rPr>
        <w:t xml:space="preserve">aránytalanul </w:t>
      </w:r>
      <w:r w:rsidRPr="0085166F">
        <w:rPr>
          <w:rFonts w:ascii="Times New Roman" w:hAnsi="Times New Roman"/>
          <w:sz w:val="24"/>
          <w:szCs w:val="24"/>
          <w:lang w:eastAsia="hu-HU"/>
        </w:rPr>
        <w:t xml:space="preserve">a versenyt. A hét évnél hosszabb tartamú keretmegállapodás </w:t>
      </w:r>
      <w:r w:rsidRPr="0085166F">
        <w:rPr>
          <w:rFonts w:ascii="Times New Roman" w:hAnsi="Times New Roman"/>
          <w:sz w:val="24"/>
          <w:szCs w:val="24"/>
          <w:lang w:eastAsia="hu-HU"/>
        </w:rPr>
        <w:lastRenderedPageBreak/>
        <w:t>megkötésére irányuló beszerzési eljárást megindító felhívásban fel kell tüntetni a hosszabb időtartam meghatározásának indokolását.</w:t>
      </w:r>
    </w:p>
    <w:p w14:paraId="357D9310" w14:textId="77777777" w:rsidR="007B6109" w:rsidRPr="0085166F" w:rsidRDefault="007B6109" w:rsidP="004869B6">
      <w:pPr>
        <w:spacing w:after="0" w:line="240" w:lineRule="auto"/>
        <w:ind w:right="147"/>
        <w:jc w:val="both"/>
        <w:rPr>
          <w:rFonts w:ascii="Times New Roman" w:hAnsi="Times New Roman"/>
          <w:sz w:val="24"/>
          <w:szCs w:val="24"/>
          <w:lang w:eastAsia="hu-HU"/>
        </w:rPr>
      </w:pPr>
      <w:r w:rsidRPr="00800437">
        <w:rPr>
          <w:rFonts w:ascii="Times New Roman" w:hAnsi="Times New Roman"/>
          <w:sz w:val="24"/>
          <w:szCs w:val="24"/>
          <w:lang w:eastAsia="hu-HU"/>
        </w:rPr>
        <w:t>(9)</w:t>
      </w:r>
      <w:r w:rsidRPr="0085166F">
        <w:rPr>
          <w:rFonts w:ascii="Times New Roman" w:hAnsi="Times New Roman"/>
          <w:sz w:val="24"/>
          <w:szCs w:val="24"/>
          <w:lang w:eastAsia="hu-HU"/>
        </w:rPr>
        <w:t xml:space="preserve"> Az ajánlatkérő nem köteles beszerzését a keretmegállapodás alapján megvalósítani, különösen a több évre kötött keretmegállapodás esetében, vagy ha a keretmegállapodást kötött ajánlattevők száma nem teszi lehetővé a valódi versenyt. Ebben az esetben az ajánlatkérőnek az új eljárást megindító felhívásban utalnia kell erre a körülményre, és – ha az eljárás hirdetménnyel indul – az új hirdetmény közzétételéről haladéktalanul értesítenie kell a keretmegállapodást kötött ajánlattevőket.</w:t>
      </w:r>
    </w:p>
    <w:p w14:paraId="2D7F9DBD" w14:textId="77777777" w:rsidR="007B6109" w:rsidRPr="0085166F" w:rsidRDefault="007B6109" w:rsidP="004869B6">
      <w:pPr>
        <w:spacing w:after="0" w:line="240" w:lineRule="auto"/>
        <w:ind w:right="147"/>
        <w:jc w:val="both"/>
        <w:rPr>
          <w:rFonts w:ascii="Times New Roman" w:hAnsi="Times New Roman"/>
          <w:sz w:val="24"/>
          <w:szCs w:val="24"/>
          <w:lang w:eastAsia="hu-HU"/>
        </w:rPr>
      </w:pPr>
      <w:r w:rsidRPr="00800437">
        <w:rPr>
          <w:rFonts w:ascii="Times New Roman" w:hAnsi="Times New Roman"/>
          <w:sz w:val="24"/>
          <w:szCs w:val="24"/>
          <w:lang w:eastAsia="hu-HU"/>
        </w:rPr>
        <w:t>(10)</w:t>
      </w:r>
      <w:r w:rsidRPr="0085166F">
        <w:rPr>
          <w:rFonts w:ascii="Times New Roman" w:hAnsi="Times New Roman"/>
          <w:sz w:val="24"/>
          <w:szCs w:val="24"/>
          <w:lang w:eastAsia="hu-HU"/>
        </w:rPr>
        <w:t xml:space="preserve"> A keretmegállapodás alapján szerződés kizárólag a keretmegállapodás időtartama alatt köthető, és a keretmegállapodás alapján beszerzett mennyiség nem haladhatja meg a keretmegállapodásban előirányzott teljes mennyiséget.</w:t>
      </w:r>
    </w:p>
    <w:p w14:paraId="13D315BC" w14:textId="77777777" w:rsidR="007B6109" w:rsidRPr="0085166F" w:rsidRDefault="007B6109" w:rsidP="004869B6">
      <w:pPr>
        <w:spacing w:after="0" w:line="240" w:lineRule="auto"/>
        <w:ind w:right="147"/>
        <w:jc w:val="both"/>
        <w:rPr>
          <w:rFonts w:ascii="Times New Roman" w:hAnsi="Times New Roman"/>
          <w:sz w:val="24"/>
          <w:szCs w:val="24"/>
          <w:lang w:eastAsia="hu-HU"/>
        </w:rPr>
      </w:pPr>
      <w:r w:rsidRPr="00800437">
        <w:rPr>
          <w:rFonts w:ascii="Times New Roman" w:hAnsi="Times New Roman"/>
          <w:sz w:val="24"/>
          <w:szCs w:val="24"/>
          <w:lang w:eastAsia="hu-HU"/>
        </w:rPr>
        <w:t>(11)</w:t>
      </w:r>
      <w:r w:rsidRPr="0085166F">
        <w:rPr>
          <w:rFonts w:ascii="Times New Roman" w:hAnsi="Times New Roman"/>
          <w:sz w:val="24"/>
          <w:szCs w:val="24"/>
          <w:lang w:eastAsia="hu-HU"/>
        </w:rPr>
        <w:t xml:space="preserve"> Ha a keretmegállapodás alapján írásbeli konzultációra vagy a verseny újranyitására kerül sor, a keretmegállapodásban meghatározott feltét</w:t>
      </w:r>
      <w:r>
        <w:rPr>
          <w:rFonts w:ascii="Times New Roman" w:hAnsi="Times New Roman"/>
          <w:sz w:val="24"/>
          <w:szCs w:val="24"/>
          <w:lang w:eastAsia="hu-HU"/>
        </w:rPr>
        <w:t xml:space="preserve">eleket az írásbeli konzultáció vagy </w:t>
      </w:r>
      <w:r w:rsidRPr="0085166F">
        <w:rPr>
          <w:rFonts w:ascii="Times New Roman" w:hAnsi="Times New Roman"/>
          <w:sz w:val="24"/>
          <w:szCs w:val="24"/>
          <w:lang w:eastAsia="hu-HU"/>
        </w:rPr>
        <w:t>a verseny újranyitása során lényegesen nem lehet módosítani.</w:t>
      </w:r>
    </w:p>
    <w:p w14:paraId="23F57802" w14:textId="77777777" w:rsidR="007B6109" w:rsidRPr="0085166F" w:rsidRDefault="007B6109" w:rsidP="004869B6">
      <w:pPr>
        <w:spacing w:after="0" w:line="240" w:lineRule="auto"/>
        <w:ind w:right="150"/>
        <w:jc w:val="both"/>
        <w:rPr>
          <w:rFonts w:ascii="Times New Roman" w:hAnsi="Times New Roman"/>
          <w:sz w:val="24"/>
          <w:szCs w:val="24"/>
          <w:lang w:eastAsia="hu-HU"/>
        </w:rPr>
      </w:pPr>
      <w:r>
        <w:rPr>
          <w:rFonts w:ascii="Times New Roman" w:hAnsi="Times New Roman"/>
          <w:b/>
          <w:sz w:val="24"/>
          <w:szCs w:val="24"/>
          <w:lang w:eastAsia="hu-HU"/>
        </w:rPr>
        <w:t>86</w:t>
      </w:r>
      <w:r w:rsidRPr="0085166F">
        <w:rPr>
          <w:rFonts w:ascii="Times New Roman" w:hAnsi="Times New Roman"/>
          <w:b/>
          <w:sz w:val="24"/>
          <w:szCs w:val="24"/>
          <w:lang w:eastAsia="hu-HU"/>
        </w:rPr>
        <w:t xml:space="preserve">. § </w:t>
      </w:r>
      <w:r w:rsidRPr="00800437">
        <w:rPr>
          <w:rFonts w:ascii="Times New Roman" w:hAnsi="Times New Roman"/>
          <w:sz w:val="24"/>
          <w:szCs w:val="24"/>
          <w:lang w:eastAsia="hu-HU"/>
        </w:rPr>
        <w:t>(1)</w:t>
      </w:r>
      <w:r w:rsidRPr="0085166F">
        <w:rPr>
          <w:rFonts w:ascii="Times New Roman" w:hAnsi="Times New Roman"/>
          <w:b/>
          <w:sz w:val="24"/>
          <w:szCs w:val="24"/>
          <w:lang w:eastAsia="hu-HU"/>
        </w:rPr>
        <w:t xml:space="preserve"> </w:t>
      </w:r>
      <w:r w:rsidRPr="0085166F">
        <w:rPr>
          <w:rFonts w:ascii="Times New Roman" w:hAnsi="Times New Roman"/>
          <w:sz w:val="24"/>
          <w:szCs w:val="24"/>
          <w:lang w:eastAsia="hu-HU"/>
        </w:rPr>
        <w:t>Az egy ajánlattevővel megkötött keretmegállapodás alapján – ideértve azt az esetet is, ha az eljárás több ajánlattevővel kötendő keretmegállapodás megkötésére irányult, azonban az egyedüli érvényes ajánlattevővel került sor keretmegállapodás megkötésére – az adott beszerzés megvalósítására sor kerülhet</w:t>
      </w:r>
    </w:p>
    <w:p w14:paraId="1B09ACBC" w14:textId="77777777" w:rsidR="007B6109" w:rsidRPr="0085166F" w:rsidRDefault="007B6109" w:rsidP="004869B6">
      <w:pPr>
        <w:spacing w:after="0" w:line="240" w:lineRule="auto"/>
        <w:ind w:right="150"/>
        <w:jc w:val="both"/>
        <w:rPr>
          <w:rFonts w:ascii="Times New Roman" w:hAnsi="Times New Roman"/>
          <w:sz w:val="24"/>
          <w:szCs w:val="24"/>
          <w:lang w:eastAsia="hu-HU"/>
        </w:rPr>
      </w:pPr>
      <w:r w:rsidRPr="0085166F">
        <w:rPr>
          <w:rFonts w:ascii="Times New Roman" w:hAnsi="Times New Roman"/>
          <w:i/>
          <w:iCs/>
          <w:sz w:val="24"/>
          <w:szCs w:val="24"/>
          <w:lang w:eastAsia="hu-HU"/>
        </w:rPr>
        <w:t xml:space="preserve">a) </w:t>
      </w:r>
      <w:r w:rsidRPr="0085166F">
        <w:rPr>
          <w:rFonts w:ascii="Times New Roman" w:hAnsi="Times New Roman"/>
          <w:iCs/>
          <w:sz w:val="24"/>
          <w:szCs w:val="24"/>
          <w:lang w:eastAsia="hu-HU"/>
        </w:rPr>
        <w:t>ha a keretmegállapodás</w:t>
      </w:r>
      <w:r w:rsidRPr="0085166F">
        <w:rPr>
          <w:rFonts w:ascii="Times New Roman" w:hAnsi="Times New Roman"/>
          <w:i/>
          <w:iCs/>
          <w:sz w:val="24"/>
          <w:szCs w:val="24"/>
          <w:lang w:eastAsia="hu-HU"/>
        </w:rPr>
        <w:t xml:space="preserve"> </w:t>
      </w:r>
      <w:r w:rsidRPr="0085166F">
        <w:rPr>
          <w:rFonts w:ascii="Times New Roman" w:hAnsi="Times New Roman"/>
          <w:sz w:val="24"/>
          <w:szCs w:val="24"/>
        </w:rPr>
        <w:t>az annak alapján adott beszerzés megvalósítására irányuló szerződés(ek) minden feltételét tartalmazza, a</w:t>
      </w:r>
      <w:r w:rsidRPr="0085166F">
        <w:rPr>
          <w:rFonts w:ascii="Times New Roman" w:hAnsi="Times New Roman"/>
          <w:sz w:val="24"/>
          <w:szCs w:val="24"/>
          <w:lang w:eastAsia="hu-HU"/>
        </w:rPr>
        <w:t xml:space="preserve"> keretmegállapodásban meghatározott feltételek szerint az ajánlatkérő általi közvetlen megrendelés útján</w:t>
      </w:r>
      <w:r>
        <w:rPr>
          <w:rFonts w:ascii="Times New Roman" w:hAnsi="Times New Roman"/>
          <w:sz w:val="24"/>
          <w:szCs w:val="24"/>
          <w:lang w:eastAsia="hu-HU"/>
        </w:rPr>
        <w:t>,</w:t>
      </w:r>
    </w:p>
    <w:p w14:paraId="5D347120" w14:textId="77777777" w:rsidR="007B6109" w:rsidRPr="0085166F" w:rsidRDefault="007B6109" w:rsidP="004869B6">
      <w:pPr>
        <w:spacing w:after="0" w:line="240" w:lineRule="auto"/>
        <w:ind w:right="150"/>
        <w:jc w:val="both"/>
        <w:rPr>
          <w:rFonts w:ascii="Times New Roman" w:hAnsi="Times New Roman"/>
          <w:sz w:val="24"/>
          <w:szCs w:val="24"/>
          <w:lang w:eastAsia="hu-HU"/>
        </w:rPr>
      </w:pPr>
      <w:r w:rsidRPr="00D52450">
        <w:rPr>
          <w:rFonts w:ascii="Times New Roman" w:hAnsi="Times New Roman"/>
          <w:i/>
          <w:iCs/>
          <w:sz w:val="24"/>
          <w:szCs w:val="24"/>
          <w:lang w:eastAsia="hu-HU"/>
        </w:rPr>
        <w:t xml:space="preserve">b) </w:t>
      </w:r>
      <w:r w:rsidRPr="00D52450">
        <w:rPr>
          <w:rFonts w:ascii="Times New Roman" w:hAnsi="Times New Roman"/>
          <w:iCs/>
          <w:sz w:val="24"/>
          <w:szCs w:val="24"/>
          <w:lang w:eastAsia="hu-HU"/>
        </w:rPr>
        <w:t>ha a keretmegállapodás</w:t>
      </w:r>
      <w:r w:rsidRPr="00D52450">
        <w:rPr>
          <w:rFonts w:ascii="Times New Roman" w:hAnsi="Times New Roman"/>
          <w:i/>
          <w:iCs/>
          <w:sz w:val="24"/>
          <w:szCs w:val="24"/>
          <w:lang w:eastAsia="hu-HU"/>
        </w:rPr>
        <w:t xml:space="preserve"> </w:t>
      </w:r>
      <w:r w:rsidRPr="00D52450">
        <w:rPr>
          <w:rFonts w:ascii="Times New Roman" w:hAnsi="Times New Roman"/>
          <w:sz w:val="24"/>
          <w:szCs w:val="24"/>
        </w:rPr>
        <w:t>az annak alapján adott beszerzés megvalósítására irányuló szerződés(ek) minden feltételét tartalmazza,</w:t>
      </w:r>
      <w:r w:rsidRPr="00D52450">
        <w:rPr>
          <w:rFonts w:ascii="Times New Roman" w:hAnsi="Times New Roman"/>
          <w:sz w:val="24"/>
          <w:szCs w:val="24"/>
          <w:lang w:eastAsia="hu-HU"/>
        </w:rPr>
        <w:t xml:space="preserve"> az </w:t>
      </w:r>
      <w:r w:rsidRPr="00D52450">
        <w:rPr>
          <w:rFonts w:ascii="Times New Roman" w:hAnsi="Times New Roman"/>
          <w:i/>
          <w:sz w:val="24"/>
          <w:szCs w:val="24"/>
          <w:lang w:eastAsia="hu-HU"/>
        </w:rPr>
        <w:t>a)</w:t>
      </w:r>
      <w:r w:rsidRPr="00D52450">
        <w:rPr>
          <w:rFonts w:ascii="Times New Roman" w:hAnsi="Times New Roman"/>
          <w:sz w:val="24"/>
          <w:szCs w:val="24"/>
          <w:lang w:eastAsia="hu-HU"/>
        </w:rPr>
        <w:t xml:space="preserve"> pont szerint az ajánlatkérő általi közvetlen megrendeléssel, vagy a </w:t>
      </w:r>
      <w:r w:rsidRPr="00D52450">
        <w:rPr>
          <w:rFonts w:ascii="Times New Roman" w:hAnsi="Times New Roman"/>
          <w:i/>
          <w:sz w:val="24"/>
          <w:szCs w:val="24"/>
          <w:lang w:eastAsia="hu-HU"/>
        </w:rPr>
        <w:t>c)</w:t>
      </w:r>
      <w:r w:rsidRPr="00D52450">
        <w:rPr>
          <w:rFonts w:ascii="Times New Roman" w:hAnsi="Times New Roman"/>
          <w:sz w:val="24"/>
          <w:szCs w:val="24"/>
          <w:lang w:eastAsia="hu-HU"/>
        </w:rPr>
        <w:t xml:space="preserve"> pont szerinti írásbeli konzultációt követő szerződéskötéssel, ha ez utóbbi lehetőséget az ajánlatkérő a keretmegállapodásban – és a megelőző beszerzési eljárásban az eljárást megindító felhívásban – kikötötte.</w:t>
      </w:r>
      <w:r w:rsidRPr="0085166F">
        <w:rPr>
          <w:rFonts w:ascii="Times New Roman" w:hAnsi="Times New Roman"/>
          <w:sz w:val="24"/>
          <w:szCs w:val="24"/>
          <w:lang w:eastAsia="hu-HU"/>
        </w:rPr>
        <w:t xml:space="preserve"> Az arra vonatkozó döntést, hogy egyes beszerzések megvalósítására az írásbeli konzultációt követően kerül-e sor, vagy közvetlenül a keretmegállapodásban foglalt feltételek szerint, a keretmegállapodásba foglalt objektív kritériumok alapján kell meghozni. A keretmegállapodásban meg kell határozni azt is, hogy mely feltételek tekintetében kerülhet sor írásbeli konzultációra. Az írásbeli konzultáció arra irányul, hogy az ajánlattevő a keretmegállapodásban foglaltakkal azonos vagy annál az ajánlatkérő számára kedvezőbb ajánlatot tegyen</w:t>
      </w:r>
      <w:r>
        <w:rPr>
          <w:rFonts w:ascii="Times New Roman" w:hAnsi="Times New Roman"/>
          <w:sz w:val="24"/>
          <w:szCs w:val="24"/>
          <w:lang w:eastAsia="hu-HU"/>
        </w:rPr>
        <w:t>, vagy</w:t>
      </w:r>
    </w:p>
    <w:p w14:paraId="3FE4C7BE" w14:textId="77777777" w:rsidR="007B6109" w:rsidRPr="0085166F" w:rsidRDefault="007B6109" w:rsidP="004869B6">
      <w:pPr>
        <w:spacing w:after="0" w:line="240" w:lineRule="auto"/>
        <w:ind w:right="150"/>
        <w:jc w:val="both"/>
        <w:rPr>
          <w:rFonts w:ascii="Times New Roman" w:hAnsi="Times New Roman"/>
          <w:sz w:val="24"/>
          <w:szCs w:val="24"/>
          <w:lang w:eastAsia="hu-HU"/>
        </w:rPr>
      </w:pPr>
      <w:r w:rsidRPr="0085166F">
        <w:rPr>
          <w:rFonts w:ascii="Times New Roman" w:hAnsi="Times New Roman"/>
          <w:i/>
          <w:iCs/>
          <w:sz w:val="24"/>
          <w:szCs w:val="24"/>
          <w:lang w:eastAsia="hu-HU"/>
        </w:rPr>
        <w:t xml:space="preserve">c) </w:t>
      </w:r>
      <w:r w:rsidRPr="0085166F">
        <w:rPr>
          <w:rFonts w:ascii="Times New Roman" w:hAnsi="Times New Roman"/>
          <w:iCs/>
          <w:sz w:val="24"/>
          <w:szCs w:val="24"/>
          <w:lang w:eastAsia="hu-HU"/>
        </w:rPr>
        <w:t>ha a keretmegállapodás</w:t>
      </w:r>
      <w:r w:rsidRPr="0085166F">
        <w:rPr>
          <w:rFonts w:ascii="Times New Roman" w:hAnsi="Times New Roman"/>
          <w:i/>
          <w:iCs/>
          <w:sz w:val="24"/>
          <w:szCs w:val="24"/>
          <w:lang w:eastAsia="hu-HU"/>
        </w:rPr>
        <w:t xml:space="preserve"> </w:t>
      </w:r>
      <w:r w:rsidRPr="0085166F">
        <w:rPr>
          <w:rFonts w:ascii="Times New Roman" w:hAnsi="Times New Roman"/>
          <w:sz w:val="24"/>
          <w:szCs w:val="24"/>
        </w:rPr>
        <w:t xml:space="preserve">nem tartalmazza az annak alapján adott beszerzés megvalósítására irányuló szerződés(ek) minden feltételét, írásbeli </w:t>
      </w:r>
      <w:r w:rsidRPr="0085166F">
        <w:rPr>
          <w:rFonts w:ascii="Times New Roman" w:hAnsi="Times New Roman"/>
          <w:sz w:val="24"/>
          <w:szCs w:val="24"/>
          <w:lang w:eastAsia="hu-HU"/>
        </w:rPr>
        <w:t>konzultációt követő szerződéskötéssel. A konzultációra szóló felhívásban az ajánlatkérő felhívja az ajánlattevőt a keretmegállapodás megkötésére irányuló beszerzési eljárásban tett ajánlata kiegészítésére, az ajánlatkérőnek a konzultációra szóló felhívásban kell meghatároznia azokat a kiegészítéseket, amelyekre figyelemmel az ajánlattevő ajánlatát kiegészíti. A konzultációra szóló felhívásnak tartalmaznia kell az adott beszerzés tárgyára és szerződéses feltételeire vonatkozó adatokat. Az ajánlattevő az írásbeli konzultáció során a keretmegállapodásban foglaltakkal azonos vagy annál az ajánlatkérő számára kedvezőbb ajánlatot köteles tenni, az írásbeli konzultáció során tett ajánlatához az ajánlattevő a konzultációra szóló felhívásban meghatározott határidőig kötve van. Az írásbeli konzultáció során tett ajánlat elfogadásáról vagy elutasításáról az ajánlatkérő értesíti az ajánlattevőt.</w:t>
      </w:r>
    </w:p>
    <w:p w14:paraId="46CFAC2C" w14:textId="77777777" w:rsidR="007B6109" w:rsidRPr="0085166F" w:rsidRDefault="007B6109" w:rsidP="004869B6">
      <w:pPr>
        <w:spacing w:after="0" w:line="240" w:lineRule="auto"/>
        <w:ind w:right="150"/>
        <w:jc w:val="both"/>
        <w:rPr>
          <w:rFonts w:ascii="Times New Roman" w:hAnsi="Times New Roman"/>
          <w:sz w:val="24"/>
          <w:szCs w:val="24"/>
          <w:lang w:eastAsia="hu-HU"/>
        </w:rPr>
      </w:pPr>
      <w:r w:rsidRPr="00800437">
        <w:rPr>
          <w:rFonts w:ascii="Times New Roman" w:hAnsi="Times New Roman"/>
          <w:sz w:val="24"/>
          <w:szCs w:val="24"/>
          <w:lang w:eastAsia="hu-HU"/>
        </w:rPr>
        <w:t>(2)</w:t>
      </w:r>
      <w:r w:rsidRPr="0085166F">
        <w:rPr>
          <w:rFonts w:ascii="Times New Roman" w:hAnsi="Times New Roman"/>
          <w:sz w:val="24"/>
          <w:szCs w:val="24"/>
          <w:lang w:eastAsia="hu-HU"/>
        </w:rPr>
        <w:t xml:space="preserve"> A több ajánlattevővel megkötött keretmegállapodás alapján az adott beszerzés megvalósítására sor kerülhet</w:t>
      </w:r>
    </w:p>
    <w:p w14:paraId="280D0042" w14:textId="77777777" w:rsidR="007B6109" w:rsidRPr="0085166F" w:rsidRDefault="007B6109" w:rsidP="004869B6">
      <w:pPr>
        <w:spacing w:after="0" w:line="240" w:lineRule="auto"/>
        <w:ind w:right="150"/>
        <w:jc w:val="both"/>
        <w:rPr>
          <w:rFonts w:ascii="Times New Roman" w:hAnsi="Times New Roman"/>
          <w:sz w:val="24"/>
          <w:szCs w:val="24"/>
          <w:lang w:eastAsia="hu-HU"/>
        </w:rPr>
      </w:pPr>
      <w:r w:rsidRPr="0085166F">
        <w:rPr>
          <w:rFonts w:ascii="Times New Roman" w:hAnsi="Times New Roman"/>
          <w:i/>
          <w:iCs/>
          <w:sz w:val="24"/>
          <w:szCs w:val="24"/>
          <w:lang w:eastAsia="hu-HU"/>
        </w:rPr>
        <w:t xml:space="preserve">a) </w:t>
      </w:r>
      <w:r w:rsidRPr="0085166F">
        <w:rPr>
          <w:rFonts w:ascii="Times New Roman" w:hAnsi="Times New Roman"/>
          <w:iCs/>
          <w:sz w:val="24"/>
          <w:szCs w:val="24"/>
          <w:lang w:eastAsia="hu-HU"/>
        </w:rPr>
        <w:t>ha a keretmegállapodás</w:t>
      </w:r>
      <w:r w:rsidRPr="0085166F">
        <w:rPr>
          <w:rFonts w:ascii="Times New Roman" w:hAnsi="Times New Roman"/>
          <w:i/>
          <w:iCs/>
          <w:sz w:val="24"/>
          <w:szCs w:val="24"/>
          <w:lang w:eastAsia="hu-HU"/>
        </w:rPr>
        <w:t xml:space="preserve"> </w:t>
      </w:r>
      <w:r w:rsidRPr="0085166F">
        <w:rPr>
          <w:rFonts w:ascii="Times New Roman" w:hAnsi="Times New Roman"/>
          <w:sz w:val="24"/>
          <w:szCs w:val="24"/>
        </w:rPr>
        <w:t>az annak alapján adott beszerzés megvalósítására irányuló szerződés(ek) minden feltételét tartalmazza,</w:t>
      </w:r>
      <w:r w:rsidRPr="0085166F">
        <w:rPr>
          <w:rFonts w:ascii="Times New Roman" w:hAnsi="Times New Roman"/>
          <w:sz w:val="24"/>
          <w:szCs w:val="24"/>
          <w:lang w:eastAsia="hu-HU"/>
        </w:rPr>
        <w:t xml:space="preserve"> a keretmegállapodásban meghatározott feltételek szerint az ajánlatkérő általi közvetlen megrendelés útján, a keretmegállapodásban foglalt objektív szempontok szerint kiválasztott ajánlattevő(k)től. A keretmegállapodásnak </w:t>
      </w:r>
      <w:r w:rsidRPr="0085166F">
        <w:rPr>
          <w:rFonts w:ascii="Times New Roman" w:hAnsi="Times New Roman"/>
          <w:sz w:val="24"/>
          <w:szCs w:val="24"/>
          <w:lang w:eastAsia="hu-HU"/>
        </w:rPr>
        <w:lastRenderedPageBreak/>
        <w:t xml:space="preserve">tartalmaznia kell, hogy melyek azok az objektív szempontok </w:t>
      </w:r>
      <w:r>
        <w:rPr>
          <w:rFonts w:ascii="Times New Roman" w:hAnsi="Times New Roman"/>
          <w:sz w:val="24"/>
          <w:szCs w:val="24"/>
          <w:lang w:eastAsia="hu-HU"/>
        </w:rPr>
        <w:t xml:space="preserve">– így </w:t>
      </w:r>
      <w:r w:rsidRPr="0085166F">
        <w:rPr>
          <w:rFonts w:ascii="Times New Roman" w:hAnsi="Times New Roman"/>
          <w:sz w:val="24"/>
          <w:szCs w:val="24"/>
          <w:lang w:eastAsia="hu-HU"/>
        </w:rPr>
        <w:t>különösen az első részben alkalmazott értékelési szempont alapján felállított rangsor vagy a keretmegállapodás alapján megvalósuló beszerzés tárgyával összefüggő más objektív kritérium</w:t>
      </w:r>
      <w:r>
        <w:rPr>
          <w:rFonts w:ascii="Times New Roman" w:hAnsi="Times New Roman"/>
          <w:sz w:val="24"/>
          <w:szCs w:val="24"/>
          <w:lang w:eastAsia="hu-HU"/>
        </w:rPr>
        <w:t xml:space="preserve"> –</w:t>
      </w:r>
      <w:r w:rsidRPr="0085166F">
        <w:rPr>
          <w:rFonts w:ascii="Times New Roman" w:hAnsi="Times New Roman"/>
          <w:sz w:val="24"/>
          <w:szCs w:val="24"/>
          <w:lang w:eastAsia="hu-HU"/>
        </w:rPr>
        <w:t>, amelyek alapján az adott beszerzés megvalósítására irányuló szerződést az ajánlatkérő a keretmegállapodásban részes valamely ajánlattevővel megköti</w:t>
      </w:r>
      <w:r>
        <w:rPr>
          <w:rFonts w:ascii="Times New Roman" w:hAnsi="Times New Roman"/>
          <w:sz w:val="24"/>
          <w:szCs w:val="24"/>
          <w:lang w:eastAsia="hu-HU"/>
        </w:rPr>
        <w:t xml:space="preserve">, </w:t>
      </w:r>
    </w:p>
    <w:p w14:paraId="15CFA983" w14:textId="77777777" w:rsidR="007B6109" w:rsidRPr="0085166F" w:rsidRDefault="007B6109" w:rsidP="004869B6">
      <w:pPr>
        <w:spacing w:after="0" w:line="240" w:lineRule="auto"/>
        <w:ind w:right="150"/>
        <w:jc w:val="both"/>
        <w:rPr>
          <w:rFonts w:ascii="Times New Roman" w:hAnsi="Times New Roman"/>
          <w:sz w:val="24"/>
          <w:szCs w:val="24"/>
          <w:lang w:eastAsia="hu-HU"/>
        </w:rPr>
      </w:pPr>
      <w:r w:rsidRPr="0085166F">
        <w:rPr>
          <w:rFonts w:ascii="Times New Roman" w:hAnsi="Times New Roman"/>
          <w:i/>
          <w:iCs/>
          <w:sz w:val="24"/>
          <w:szCs w:val="24"/>
          <w:lang w:eastAsia="hu-HU"/>
        </w:rPr>
        <w:t xml:space="preserve">b) </w:t>
      </w:r>
      <w:r w:rsidRPr="0085166F">
        <w:rPr>
          <w:rFonts w:ascii="Times New Roman" w:hAnsi="Times New Roman"/>
          <w:iCs/>
          <w:sz w:val="24"/>
          <w:szCs w:val="24"/>
          <w:lang w:eastAsia="hu-HU"/>
        </w:rPr>
        <w:t>ha a keretmegállapodás</w:t>
      </w:r>
      <w:r w:rsidRPr="0085166F">
        <w:rPr>
          <w:rFonts w:ascii="Times New Roman" w:hAnsi="Times New Roman"/>
          <w:i/>
          <w:iCs/>
          <w:sz w:val="24"/>
          <w:szCs w:val="24"/>
          <w:lang w:eastAsia="hu-HU"/>
        </w:rPr>
        <w:t xml:space="preserve"> </w:t>
      </w:r>
      <w:r w:rsidRPr="0085166F">
        <w:rPr>
          <w:rFonts w:ascii="Times New Roman" w:hAnsi="Times New Roman"/>
          <w:sz w:val="24"/>
          <w:szCs w:val="24"/>
        </w:rPr>
        <w:t>az annak alapján adott beszerzés megvalósítására irányuló szerződés(ek) minden feltételét tartalmazza,</w:t>
      </w:r>
      <w:r w:rsidRPr="0085166F">
        <w:rPr>
          <w:rFonts w:ascii="Times New Roman" w:hAnsi="Times New Roman"/>
          <w:sz w:val="24"/>
          <w:szCs w:val="24"/>
          <w:lang w:eastAsia="hu-HU"/>
        </w:rPr>
        <w:t xml:space="preserve"> az </w:t>
      </w:r>
      <w:r w:rsidRPr="0085166F">
        <w:rPr>
          <w:rFonts w:ascii="Times New Roman" w:hAnsi="Times New Roman"/>
          <w:i/>
          <w:sz w:val="24"/>
          <w:szCs w:val="24"/>
          <w:lang w:eastAsia="hu-HU"/>
        </w:rPr>
        <w:t>a)</w:t>
      </w:r>
      <w:r w:rsidRPr="0085166F">
        <w:rPr>
          <w:rFonts w:ascii="Times New Roman" w:hAnsi="Times New Roman"/>
          <w:sz w:val="24"/>
          <w:szCs w:val="24"/>
          <w:lang w:eastAsia="hu-HU"/>
        </w:rPr>
        <w:t xml:space="preserve"> pont szerint az ajánlatkérő általi közvetlen megrendeléssel, vagy a </w:t>
      </w:r>
      <w:r w:rsidRPr="0085166F">
        <w:rPr>
          <w:rFonts w:ascii="Times New Roman" w:hAnsi="Times New Roman"/>
          <w:i/>
          <w:sz w:val="24"/>
          <w:szCs w:val="24"/>
          <w:lang w:eastAsia="hu-HU"/>
        </w:rPr>
        <w:t>c)</w:t>
      </w:r>
      <w:r w:rsidRPr="0085166F">
        <w:rPr>
          <w:rFonts w:ascii="Times New Roman" w:hAnsi="Times New Roman"/>
          <w:sz w:val="24"/>
          <w:szCs w:val="24"/>
          <w:lang w:eastAsia="hu-HU"/>
        </w:rPr>
        <w:t xml:space="preserve"> pont szerint a verseny újranyitásával, ha ez utóbbi lehetőséget az ajánlatkérő a keretmegállapodásban – és a megelőző beszerzési eljárásban az eljárást megindító felhívásban – kikötötte. Az arra vonatkozó döntést, hogy egyes beszerzések megvalósítására a verseny újbóli megnyitását követően kerül-e sor, vagy közvetlenül a keretmegállapodásban foglalt feltételek szerint, a keretmegállapodásba foglalt objektív kritériumok alapján kell meghozni. A keretmegállapodásban meg kell határozni azt is, hogy mely feltételek tekintetében kerülhet sor a verseny újranyitására</w:t>
      </w:r>
      <w:r>
        <w:rPr>
          <w:rFonts w:ascii="Times New Roman" w:hAnsi="Times New Roman"/>
          <w:sz w:val="24"/>
          <w:szCs w:val="24"/>
          <w:lang w:eastAsia="hu-HU"/>
        </w:rPr>
        <w:t>, vagy</w:t>
      </w:r>
    </w:p>
    <w:p w14:paraId="5AA6CFA5" w14:textId="77777777" w:rsidR="007B6109" w:rsidRPr="0085166F" w:rsidRDefault="007B6109" w:rsidP="004869B6">
      <w:pPr>
        <w:spacing w:after="0" w:line="240" w:lineRule="auto"/>
        <w:ind w:right="150"/>
        <w:jc w:val="both"/>
        <w:rPr>
          <w:rFonts w:ascii="Times New Roman" w:hAnsi="Times New Roman"/>
          <w:sz w:val="24"/>
          <w:szCs w:val="24"/>
          <w:lang w:eastAsia="hu-HU"/>
        </w:rPr>
      </w:pPr>
      <w:r w:rsidRPr="0085166F">
        <w:rPr>
          <w:rFonts w:ascii="Times New Roman" w:hAnsi="Times New Roman"/>
          <w:i/>
          <w:iCs/>
          <w:sz w:val="24"/>
          <w:szCs w:val="24"/>
          <w:lang w:eastAsia="hu-HU"/>
        </w:rPr>
        <w:t xml:space="preserve">c) </w:t>
      </w:r>
      <w:r w:rsidRPr="0085166F">
        <w:rPr>
          <w:rFonts w:ascii="Times New Roman" w:hAnsi="Times New Roman"/>
          <w:sz w:val="24"/>
          <w:szCs w:val="24"/>
        </w:rPr>
        <w:t>ha a keretmegállapodás nem tartalmazza az annak alapján adott beszerzés megvalósítására irányuló szerződés(ek) minden feltételét, a verseny újranyitásával a (3)-(5) bekezdés szerint.</w:t>
      </w:r>
    </w:p>
    <w:p w14:paraId="4C78CA9A" w14:textId="77777777" w:rsidR="007B6109" w:rsidRPr="0085166F" w:rsidRDefault="007B6109" w:rsidP="004869B6">
      <w:pPr>
        <w:spacing w:after="0" w:line="240" w:lineRule="auto"/>
        <w:ind w:right="150"/>
        <w:jc w:val="both"/>
        <w:rPr>
          <w:rFonts w:ascii="Times New Roman" w:hAnsi="Times New Roman"/>
          <w:sz w:val="24"/>
          <w:szCs w:val="24"/>
          <w:lang w:eastAsia="hu-HU"/>
        </w:rPr>
      </w:pPr>
      <w:r w:rsidRPr="00800437">
        <w:rPr>
          <w:rFonts w:ascii="Times New Roman" w:hAnsi="Times New Roman"/>
          <w:sz w:val="24"/>
          <w:szCs w:val="24"/>
          <w:lang w:eastAsia="hu-HU"/>
        </w:rPr>
        <w:t>(3)</w:t>
      </w:r>
      <w:r>
        <w:rPr>
          <w:rFonts w:ascii="Times New Roman" w:hAnsi="Times New Roman"/>
          <w:sz w:val="24"/>
          <w:szCs w:val="24"/>
          <w:lang w:eastAsia="hu-HU"/>
        </w:rPr>
        <w:t xml:space="preserve"> Az ajánlatkérő a </w:t>
      </w:r>
      <w:r w:rsidRPr="0085166F">
        <w:rPr>
          <w:rFonts w:ascii="Times New Roman" w:hAnsi="Times New Roman"/>
          <w:sz w:val="24"/>
          <w:szCs w:val="24"/>
          <w:lang w:eastAsia="hu-HU"/>
        </w:rPr>
        <w:t>(2) bekezdés</w:t>
      </w:r>
      <w:r w:rsidRPr="0085166F">
        <w:rPr>
          <w:rFonts w:ascii="Times New Roman" w:hAnsi="Times New Roman"/>
          <w:i/>
          <w:iCs/>
          <w:sz w:val="24"/>
          <w:szCs w:val="24"/>
          <w:lang w:eastAsia="hu-HU"/>
        </w:rPr>
        <w:t xml:space="preserve"> b) </w:t>
      </w:r>
      <w:r w:rsidRPr="0085166F">
        <w:rPr>
          <w:rFonts w:ascii="Times New Roman" w:hAnsi="Times New Roman"/>
          <w:iCs/>
          <w:sz w:val="24"/>
          <w:szCs w:val="24"/>
          <w:lang w:eastAsia="hu-HU"/>
        </w:rPr>
        <w:t>vagy</w:t>
      </w:r>
      <w:r w:rsidRPr="0085166F">
        <w:rPr>
          <w:rFonts w:ascii="Times New Roman" w:hAnsi="Times New Roman"/>
          <w:i/>
          <w:iCs/>
          <w:sz w:val="24"/>
          <w:szCs w:val="24"/>
          <w:lang w:eastAsia="hu-HU"/>
        </w:rPr>
        <w:t xml:space="preserve"> c) </w:t>
      </w:r>
      <w:r w:rsidRPr="0085166F">
        <w:rPr>
          <w:rFonts w:ascii="Times New Roman" w:hAnsi="Times New Roman"/>
          <w:sz w:val="24"/>
          <w:szCs w:val="24"/>
          <w:lang w:eastAsia="hu-HU"/>
        </w:rPr>
        <w:t xml:space="preserve">pontja </w:t>
      </w:r>
      <w:r>
        <w:rPr>
          <w:rFonts w:ascii="Times New Roman" w:hAnsi="Times New Roman"/>
          <w:sz w:val="24"/>
          <w:szCs w:val="24"/>
          <w:lang w:eastAsia="hu-HU"/>
        </w:rPr>
        <w:t>szerinti verseny újranyitása esetén</w:t>
      </w:r>
      <w:r w:rsidRPr="0085166F">
        <w:rPr>
          <w:rFonts w:ascii="Times New Roman" w:hAnsi="Times New Roman"/>
          <w:sz w:val="24"/>
          <w:szCs w:val="24"/>
          <w:lang w:eastAsia="hu-HU"/>
        </w:rPr>
        <w:t xml:space="preserve"> a keretmegállapodást kötött összes ajánlattevőnek egyidejűleg írásban ajánlattételi felhívást küld. Más ajánlattevő az eljárásba nem </w:t>
      </w:r>
      <w:r>
        <w:rPr>
          <w:rFonts w:ascii="Times New Roman" w:hAnsi="Times New Roman"/>
          <w:sz w:val="24"/>
          <w:szCs w:val="24"/>
          <w:lang w:eastAsia="hu-HU"/>
        </w:rPr>
        <w:t>vonható be</w:t>
      </w:r>
      <w:r w:rsidRPr="0085166F">
        <w:rPr>
          <w:rFonts w:ascii="Times New Roman" w:hAnsi="Times New Roman"/>
          <w:sz w:val="24"/>
          <w:szCs w:val="24"/>
          <w:lang w:eastAsia="hu-HU"/>
        </w:rPr>
        <w:t>. Az ajánlattételi felhívás tartalmazza</w:t>
      </w:r>
    </w:p>
    <w:p w14:paraId="510151BB" w14:textId="77777777" w:rsidR="007B6109" w:rsidRPr="0085166F" w:rsidRDefault="007B6109" w:rsidP="004869B6">
      <w:pPr>
        <w:spacing w:after="0" w:line="240" w:lineRule="auto"/>
        <w:ind w:right="150"/>
        <w:jc w:val="both"/>
        <w:rPr>
          <w:rFonts w:ascii="Times New Roman" w:hAnsi="Times New Roman"/>
          <w:sz w:val="24"/>
          <w:szCs w:val="24"/>
          <w:lang w:eastAsia="hu-HU"/>
        </w:rPr>
      </w:pPr>
      <w:r w:rsidRPr="0085166F">
        <w:rPr>
          <w:rFonts w:ascii="Times New Roman" w:hAnsi="Times New Roman"/>
          <w:i/>
          <w:iCs/>
          <w:sz w:val="24"/>
          <w:szCs w:val="24"/>
          <w:lang w:eastAsia="hu-HU"/>
        </w:rPr>
        <w:t xml:space="preserve">a) </w:t>
      </w:r>
      <w:r w:rsidRPr="0085166F">
        <w:rPr>
          <w:rFonts w:ascii="Times New Roman" w:hAnsi="Times New Roman"/>
          <w:sz w:val="24"/>
          <w:szCs w:val="24"/>
          <w:lang w:eastAsia="hu-HU"/>
        </w:rPr>
        <w:t>az ajánlatkérő nevét és címét, telefon- és telefaxszámát, e-mail címét</w:t>
      </w:r>
      <w:r>
        <w:rPr>
          <w:rFonts w:ascii="Times New Roman" w:hAnsi="Times New Roman"/>
          <w:sz w:val="24"/>
          <w:szCs w:val="24"/>
          <w:lang w:eastAsia="hu-HU"/>
        </w:rPr>
        <w:t>,</w:t>
      </w:r>
    </w:p>
    <w:p w14:paraId="3AA96054" w14:textId="77777777" w:rsidR="007B6109" w:rsidRPr="0085166F" w:rsidRDefault="007B6109" w:rsidP="004869B6">
      <w:pPr>
        <w:spacing w:after="0" w:line="240" w:lineRule="auto"/>
        <w:ind w:right="150"/>
        <w:jc w:val="both"/>
        <w:rPr>
          <w:rFonts w:ascii="Times New Roman" w:hAnsi="Times New Roman"/>
          <w:sz w:val="24"/>
          <w:szCs w:val="24"/>
          <w:lang w:eastAsia="hu-HU"/>
        </w:rPr>
      </w:pPr>
      <w:r w:rsidRPr="0085166F">
        <w:rPr>
          <w:rFonts w:ascii="Times New Roman" w:hAnsi="Times New Roman"/>
          <w:i/>
          <w:iCs/>
          <w:sz w:val="24"/>
          <w:szCs w:val="24"/>
          <w:lang w:eastAsia="hu-HU"/>
        </w:rPr>
        <w:t xml:space="preserve">b) </w:t>
      </w:r>
      <w:r>
        <w:rPr>
          <w:rFonts w:ascii="Times New Roman" w:hAnsi="Times New Roman"/>
          <w:iCs/>
          <w:sz w:val="24"/>
          <w:szCs w:val="24"/>
          <w:lang w:eastAsia="hu-HU"/>
        </w:rPr>
        <w:t xml:space="preserve">a </w:t>
      </w:r>
      <w:r w:rsidRPr="0085166F">
        <w:rPr>
          <w:rFonts w:ascii="Times New Roman" w:hAnsi="Times New Roman"/>
          <w:sz w:val="24"/>
          <w:szCs w:val="24"/>
          <w:lang w:eastAsia="hu-HU"/>
        </w:rPr>
        <w:t xml:space="preserve">hivatkozást a keretmegállapodás megkötésére irányuló eljárást </w:t>
      </w:r>
      <w:r w:rsidRPr="00084529">
        <w:rPr>
          <w:rFonts w:ascii="Times New Roman" w:hAnsi="Times New Roman"/>
          <w:sz w:val="24"/>
          <w:szCs w:val="24"/>
          <w:lang w:eastAsia="hu-HU"/>
        </w:rPr>
        <w:t>megindító</w:t>
      </w:r>
      <w:r w:rsidRPr="0085166F">
        <w:rPr>
          <w:rFonts w:ascii="Times New Roman" w:hAnsi="Times New Roman"/>
          <w:sz w:val="24"/>
          <w:szCs w:val="24"/>
          <w:lang w:eastAsia="hu-HU"/>
        </w:rPr>
        <w:t xml:space="preserve"> hirdetményre és közzétételének napjá</w:t>
      </w:r>
      <w:r>
        <w:rPr>
          <w:rFonts w:ascii="Times New Roman" w:hAnsi="Times New Roman"/>
          <w:sz w:val="24"/>
          <w:szCs w:val="24"/>
          <w:lang w:eastAsia="hu-HU"/>
        </w:rPr>
        <w:t>ra,</w:t>
      </w:r>
    </w:p>
    <w:p w14:paraId="0EE157DA" w14:textId="77777777" w:rsidR="007B6109" w:rsidRPr="0085166F" w:rsidRDefault="007B6109" w:rsidP="004869B6">
      <w:pPr>
        <w:spacing w:after="0" w:line="240" w:lineRule="auto"/>
        <w:ind w:right="150"/>
        <w:jc w:val="both"/>
        <w:rPr>
          <w:rFonts w:ascii="Times New Roman" w:hAnsi="Times New Roman"/>
          <w:sz w:val="24"/>
          <w:szCs w:val="24"/>
          <w:lang w:eastAsia="hu-HU"/>
        </w:rPr>
      </w:pPr>
      <w:r w:rsidRPr="0085166F">
        <w:rPr>
          <w:rFonts w:ascii="Times New Roman" w:hAnsi="Times New Roman"/>
          <w:i/>
          <w:iCs/>
          <w:sz w:val="24"/>
          <w:szCs w:val="24"/>
          <w:lang w:eastAsia="hu-HU"/>
        </w:rPr>
        <w:t xml:space="preserve">c) </w:t>
      </w:r>
      <w:r w:rsidRPr="009E03F7">
        <w:rPr>
          <w:rFonts w:ascii="Times New Roman" w:hAnsi="Times New Roman"/>
          <w:iCs/>
          <w:sz w:val="24"/>
          <w:szCs w:val="24"/>
          <w:lang w:eastAsia="hu-HU"/>
        </w:rPr>
        <w:t>a</w:t>
      </w:r>
      <w:r>
        <w:rPr>
          <w:rFonts w:ascii="Times New Roman" w:hAnsi="Times New Roman"/>
          <w:i/>
          <w:iCs/>
          <w:sz w:val="24"/>
          <w:szCs w:val="24"/>
          <w:lang w:eastAsia="hu-HU"/>
        </w:rPr>
        <w:t xml:space="preserve"> </w:t>
      </w:r>
      <w:r w:rsidRPr="0085166F">
        <w:rPr>
          <w:rFonts w:ascii="Times New Roman" w:hAnsi="Times New Roman"/>
          <w:sz w:val="24"/>
          <w:szCs w:val="24"/>
          <w:lang w:eastAsia="hu-HU"/>
        </w:rPr>
        <w:t>hivatkozást a megkötött keretmegállapodásra</w:t>
      </w:r>
      <w:r>
        <w:rPr>
          <w:rFonts w:ascii="Times New Roman" w:hAnsi="Times New Roman"/>
          <w:sz w:val="24"/>
          <w:szCs w:val="24"/>
          <w:lang w:eastAsia="hu-HU"/>
        </w:rPr>
        <w:t>,</w:t>
      </w:r>
    </w:p>
    <w:p w14:paraId="75F3F7CB" w14:textId="77777777" w:rsidR="007B6109" w:rsidRPr="0085166F" w:rsidRDefault="007B6109" w:rsidP="004869B6">
      <w:pPr>
        <w:spacing w:after="0" w:line="240" w:lineRule="auto"/>
        <w:ind w:right="150"/>
        <w:jc w:val="both"/>
        <w:rPr>
          <w:rFonts w:ascii="Times New Roman" w:hAnsi="Times New Roman"/>
          <w:sz w:val="24"/>
          <w:szCs w:val="24"/>
          <w:lang w:eastAsia="hu-HU"/>
        </w:rPr>
      </w:pPr>
      <w:r w:rsidRPr="0085166F">
        <w:rPr>
          <w:rFonts w:ascii="Times New Roman" w:hAnsi="Times New Roman"/>
          <w:i/>
          <w:iCs/>
          <w:sz w:val="24"/>
          <w:szCs w:val="24"/>
          <w:lang w:eastAsia="hu-HU"/>
        </w:rPr>
        <w:t xml:space="preserve">d) </w:t>
      </w:r>
      <w:r w:rsidRPr="0085166F">
        <w:rPr>
          <w:rFonts w:ascii="Times New Roman" w:hAnsi="Times New Roman"/>
          <w:sz w:val="24"/>
          <w:szCs w:val="24"/>
          <w:lang w:eastAsia="hu-HU"/>
        </w:rPr>
        <w:t>az adott beszerzés tárgyát, és mennyiségét</w:t>
      </w:r>
      <w:r>
        <w:rPr>
          <w:rFonts w:ascii="Times New Roman" w:hAnsi="Times New Roman"/>
          <w:sz w:val="24"/>
          <w:szCs w:val="24"/>
          <w:lang w:eastAsia="hu-HU"/>
        </w:rPr>
        <w:t>,</w:t>
      </w:r>
    </w:p>
    <w:p w14:paraId="2B763064" w14:textId="77777777" w:rsidR="007B6109" w:rsidRPr="0085166F" w:rsidRDefault="007B6109" w:rsidP="004869B6">
      <w:pPr>
        <w:spacing w:after="0" w:line="240" w:lineRule="auto"/>
        <w:ind w:right="150"/>
        <w:jc w:val="both"/>
        <w:rPr>
          <w:rFonts w:ascii="Times New Roman" w:hAnsi="Times New Roman"/>
          <w:sz w:val="24"/>
          <w:szCs w:val="24"/>
          <w:lang w:eastAsia="hu-HU"/>
        </w:rPr>
      </w:pPr>
      <w:r w:rsidRPr="0085166F">
        <w:rPr>
          <w:rFonts w:ascii="Times New Roman" w:hAnsi="Times New Roman"/>
          <w:i/>
          <w:iCs/>
          <w:sz w:val="24"/>
          <w:szCs w:val="24"/>
          <w:lang w:eastAsia="hu-HU"/>
        </w:rPr>
        <w:t xml:space="preserve">e) </w:t>
      </w:r>
      <w:r w:rsidRPr="0085166F">
        <w:rPr>
          <w:rFonts w:ascii="Times New Roman" w:hAnsi="Times New Roman"/>
          <w:sz w:val="24"/>
          <w:szCs w:val="24"/>
          <w:lang w:eastAsia="hu-HU"/>
        </w:rPr>
        <w:t>a szerződés meghatározását</w:t>
      </w:r>
      <w:r>
        <w:rPr>
          <w:rFonts w:ascii="Times New Roman" w:hAnsi="Times New Roman"/>
          <w:sz w:val="24"/>
          <w:szCs w:val="24"/>
          <w:lang w:eastAsia="hu-HU"/>
        </w:rPr>
        <w:t>,</w:t>
      </w:r>
    </w:p>
    <w:p w14:paraId="702B39BA" w14:textId="77777777" w:rsidR="007B6109" w:rsidRPr="0085166F" w:rsidRDefault="007B6109" w:rsidP="004869B6">
      <w:pPr>
        <w:spacing w:after="0" w:line="240" w:lineRule="auto"/>
        <w:ind w:right="150"/>
        <w:jc w:val="both"/>
        <w:rPr>
          <w:rFonts w:ascii="Times New Roman" w:hAnsi="Times New Roman"/>
          <w:sz w:val="24"/>
          <w:szCs w:val="24"/>
          <w:lang w:eastAsia="hu-HU"/>
        </w:rPr>
      </w:pPr>
      <w:r w:rsidRPr="0085166F">
        <w:rPr>
          <w:rFonts w:ascii="Times New Roman" w:hAnsi="Times New Roman"/>
          <w:i/>
          <w:iCs/>
          <w:sz w:val="24"/>
          <w:szCs w:val="24"/>
          <w:lang w:eastAsia="hu-HU"/>
        </w:rPr>
        <w:t xml:space="preserve">f) </w:t>
      </w:r>
      <w:r w:rsidRPr="0085166F">
        <w:rPr>
          <w:rFonts w:ascii="Times New Roman" w:hAnsi="Times New Roman"/>
          <w:sz w:val="24"/>
          <w:szCs w:val="24"/>
          <w:lang w:eastAsia="hu-HU"/>
        </w:rPr>
        <w:t>a szerződés időtartamát vagy a teljesítés határidejét</w:t>
      </w:r>
      <w:r>
        <w:rPr>
          <w:rFonts w:ascii="Times New Roman" w:hAnsi="Times New Roman"/>
          <w:sz w:val="24"/>
          <w:szCs w:val="24"/>
          <w:lang w:eastAsia="hu-HU"/>
        </w:rPr>
        <w:t>,</w:t>
      </w:r>
    </w:p>
    <w:p w14:paraId="455286C3" w14:textId="77777777" w:rsidR="007B6109" w:rsidRPr="0085166F" w:rsidRDefault="007B6109" w:rsidP="004869B6">
      <w:pPr>
        <w:spacing w:after="0" w:line="240" w:lineRule="auto"/>
        <w:ind w:right="150"/>
        <w:jc w:val="both"/>
        <w:rPr>
          <w:rFonts w:ascii="Times New Roman" w:hAnsi="Times New Roman"/>
          <w:sz w:val="24"/>
          <w:szCs w:val="24"/>
          <w:lang w:eastAsia="hu-HU"/>
        </w:rPr>
      </w:pPr>
      <w:r w:rsidRPr="0085166F">
        <w:rPr>
          <w:rFonts w:ascii="Times New Roman" w:hAnsi="Times New Roman"/>
          <w:i/>
          <w:iCs/>
          <w:sz w:val="24"/>
          <w:szCs w:val="24"/>
          <w:lang w:eastAsia="hu-HU"/>
        </w:rPr>
        <w:t xml:space="preserve">g) </w:t>
      </w:r>
      <w:r w:rsidRPr="0085166F">
        <w:rPr>
          <w:rFonts w:ascii="Times New Roman" w:hAnsi="Times New Roman"/>
          <w:sz w:val="24"/>
          <w:szCs w:val="24"/>
          <w:lang w:eastAsia="hu-HU"/>
        </w:rPr>
        <w:t>a teljesítés helyét</w:t>
      </w:r>
      <w:r>
        <w:rPr>
          <w:rFonts w:ascii="Times New Roman" w:hAnsi="Times New Roman"/>
          <w:sz w:val="24"/>
          <w:szCs w:val="24"/>
          <w:lang w:eastAsia="hu-HU"/>
        </w:rPr>
        <w:t>,</w:t>
      </w:r>
    </w:p>
    <w:p w14:paraId="0A08B9CA" w14:textId="77777777" w:rsidR="007B6109" w:rsidRPr="0085166F" w:rsidRDefault="007B6109" w:rsidP="004869B6">
      <w:pPr>
        <w:spacing w:after="0" w:line="240" w:lineRule="auto"/>
        <w:ind w:right="150"/>
        <w:jc w:val="both"/>
        <w:rPr>
          <w:rFonts w:ascii="Times New Roman" w:hAnsi="Times New Roman"/>
          <w:sz w:val="24"/>
          <w:szCs w:val="24"/>
          <w:lang w:eastAsia="hu-HU"/>
        </w:rPr>
      </w:pPr>
      <w:r w:rsidRPr="0085166F">
        <w:rPr>
          <w:rFonts w:ascii="Times New Roman" w:hAnsi="Times New Roman"/>
          <w:i/>
          <w:iCs/>
          <w:sz w:val="24"/>
          <w:szCs w:val="24"/>
          <w:lang w:eastAsia="hu-HU"/>
        </w:rPr>
        <w:t xml:space="preserve">h) </w:t>
      </w:r>
      <w:r w:rsidRPr="0085166F">
        <w:rPr>
          <w:rFonts w:ascii="Times New Roman" w:hAnsi="Times New Roman"/>
          <w:sz w:val="24"/>
          <w:szCs w:val="24"/>
          <w:lang w:eastAsia="hu-HU"/>
        </w:rPr>
        <w:t xml:space="preserve">az ellenszolgáltatás teljesítésének feltételeit vagy a vonatkozó jogszabályokra </w:t>
      </w:r>
      <w:r>
        <w:rPr>
          <w:rFonts w:ascii="Times New Roman" w:hAnsi="Times New Roman"/>
          <w:sz w:val="24"/>
          <w:szCs w:val="24"/>
          <w:lang w:eastAsia="hu-HU"/>
        </w:rPr>
        <w:t xml:space="preserve">történő </w:t>
      </w:r>
      <w:r w:rsidRPr="0085166F">
        <w:rPr>
          <w:rFonts w:ascii="Times New Roman" w:hAnsi="Times New Roman"/>
          <w:sz w:val="24"/>
          <w:szCs w:val="24"/>
          <w:lang w:eastAsia="hu-HU"/>
        </w:rPr>
        <w:t>hivatkozást</w:t>
      </w:r>
      <w:r>
        <w:rPr>
          <w:rFonts w:ascii="Times New Roman" w:hAnsi="Times New Roman"/>
          <w:sz w:val="24"/>
          <w:szCs w:val="24"/>
          <w:lang w:eastAsia="hu-HU"/>
        </w:rPr>
        <w:t>,</w:t>
      </w:r>
    </w:p>
    <w:p w14:paraId="0BCC30C9" w14:textId="77777777" w:rsidR="007B6109" w:rsidRPr="0085166F" w:rsidRDefault="007B6109" w:rsidP="004869B6">
      <w:pPr>
        <w:spacing w:after="0" w:line="240" w:lineRule="auto"/>
        <w:ind w:right="150"/>
        <w:jc w:val="both"/>
        <w:rPr>
          <w:rFonts w:ascii="Times New Roman" w:hAnsi="Times New Roman"/>
          <w:sz w:val="24"/>
          <w:szCs w:val="24"/>
          <w:lang w:eastAsia="hu-HU"/>
        </w:rPr>
      </w:pPr>
      <w:r w:rsidRPr="0085166F">
        <w:rPr>
          <w:rFonts w:ascii="Times New Roman" w:hAnsi="Times New Roman"/>
          <w:i/>
          <w:iCs/>
          <w:sz w:val="24"/>
          <w:szCs w:val="24"/>
          <w:lang w:eastAsia="hu-HU"/>
        </w:rPr>
        <w:t xml:space="preserve">i) </w:t>
      </w:r>
      <w:r w:rsidRPr="0085166F">
        <w:rPr>
          <w:rFonts w:ascii="Times New Roman" w:hAnsi="Times New Roman"/>
          <w:sz w:val="24"/>
          <w:szCs w:val="24"/>
          <w:lang w:eastAsia="hu-HU"/>
        </w:rPr>
        <w:t>az ajánlattételi határidőt, és az ajánlatok benyújtásának címét, valamint annak meghatározását, ha az ajánlatkérő a magyar mellett más nyelven is biztosítja az ajánlattételt</w:t>
      </w:r>
      <w:r>
        <w:rPr>
          <w:rFonts w:ascii="Times New Roman" w:hAnsi="Times New Roman"/>
          <w:sz w:val="24"/>
          <w:szCs w:val="24"/>
          <w:lang w:eastAsia="hu-HU"/>
        </w:rPr>
        <w:t>,</w:t>
      </w:r>
    </w:p>
    <w:p w14:paraId="33783D8D" w14:textId="77777777" w:rsidR="007B6109" w:rsidRPr="0085166F" w:rsidRDefault="007B6109" w:rsidP="004869B6">
      <w:pPr>
        <w:spacing w:after="0" w:line="240" w:lineRule="auto"/>
        <w:ind w:right="150"/>
        <w:jc w:val="both"/>
        <w:rPr>
          <w:rFonts w:ascii="Times New Roman" w:hAnsi="Times New Roman"/>
          <w:sz w:val="24"/>
          <w:szCs w:val="24"/>
          <w:lang w:eastAsia="hu-HU"/>
        </w:rPr>
      </w:pPr>
      <w:r w:rsidRPr="0085166F">
        <w:rPr>
          <w:rFonts w:ascii="Times New Roman" w:hAnsi="Times New Roman"/>
          <w:i/>
          <w:iCs/>
          <w:sz w:val="24"/>
          <w:szCs w:val="24"/>
          <w:lang w:eastAsia="hu-HU"/>
        </w:rPr>
        <w:t xml:space="preserve">j) </w:t>
      </w:r>
      <w:r w:rsidRPr="0085166F">
        <w:rPr>
          <w:rFonts w:ascii="Times New Roman" w:hAnsi="Times New Roman"/>
          <w:sz w:val="24"/>
          <w:szCs w:val="24"/>
          <w:lang w:eastAsia="hu-HU"/>
        </w:rPr>
        <w:t>az ajánlat felbontásának helyét, idejét, az ott jelenlétre jogosultak</w:t>
      </w:r>
      <w:r>
        <w:rPr>
          <w:rFonts w:ascii="Times New Roman" w:hAnsi="Times New Roman"/>
          <w:sz w:val="24"/>
          <w:szCs w:val="24"/>
          <w:lang w:eastAsia="hu-HU"/>
        </w:rPr>
        <w:t xml:space="preserve"> meghatározását,</w:t>
      </w:r>
    </w:p>
    <w:p w14:paraId="26DE1C59" w14:textId="77777777" w:rsidR="007B6109" w:rsidRPr="0085166F" w:rsidRDefault="007B6109" w:rsidP="004869B6">
      <w:pPr>
        <w:spacing w:after="0" w:line="240" w:lineRule="auto"/>
        <w:ind w:right="150"/>
        <w:jc w:val="both"/>
        <w:rPr>
          <w:rFonts w:ascii="Times New Roman" w:hAnsi="Times New Roman"/>
          <w:iCs/>
          <w:sz w:val="24"/>
          <w:szCs w:val="24"/>
          <w:lang w:eastAsia="hu-HU"/>
        </w:rPr>
      </w:pPr>
      <w:r w:rsidRPr="0085166F">
        <w:rPr>
          <w:rFonts w:ascii="Times New Roman" w:hAnsi="Times New Roman"/>
          <w:i/>
          <w:iCs/>
          <w:sz w:val="24"/>
          <w:szCs w:val="24"/>
          <w:lang w:eastAsia="hu-HU"/>
        </w:rPr>
        <w:t xml:space="preserve">k) </w:t>
      </w:r>
      <w:r w:rsidRPr="0085166F">
        <w:rPr>
          <w:rFonts w:ascii="Times New Roman" w:hAnsi="Times New Roman"/>
          <w:iCs/>
          <w:sz w:val="24"/>
          <w:szCs w:val="24"/>
          <w:lang w:eastAsia="hu-HU"/>
        </w:rPr>
        <w:t>az ajánlattevőknek szóló felhívást, amely szerint a kizáró okok fenn nem állásáról nyilatkozniuk kell</w:t>
      </w:r>
      <w:r>
        <w:rPr>
          <w:rFonts w:ascii="Times New Roman" w:hAnsi="Times New Roman"/>
          <w:iCs/>
          <w:sz w:val="24"/>
          <w:szCs w:val="24"/>
          <w:lang w:eastAsia="hu-HU"/>
        </w:rPr>
        <w:t>,</w:t>
      </w:r>
    </w:p>
    <w:p w14:paraId="31F238CE" w14:textId="77777777" w:rsidR="007B6109" w:rsidRPr="0085166F" w:rsidRDefault="007B6109" w:rsidP="004869B6">
      <w:pPr>
        <w:spacing w:after="0" w:line="240" w:lineRule="auto"/>
        <w:ind w:right="150"/>
        <w:jc w:val="both"/>
        <w:rPr>
          <w:rFonts w:ascii="Times New Roman" w:hAnsi="Times New Roman"/>
          <w:sz w:val="24"/>
          <w:szCs w:val="24"/>
          <w:lang w:eastAsia="hu-HU"/>
        </w:rPr>
      </w:pPr>
      <w:r w:rsidRPr="0085166F">
        <w:rPr>
          <w:rFonts w:ascii="Times New Roman" w:hAnsi="Times New Roman"/>
          <w:i/>
          <w:iCs/>
          <w:sz w:val="24"/>
          <w:szCs w:val="24"/>
          <w:lang w:eastAsia="hu-HU"/>
        </w:rPr>
        <w:t xml:space="preserve">l) </w:t>
      </w:r>
      <w:r w:rsidRPr="0085166F">
        <w:rPr>
          <w:rFonts w:ascii="Times New Roman" w:hAnsi="Times New Roman"/>
          <w:sz w:val="24"/>
          <w:szCs w:val="24"/>
          <w:lang w:eastAsia="hu-HU"/>
        </w:rPr>
        <w:t>az ajánlattételhez szükséges egyéb, adott esetben újabb dokumentáció rendelkezésre bocsátásával kapcsolatos információkat</w:t>
      </w:r>
      <w:r>
        <w:rPr>
          <w:rFonts w:ascii="Times New Roman" w:hAnsi="Times New Roman"/>
          <w:sz w:val="24"/>
          <w:szCs w:val="24"/>
          <w:lang w:eastAsia="hu-HU"/>
        </w:rPr>
        <w:t>,</w:t>
      </w:r>
    </w:p>
    <w:p w14:paraId="347A12B3" w14:textId="77777777" w:rsidR="007B6109" w:rsidRPr="0085166F" w:rsidRDefault="007B6109" w:rsidP="004869B6">
      <w:pPr>
        <w:spacing w:after="0" w:line="240" w:lineRule="auto"/>
        <w:ind w:right="150"/>
        <w:jc w:val="both"/>
        <w:rPr>
          <w:rFonts w:ascii="Times New Roman" w:hAnsi="Times New Roman"/>
          <w:sz w:val="24"/>
          <w:szCs w:val="24"/>
          <w:lang w:eastAsia="hu-HU"/>
        </w:rPr>
      </w:pPr>
      <w:r w:rsidRPr="0085166F">
        <w:rPr>
          <w:rFonts w:ascii="Times New Roman" w:hAnsi="Times New Roman"/>
          <w:i/>
          <w:iCs/>
          <w:sz w:val="24"/>
          <w:szCs w:val="24"/>
          <w:lang w:eastAsia="hu-HU"/>
        </w:rPr>
        <w:t xml:space="preserve">m) </w:t>
      </w:r>
      <w:r w:rsidRPr="0085166F">
        <w:rPr>
          <w:rFonts w:ascii="Times New Roman" w:hAnsi="Times New Roman"/>
          <w:sz w:val="24"/>
          <w:szCs w:val="24"/>
          <w:lang w:eastAsia="hu-HU"/>
        </w:rPr>
        <w:t>az ajánlati kötöttség időtartamát</w:t>
      </w:r>
      <w:r>
        <w:rPr>
          <w:rFonts w:ascii="Times New Roman" w:hAnsi="Times New Roman"/>
          <w:sz w:val="24"/>
          <w:szCs w:val="24"/>
          <w:lang w:eastAsia="hu-HU"/>
        </w:rPr>
        <w:t>, továbbá</w:t>
      </w:r>
    </w:p>
    <w:p w14:paraId="4A2C2B07" w14:textId="77777777" w:rsidR="007B6109" w:rsidRPr="0085166F" w:rsidRDefault="007B6109" w:rsidP="004869B6">
      <w:pPr>
        <w:spacing w:after="0" w:line="240" w:lineRule="auto"/>
        <w:ind w:right="150"/>
        <w:jc w:val="both"/>
        <w:rPr>
          <w:rFonts w:ascii="Times New Roman" w:hAnsi="Times New Roman"/>
          <w:sz w:val="24"/>
          <w:szCs w:val="24"/>
          <w:lang w:eastAsia="hu-HU"/>
        </w:rPr>
      </w:pPr>
      <w:r w:rsidRPr="0085166F">
        <w:rPr>
          <w:rFonts w:ascii="Times New Roman" w:hAnsi="Times New Roman"/>
          <w:i/>
          <w:iCs/>
          <w:sz w:val="24"/>
          <w:szCs w:val="24"/>
          <w:lang w:eastAsia="hu-HU"/>
        </w:rPr>
        <w:t xml:space="preserve">n) </w:t>
      </w:r>
      <w:r w:rsidRPr="0085166F">
        <w:rPr>
          <w:rFonts w:ascii="Times New Roman" w:hAnsi="Times New Roman"/>
          <w:sz w:val="24"/>
          <w:szCs w:val="24"/>
          <w:lang w:eastAsia="hu-HU"/>
        </w:rPr>
        <w:t xml:space="preserve">az értékelési szempontokat és </w:t>
      </w:r>
      <w:r w:rsidRPr="00464769">
        <w:rPr>
          <w:rFonts w:ascii="Times New Roman" w:hAnsi="Times New Roman"/>
          <w:sz w:val="24"/>
          <w:szCs w:val="24"/>
          <w:lang w:eastAsia="hu-HU"/>
        </w:rPr>
        <w:t xml:space="preserve">módszert </w:t>
      </w:r>
      <w:r w:rsidRPr="00B4643F">
        <w:rPr>
          <w:rFonts w:ascii="Times New Roman" w:hAnsi="Times New Roman"/>
          <w:sz w:val="24"/>
          <w:szCs w:val="24"/>
          <w:lang w:eastAsia="hu-HU"/>
        </w:rPr>
        <w:t xml:space="preserve">a </w:t>
      </w:r>
      <w:r>
        <w:rPr>
          <w:rFonts w:ascii="Times New Roman" w:hAnsi="Times New Roman"/>
          <w:sz w:val="24"/>
          <w:szCs w:val="24"/>
          <w:lang w:eastAsia="hu-HU"/>
        </w:rPr>
        <w:t>61</w:t>
      </w:r>
      <w:r w:rsidRPr="00B4643F">
        <w:rPr>
          <w:rFonts w:ascii="Times New Roman" w:hAnsi="Times New Roman"/>
          <w:sz w:val="24"/>
          <w:szCs w:val="24"/>
          <w:lang w:eastAsia="hu-HU"/>
        </w:rPr>
        <w:t>. §-nak</w:t>
      </w:r>
      <w:r w:rsidRPr="00464769">
        <w:rPr>
          <w:rFonts w:ascii="Times New Roman" w:hAnsi="Times New Roman"/>
          <w:sz w:val="24"/>
          <w:szCs w:val="24"/>
          <w:lang w:eastAsia="hu-HU"/>
        </w:rPr>
        <w:t xml:space="preserve"> megfelelően.</w:t>
      </w:r>
    </w:p>
    <w:p w14:paraId="1B7B88C2" w14:textId="77777777" w:rsidR="007B6109" w:rsidRPr="0085166F" w:rsidRDefault="007B6109" w:rsidP="004869B6">
      <w:pPr>
        <w:spacing w:after="0" w:line="240" w:lineRule="auto"/>
        <w:ind w:right="150"/>
        <w:jc w:val="both"/>
        <w:rPr>
          <w:rFonts w:ascii="Times New Roman" w:hAnsi="Times New Roman"/>
          <w:sz w:val="24"/>
          <w:szCs w:val="24"/>
          <w:lang w:eastAsia="hu-HU"/>
        </w:rPr>
      </w:pPr>
      <w:r w:rsidRPr="00800437">
        <w:rPr>
          <w:rFonts w:ascii="Times New Roman" w:hAnsi="Times New Roman"/>
          <w:sz w:val="24"/>
          <w:szCs w:val="24"/>
          <w:lang w:eastAsia="hu-HU"/>
        </w:rPr>
        <w:t>(4)</w:t>
      </w:r>
      <w:r w:rsidRPr="0085166F">
        <w:rPr>
          <w:rFonts w:ascii="Times New Roman" w:hAnsi="Times New Roman"/>
          <w:sz w:val="24"/>
          <w:szCs w:val="24"/>
          <w:lang w:eastAsia="hu-HU"/>
        </w:rPr>
        <w:t xml:space="preserve"> Az ajánlatkérő akkor alkalmazhat a keretmegállapodás megkötésére irányuló beszerzési eljárásban alkalmazott értékelési szempontoktól eltérő értékelési szempontokat, ha már a keretmegállapodás megkötésére irányuló beszerzési eljárásban az </w:t>
      </w:r>
      <w:r w:rsidR="00C247C2">
        <w:rPr>
          <w:rFonts w:ascii="Times New Roman" w:hAnsi="Times New Roman"/>
          <w:sz w:val="24"/>
          <w:szCs w:val="24"/>
          <w:lang w:eastAsia="hu-HU"/>
        </w:rPr>
        <w:t>ajánlatkérői</w:t>
      </w:r>
      <w:r w:rsidRPr="0085166F">
        <w:rPr>
          <w:rFonts w:ascii="Times New Roman" w:hAnsi="Times New Roman"/>
          <w:sz w:val="24"/>
          <w:szCs w:val="24"/>
          <w:lang w:eastAsia="hu-HU"/>
        </w:rPr>
        <w:t xml:space="preserve"> dokumentumokban </w:t>
      </w:r>
      <w:r>
        <w:rPr>
          <w:rFonts w:ascii="Times New Roman" w:hAnsi="Times New Roman"/>
          <w:sz w:val="24"/>
          <w:szCs w:val="24"/>
          <w:lang w:eastAsia="hu-HU"/>
        </w:rPr>
        <w:t>ennek lehetőségét kikötötte</w:t>
      </w:r>
      <w:r w:rsidRPr="0085166F">
        <w:rPr>
          <w:rFonts w:ascii="Times New Roman" w:hAnsi="Times New Roman"/>
          <w:sz w:val="24"/>
          <w:szCs w:val="24"/>
          <w:lang w:eastAsia="hu-HU"/>
        </w:rPr>
        <w:t xml:space="preserve"> és </w:t>
      </w:r>
      <w:r>
        <w:rPr>
          <w:rFonts w:ascii="Times New Roman" w:hAnsi="Times New Roman"/>
          <w:sz w:val="24"/>
          <w:szCs w:val="24"/>
          <w:lang w:eastAsia="hu-HU"/>
        </w:rPr>
        <w:t>ezt a keretmegállapodásban is rögzítette</w:t>
      </w:r>
      <w:r w:rsidRPr="0085166F">
        <w:rPr>
          <w:rFonts w:ascii="Times New Roman" w:hAnsi="Times New Roman"/>
          <w:sz w:val="24"/>
          <w:szCs w:val="24"/>
          <w:lang w:eastAsia="hu-HU"/>
        </w:rPr>
        <w:t xml:space="preserve">. Az értékelési szempontokat és </w:t>
      </w:r>
      <w:r w:rsidRPr="00464769">
        <w:rPr>
          <w:rFonts w:ascii="Times New Roman" w:hAnsi="Times New Roman"/>
          <w:sz w:val="24"/>
          <w:szCs w:val="24"/>
          <w:lang w:eastAsia="hu-HU"/>
        </w:rPr>
        <w:t>módszert a</w:t>
      </w:r>
      <w:r>
        <w:rPr>
          <w:rFonts w:ascii="Times New Roman" w:hAnsi="Times New Roman"/>
          <w:sz w:val="24"/>
          <w:szCs w:val="24"/>
          <w:lang w:eastAsia="hu-HU"/>
        </w:rPr>
        <w:t>z ajánlatkérő a</w:t>
      </w:r>
      <w:r w:rsidRPr="00464769">
        <w:rPr>
          <w:rFonts w:ascii="Times New Roman" w:hAnsi="Times New Roman"/>
          <w:sz w:val="24"/>
          <w:szCs w:val="24"/>
          <w:lang w:eastAsia="hu-HU"/>
        </w:rPr>
        <w:t xml:space="preserve"> </w:t>
      </w:r>
      <w:r>
        <w:rPr>
          <w:rFonts w:ascii="Times New Roman" w:hAnsi="Times New Roman"/>
          <w:sz w:val="24"/>
          <w:szCs w:val="24"/>
          <w:lang w:eastAsia="hu-HU"/>
        </w:rPr>
        <w:t>61</w:t>
      </w:r>
      <w:r w:rsidRPr="00B4643F">
        <w:rPr>
          <w:rFonts w:ascii="Times New Roman" w:hAnsi="Times New Roman"/>
          <w:sz w:val="24"/>
          <w:szCs w:val="24"/>
          <w:lang w:eastAsia="hu-HU"/>
        </w:rPr>
        <w:t>. §-nak</w:t>
      </w:r>
      <w:r w:rsidRPr="00464769">
        <w:rPr>
          <w:rFonts w:ascii="Times New Roman" w:hAnsi="Times New Roman"/>
          <w:sz w:val="24"/>
          <w:szCs w:val="24"/>
          <w:lang w:eastAsia="hu-HU"/>
        </w:rPr>
        <w:t xml:space="preserve"> megfelelően</w:t>
      </w:r>
      <w:r w:rsidRPr="0085166F">
        <w:rPr>
          <w:rFonts w:ascii="Times New Roman" w:hAnsi="Times New Roman"/>
          <w:sz w:val="24"/>
          <w:szCs w:val="24"/>
          <w:lang w:eastAsia="hu-HU"/>
        </w:rPr>
        <w:t xml:space="preserve"> </w:t>
      </w:r>
      <w:r>
        <w:rPr>
          <w:rFonts w:ascii="Times New Roman" w:hAnsi="Times New Roman"/>
          <w:sz w:val="24"/>
          <w:szCs w:val="24"/>
          <w:lang w:eastAsia="hu-HU"/>
        </w:rPr>
        <w:t>határozza meg</w:t>
      </w:r>
      <w:r w:rsidRPr="0085166F">
        <w:rPr>
          <w:rFonts w:ascii="Times New Roman" w:hAnsi="Times New Roman"/>
          <w:sz w:val="24"/>
          <w:szCs w:val="24"/>
          <w:lang w:eastAsia="hu-HU"/>
        </w:rPr>
        <w:t xml:space="preserve">. Az ajánlattevő </w:t>
      </w:r>
      <w:r>
        <w:rPr>
          <w:rFonts w:ascii="Times New Roman" w:hAnsi="Times New Roman"/>
          <w:sz w:val="24"/>
          <w:szCs w:val="24"/>
          <w:lang w:eastAsia="hu-HU"/>
        </w:rPr>
        <w:t xml:space="preserve">a verseny újranyitása esetén </w:t>
      </w:r>
      <w:r w:rsidRPr="0085166F">
        <w:rPr>
          <w:rFonts w:ascii="Times New Roman" w:hAnsi="Times New Roman"/>
          <w:sz w:val="24"/>
          <w:szCs w:val="24"/>
          <w:lang w:eastAsia="hu-HU"/>
        </w:rPr>
        <w:t>csak a keretmegállapodásban foglaltakkal azonos vagy annál az ajánlatkérő számára kedvezőbb ajánlatot tehet.</w:t>
      </w:r>
    </w:p>
    <w:p w14:paraId="6D3A2C74" w14:textId="77777777" w:rsidR="00800437" w:rsidRDefault="007B6109" w:rsidP="008F13E5">
      <w:pPr>
        <w:spacing w:after="0" w:line="240" w:lineRule="auto"/>
        <w:jc w:val="both"/>
        <w:rPr>
          <w:rFonts w:ascii="Times New Roman" w:hAnsi="Times New Roman"/>
          <w:sz w:val="24"/>
          <w:szCs w:val="24"/>
          <w:lang w:eastAsia="hu-HU"/>
        </w:rPr>
      </w:pPr>
      <w:r w:rsidRPr="00800437">
        <w:rPr>
          <w:rFonts w:ascii="Times New Roman" w:hAnsi="Times New Roman"/>
          <w:sz w:val="24"/>
          <w:szCs w:val="24"/>
          <w:lang w:eastAsia="hu-HU"/>
        </w:rPr>
        <w:t>(5)</w:t>
      </w:r>
      <w:r w:rsidRPr="0085166F">
        <w:rPr>
          <w:rFonts w:ascii="Times New Roman" w:hAnsi="Times New Roman"/>
          <w:sz w:val="24"/>
          <w:szCs w:val="24"/>
          <w:lang w:eastAsia="hu-HU"/>
        </w:rPr>
        <w:t xml:space="preserve"> </w:t>
      </w:r>
      <w:r w:rsidRPr="00617956">
        <w:rPr>
          <w:rFonts w:ascii="Times New Roman" w:hAnsi="Times New Roman"/>
          <w:sz w:val="24"/>
          <w:szCs w:val="24"/>
          <w:lang w:eastAsia="hu-HU"/>
        </w:rPr>
        <w:t xml:space="preserve">Az ajánlatok </w:t>
      </w:r>
      <w:r w:rsidRPr="00542286">
        <w:rPr>
          <w:rFonts w:ascii="Times New Roman" w:hAnsi="Times New Roman"/>
          <w:sz w:val="24"/>
          <w:szCs w:val="24"/>
          <w:lang w:eastAsia="hu-HU"/>
        </w:rPr>
        <w:t>bontására a</w:t>
      </w:r>
      <w:r>
        <w:rPr>
          <w:rFonts w:ascii="Times New Roman" w:hAnsi="Times New Roman"/>
          <w:sz w:val="24"/>
          <w:szCs w:val="24"/>
          <w:lang w:eastAsia="hu-HU"/>
        </w:rPr>
        <w:t>z</w:t>
      </w:r>
      <w:r w:rsidRPr="00542286">
        <w:rPr>
          <w:rFonts w:ascii="Times New Roman" w:hAnsi="Times New Roman"/>
          <w:sz w:val="24"/>
          <w:szCs w:val="24"/>
          <w:lang w:eastAsia="hu-HU"/>
        </w:rPr>
        <w:t xml:space="preserve"> </w:t>
      </w:r>
      <w:r>
        <w:rPr>
          <w:rFonts w:ascii="Times New Roman" w:hAnsi="Times New Roman"/>
          <w:sz w:val="24"/>
          <w:szCs w:val="24"/>
          <w:lang w:eastAsia="hu-HU"/>
        </w:rPr>
        <w:t>53</w:t>
      </w:r>
      <w:r w:rsidRPr="00B4643F">
        <w:rPr>
          <w:rFonts w:ascii="Times New Roman" w:hAnsi="Times New Roman"/>
          <w:sz w:val="24"/>
          <w:szCs w:val="24"/>
          <w:lang w:eastAsia="hu-HU"/>
        </w:rPr>
        <w:t>. § (4)</w:t>
      </w:r>
      <w:r w:rsidRPr="00084529">
        <w:rPr>
          <w:rFonts w:ascii="Times New Roman" w:hAnsi="Times New Roman"/>
          <w:sz w:val="24"/>
          <w:szCs w:val="24"/>
          <w:lang w:eastAsia="hu-HU"/>
        </w:rPr>
        <w:t xml:space="preserve"> bekezdése, elbírálására a</w:t>
      </w:r>
      <w:r>
        <w:rPr>
          <w:rFonts w:ascii="Times New Roman" w:hAnsi="Times New Roman"/>
          <w:sz w:val="24"/>
          <w:szCs w:val="24"/>
          <w:lang w:eastAsia="hu-HU"/>
        </w:rPr>
        <w:t>z</w:t>
      </w:r>
      <w:r w:rsidRPr="00084529">
        <w:rPr>
          <w:rFonts w:ascii="Times New Roman" w:hAnsi="Times New Roman"/>
          <w:sz w:val="24"/>
          <w:szCs w:val="24"/>
          <w:lang w:eastAsia="hu-HU"/>
        </w:rPr>
        <w:t xml:space="preserve"> </w:t>
      </w:r>
      <w:r>
        <w:rPr>
          <w:rFonts w:ascii="Times New Roman" w:hAnsi="Times New Roman"/>
          <w:sz w:val="24"/>
          <w:szCs w:val="24"/>
          <w:lang w:eastAsia="hu-HU"/>
        </w:rPr>
        <w:t>54</w:t>
      </w:r>
      <w:r w:rsidRPr="00B4643F">
        <w:rPr>
          <w:rFonts w:ascii="Times New Roman" w:hAnsi="Times New Roman"/>
          <w:sz w:val="24"/>
          <w:szCs w:val="24"/>
          <w:lang w:eastAsia="hu-HU"/>
        </w:rPr>
        <w:t>. § (1)</w:t>
      </w:r>
      <w:r w:rsidRPr="00084529">
        <w:rPr>
          <w:rFonts w:ascii="Times New Roman" w:hAnsi="Times New Roman"/>
          <w:sz w:val="24"/>
          <w:szCs w:val="24"/>
          <w:lang w:eastAsia="hu-HU"/>
        </w:rPr>
        <w:t xml:space="preserve"> bekezdése és a</w:t>
      </w:r>
      <w:r>
        <w:rPr>
          <w:rFonts w:ascii="Times New Roman" w:hAnsi="Times New Roman"/>
          <w:sz w:val="24"/>
          <w:szCs w:val="24"/>
          <w:lang w:eastAsia="hu-HU"/>
        </w:rPr>
        <w:t>z</w:t>
      </w:r>
      <w:r w:rsidRPr="00084529">
        <w:rPr>
          <w:rFonts w:ascii="Times New Roman" w:hAnsi="Times New Roman"/>
          <w:sz w:val="24"/>
          <w:szCs w:val="24"/>
          <w:lang w:eastAsia="hu-HU"/>
        </w:rPr>
        <w:t xml:space="preserve"> </w:t>
      </w:r>
      <w:r>
        <w:rPr>
          <w:rFonts w:ascii="Times New Roman" w:hAnsi="Times New Roman"/>
          <w:sz w:val="24"/>
          <w:szCs w:val="24"/>
          <w:lang w:eastAsia="hu-HU"/>
        </w:rPr>
        <w:t>56</w:t>
      </w:r>
      <w:r w:rsidRPr="00B4643F">
        <w:rPr>
          <w:rFonts w:ascii="Times New Roman" w:hAnsi="Times New Roman"/>
          <w:sz w:val="24"/>
          <w:szCs w:val="24"/>
          <w:lang w:eastAsia="hu-HU"/>
        </w:rPr>
        <w:t>-</w:t>
      </w:r>
      <w:r>
        <w:rPr>
          <w:rFonts w:ascii="Times New Roman" w:hAnsi="Times New Roman"/>
          <w:sz w:val="24"/>
          <w:szCs w:val="24"/>
          <w:lang w:eastAsia="hu-HU"/>
        </w:rPr>
        <w:t>60</w:t>
      </w:r>
      <w:r w:rsidRPr="00B4643F">
        <w:rPr>
          <w:rFonts w:ascii="Times New Roman" w:hAnsi="Times New Roman"/>
          <w:sz w:val="24"/>
          <w:szCs w:val="24"/>
          <w:lang w:eastAsia="hu-HU"/>
        </w:rPr>
        <w:t>. §,</w:t>
      </w:r>
      <w:r w:rsidRPr="00084529">
        <w:rPr>
          <w:rFonts w:ascii="Times New Roman" w:hAnsi="Times New Roman"/>
          <w:sz w:val="24"/>
          <w:szCs w:val="24"/>
          <w:lang w:eastAsia="hu-HU"/>
        </w:rPr>
        <w:t xml:space="preserve"> az ajánlatkérő döntéseinek közlésére</w:t>
      </w:r>
      <w:r>
        <w:rPr>
          <w:rFonts w:ascii="Times New Roman" w:hAnsi="Times New Roman"/>
          <w:sz w:val="24"/>
          <w:szCs w:val="24"/>
          <w:lang w:eastAsia="hu-HU"/>
        </w:rPr>
        <w:t xml:space="preserve"> </w:t>
      </w:r>
      <w:r w:rsidRPr="00476900">
        <w:rPr>
          <w:rFonts w:ascii="Times New Roman" w:hAnsi="Times New Roman"/>
          <w:sz w:val="24"/>
          <w:szCs w:val="24"/>
          <w:lang w:eastAsia="hu-HU"/>
        </w:rPr>
        <w:t xml:space="preserve">a </w:t>
      </w:r>
      <w:r>
        <w:rPr>
          <w:rFonts w:ascii="Times New Roman" w:hAnsi="Times New Roman"/>
          <w:sz w:val="24"/>
          <w:szCs w:val="24"/>
          <w:lang w:eastAsia="hu-HU"/>
        </w:rPr>
        <w:t>64 és 65. §</w:t>
      </w:r>
      <w:r w:rsidRPr="00476900">
        <w:rPr>
          <w:rFonts w:ascii="Times New Roman" w:hAnsi="Times New Roman"/>
          <w:sz w:val="24"/>
          <w:szCs w:val="24"/>
          <w:lang w:eastAsia="hu-HU"/>
        </w:rPr>
        <w:t>,</w:t>
      </w:r>
      <w:r w:rsidRPr="00084529">
        <w:rPr>
          <w:rFonts w:ascii="Times New Roman" w:hAnsi="Times New Roman"/>
          <w:sz w:val="24"/>
          <w:szCs w:val="24"/>
          <w:lang w:eastAsia="hu-HU"/>
        </w:rPr>
        <w:t xml:space="preserve"> valamint a szerződés megkötésére </w:t>
      </w:r>
      <w:r w:rsidRPr="00B4643F">
        <w:rPr>
          <w:rFonts w:ascii="Times New Roman" w:hAnsi="Times New Roman"/>
          <w:sz w:val="24"/>
          <w:szCs w:val="24"/>
          <w:lang w:eastAsia="hu-HU"/>
        </w:rPr>
        <w:t xml:space="preserve">a </w:t>
      </w:r>
      <w:r>
        <w:rPr>
          <w:rFonts w:ascii="Times New Roman" w:hAnsi="Times New Roman"/>
          <w:sz w:val="24"/>
          <w:szCs w:val="24"/>
          <w:lang w:eastAsia="hu-HU"/>
        </w:rPr>
        <w:t>95</w:t>
      </w:r>
      <w:r w:rsidRPr="00B4643F">
        <w:rPr>
          <w:rFonts w:ascii="Times New Roman" w:hAnsi="Times New Roman"/>
          <w:sz w:val="24"/>
          <w:szCs w:val="24"/>
          <w:lang w:eastAsia="hu-HU"/>
        </w:rPr>
        <w:t>. §</w:t>
      </w:r>
      <w:r w:rsidRPr="00084529">
        <w:rPr>
          <w:rFonts w:ascii="Times New Roman" w:hAnsi="Times New Roman"/>
          <w:sz w:val="24"/>
          <w:szCs w:val="24"/>
          <w:lang w:eastAsia="hu-HU"/>
        </w:rPr>
        <w:t xml:space="preserve"> alkalmazandó. </w:t>
      </w:r>
      <w:r w:rsidRPr="00BC5938">
        <w:rPr>
          <w:rFonts w:ascii="Times New Roman" w:hAnsi="Times New Roman"/>
          <w:sz w:val="24"/>
          <w:szCs w:val="24"/>
          <w:lang w:eastAsia="hu-HU"/>
        </w:rPr>
        <w:t>Az 5</w:t>
      </w:r>
      <w:r>
        <w:rPr>
          <w:rFonts w:ascii="Times New Roman" w:hAnsi="Times New Roman"/>
          <w:sz w:val="24"/>
          <w:szCs w:val="24"/>
          <w:lang w:eastAsia="hu-HU"/>
        </w:rPr>
        <w:t>8</w:t>
      </w:r>
      <w:r w:rsidRPr="00BC5938">
        <w:rPr>
          <w:rFonts w:ascii="Times New Roman" w:hAnsi="Times New Roman"/>
          <w:sz w:val="24"/>
          <w:szCs w:val="24"/>
          <w:lang w:eastAsia="hu-HU"/>
        </w:rPr>
        <w:t>. § (4)</w:t>
      </w:r>
      <w:r w:rsidRPr="00B4643F">
        <w:rPr>
          <w:rFonts w:ascii="Times New Roman" w:hAnsi="Times New Roman"/>
          <w:sz w:val="24"/>
          <w:szCs w:val="24"/>
          <w:lang w:eastAsia="hu-HU"/>
        </w:rPr>
        <w:t xml:space="preserve"> bekezdés </w:t>
      </w:r>
      <w:r w:rsidRPr="00B4643F">
        <w:rPr>
          <w:rFonts w:ascii="Times New Roman" w:hAnsi="Times New Roman"/>
          <w:i/>
          <w:sz w:val="24"/>
          <w:szCs w:val="24"/>
          <w:lang w:eastAsia="hu-HU"/>
        </w:rPr>
        <w:t>c)</w:t>
      </w:r>
      <w:r w:rsidRPr="00084529">
        <w:rPr>
          <w:rFonts w:ascii="Times New Roman" w:hAnsi="Times New Roman"/>
          <w:i/>
          <w:sz w:val="24"/>
          <w:szCs w:val="24"/>
          <w:lang w:eastAsia="hu-HU"/>
        </w:rPr>
        <w:t xml:space="preserve"> </w:t>
      </w:r>
      <w:r w:rsidRPr="00084529">
        <w:rPr>
          <w:rFonts w:ascii="Times New Roman" w:hAnsi="Times New Roman"/>
          <w:sz w:val="24"/>
          <w:szCs w:val="24"/>
          <w:lang w:eastAsia="hu-HU"/>
        </w:rPr>
        <w:t>pontja szerinti összeg a keretmegállapodásban részes ajánlattevőknek küldött konzultációra</w:t>
      </w:r>
      <w:r w:rsidRPr="0085166F">
        <w:rPr>
          <w:rFonts w:ascii="Times New Roman" w:hAnsi="Times New Roman"/>
          <w:sz w:val="24"/>
          <w:szCs w:val="24"/>
          <w:lang w:eastAsia="hu-HU"/>
        </w:rPr>
        <w:t xml:space="preserve"> szóló felhívásban vagy ajánlattételi felhívásban is megjelölhető.</w:t>
      </w:r>
    </w:p>
    <w:p w14:paraId="6BC83DE6" w14:textId="77777777" w:rsidR="00800437" w:rsidRDefault="00800437" w:rsidP="004869B6">
      <w:pPr>
        <w:spacing w:after="0" w:line="240" w:lineRule="auto"/>
        <w:jc w:val="both"/>
        <w:rPr>
          <w:rFonts w:ascii="Times New Roman" w:hAnsi="Times New Roman"/>
          <w:sz w:val="24"/>
          <w:szCs w:val="24"/>
          <w:lang w:eastAsia="hu-HU"/>
        </w:rPr>
      </w:pPr>
    </w:p>
    <w:p w14:paraId="7BFB7FC9" w14:textId="77777777" w:rsidR="007B6109" w:rsidRPr="00E4166E" w:rsidRDefault="007B6109" w:rsidP="00E4166E">
      <w:pPr>
        <w:autoSpaceDE w:val="0"/>
        <w:autoSpaceDN w:val="0"/>
        <w:adjustRightInd w:val="0"/>
        <w:spacing w:after="0" w:line="240" w:lineRule="auto"/>
        <w:jc w:val="center"/>
        <w:rPr>
          <w:rFonts w:ascii="Times New Roman" w:hAnsi="Times New Roman"/>
          <w:b/>
          <w:noProof/>
          <w:sz w:val="24"/>
          <w:szCs w:val="24"/>
          <w:lang w:eastAsia="hu-HU"/>
        </w:rPr>
      </w:pPr>
      <w:r w:rsidRPr="00E4166E">
        <w:rPr>
          <w:rFonts w:ascii="Times New Roman" w:hAnsi="Times New Roman"/>
          <w:b/>
          <w:noProof/>
          <w:sz w:val="24"/>
          <w:szCs w:val="24"/>
          <w:lang w:eastAsia="hu-HU"/>
        </w:rPr>
        <w:t>III. RÉSZ</w:t>
      </w:r>
    </w:p>
    <w:p w14:paraId="7A623D20" w14:textId="77777777" w:rsidR="007B6109" w:rsidRDefault="007B6109" w:rsidP="004869B6">
      <w:pPr>
        <w:autoSpaceDE w:val="0"/>
        <w:autoSpaceDN w:val="0"/>
        <w:adjustRightInd w:val="0"/>
        <w:spacing w:after="0" w:line="240" w:lineRule="auto"/>
        <w:jc w:val="both"/>
        <w:rPr>
          <w:rFonts w:ascii="Times New Roman" w:hAnsi="Times New Roman"/>
          <w:noProof/>
          <w:sz w:val="24"/>
          <w:szCs w:val="24"/>
          <w:lang w:eastAsia="hu-HU"/>
        </w:rPr>
      </w:pPr>
    </w:p>
    <w:p w14:paraId="25CFDF40" w14:textId="77777777" w:rsidR="007B6109" w:rsidRPr="002273C5" w:rsidRDefault="007B6109" w:rsidP="00E4166E">
      <w:pPr>
        <w:pStyle w:val="Listaszerbekezds1"/>
        <w:keepLines/>
        <w:autoSpaceDE w:val="0"/>
        <w:autoSpaceDN w:val="0"/>
        <w:adjustRightInd w:val="0"/>
        <w:spacing w:after="0" w:line="240" w:lineRule="auto"/>
        <w:ind w:left="0"/>
        <w:jc w:val="center"/>
        <w:rPr>
          <w:rFonts w:ascii="Times New Roman" w:hAnsi="Times New Roman"/>
          <w:noProof/>
          <w:sz w:val="24"/>
          <w:szCs w:val="24"/>
          <w:lang w:eastAsia="hu-HU"/>
        </w:rPr>
      </w:pPr>
      <w:r w:rsidRPr="007471C5">
        <w:rPr>
          <w:rFonts w:ascii="Times New Roman" w:hAnsi="Times New Roman"/>
          <w:b/>
          <w:bCs/>
          <w:noProof/>
          <w:sz w:val="24"/>
          <w:szCs w:val="24"/>
          <w:lang w:eastAsia="hu-HU"/>
        </w:rPr>
        <w:t>A VÉDELMI ÉS BIZTONSÁGI BESZERZÉSEK UNIÓS ÉRTÉKHATÁR</w:t>
      </w:r>
      <w:r>
        <w:rPr>
          <w:rFonts w:ascii="Times New Roman" w:hAnsi="Times New Roman"/>
          <w:b/>
          <w:bCs/>
          <w:noProof/>
          <w:sz w:val="24"/>
          <w:szCs w:val="24"/>
          <w:lang w:eastAsia="hu-HU"/>
        </w:rPr>
        <w:t>AI</w:t>
      </w:r>
      <w:r w:rsidRPr="007471C5">
        <w:rPr>
          <w:rFonts w:ascii="Times New Roman" w:hAnsi="Times New Roman"/>
          <w:b/>
          <w:bCs/>
          <w:noProof/>
          <w:sz w:val="24"/>
          <w:szCs w:val="24"/>
          <w:lang w:eastAsia="hu-HU"/>
        </w:rPr>
        <w:t>T EL NEM ÉRŐ ÉRTÉKŰ VÉDELMI BESZERZÉS</w:t>
      </w:r>
      <w:r>
        <w:rPr>
          <w:rFonts w:ascii="Times New Roman" w:hAnsi="Times New Roman"/>
          <w:b/>
          <w:bCs/>
          <w:noProof/>
          <w:sz w:val="24"/>
          <w:szCs w:val="24"/>
          <w:lang w:eastAsia="hu-HU"/>
        </w:rPr>
        <w:t>I ELJÁRÁS</w:t>
      </w:r>
      <w:r w:rsidRPr="007471C5">
        <w:rPr>
          <w:rFonts w:ascii="Times New Roman" w:hAnsi="Times New Roman"/>
          <w:b/>
          <w:bCs/>
          <w:noProof/>
          <w:sz w:val="24"/>
          <w:szCs w:val="24"/>
          <w:lang w:eastAsia="hu-HU"/>
        </w:rPr>
        <w:t xml:space="preserve"> </w:t>
      </w:r>
    </w:p>
    <w:p w14:paraId="32B46002" w14:textId="77777777" w:rsidR="007B6109" w:rsidRDefault="007B6109" w:rsidP="005D2E41">
      <w:pPr>
        <w:pStyle w:val="Listaszerbekezds1"/>
        <w:keepLines/>
        <w:autoSpaceDE w:val="0"/>
        <w:autoSpaceDN w:val="0"/>
        <w:adjustRightInd w:val="0"/>
        <w:spacing w:after="0" w:line="240" w:lineRule="auto"/>
        <w:ind w:left="1080"/>
        <w:rPr>
          <w:rFonts w:ascii="Times New Roman" w:hAnsi="Times New Roman"/>
          <w:b/>
          <w:bCs/>
          <w:noProof/>
          <w:sz w:val="24"/>
          <w:szCs w:val="24"/>
          <w:lang w:eastAsia="hu-HU"/>
        </w:rPr>
      </w:pPr>
    </w:p>
    <w:p w14:paraId="4CD40AB0" w14:textId="77777777" w:rsidR="007B6109" w:rsidRPr="00E4166E" w:rsidRDefault="007B6109" w:rsidP="00CA3E74">
      <w:pPr>
        <w:pStyle w:val="Listaszerbekezds1"/>
        <w:keepLines/>
        <w:autoSpaceDE w:val="0"/>
        <w:autoSpaceDN w:val="0"/>
        <w:adjustRightInd w:val="0"/>
        <w:spacing w:after="0" w:line="240" w:lineRule="auto"/>
        <w:ind w:left="0"/>
        <w:jc w:val="center"/>
        <w:rPr>
          <w:rFonts w:ascii="Times New Roman" w:hAnsi="Times New Roman"/>
          <w:bCs/>
          <w:i/>
          <w:noProof/>
          <w:sz w:val="24"/>
          <w:szCs w:val="24"/>
          <w:lang w:eastAsia="hu-HU"/>
        </w:rPr>
      </w:pPr>
      <w:r>
        <w:rPr>
          <w:rFonts w:ascii="Times New Roman" w:hAnsi="Times New Roman"/>
          <w:bCs/>
          <w:i/>
          <w:noProof/>
          <w:sz w:val="24"/>
          <w:szCs w:val="24"/>
          <w:lang w:eastAsia="hu-HU"/>
        </w:rPr>
        <w:t xml:space="preserve">X. </w:t>
      </w:r>
      <w:r w:rsidRPr="00E4166E">
        <w:rPr>
          <w:rFonts w:ascii="Times New Roman" w:hAnsi="Times New Roman"/>
          <w:bCs/>
          <w:i/>
          <w:noProof/>
          <w:sz w:val="24"/>
          <w:szCs w:val="24"/>
          <w:lang w:eastAsia="hu-HU"/>
        </w:rPr>
        <w:t>FEJEZET</w:t>
      </w:r>
    </w:p>
    <w:p w14:paraId="7DAAD33B" w14:textId="77777777" w:rsidR="007B6109" w:rsidRPr="00E4166E" w:rsidRDefault="007B6109" w:rsidP="00CA3E74">
      <w:pPr>
        <w:pStyle w:val="Listaszerbekezds1"/>
        <w:keepLines/>
        <w:autoSpaceDE w:val="0"/>
        <w:autoSpaceDN w:val="0"/>
        <w:adjustRightInd w:val="0"/>
        <w:spacing w:after="0" w:line="240" w:lineRule="auto"/>
        <w:ind w:left="0"/>
        <w:jc w:val="center"/>
        <w:rPr>
          <w:rFonts w:ascii="Times New Roman" w:hAnsi="Times New Roman"/>
          <w:i/>
          <w:noProof/>
          <w:sz w:val="24"/>
          <w:szCs w:val="24"/>
          <w:lang w:eastAsia="hu-HU"/>
        </w:rPr>
      </w:pPr>
      <w:r w:rsidRPr="00E4166E">
        <w:rPr>
          <w:rFonts w:ascii="Times New Roman" w:hAnsi="Times New Roman"/>
          <w:bCs/>
          <w:i/>
          <w:noProof/>
          <w:sz w:val="24"/>
          <w:szCs w:val="24"/>
          <w:lang w:eastAsia="hu-HU"/>
        </w:rPr>
        <w:t>A VÉDELMI ÉS BIZTONSÁGI BESZERZÉSEK UNIÓS ÉRTÉKHATÁR</w:t>
      </w:r>
      <w:r>
        <w:rPr>
          <w:rFonts w:ascii="Times New Roman" w:hAnsi="Times New Roman"/>
          <w:bCs/>
          <w:i/>
          <w:noProof/>
          <w:sz w:val="24"/>
          <w:szCs w:val="24"/>
          <w:lang w:eastAsia="hu-HU"/>
        </w:rPr>
        <w:t>AI</w:t>
      </w:r>
      <w:r w:rsidRPr="00E4166E">
        <w:rPr>
          <w:rFonts w:ascii="Times New Roman" w:hAnsi="Times New Roman"/>
          <w:bCs/>
          <w:i/>
          <w:noProof/>
          <w:sz w:val="24"/>
          <w:szCs w:val="24"/>
          <w:lang w:eastAsia="hu-HU"/>
        </w:rPr>
        <w:t>T EL NEM ÉRŐ ÉRTÉKŰ VÉDELMI BESZERZÉSEK SZABÁLYAI</w:t>
      </w:r>
    </w:p>
    <w:p w14:paraId="1D7681B6" w14:textId="77777777" w:rsidR="007B6109" w:rsidRPr="0085166F" w:rsidRDefault="007B6109" w:rsidP="005D2E41">
      <w:pPr>
        <w:spacing w:before="300" w:after="300" w:line="240" w:lineRule="auto"/>
        <w:ind w:right="150"/>
        <w:jc w:val="center"/>
        <w:rPr>
          <w:rFonts w:ascii="Times New Roman" w:hAnsi="Times New Roman"/>
          <w:b/>
          <w:color w:val="000000"/>
          <w:sz w:val="24"/>
          <w:szCs w:val="24"/>
          <w:lang w:eastAsia="hu-HU"/>
        </w:rPr>
      </w:pPr>
      <w:r>
        <w:rPr>
          <w:rFonts w:ascii="Times New Roman" w:hAnsi="Times New Roman"/>
          <w:b/>
          <w:bCs/>
          <w:color w:val="000000"/>
          <w:sz w:val="24"/>
          <w:szCs w:val="24"/>
          <w:lang w:eastAsia="hu-HU"/>
        </w:rPr>
        <w:t xml:space="preserve">48. </w:t>
      </w:r>
      <w:r w:rsidRPr="0085166F">
        <w:rPr>
          <w:rFonts w:ascii="Times New Roman" w:hAnsi="Times New Roman"/>
          <w:b/>
          <w:bCs/>
          <w:color w:val="000000"/>
          <w:sz w:val="24"/>
          <w:szCs w:val="24"/>
          <w:lang w:eastAsia="hu-HU"/>
        </w:rPr>
        <w:t>Kivételek</w:t>
      </w:r>
    </w:p>
    <w:p w14:paraId="665ADF95" w14:textId="77777777" w:rsidR="007B6109" w:rsidRPr="0085166F" w:rsidRDefault="007B6109" w:rsidP="005D2E41">
      <w:pPr>
        <w:spacing w:after="0" w:line="240" w:lineRule="auto"/>
        <w:ind w:right="150"/>
        <w:jc w:val="both"/>
        <w:rPr>
          <w:rFonts w:ascii="Times New Roman" w:hAnsi="Times New Roman"/>
          <w:color w:val="000000"/>
          <w:sz w:val="24"/>
          <w:szCs w:val="24"/>
          <w:lang w:eastAsia="hu-HU"/>
        </w:rPr>
      </w:pPr>
      <w:r>
        <w:rPr>
          <w:rFonts w:ascii="Times New Roman" w:hAnsi="Times New Roman"/>
          <w:b/>
          <w:bCs/>
          <w:color w:val="000000"/>
          <w:sz w:val="24"/>
          <w:szCs w:val="24"/>
          <w:lang w:eastAsia="hu-HU"/>
        </w:rPr>
        <w:t>87</w:t>
      </w:r>
      <w:r w:rsidRPr="00862CFA">
        <w:rPr>
          <w:rFonts w:ascii="Times New Roman" w:hAnsi="Times New Roman"/>
          <w:b/>
          <w:bCs/>
          <w:color w:val="000000"/>
          <w:sz w:val="24"/>
          <w:szCs w:val="24"/>
          <w:lang w:eastAsia="hu-HU"/>
        </w:rPr>
        <w:t>. §</w:t>
      </w:r>
      <w:r w:rsidRPr="0085166F">
        <w:rPr>
          <w:rFonts w:ascii="Times New Roman" w:hAnsi="Times New Roman"/>
          <w:bCs/>
          <w:color w:val="000000"/>
          <w:sz w:val="24"/>
          <w:szCs w:val="24"/>
          <w:lang w:eastAsia="hu-HU"/>
        </w:rPr>
        <w:t> </w:t>
      </w:r>
      <w:r>
        <w:rPr>
          <w:rFonts w:ascii="Times New Roman" w:hAnsi="Times New Roman"/>
          <w:bCs/>
          <w:color w:val="000000"/>
          <w:sz w:val="24"/>
          <w:szCs w:val="24"/>
          <w:lang w:eastAsia="hu-HU"/>
        </w:rPr>
        <w:t xml:space="preserve">(1) </w:t>
      </w:r>
      <w:r w:rsidRPr="00862CFA">
        <w:rPr>
          <w:rFonts w:ascii="Times New Roman" w:hAnsi="Times New Roman"/>
          <w:color w:val="000000"/>
          <w:sz w:val="24"/>
          <w:szCs w:val="24"/>
          <w:lang w:eastAsia="hu-HU"/>
        </w:rPr>
        <w:t>E törvényt nem kell alkalmazni a védelmi és biztonsági célú beszerzések uniós értékhatárait el nem érő értékű</w:t>
      </w:r>
    </w:p>
    <w:p w14:paraId="4740475F" w14:textId="77777777" w:rsidR="007B6109" w:rsidRPr="00E4166E" w:rsidRDefault="007B6109" w:rsidP="005D2E41">
      <w:pPr>
        <w:spacing w:after="0" w:line="240" w:lineRule="auto"/>
        <w:ind w:right="150"/>
        <w:jc w:val="both"/>
        <w:rPr>
          <w:rFonts w:ascii="Times New Roman" w:hAnsi="Times New Roman"/>
          <w:color w:val="000000"/>
          <w:sz w:val="24"/>
          <w:szCs w:val="24"/>
          <w:lang w:eastAsia="hu-HU"/>
        </w:rPr>
      </w:pPr>
      <w:r w:rsidRPr="00006BF6">
        <w:rPr>
          <w:rFonts w:ascii="Times New Roman" w:hAnsi="Times New Roman"/>
          <w:i/>
          <w:iCs/>
          <w:color w:val="000000"/>
          <w:sz w:val="24"/>
          <w:szCs w:val="24"/>
          <w:lang w:eastAsia="hu-HU"/>
        </w:rPr>
        <w:t>a)</w:t>
      </w:r>
      <w:r w:rsidRPr="0085166F">
        <w:rPr>
          <w:rFonts w:ascii="Times New Roman" w:hAnsi="Times New Roman"/>
          <w:iCs/>
          <w:color w:val="000000"/>
          <w:sz w:val="24"/>
          <w:szCs w:val="24"/>
          <w:lang w:eastAsia="hu-HU"/>
        </w:rPr>
        <w:t> </w:t>
      </w:r>
      <w:r w:rsidRPr="0085166F">
        <w:rPr>
          <w:rFonts w:ascii="Times New Roman" w:hAnsi="Times New Roman"/>
          <w:color w:val="000000"/>
          <w:sz w:val="24"/>
          <w:szCs w:val="24"/>
          <w:lang w:eastAsia="hu-HU"/>
        </w:rPr>
        <w:t>a katasztrófavédelemről és a hozzá kapcsolódó egyes törvények módosításáról szóló 2011. évi CXXVIII. törvény 3. § 5., 7.</w:t>
      </w:r>
      <w:r>
        <w:rPr>
          <w:rFonts w:ascii="Times New Roman" w:hAnsi="Times New Roman"/>
          <w:color w:val="000000"/>
          <w:sz w:val="24"/>
          <w:szCs w:val="24"/>
          <w:lang w:eastAsia="hu-HU"/>
        </w:rPr>
        <w:t>,</w:t>
      </w:r>
      <w:r w:rsidRPr="0085166F">
        <w:rPr>
          <w:rFonts w:ascii="Times New Roman" w:hAnsi="Times New Roman"/>
          <w:color w:val="000000"/>
          <w:sz w:val="24"/>
          <w:szCs w:val="24"/>
          <w:lang w:eastAsia="hu-HU"/>
        </w:rPr>
        <w:t xml:space="preserve"> és 9. pontja</w:t>
      </w:r>
      <w:r>
        <w:rPr>
          <w:rFonts w:ascii="Times New Roman" w:hAnsi="Times New Roman"/>
          <w:color w:val="000000"/>
          <w:sz w:val="24"/>
          <w:szCs w:val="24"/>
          <w:lang w:eastAsia="hu-HU"/>
        </w:rPr>
        <w:t>,</w:t>
      </w:r>
      <w:r w:rsidRPr="0085166F">
        <w:rPr>
          <w:rFonts w:ascii="Times New Roman" w:hAnsi="Times New Roman"/>
          <w:color w:val="000000"/>
          <w:sz w:val="24"/>
          <w:szCs w:val="24"/>
          <w:lang w:eastAsia="hu-HU"/>
        </w:rPr>
        <w:t xml:space="preserve"> valamint szükség- vagy veszélyhelyzet esetén az állatok járványos megbetegedése, a súlyos ipari vagy közlekedési baleset okozta </w:t>
      </w:r>
      <w:r w:rsidRPr="00E4166E">
        <w:rPr>
          <w:rFonts w:ascii="Times New Roman" w:hAnsi="Times New Roman"/>
          <w:color w:val="000000"/>
          <w:sz w:val="24"/>
          <w:szCs w:val="24"/>
          <w:lang w:eastAsia="hu-HU"/>
        </w:rPr>
        <w:t>kár, vízkár, illetve vízminőségi kár közvetlen megelőzése, elhárítása, védekezési készültség vagy az azt közvetlenül követő helyreállítás érdekében történő beszerzésre,</w:t>
      </w:r>
    </w:p>
    <w:p w14:paraId="07FEE51A" w14:textId="77777777" w:rsidR="007B6109" w:rsidRPr="00E4166E" w:rsidRDefault="007B6109" w:rsidP="005D2E41">
      <w:pPr>
        <w:spacing w:after="0" w:line="240" w:lineRule="auto"/>
        <w:ind w:right="150"/>
        <w:jc w:val="both"/>
        <w:rPr>
          <w:rFonts w:ascii="Times New Roman" w:hAnsi="Times New Roman"/>
          <w:color w:val="000000"/>
          <w:sz w:val="24"/>
          <w:szCs w:val="24"/>
          <w:lang w:eastAsia="hu-HU"/>
        </w:rPr>
      </w:pPr>
      <w:r w:rsidRPr="00E4166E">
        <w:rPr>
          <w:rFonts w:ascii="Times New Roman" w:hAnsi="Times New Roman"/>
          <w:i/>
          <w:iCs/>
          <w:color w:val="000000"/>
          <w:sz w:val="24"/>
          <w:szCs w:val="24"/>
          <w:lang w:eastAsia="hu-HU"/>
        </w:rPr>
        <w:t>b)</w:t>
      </w:r>
      <w:r w:rsidRPr="00E4166E">
        <w:rPr>
          <w:rFonts w:ascii="Times New Roman" w:hAnsi="Times New Roman"/>
          <w:iCs/>
          <w:color w:val="000000"/>
          <w:sz w:val="24"/>
          <w:szCs w:val="24"/>
          <w:lang w:eastAsia="hu-HU"/>
        </w:rPr>
        <w:t xml:space="preserve"> a </w:t>
      </w:r>
      <w:r w:rsidRPr="00E4166E">
        <w:rPr>
          <w:rFonts w:ascii="Times New Roman" w:hAnsi="Times New Roman"/>
          <w:color w:val="000000"/>
          <w:sz w:val="24"/>
          <w:szCs w:val="24"/>
          <w:lang w:eastAsia="hu-HU"/>
        </w:rPr>
        <w:t xml:space="preserve">fogvatartottak kötelező foglalkoztatása keretében előállított áruk vagy teljesített szolgáltatások, illetve építési beruházás beszerzésére, valamint </w:t>
      </w:r>
    </w:p>
    <w:p w14:paraId="58A7C4E6" w14:textId="77777777" w:rsidR="007B6109" w:rsidRDefault="007B6109" w:rsidP="005D2E41">
      <w:pPr>
        <w:pStyle w:val="NormlWeb"/>
        <w:spacing w:before="0" w:beforeAutospacing="0" w:after="0" w:afterAutospacing="0"/>
        <w:jc w:val="both"/>
      </w:pPr>
      <w:r w:rsidRPr="00E4166E">
        <w:rPr>
          <w:i/>
          <w:color w:val="000000"/>
        </w:rPr>
        <w:t>c)</w:t>
      </w:r>
      <w:r w:rsidRPr="00E4166E">
        <w:rPr>
          <w:color w:val="000000"/>
        </w:rPr>
        <w:t xml:space="preserve"> </w:t>
      </w:r>
      <w:r>
        <w:rPr>
          <w:color w:val="000000"/>
        </w:rPr>
        <w:t xml:space="preserve">a </w:t>
      </w:r>
      <w:r w:rsidRPr="00E4166E">
        <w:t>közfoglalkoztató által közfoglalkoztatási jogviszony keretében előállított áruk</w:t>
      </w:r>
      <w:r w:rsidRPr="0020429B">
        <w:t>, teljesített szolgáltatások, illetve é</w:t>
      </w:r>
      <w:r>
        <w:t>pítési beruházások beszerzésére.</w:t>
      </w:r>
    </w:p>
    <w:p w14:paraId="37399D12" w14:textId="77777777" w:rsidR="00002DE0" w:rsidRPr="00002DE0" w:rsidRDefault="007B6109" w:rsidP="008F13E5">
      <w:pPr>
        <w:pStyle w:val="NormlWeb"/>
        <w:spacing w:before="0" w:beforeAutospacing="0" w:after="0" w:afterAutospacing="0"/>
        <w:jc w:val="both"/>
      </w:pPr>
      <w:r>
        <w:t>(2) Az (1) bekezdés szerinti kivételek nem alkalmazhatóak a 17. § (4) bekezdése szerinti esetben.</w:t>
      </w:r>
    </w:p>
    <w:p w14:paraId="384B9C7F" w14:textId="77777777" w:rsidR="007B6109" w:rsidRDefault="007B6109" w:rsidP="005D2E41">
      <w:pPr>
        <w:spacing w:before="300" w:after="300" w:line="240" w:lineRule="auto"/>
        <w:ind w:right="150"/>
        <w:jc w:val="center"/>
        <w:rPr>
          <w:rFonts w:ascii="Times New Roman" w:hAnsi="Times New Roman"/>
          <w:b/>
          <w:bCs/>
          <w:color w:val="000000"/>
          <w:sz w:val="24"/>
          <w:szCs w:val="24"/>
          <w:lang w:eastAsia="hu-HU"/>
        </w:rPr>
      </w:pPr>
      <w:r>
        <w:rPr>
          <w:rFonts w:ascii="Times New Roman" w:hAnsi="Times New Roman"/>
          <w:b/>
          <w:bCs/>
          <w:color w:val="000000"/>
          <w:sz w:val="24"/>
          <w:szCs w:val="24"/>
          <w:lang w:eastAsia="hu-HU"/>
        </w:rPr>
        <w:t>49. Hirdetmények közzététele</w:t>
      </w:r>
    </w:p>
    <w:p w14:paraId="47BF8FA0" w14:textId="77777777" w:rsidR="007B6109" w:rsidRPr="0085166F" w:rsidRDefault="007B6109" w:rsidP="005D2E41">
      <w:pPr>
        <w:tabs>
          <w:tab w:val="left" w:pos="283"/>
        </w:tabs>
        <w:autoSpaceDE w:val="0"/>
        <w:autoSpaceDN w:val="0"/>
        <w:adjustRightInd w:val="0"/>
        <w:spacing w:after="0" w:line="240" w:lineRule="auto"/>
        <w:jc w:val="both"/>
        <w:rPr>
          <w:rFonts w:ascii="Times New Roman" w:hAnsi="Times New Roman"/>
          <w:noProof/>
          <w:sz w:val="24"/>
          <w:szCs w:val="24"/>
          <w:lang w:eastAsia="hu-HU"/>
        </w:rPr>
      </w:pPr>
      <w:r>
        <w:rPr>
          <w:rFonts w:ascii="Times New Roman" w:hAnsi="Times New Roman"/>
          <w:b/>
          <w:noProof/>
          <w:sz w:val="24"/>
          <w:szCs w:val="24"/>
          <w:lang w:eastAsia="hu-HU"/>
        </w:rPr>
        <w:t>88</w:t>
      </w:r>
      <w:r w:rsidRPr="00F82202">
        <w:rPr>
          <w:rFonts w:ascii="Times New Roman" w:hAnsi="Times New Roman"/>
          <w:b/>
          <w:noProof/>
          <w:sz w:val="24"/>
          <w:szCs w:val="24"/>
          <w:lang w:eastAsia="hu-HU"/>
        </w:rPr>
        <w:t xml:space="preserve">. § </w:t>
      </w:r>
      <w:r w:rsidRPr="00653229">
        <w:rPr>
          <w:rFonts w:ascii="Times New Roman" w:hAnsi="Times New Roman"/>
          <w:noProof/>
          <w:sz w:val="24"/>
          <w:szCs w:val="24"/>
          <w:lang w:eastAsia="hu-HU"/>
        </w:rPr>
        <w:t>(1)</w:t>
      </w:r>
      <w:r w:rsidRPr="0085166F">
        <w:rPr>
          <w:rFonts w:ascii="Times New Roman" w:hAnsi="Times New Roman"/>
          <w:noProof/>
          <w:sz w:val="24"/>
          <w:szCs w:val="24"/>
          <w:lang w:eastAsia="hu-HU"/>
        </w:rPr>
        <w:t xml:space="preserve"> A</w:t>
      </w:r>
      <w:r>
        <w:rPr>
          <w:rFonts w:ascii="Times New Roman" w:hAnsi="Times New Roman"/>
          <w:noProof/>
          <w:sz w:val="24"/>
          <w:szCs w:val="24"/>
          <w:lang w:eastAsia="hu-HU"/>
        </w:rPr>
        <w:t>z ajánlatkérő a részvételi felhívásról szóló hirdetményt, a h</w:t>
      </w:r>
      <w:r w:rsidRPr="00AB1304">
        <w:rPr>
          <w:rFonts w:ascii="Times New Roman" w:hAnsi="Times New Roman"/>
          <w:noProof/>
          <w:sz w:val="24"/>
          <w:szCs w:val="24"/>
          <w:lang w:eastAsia="hu-HU"/>
        </w:rPr>
        <w:t>irdetmény módosítás</w:t>
      </w:r>
      <w:r>
        <w:rPr>
          <w:rFonts w:ascii="Times New Roman" w:hAnsi="Times New Roman"/>
          <w:noProof/>
          <w:sz w:val="24"/>
          <w:szCs w:val="24"/>
          <w:lang w:eastAsia="hu-HU"/>
        </w:rPr>
        <w:t>áról</w:t>
      </w:r>
      <w:r w:rsidRPr="00AB1304">
        <w:rPr>
          <w:rFonts w:ascii="Times New Roman" w:hAnsi="Times New Roman"/>
          <w:noProof/>
          <w:sz w:val="24"/>
          <w:szCs w:val="24"/>
          <w:lang w:eastAsia="hu-HU"/>
        </w:rPr>
        <w:t>, visszavonás</w:t>
      </w:r>
      <w:r>
        <w:rPr>
          <w:rFonts w:ascii="Times New Roman" w:hAnsi="Times New Roman"/>
          <w:noProof/>
          <w:sz w:val="24"/>
          <w:szCs w:val="24"/>
          <w:lang w:eastAsia="hu-HU"/>
        </w:rPr>
        <w:t>áról</w:t>
      </w:r>
      <w:r w:rsidRPr="00AB1304">
        <w:rPr>
          <w:rFonts w:ascii="Times New Roman" w:hAnsi="Times New Roman"/>
          <w:noProof/>
          <w:sz w:val="24"/>
          <w:szCs w:val="24"/>
          <w:lang w:eastAsia="hu-HU"/>
        </w:rPr>
        <w:t>, a dokumentáció vagy a határidő módosítás</w:t>
      </w:r>
      <w:r>
        <w:rPr>
          <w:rFonts w:ascii="Times New Roman" w:hAnsi="Times New Roman"/>
          <w:noProof/>
          <w:sz w:val="24"/>
          <w:szCs w:val="24"/>
          <w:lang w:eastAsia="hu-HU"/>
        </w:rPr>
        <w:t>áról szóló hirdetményt és</w:t>
      </w:r>
      <w:r>
        <w:rPr>
          <w:rFonts w:ascii="Times New Roman" w:hAnsi="Times New Roman"/>
          <w:i/>
          <w:noProof/>
          <w:sz w:val="24"/>
          <w:szCs w:val="24"/>
          <w:lang w:eastAsia="hu-HU"/>
        </w:rPr>
        <w:t xml:space="preserve"> </w:t>
      </w:r>
      <w:r>
        <w:rPr>
          <w:rFonts w:ascii="Times New Roman" w:hAnsi="Times New Roman"/>
          <w:noProof/>
          <w:sz w:val="24"/>
          <w:szCs w:val="24"/>
          <w:lang w:eastAsia="hu-HU"/>
        </w:rPr>
        <w:t xml:space="preserve">a szerződés odaítléséről szóló hirdetményt </w:t>
      </w:r>
      <w:r w:rsidR="00800437">
        <w:rPr>
          <w:rFonts w:ascii="Times New Roman" w:hAnsi="Times New Roman"/>
          <w:noProof/>
          <w:sz w:val="24"/>
          <w:szCs w:val="24"/>
          <w:lang w:eastAsia="hu-HU"/>
        </w:rPr>
        <w:t xml:space="preserve">az e törvény felhatalmazása alapján kiadott </w:t>
      </w:r>
      <w:r>
        <w:rPr>
          <w:rFonts w:ascii="Times New Roman" w:hAnsi="Times New Roman"/>
          <w:noProof/>
          <w:sz w:val="24"/>
          <w:szCs w:val="24"/>
          <w:lang w:eastAsia="hu-HU"/>
        </w:rPr>
        <w:t>jogszabályban</w:t>
      </w:r>
      <w:r w:rsidRPr="0085166F">
        <w:rPr>
          <w:rFonts w:ascii="Times New Roman" w:hAnsi="Times New Roman"/>
          <w:noProof/>
          <w:sz w:val="24"/>
          <w:szCs w:val="24"/>
          <w:lang w:eastAsia="hu-HU"/>
        </w:rPr>
        <w:t xml:space="preserve"> meghatározott </w:t>
      </w:r>
      <w:r>
        <w:rPr>
          <w:rFonts w:ascii="Times New Roman" w:hAnsi="Times New Roman"/>
          <w:noProof/>
          <w:sz w:val="24"/>
          <w:szCs w:val="24"/>
          <w:lang w:eastAsia="hu-HU"/>
        </w:rPr>
        <w:t>minta szerint</w:t>
      </w:r>
      <w:r w:rsidRPr="0085166F">
        <w:rPr>
          <w:rFonts w:ascii="Times New Roman" w:hAnsi="Times New Roman"/>
          <w:noProof/>
          <w:sz w:val="24"/>
          <w:szCs w:val="24"/>
          <w:lang w:eastAsia="hu-HU"/>
        </w:rPr>
        <w:t xml:space="preserve"> a honlapján teszi közzé. Az ajánlatkérő tájékoztató jelleggel a hirdetményt – a honlapon történő közzétételt követően – bármilyen más fórumon megjelentetheti. Az így </w:t>
      </w:r>
      <w:r>
        <w:rPr>
          <w:rFonts w:ascii="Times New Roman" w:hAnsi="Times New Roman"/>
          <w:noProof/>
          <w:sz w:val="24"/>
          <w:szCs w:val="24"/>
          <w:lang w:eastAsia="hu-HU"/>
        </w:rPr>
        <w:t>megjelentetett</w:t>
      </w:r>
      <w:r w:rsidRPr="0085166F">
        <w:rPr>
          <w:rFonts w:ascii="Times New Roman" w:hAnsi="Times New Roman"/>
          <w:noProof/>
          <w:sz w:val="24"/>
          <w:szCs w:val="24"/>
          <w:lang w:eastAsia="hu-HU"/>
        </w:rPr>
        <w:t xml:space="preserve"> hirdetmény nem tartalmazhat más adatokat, mint amelyek a honlapon </w:t>
      </w:r>
      <w:r>
        <w:rPr>
          <w:rFonts w:ascii="Times New Roman" w:hAnsi="Times New Roman"/>
          <w:noProof/>
          <w:sz w:val="24"/>
          <w:szCs w:val="24"/>
          <w:lang w:eastAsia="hu-HU"/>
        </w:rPr>
        <w:t>közzétételre kerültek</w:t>
      </w:r>
      <w:r w:rsidRPr="0085166F">
        <w:rPr>
          <w:rFonts w:ascii="Times New Roman" w:hAnsi="Times New Roman"/>
          <w:noProof/>
          <w:sz w:val="24"/>
          <w:szCs w:val="24"/>
          <w:lang w:eastAsia="hu-HU"/>
        </w:rPr>
        <w:t xml:space="preserve">. </w:t>
      </w:r>
    </w:p>
    <w:p w14:paraId="1AF5BEA6" w14:textId="77777777" w:rsidR="007B6109" w:rsidRPr="00002DE0" w:rsidRDefault="007B6109" w:rsidP="008F13E5">
      <w:pPr>
        <w:tabs>
          <w:tab w:val="left" w:pos="283"/>
        </w:tabs>
        <w:autoSpaceDE w:val="0"/>
        <w:autoSpaceDN w:val="0"/>
        <w:adjustRightInd w:val="0"/>
        <w:spacing w:after="0" w:line="240" w:lineRule="auto"/>
        <w:jc w:val="both"/>
        <w:rPr>
          <w:rFonts w:ascii="Times New Roman" w:hAnsi="Times New Roman"/>
          <w:b/>
          <w:noProof/>
          <w:sz w:val="24"/>
          <w:szCs w:val="24"/>
          <w:lang w:eastAsia="hu-HU"/>
        </w:rPr>
      </w:pPr>
      <w:r w:rsidRPr="00653229">
        <w:rPr>
          <w:rFonts w:ascii="Times New Roman" w:hAnsi="Times New Roman"/>
          <w:noProof/>
          <w:sz w:val="24"/>
          <w:szCs w:val="24"/>
          <w:lang w:eastAsia="hu-HU"/>
        </w:rPr>
        <w:t>(2)</w:t>
      </w:r>
      <w:r w:rsidRPr="0085166F">
        <w:rPr>
          <w:rFonts w:ascii="Times New Roman" w:hAnsi="Times New Roman"/>
          <w:bCs/>
          <w:noProof/>
          <w:sz w:val="24"/>
          <w:szCs w:val="24"/>
          <w:lang w:eastAsia="hu-HU"/>
        </w:rPr>
        <w:t xml:space="preserve"> </w:t>
      </w:r>
      <w:r w:rsidRPr="0085166F">
        <w:rPr>
          <w:rFonts w:ascii="Times New Roman" w:hAnsi="Times New Roman"/>
          <w:noProof/>
          <w:sz w:val="24"/>
          <w:szCs w:val="24"/>
          <w:lang w:eastAsia="hu-HU"/>
        </w:rPr>
        <w:t xml:space="preserve">Az (1) bekezdésben meghatározott esetben a honlapon történő megjelenés napja </w:t>
      </w:r>
      <w:r>
        <w:rPr>
          <w:rFonts w:ascii="Times New Roman" w:hAnsi="Times New Roman"/>
          <w:noProof/>
          <w:sz w:val="24"/>
          <w:szCs w:val="24"/>
          <w:lang w:eastAsia="hu-HU"/>
        </w:rPr>
        <w:t>minősül</w:t>
      </w:r>
      <w:r w:rsidRPr="0085166F">
        <w:rPr>
          <w:rFonts w:ascii="Times New Roman" w:hAnsi="Times New Roman"/>
          <w:noProof/>
          <w:sz w:val="24"/>
          <w:szCs w:val="24"/>
          <w:lang w:eastAsia="hu-HU"/>
        </w:rPr>
        <w:t xml:space="preserve"> a hirdetmény közzététel</w:t>
      </w:r>
      <w:r>
        <w:rPr>
          <w:rFonts w:ascii="Times New Roman" w:hAnsi="Times New Roman"/>
          <w:noProof/>
          <w:sz w:val="24"/>
          <w:szCs w:val="24"/>
          <w:lang w:eastAsia="hu-HU"/>
        </w:rPr>
        <w:t>e</w:t>
      </w:r>
      <w:r w:rsidRPr="0085166F">
        <w:rPr>
          <w:rFonts w:ascii="Times New Roman" w:hAnsi="Times New Roman"/>
          <w:noProof/>
          <w:sz w:val="24"/>
          <w:szCs w:val="24"/>
          <w:lang w:eastAsia="hu-HU"/>
        </w:rPr>
        <w:t xml:space="preserve"> napj</w:t>
      </w:r>
      <w:r>
        <w:rPr>
          <w:rFonts w:ascii="Times New Roman" w:hAnsi="Times New Roman"/>
          <w:noProof/>
          <w:sz w:val="24"/>
          <w:szCs w:val="24"/>
          <w:lang w:eastAsia="hu-HU"/>
        </w:rPr>
        <w:t>ának</w:t>
      </w:r>
      <w:r w:rsidRPr="0085166F">
        <w:rPr>
          <w:rFonts w:ascii="Times New Roman" w:hAnsi="Times New Roman"/>
          <w:noProof/>
          <w:sz w:val="24"/>
          <w:szCs w:val="24"/>
          <w:lang w:eastAsia="hu-HU"/>
        </w:rPr>
        <w:t>.</w:t>
      </w:r>
      <w:r w:rsidR="00002DE0" w:rsidRPr="00002DE0">
        <w:rPr>
          <w:rFonts w:ascii="Times New Roman" w:hAnsi="Times New Roman"/>
          <w:b/>
          <w:noProof/>
          <w:sz w:val="24"/>
          <w:szCs w:val="24"/>
          <w:lang w:eastAsia="hu-HU"/>
        </w:rPr>
        <w:t xml:space="preserve"> </w:t>
      </w:r>
    </w:p>
    <w:p w14:paraId="609FB1C1" w14:textId="77777777" w:rsidR="007B6109" w:rsidRDefault="007B6109" w:rsidP="005D2E41">
      <w:pPr>
        <w:tabs>
          <w:tab w:val="left" w:pos="283"/>
        </w:tabs>
        <w:autoSpaceDE w:val="0"/>
        <w:autoSpaceDN w:val="0"/>
        <w:adjustRightInd w:val="0"/>
        <w:spacing w:after="0" w:line="240" w:lineRule="auto"/>
        <w:jc w:val="both"/>
        <w:rPr>
          <w:rFonts w:ascii="Times New Roman" w:hAnsi="Times New Roman"/>
          <w:noProof/>
          <w:sz w:val="24"/>
          <w:szCs w:val="24"/>
          <w:lang w:eastAsia="hu-HU"/>
        </w:rPr>
      </w:pPr>
    </w:p>
    <w:p w14:paraId="697335F1" w14:textId="77777777" w:rsidR="007B6109" w:rsidRPr="00550C24" w:rsidRDefault="007B6109" w:rsidP="005D2E41">
      <w:pPr>
        <w:tabs>
          <w:tab w:val="left" w:pos="283"/>
        </w:tabs>
        <w:autoSpaceDE w:val="0"/>
        <w:autoSpaceDN w:val="0"/>
        <w:adjustRightInd w:val="0"/>
        <w:spacing w:after="0" w:line="240" w:lineRule="auto"/>
        <w:jc w:val="center"/>
        <w:rPr>
          <w:rFonts w:ascii="Times New Roman" w:hAnsi="Times New Roman"/>
          <w:b/>
          <w:noProof/>
          <w:sz w:val="24"/>
          <w:szCs w:val="24"/>
          <w:lang w:eastAsia="hu-HU"/>
        </w:rPr>
      </w:pPr>
      <w:r>
        <w:rPr>
          <w:rFonts w:ascii="Times New Roman" w:hAnsi="Times New Roman"/>
          <w:b/>
          <w:noProof/>
          <w:sz w:val="24"/>
          <w:szCs w:val="24"/>
          <w:lang w:eastAsia="hu-HU"/>
        </w:rPr>
        <w:t xml:space="preserve">50. </w:t>
      </w:r>
      <w:r w:rsidRPr="00550C24">
        <w:rPr>
          <w:rFonts w:ascii="Times New Roman" w:hAnsi="Times New Roman"/>
          <w:b/>
          <w:noProof/>
          <w:sz w:val="24"/>
          <w:szCs w:val="24"/>
          <w:lang w:eastAsia="hu-HU"/>
        </w:rPr>
        <w:t>Eljárási szabályok</w:t>
      </w:r>
    </w:p>
    <w:p w14:paraId="03E94FEC" w14:textId="77777777" w:rsidR="007B6109" w:rsidRDefault="007B6109" w:rsidP="005D2E41">
      <w:pPr>
        <w:tabs>
          <w:tab w:val="left" w:pos="283"/>
        </w:tabs>
        <w:autoSpaceDE w:val="0"/>
        <w:autoSpaceDN w:val="0"/>
        <w:adjustRightInd w:val="0"/>
        <w:spacing w:after="0" w:line="240" w:lineRule="auto"/>
        <w:jc w:val="both"/>
        <w:rPr>
          <w:rFonts w:ascii="Times New Roman" w:hAnsi="Times New Roman"/>
          <w:noProof/>
          <w:sz w:val="24"/>
          <w:szCs w:val="24"/>
          <w:lang w:eastAsia="hu-HU"/>
        </w:rPr>
      </w:pPr>
    </w:p>
    <w:p w14:paraId="28ABBD65" w14:textId="77777777" w:rsidR="007B6109" w:rsidRDefault="007B6109" w:rsidP="005D2E41">
      <w:pPr>
        <w:pStyle w:val="NormlWeb"/>
        <w:spacing w:before="0" w:beforeAutospacing="0" w:after="0" w:afterAutospacing="0"/>
        <w:jc w:val="both"/>
      </w:pPr>
      <w:r>
        <w:rPr>
          <w:b/>
        </w:rPr>
        <w:t>89</w:t>
      </w:r>
      <w:r w:rsidRPr="00AA6349">
        <w:rPr>
          <w:b/>
        </w:rPr>
        <w:t xml:space="preserve">. § </w:t>
      </w:r>
      <w:r w:rsidRPr="00035624">
        <w:t xml:space="preserve">A kiegészítő tájékoztatást </w:t>
      </w:r>
      <w:r>
        <w:t xml:space="preserve">az ajánlatkérő </w:t>
      </w:r>
      <w:r w:rsidRPr="00035624">
        <w:t xml:space="preserve">az ajánlattételi vagy részvételi határidő lejárta előtt ésszerű időben köteles megadni. </w:t>
      </w:r>
      <w:r>
        <w:t>Ha a</w:t>
      </w:r>
      <w:r w:rsidRPr="00035624">
        <w:t>z ajánlatkérő</w:t>
      </w:r>
      <w:r w:rsidRPr="0020429B">
        <w:t xml:space="preserve"> úgy ítéli meg, hogy a kérdés megválaszolása a megfelelő ajánlattételhez, illetve részvételre jelentkezéshez szükséges, azonban az ésszerű időben történő válaszadáshoz és a válasz figyelembevételéhez nem áll megfelelő idő</w:t>
      </w:r>
      <w:r>
        <w:t xml:space="preserve"> </w:t>
      </w:r>
      <w:r w:rsidRPr="0020429B">
        <w:t>rendelkezésre, élhet az ajánlattételi vagy részvételi határidő meghosszabbításának lehetőségével.</w:t>
      </w:r>
    </w:p>
    <w:p w14:paraId="5F8D890E" w14:textId="77777777" w:rsidR="007B6109" w:rsidRPr="00007B48" w:rsidRDefault="007B6109" w:rsidP="005D2E41">
      <w:pPr>
        <w:pStyle w:val="NormlWeb"/>
        <w:spacing w:before="0" w:beforeAutospacing="0" w:after="0" w:afterAutospacing="0"/>
        <w:jc w:val="both"/>
      </w:pPr>
      <w:r>
        <w:rPr>
          <w:b/>
        </w:rPr>
        <w:t>90. §</w:t>
      </w:r>
      <w:r w:rsidRPr="0020429B">
        <w:t xml:space="preserve"> </w:t>
      </w:r>
      <w:r>
        <w:t>Ha</w:t>
      </w:r>
      <w:r w:rsidRPr="0020429B">
        <w:t xml:space="preserve"> az értékelés alapján legkedvezőbb ajánlatot tett ajánlattevővel történő szerződéskötés esetén a szerződés értéke a becsült értéket meghaladná, és az ajánlatkérő az eljárást olyan szabályok szerint indította meg, amelyek nem lettek volna jogszerűen alkalmazhatóak, ha az </w:t>
      </w:r>
      <w:r w:rsidRPr="0020429B">
        <w:lastRenderedPageBreak/>
        <w:t>ajánlatkérő az eljárás becsült értékeként ezt a szerződéses értéket határozta volna meg, az ajánlatkérő az eljárást eredménytelenné nyilvánít</w:t>
      </w:r>
      <w:r>
        <w:t>ja</w:t>
      </w:r>
      <w:r w:rsidRPr="0020429B">
        <w:t xml:space="preserve">. </w:t>
      </w:r>
    </w:p>
    <w:p w14:paraId="53CFD539" w14:textId="77777777" w:rsidR="007B6109" w:rsidRDefault="007B6109" w:rsidP="005D2E41">
      <w:pPr>
        <w:tabs>
          <w:tab w:val="left" w:pos="283"/>
        </w:tabs>
        <w:autoSpaceDE w:val="0"/>
        <w:autoSpaceDN w:val="0"/>
        <w:adjustRightInd w:val="0"/>
        <w:spacing w:after="0" w:line="240" w:lineRule="auto"/>
        <w:jc w:val="both"/>
        <w:rPr>
          <w:rFonts w:ascii="Times New Roman" w:hAnsi="Times New Roman"/>
          <w:color w:val="000000"/>
          <w:sz w:val="24"/>
          <w:szCs w:val="24"/>
          <w:lang w:eastAsia="hu-HU"/>
        </w:rPr>
      </w:pPr>
      <w:r>
        <w:rPr>
          <w:rFonts w:ascii="Times New Roman" w:hAnsi="Times New Roman"/>
          <w:b/>
          <w:bCs/>
          <w:noProof/>
          <w:sz w:val="24"/>
          <w:szCs w:val="24"/>
          <w:lang w:eastAsia="hu-HU"/>
        </w:rPr>
        <w:t>91</w:t>
      </w:r>
      <w:r w:rsidRPr="00AA6349">
        <w:rPr>
          <w:rFonts w:ascii="Times New Roman" w:hAnsi="Times New Roman"/>
          <w:b/>
          <w:bCs/>
          <w:noProof/>
          <w:sz w:val="24"/>
          <w:szCs w:val="24"/>
          <w:lang w:eastAsia="hu-HU"/>
        </w:rPr>
        <w:t xml:space="preserve">. § </w:t>
      </w:r>
      <w:r w:rsidRPr="00653229">
        <w:rPr>
          <w:rFonts w:ascii="Times New Roman" w:hAnsi="Times New Roman"/>
          <w:bCs/>
          <w:noProof/>
          <w:sz w:val="24"/>
          <w:szCs w:val="24"/>
          <w:lang w:eastAsia="hu-HU"/>
        </w:rPr>
        <w:t>(1)</w:t>
      </w:r>
      <w:r w:rsidRPr="00AA6349">
        <w:rPr>
          <w:rFonts w:ascii="Times New Roman" w:hAnsi="Times New Roman"/>
          <w:noProof/>
          <w:color w:val="000000"/>
          <w:sz w:val="24"/>
          <w:szCs w:val="24"/>
          <w:lang w:eastAsia="hu-HU"/>
        </w:rPr>
        <w:t xml:space="preserve"> </w:t>
      </w:r>
      <w:r w:rsidRPr="00AA6349">
        <w:rPr>
          <w:rFonts w:ascii="Times New Roman" w:hAnsi="Times New Roman"/>
          <w:color w:val="000000"/>
          <w:sz w:val="24"/>
          <w:szCs w:val="24"/>
          <w:lang w:eastAsia="hu-HU"/>
        </w:rPr>
        <w:t xml:space="preserve">Az ajánlattevőnek és a részvételre jelentkezőnek ajánlatában, illetve részvételi jelentkezésében </w:t>
      </w:r>
      <w:r>
        <w:rPr>
          <w:rFonts w:ascii="Times New Roman" w:hAnsi="Times New Roman"/>
          <w:color w:val="000000"/>
          <w:sz w:val="24"/>
          <w:szCs w:val="24"/>
          <w:lang w:eastAsia="hu-HU"/>
        </w:rPr>
        <w:t>elegendő nyilatkoznia arról</w:t>
      </w:r>
      <w:r w:rsidRPr="00AA6349">
        <w:rPr>
          <w:rFonts w:ascii="Times New Roman" w:hAnsi="Times New Roman"/>
          <w:color w:val="000000"/>
          <w:sz w:val="24"/>
          <w:szCs w:val="24"/>
          <w:lang w:eastAsia="hu-HU"/>
        </w:rPr>
        <w:t xml:space="preserve">, hogy nem tartozik </w:t>
      </w:r>
      <w:r>
        <w:rPr>
          <w:rFonts w:ascii="Times New Roman" w:hAnsi="Times New Roman"/>
          <w:color w:val="000000"/>
          <w:sz w:val="24"/>
          <w:szCs w:val="24"/>
          <w:lang w:eastAsia="hu-HU"/>
        </w:rPr>
        <w:t xml:space="preserve">az 45. § (1) bekezdés 1., 3-16. pontjában, (2) bekezdésében, valamint ha ajánlatkérő előírta, a 46. § (1) bekezdésében foglalt </w:t>
      </w:r>
      <w:r w:rsidRPr="00AA6349">
        <w:rPr>
          <w:rFonts w:ascii="Times New Roman" w:hAnsi="Times New Roman"/>
          <w:color w:val="000000"/>
          <w:sz w:val="24"/>
          <w:szCs w:val="24"/>
          <w:lang w:eastAsia="hu-HU"/>
        </w:rPr>
        <w:t>kizáró okok hatálya alá</w:t>
      </w:r>
      <w:r>
        <w:rPr>
          <w:rFonts w:ascii="Times New Roman" w:hAnsi="Times New Roman"/>
          <w:color w:val="000000"/>
          <w:sz w:val="24"/>
          <w:szCs w:val="24"/>
          <w:lang w:eastAsia="hu-HU"/>
        </w:rPr>
        <w:t>.</w:t>
      </w:r>
      <w:r w:rsidRPr="00AA6349">
        <w:rPr>
          <w:rFonts w:ascii="Times New Roman" w:hAnsi="Times New Roman"/>
          <w:color w:val="000000"/>
          <w:sz w:val="24"/>
          <w:szCs w:val="24"/>
          <w:lang w:eastAsia="hu-HU"/>
        </w:rPr>
        <w:t xml:space="preserve"> </w:t>
      </w:r>
    </w:p>
    <w:p w14:paraId="6733BE33" w14:textId="77777777" w:rsidR="007B6109" w:rsidRDefault="007B6109" w:rsidP="005D2E41">
      <w:pPr>
        <w:tabs>
          <w:tab w:val="left" w:pos="283"/>
        </w:tabs>
        <w:autoSpaceDE w:val="0"/>
        <w:autoSpaceDN w:val="0"/>
        <w:adjustRightInd w:val="0"/>
        <w:spacing w:after="0" w:line="240" w:lineRule="auto"/>
        <w:jc w:val="both"/>
        <w:rPr>
          <w:rFonts w:ascii="Times New Roman" w:hAnsi="Times New Roman"/>
          <w:color w:val="000000"/>
          <w:sz w:val="24"/>
          <w:szCs w:val="24"/>
          <w:lang w:eastAsia="hu-HU"/>
        </w:rPr>
      </w:pPr>
      <w:r w:rsidRPr="00653229">
        <w:rPr>
          <w:rFonts w:ascii="Times New Roman" w:hAnsi="Times New Roman"/>
          <w:bCs/>
          <w:noProof/>
          <w:sz w:val="24"/>
          <w:szCs w:val="24"/>
          <w:lang w:eastAsia="hu-HU"/>
        </w:rPr>
        <w:t>(2)</w:t>
      </w:r>
      <w:r w:rsidRPr="00AD60AD">
        <w:rPr>
          <w:rFonts w:ascii="Times New Roman" w:hAnsi="Times New Roman"/>
          <w:color w:val="000000"/>
          <w:sz w:val="24"/>
          <w:szCs w:val="24"/>
          <w:lang w:eastAsia="hu-HU"/>
        </w:rPr>
        <w:t xml:space="preserve"> </w:t>
      </w:r>
      <w:r w:rsidRPr="00AA6349">
        <w:rPr>
          <w:rFonts w:ascii="Times New Roman" w:hAnsi="Times New Roman"/>
          <w:color w:val="000000"/>
          <w:sz w:val="24"/>
          <w:szCs w:val="24"/>
          <w:lang w:eastAsia="hu-HU"/>
        </w:rPr>
        <w:t>Az ajánlattevőnek és a részvételre jelentkezőnek</w:t>
      </w:r>
      <w:r>
        <w:rPr>
          <w:rFonts w:ascii="Times New Roman" w:hAnsi="Times New Roman"/>
          <w:color w:val="000000"/>
          <w:sz w:val="24"/>
          <w:szCs w:val="24"/>
          <w:lang w:eastAsia="hu-HU"/>
        </w:rPr>
        <w:t xml:space="preserve"> az 45. § (1) bekezdés 2., 17., és 18. pontjában foglalt kizáró okok fenn nem állását a 46</w:t>
      </w:r>
      <w:r w:rsidRPr="00EF4B28">
        <w:rPr>
          <w:rFonts w:ascii="Times New Roman" w:hAnsi="Times New Roman"/>
          <w:color w:val="000000"/>
          <w:sz w:val="24"/>
          <w:szCs w:val="24"/>
          <w:lang w:eastAsia="hu-HU"/>
        </w:rPr>
        <w:t>.</w:t>
      </w:r>
      <w:r>
        <w:rPr>
          <w:rFonts w:ascii="Times New Roman" w:hAnsi="Times New Roman"/>
          <w:color w:val="000000"/>
          <w:sz w:val="24"/>
          <w:szCs w:val="24"/>
          <w:lang w:eastAsia="hu-HU"/>
        </w:rPr>
        <w:t xml:space="preserve"> § (3)-(5) bekezdése alapján kell igazolnia.</w:t>
      </w:r>
    </w:p>
    <w:p w14:paraId="4714AA34" w14:textId="77777777" w:rsidR="007B6109" w:rsidRDefault="007B6109" w:rsidP="005D2E41">
      <w:pPr>
        <w:tabs>
          <w:tab w:val="left" w:pos="283"/>
        </w:tabs>
        <w:autoSpaceDE w:val="0"/>
        <w:autoSpaceDN w:val="0"/>
        <w:adjustRightInd w:val="0"/>
        <w:spacing w:after="0" w:line="240" w:lineRule="auto"/>
        <w:jc w:val="both"/>
        <w:rPr>
          <w:color w:val="000000"/>
        </w:rPr>
      </w:pPr>
      <w:r w:rsidRPr="00653229">
        <w:rPr>
          <w:rFonts w:ascii="Times New Roman" w:hAnsi="Times New Roman"/>
          <w:bCs/>
          <w:noProof/>
          <w:sz w:val="24"/>
          <w:szCs w:val="24"/>
          <w:lang w:eastAsia="hu-HU"/>
        </w:rPr>
        <w:t>(3)</w:t>
      </w:r>
      <w:r>
        <w:rPr>
          <w:rFonts w:ascii="Times New Roman" w:hAnsi="Times New Roman"/>
          <w:color w:val="000000"/>
          <w:sz w:val="24"/>
          <w:szCs w:val="24"/>
          <w:lang w:eastAsia="hu-HU"/>
        </w:rPr>
        <w:t xml:space="preserve"> Az ajánlattevő vagy a részvételre jelentkező</w:t>
      </w:r>
      <w:r w:rsidRPr="00AA6349">
        <w:rPr>
          <w:rFonts w:ascii="Times New Roman" w:hAnsi="Times New Roman"/>
          <w:color w:val="000000"/>
          <w:sz w:val="24"/>
          <w:szCs w:val="24"/>
          <w:lang w:eastAsia="hu-HU"/>
        </w:rPr>
        <w:t xml:space="preserve"> </w:t>
      </w:r>
      <w:r>
        <w:rPr>
          <w:rFonts w:ascii="Times New Roman" w:hAnsi="Times New Roman"/>
          <w:color w:val="000000"/>
          <w:sz w:val="24"/>
          <w:szCs w:val="24"/>
          <w:lang w:eastAsia="hu-HU"/>
        </w:rPr>
        <w:t>a</w:t>
      </w:r>
      <w:r w:rsidRPr="00AA6349">
        <w:rPr>
          <w:rFonts w:ascii="Times New Roman" w:hAnsi="Times New Roman"/>
          <w:color w:val="000000"/>
          <w:sz w:val="24"/>
          <w:szCs w:val="24"/>
          <w:lang w:eastAsia="hu-HU"/>
        </w:rPr>
        <w:t>z alvállalkozó</w:t>
      </w:r>
      <w:r>
        <w:rPr>
          <w:rFonts w:ascii="Times New Roman" w:hAnsi="Times New Roman"/>
          <w:color w:val="000000"/>
          <w:sz w:val="24"/>
          <w:szCs w:val="24"/>
          <w:lang w:eastAsia="hu-HU"/>
        </w:rPr>
        <w:t>, valamint</w:t>
      </w:r>
      <w:r w:rsidRPr="00AA6349">
        <w:rPr>
          <w:rFonts w:ascii="Times New Roman" w:hAnsi="Times New Roman"/>
          <w:color w:val="000000"/>
          <w:sz w:val="24"/>
          <w:szCs w:val="24"/>
          <w:lang w:eastAsia="hu-HU"/>
        </w:rPr>
        <w:t xml:space="preserve"> az alkalmasság igazolásában résztvevő más szervezet vonatkozásában </w:t>
      </w:r>
      <w:r w:rsidRPr="00391881">
        <w:rPr>
          <w:rFonts w:ascii="Times New Roman" w:hAnsi="Times New Roman"/>
          <w:color w:val="000000"/>
          <w:sz w:val="24"/>
          <w:szCs w:val="24"/>
          <w:lang w:eastAsia="hu-HU"/>
        </w:rPr>
        <w:t>csak nyilatkozni köteles arról, hogy a</w:t>
      </w:r>
      <w:r>
        <w:rPr>
          <w:rFonts w:ascii="Times New Roman" w:hAnsi="Times New Roman"/>
          <w:color w:val="000000"/>
          <w:sz w:val="24"/>
          <w:szCs w:val="24"/>
          <w:lang w:eastAsia="hu-HU"/>
        </w:rPr>
        <w:t>zok</w:t>
      </w:r>
      <w:r w:rsidRPr="00391881">
        <w:rPr>
          <w:rFonts w:ascii="Times New Roman" w:hAnsi="Times New Roman"/>
          <w:color w:val="000000"/>
          <w:sz w:val="24"/>
          <w:szCs w:val="24"/>
          <w:lang w:eastAsia="hu-HU"/>
        </w:rPr>
        <w:t xml:space="preserve"> </w:t>
      </w:r>
      <w:r>
        <w:rPr>
          <w:rFonts w:ascii="Times New Roman" w:hAnsi="Times New Roman"/>
          <w:color w:val="000000"/>
          <w:sz w:val="24"/>
          <w:szCs w:val="24"/>
          <w:lang w:eastAsia="hu-HU"/>
        </w:rPr>
        <w:t xml:space="preserve">nem tartoznak a </w:t>
      </w:r>
      <w:r w:rsidRPr="00AC235B">
        <w:rPr>
          <w:rFonts w:ascii="Times New Roman" w:hAnsi="Times New Roman"/>
          <w:color w:val="000000"/>
          <w:sz w:val="24"/>
          <w:szCs w:val="24"/>
          <w:lang w:eastAsia="hu-HU"/>
        </w:rPr>
        <w:t>45. § (1)</w:t>
      </w:r>
      <w:r>
        <w:rPr>
          <w:rFonts w:ascii="Times New Roman" w:hAnsi="Times New Roman"/>
          <w:color w:val="000000"/>
          <w:sz w:val="24"/>
          <w:szCs w:val="24"/>
          <w:lang w:eastAsia="hu-HU"/>
        </w:rPr>
        <w:t xml:space="preserve"> és </w:t>
      </w:r>
      <w:r w:rsidRPr="00AC235B">
        <w:rPr>
          <w:rFonts w:ascii="Times New Roman" w:hAnsi="Times New Roman"/>
          <w:color w:val="000000"/>
          <w:sz w:val="24"/>
          <w:szCs w:val="24"/>
          <w:lang w:eastAsia="hu-HU"/>
        </w:rPr>
        <w:t>(2) bekezdés</w:t>
      </w:r>
      <w:r>
        <w:rPr>
          <w:rFonts w:ascii="Times New Roman" w:hAnsi="Times New Roman"/>
          <w:color w:val="000000"/>
          <w:sz w:val="24"/>
          <w:szCs w:val="24"/>
          <w:lang w:eastAsia="hu-HU"/>
        </w:rPr>
        <w:t>e</w:t>
      </w:r>
      <w:r w:rsidRPr="00AC235B">
        <w:rPr>
          <w:rFonts w:ascii="Times New Roman" w:hAnsi="Times New Roman"/>
          <w:color w:val="000000"/>
          <w:sz w:val="24"/>
          <w:szCs w:val="24"/>
          <w:lang w:eastAsia="hu-HU"/>
        </w:rPr>
        <w:t>, valamint ha ajánlatkérő előírta, a 46. §</w:t>
      </w:r>
      <w:r w:rsidRPr="00AC235B" w:rsidDel="00AC235B">
        <w:rPr>
          <w:rFonts w:ascii="Times New Roman" w:hAnsi="Times New Roman"/>
          <w:color w:val="000000"/>
          <w:sz w:val="24"/>
          <w:szCs w:val="24"/>
          <w:lang w:eastAsia="hu-HU"/>
        </w:rPr>
        <w:t xml:space="preserve"> </w:t>
      </w:r>
      <w:r>
        <w:rPr>
          <w:rFonts w:ascii="Times New Roman" w:hAnsi="Times New Roman"/>
          <w:color w:val="000000"/>
          <w:sz w:val="24"/>
          <w:szCs w:val="24"/>
          <w:lang w:eastAsia="hu-HU"/>
        </w:rPr>
        <w:t xml:space="preserve">(1) bekezdése </w:t>
      </w:r>
      <w:r w:rsidRPr="00391881">
        <w:rPr>
          <w:rFonts w:ascii="Times New Roman" w:hAnsi="Times New Roman"/>
          <w:color w:val="000000"/>
          <w:sz w:val="24"/>
          <w:szCs w:val="24"/>
          <w:lang w:eastAsia="hu-HU"/>
        </w:rPr>
        <w:t>szerinti kizáró okok hatálya alá.</w:t>
      </w:r>
      <w:r w:rsidRPr="00391881">
        <w:rPr>
          <w:color w:val="000000"/>
        </w:rPr>
        <w:t xml:space="preserve"> </w:t>
      </w:r>
    </w:p>
    <w:p w14:paraId="7ED27A82" w14:textId="77777777" w:rsidR="007B6109" w:rsidRDefault="007B6109" w:rsidP="005D2E41">
      <w:pPr>
        <w:spacing w:after="0" w:line="240" w:lineRule="auto"/>
        <w:ind w:right="150"/>
        <w:jc w:val="both"/>
        <w:rPr>
          <w:rFonts w:ascii="Times New Roman" w:hAnsi="Times New Roman"/>
          <w:color w:val="000000"/>
          <w:sz w:val="24"/>
          <w:szCs w:val="24"/>
          <w:lang w:eastAsia="hu-HU"/>
        </w:rPr>
      </w:pPr>
      <w:r w:rsidRPr="00653229">
        <w:rPr>
          <w:rFonts w:ascii="Times New Roman" w:hAnsi="Times New Roman"/>
          <w:bCs/>
          <w:noProof/>
          <w:sz w:val="24"/>
          <w:szCs w:val="24"/>
          <w:lang w:eastAsia="hu-HU"/>
        </w:rPr>
        <w:t>(4)</w:t>
      </w:r>
      <w:r w:rsidRPr="0085166F">
        <w:rPr>
          <w:rFonts w:ascii="Times New Roman" w:hAnsi="Times New Roman"/>
          <w:color w:val="000000"/>
          <w:sz w:val="24"/>
          <w:szCs w:val="24"/>
          <w:lang w:eastAsia="hu-HU"/>
        </w:rPr>
        <w:t xml:space="preserve"> A </w:t>
      </w:r>
      <w:r>
        <w:rPr>
          <w:rFonts w:ascii="Times New Roman" w:hAnsi="Times New Roman"/>
          <w:color w:val="000000"/>
          <w:sz w:val="24"/>
          <w:szCs w:val="24"/>
          <w:lang w:eastAsia="hu-HU"/>
        </w:rPr>
        <w:t>49</w:t>
      </w:r>
      <w:r w:rsidRPr="0085166F">
        <w:rPr>
          <w:rFonts w:ascii="Times New Roman" w:hAnsi="Times New Roman"/>
          <w:color w:val="000000"/>
          <w:sz w:val="24"/>
          <w:szCs w:val="24"/>
          <w:lang w:eastAsia="hu-HU"/>
        </w:rPr>
        <w:t xml:space="preserve">. § (1) bekezdés </w:t>
      </w:r>
      <w:r w:rsidRPr="00996D60">
        <w:rPr>
          <w:rFonts w:ascii="Times New Roman" w:hAnsi="Times New Roman"/>
          <w:i/>
          <w:color w:val="000000"/>
          <w:sz w:val="24"/>
          <w:szCs w:val="24"/>
          <w:lang w:eastAsia="hu-HU"/>
        </w:rPr>
        <w:t>a)</w:t>
      </w:r>
      <w:r w:rsidRPr="0085166F">
        <w:rPr>
          <w:rFonts w:ascii="Times New Roman" w:hAnsi="Times New Roman"/>
          <w:color w:val="000000"/>
          <w:sz w:val="24"/>
          <w:szCs w:val="24"/>
          <w:lang w:eastAsia="hu-HU"/>
        </w:rPr>
        <w:t xml:space="preserve"> pontja, a (2) bekezdés </w:t>
      </w:r>
      <w:r w:rsidRPr="00996D60">
        <w:rPr>
          <w:rFonts w:ascii="Times New Roman" w:hAnsi="Times New Roman"/>
          <w:i/>
          <w:color w:val="000000"/>
          <w:sz w:val="24"/>
          <w:szCs w:val="24"/>
          <w:lang w:eastAsia="hu-HU"/>
        </w:rPr>
        <w:t>a)</w:t>
      </w:r>
      <w:r w:rsidRPr="0085166F">
        <w:rPr>
          <w:rFonts w:ascii="Times New Roman" w:hAnsi="Times New Roman"/>
          <w:color w:val="000000"/>
          <w:sz w:val="24"/>
          <w:szCs w:val="24"/>
          <w:lang w:eastAsia="hu-HU"/>
        </w:rPr>
        <w:t xml:space="preserve"> pontja, valamint a (3) bekezdés </w:t>
      </w:r>
      <w:r w:rsidRPr="00996D60">
        <w:rPr>
          <w:rFonts w:ascii="Times New Roman" w:hAnsi="Times New Roman"/>
          <w:i/>
          <w:color w:val="000000"/>
          <w:sz w:val="24"/>
          <w:szCs w:val="24"/>
          <w:lang w:eastAsia="hu-HU"/>
        </w:rPr>
        <w:t>a)</w:t>
      </w:r>
      <w:r w:rsidRPr="0085166F">
        <w:rPr>
          <w:rFonts w:ascii="Times New Roman" w:hAnsi="Times New Roman"/>
          <w:color w:val="000000"/>
          <w:sz w:val="24"/>
          <w:szCs w:val="24"/>
          <w:lang w:eastAsia="hu-HU"/>
        </w:rPr>
        <w:t xml:space="preserve"> pontja </w:t>
      </w:r>
      <w:r>
        <w:rPr>
          <w:rFonts w:ascii="Times New Roman" w:hAnsi="Times New Roman"/>
          <w:color w:val="000000"/>
          <w:sz w:val="24"/>
          <w:szCs w:val="24"/>
          <w:lang w:eastAsia="hu-HU"/>
        </w:rPr>
        <w:t xml:space="preserve">szerinti </w:t>
      </w:r>
      <w:r w:rsidRPr="0085166F">
        <w:rPr>
          <w:rFonts w:ascii="Times New Roman" w:hAnsi="Times New Roman"/>
          <w:color w:val="000000"/>
          <w:sz w:val="24"/>
          <w:szCs w:val="24"/>
          <w:lang w:eastAsia="hu-HU"/>
        </w:rPr>
        <w:t>igazol</w:t>
      </w:r>
      <w:r>
        <w:rPr>
          <w:rFonts w:ascii="Times New Roman" w:hAnsi="Times New Roman"/>
          <w:color w:val="000000"/>
          <w:sz w:val="24"/>
          <w:szCs w:val="24"/>
          <w:lang w:eastAsia="hu-HU"/>
        </w:rPr>
        <w:t>ási módok helyett</w:t>
      </w:r>
      <w:r w:rsidRPr="0085166F">
        <w:rPr>
          <w:rFonts w:ascii="Times New Roman" w:hAnsi="Times New Roman"/>
          <w:color w:val="000000"/>
          <w:sz w:val="24"/>
          <w:szCs w:val="24"/>
          <w:lang w:eastAsia="hu-HU"/>
        </w:rPr>
        <w:t xml:space="preserve"> az</w:t>
      </w:r>
      <w:r>
        <w:rPr>
          <w:rFonts w:ascii="Times New Roman" w:hAnsi="Times New Roman"/>
          <w:color w:val="000000"/>
          <w:sz w:val="24"/>
          <w:szCs w:val="24"/>
          <w:lang w:eastAsia="hu-HU"/>
        </w:rPr>
        <w:t xml:space="preserve"> alkalmassági követelménynek való megfelelés igazolható</w:t>
      </w:r>
      <w:r w:rsidRPr="0085166F">
        <w:rPr>
          <w:rFonts w:ascii="Times New Roman" w:hAnsi="Times New Roman"/>
          <w:color w:val="000000"/>
          <w:sz w:val="24"/>
          <w:szCs w:val="24"/>
          <w:lang w:eastAsia="hu-HU"/>
        </w:rPr>
        <w:t xml:space="preserve"> </w:t>
      </w:r>
      <w:r>
        <w:rPr>
          <w:rFonts w:ascii="Times New Roman" w:hAnsi="Times New Roman"/>
          <w:color w:val="000000"/>
          <w:sz w:val="24"/>
          <w:szCs w:val="24"/>
          <w:lang w:eastAsia="hu-HU"/>
        </w:rPr>
        <w:t xml:space="preserve">az </w:t>
      </w:r>
      <w:r w:rsidRPr="0085166F">
        <w:rPr>
          <w:rFonts w:ascii="Times New Roman" w:hAnsi="Times New Roman"/>
          <w:color w:val="000000"/>
          <w:sz w:val="24"/>
          <w:szCs w:val="24"/>
          <w:lang w:eastAsia="hu-HU"/>
        </w:rPr>
        <w:t xml:space="preserve">ajánlattevő, részvételre jelentkező </w:t>
      </w:r>
      <w:r>
        <w:rPr>
          <w:rFonts w:ascii="Times New Roman" w:hAnsi="Times New Roman"/>
          <w:color w:val="000000"/>
          <w:sz w:val="24"/>
          <w:szCs w:val="24"/>
          <w:lang w:eastAsia="hu-HU"/>
        </w:rPr>
        <w:t>vagy</w:t>
      </w:r>
      <w:r w:rsidRPr="0085166F">
        <w:rPr>
          <w:rFonts w:ascii="Times New Roman" w:hAnsi="Times New Roman"/>
          <w:color w:val="000000"/>
          <w:sz w:val="24"/>
          <w:szCs w:val="24"/>
          <w:lang w:eastAsia="hu-HU"/>
        </w:rPr>
        <w:t xml:space="preserve"> az alkalmasság igazolásában részt vevő más </w:t>
      </w:r>
      <w:r>
        <w:rPr>
          <w:rFonts w:ascii="Times New Roman" w:hAnsi="Times New Roman"/>
          <w:color w:val="000000"/>
          <w:sz w:val="24"/>
          <w:szCs w:val="24"/>
          <w:lang w:eastAsia="hu-HU"/>
        </w:rPr>
        <w:t xml:space="preserve">személy vagy </w:t>
      </w:r>
      <w:r w:rsidRPr="0085166F">
        <w:rPr>
          <w:rFonts w:ascii="Times New Roman" w:hAnsi="Times New Roman"/>
          <w:color w:val="000000"/>
          <w:sz w:val="24"/>
          <w:szCs w:val="24"/>
          <w:lang w:eastAsia="hu-HU"/>
        </w:rPr>
        <w:t xml:space="preserve">szervezet </w:t>
      </w:r>
      <w:r>
        <w:rPr>
          <w:rFonts w:ascii="Times New Roman" w:hAnsi="Times New Roman"/>
          <w:color w:val="000000"/>
          <w:sz w:val="24"/>
          <w:szCs w:val="24"/>
          <w:lang w:eastAsia="hu-HU"/>
        </w:rPr>
        <w:t xml:space="preserve">azonos tartalmú </w:t>
      </w:r>
      <w:r w:rsidRPr="0085166F">
        <w:rPr>
          <w:rFonts w:ascii="Times New Roman" w:hAnsi="Times New Roman"/>
          <w:color w:val="000000"/>
          <w:sz w:val="24"/>
          <w:szCs w:val="24"/>
          <w:lang w:eastAsia="hu-HU"/>
        </w:rPr>
        <w:t>nyilatkozatával, vagy a szerződést kötő más</w:t>
      </w:r>
      <w:r>
        <w:rPr>
          <w:rFonts w:ascii="Times New Roman" w:hAnsi="Times New Roman"/>
          <w:color w:val="000000"/>
          <w:sz w:val="24"/>
          <w:szCs w:val="24"/>
          <w:lang w:eastAsia="hu-HU"/>
        </w:rPr>
        <w:t>ik fél által adott igazolással.</w:t>
      </w:r>
    </w:p>
    <w:p w14:paraId="440177FC" w14:textId="77777777" w:rsidR="00762004" w:rsidRPr="008831FE" w:rsidRDefault="00762004" w:rsidP="00762004">
      <w:pPr>
        <w:tabs>
          <w:tab w:val="left" w:pos="283"/>
        </w:tabs>
        <w:autoSpaceDE w:val="0"/>
        <w:autoSpaceDN w:val="0"/>
        <w:adjustRightInd w:val="0"/>
        <w:spacing w:after="0" w:line="240" w:lineRule="auto"/>
        <w:jc w:val="center"/>
        <w:rPr>
          <w:rFonts w:ascii="Times New Roman" w:hAnsi="Times New Roman"/>
          <w:noProof/>
          <w:sz w:val="24"/>
          <w:szCs w:val="24"/>
          <w:lang w:eastAsia="hu-HU"/>
        </w:rPr>
      </w:pPr>
    </w:p>
    <w:p w14:paraId="0764CA9A" w14:textId="77777777" w:rsidR="007B6109" w:rsidRPr="00654BCE" w:rsidRDefault="007B6109" w:rsidP="005D2E41">
      <w:pPr>
        <w:pStyle w:val="Listaszerbekezds1"/>
        <w:keepLines/>
        <w:tabs>
          <w:tab w:val="left" w:pos="0"/>
        </w:tabs>
        <w:autoSpaceDE w:val="0"/>
        <w:autoSpaceDN w:val="0"/>
        <w:adjustRightInd w:val="0"/>
        <w:spacing w:after="0" w:line="240" w:lineRule="auto"/>
        <w:ind w:left="0"/>
        <w:jc w:val="center"/>
        <w:rPr>
          <w:rFonts w:ascii="Times New Roman" w:hAnsi="Times New Roman"/>
          <w:b/>
          <w:bCs/>
          <w:noProof/>
          <w:sz w:val="24"/>
          <w:szCs w:val="24"/>
          <w:lang w:eastAsia="hu-HU"/>
        </w:rPr>
      </w:pPr>
      <w:r>
        <w:rPr>
          <w:rFonts w:ascii="Times New Roman" w:hAnsi="Times New Roman"/>
          <w:b/>
          <w:bCs/>
          <w:noProof/>
          <w:sz w:val="24"/>
          <w:szCs w:val="24"/>
          <w:lang w:eastAsia="hu-HU"/>
        </w:rPr>
        <w:t xml:space="preserve">51. </w:t>
      </w:r>
      <w:r w:rsidRPr="00654BCE">
        <w:rPr>
          <w:rFonts w:ascii="Times New Roman" w:hAnsi="Times New Roman"/>
          <w:b/>
          <w:bCs/>
          <w:noProof/>
          <w:sz w:val="24"/>
          <w:szCs w:val="24"/>
          <w:lang w:eastAsia="hu-HU"/>
        </w:rPr>
        <w:t>Egyes eljárásfajtákra vonatkozó sajátos szabályok</w:t>
      </w:r>
    </w:p>
    <w:p w14:paraId="40BD376F" w14:textId="77777777" w:rsidR="007B6109" w:rsidRPr="0085166F" w:rsidRDefault="007B6109" w:rsidP="005D2E41">
      <w:pPr>
        <w:keepLines/>
        <w:tabs>
          <w:tab w:val="left" w:pos="0"/>
        </w:tabs>
        <w:autoSpaceDE w:val="0"/>
        <w:autoSpaceDN w:val="0"/>
        <w:adjustRightInd w:val="0"/>
        <w:spacing w:after="0" w:line="240" w:lineRule="auto"/>
        <w:rPr>
          <w:rFonts w:ascii="Times New Roman" w:hAnsi="Times New Roman"/>
          <w:b/>
          <w:bCs/>
          <w:noProof/>
          <w:sz w:val="24"/>
          <w:szCs w:val="24"/>
          <w:lang w:eastAsia="hu-HU"/>
        </w:rPr>
      </w:pPr>
    </w:p>
    <w:p w14:paraId="36046DB9" w14:textId="77777777" w:rsidR="007B6109" w:rsidRDefault="007B6109" w:rsidP="005D2E41">
      <w:pPr>
        <w:autoSpaceDE w:val="0"/>
        <w:autoSpaceDN w:val="0"/>
        <w:adjustRightInd w:val="0"/>
        <w:spacing w:after="0" w:line="240" w:lineRule="auto"/>
        <w:jc w:val="both"/>
        <w:rPr>
          <w:rFonts w:ascii="Times New Roman" w:hAnsi="Times New Roman"/>
          <w:sz w:val="24"/>
          <w:szCs w:val="24"/>
          <w:lang w:eastAsia="hu-HU"/>
        </w:rPr>
      </w:pPr>
      <w:r>
        <w:rPr>
          <w:rFonts w:ascii="Times New Roman" w:hAnsi="Times New Roman"/>
          <w:b/>
          <w:sz w:val="24"/>
          <w:szCs w:val="24"/>
        </w:rPr>
        <w:t>92</w:t>
      </w:r>
      <w:r w:rsidRPr="0085166F">
        <w:rPr>
          <w:rFonts w:ascii="Times New Roman" w:hAnsi="Times New Roman"/>
          <w:b/>
          <w:sz w:val="24"/>
          <w:szCs w:val="24"/>
        </w:rPr>
        <w:t xml:space="preserve">. § </w:t>
      </w:r>
      <w:r w:rsidRPr="00762004">
        <w:rPr>
          <w:rFonts w:ascii="Times New Roman" w:hAnsi="Times New Roman"/>
          <w:sz w:val="24"/>
          <w:szCs w:val="24"/>
        </w:rPr>
        <w:t>(1)</w:t>
      </w:r>
      <w:r w:rsidRPr="0085166F">
        <w:rPr>
          <w:rFonts w:ascii="Times New Roman" w:hAnsi="Times New Roman"/>
          <w:sz w:val="24"/>
          <w:szCs w:val="24"/>
        </w:rPr>
        <w:t xml:space="preserve"> </w:t>
      </w:r>
      <w:r>
        <w:rPr>
          <w:rFonts w:ascii="Times New Roman" w:hAnsi="Times New Roman"/>
          <w:sz w:val="24"/>
          <w:szCs w:val="24"/>
        </w:rPr>
        <w:t>M</w:t>
      </w:r>
      <w:r w:rsidRPr="0085166F">
        <w:rPr>
          <w:rFonts w:ascii="Times New Roman" w:hAnsi="Times New Roman"/>
          <w:sz w:val="24"/>
          <w:szCs w:val="24"/>
        </w:rPr>
        <w:t xml:space="preserve">eghívásos </w:t>
      </w:r>
      <w:r>
        <w:rPr>
          <w:rFonts w:ascii="Times New Roman" w:hAnsi="Times New Roman"/>
          <w:sz w:val="24"/>
          <w:szCs w:val="24"/>
        </w:rPr>
        <w:t xml:space="preserve">és tárgyalásos </w:t>
      </w:r>
      <w:r w:rsidRPr="0085166F">
        <w:rPr>
          <w:rFonts w:ascii="Times New Roman" w:hAnsi="Times New Roman"/>
          <w:sz w:val="24"/>
          <w:szCs w:val="24"/>
        </w:rPr>
        <w:t xml:space="preserve">eljárásban a részvételi határidőt az ajánlatkérő nem határozhatja meg a részvételi felhívást tartalmazó hirdetmény </w:t>
      </w:r>
      <w:r>
        <w:rPr>
          <w:rFonts w:ascii="Times New Roman" w:hAnsi="Times New Roman"/>
          <w:sz w:val="24"/>
          <w:szCs w:val="24"/>
        </w:rPr>
        <w:t>közzétételének</w:t>
      </w:r>
      <w:r w:rsidRPr="0085166F">
        <w:rPr>
          <w:rFonts w:ascii="Times New Roman" w:hAnsi="Times New Roman"/>
          <w:sz w:val="24"/>
          <w:szCs w:val="24"/>
        </w:rPr>
        <w:t xml:space="preserve"> napjától számított </w:t>
      </w:r>
      <w:r>
        <w:rPr>
          <w:rFonts w:ascii="Times New Roman" w:hAnsi="Times New Roman"/>
          <w:sz w:val="24"/>
          <w:szCs w:val="24"/>
        </w:rPr>
        <w:t>húsz</w:t>
      </w:r>
      <w:r w:rsidRPr="0085166F">
        <w:rPr>
          <w:rFonts w:ascii="Times New Roman" w:hAnsi="Times New Roman"/>
          <w:sz w:val="24"/>
          <w:szCs w:val="24"/>
        </w:rPr>
        <w:t xml:space="preserve"> napnál rövidebb időtartamban.</w:t>
      </w:r>
      <w:r w:rsidRPr="00094467">
        <w:rPr>
          <w:rFonts w:ascii="Times New Roman" w:hAnsi="Times New Roman"/>
          <w:sz w:val="24"/>
          <w:szCs w:val="24"/>
          <w:lang w:eastAsia="hu-HU"/>
        </w:rPr>
        <w:t xml:space="preserve"> </w:t>
      </w:r>
    </w:p>
    <w:p w14:paraId="62F22839" w14:textId="77777777" w:rsidR="007B6109" w:rsidRDefault="007B6109" w:rsidP="005D2E41">
      <w:pPr>
        <w:autoSpaceDE w:val="0"/>
        <w:autoSpaceDN w:val="0"/>
        <w:adjustRightInd w:val="0"/>
        <w:spacing w:after="0" w:line="240" w:lineRule="auto"/>
        <w:jc w:val="both"/>
        <w:rPr>
          <w:rFonts w:ascii="Times New Roman" w:hAnsi="Times New Roman"/>
          <w:sz w:val="24"/>
          <w:szCs w:val="24"/>
          <w:lang w:eastAsia="hu-HU"/>
        </w:rPr>
      </w:pPr>
      <w:r w:rsidRPr="00762004">
        <w:rPr>
          <w:rFonts w:ascii="Times New Roman" w:hAnsi="Times New Roman"/>
          <w:sz w:val="24"/>
          <w:szCs w:val="24"/>
        </w:rPr>
        <w:t>(2)</w:t>
      </w:r>
      <w:r w:rsidRPr="00094467">
        <w:rPr>
          <w:rFonts w:ascii="Times New Roman" w:hAnsi="Times New Roman"/>
          <w:sz w:val="24"/>
          <w:szCs w:val="24"/>
          <w:lang w:eastAsia="hu-HU"/>
        </w:rPr>
        <w:t xml:space="preserve"> Meghívásos eljárás alkalmazása esetében az ajánlat</w:t>
      </w:r>
      <w:r>
        <w:rPr>
          <w:rFonts w:ascii="Times New Roman" w:hAnsi="Times New Roman"/>
          <w:sz w:val="24"/>
          <w:szCs w:val="24"/>
          <w:lang w:eastAsia="hu-HU"/>
        </w:rPr>
        <w:t>tételi</w:t>
      </w:r>
      <w:r w:rsidRPr="00094467">
        <w:rPr>
          <w:rFonts w:ascii="Times New Roman" w:hAnsi="Times New Roman"/>
          <w:sz w:val="24"/>
          <w:szCs w:val="24"/>
          <w:lang w:eastAsia="hu-HU"/>
        </w:rPr>
        <w:t xml:space="preserve"> </w:t>
      </w:r>
      <w:r>
        <w:rPr>
          <w:rFonts w:ascii="Times New Roman" w:hAnsi="Times New Roman"/>
          <w:sz w:val="24"/>
          <w:szCs w:val="24"/>
          <w:lang w:eastAsia="hu-HU"/>
        </w:rPr>
        <w:t>határidőt legalább</w:t>
      </w:r>
      <w:r w:rsidRPr="00094467">
        <w:rPr>
          <w:rFonts w:ascii="Times New Roman" w:hAnsi="Times New Roman"/>
          <w:sz w:val="24"/>
          <w:szCs w:val="24"/>
          <w:lang w:eastAsia="hu-HU"/>
        </w:rPr>
        <w:t xml:space="preserve"> az ajánlattételi felhívás megküldését követő naptól számított </w:t>
      </w:r>
      <w:r>
        <w:rPr>
          <w:rFonts w:ascii="Times New Roman" w:hAnsi="Times New Roman"/>
          <w:sz w:val="24"/>
          <w:szCs w:val="24"/>
          <w:lang w:eastAsia="hu-HU"/>
        </w:rPr>
        <w:t>tizenöt</w:t>
      </w:r>
      <w:r w:rsidRPr="00094467">
        <w:rPr>
          <w:rFonts w:ascii="Times New Roman" w:hAnsi="Times New Roman"/>
          <w:sz w:val="24"/>
          <w:szCs w:val="24"/>
          <w:lang w:eastAsia="hu-HU"/>
        </w:rPr>
        <w:t xml:space="preserve"> nap</w:t>
      </w:r>
      <w:r>
        <w:rPr>
          <w:rFonts w:ascii="Times New Roman" w:hAnsi="Times New Roman"/>
          <w:sz w:val="24"/>
          <w:szCs w:val="24"/>
          <w:lang w:eastAsia="hu-HU"/>
        </w:rPr>
        <w:t>ban kell meghatározni</w:t>
      </w:r>
      <w:r w:rsidRPr="00094467">
        <w:rPr>
          <w:rFonts w:ascii="Times New Roman" w:hAnsi="Times New Roman"/>
          <w:sz w:val="24"/>
          <w:szCs w:val="24"/>
          <w:lang w:eastAsia="hu-HU"/>
        </w:rPr>
        <w:t xml:space="preserve">. </w:t>
      </w:r>
    </w:p>
    <w:p w14:paraId="7EFE00A0" w14:textId="77777777" w:rsidR="007B6109" w:rsidRPr="0085166F" w:rsidRDefault="007B6109" w:rsidP="005D2E41">
      <w:pPr>
        <w:autoSpaceDE w:val="0"/>
        <w:autoSpaceDN w:val="0"/>
        <w:adjustRightInd w:val="0"/>
        <w:spacing w:after="0" w:line="240" w:lineRule="auto"/>
        <w:jc w:val="both"/>
        <w:rPr>
          <w:rFonts w:ascii="Times New Roman" w:hAnsi="Times New Roman"/>
          <w:sz w:val="24"/>
          <w:szCs w:val="24"/>
        </w:rPr>
      </w:pPr>
      <w:r w:rsidRPr="00762004">
        <w:rPr>
          <w:rFonts w:ascii="Times New Roman" w:hAnsi="Times New Roman"/>
          <w:sz w:val="24"/>
          <w:szCs w:val="24"/>
        </w:rPr>
        <w:t>(3)</w:t>
      </w:r>
      <w:r w:rsidRPr="0085166F">
        <w:rPr>
          <w:rFonts w:ascii="Times New Roman" w:hAnsi="Times New Roman"/>
          <w:sz w:val="24"/>
          <w:szCs w:val="24"/>
        </w:rPr>
        <w:t xml:space="preserve"> Kivételesen indokolt és sürgős esetben, ha </w:t>
      </w:r>
      <w:r>
        <w:rPr>
          <w:rFonts w:ascii="Times New Roman" w:hAnsi="Times New Roman"/>
          <w:sz w:val="24"/>
          <w:szCs w:val="24"/>
        </w:rPr>
        <w:t xml:space="preserve">a meghívásos vagy tárgyalásos eljárásban </w:t>
      </w:r>
      <w:r w:rsidRPr="0085166F">
        <w:rPr>
          <w:rFonts w:ascii="Times New Roman" w:hAnsi="Times New Roman"/>
          <w:sz w:val="24"/>
          <w:szCs w:val="24"/>
        </w:rPr>
        <w:t>az (1)</w:t>
      </w:r>
      <w:r>
        <w:rPr>
          <w:rFonts w:ascii="Times New Roman" w:hAnsi="Times New Roman"/>
          <w:sz w:val="24"/>
          <w:szCs w:val="24"/>
        </w:rPr>
        <w:t xml:space="preserve"> bekezdés szerinti határidő</w:t>
      </w:r>
      <w:r w:rsidRPr="0085166F">
        <w:rPr>
          <w:rFonts w:ascii="Times New Roman" w:hAnsi="Times New Roman"/>
          <w:sz w:val="24"/>
          <w:szCs w:val="24"/>
        </w:rPr>
        <w:t xml:space="preserve"> nem lenn</w:t>
      </w:r>
      <w:r>
        <w:rPr>
          <w:rFonts w:ascii="Times New Roman" w:hAnsi="Times New Roman"/>
          <w:sz w:val="24"/>
          <w:szCs w:val="24"/>
        </w:rPr>
        <w:t>e betartható</w:t>
      </w:r>
      <w:r w:rsidRPr="0085166F">
        <w:rPr>
          <w:rFonts w:ascii="Times New Roman" w:hAnsi="Times New Roman"/>
          <w:sz w:val="24"/>
          <w:szCs w:val="24"/>
        </w:rPr>
        <w:t xml:space="preserve">, az ajánlatkérő az (1) bekezdésben foglaltnál rövidebb részvételi határidőt is meghatározhat, amely azonban nem lehet rövidebb a részvételi felhívást tartalmazó hirdetmény </w:t>
      </w:r>
      <w:r>
        <w:rPr>
          <w:rFonts w:ascii="Times New Roman" w:hAnsi="Times New Roman"/>
          <w:sz w:val="24"/>
          <w:szCs w:val="24"/>
        </w:rPr>
        <w:t>közzétételének napjától számított tíz</w:t>
      </w:r>
      <w:r w:rsidRPr="0085166F">
        <w:rPr>
          <w:rFonts w:ascii="Times New Roman" w:hAnsi="Times New Roman"/>
          <w:sz w:val="24"/>
          <w:szCs w:val="24"/>
        </w:rPr>
        <w:t xml:space="preserve"> napnál (gyorsított </w:t>
      </w:r>
      <w:r>
        <w:rPr>
          <w:rFonts w:ascii="Times New Roman" w:hAnsi="Times New Roman"/>
          <w:sz w:val="24"/>
          <w:szCs w:val="24"/>
        </w:rPr>
        <w:t xml:space="preserve">vagy tárgyalásos </w:t>
      </w:r>
      <w:r w:rsidRPr="0085166F">
        <w:rPr>
          <w:rFonts w:ascii="Times New Roman" w:hAnsi="Times New Roman"/>
          <w:sz w:val="24"/>
          <w:szCs w:val="24"/>
        </w:rPr>
        <w:t xml:space="preserve">meghívásos eljárás). A gyorsított </w:t>
      </w:r>
      <w:r>
        <w:rPr>
          <w:rFonts w:ascii="Times New Roman" w:hAnsi="Times New Roman"/>
          <w:sz w:val="24"/>
          <w:szCs w:val="24"/>
        </w:rPr>
        <w:t xml:space="preserve">meghívásos vagy tárgyalásos </w:t>
      </w:r>
      <w:r w:rsidRPr="0085166F">
        <w:rPr>
          <w:rFonts w:ascii="Times New Roman" w:hAnsi="Times New Roman"/>
          <w:sz w:val="24"/>
          <w:szCs w:val="24"/>
        </w:rPr>
        <w:t>eljárás alkalmazásának indokát az eljárást megindí</w:t>
      </w:r>
      <w:r>
        <w:rPr>
          <w:rFonts w:ascii="Times New Roman" w:hAnsi="Times New Roman"/>
          <w:sz w:val="24"/>
          <w:szCs w:val="24"/>
        </w:rPr>
        <w:t>tó hirdetményben meg kell adni.</w:t>
      </w:r>
    </w:p>
    <w:p w14:paraId="716AE5DF" w14:textId="77777777" w:rsidR="007B6109" w:rsidRDefault="007B6109" w:rsidP="005D2E41">
      <w:pPr>
        <w:spacing w:after="0" w:line="240" w:lineRule="auto"/>
        <w:jc w:val="both"/>
        <w:rPr>
          <w:rFonts w:ascii="Times New Roman" w:hAnsi="Times New Roman"/>
          <w:sz w:val="24"/>
          <w:szCs w:val="24"/>
        </w:rPr>
      </w:pPr>
      <w:r w:rsidRPr="00653229">
        <w:rPr>
          <w:rFonts w:ascii="Times New Roman" w:hAnsi="Times New Roman"/>
          <w:sz w:val="24"/>
          <w:szCs w:val="24"/>
        </w:rPr>
        <w:t>(4)</w:t>
      </w:r>
      <w:r w:rsidRPr="0085166F">
        <w:rPr>
          <w:rFonts w:ascii="Times New Roman" w:hAnsi="Times New Roman"/>
          <w:sz w:val="24"/>
          <w:szCs w:val="24"/>
        </w:rPr>
        <w:t xml:space="preserve"> A gyorsított </w:t>
      </w:r>
      <w:r>
        <w:rPr>
          <w:rFonts w:ascii="Times New Roman" w:hAnsi="Times New Roman"/>
          <w:sz w:val="24"/>
          <w:szCs w:val="24"/>
        </w:rPr>
        <w:t xml:space="preserve">meghívásos </w:t>
      </w:r>
      <w:r w:rsidRPr="0085166F">
        <w:rPr>
          <w:rFonts w:ascii="Times New Roman" w:hAnsi="Times New Roman"/>
          <w:sz w:val="24"/>
          <w:szCs w:val="24"/>
        </w:rPr>
        <w:t>eljárásban az ajánlatkérő – ha a (</w:t>
      </w:r>
      <w:r>
        <w:rPr>
          <w:rFonts w:ascii="Times New Roman" w:hAnsi="Times New Roman"/>
          <w:sz w:val="24"/>
          <w:szCs w:val="24"/>
        </w:rPr>
        <w:t>2</w:t>
      </w:r>
      <w:r w:rsidRPr="0085166F">
        <w:rPr>
          <w:rFonts w:ascii="Times New Roman" w:hAnsi="Times New Roman"/>
          <w:sz w:val="24"/>
          <w:szCs w:val="24"/>
        </w:rPr>
        <w:t>) bekezdésben foglalt határidők nem lennének betarthatóak – az ajánlattételi határidőt nem határozhatja meg az ajánlattételi felhívás megküldésének napjától számított tíz napnál rövidebb időtartamban.</w:t>
      </w:r>
    </w:p>
    <w:p w14:paraId="2D017DA5" w14:textId="77777777" w:rsidR="007B6109" w:rsidRPr="00035624" w:rsidRDefault="007B6109" w:rsidP="005D2E41">
      <w:pPr>
        <w:spacing w:after="0" w:line="240" w:lineRule="auto"/>
        <w:jc w:val="both"/>
        <w:rPr>
          <w:rFonts w:ascii="Times New Roman" w:hAnsi="Times New Roman"/>
          <w:sz w:val="24"/>
          <w:szCs w:val="24"/>
        </w:rPr>
      </w:pPr>
      <w:r>
        <w:rPr>
          <w:rFonts w:ascii="Times New Roman" w:hAnsi="Times New Roman"/>
          <w:b/>
          <w:sz w:val="24"/>
          <w:szCs w:val="24"/>
        </w:rPr>
        <w:t>93</w:t>
      </w:r>
      <w:r w:rsidRPr="00035624">
        <w:rPr>
          <w:rFonts w:ascii="Times New Roman" w:hAnsi="Times New Roman"/>
          <w:b/>
          <w:sz w:val="24"/>
          <w:szCs w:val="24"/>
        </w:rPr>
        <w:t xml:space="preserve">. § </w:t>
      </w:r>
      <w:r w:rsidRPr="00653229">
        <w:rPr>
          <w:rFonts w:ascii="Times New Roman" w:hAnsi="Times New Roman"/>
          <w:sz w:val="24"/>
          <w:szCs w:val="24"/>
        </w:rPr>
        <w:t>(1)</w:t>
      </w:r>
      <w:r w:rsidRPr="00035624">
        <w:rPr>
          <w:rFonts w:ascii="Times New Roman" w:hAnsi="Times New Roman"/>
          <w:sz w:val="24"/>
          <w:szCs w:val="24"/>
        </w:rPr>
        <w:t xml:space="preserve"> </w:t>
      </w:r>
      <w:r>
        <w:rPr>
          <w:rFonts w:ascii="Times New Roman" w:hAnsi="Times New Roman"/>
          <w:sz w:val="24"/>
          <w:szCs w:val="24"/>
        </w:rPr>
        <w:t xml:space="preserve">Versenypárbeszéd esetén </w:t>
      </w:r>
      <w:r w:rsidRPr="00035624">
        <w:rPr>
          <w:rFonts w:ascii="Times New Roman" w:hAnsi="Times New Roman"/>
          <w:sz w:val="24"/>
          <w:szCs w:val="24"/>
        </w:rPr>
        <w:t>a részvételi határidő meghatározására a</w:t>
      </w:r>
      <w:r>
        <w:rPr>
          <w:rFonts w:ascii="Times New Roman" w:hAnsi="Times New Roman"/>
          <w:sz w:val="24"/>
          <w:szCs w:val="24"/>
        </w:rPr>
        <w:t xml:space="preserve"> 92</w:t>
      </w:r>
      <w:r w:rsidRPr="00EF4B28">
        <w:rPr>
          <w:rFonts w:ascii="Times New Roman" w:hAnsi="Times New Roman"/>
          <w:sz w:val="24"/>
          <w:szCs w:val="24"/>
        </w:rPr>
        <w:t>. § (</w:t>
      </w:r>
      <w:r>
        <w:rPr>
          <w:rFonts w:ascii="Times New Roman" w:hAnsi="Times New Roman"/>
          <w:sz w:val="24"/>
          <w:szCs w:val="24"/>
        </w:rPr>
        <w:t>1</w:t>
      </w:r>
      <w:r w:rsidRPr="00EF4B28">
        <w:rPr>
          <w:rFonts w:ascii="Times New Roman" w:hAnsi="Times New Roman"/>
          <w:sz w:val="24"/>
          <w:szCs w:val="24"/>
        </w:rPr>
        <w:t>) és (</w:t>
      </w:r>
      <w:r>
        <w:rPr>
          <w:rFonts w:ascii="Times New Roman" w:hAnsi="Times New Roman"/>
          <w:sz w:val="24"/>
          <w:szCs w:val="24"/>
        </w:rPr>
        <w:t>3</w:t>
      </w:r>
      <w:r w:rsidRPr="00EF4B28">
        <w:rPr>
          <w:rFonts w:ascii="Times New Roman" w:hAnsi="Times New Roman"/>
          <w:sz w:val="24"/>
          <w:szCs w:val="24"/>
        </w:rPr>
        <w:t>) bekezdése</w:t>
      </w:r>
      <w:r w:rsidRPr="00035624">
        <w:rPr>
          <w:rFonts w:ascii="Times New Roman" w:hAnsi="Times New Roman"/>
          <w:sz w:val="24"/>
          <w:szCs w:val="24"/>
        </w:rPr>
        <w:t xml:space="preserve"> alkalmazandó.</w:t>
      </w:r>
    </w:p>
    <w:p w14:paraId="2D3DF07E" w14:textId="77777777" w:rsidR="007B6109" w:rsidRDefault="007B6109" w:rsidP="005D2E41">
      <w:pPr>
        <w:spacing w:after="0" w:line="240" w:lineRule="auto"/>
        <w:jc w:val="both"/>
        <w:rPr>
          <w:rFonts w:ascii="Times New Roman" w:hAnsi="Times New Roman"/>
          <w:sz w:val="24"/>
          <w:szCs w:val="24"/>
        </w:rPr>
      </w:pPr>
      <w:r w:rsidRPr="00653229">
        <w:rPr>
          <w:rFonts w:ascii="Times New Roman" w:hAnsi="Times New Roman"/>
          <w:sz w:val="24"/>
          <w:szCs w:val="24"/>
        </w:rPr>
        <w:t>(2)</w:t>
      </w:r>
      <w:r w:rsidRPr="00035624">
        <w:rPr>
          <w:rFonts w:ascii="Times New Roman" w:hAnsi="Times New Roman"/>
          <w:sz w:val="24"/>
          <w:szCs w:val="24"/>
        </w:rPr>
        <w:t xml:space="preserve"> </w:t>
      </w:r>
      <w:r>
        <w:rPr>
          <w:rFonts w:ascii="Times New Roman" w:hAnsi="Times New Roman"/>
          <w:sz w:val="24"/>
          <w:szCs w:val="24"/>
        </w:rPr>
        <w:t>Ha az ajánlatkérő</w:t>
      </w:r>
      <w:r w:rsidRPr="00035624">
        <w:rPr>
          <w:rFonts w:ascii="Times New Roman" w:hAnsi="Times New Roman"/>
          <w:sz w:val="24"/>
          <w:szCs w:val="24"/>
        </w:rPr>
        <w:t xml:space="preserve"> </w:t>
      </w:r>
      <w:r>
        <w:rPr>
          <w:rFonts w:ascii="Times New Roman" w:hAnsi="Times New Roman"/>
          <w:sz w:val="24"/>
          <w:szCs w:val="24"/>
        </w:rPr>
        <w:t>a tárgyalásos eljárás során</w:t>
      </w:r>
      <w:r w:rsidRPr="00035624">
        <w:rPr>
          <w:rFonts w:ascii="Times New Roman" w:hAnsi="Times New Roman"/>
          <w:sz w:val="24"/>
          <w:szCs w:val="24"/>
        </w:rPr>
        <w:t xml:space="preserve"> az eljárást megindító </w:t>
      </w:r>
      <w:r>
        <w:rPr>
          <w:rFonts w:ascii="Times New Roman" w:hAnsi="Times New Roman"/>
          <w:sz w:val="24"/>
          <w:szCs w:val="24"/>
        </w:rPr>
        <w:t>felhívásban ennek lehetőségét fenntartotta</w:t>
      </w:r>
      <w:r w:rsidRPr="00035624">
        <w:rPr>
          <w:rFonts w:ascii="Times New Roman" w:hAnsi="Times New Roman"/>
          <w:sz w:val="24"/>
          <w:szCs w:val="24"/>
        </w:rPr>
        <w:t xml:space="preserve">, az első ajánlatok beérkezését követően dönthet úgy, hogy nem tart tárgyalást, hanem a benyújtott ajánlatok bírálatával és értékelésével befejezi az eljárást. Ebben az esetben döntéséről haladéktalanul – faxon vagy elektronikus úton – értesíti az ajánlattevőket, </w:t>
      </w:r>
      <w:r>
        <w:rPr>
          <w:rFonts w:ascii="Times New Roman" w:hAnsi="Times New Roman"/>
          <w:sz w:val="24"/>
          <w:szCs w:val="24"/>
        </w:rPr>
        <w:t>és tájékoztatja őket arról, hogy</w:t>
      </w:r>
      <w:r w:rsidRPr="00035624">
        <w:rPr>
          <w:rFonts w:ascii="Times New Roman" w:hAnsi="Times New Roman"/>
          <w:sz w:val="24"/>
          <w:szCs w:val="24"/>
        </w:rPr>
        <w:t xml:space="preserve"> ajánlati kötöttség</w:t>
      </w:r>
      <w:r>
        <w:rPr>
          <w:rFonts w:ascii="Times New Roman" w:hAnsi="Times New Roman"/>
          <w:sz w:val="24"/>
          <w:szCs w:val="24"/>
        </w:rPr>
        <w:t>ük</w:t>
      </w:r>
      <w:r w:rsidRPr="00035624">
        <w:rPr>
          <w:rFonts w:ascii="Times New Roman" w:hAnsi="Times New Roman"/>
          <w:sz w:val="24"/>
          <w:szCs w:val="24"/>
        </w:rPr>
        <w:t xml:space="preserve"> az értesítés ajánlatkérő általi megküldésével áll be.</w:t>
      </w:r>
    </w:p>
    <w:p w14:paraId="3C3FEB8A" w14:textId="77777777" w:rsidR="007B6109" w:rsidRPr="00F82202" w:rsidRDefault="007B6109" w:rsidP="005D2E41">
      <w:pPr>
        <w:spacing w:after="0" w:line="240" w:lineRule="auto"/>
        <w:jc w:val="both"/>
        <w:rPr>
          <w:rFonts w:ascii="Times New Roman" w:hAnsi="Times New Roman"/>
          <w:sz w:val="24"/>
          <w:szCs w:val="24"/>
        </w:rPr>
      </w:pPr>
      <w:r>
        <w:rPr>
          <w:rFonts w:ascii="Times New Roman" w:hAnsi="Times New Roman"/>
          <w:b/>
          <w:sz w:val="24"/>
          <w:szCs w:val="24"/>
        </w:rPr>
        <w:t>94</w:t>
      </w:r>
      <w:r w:rsidRPr="00035624">
        <w:rPr>
          <w:rFonts w:ascii="Times New Roman" w:hAnsi="Times New Roman"/>
          <w:b/>
          <w:sz w:val="24"/>
          <w:szCs w:val="24"/>
        </w:rPr>
        <w:t xml:space="preserve">. § </w:t>
      </w:r>
      <w:r w:rsidRPr="00653229">
        <w:rPr>
          <w:rFonts w:ascii="Times New Roman" w:hAnsi="Times New Roman"/>
          <w:sz w:val="24"/>
          <w:szCs w:val="24"/>
        </w:rPr>
        <w:t>(1)</w:t>
      </w:r>
      <w:r>
        <w:rPr>
          <w:rFonts w:ascii="Times New Roman" w:hAnsi="Times New Roman"/>
          <w:sz w:val="24"/>
          <w:szCs w:val="24"/>
        </w:rPr>
        <w:t xml:space="preserve"> Hirdetmény nélküli tárgyalásos eljárás a 75</w:t>
      </w:r>
      <w:r w:rsidRPr="00EF4B28">
        <w:rPr>
          <w:rFonts w:ascii="Times New Roman" w:hAnsi="Times New Roman"/>
          <w:sz w:val="24"/>
          <w:szCs w:val="24"/>
        </w:rPr>
        <w:t>. §</w:t>
      </w:r>
      <w:r>
        <w:rPr>
          <w:rFonts w:ascii="Times New Roman" w:hAnsi="Times New Roman"/>
          <w:sz w:val="24"/>
          <w:szCs w:val="24"/>
        </w:rPr>
        <w:t xml:space="preserve"> (2) bekezdésében meghatározott eseteken kívül akkor is alkalmazható, ha </w:t>
      </w:r>
      <w:r w:rsidRPr="00F82202">
        <w:rPr>
          <w:rFonts w:ascii="Times New Roman" w:hAnsi="Times New Roman"/>
          <w:sz w:val="24"/>
          <w:szCs w:val="24"/>
        </w:rPr>
        <w:t xml:space="preserve">az árubeszerzés vagy szolgáltatás becsült értéke nem éri el a </w:t>
      </w:r>
      <w:r>
        <w:rPr>
          <w:rFonts w:ascii="Times New Roman" w:hAnsi="Times New Roman"/>
          <w:sz w:val="24"/>
          <w:szCs w:val="24"/>
        </w:rPr>
        <w:t>huszonöt</w:t>
      </w:r>
      <w:r w:rsidRPr="00F82202">
        <w:rPr>
          <w:rFonts w:ascii="Times New Roman" w:hAnsi="Times New Roman"/>
          <w:sz w:val="24"/>
          <w:szCs w:val="24"/>
        </w:rPr>
        <w:t xml:space="preserve"> millió forintot, vagy az építési beruházás becsült értéke nem éri el a száz</w:t>
      </w:r>
      <w:r>
        <w:rPr>
          <w:rFonts w:ascii="Times New Roman" w:hAnsi="Times New Roman"/>
          <w:sz w:val="24"/>
          <w:szCs w:val="24"/>
        </w:rPr>
        <w:t xml:space="preserve">ötven </w:t>
      </w:r>
      <w:r w:rsidRPr="00F82202">
        <w:rPr>
          <w:rFonts w:ascii="Times New Roman" w:hAnsi="Times New Roman"/>
          <w:sz w:val="24"/>
          <w:szCs w:val="24"/>
        </w:rPr>
        <w:t>millió forintot.</w:t>
      </w:r>
    </w:p>
    <w:p w14:paraId="7B3BD7D5" w14:textId="77777777" w:rsidR="00762004" w:rsidRDefault="007B6109" w:rsidP="008F13E5">
      <w:pPr>
        <w:spacing w:after="0" w:line="240" w:lineRule="auto"/>
        <w:jc w:val="both"/>
        <w:rPr>
          <w:rFonts w:ascii="Times New Roman" w:hAnsi="Times New Roman"/>
          <w:noProof/>
          <w:sz w:val="24"/>
          <w:szCs w:val="24"/>
          <w:lang w:eastAsia="hu-HU"/>
        </w:rPr>
      </w:pPr>
      <w:r w:rsidRPr="00653229">
        <w:rPr>
          <w:rFonts w:ascii="Times New Roman" w:hAnsi="Times New Roman"/>
          <w:sz w:val="24"/>
          <w:szCs w:val="24"/>
        </w:rPr>
        <w:t>(2)</w:t>
      </w:r>
      <w:r w:rsidRPr="00F82202">
        <w:rPr>
          <w:rFonts w:ascii="Times New Roman" w:hAnsi="Times New Roman"/>
          <w:sz w:val="24"/>
          <w:szCs w:val="24"/>
        </w:rPr>
        <w:t xml:space="preserve"> Az (1) bekezdés szerinti esetben</w:t>
      </w:r>
      <w:r w:rsidRPr="00F82202">
        <w:t xml:space="preserve"> </w:t>
      </w:r>
      <w:r w:rsidRPr="0004761E">
        <w:rPr>
          <w:rFonts w:ascii="Times New Roman" w:hAnsi="Times New Roman"/>
        </w:rPr>
        <w:t>az</w:t>
      </w:r>
      <w:r>
        <w:t xml:space="preserve"> </w:t>
      </w:r>
      <w:r w:rsidRPr="00F82202">
        <w:rPr>
          <w:rFonts w:ascii="Times New Roman" w:hAnsi="Times New Roman"/>
          <w:sz w:val="24"/>
          <w:szCs w:val="24"/>
        </w:rPr>
        <w:t xml:space="preserve">ajánlatkérő köteles biztosítani a versenyt, és legalább három – a szerződés teljesítésére való alkalmasság feltételeit az ajánlatkérő megítélése szerint teljesíteni képes – gazdasági szereplőnek egyidejűleg, közvetlenül írásban ajánlattételi felhívást küldeni. Az ajánlattételre felhívandó gazdasági szereplők kiválasztásakor az egyenlő bánásmód </w:t>
      </w:r>
      <w:r w:rsidRPr="00F82202">
        <w:rPr>
          <w:rFonts w:ascii="Times New Roman" w:hAnsi="Times New Roman"/>
          <w:sz w:val="24"/>
          <w:szCs w:val="24"/>
        </w:rPr>
        <w:lastRenderedPageBreak/>
        <w:t>elvének megfelelően és lehetőség szerint a mikro-, kis- vagy középvállalkozások részvételét biztosítva kell eljárni. A kis- és középvállalkozásokról, fejlődésük támogatásáról szóló 2004. évi XXXIV. törvény 3. § (4) bekezdésében foglalt korlátozó rendelkezés ennek megítélésekor nem alkalmazandó.</w:t>
      </w:r>
    </w:p>
    <w:p w14:paraId="41D40A41" w14:textId="77777777" w:rsidR="00762004" w:rsidRDefault="00762004" w:rsidP="004869B6">
      <w:pPr>
        <w:autoSpaceDE w:val="0"/>
        <w:autoSpaceDN w:val="0"/>
        <w:adjustRightInd w:val="0"/>
        <w:spacing w:after="0" w:line="240" w:lineRule="auto"/>
        <w:jc w:val="both"/>
        <w:rPr>
          <w:rFonts w:ascii="Times New Roman" w:hAnsi="Times New Roman"/>
          <w:noProof/>
          <w:sz w:val="24"/>
          <w:szCs w:val="24"/>
          <w:lang w:eastAsia="hu-HU"/>
        </w:rPr>
      </w:pPr>
    </w:p>
    <w:p w14:paraId="7E9A2D76" w14:textId="77777777" w:rsidR="007B6109" w:rsidRDefault="007B6109" w:rsidP="001B3D72">
      <w:pPr>
        <w:pStyle w:val="Listaszerbekezds1"/>
        <w:keepLines/>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t>IV. RÉSZ</w:t>
      </w:r>
    </w:p>
    <w:p w14:paraId="7BCEFD80" w14:textId="77777777" w:rsidR="007B6109" w:rsidRDefault="007B6109" w:rsidP="001B3D72">
      <w:pPr>
        <w:keepLines/>
        <w:autoSpaceDE w:val="0"/>
        <w:autoSpaceDN w:val="0"/>
        <w:adjustRightInd w:val="0"/>
        <w:spacing w:after="0" w:line="240" w:lineRule="auto"/>
        <w:jc w:val="center"/>
        <w:rPr>
          <w:rFonts w:ascii="Times New Roman" w:hAnsi="Times New Roman"/>
          <w:b/>
          <w:bCs/>
          <w:noProof/>
          <w:sz w:val="24"/>
          <w:szCs w:val="24"/>
          <w:lang w:eastAsia="hu-HU"/>
        </w:rPr>
      </w:pPr>
      <w:r>
        <w:rPr>
          <w:rFonts w:ascii="Times New Roman" w:hAnsi="Times New Roman"/>
          <w:b/>
          <w:bCs/>
          <w:noProof/>
          <w:sz w:val="24"/>
          <w:szCs w:val="24"/>
          <w:lang w:eastAsia="hu-HU"/>
        </w:rPr>
        <w:t>A BESZERZÉSI SZERZŐDÉS</w:t>
      </w:r>
    </w:p>
    <w:p w14:paraId="4EE01E98" w14:textId="77777777" w:rsidR="007B6109" w:rsidRPr="00F550B3" w:rsidRDefault="007B6109" w:rsidP="001B3D72">
      <w:pPr>
        <w:pStyle w:val="Listaszerbekezds1"/>
        <w:keepLines/>
        <w:autoSpaceDE w:val="0"/>
        <w:autoSpaceDN w:val="0"/>
        <w:adjustRightInd w:val="0"/>
        <w:spacing w:after="0" w:line="240" w:lineRule="auto"/>
        <w:rPr>
          <w:rFonts w:ascii="Times New Roman" w:hAnsi="Times New Roman"/>
          <w:b/>
          <w:sz w:val="24"/>
        </w:rPr>
      </w:pPr>
    </w:p>
    <w:p w14:paraId="07029A3E" w14:textId="77777777" w:rsidR="007B6109" w:rsidRPr="001B3D72" w:rsidRDefault="007B6109" w:rsidP="00883D09">
      <w:pPr>
        <w:keepLines/>
        <w:autoSpaceDE w:val="0"/>
        <w:autoSpaceDN w:val="0"/>
        <w:adjustRightInd w:val="0"/>
        <w:spacing w:after="0" w:line="240" w:lineRule="auto"/>
        <w:jc w:val="center"/>
        <w:rPr>
          <w:rFonts w:ascii="Times New Roman" w:hAnsi="Times New Roman"/>
          <w:bCs/>
          <w:i/>
          <w:noProof/>
          <w:sz w:val="24"/>
          <w:szCs w:val="24"/>
          <w:lang w:eastAsia="hu-HU"/>
        </w:rPr>
      </w:pPr>
      <w:r w:rsidRPr="001B3D72">
        <w:rPr>
          <w:rFonts w:ascii="Times New Roman" w:hAnsi="Times New Roman"/>
          <w:i/>
          <w:sz w:val="24"/>
          <w:szCs w:val="24"/>
        </w:rPr>
        <w:t>XI. FEJEZET</w:t>
      </w:r>
    </w:p>
    <w:p w14:paraId="09E3FB04" w14:textId="77777777" w:rsidR="007B6109" w:rsidRPr="001B3D72" w:rsidRDefault="007B6109" w:rsidP="00883D09">
      <w:pPr>
        <w:keepLines/>
        <w:autoSpaceDE w:val="0"/>
        <w:autoSpaceDN w:val="0"/>
        <w:adjustRightInd w:val="0"/>
        <w:spacing w:after="0" w:line="240" w:lineRule="auto"/>
        <w:jc w:val="center"/>
        <w:rPr>
          <w:rFonts w:ascii="Times New Roman" w:hAnsi="Times New Roman"/>
          <w:bCs/>
          <w:i/>
          <w:noProof/>
          <w:sz w:val="24"/>
          <w:szCs w:val="24"/>
          <w:lang w:eastAsia="hu-HU"/>
        </w:rPr>
      </w:pPr>
      <w:r w:rsidRPr="001B3D72">
        <w:rPr>
          <w:rFonts w:ascii="Times New Roman" w:hAnsi="Times New Roman"/>
          <w:bCs/>
          <w:i/>
          <w:noProof/>
          <w:sz w:val="24"/>
          <w:szCs w:val="24"/>
          <w:lang w:eastAsia="hu-HU"/>
        </w:rPr>
        <w:t>A BESZERZÉSI SZERZŐDÉS</w:t>
      </w:r>
    </w:p>
    <w:p w14:paraId="0A218EAA" w14:textId="77777777" w:rsidR="007B6109" w:rsidRPr="0085166F" w:rsidRDefault="007B6109" w:rsidP="00F32967">
      <w:pPr>
        <w:keepLines/>
        <w:autoSpaceDE w:val="0"/>
        <w:autoSpaceDN w:val="0"/>
        <w:adjustRightInd w:val="0"/>
        <w:spacing w:after="0" w:line="240" w:lineRule="auto"/>
        <w:jc w:val="center"/>
        <w:rPr>
          <w:rFonts w:ascii="Times New Roman" w:hAnsi="Times New Roman"/>
          <w:b/>
          <w:bCs/>
          <w:noProof/>
          <w:sz w:val="24"/>
          <w:szCs w:val="24"/>
          <w:lang w:eastAsia="hu-HU"/>
        </w:rPr>
      </w:pPr>
    </w:p>
    <w:p w14:paraId="446ACACD" w14:textId="77777777" w:rsidR="007B6109" w:rsidRPr="00F32967" w:rsidRDefault="007B6109" w:rsidP="000A02AF">
      <w:pPr>
        <w:keepLines/>
        <w:autoSpaceDE w:val="0"/>
        <w:autoSpaceDN w:val="0"/>
        <w:adjustRightInd w:val="0"/>
        <w:spacing w:after="0" w:line="240" w:lineRule="auto"/>
        <w:jc w:val="center"/>
        <w:rPr>
          <w:rFonts w:ascii="Times New Roman" w:hAnsi="Times New Roman"/>
          <w:b/>
          <w:bCs/>
          <w:noProof/>
          <w:sz w:val="24"/>
          <w:szCs w:val="24"/>
          <w:lang w:eastAsia="hu-HU"/>
        </w:rPr>
      </w:pPr>
      <w:r>
        <w:rPr>
          <w:rFonts w:ascii="Times New Roman" w:hAnsi="Times New Roman"/>
          <w:b/>
          <w:bCs/>
          <w:noProof/>
          <w:sz w:val="24"/>
          <w:szCs w:val="24"/>
          <w:lang w:eastAsia="hu-HU"/>
        </w:rPr>
        <w:t>52</w:t>
      </w:r>
      <w:r w:rsidRPr="00F32967">
        <w:rPr>
          <w:rFonts w:ascii="Times New Roman" w:hAnsi="Times New Roman"/>
          <w:b/>
          <w:bCs/>
          <w:noProof/>
          <w:sz w:val="24"/>
          <w:szCs w:val="24"/>
          <w:lang w:eastAsia="hu-HU"/>
        </w:rPr>
        <w:t>. A szerződés megkötése, tartalma</w:t>
      </w:r>
    </w:p>
    <w:p w14:paraId="4FF2F968" w14:textId="77777777" w:rsidR="007B6109" w:rsidRPr="00785519" w:rsidRDefault="007B6109" w:rsidP="000A02AF">
      <w:pPr>
        <w:tabs>
          <w:tab w:val="left" w:pos="283"/>
        </w:tabs>
        <w:autoSpaceDE w:val="0"/>
        <w:autoSpaceDN w:val="0"/>
        <w:adjustRightInd w:val="0"/>
        <w:spacing w:after="0" w:line="240" w:lineRule="auto"/>
        <w:jc w:val="both"/>
        <w:rPr>
          <w:rFonts w:ascii="Times New Roman" w:hAnsi="Times New Roman"/>
          <w:b/>
          <w:bCs/>
          <w:noProof/>
          <w:sz w:val="24"/>
          <w:szCs w:val="24"/>
          <w:lang w:eastAsia="hu-HU"/>
        </w:rPr>
      </w:pPr>
    </w:p>
    <w:p w14:paraId="3756E9F1" w14:textId="77777777" w:rsidR="007B6109" w:rsidRPr="00785519" w:rsidRDefault="007B6109" w:rsidP="00512203">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95</w:t>
      </w:r>
      <w:r w:rsidRPr="00F32967">
        <w:rPr>
          <w:rFonts w:ascii="Times New Roman" w:hAnsi="Times New Roman"/>
          <w:b/>
          <w:sz w:val="24"/>
          <w:szCs w:val="24"/>
        </w:rPr>
        <w:t xml:space="preserve">. § </w:t>
      </w:r>
      <w:r w:rsidRPr="00CC018E">
        <w:rPr>
          <w:rFonts w:ascii="Times New Roman" w:hAnsi="Times New Roman"/>
          <w:sz w:val="24"/>
          <w:szCs w:val="24"/>
        </w:rPr>
        <w:t>(1)</w:t>
      </w:r>
      <w:r w:rsidRPr="00F32967">
        <w:rPr>
          <w:rFonts w:ascii="Times New Roman" w:hAnsi="Times New Roman"/>
          <w:sz w:val="24"/>
          <w:szCs w:val="24"/>
        </w:rPr>
        <w:t xml:space="preserve"> Eredményes beszerzési eljárás alapján a szerződést a nyertes ajánlattevővel – közös ajánlattétel esetén a nyertes ajánlattevőkkel – kell írásban megkötni a beszerzési eljárá</w:t>
      </w:r>
      <w:r w:rsidRPr="00785519">
        <w:rPr>
          <w:rFonts w:ascii="Times New Roman" w:hAnsi="Times New Roman"/>
          <w:sz w:val="24"/>
          <w:szCs w:val="24"/>
        </w:rPr>
        <w:t>sban közölt végleges feltételek, szerződéstervezet és ajánlat tartalmának megfelelően.</w:t>
      </w:r>
    </w:p>
    <w:p w14:paraId="1C599041" w14:textId="77777777" w:rsidR="007B6109" w:rsidRPr="00E26730" w:rsidRDefault="007B6109" w:rsidP="00512203">
      <w:pPr>
        <w:autoSpaceDE w:val="0"/>
        <w:autoSpaceDN w:val="0"/>
        <w:adjustRightInd w:val="0"/>
        <w:spacing w:after="0" w:line="240" w:lineRule="auto"/>
        <w:jc w:val="both"/>
        <w:rPr>
          <w:rFonts w:ascii="Times New Roman" w:hAnsi="Times New Roman"/>
          <w:sz w:val="24"/>
          <w:szCs w:val="24"/>
        </w:rPr>
      </w:pPr>
      <w:r w:rsidRPr="00CC018E">
        <w:rPr>
          <w:rFonts w:ascii="Times New Roman" w:hAnsi="Times New Roman"/>
          <w:sz w:val="24"/>
          <w:szCs w:val="24"/>
        </w:rPr>
        <w:t>(2)</w:t>
      </w:r>
      <w:r w:rsidRPr="00E26730">
        <w:rPr>
          <w:rFonts w:ascii="Times New Roman" w:hAnsi="Times New Roman"/>
          <w:sz w:val="24"/>
          <w:szCs w:val="24"/>
        </w:rPr>
        <w:t xml:space="preserve"> A szerződésnek tartalmaznia kell – az eljárás során alkalmazott értékelési szempontra tekintettel – a nyertes ajánlat azon elemeit, amelyek értékelésre kerültek.</w:t>
      </w:r>
    </w:p>
    <w:p w14:paraId="32FFCEF4" w14:textId="77777777" w:rsidR="007B6109" w:rsidRPr="0085166F" w:rsidRDefault="007B6109" w:rsidP="00512203">
      <w:pPr>
        <w:autoSpaceDE w:val="0"/>
        <w:autoSpaceDN w:val="0"/>
        <w:adjustRightInd w:val="0"/>
        <w:spacing w:after="0" w:line="240" w:lineRule="auto"/>
        <w:jc w:val="both"/>
        <w:rPr>
          <w:rFonts w:ascii="Times New Roman" w:hAnsi="Times New Roman"/>
          <w:sz w:val="24"/>
          <w:szCs w:val="24"/>
        </w:rPr>
      </w:pPr>
      <w:r w:rsidRPr="00CC018E">
        <w:rPr>
          <w:rFonts w:ascii="Times New Roman" w:hAnsi="Times New Roman"/>
          <w:sz w:val="24"/>
          <w:szCs w:val="24"/>
        </w:rPr>
        <w:t>(3)</w:t>
      </w:r>
      <w:r w:rsidRPr="00393475">
        <w:rPr>
          <w:rFonts w:ascii="Times New Roman" w:hAnsi="Times New Roman"/>
          <w:sz w:val="24"/>
          <w:szCs w:val="24"/>
        </w:rPr>
        <w:t xml:space="preserve"> Ha az ajánlatkérő lehetővé tette</w:t>
      </w:r>
      <w:r w:rsidRPr="0085166F">
        <w:rPr>
          <w:rFonts w:ascii="Times New Roman" w:hAnsi="Times New Roman"/>
          <w:sz w:val="24"/>
          <w:szCs w:val="24"/>
        </w:rPr>
        <w:t xml:space="preserve"> a beszerzés egy részére történő ajánlattételt, a részek tekintetében nyertes</w:t>
      </w:r>
      <w:r>
        <w:rPr>
          <w:rFonts w:ascii="Times New Roman" w:hAnsi="Times New Roman"/>
          <w:sz w:val="24"/>
          <w:szCs w:val="24"/>
        </w:rPr>
        <w:t xml:space="preserve"> ajánlattevőkkel</w:t>
      </w:r>
      <w:r w:rsidRPr="0085166F">
        <w:rPr>
          <w:rFonts w:ascii="Times New Roman" w:hAnsi="Times New Roman"/>
          <w:sz w:val="24"/>
          <w:szCs w:val="24"/>
        </w:rPr>
        <w:t xml:space="preserve"> kell szerződést kötni.</w:t>
      </w:r>
    </w:p>
    <w:p w14:paraId="1AB3291B" w14:textId="77777777" w:rsidR="007B6109" w:rsidRPr="0085166F" w:rsidRDefault="007B6109" w:rsidP="00512203">
      <w:pPr>
        <w:autoSpaceDE w:val="0"/>
        <w:autoSpaceDN w:val="0"/>
        <w:adjustRightInd w:val="0"/>
        <w:spacing w:after="0" w:line="240" w:lineRule="auto"/>
        <w:jc w:val="both"/>
        <w:rPr>
          <w:rFonts w:ascii="Times New Roman" w:hAnsi="Times New Roman"/>
          <w:sz w:val="24"/>
          <w:szCs w:val="24"/>
        </w:rPr>
      </w:pPr>
      <w:r w:rsidRPr="00CC018E">
        <w:rPr>
          <w:rFonts w:ascii="Times New Roman" w:hAnsi="Times New Roman"/>
          <w:sz w:val="24"/>
          <w:szCs w:val="24"/>
        </w:rPr>
        <w:t>(4)</w:t>
      </w:r>
      <w:r w:rsidRPr="0085166F">
        <w:rPr>
          <w:rFonts w:ascii="Times New Roman" w:hAnsi="Times New Roman"/>
          <w:sz w:val="24"/>
          <w:szCs w:val="24"/>
        </w:rPr>
        <w:t xml:space="preserve"> Az ajánlatkérő csak az eljárás nyertesével kötheti meg a szerződést, vagy – a nyertes visszalépése esetén – az ajánlatok értékelése során a következő legkedvezőbb ajánlatot tevőnek minősített ajánlattevővel, ha őt az ajánlatok elbírálásáról szóló írásbeli összegezésben megjelölte.</w:t>
      </w:r>
    </w:p>
    <w:p w14:paraId="663CA8B4" w14:textId="77777777" w:rsidR="007B6109" w:rsidRPr="0085166F" w:rsidRDefault="007B6109" w:rsidP="00512203">
      <w:pPr>
        <w:autoSpaceDE w:val="0"/>
        <w:autoSpaceDN w:val="0"/>
        <w:adjustRightInd w:val="0"/>
        <w:spacing w:after="0" w:line="240" w:lineRule="auto"/>
        <w:jc w:val="both"/>
        <w:rPr>
          <w:rFonts w:ascii="Times New Roman" w:hAnsi="Times New Roman"/>
          <w:sz w:val="24"/>
          <w:szCs w:val="24"/>
        </w:rPr>
      </w:pPr>
      <w:r w:rsidRPr="00CC018E">
        <w:rPr>
          <w:rFonts w:ascii="Times New Roman" w:hAnsi="Times New Roman"/>
          <w:sz w:val="24"/>
          <w:szCs w:val="24"/>
        </w:rPr>
        <w:t>(5)</w:t>
      </w:r>
      <w:r w:rsidRPr="0085166F">
        <w:rPr>
          <w:rFonts w:ascii="Times New Roman" w:hAnsi="Times New Roman"/>
          <w:sz w:val="24"/>
          <w:szCs w:val="24"/>
        </w:rPr>
        <w:t xml:space="preserve"> A nyertes ajánlattevő és – a (4) bekezdés szerinti esetben – a második legkedvezőbb ajánlatot tett ajánlattevő ajánlati kötöttsége az ajánlatok elbírálásáról szóló írásbeli összegezésnek az ajánlattevők részére történt megküldése napjától </w:t>
      </w:r>
      <w:r w:rsidRPr="00F54929">
        <w:rPr>
          <w:rFonts w:ascii="Times New Roman" w:hAnsi="Times New Roman"/>
          <w:sz w:val="24"/>
          <w:szCs w:val="24"/>
        </w:rPr>
        <w:t xml:space="preserve">számított hatvan napig </w:t>
      </w:r>
      <w:r w:rsidRPr="0085166F">
        <w:rPr>
          <w:rFonts w:ascii="Times New Roman" w:hAnsi="Times New Roman"/>
          <w:sz w:val="24"/>
          <w:szCs w:val="24"/>
        </w:rPr>
        <w:t>meghosszabbodik.</w:t>
      </w:r>
    </w:p>
    <w:p w14:paraId="4020EE90" w14:textId="77777777" w:rsidR="007B6109" w:rsidRPr="0085166F" w:rsidRDefault="007B6109" w:rsidP="00512203">
      <w:pPr>
        <w:autoSpaceDE w:val="0"/>
        <w:autoSpaceDN w:val="0"/>
        <w:adjustRightInd w:val="0"/>
        <w:spacing w:after="0" w:line="240" w:lineRule="auto"/>
        <w:jc w:val="both"/>
        <w:rPr>
          <w:rFonts w:ascii="Times New Roman" w:hAnsi="Times New Roman"/>
          <w:sz w:val="24"/>
          <w:szCs w:val="24"/>
        </w:rPr>
      </w:pPr>
      <w:r w:rsidRPr="00CC018E">
        <w:rPr>
          <w:rFonts w:ascii="Times New Roman" w:hAnsi="Times New Roman"/>
          <w:sz w:val="24"/>
          <w:szCs w:val="24"/>
        </w:rPr>
        <w:t>(6)</w:t>
      </w:r>
      <w:r w:rsidRPr="0085166F">
        <w:rPr>
          <w:rFonts w:ascii="Times New Roman" w:hAnsi="Times New Roman"/>
          <w:sz w:val="24"/>
          <w:szCs w:val="24"/>
        </w:rPr>
        <w:t xml:space="preserve"> Az ajánlatkérő a szerződést az ajánlati kötöttség (5) bekezdés szerinti időtartama alatt köteles megkötni, </w:t>
      </w:r>
      <w:r>
        <w:rPr>
          <w:rFonts w:ascii="Times New Roman" w:hAnsi="Times New Roman"/>
          <w:sz w:val="24"/>
          <w:szCs w:val="24"/>
        </w:rPr>
        <w:t>ha</w:t>
      </w:r>
      <w:r w:rsidRPr="0085166F">
        <w:rPr>
          <w:rFonts w:ascii="Times New Roman" w:hAnsi="Times New Roman"/>
          <w:sz w:val="24"/>
          <w:szCs w:val="24"/>
        </w:rPr>
        <w:t xml:space="preserve"> e törvény másként nem rendelkezik</w:t>
      </w:r>
      <w:r>
        <w:rPr>
          <w:rFonts w:ascii="Times New Roman" w:hAnsi="Times New Roman"/>
          <w:sz w:val="24"/>
          <w:szCs w:val="24"/>
        </w:rPr>
        <w:t>.</w:t>
      </w:r>
      <w:r w:rsidRPr="0085166F">
        <w:rPr>
          <w:rFonts w:ascii="Times New Roman" w:hAnsi="Times New Roman"/>
          <w:sz w:val="24"/>
          <w:szCs w:val="24"/>
        </w:rPr>
        <w:t xml:space="preserve"> </w:t>
      </w:r>
      <w:r>
        <w:rPr>
          <w:rFonts w:ascii="Times New Roman" w:hAnsi="Times New Roman"/>
          <w:sz w:val="24"/>
          <w:szCs w:val="24"/>
        </w:rPr>
        <w:t>N</w:t>
      </w:r>
      <w:r w:rsidRPr="0085166F">
        <w:rPr>
          <w:rFonts w:ascii="Times New Roman" w:hAnsi="Times New Roman"/>
          <w:sz w:val="24"/>
          <w:szCs w:val="24"/>
        </w:rPr>
        <w:t xml:space="preserve">em köthető meg azonban a szerződés az írásbeli összegezés – </w:t>
      </w:r>
      <w:r>
        <w:rPr>
          <w:rFonts w:ascii="Times New Roman" w:hAnsi="Times New Roman"/>
          <w:sz w:val="24"/>
          <w:szCs w:val="24"/>
        </w:rPr>
        <w:t>ha</w:t>
      </w:r>
      <w:r w:rsidRPr="0085166F">
        <w:rPr>
          <w:rFonts w:ascii="Times New Roman" w:hAnsi="Times New Roman"/>
          <w:sz w:val="24"/>
          <w:szCs w:val="24"/>
        </w:rPr>
        <w:t xml:space="preserve"> az összegezés javítására kerül sor</w:t>
      </w:r>
      <w:r>
        <w:rPr>
          <w:rFonts w:ascii="Times New Roman" w:hAnsi="Times New Roman"/>
          <w:sz w:val="24"/>
          <w:szCs w:val="24"/>
        </w:rPr>
        <w:t>, és</w:t>
      </w:r>
      <w:r w:rsidRPr="0085166F">
        <w:rPr>
          <w:rFonts w:ascii="Times New Roman" w:hAnsi="Times New Roman"/>
          <w:sz w:val="24"/>
          <w:szCs w:val="24"/>
        </w:rPr>
        <w:t xml:space="preserve"> az eljárás eredményességére, az ajánlat érvényességére vagy az értékelés eredményére vonatkozó adat módosul, a módosított összegezés – megküldése napját követő tíz napos időtartam lejártáig.</w:t>
      </w:r>
    </w:p>
    <w:p w14:paraId="4A6CD6BD" w14:textId="77777777" w:rsidR="007B6109" w:rsidRPr="0085166F" w:rsidRDefault="007B6109" w:rsidP="00512203">
      <w:pPr>
        <w:autoSpaceDE w:val="0"/>
        <w:autoSpaceDN w:val="0"/>
        <w:adjustRightInd w:val="0"/>
        <w:spacing w:after="0" w:line="240" w:lineRule="auto"/>
        <w:jc w:val="both"/>
        <w:rPr>
          <w:rFonts w:ascii="Times New Roman" w:hAnsi="Times New Roman"/>
          <w:sz w:val="24"/>
          <w:szCs w:val="24"/>
        </w:rPr>
      </w:pPr>
      <w:r w:rsidRPr="00CC018E">
        <w:rPr>
          <w:rFonts w:ascii="Times New Roman" w:hAnsi="Times New Roman"/>
          <w:sz w:val="24"/>
          <w:szCs w:val="24"/>
        </w:rPr>
        <w:t>(7)</w:t>
      </w:r>
      <w:r w:rsidRPr="0085166F">
        <w:rPr>
          <w:rFonts w:ascii="Times New Roman" w:hAnsi="Times New Roman"/>
          <w:sz w:val="24"/>
          <w:szCs w:val="24"/>
        </w:rPr>
        <w:t xml:space="preserve"> </w:t>
      </w:r>
      <w:r>
        <w:rPr>
          <w:rFonts w:ascii="Times New Roman" w:hAnsi="Times New Roman"/>
          <w:sz w:val="24"/>
          <w:szCs w:val="24"/>
        </w:rPr>
        <w:t>Ha</w:t>
      </w:r>
      <w:r w:rsidRPr="0085166F">
        <w:rPr>
          <w:rFonts w:ascii="Times New Roman" w:hAnsi="Times New Roman"/>
          <w:sz w:val="24"/>
          <w:szCs w:val="24"/>
        </w:rPr>
        <w:t xml:space="preserve"> jogorvoslati kérelmet nyújtanak be, a szerződést – a (3) bekezdés szerinti esetben a jogorvoslati eljárással érintett részre vonatkozó szerződést – az ügy érdemében hozott vagy a beszerzési ügy befejezését eredményező határozat meghozataláig nem lehet megkötni, kivéve, ha a </w:t>
      </w:r>
      <w:r>
        <w:rPr>
          <w:rFonts w:ascii="Times New Roman" w:hAnsi="Times New Roman"/>
          <w:sz w:val="24"/>
          <w:szCs w:val="24"/>
        </w:rPr>
        <w:t>jogorvoslati szerv</w:t>
      </w:r>
      <w:r w:rsidRPr="0085166F">
        <w:rPr>
          <w:rFonts w:ascii="Times New Roman" w:hAnsi="Times New Roman"/>
          <w:sz w:val="24"/>
          <w:szCs w:val="24"/>
        </w:rPr>
        <w:t xml:space="preserve"> a szerződés megkötését engedélyezi. </w:t>
      </w:r>
      <w:r>
        <w:rPr>
          <w:rFonts w:ascii="Times New Roman" w:hAnsi="Times New Roman"/>
          <w:sz w:val="24"/>
          <w:szCs w:val="24"/>
        </w:rPr>
        <w:t>Ha</w:t>
      </w:r>
      <w:r w:rsidRPr="0085166F">
        <w:rPr>
          <w:rFonts w:ascii="Times New Roman" w:hAnsi="Times New Roman"/>
          <w:sz w:val="24"/>
          <w:szCs w:val="24"/>
        </w:rPr>
        <w:t xml:space="preserve"> időközben a nyertes ajánlattevő ajánlati kötöttsége lejárt, az ajánlatkérő akkor köthet vele szerződést, ha a nyertes ajánlattevő nyilatkozik, hogy ajánlatát fenntartja.</w:t>
      </w:r>
    </w:p>
    <w:p w14:paraId="4C76F4FD" w14:textId="77777777" w:rsidR="007B6109" w:rsidRPr="0085166F" w:rsidRDefault="007B6109" w:rsidP="00512203">
      <w:pPr>
        <w:autoSpaceDE w:val="0"/>
        <w:autoSpaceDN w:val="0"/>
        <w:adjustRightInd w:val="0"/>
        <w:spacing w:after="0" w:line="240" w:lineRule="auto"/>
        <w:jc w:val="both"/>
        <w:rPr>
          <w:rFonts w:ascii="Times New Roman" w:hAnsi="Times New Roman"/>
          <w:sz w:val="24"/>
          <w:szCs w:val="24"/>
        </w:rPr>
      </w:pPr>
      <w:r w:rsidRPr="00CC018E">
        <w:rPr>
          <w:rFonts w:ascii="Times New Roman" w:hAnsi="Times New Roman"/>
          <w:sz w:val="24"/>
          <w:szCs w:val="24"/>
        </w:rPr>
        <w:t>(8)</w:t>
      </w:r>
      <w:r w:rsidRPr="0085166F">
        <w:rPr>
          <w:rFonts w:ascii="Times New Roman" w:hAnsi="Times New Roman"/>
          <w:sz w:val="24"/>
          <w:szCs w:val="24"/>
        </w:rPr>
        <w:t xml:space="preserve"> A (6) bekezdéstől eltérően az ott rögzített tíz napos időtartam letelte előtt is megköthető a szerződés</w:t>
      </w:r>
    </w:p>
    <w:p w14:paraId="0AA17012" w14:textId="41394F41" w:rsidR="007B6109" w:rsidRPr="0085166F" w:rsidRDefault="007B6109" w:rsidP="00512203">
      <w:pPr>
        <w:autoSpaceDE w:val="0"/>
        <w:autoSpaceDN w:val="0"/>
        <w:adjustRightInd w:val="0"/>
        <w:spacing w:after="0" w:line="240" w:lineRule="auto"/>
        <w:jc w:val="both"/>
        <w:rPr>
          <w:rFonts w:ascii="Times New Roman" w:hAnsi="Times New Roman"/>
          <w:sz w:val="24"/>
          <w:szCs w:val="24"/>
        </w:rPr>
      </w:pPr>
      <w:r>
        <w:rPr>
          <w:rFonts w:ascii="Times New Roman" w:hAnsi="Times New Roman"/>
          <w:i/>
          <w:sz w:val="24"/>
          <w:szCs w:val="24"/>
        </w:rPr>
        <w:t>a</w:t>
      </w:r>
      <w:r w:rsidRPr="0035688F">
        <w:rPr>
          <w:rFonts w:ascii="Times New Roman" w:hAnsi="Times New Roman"/>
          <w:i/>
          <w:sz w:val="24"/>
          <w:szCs w:val="24"/>
        </w:rPr>
        <w:t>)</w:t>
      </w:r>
      <w:r w:rsidRPr="0085166F">
        <w:rPr>
          <w:rFonts w:ascii="Times New Roman" w:hAnsi="Times New Roman"/>
          <w:sz w:val="24"/>
          <w:szCs w:val="24"/>
        </w:rPr>
        <w:t xml:space="preserve"> ha a meghívásos, a tárgyalásos eljárás</w:t>
      </w:r>
      <w:r w:rsidR="005961A3">
        <w:rPr>
          <w:rFonts w:ascii="Times New Roman" w:hAnsi="Times New Roman"/>
          <w:sz w:val="24"/>
          <w:szCs w:val="24"/>
        </w:rPr>
        <w:t>ban</w:t>
      </w:r>
      <w:r w:rsidRPr="0085166F">
        <w:rPr>
          <w:rFonts w:ascii="Times New Roman" w:hAnsi="Times New Roman"/>
          <w:sz w:val="24"/>
          <w:szCs w:val="24"/>
        </w:rPr>
        <w:t xml:space="preserve">, </w:t>
      </w:r>
      <w:r w:rsidR="005961A3">
        <w:rPr>
          <w:rFonts w:ascii="Times New Roman" w:hAnsi="Times New Roman"/>
          <w:sz w:val="24"/>
          <w:szCs w:val="24"/>
        </w:rPr>
        <w:t>vagy</w:t>
      </w:r>
      <w:r w:rsidR="005961A3" w:rsidRPr="0085166F">
        <w:rPr>
          <w:rFonts w:ascii="Times New Roman" w:hAnsi="Times New Roman"/>
          <w:sz w:val="24"/>
          <w:szCs w:val="24"/>
        </w:rPr>
        <w:t xml:space="preserve"> </w:t>
      </w:r>
      <w:r w:rsidRPr="0085166F">
        <w:rPr>
          <w:rFonts w:ascii="Times New Roman" w:hAnsi="Times New Roman"/>
          <w:sz w:val="24"/>
          <w:szCs w:val="24"/>
        </w:rPr>
        <w:t>versenypárbeszéd</w:t>
      </w:r>
      <w:r w:rsidR="005961A3">
        <w:rPr>
          <w:rFonts w:ascii="Times New Roman" w:hAnsi="Times New Roman"/>
          <w:sz w:val="24"/>
          <w:szCs w:val="24"/>
        </w:rPr>
        <w:t>ben</w:t>
      </w:r>
      <w:r w:rsidRPr="0085166F">
        <w:rPr>
          <w:rFonts w:ascii="Times New Roman" w:hAnsi="Times New Roman"/>
          <w:sz w:val="24"/>
          <w:szCs w:val="24"/>
        </w:rPr>
        <w:t xml:space="preserve"> csak egy ajánlatot nyújtottak be, és </w:t>
      </w:r>
      <w:r>
        <w:rPr>
          <w:rFonts w:ascii="Times New Roman" w:hAnsi="Times New Roman"/>
          <w:sz w:val="24"/>
          <w:szCs w:val="24"/>
        </w:rPr>
        <w:t>ha</w:t>
      </w:r>
      <w:r w:rsidRPr="0085166F">
        <w:rPr>
          <w:rFonts w:ascii="Times New Roman" w:hAnsi="Times New Roman"/>
          <w:sz w:val="24"/>
          <w:szCs w:val="24"/>
        </w:rPr>
        <w:t xml:space="preserve"> az eljárásban volt érvénytelen részvételi jelentkezés vagy sor került kizárásra</w:t>
      </w:r>
      <w:r>
        <w:rPr>
          <w:rFonts w:ascii="Times New Roman" w:hAnsi="Times New Roman"/>
          <w:sz w:val="24"/>
          <w:szCs w:val="24"/>
        </w:rPr>
        <w:t>,</w:t>
      </w:r>
      <w:r w:rsidRPr="0085166F">
        <w:rPr>
          <w:rFonts w:ascii="Times New Roman" w:hAnsi="Times New Roman"/>
          <w:sz w:val="24"/>
          <w:szCs w:val="24"/>
        </w:rPr>
        <w:t xml:space="preserve"> az erre vonatkozó döntés ellen a jogorvoslat kezdeményezésének határideje az érintettek számára lejárt, vagy a döntést a </w:t>
      </w:r>
      <w:r>
        <w:rPr>
          <w:rFonts w:ascii="Times New Roman" w:hAnsi="Times New Roman"/>
          <w:sz w:val="24"/>
          <w:szCs w:val="24"/>
        </w:rPr>
        <w:t>jogorvoslati szerv</w:t>
      </w:r>
      <w:r w:rsidRPr="00D309D8">
        <w:rPr>
          <w:rFonts w:ascii="Times New Roman" w:hAnsi="Times New Roman"/>
          <w:sz w:val="24"/>
          <w:szCs w:val="24"/>
        </w:rPr>
        <w:t xml:space="preserve"> jogszerűnek ítélte</w:t>
      </w:r>
      <w:r>
        <w:rPr>
          <w:rFonts w:ascii="Times New Roman" w:hAnsi="Times New Roman"/>
          <w:sz w:val="24"/>
          <w:szCs w:val="24"/>
        </w:rPr>
        <w:t>,</w:t>
      </w:r>
    </w:p>
    <w:p w14:paraId="6E551410" w14:textId="77777777" w:rsidR="007B6109" w:rsidRPr="00892073" w:rsidRDefault="007B6109" w:rsidP="00512203">
      <w:pPr>
        <w:autoSpaceDE w:val="0"/>
        <w:autoSpaceDN w:val="0"/>
        <w:adjustRightInd w:val="0"/>
        <w:spacing w:after="0" w:line="240" w:lineRule="auto"/>
        <w:jc w:val="both"/>
        <w:rPr>
          <w:rFonts w:ascii="Times New Roman" w:hAnsi="Times New Roman"/>
          <w:sz w:val="24"/>
          <w:szCs w:val="24"/>
        </w:rPr>
      </w:pPr>
      <w:r w:rsidRPr="0035688F">
        <w:rPr>
          <w:rFonts w:ascii="Times New Roman" w:hAnsi="Times New Roman"/>
          <w:i/>
          <w:sz w:val="24"/>
          <w:szCs w:val="24"/>
        </w:rPr>
        <w:t>c)</w:t>
      </w:r>
      <w:r w:rsidRPr="0085166F">
        <w:rPr>
          <w:rFonts w:ascii="Times New Roman" w:hAnsi="Times New Roman"/>
          <w:sz w:val="24"/>
          <w:szCs w:val="24"/>
        </w:rPr>
        <w:t xml:space="preserve"> ha a hirdetmény nélküli tárgyalásos eljárást a </w:t>
      </w:r>
      <w:r w:rsidR="009A59C2">
        <w:rPr>
          <w:rFonts w:ascii="Times New Roman" w:hAnsi="Times New Roman"/>
          <w:sz w:val="24"/>
          <w:szCs w:val="24"/>
        </w:rPr>
        <w:t>75</w:t>
      </w:r>
      <w:r w:rsidRPr="00B4643F">
        <w:rPr>
          <w:rFonts w:ascii="Times New Roman" w:hAnsi="Times New Roman"/>
          <w:sz w:val="24"/>
          <w:szCs w:val="24"/>
        </w:rPr>
        <w:t>.</w:t>
      </w:r>
      <w:r w:rsidRPr="00892073">
        <w:rPr>
          <w:rFonts w:ascii="Times New Roman" w:hAnsi="Times New Roman"/>
          <w:sz w:val="24"/>
          <w:szCs w:val="24"/>
        </w:rPr>
        <w:t xml:space="preserve"> § (</w:t>
      </w:r>
      <w:r>
        <w:rPr>
          <w:rFonts w:ascii="Times New Roman" w:hAnsi="Times New Roman"/>
          <w:sz w:val="24"/>
          <w:szCs w:val="24"/>
        </w:rPr>
        <w:t>2</w:t>
      </w:r>
      <w:r w:rsidRPr="00892073">
        <w:rPr>
          <w:rFonts w:ascii="Times New Roman" w:hAnsi="Times New Roman"/>
          <w:sz w:val="24"/>
          <w:szCs w:val="24"/>
        </w:rPr>
        <w:t xml:space="preserve">) bekezdés </w:t>
      </w:r>
      <w:r w:rsidRPr="00CC018E">
        <w:rPr>
          <w:rFonts w:ascii="Times New Roman" w:hAnsi="Times New Roman"/>
          <w:i/>
          <w:sz w:val="24"/>
          <w:szCs w:val="24"/>
        </w:rPr>
        <w:t>a)</w:t>
      </w:r>
      <w:r w:rsidRPr="00892073">
        <w:rPr>
          <w:rFonts w:ascii="Times New Roman" w:hAnsi="Times New Roman"/>
          <w:sz w:val="24"/>
          <w:szCs w:val="24"/>
        </w:rPr>
        <w:t xml:space="preserve"> pont </w:t>
      </w:r>
      <w:r w:rsidRPr="00CC018E">
        <w:rPr>
          <w:rFonts w:ascii="Times New Roman" w:hAnsi="Times New Roman"/>
          <w:i/>
          <w:sz w:val="24"/>
          <w:szCs w:val="24"/>
        </w:rPr>
        <w:t>ac)</w:t>
      </w:r>
      <w:r w:rsidRPr="00892073">
        <w:rPr>
          <w:rFonts w:ascii="Times New Roman" w:hAnsi="Times New Roman"/>
          <w:sz w:val="24"/>
          <w:szCs w:val="24"/>
        </w:rPr>
        <w:t xml:space="preserve"> vagy </w:t>
      </w:r>
      <w:r w:rsidRPr="00CC018E">
        <w:rPr>
          <w:rFonts w:ascii="Times New Roman" w:hAnsi="Times New Roman"/>
          <w:i/>
          <w:sz w:val="24"/>
          <w:szCs w:val="24"/>
        </w:rPr>
        <w:t>ad)</w:t>
      </w:r>
      <w:r w:rsidRPr="00892073">
        <w:rPr>
          <w:rFonts w:ascii="Times New Roman" w:hAnsi="Times New Roman"/>
          <w:sz w:val="24"/>
          <w:szCs w:val="24"/>
        </w:rPr>
        <w:t xml:space="preserve"> alpontja alapján indították,</w:t>
      </w:r>
    </w:p>
    <w:p w14:paraId="50EFAC7D" w14:textId="77777777" w:rsidR="007B6109" w:rsidRPr="00892073" w:rsidRDefault="007B6109" w:rsidP="00512203">
      <w:pPr>
        <w:autoSpaceDE w:val="0"/>
        <w:autoSpaceDN w:val="0"/>
        <w:adjustRightInd w:val="0"/>
        <w:spacing w:after="0" w:line="240" w:lineRule="auto"/>
        <w:jc w:val="both"/>
        <w:rPr>
          <w:rFonts w:ascii="Times New Roman" w:hAnsi="Times New Roman"/>
          <w:sz w:val="24"/>
          <w:szCs w:val="24"/>
        </w:rPr>
      </w:pPr>
      <w:r w:rsidRPr="00892073">
        <w:rPr>
          <w:rFonts w:ascii="Times New Roman" w:hAnsi="Times New Roman"/>
          <w:i/>
          <w:sz w:val="24"/>
          <w:szCs w:val="24"/>
        </w:rPr>
        <w:t>d)</w:t>
      </w:r>
      <w:r w:rsidRPr="00892073">
        <w:rPr>
          <w:rFonts w:ascii="Times New Roman" w:hAnsi="Times New Roman"/>
          <w:sz w:val="24"/>
          <w:szCs w:val="24"/>
        </w:rPr>
        <w:t xml:space="preserve"> a keretmegállapodás alapján történő beszerzés esetében, kivéve, ha a beszerzés a verseny újranyitásával valósul meg,</w:t>
      </w:r>
    </w:p>
    <w:p w14:paraId="15B908DC" w14:textId="77777777" w:rsidR="007B6109" w:rsidRPr="0085166F" w:rsidRDefault="007B6109" w:rsidP="00512203">
      <w:pPr>
        <w:autoSpaceDE w:val="0"/>
        <w:autoSpaceDN w:val="0"/>
        <w:adjustRightInd w:val="0"/>
        <w:spacing w:after="0" w:line="240" w:lineRule="auto"/>
        <w:jc w:val="both"/>
        <w:rPr>
          <w:rFonts w:ascii="Times New Roman" w:hAnsi="Times New Roman"/>
          <w:sz w:val="24"/>
          <w:szCs w:val="24"/>
        </w:rPr>
      </w:pPr>
      <w:r w:rsidRPr="00892073">
        <w:rPr>
          <w:rFonts w:ascii="Times New Roman" w:hAnsi="Times New Roman"/>
          <w:i/>
          <w:sz w:val="24"/>
          <w:szCs w:val="24"/>
        </w:rPr>
        <w:lastRenderedPageBreak/>
        <w:t>e)</w:t>
      </w:r>
      <w:r w:rsidRPr="00892073">
        <w:rPr>
          <w:rFonts w:ascii="Times New Roman" w:hAnsi="Times New Roman"/>
          <w:sz w:val="24"/>
          <w:szCs w:val="24"/>
        </w:rPr>
        <w:t xml:space="preserve"> ha a hirdetmény nélküli tárgyalásos eljárást a </w:t>
      </w:r>
      <w:r w:rsidR="009A59C2">
        <w:rPr>
          <w:rFonts w:ascii="Times New Roman" w:hAnsi="Times New Roman"/>
          <w:sz w:val="24"/>
          <w:szCs w:val="24"/>
        </w:rPr>
        <w:t>75</w:t>
      </w:r>
      <w:r w:rsidRPr="00B4643F">
        <w:rPr>
          <w:rFonts w:ascii="Times New Roman" w:hAnsi="Times New Roman"/>
          <w:sz w:val="24"/>
          <w:szCs w:val="24"/>
        </w:rPr>
        <w:t>.</w:t>
      </w:r>
      <w:r w:rsidRPr="00892073">
        <w:rPr>
          <w:rFonts w:ascii="Times New Roman" w:hAnsi="Times New Roman"/>
          <w:sz w:val="24"/>
          <w:szCs w:val="24"/>
        </w:rPr>
        <w:t xml:space="preserve"> § (</w:t>
      </w:r>
      <w:r>
        <w:rPr>
          <w:rFonts w:ascii="Times New Roman" w:hAnsi="Times New Roman"/>
          <w:sz w:val="24"/>
          <w:szCs w:val="24"/>
        </w:rPr>
        <w:t>2</w:t>
      </w:r>
      <w:r w:rsidRPr="00892073">
        <w:rPr>
          <w:rFonts w:ascii="Times New Roman" w:hAnsi="Times New Roman"/>
          <w:sz w:val="24"/>
          <w:szCs w:val="24"/>
        </w:rPr>
        <w:t xml:space="preserve">) bekezdés </w:t>
      </w:r>
      <w:r w:rsidRPr="00CC018E">
        <w:rPr>
          <w:rFonts w:ascii="Times New Roman" w:hAnsi="Times New Roman"/>
          <w:i/>
          <w:sz w:val="24"/>
          <w:szCs w:val="24"/>
        </w:rPr>
        <w:t>a)</w:t>
      </w:r>
      <w:r w:rsidRPr="00892073">
        <w:rPr>
          <w:rFonts w:ascii="Times New Roman" w:hAnsi="Times New Roman"/>
          <w:sz w:val="24"/>
          <w:szCs w:val="24"/>
        </w:rPr>
        <w:t xml:space="preserve"> pont </w:t>
      </w:r>
      <w:r w:rsidRPr="00CC018E">
        <w:rPr>
          <w:rFonts w:ascii="Times New Roman" w:hAnsi="Times New Roman"/>
          <w:i/>
          <w:sz w:val="24"/>
          <w:szCs w:val="24"/>
        </w:rPr>
        <w:t>ae)</w:t>
      </w:r>
      <w:r w:rsidRPr="00892073">
        <w:rPr>
          <w:rFonts w:ascii="Times New Roman" w:hAnsi="Times New Roman"/>
          <w:sz w:val="24"/>
          <w:szCs w:val="24"/>
        </w:rPr>
        <w:t xml:space="preserve"> alpontja, </w:t>
      </w:r>
      <w:r w:rsidRPr="00CC018E">
        <w:rPr>
          <w:rFonts w:ascii="Times New Roman" w:hAnsi="Times New Roman"/>
          <w:i/>
          <w:sz w:val="24"/>
          <w:szCs w:val="24"/>
        </w:rPr>
        <w:t>c)</w:t>
      </w:r>
      <w:r w:rsidRPr="00892073">
        <w:rPr>
          <w:rFonts w:ascii="Times New Roman" w:hAnsi="Times New Roman"/>
          <w:sz w:val="24"/>
          <w:szCs w:val="24"/>
        </w:rPr>
        <w:t xml:space="preserve"> pont </w:t>
      </w:r>
      <w:r w:rsidRPr="00CC018E">
        <w:rPr>
          <w:rFonts w:ascii="Times New Roman" w:hAnsi="Times New Roman"/>
          <w:i/>
          <w:sz w:val="24"/>
          <w:szCs w:val="24"/>
        </w:rPr>
        <w:t>ca)</w:t>
      </w:r>
      <w:r w:rsidRPr="00892073">
        <w:rPr>
          <w:rFonts w:ascii="Times New Roman" w:hAnsi="Times New Roman"/>
          <w:sz w:val="24"/>
          <w:szCs w:val="24"/>
        </w:rPr>
        <w:t xml:space="preserve"> vagy </w:t>
      </w:r>
      <w:r w:rsidRPr="00CC018E">
        <w:rPr>
          <w:rFonts w:ascii="Times New Roman" w:hAnsi="Times New Roman"/>
          <w:i/>
          <w:sz w:val="24"/>
          <w:szCs w:val="24"/>
        </w:rPr>
        <w:t>cb)</w:t>
      </w:r>
      <w:r w:rsidRPr="00892073">
        <w:rPr>
          <w:rFonts w:ascii="Times New Roman" w:hAnsi="Times New Roman"/>
          <w:sz w:val="24"/>
          <w:szCs w:val="24"/>
        </w:rPr>
        <w:t xml:space="preserve"> alpontja</w:t>
      </w:r>
      <w:r w:rsidRPr="0085166F">
        <w:rPr>
          <w:rFonts w:ascii="Times New Roman" w:hAnsi="Times New Roman"/>
          <w:sz w:val="24"/>
          <w:szCs w:val="24"/>
        </w:rPr>
        <w:t xml:space="preserve"> alapján indították</w:t>
      </w:r>
      <w:r>
        <w:rPr>
          <w:rFonts w:ascii="Times New Roman" w:hAnsi="Times New Roman"/>
          <w:sz w:val="24"/>
          <w:szCs w:val="24"/>
        </w:rPr>
        <w:t>, vagy</w:t>
      </w:r>
    </w:p>
    <w:p w14:paraId="7695A467" w14:textId="77777777" w:rsidR="007B6109" w:rsidRPr="0085166F" w:rsidRDefault="007B6109" w:rsidP="00512203">
      <w:pPr>
        <w:autoSpaceDE w:val="0"/>
        <w:autoSpaceDN w:val="0"/>
        <w:adjustRightInd w:val="0"/>
        <w:spacing w:after="0" w:line="240" w:lineRule="auto"/>
        <w:jc w:val="both"/>
        <w:rPr>
          <w:rFonts w:ascii="Times New Roman" w:hAnsi="Times New Roman"/>
          <w:sz w:val="24"/>
          <w:szCs w:val="24"/>
        </w:rPr>
      </w:pPr>
      <w:r w:rsidRPr="0035688F">
        <w:rPr>
          <w:rFonts w:ascii="Times New Roman" w:hAnsi="Times New Roman"/>
          <w:i/>
          <w:sz w:val="24"/>
          <w:szCs w:val="24"/>
        </w:rPr>
        <w:t>f)</w:t>
      </w:r>
      <w:r w:rsidRPr="0085166F">
        <w:rPr>
          <w:rFonts w:ascii="Times New Roman" w:hAnsi="Times New Roman"/>
          <w:sz w:val="24"/>
          <w:szCs w:val="24"/>
        </w:rPr>
        <w:t xml:space="preserve"> ha a </w:t>
      </w:r>
      <w:r w:rsidR="00B87C1A">
        <w:rPr>
          <w:rFonts w:ascii="Times New Roman" w:hAnsi="Times New Roman"/>
          <w:sz w:val="24"/>
          <w:szCs w:val="24"/>
        </w:rPr>
        <w:t>94</w:t>
      </w:r>
      <w:r w:rsidRPr="00B4643F">
        <w:rPr>
          <w:rFonts w:ascii="Times New Roman" w:hAnsi="Times New Roman"/>
          <w:sz w:val="24"/>
          <w:szCs w:val="24"/>
        </w:rPr>
        <w:t>. §</w:t>
      </w:r>
      <w:r w:rsidRPr="0085166F">
        <w:rPr>
          <w:rFonts w:ascii="Times New Roman" w:hAnsi="Times New Roman"/>
          <w:sz w:val="24"/>
          <w:szCs w:val="24"/>
        </w:rPr>
        <w:t xml:space="preserve"> </w:t>
      </w:r>
      <w:r>
        <w:rPr>
          <w:rFonts w:ascii="Times New Roman" w:hAnsi="Times New Roman"/>
          <w:sz w:val="24"/>
          <w:szCs w:val="24"/>
        </w:rPr>
        <w:t>(1) bekezdés</w:t>
      </w:r>
      <w:r w:rsidR="005938ED">
        <w:rPr>
          <w:rFonts w:ascii="Times New Roman" w:hAnsi="Times New Roman"/>
          <w:sz w:val="24"/>
          <w:szCs w:val="24"/>
        </w:rPr>
        <w:t>e</w:t>
      </w:r>
      <w:r>
        <w:rPr>
          <w:rFonts w:ascii="Times New Roman" w:hAnsi="Times New Roman"/>
          <w:sz w:val="24"/>
          <w:szCs w:val="24"/>
        </w:rPr>
        <w:t xml:space="preserve"> </w:t>
      </w:r>
      <w:r w:rsidRPr="0085166F">
        <w:rPr>
          <w:rFonts w:ascii="Times New Roman" w:hAnsi="Times New Roman"/>
          <w:sz w:val="24"/>
          <w:szCs w:val="24"/>
        </w:rPr>
        <w:t>szerinti eljárásban csak egy ajánlatot nyújtottak be.</w:t>
      </w:r>
    </w:p>
    <w:p w14:paraId="65D1045E" w14:textId="77777777" w:rsidR="007B6109" w:rsidRPr="00D309D8" w:rsidRDefault="007B6109" w:rsidP="00D309D8">
      <w:pPr>
        <w:autoSpaceDE w:val="0"/>
        <w:autoSpaceDN w:val="0"/>
        <w:adjustRightInd w:val="0"/>
        <w:spacing w:after="0" w:line="240" w:lineRule="auto"/>
        <w:jc w:val="both"/>
        <w:rPr>
          <w:rFonts w:ascii="Times New Roman" w:hAnsi="Times New Roman"/>
          <w:sz w:val="24"/>
          <w:szCs w:val="24"/>
        </w:rPr>
      </w:pPr>
      <w:r w:rsidRPr="00CC018E">
        <w:rPr>
          <w:rFonts w:ascii="Times New Roman" w:hAnsi="Times New Roman"/>
          <w:sz w:val="24"/>
          <w:szCs w:val="24"/>
        </w:rPr>
        <w:t>(9)</w:t>
      </w:r>
      <w:r w:rsidRPr="0085166F">
        <w:rPr>
          <w:rFonts w:ascii="Times New Roman" w:hAnsi="Times New Roman"/>
          <w:sz w:val="24"/>
          <w:szCs w:val="24"/>
        </w:rPr>
        <w:t xml:space="preserve"> Az ajánlatkérő a nyertes ajánlattevővel szemben csak abban az esetben mentesül a szerződés megkötésének kötelezettsége alól, valamint a nyertes ajánlattevő az (5) bekezdésében meghatározott időtartam alatt akkor mentesül szerződéskötési kötelezettsége alól </w:t>
      </w:r>
      <w:r>
        <w:rPr>
          <w:rFonts w:ascii="Times New Roman" w:hAnsi="Times New Roman"/>
          <w:sz w:val="24"/>
          <w:szCs w:val="24"/>
        </w:rPr>
        <w:t xml:space="preserve">– </w:t>
      </w:r>
      <w:r w:rsidRPr="0085166F">
        <w:rPr>
          <w:rFonts w:ascii="Times New Roman" w:hAnsi="Times New Roman"/>
          <w:sz w:val="24"/>
          <w:szCs w:val="24"/>
        </w:rPr>
        <w:t>szabadul ajánlati kötöttségétől</w:t>
      </w:r>
      <w:r>
        <w:rPr>
          <w:rFonts w:ascii="Times New Roman" w:hAnsi="Times New Roman"/>
          <w:sz w:val="24"/>
          <w:szCs w:val="24"/>
        </w:rPr>
        <w:t xml:space="preserve"> –</w:t>
      </w:r>
      <w:r w:rsidRPr="0085166F">
        <w:rPr>
          <w:rFonts w:ascii="Times New Roman" w:hAnsi="Times New Roman"/>
          <w:sz w:val="24"/>
          <w:szCs w:val="24"/>
        </w:rPr>
        <w:t>, ha az ajánlatok elbírálásáról szóló írásbeli összegezés megküldését követően beállott, ellenőrzési körén kívül eső és általa előre nem látható körülmény miatt a szerződés megkötésére vagy teljesítésére nem lenne képes, vagy ilyen körülmény miatt a szerződéstől való elállásnak</w:t>
      </w:r>
      <w:r>
        <w:rPr>
          <w:rFonts w:ascii="Times New Roman" w:hAnsi="Times New Roman"/>
          <w:sz w:val="24"/>
          <w:szCs w:val="24"/>
        </w:rPr>
        <w:t xml:space="preserve"> vagy felmondásnak lenne helye.</w:t>
      </w:r>
    </w:p>
    <w:p w14:paraId="1EA17B38" w14:textId="77777777" w:rsidR="007B6109" w:rsidRPr="0085166F" w:rsidRDefault="007B6109" w:rsidP="000A02AF">
      <w:pPr>
        <w:spacing w:after="0" w:line="240" w:lineRule="auto"/>
        <w:ind w:right="136"/>
        <w:jc w:val="both"/>
        <w:rPr>
          <w:rFonts w:ascii="Times New Roman" w:hAnsi="Times New Roman"/>
          <w:noProof/>
          <w:sz w:val="24"/>
          <w:szCs w:val="24"/>
          <w:lang w:eastAsia="hu-HU"/>
        </w:rPr>
      </w:pPr>
      <w:r>
        <w:rPr>
          <w:rFonts w:ascii="Times New Roman" w:hAnsi="Times New Roman"/>
          <w:b/>
          <w:noProof/>
          <w:sz w:val="24"/>
          <w:szCs w:val="24"/>
          <w:lang w:eastAsia="hu-HU"/>
        </w:rPr>
        <w:t>96</w:t>
      </w:r>
      <w:r w:rsidRPr="0085166F">
        <w:rPr>
          <w:rFonts w:ascii="Times New Roman" w:hAnsi="Times New Roman"/>
          <w:b/>
          <w:noProof/>
          <w:sz w:val="24"/>
          <w:szCs w:val="24"/>
          <w:lang w:eastAsia="hu-HU"/>
        </w:rPr>
        <w:t>. §</w:t>
      </w:r>
      <w:r w:rsidRPr="0085166F">
        <w:rPr>
          <w:rFonts w:ascii="Times New Roman" w:hAnsi="Times New Roman"/>
          <w:noProof/>
          <w:sz w:val="24"/>
          <w:szCs w:val="24"/>
          <w:lang w:eastAsia="hu-HU"/>
        </w:rPr>
        <w:t xml:space="preserve"> Az ajánlatkérő a szerződés teljesítéséhez kapcsolódóan sajátos, különösen</w:t>
      </w:r>
    </w:p>
    <w:p w14:paraId="3400CA7E" w14:textId="77777777" w:rsidR="007B6109" w:rsidRPr="0085166F" w:rsidRDefault="007B6109" w:rsidP="000A02AF">
      <w:pPr>
        <w:spacing w:after="0" w:line="240" w:lineRule="auto"/>
        <w:ind w:right="136"/>
        <w:jc w:val="both"/>
        <w:rPr>
          <w:rFonts w:ascii="Times New Roman" w:hAnsi="Times New Roman"/>
          <w:noProof/>
          <w:sz w:val="24"/>
          <w:szCs w:val="24"/>
          <w:lang w:eastAsia="hu-HU"/>
        </w:rPr>
      </w:pPr>
      <w:r w:rsidRPr="0035688F">
        <w:rPr>
          <w:rFonts w:ascii="Times New Roman" w:hAnsi="Times New Roman"/>
          <w:i/>
          <w:noProof/>
          <w:sz w:val="24"/>
          <w:szCs w:val="24"/>
          <w:lang w:eastAsia="hu-HU"/>
        </w:rPr>
        <w:t>a)</w:t>
      </w:r>
      <w:r w:rsidRPr="0085166F">
        <w:rPr>
          <w:rFonts w:ascii="Times New Roman" w:hAnsi="Times New Roman"/>
          <w:noProof/>
          <w:sz w:val="24"/>
          <w:szCs w:val="24"/>
          <w:lang w:eastAsia="hu-HU"/>
        </w:rPr>
        <w:t xml:space="preserve"> szociális, </w:t>
      </w:r>
    </w:p>
    <w:p w14:paraId="1D6511A0" w14:textId="77777777" w:rsidR="007B6109" w:rsidRPr="0085166F" w:rsidRDefault="007B6109" w:rsidP="000A02AF">
      <w:pPr>
        <w:spacing w:after="0" w:line="240" w:lineRule="auto"/>
        <w:ind w:right="136"/>
        <w:jc w:val="both"/>
        <w:rPr>
          <w:rFonts w:ascii="Times New Roman" w:hAnsi="Times New Roman"/>
          <w:noProof/>
          <w:sz w:val="24"/>
          <w:szCs w:val="24"/>
          <w:lang w:eastAsia="hu-HU"/>
        </w:rPr>
      </w:pPr>
      <w:r w:rsidRPr="0035688F">
        <w:rPr>
          <w:rFonts w:ascii="Times New Roman" w:hAnsi="Times New Roman"/>
          <w:i/>
          <w:noProof/>
          <w:sz w:val="24"/>
          <w:szCs w:val="24"/>
          <w:lang w:eastAsia="hu-HU"/>
        </w:rPr>
        <w:t>b)</w:t>
      </w:r>
      <w:r w:rsidRPr="0085166F">
        <w:rPr>
          <w:rFonts w:ascii="Times New Roman" w:hAnsi="Times New Roman"/>
          <w:noProof/>
          <w:sz w:val="24"/>
          <w:szCs w:val="24"/>
          <w:lang w:eastAsia="hu-HU"/>
        </w:rPr>
        <w:t xml:space="preserve"> környezetvédelmi, </w:t>
      </w:r>
    </w:p>
    <w:p w14:paraId="4961F666" w14:textId="77777777" w:rsidR="007B6109" w:rsidRPr="0085166F" w:rsidRDefault="007B6109" w:rsidP="000A02AF">
      <w:pPr>
        <w:spacing w:after="0" w:line="240" w:lineRule="auto"/>
        <w:ind w:right="136"/>
        <w:jc w:val="both"/>
        <w:rPr>
          <w:rFonts w:ascii="Times New Roman" w:hAnsi="Times New Roman"/>
          <w:noProof/>
          <w:sz w:val="24"/>
          <w:szCs w:val="24"/>
          <w:lang w:eastAsia="hu-HU"/>
        </w:rPr>
      </w:pPr>
      <w:r w:rsidRPr="0035688F">
        <w:rPr>
          <w:rFonts w:ascii="Times New Roman" w:hAnsi="Times New Roman"/>
          <w:i/>
          <w:noProof/>
          <w:sz w:val="24"/>
          <w:szCs w:val="24"/>
          <w:lang w:eastAsia="hu-HU"/>
        </w:rPr>
        <w:t>c)</w:t>
      </w:r>
      <w:r w:rsidRPr="0085166F">
        <w:rPr>
          <w:rFonts w:ascii="Times New Roman" w:hAnsi="Times New Roman"/>
          <w:noProof/>
          <w:sz w:val="24"/>
          <w:szCs w:val="24"/>
          <w:lang w:eastAsia="hu-HU"/>
        </w:rPr>
        <w:t xml:space="preserve"> minőségbiztosítási</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w:t>
      </w:r>
    </w:p>
    <w:p w14:paraId="4E3687A3" w14:textId="77777777" w:rsidR="007B6109" w:rsidRPr="0085166F" w:rsidRDefault="007B6109" w:rsidP="004466EA">
      <w:pPr>
        <w:spacing w:after="0" w:line="240" w:lineRule="auto"/>
        <w:ind w:right="136"/>
        <w:jc w:val="both"/>
        <w:rPr>
          <w:rFonts w:ascii="Times New Roman" w:hAnsi="Times New Roman"/>
          <w:noProof/>
          <w:sz w:val="24"/>
          <w:szCs w:val="24"/>
          <w:lang w:eastAsia="hu-HU"/>
        </w:rPr>
      </w:pPr>
      <w:r w:rsidRPr="0035688F">
        <w:rPr>
          <w:rFonts w:ascii="Times New Roman" w:hAnsi="Times New Roman"/>
          <w:i/>
          <w:noProof/>
          <w:sz w:val="24"/>
          <w:szCs w:val="24"/>
          <w:lang w:eastAsia="hu-HU"/>
        </w:rPr>
        <w:t>d)</w:t>
      </w:r>
      <w:r w:rsidRPr="0085166F">
        <w:rPr>
          <w:rFonts w:ascii="Times New Roman" w:hAnsi="Times New Roman"/>
          <w:noProof/>
          <w:sz w:val="24"/>
          <w:szCs w:val="24"/>
          <w:lang w:eastAsia="hu-HU"/>
        </w:rPr>
        <w:t xml:space="preserve"> az alvállalkozói szerződés kezelésére,</w:t>
      </w:r>
    </w:p>
    <w:p w14:paraId="1CFE573A" w14:textId="77777777" w:rsidR="007B6109" w:rsidRPr="0085166F" w:rsidRDefault="007B6109" w:rsidP="004466EA">
      <w:pPr>
        <w:spacing w:after="0" w:line="240" w:lineRule="auto"/>
        <w:ind w:right="136"/>
        <w:jc w:val="both"/>
        <w:rPr>
          <w:rFonts w:ascii="Times New Roman" w:hAnsi="Times New Roman"/>
          <w:noProof/>
          <w:sz w:val="24"/>
          <w:szCs w:val="24"/>
          <w:lang w:eastAsia="hu-HU"/>
        </w:rPr>
      </w:pPr>
      <w:r w:rsidRPr="0035688F">
        <w:rPr>
          <w:rFonts w:ascii="Times New Roman" w:hAnsi="Times New Roman"/>
          <w:i/>
          <w:noProof/>
          <w:sz w:val="24"/>
          <w:szCs w:val="24"/>
          <w:lang w:eastAsia="hu-HU"/>
        </w:rPr>
        <w:t>e)</w:t>
      </w:r>
      <w:r w:rsidRPr="0085166F">
        <w:rPr>
          <w:rFonts w:ascii="Times New Roman" w:hAnsi="Times New Roman"/>
          <w:noProof/>
          <w:sz w:val="24"/>
          <w:szCs w:val="24"/>
          <w:lang w:eastAsia="hu-HU"/>
        </w:rPr>
        <w:t xml:space="preserve"> a minősített adatok biztonságára,  </w:t>
      </w:r>
    </w:p>
    <w:p w14:paraId="64650BD5" w14:textId="77777777" w:rsidR="007B6109" w:rsidRPr="0085166F" w:rsidRDefault="007B6109" w:rsidP="004466EA">
      <w:pPr>
        <w:spacing w:after="0" w:line="240" w:lineRule="auto"/>
        <w:ind w:right="136"/>
        <w:jc w:val="both"/>
        <w:rPr>
          <w:rFonts w:ascii="Times New Roman" w:hAnsi="Times New Roman"/>
          <w:noProof/>
          <w:sz w:val="24"/>
          <w:szCs w:val="24"/>
          <w:lang w:eastAsia="hu-HU"/>
        </w:rPr>
      </w:pPr>
      <w:r w:rsidRPr="0035688F">
        <w:rPr>
          <w:rFonts w:ascii="Times New Roman" w:hAnsi="Times New Roman"/>
          <w:i/>
          <w:noProof/>
          <w:sz w:val="24"/>
          <w:szCs w:val="24"/>
          <w:lang w:eastAsia="hu-HU"/>
        </w:rPr>
        <w:t>f)</w:t>
      </w:r>
      <w:r w:rsidRPr="0085166F">
        <w:rPr>
          <w:rFonts w:ascii="Times New Roman" w:hAnsi="Times New Roman"/>
          <w:noProof/>
          <w:sz w:val="24"/>
          <w:szCs w:val="24"/>
          <w:lang w:eastAsia="hu-HU"/>
        </w:rPr>
        <w:t xml:space="preserve"> a teljesítés biztonságára, a biztonsági intézkedésekre,</w:t>
      </w:r>
    </w:p>
    <w:p w14:paraId="1383DA53" w14:textId="77777777" w:rsidR="007B6109" w:rsidRPr="0085166F" w:rsidRDefault="007B6109" w:rsidP="004466EA">
      <w:pPr>
        <w:spacing w:after="0" w:line="240" w:lineRule="auto"/>
        <w:ind w:right="136"/>
        <w:jc w:val="both"/>
        <w:rPr>
          <w:rFonts w:ascii="Times New Roman" w:hAnsi="Times New Roman"/>
          <w:noProof/>
          <w:sz w:val="24"/>
          <w:szCs w:val="24"/>
          <w:lang w:eastAsia="hu-HU"/>
        </w:rPr>
      </w:pPr>
      <w:r w:rsidRPr="0035688F">
        <w:rPr>
          <w:rFonts w:ascii="Times New Roman" w:hAnsi="Times New Roman"/>
          <w:i/>
          <w:noProof/>
          <w:sz w:val="24"/>
          <w:szCs w:val="24"/>
          <w:lang w:eastAsia="hu-HU"/>
        </w:rPr>
        <w:t>g)</w:t>
      </w:r>
      <w:r w:rsidRPr="0085166F">
        <w:rPr>
          <w:rFonts w:ascii="Times New Roman" w:hAnsi="Times New Roman"/>
          <w:noProof/>
          <w:sz w:val="24"/>
          <w:szCs w:val="24"/>
          <w:lang w:eastAsia="hu-HU"/>
        </w:rPr>
        <w:t xml:space="preserve"> a szerződés tárgyához kapcsolódó sajátos feltételekre, követelményekre, az azokkal kapcsolatos intézkedésekre, a követelmények betartásának ellenőrzésére, ezekkel összefüggésben a szerződés egyoldalú megszüntetésének okaira,</w:t>
      </w:r>
      <w:r>
        <w:rPr>
          <w:rFonts w:ascii="Times New Roman" w:hAnsi="Times New Roman"/>
          <w:noProof/>
          <w:sz w:val="24"/>
          <w:szCs w:val="24"/>
          <w:lang w:eastAsia="hu-HU"/>
        </w:rPr>
        <w:t xml:space="preserve"> vagy</w:t>
      </w:r>
    </w:p>
    <w:p w14:paraId="445B63DD" w14:textId="77777777" w:rsidR="007B6109" w:rsidRPr="0085166F" w:rsidRDefault="007B6109" w:rsidP="004466EA">
      <w:pPr>
        <w:spacing w:after="0" w:line="240" w:lineRule="auto"/>
        <w:ind w:right="136"/>
        <w:jc w:val="both"/>
        <w:rPr>
          <w:rFonts w:ascii="Times New Roman" w:hAnsi="Times New Roman"/>
          <w:noProof/>
          <w:sz w:val="24"/>
          <w:szCs w:val="24"/>
          <w:lang w:eastAsia="hu-HU"/>
        </w:rPr>
      </w:pPr>
      <w:r w:rsidRPr="0035688F">
        <w:rPr>
          <w:rFonts w:ascii="Times New Roman" w:hAnsi="Times New Roman"/>
          <w:i/>
          <w:noProof/>
          <w:sz w:val="24"/>
          <w:szCs w:val="24"/>
          <w:lang w:eastAsia="hu-HU"/>
        </w:rPr>
        <w:t>h)</w:t>
      </w:r>
      <w:r w:rsidRPr="0085166F">
        <w:rPr>
          <w:rFonts w:ascii="Times New Roman" w:hAnsi="Times New Roman"/>
          <w:noProof/>
          <w:sz w:val="24"/>
          <w:szCs w:val="24"/>
          <w:lang w:eastAsia="hu-HU"/>
        </w:rPr>
        <w:t xml:space="preserve"> a nemzetbiztonsági szolgálat</w:t>
      </w:r>
      <w:r>
        <w:rPr>
          <w:rFonts w:ascii="Times New Roman" w:hAnsi="Times New Roman"/>
          <w:noProof/>
          <w:sz w:val="24"/>
          <w:szCs w:val="24"/>
          <w:lang w:eastAsia="hu-HU"/>
        </w:rPr>
        <w:t>nak minősülő</w:t>
      </w:r>
      <w:r w:rsidRPr="0085166F">
        <w:rPr>
          <w:rFonts w:ascii="Times New Roman" w:hAnsi="Times New Roman"/>
          <w:noProof/>
          <w:sz w:val="24"/>
          <w:szCs w:val="24"/>
          <w:lang w:eastAsia="hu-HU"/>
        </w:rPr>
        <w:t xml:space="preserve"> </w:t>
      </w:r>
      <w:r>
        <w:rPr>
          <w:rFonts w:ascii="Times New Roman" w:hAnsi="Times New Roman"/>
          <w:noProof/>
          <w:sz w:val="24"/>
          <w:szCs w:val="24"/>
          <w:lang w:eastAsia="hu-HU"/>
        </w:rPr>
        <w:t xml:space="preserve">ajánlatkérő </w:t>
      </w:r>
      <w:r w:rsidRPr="0085166F">
        <w:rPr>
          <w:rFonts w:ascii="Times New Roman" w:hAnsi="Times New Roman"/>
          <w:noProof/>
          <w:sz w:val="24"/>
          <w:szCs w:val="24"/>
          <w:lang w:eastAsia="hu-HU"/>
        </w:rPr>
        <w:t>tekintetében kiegészítő ellenőrzésre</w:t>
      </w:r>
    </w:p>
    <w:p w14:paraId="0112FA98" w14:textId="77777777" w:rsidR="007B6109" w:rsidRPr="0085166F" w:rsidRDefault="007B6109" w:rsidP="000C2C13">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85166F">
        <w:rPr>
          <w:rFonts w:ascii="Times New Roman" w:hAnsi="Times New Roman"/>
          <w:noProof/>
          <w:sz w:val="24"/>
          <w:szCs w:val="24"/>
          <w:lang w:eastAsia="hu-HU"/>
        </w:rPr>
        <w:t>vonatkozó</w:t>
      </w:r>
      <w:r>
        <w:rPr>
          <w:rFonts w:ascii="Times New Roman" w:hAnsi="Times New Roman"/>
          <w:noProof/>
          <w:sz w:val="24"/>
          <w:szCs w:val="24"/>
          <w:lang w:eastAsia="hu-HU"/>
        </w:rPr>
        <w:t>,</w:t>
      </w:r>
      <w:r w:rsidRPr="0085166F">
        <w:rPr>
          <w:rFonts w:ascii="Times New Roman" w:hAnsi="Times New Roman"/>
          <w:noProof/>
          <w:sz w:val="24"/>
          <w:szCs w:val="24"/>
          <w:lang w:eastAsia="hu-HU"/>
        </w:rPr>
        <w:t xml:space="preserve"> sajátos feltételeket határozhat meg. Az ilyen szerződéses feltételekre utalást az eljárást megindító felhívásban fel kell tüntetni, és a feltételeket a dokumentációban foglalt szerződéstervezetnek tartalmaznia kell.</w:t>
      </w:r>
    </w:p>
    <w:p w14:paraId="50243C82" w14:textId="77777777" w:rsidR="007B6109" w:rsidRPr="0085166F" w:rsidRDefault="007B6109" w:rsidP="000C2C13">
      <w:pPr>
        <w:tabs>
          <w:tab w:val="left" w:pos="283"/>
        </w:tabs>
        <w:autoSpaceDE w:val="0"/>
        <w:autoSpaceDN w:val="0"/>
        <w:adjustRightInd w:val="0"/>
        <w:spacing w:after="0" w:line="240" w:lineRule="auto"/>
        <w:jc w:val="both"/>
        <w:rPr>
          <w:rFonts w:ascii="Times New Roman" w:hAnsi="Times New Roman"/>
          <w:noProof/>
          <w:sz w:val="24"/>
          <w:szCs w:val="24"/>
          <w:lang w:eastAsia="hu-HU"/>
        </w:rPr>
      </w:pPr>
      <w:r>
        <w:rPr>
          <w:rFonts w:ascii="Times New Roman" w:hAnsi="Times New Roman"/>
          <w:b/>
          <w:noProof/>
          <w:sz w:val="24"/>
          <w:szCs w:val="24"/>
          <w:lang w:eastAsia="hu-HU"/>
        </w:rPr>
        <w:t>97</w:t>
      </w:r>
      <w:r w:rsidRPr="0085166F">
        <w:rPr>
          <w:rFonts w:ascii="Times New Roman" w:hAnsi="Times New Roman"/>
          <w:b/>
          <w:noProof/>
          <w:sz w:val="24"/>
          <w:szCs w:val="24"/>
          <w:lang w:eastAsia="hu-HU"/>
        </w:rPr>
        <w:t>. §</w:t>
      </w:r>
      <w:r w:rsidRPr="0085166F">
        <w:rPr>
          <w:rFonts w:ascii="Times New Roman" w:hAnsi="Times New Roman"/>
          <w:noProof/>
          <w:sz w:val="24"/>
          <w:szCs w:val="24"/>
          <w:lang w:eastAsia="hu-HU"/>
        </w:rPr>
        <w:t xml:space="preserve"> </w:t>
      </w:r>
      <w:r w:rsidRPr="0085166F">
        <w:rPr>
          <w:rFonts w:ascii="Times New Roman" w:hAnsi="Times New Roman"/>
          <w:sz w:val="24"/>
          <w:szCs w:val="24"/>
        </w:rPr>
        <w:t xml:space="preserve">Az ajánlatkérőnek az eljárást megindító felhívásban a szerződés időtartamát úgy kell meghatároznia, hogy </w:t>
      </w:r>
      <w:r>
        <w:rPr>
          <w:rFonts w:ascii="Times New Roman" w:hAnsi="Times New Roman"/>
          <w:sz w:val="24"/>
          <w:szCs w:val="24"/>
        </w:rPr>
        <w:t>ha</w:t>
      </w:r>
      <w:r w:rsidRPr="0085166F">
        <w:rPr>
          <w:rFonts w:ascii="Times New Roman" w:hAnsi="Times New Roman"/>
          <w:sz w:val="24"/>
          <w:szCs w:val="24"/>
        </w:rPr>
        <w:t xml:space="preserve"> a szerződés tárgya, a választott szerződéses konstrukció vagy a hozzá kapcsolódó fizetési feltételek vagy a nyertes ajánlattevő által eszközölt befektetés nem indokolja, a szerződést ne kösse határozatlan vagy </w:t>
      </w:r>
      <w:r>
        <w:rPr>
          <w:rFonts w:ascii="Times New Roman" w:hAnsi="Times New Roman"/>
          <w:sz w:val="24"/>
          <w:szCs w:val="24"/>
        </w:rPr>
        <w:t xml:space="preserve">olyan, </w:t>
      </w:r>
      <w:r w:rsidRPr="0085166F">
        <w:rPr>
          <w:rFonts w:ascii="Times New Roman" w:hAnsi="Times New Roman"/>
          <w:sz w:val="24"/>
          <w:szCs w:val="24"/>
        </w:rPr>
        <w:t>aránytalanul hosszú határozott időtartamra, amely a verseny fenntartása és a közpénzek hatékony elköltésének céljával ellenkezik.</w:t>
      </w:r>
    </w:p>
    <w:p w14:paraId="19323646" w14:textId="77777777" w:rsidR="007B6109" w:rsidRPr="0085166F" w:rsidRDefault="007B6109" w:rsidP="000A02AF">
      <w:pPr>
        <w:spacing w:after="0" w:line="240" w:lineRule="auto"/>
        <w:ind w:right="136"/>
        <w:jc w:val="both"/>
        <w:rPr>
          <w:rFonts w:ascii="Times New Roman" w:hAnsi="Times New Roman"/>
          <w:noProof/>
          <w:sz w:val="24"/>
          <w:szCs w:val="24"/>
          <w:lang w:eastAsia="hu-HU"/>
        </w:rPr>
      </w:pPr>
      <w:r>
        <w:rPr>
          <w:rFonts w:ascii="Times New Roman" w:hAnsi="Times New Roman"/>
          <w:b/>
          <w:noProof/>
          <w:sz w:val="24"/>
          <w:szCs w:val="24"/>
          <w:lang w:eastAsia="hu-HU"/>
        </w:rPr>
        <w:t>98</w:t>
      </w:r>
      <w:r w:rsidRPr="0085166F">
        <w:rPr>
          <w:rFonts w:ascii="Times New Roman" w:hAnsi="Times New Roman"/>
          <w:b/>
          <w:noProof/>
          <w:sz w:val="24"/>
          <w:szCs w:val="24"/>
          <w:lang w:eastAsia="hu-HU"/>
        </w:rPr>
        <w:t xml:space="preserve">. § </w:t>
      </w:r>
      <w:r w:rsidRPr="00CC018E">
        <w:rPr>
          <w:rFonts w:ascii="Times New Roman" w:hAnsi="Times New Roman"/>
          <w:noProof/>
          <w:sz w:val="24"/>
          <w:szCs w:val="24"/>
          <w:lang w:eastAsia="hu-HU"/>
        </w:rPr>
        <w:t>(1)</w:t>
      </w:r>
      <w:r w:rsidRPr="0085166F">
        <w:rPr>
          <w:rFonts w:ascii="Times New Roman" w:hAnsi="Times New Roman"/>
          <w:noProof/>
          <w:sz w:val="24"/>
          <w:szCs w:val="24"/>
          <w:lang w:eastAsia="hu-HU"/>
        </w:rPr>
        <w:t xml:space="preserve"> </w:t>
      </w:r>
      <w:r>
        <w:rPr>
          <w:rFonts w:ascii="Times New Roman" w:hAnsi="Times New Roman"/>
          <w:noProof/>
          <w:sz w:val="24"/>
          <w:szCs w:val="24"/>
          <w:lang w:eastAsia="hu-HU"/>
        </w:rPr>
        <w:t>Ha</w:t>
      </w:r>
      <w:r w:rsidRPr="0085166F">
        <w:rPr>
          <w:rFonts w:ascii="Times New Roman" w:hAnsi="Times New Roman"/>
          <w:noProof/>
          <w:sz w:val="24"/>
          <w:szCs w:val="24"/>
          <w:lang w:eastAsia="hu-HU"/>
        </w:rPr>
        <w:t xml:space="preserve"> az építési beruházás megvalósítására irányuló szerződésben a felek tartalékkeret kötnek ki, annak értéke nem haladhatja meg a szerződésben foglalt ellenszolgáltatás 10%-át.</w:t>
      </w:r>
    </w:p>
    <w:p w14:paraId="3658E1B7" w14:textId="77777777" w:rsidR="007B6109" w:rsidRPr="0085166F" w:rsidRDefault="007B6109" w:rsidP="000A02AF">
      <w:pPr>
        <w:spacing w:after="0" w:line="240" w:lineRule="auto"/>
        <w:ind w:right="136"/>
        <w:jc w:val="both"/>
        <w:rPr>
          <w:rFonts w:ascii="Times New Roman" w:hAnsi="Times New Roman"/>
          <w:noProof/>
          <w:sz w:val="24"/>
          <w:szCs w:val="24"/>
          <w:lang w:eastAsia="hu-HU"/>
        </w:rPr>
      </w:pPr>
      <w:r w:rsidRPr="00CC018E">
        <w:rPr>
          <w:rFonts w:ascii="Times New Roman" w:hAnsi="Times New Roman"/>
          <w:noProof/>
          <w:sz w:val="24"/>
          <w:szCs w:val="24"/>
          <w:lang w:eastAsia="hu-HU"/>
        </w:rPr>
        <w:t>(2)</w:t>
      </w:r>
      <w:r w:rsidRPr="0085166F">
        <w:rPr>
          <w:rFonts w:ascii="Times New Roman" w:hAnsi="Times New Roman"/>
          <w:noProof/>
          <w:sz w:val="24"/>
          <w:szCs w:val="24"/>
          <w:lang w:eastAsia="hu-HU"/>
        </w:rPr>
        <w:t xml:space="preserve"> A dokumentáció részét képező szerződésben vagy szerződéses feltételekben előre részletesen rögzíteni szükséges a tartalékkeret felhasználásának szabályait, valamint meg kell jelölni annak mértékét.</w:t>
      </w:r>
    </w:p>
    <w:p w14:paraId="0AD7EB7F" w14:textId="77777777" w:rsidR="007B6109" w:rsidRPr="0085166F" w:rsidRDefault="007B6109" w:rsidP="000A02AF">
      <w:pPr>
        <w:spacing w:after="0" w:line="240" w:lineRule="auto"/>
        <w:ind w:right="136"/>
        <w:jc w:val="both"/>
        <w:rPr>
          <w:rFonts w:ascii="Times New Roman" w:hAnsi="Times New Roman"/>
          <w:noProof/>
          <w:sz w:val="24"/>
          <w:szCs w:val="24"/>
          <w:lang w:eastAsia="hu-HU"/>
        </w:rPr>
      </w:pPr>
      <w:r w:rsidRPr="00CC018E">
        <w:rPr>
          <w:rFonts w:ascii="Times New Roman" w:hAnsi="Times New Roman"/>
          <w:noProof/>
          <w:sz w:val="24"/>
          <w:szCs w:val="24"/>
          <w:lang w:eastAsia="hu-HU"/>
        </w:rPr>
        <w:t>(3)</w:t>
      </w:r>
      <w:r w:rsidRPr="0085166F">
        <w:rPr>
          <w:rFonts w:ascii="Times New Roman" w:hAnsi="Times New Roman"/>
          <w:noProof/>
          <w:sz w:val="24"/>
          <w:szCs w:val="24"/>
          <w:lang w:eastAsia="hu-HU"/>
        </w:rPr>
        <w:t xml:space="preserve"> A tartalékkeret kizárólag az építési beruházás teljesítéshez, a rendeltetésszerű és biztonságos használathoz szükséges munkák ellenértékének elszámolására használható fel.</w:t>
      </w:r>
    </w:p>
    <w:p w14:paraId="18721B97" w14:textId="77777777" w:rsidR="007B6109" w:rsidRPr="0032724E" w:rsidRDefault="007B6109" w:rsidP="0032724E">
      <w:pPr>
        <w:spacing w:after="0" w:line="240" w:lineRule="auto"/>
        <w:ind w:right="136"/>
        <w:jc w:val="both"/>
        <w:rPr>
          <w:rFonts w:ascii="Times New Roman" w:hAnsi="Times New Roman"/>
          <w:b/>
          <w:noProof/>
          <w:sz w:val="24"/>
          <w:szCs w:val="24"/>
          <w:lang w:eastAsia="hu-HU"/>
        </w:rPr>
      </w:pPr>
      <w:r w:rsidRPr="00CC018E">
        <w:rPr>
          <w:rFonts w:ascii="Times New Roman" w:hAnsi="Times New Roman"/>
          <w:noProof/>
          <w:sz w:val="24"/>
          <w:szCs w:val="24"/>
          <w:lang w:eastAsia="hu-HU"/>
        </w:rPr>
        <w:t>(4)</w:t>
      </w:r>
      <w:r>
        <w:rPr>
          <w:rFonts w:ascii="Times New Roman" w:hAnsi="Times New Roman"/>
          <w:b/>
          <w:noProof/>
          <w:sz w:val="24"/>
          <w:szCs w:val="24"/>
          <w:lang w:eastAsia="hu-HU"/>
        </w:rPr>
        <w:t xml:space="preserve"> </w:t>
      </w:r>
      <w:r w:rsidRPr="0032724E">
        <w:rPr>
          <w:rFonts w:ascii="Times New Roman" w:hAnsi="Times New Roman"/>
          <w:noProof/>
          <w:sz w:val="24"/>
          <w:szCs w:val="24"/>
          <w:lang w:eastAsia="hu-HU"/>
        </w:rPr>
        <w:t>A tartalékkeret a szerződés teljesítése során szükségessé váló, a Ptk. 6: 244. § (2) bekezdése szerinti pótmunka elvégzésére is felhasználható, feltéve, hogy a</w:t>
      </w:r>
      <w:r>
        <w:rPr>
          <w:rFonts w:ascii="Times New Roman" w:hAnsi="Times New Roman"/>
          <w:noProof/>
          <w:sz w:val="24"/>
          <w:szCs w:val="24"/>
          <w:lang w:eastAsia="hu-HU"/>
        </w:rPr>
        <w:t>z a</w:t>
      </w:r>
      <w:r w:rsidRPr="0032724E">
        <w:rPr>
          <w:rFonts w:ascii="Times New Roman" w:hAnsi="Times New Roman"/>
          <w:noProof/>
          <w:sz w:val="24"/>
          <w:szCs w:val="24"/>
          <w:lang w:eastAsia="hu-HU"/>
        </w:rPr>
        <w:t xml:space="preserve"> (3) bekezdésben foglaltaknak megfelel.</w:t>
      </w:r>
    </w:p>
    <w:p w14:paraId="6C992906" w14:textId="77777777" w:rsidR="007B6109" w:rsidRPr="0085166F" w:rsidRDefault="007B6109" w:rsidP="0032724E">
      <w:pPr>
        <w:spacing w:after="0" w:line="240" w:lineRule="auto"/>
        <w:ind w:right="136"/>
        <w:jc w:val="both"/>
        <w:rPr>
          <w:rFonts w:ascii="Times New Roman" w:hAnsi="Times New Roman"/>
          <w:noProof/>
          <w:sz w:val="24"/>
          <w:szCs w:val="24"/>
          <w:lang w:eastAsia="hu-HU"/>
        </w:rPr>
      </w:pPr>
      <w:r w:rsidRPr="00CC018E">
        <w:rPr>
          <w:rFonts w:ascii="Times New Roman" w:hAnsi="Times New Roman"/>
          <w:noProof/>
          <w:sz w:val="24"/>
          <w:szCs w:val="24"/>
          <w:lang w:eastAsia="hu-HU"/>
        </w:rPr>
        <w:t>(5)</w:t>
      </w:r>
      <w:r w:rsidRPr="0085166F">
        <w:rPr>
          <w:rFonts w:ascii="Times New Roman" w:hAnsi="Times New Roman"/>
          <w:noProof/>
          <w:sz w:val="24"/>
          <w:szCs w:val="24"/>
          <w:lang w:eastAsia="hu-HU"/>
        </w:rPr>
        <w:t xml:space="preserve"> A (3) bekezdés keretei között a tartalékkeret felhasználása nem vonja maga után szerződésmódosítás vagy beszerzési eljárás lefolytatásának szükségességét, a szerződésben azonban egyértelműen, minden ajánlattevő számára előre megismerhető módon rögzíteni kell a tartalékkeret felhasználásának lehetséges eseteit és pénzügyi feltételeit. </w:t>
      </w:r>
    </w:p>
    <w:p w14:paraId="4AC7BBB9" w14:textId="77777777" w:rsidR="007B6109" w:rsidRDefault="007B6109" w:rsidP="000A02AF">
      <w:pPr>
        <w:spacing w:after="0" w:line="240" w:lineRule="auto"/>
        <w:ind w:right="136"/>
        <w:jc w:val="both"/>
        <w:rPr>
          <w:rFonts w:ascii="Times New Roman" w:hAnsi="Times New Roman"/>
          <w:noProof/>
          <w:sz w:val="24"/>
          <w:szCs w:val="24"/>
          <w:lang w:eastAsia="hu-HU"/>
        </w:rPr>
      </w:pPr>
      <w:r w:rsidRPr="00CC018E">
        <w:rPr>
          <w:rFonts w:ascii="Times New Roman" w:hAnsi="Times New Roman"/>
          <w:noProof/>
          <w:sz w:val="24"/>
          <w:szCs w:val="24"/>
          <w:lang w:eastAsia="hu-HU"/>
        </w:rPr>
        <w:t>(6)</w:t>
      </w:r>
      <w:r w:rsidRPr="0085166F">
        <w:rPr>
          <w:rFonts w:ascii="Times New Roman" w:hAnsi="Times New Roman"/>
          <w:noProof/>
          <w:sz w:val="24"/>
          <w:szCs w:val="24"/>
          <w:lang w:eastAsia="hu-HU"/>
        </w:rPr>
        <w:t xml:space="preserve"> Az ajánlatkérő a beszerzés becsült értékébe a tartalékkeretet is köteles beszámítani.</w:t>
      </w:r>
    </w:p>
    <w:p w14:paraId="6B797B73" w14:textId="77777777" w:rsidR="007B6109" w:rsidRDefault="007B6109" w:rsidP="00D309D8">
      <w:pPr>
        <w:spacing w:after="0" w:line="240" w:lineRule="auto"/>
        <w:jc w:val="both"/>
        <w:rPr>
          <w:rFonts w:ascii="Times New Roman" w:hAnsi="Times New Roman"/>
          <w:b/>
          <w:bCs/>
          <w:color w:val="000000"/>
          <w:sz w:val="24"/>
          <w:szCs w:val="20"/>
          <w:lang w:eastAsia="hu-HU"/>
        </w:rPr>
      </w:pPr>
    </w:p>
    <w:p w14:paraId="2E81E36A" w14:textId="77777777" w:rsidR="007B6109" w:rsidRDefault="007B6109" w:rsidP="008B268D">
      <w:pPr>
        <w:spacing w:after="0" w:line="240" w:lineRule="auto"/>
        <w:jc w:val="center"/>
        <w:rPr>
          <w:rFonts w:ascii="Times New Roman" w:hAnsi="Times New Roman"/>
          <w:b/>
          <w:bCs/>
          <w:color w:val="000000"/>
          <w:sz w:val="24"/>
          <w:szCs w:val="20"/>
          <w:lang w:eastAsia="hu-HU"/>
        </w:rPr>
      </w:pPr>
      <w:r>
        <w:rPr>
          <w:rFonts w:ascii="Times New Roman" w:hAnsi="Times New Roman"/>
          <w:b/>
          <w:bCs/>
          <w:color w:val="000000"/>
          <w:sz w:val="24"/>
          <w:szCs w:val="20"/>
          <w:lang w:eastAsia="hu-HU"/>
        </w:rPr>
        <w:t>52. Szerződési biztosítékok</w:t>
      </w:r>
    </w:p>
    <w:p w14:paraId="47FE1E11" w14:textId="77777777" w:rsidR="007B6109" w:rsidRDefault="007B6109" w:rsidP="00D309D8">
      <w:pPr>
        <w:spacing w:after="0" w:line="240" w:lineRule="auto"/>
        <w:jc w:val="both"/>
        <w:rPr>
          <w:rFonts w:ascii="Times New Roman" w:hAnsi="Times New Roman"/>
          <w:b/>
          <w:bCs/>
          <w:color w:val="000000"/>
          <w:sz w:val="24"/>
          <w:szCs w:val="20"/>
          <w:lang w:eastAsia="hu-HU"/>
        </w:rPr>
      </w:pPr>
    </w:p>
    <w:p w14:paraId="7AD453BB" w14:textId="77777777" w:rsidR="007B6109" w:rsidRPr="00D309D8" w:rsidRDefault="007B6109" w:rsidP="00D309D8">
      <w:pPr>
        <w:spacing w:after="0" w:line="240" w:lineRule="auto"/>
        <w:jc w:val="both"/>
        <w:rPr>
          <w:rFonts w:ascii="Times New Roman" w:hAnsi="Times New Roman"/>
          <w:color w:val="000000"/>
          <w:sz w:val="24"/>
          <w:szCs w:val="20"/>
          <w:lang w:eastAsia="hu-HU"/>
        </w:rPr>
      </w:pPr>
      <w:r>
        <w:rPr>
          <w:rFonts w:ascii="Times New Roman" w:hAnsi="Times New Roman"/>
          <w:b/>
          <w:bCs/>
          <w:color w:val="000000"/>
          <w:sz w:val="24"/>
          <w:szCs w:val="20"/>
          <w:lang w:eastAsia="hu-HU"/>
        </w:rPr>
        <w:t>99</w:t>
      </w:r>
      <w:r w:rsidRPr="00D309D8">
        <w:rPr>
          <w:rFonts w:ascii="Times New Roman" w:hAnsi="Times New Roman"/>
          <w:b/>
          <w:bCs/>
          <w:color w:val="000000"/>
          <w:sz w:val="24"/>
          <w:szCs w:val="20"/>
          <w:lang w:eastAsia="hu-HU"/>
        </w:rPr>
        <w:t xml:space="preserve">. </w:t>
      </w:r>
      <w:r w:rsidRPr="002B7EED">
        <w:rPr>
          <w:rFonts w:ascii="Times New Roman" w:hAnsi="Times New Roman"/>
          <w:b/>
          <w:bCs/>
          <w:noProof/>
          <w:sz w:val="24"/>
          <w:szCs w:val="24"/>
          <w:lang w:eastAsia="hu-HU"/>
        </w:rPr>
        <w:t xml:space="preserve">§ </w:t>
      </w:r>
      <w:r w:rsidRPr="00CC018E">
        <w:rPr>
          <w:rFonts w:ascii="Times New Roman" w:hAnsi="Times New Roman"/>
          <w:bCs/>
          <w:noProof/>
          <w:sz w:val="24"/>
          <w:szCs w:val="24"/>
          <w:lang w:eastAsia="hu-HU"/>
        </w:rPr>
        <w:t>(1)</w:t>
      </w:r>
      <w:r w:rsidRPr="00D309D8">
        <w:rPr>
          <w:rFonts w:ascii="Times New Roman" w:hAnsi="Times New Roman"/>
          <w:color w:val="000000"/>
          <w:sz w:val="24"/>
          <w:szCs w:val="20"/>
          <w:lang w:eastAsia="hu-HU"/>
        </w:rPr>
        <w:t xml:space="preserve"> </w:t>
      </w:r>
      <w:r>
        <w:rPr>
          <w:rFonts w:ascii="Times New Roman" w:hAnsi="Times New Roman"/>
          <w:color w:val="000000"/>
          <w:sz w:val="24"/>
          <w:szCs w:val="20"/>
          <w:lang w:eastAsia="hu-HU"/>
        </w:rPr>
        <w:t>Ha</w:t>
      </w:r>
      <w:r w:rsidRPr="00D309D8">
        <w:rPr>
          <w:rFonts w:ascii="Times New Roman" w:hAnsi="Times New Roman"/>
          <w:color w:val="000000"/>
          <w:sz w:val="24"/>
          <w:szCs w:val="20"/>
          <w:lang w:eastAsia="hu-HU"/>
        </w:rPr>
        <w:t xml:space="preserve"> az ajánlatkérő a szerződésben biztosítékot köt ki, ezt a tényt, továbbá a biztosítékok körét és mértékét az eljárást megindító felhívásban közölni kell. </w:t>
      </w:r>
      <w:r>
        <w:rPr>
          <w:rFonts w:ascii="Times New Roman" w:hAnsi="Times New Roman"/>
          <w:color w:val="000000"/>
          <w:sz w:val="24"/>
          <w:szCs w:val="20"/>
          <w:lang w:eastAsia="hu-HU"/>
        </w:rPr>
        <w:t>A (2)-(8) bekezdés</w:t>
      </w:r>
      <w:r w:rsidRPr="00D309D8">
        <w:rPr>
          <w:rFonts w:ascii="Times New Roman" w:hAnsi="Times New Roman"/>
          <w:color w:val="000000"/>
          <w:sz w:val="24"/>
          <w:szCs w:val="20"/>
          <w:lang w:eastAsia="hu-HU"/>
        </w:rPr>
        <w:t xml:space="preserve"> </w:t>
      </w:r>
      <w:r>
        <w:rPr>
          <w:rFonts w:ascii="Times New Roman" w:hAnsi="Times New Roman"/>
          <w:color w:val="000000"/>
          <w:sz w:val="24"/>
          <w:szCs w:val="20"/>
          <w:lang w:eastAsia="hu-HU"/>
        </w:rPr>
        <w:t xml:space="preserve">nem </w:t>
      </w:r>
      <w:r>
        <w:rPr>
          <w:rFonts w:ascii="Times New Roman" w:hAnsi="Times New Roman"/>
          <w:color w:val="000000"/>
          <w:sz w:val="24"/>
          <w:szCs w:val="20"/>
          <w:lang w:eastAsia="hu-HU"/>
        </w:rPr>
        <w:lastRenderedPageBreak/>
        <w:t>alkalmazandó</w:t>
      </w:r>
      <w:r w:rsidRPr="00D309D8">
        <w:rPr>
          <w:rFonts w:ascii="Times New Roman" w:hAnsi="Times New Roman"/>
          <w:color w:val="000000"/>
          <w:sz w:val="24"/>
          <w:szCs w:val="20"/>
          <w:lang w:eastAsia="hu-HU"/>
        </w:rPr>
        <w:t xml:space="preserve"> a Ptk. Hatodik Könyvének XXVI. Fejezetében szabályozott, a szerződést megerősítő biztosítékokra.</w:t>
      </w:r>
    </w:p>
    <w:p w14:paraId="3E9D19CE" w14:textId="77777777" w:rsidR="007B6109" w:rsidRPr="00D309D8" w:rsidRDefault="007B6109" w:rsidP="00D309D8">
      <w:pPr>
        <w:spacing w:after="0" w:line="240" w:lineRule="auto"/>
        <w:jc w:val="both"/>
        <w:rPr>
          <w:rFonts w:ascii="Times New Roman" w:hAnsi="Times New Roman"/>
          <w:color w:val="000000"/>
          <w:sz w:val="24"/>
          <w:szCs w:val="20"/>
          <w:lang w:eastAsia="hu-HU"/>
        </w:rPr>
      </w:pPr>
      <w:r w:rsidRPr="00CC018E">
        <w:rPr>
          <w:rFonts w:ascii="Times New Roman" w:hAnsi="Times New Roman"/>
          <w:bCs/>
          <w:noProof/>
          <w:sz w:val="24"/>
          <w:szCs w:val="24"/>
          <w:lang w:eastAsia="hu-HU"/>
        </w:rPr>
        <w:t>(2)</w:t>
      </w:r>
      <w:r w:rsidRPr="00D309D8">
        <w:rPr>
          <w:rFonts w:ascii="Times New Roman" w:hAnsi="Times New Roman"/>
          <w:color w:val="000000"/>
          <w:sz w:val="24"/>
          <w:szCs w:val="20"/>
          <w:lang w:eastAsia="hu-HU"/>
        </w:rPr>
        <w:t xml:space="preserve"> A szerződés teljesítésének elmaradásával kapcsolatos igények biztosítékaként legfeljebb a szerződés szerinti, tartalékkeret és á</w:t>
      </w:r>
      <w:r>
        <w:rPr>
          <w:rFonts w:ascii="Times New Roman" w:hAnsi="Times New Roman"/>
          <w:color w:val="000000"/>
          <w:sz w:val="24"/>
          <w:szCs w:val="20"/>
          <w:lang w:eastAsia="hu-HU"/>
        </w:rPr>
        <w:t xml:space="preserve">ltalános </w:t>
      </w:r>
      <w:r w:rsidRPr="00D309D8">
        <w:rPr>
          <w:rFonts w:ascii="Times New Roman" w:hAnsi="Times New Roman"/>
          <w:color w:val="000000"/>
          <w:sz w:val="24"/>
          <w:szCs w:val="20"/>
          <w:lang w:eastAsia="hu-HU"/>
        </w:rPr>
        <w:t>f</w:t>
      </w:r>
      <w:r>
        <w:rPr>
          <w:rFonts w:ascii="Times New Roman" w:hAnsi="Times New Roman"/>
          <w:color w:val="000000"/>
          <w:sz w:val="24"/>
          <w:szCs w:val="20"/>
          <w:lang w:eastAsia="hu-HU"/>
        </w:rPr>
        <w:t xml:space="preserve">orgalmi </w:t>
      </w:r>
      <w:r w:rsidRPr="00D309D8">
        <w:rPr>
          <w:rFonts w:ascii="Times New Roman" w:hAnsi="Times New Roman"/>
          <w:color w:val="000000"/>
          <w:sz w:val="24"/>
          <w:szCs w:val="20"/>
          <w:lang w:eastAsia="hu-HU"/>
        </w:rPr>
        <w:t>a</w:t>
      </w:r>
      <w:r>
        <w:rPr>
          <w:rFonts w:ascii="Times New Roman" w:hAnsi="Times New Roman"/>
          <w:color w:val="000000"/>
          <w:sz w:val="24"/>
          <w:szCs w:val="20"/>
          <w:lang w:eastAsia="hu-HU"/>
        </w:rPr>
        <w:t>dó</w:t>
      </w:r>
      <w:r w:rsidRPr="00D309D8">
        <w:rPr>
          <w:rFonts w:ascii="Times New Roman" w:hAnsi="Times New Roman"/>
          <w:color w:val="000000"/>
          <w:sz w:val="24"/>
          <w:szCs w:val="20"/>
          <w:lang w:eastAsia="hu-HU"/>
        </w:rPr>
        <w:t xml:space="preserve"> nélkül számított ellenszolgáltatás </w:t>
      </w:r>
      <w:r>
        <w:rPr>
          <w:rFonts w:ascii="Times New Roman" w:hAnsi="Times New Roman"/>
          <w:color w:val="000000"/>
          <w:sz w:val="24"/>
          <w:szCs w:val="20"/>
          <w:lang w:eastAsia="hu-HU"/>
        </w:rPr>
        <w:t>5</w:t>
      </w:r>
      <w:r w:rsidRPr="00D309D8">
        <w:rPr>
          <w:rFonts w:ascii="Times New Roman" w:hAnsi="Times New Roman"/>
          <w:color w:val="000000"/>
          <w:sz w:val="24"/>
          <w:szCs w:val="20"/>
          <w:lang w:eastAsia="hu-HU"/>
        </w:rPr>
        <w:t xml:space="preserve"> </w:t>
      </w:r>
      <w:r>
        <w:rPr>
          <w:rFonts w:ascii="Times New Roman" w:hAnsi="Times New Roman"/>
          <w:color w:val="000000"/>
          <w:sz w:val="24"/>
          <w:szCs w:val="20"/>
          <w:lang w:eastAsia="hu-HU"/>
        </w:rPr>
        <w:t>%-át</w:t>
      </w:r>
      <w:r w:rsidRPr="00D309D8">
        <w:rPr>
          <w:rFonts w:ascii="Times New Roman" w:hAnsi="Times New Roman"/>
          <w:color w:val="000000"/>
          <w:sz w:val="24"/>
          <w:szCs w:val="20"/>
          <w:lang w:eastAsia="hu-HU"/>
        </w:rPr>
        <w:t xml:space="preserve"> elérő biztosíték köthető ki.</w:t>
      </w:r>
    </w:p>
    <w:p w14:paraId="2BF3CAD4" w14:textId="77777777" w:rsidR="007B6109" w:rsidRPr="00D309D8" w:rsidRDefault="007B6109" w:rsidP="00D309D8">
      <w:pPr>
        <w:spacing w:after="0" w:line="240" w:lineRule="auto"/>
        <w:jc w:val="both"/>
        <w:rPr>
          <w:rFonts w:ascii="Times New Roman" w:hAnsi="Times New Roman"/>
          <w:color w:val="000000"/>
          <w:sz w:val="24"/>
          <w:szCs w:val="20"/>
          <w:lang w:eastAsia="hu-HU"/>
        </w:rPr>
      </w:pPr>
      <w:r w:rsidRPr="00CC018E">
        <w:rPr>
          <w:rFonts w:ascii="Times New Roman" w:hAnsi="Times New Roman"/>
          <w:bCs/>
          <w:noProof/>
          <w:sz w:val="24"/>
          <w:szCs w:val="24"/>
          <w:lang w:eastAsia="hu-HU"/>
        </w:rPr>
        <w:t>(3)</w:t>
      </w:r>
      <w:r w:rsidRPr="00D309D8">
        <w:rPr>
          <w:rFonts w:ascii="Times New Roman" w:hAnsi="Times New Roman"/>
          <w:color w:val="000000"/>
          <w:sz w:val="24"/>
          <w:szCs w:val="20"/>
          <w:lang w:eastAsia="hu-HU"/>
        </w:rPr>
        <w:t xml:space="preserve"> A szerződés hibás teljesítésével kapcsolatos igények biztosítékaként legfeljebb a szerződés szerinti, tartalékkeret és á</w:t>
      </w:r>
      <w:r>
        <w:rPr>
          <w:rFonts w:ascii="Times New Roman" w:hAnsi="Times New Roman"/>
          <w:color w:val="000000"/>
          <w:sz w:val="24"/>
          <w:szCs w:val="20"/>
          <w:lang w:eastAsia="hu-HU"/>
        </w:rPr>
        <w:t xml:space="preserve">ltalános </w:t>
      </w:r>
      <w:r w:rsidRPr="00D309D8">
        <w:rPr>
          <w:rFonts w:ascii="Times New Roman" w:hAnsi="Times New Roman"/>
          <w:color w:val="000000"/>
          <w:sz w:val="24"/>
          <w:szCs w:val="20"/>
          <w:lang w:eastAsia="hu-HU"/>
        </w:rPr>
        <w:t>f</w:t>
      </w:r>
      <w:r>
        <w:rPr>
          <w:rFonts w:ascii="Times New Roman" w:hAnsi="Times New Roman"/>
          <w:color w:val="000000"/>
          <w:sz w:val="24"/>
          <w:szCs w:val="20"/>
          <w:lang w:eastAsia="hu-HU"/>
        </w:rPr>
        <w:t xml:space="preserve">orgalmi </w:t>
      </w:r>
      <w:r w:rsidRPr="00D309D8">
        <w:rPr>
          <w:rFonts w:ascii="Times New Roman" w:hAnsi="Times New Roman"/>
          <w:color w:val="000000"/>
          <w:sz w:val="24"/>
          <w:szCs w:val="20"/>
          <w:lang w:eastAsia="hu-HU"/>
        </w:rPr>
        <w:t>a</w:t>
      </w:r>
      <w:r>
        <w:rPr>
          <w:rFonts w:ascii="Times New Roman" w:hAnsi="Times New Roman"/>
          <w:color w:val="000000"/>
          <w:sz w:val="24"/>
          <w:szCs w:val="20"/>
          <w:lang w:eastAsia="hu-HU"/>
        </w:rPr>
        <w:t>dó</w:t>
      </w:r>
      <w:r w:rsidRPr="00D309D8">
        <w:rPr>
          <w:rFonts w:ascii="Times New Roman" w:hAnsi="Times New Roman"/>
          <w:color w:val="000000"/>
          <w:sz w:val="24"/>
          <w:szCs w:val="20"/>
          <w:lang w:eastAsia="hu-HU"/>
        </w:rPr>
        <w:t xml:space="preserve"> nélkül számított ellenszolgáltatás </w:t>
      </w:r>
      <w:r>
        <w:rPr>
          <w:rFonts w:ascii="Times New Roman" w:hAnsi="Times New Roman"/>
          <w:color w:val="000000"/>
          <w:sz w:val="24"/>
          <w:szCs w:val="20"/>
          <w:lang w:eastAsia="hu-HU"/>
        </w:rPr>
        <w:t>5 %-át</w:t>
      </w:r>
      <w:r w:rsidRPr="00D309D8">
        <w:rPr>
          <w:rFonts w:ascii="Times New Roman" w:hAnsi="Times New Roman"/>
          <w:color w:val="000000"/>
          <w:sz w:val="24"/>
          <w:szCs w:val="20"/>
          <w:lang w:eastAsia="hu-HU"/>
        </w:rPr>
        <w:t xml:space="preserve"> elérő biztosíték köthető ki.</w:t>
      </w:r>
    </w:p>
    <w:p w14:paraId="42B8FC6F" w14:textId="77777777" w:rsidR="007B6109" w:rsidRPr="00D309D8" w:rsidRDefault="007B6109" w:rsidP="00D309D8">
      <w:pPr>
        <w:spacing w:after="0" w:line="240" w:lineRule="auto"/>
        <w:jc w:val="both"/>
        <w:rPr>
          <w:rFonts w:ascii="Times New Roman" w:hAnsi="Times New Roman"/>
          <w:color w:val="000000"/>
          <w:sz w:val="24"/>
          <w:szCs w:val="20"/>
          <w:lang w:eastAsia="hu-HU"/>
        </w:rPr>
      </w:pPr>
      <w:r w:rsidRPr="00CC018E">
        <w:rPr>
          <w:rFonts w:ascii="Times New Roman" w:hAnsi="Times New Roman"/>
          <w:bCs/>
          <w:noProof/>
          <w:sz w:val="24"/>
          <w:szCs w:val="24"/>
          <w:lang w:eastAsia="hu-HU"/>
        </w:rPr>
        <w:t>(4)</w:t>
      </w:r>
      <w:r w:rsidRPr="00D309D8">
        <w:rPr>
          <w:rFonts w:ascii="Times New Roman" w:hAnsi="Times New Roman"/>
          <w:color w:val="000000"/>
          <w:sz w:val="24"/>
          <w:szCs w:val="20"/>
          <w:lang w:eastAsia="hu-HU"/>
        </w:rPr>
        <w:t xml:space="preserve"> A biztosítéknak a szerződésben foglalt feltételek szerint kell rendelkezésre állnia, nem írható elő azonban, hogy a szerződés teljesítésének elmaradásával kapcsolatos igényekre kikötött biztosíték a szerződés hatálybalépését, a hibás teljesítéssel kapcsolatos igények teljesítésére kikötött biztosíték a szerződés teljesítésének időpontját megelőzően álljon rendelkezésre. Bármely egyéb célból kikötött biztosíték esetében a biztosíték rendelkezésre állása attól az időponttól követelhető meg, amelytől kezdve a biztosítékkal biztosított esemény bekövetkezhet, de legkorábban a szerződéskötés időpontjától.</w:t>
      </w:r>
    </w:p>
    <w:p w14:paraId="4DB90ADC" w14:textId="77777777" w:rsidR="007B6109" w:rsidRPr="00D309D8" w:rsidRDefault="007B6109" w:rsidP="00D309D8">
      <w:pPr>
        <w:spacing w:after="0" w:line="240" w:lineRule="auto"/>
        <w:jc w:val="both"/>
        <w:rPr>
          <w:rFonts w:ascii="Times New Roman" w:hAnsi="Times New Roman"/>
          <w:color w:val="000000"/>
          <w:sz w:val="24"/>
          <w:szCs w:val="20"/>
          <w:lang w:eastAsia="hu-HU"/>
        </w:rPr>
      </w:pPr>
      <w:r w:rsidRPr="00CC018E">
        <w:rPr>
          <w:rFonts w:ascii="Times New Roman" w:hAnsi="Times New Roman"/>
          <w:bCs/>
          <w:noProof/>
          <w:sz w:val="24"/>
          <w:szCs w:val="24"/>
          <w:lang w:eastAsia="hu-HU"/>
        </w:rPr>
        <w:t>(5)</w:t>
      </w:r>
      <w:r w:rsidRPr="00D309D8">
        <w:rPr>
          <w:rFonts w:ascii="Times New Roman" w:hAnsi="Times New Roman"/>
          <w:color w:val="000000"/>
          <w:sz w:val="24"/>
          <w:szCs w:val="20"/>
          <w:lang w:eastAsia="hu-HU"/>
        </w:rPr>
        <w:t xml:space="preserve"> A (4) bekezdés szerinti biztosíték határidőre történő nyújtásáról az ajánlattevőnek az ajánlatban nyilatkoznia kell, egyéb igazolás, nyilatkozat a biztosítékokról a beszerzési eljárásban nem kérhető.</w:t>
      </w:r>
    </w:p>
    <w:p w14:paraId="4EE28046" w14:textId="77777777" w:rsidR="007B6109" w:rsidRPr="00D309D8" w:rsidRDefault="007B6109" w:rsidP="00D309D8">
      <w:pPr>
        <w:spacing w:after="0" w:line="240" w:lineRule="auto"/>
        <w:jc w:val="both"/>
        <w:rPr>
          <w:rFonts w:ascii="Times New Roman" w:hAnsi="Times New Roman"/>
          <w:color w:val="000000"/>
          <w:sz w:val="24"/>
          <w:szCs w:val="20"/>
          <w:lang w:eastAsia="hu-HU"/>
        </w:rPr>
      </w:pPr>
      <w:r w:rsidRPr="00CC018E">
        <w:rPr>
          <w:rFonts w:ascii="Times New Roman" w:hAnsi="Times New Roman"/>
          <w:bCs/>
          <w:noProof/>
          <w:sz w:val="24"/>
          <w:szCs w:val="24"/>
          <w:lang w:eastAsia="hu-HU"/>
        </w:rPr>
        <w:t>(6)</w:t>
      </w:r>
      <w:r w:rsidRPr="00D309D8">
        <w:rPr>
          <w:rFonts w:ascii="Times New Roman" w:hAnsi="Times New Roman"/>
          <w:color w:val="000000"/>
          <w:sz w:val="24"/>
          <w:szCs w:val="20"/>
          <w:lang w:eastAsia="hu-HU"/>
        </w:rPr>
        <w:t xml:space="preserve"> Biztosíték kikötése esetén az ajánlatkérő az eljárást megindító felhívásban</w:t>
      </w:r>
    </w:p>
    <w:p w14:paraId="625FDBEA" w14:textId="77777777" w:rsidR="007B6109" w:rsidRPr="00D309D8" w:rsidRDefault="007B6109" w:rsidP="00D309D8">
      <w:pPr>
        <w:spacing w:after="0" w:line="240" w:lineRule="auto"/>
        <w:jc w:val="both"/>
        <w:rPr>
          <w:rFonts w:ascii="Times New Roman" w:hAnsi="Times New Roman"/>
          <w:color w:val="000000"/>
          <w:sz w:val="24"/>
          <w:szCs w:val="20"/>
          <w:lang w:eastAsia="hu-HU"/>
        </w:rPr>
      </w:pPr>
      <w:r w:rsidRPr="00D309D8">
        <w:rPr>
          <w:rFonts w:ascii="Times New Roman" w:hAnsi="Times New Roman"/>
          <w:i/>
          <w:iCs/>
          <w:color w:val="000000"/>
          <w:sz w:val="24"/>
          <w:szCs w:val="20"/>
          <w:lang w:eastAsia="hu-HU"/>
        </w:rPr>
        <w:t xml:space="preserve">a) </w:t>
      </w:r>
      <w:r w:rsidRPr="00D309D8">
        <w:rPr>
          <w:rFonts w:ascii="Times New Roman" w:hAnsi="Times New Roman"/>
          <w:color w:val="000000"/>
          <w:sz w:val="24"/>
          <w:szCs w:val="20"/>
          <w:lang w:eastAsia="hu-HU"/>
        </w:rPr>
        <w:t>előírja, hogy a biztosítékok az ajánlattevőként szerződő fél választása szerint nyújthatóak óvadékként az előírt pénzösszegnek az ajánlatkérőként szerződő fél fizetési számlájára történő befizetésével</w:t>
      </w:r>
      <w:r>
        <w:rPr>
          <w:rFonts w:ascii="Times New Roman" w:hAnsi="Times New Roman"/>
          <w:color w:val="000000"/>
          <w:sz w:val="24"/>
          <w:szCs w:val="20"/>
          <w:lang w:eastAsia="hu-HU"/>
        </w:rPr>
        <w:t>,</w:t>
      </w:r>
      <w:r w:rsidRPr="00D309D8">
        <w:rPr>
          <w:rFonts w:ascii="Times New Roman" w:hAnsi="Times New Roman"/>
          <w:color w:val="000000"/>
          <w:sz w:val="24"/>
          <w:szCs w:val="20"/>
          <w:lang w:eastAsia="hu-HU"/>
        </w:rPr>
        <w:t xml:space="preserve"> átutalásával, </w:t>
      </w:r>
      <w:r>
        <w:rPr>
          <w:rFonts w:ascii="Times New Roman" w:hAnsi="Times New Roman"/>
          <w:color w:val="000000"/>
          <w:sz w:val="24"/>
          <w:szCs w:val="20"/>
          <w:lang w:eastAsia="hu-HU"/>
        </w:rPr>
        <w:t>pénzügyi intézmény</w:t>
      </w:r>
      <w:r w:rsidRPr="00D309D8">
        <w:rPr>
          <w:rFonts w:ascii="Times New Roman" w:hAnsi="Times New Roman"/>
          <w:color w:val="000000"/>
          <w:sz w:val="24"/>
          <w:szCs w:val="20"/>
          <w:lang w:eastAsia="hu-HU"/>
        </w:rPr>
        <w:t xml:space="preserve"> vagy biztosító által vállalt garancia vagy készfizető kezesség biztosításával, vagy biztosítási szerződés alapján kiállított </w:t>
      </w:r>
      <w:r>
        <w:rPr>
          <w:rFonts w:ascii="Times New Roman" w:hAnsi="Times New Roman"/>
          <w:color w:val="000000"/>
          <w:sz w:val="24"/>
          <w:szCs w:val="20"/>
          <w:lang w:eastAsia="hu-HU"/>
        </w:rPr>
        <w:t>–</w:t>
      </w:r>
      <w:r w:rsidRPr="00D309D8">
        <w:rPr>
          <w:rFonts w:ascii="Times New Roman" w:hAnsi="Times New Roman"/>
          <w:color w:val="000000"/>
          <w:sz w:val="24"/>
          <w:szCs w:val="20"/>
          <w:lang w:eastAsia="hu-HU"/>
        </w:rPr>
        <w:t xml:space="preserve"> készfizető kezességvállalást tartalmazó </w:t>
      </w:r>
      <w:r>
        <w:rPr>
          <w:rFonts w:ascii="Times New Roman" w:hAnsi="Times New Roman"/>
          <w:color w:val="000000"/>
          <w:sz w:val="24"/>
          <w:szCs w:val="20"/>
          <w:lang w:eastAsia="hu-HU"/>
        </w:rPr>
        <w:t>–</w:t>
      </w:r>
      <w:r w:rsidRPr="00D309D8">
        <w:rPr>
          <w:rFonts w:ascii="Times New Roman" w:hAnsi="Times New Roman"/>
          <w:color w:val="000000"/>
          <w:sz w:val="24"/>
          <w:szCs w:val="20"/>
          <w:lang w:eastAsia="hu-HU"/>
        </w:rPr>
        <w:t xml:space="preserve"> kötelezvénnyel, vagy</w:t>
      </w:r>
    </w:p>
    <w:p w14:paraId="12847BB9" w14:textId="77777777" w:rsidR="007B6109" w:rsidRPr="00D309D8" w:rsidRDefault="007B6109" w:rsidP="00D309D8">
      <w:pPr>
        <w:spacing w:after="0" w:line="240" w:lineRule="auto"/>
        <w:jc w:val="both"/>
        <w:rPr>
          <w:rFonts w:ascii="Times New Roman" w:hAnsi="Times New Roman"/>
          <w:color w:val="000000"/>
          <w:sz w:val="24"/>
          <w:szCs w:val="20"/>
          <w:lang w:eastAsia="hu-HU"/>
        </w:rPr>
      </w:pPr>
      <w:r w:rsidRPr="00D309D8">
        <w:rPr>
          <w:rFonts w:ascii="Times New Roman" w:hAnsi="Times New Roman"/>
          <w:i/>
          <w:iCs/>
          <w:color w:val="000000"/>
          <w:sz w:val="24"/>
          <w:szCs w:val="20"/>
          <w:lang w:eastAsia="hu-HU"/>
        </w:rPr>
        <w:t xml:space="preserve">b) </w:t>
      </w:r>
      <w:r w:rsidRPr="00D309D8">
        <w:rPr>
          <w:rFonts w:ascii="Times New Roman" w:hAnsi="Times New Roman"/>
          <w:color w:val="000000"/>
          <w:sz w:val="24"/>
          <w:szCs w:val="20"/>
          <w:lang w:eastAsia="hu-HU"/>
        </w:rPr>
        <w:t xml:space="preserve">megjelöl egy vagy több </w:t>
      </w:r>
      <w:r>
        <w:rPr>
          <w:rFonts w:ascii="Times New Roman" w:hAnsi="Times New Roman"/>
          <w:color w:val="000000"/>
          <w:sz w:val="24"/>
          <w:szCs w:val="20"/>
          <w:lang w:eastAsia="hu-HU"/>
        </w:rPr>
        <w:t>–</w:t>
      </w:r>
      <w:r w:rsidRPr="00D309D8">
        <w:rPr>
          <w:rFonts w:ascii="Times New Roman" w:hAnsi="Times New Roman"/>
          <w:color w:val="000000"/>
          <w:sz w:val="24"/>
          <w:szCs w:val="20"/>
          <w:lang w:eastAsia="hu-HU"/>
        </w:rPr>
        <w:t xml:space="preserve"> az </w:t>
      </w:r>
      <w:r w:rsidRPr="00D309D8">
        <w:rPr>
          <w:rFonts w:ascii="Times New Roman" w:hAnsi="Times New Roman"/>
          <w:i/>
          <w:iCs/>
          <w:color w:val="000000"/>
          <w:sz w:val="24"/>
          <w:szCs w:val="20"/>
          <w:lang w:eastAsia="hu-HU"/>
        </w:rPr>
        <w:t xml:space="preserve">a) </w:t>
      </w:r>
      <w:r w:rsidRPr="00D309D8">
        <w:rPr>
          <w:rFonts w:ascii="Times New Roman" w:hAnsi="Times New Roman"/>
          <w:color w:val="000000"/>
          <w:sz w:val="24"/>
          <w:szCs w:val="20"/>
          <w:lang w:eastAsia="hu-HU"/>
        </w:rPr>
        <w:t xml:space="preserve">pontban nem szereplő </w:t>
      </w:r>
      <w:r>
        <w:rPr>
          <w:rFonts w:ascii="Times New Roman" w:hAnsi="Times New Roman"/>
          <w:color w:val="000000"/>
          <w:sz w:val="24"/>
          <w:szCs w:val="20"/>
          <w:lang w:eastAsia="hu-HU"/>
        </w:rPr>
        <w:t>–</w:t>
      </w:r>
      <w:r w:rsidRPr="00D309D8">
        <w:rPr>
          <w:rFonts w:ascii="Times New Roman" w:hAnsi="Times New Roman"/>
          <w:color w:val="000000"/>
          <w:sz w:val="24"/>
          <w:szCs w:val="20"/>
          <w:lang w:eastAsia="hu-HU"/>
        </w:rPr>
        <w:t xml:space="preserve"> biztosítéki formát, illetve biztosítéknyújtási módot, és előírja, hogy a biztosíték az ajánlattevőként szerződő fél választása szerint teljesíthető bármelyik megjelölt vagy az </w:t>
      </w:r>
      <w:r w:rsidRPr="00D309D8">
        <w:rPr>
          <w:rFonts w:ascii="Times New Roman" w:hAnsi="Times New Roman"/>
          <w:i/>
          <w:iCs/>
          <w:color w:val="000000"/>
          <w:sz w:val="24"/>
          <w:szCs w:val="20"/>
          <w:lang w:eastAsia="hu-HU"/>
        </w:rPr>
        <w:t xml:space="preserve">a) </w:t>
      </w:r>
      <w:r w:rsidRPr="00D309D8">
        <w:rPr>
          <w:rFonts w:ascii="Times New Roman" w:hAnsi="Times New Roman"/>
          <w:color w:val="000000"/>
          <w:sz w:val="24"/>
          <w:szCs w:val="20"/>
          <w:lang w:eastAsia="hu-HU"/>
        </w:rPr>
        <w:t>pontban meghatározott formában, illetve módon.</w:t>
      </w:r>
    </w:p>
    <w:p w14:paraId="7F8B2844" w14:textId="77777777" w:rsidR="007B6109" w:rsidRPr="00D309D8" w:rsidRDefault="007B6109" w:rsidP="00D309D8">
      <w:pPr>
        <w:spacing w:after="0" w:line="240" w:lineRule="auto"/>
        <w:jc w:val="both"/>
        <w:rPr>
          <w:rFonts w:ascii="Times New Roman" w:hAnsi="Times New Roman"/>
          <w:color w:val="000000"/>
          <w:sz w:val="24"/>
          <w:szCs w:val="20"/>
          <w:lang w:eastAsia="hu-HU"/>
        </w:rPr>
      </w:pPr>
      <w:r w:rsidRPr="00CC018E">
        <w:rPr>
          <w:rFonts w:ascii="Times New Roman" w:hAnsi="Times New Roman"/>
          <w:bCs/>
          <w:noProof/>
          <w:sz w:val="24"/>
          <w:szCs w:val="24"/>
          <w:lang w:eastAsia="hu-HU"/>
        </w:rPr>
        <w:t>(7)</w:t>
      </w:r>
      <w:r w:rsidRPr="00D309D8">
        <w:rPr>
          <w:rFonts w:ascii="Times New Roman" w:hAnsi="Times New Roman"/>
          <w:color w:val="000000"/>
          <w:sz w:val="24"/>
          <w:szCs w:val="20"/>
          <w:lang w:eastAsia="hu-HU"/>
        </w:rPr>
        <w:t xml:space="preserve"> A hibás teljesítéssel kapcsolatos igények teljesítésére kikötött biztosíték vonatkozásában az ajánlatkérő a szerződésben lehetővé teheti, hogy a biztosíték vagy annak meghatározott része az ajánlattevőnek a </w:t>
      </w:r>
      <w:r>
        <w:rPr>
          <w:rFonts w:ascii="Times New Roman" w:hAnsi="Times New Roman"/>
          <w:color w:val="000000"/>
          <w:sz w:val="24"/>
          <w:szCs w:val="20"/>
          <w:lang w:eastAsia="hu-HU"/>
        </w:rPr>
        <w:t xml:space="preserve">teljesítésért vagy </w:t>
      </w:r>
      <w:r w:rsidRPr="00D309D8">
        <w:rPr>
          <w:rFonts w:ascii="Times New Roman" w:hAnsi="Times New Roman"/>
          <w:color w:val="000000"/>
          <w:sz w:val="24"/>
          <w:szCs w:val="20"/>
          <w:lang w:eastAsia="hu-HU"/>
        </w:rPr>
        <w:t>részteljesítésért járó ellenértékből visszatartás útján kerüljön biztosításra, amelyre az óvadék szabályait kell megfelelően alkalmazni.</w:t>
      </w:r>
    </w:p>
    <w:p w14:paraId="1894C486" w14:textId="77777777" w:rsidR="007B6109" w:rsidRPr="00D309D8" w:rsidRDefault="007B6109" w:rsidP="00D309D8">
      <w:pPr>
        <w:spacing w:after="0" w:line="240" w:lineRule="auto"/>
        <w:jc w:val="both"/>
        <w:rPr>
          <w:rFonts w:ascii="Times New Roman" w:hAnsi="Times New Roman"/>
          <w:color w:val="000000"/>
          <w:sz w:val="24"/>
          <w:szCs w:val="20"/>
          <w:lang w:eastAsia="hu-HU"/>
        </w:rPr>
      </w:pPr>
      <w:r w:rsidRPr="002B7EED">
        <w:rPr>
          <w:rFonts w:ascii="Times New Roman" w:hAnsi="Times New Roman"/>
          <w:bCs/>
          <w:noProof/>
          <w:sz w:val="24"/>
          <w:szCs w:val="24"/>
          <w:lang w:eastAsia="hu-HU"/>
        </w:rPr>
        <w:t>(8)</w:t>
      </w:r>
      <w:r w:rsidRPr="00D309D8">
        <w:rPr>
          <w:rFonts w:ascii="Times New Roman" w:hAnsi="Times New Roman"/>
          <w:color w:val="000000"/>
          <w:sz w:val="24"/>
          <w:szCs w:val="20"/>
          <w:lang w:eastAsia="hu-HU"/>
        </w:rPr>
        <w:t xml:space="preserve"> A nyertes ajánlattevőként szerződő fél a (6)</w:t>
      </w:r>
      <w:r>
        <w:rPr>
          <w:rFonts w:ascii="Times New Roman" w:hAnsi="Times New Roman"/>
          <w:color w:val="000000"/>
          <w:sz w:val="24"/>
          <w:szCs w:val="20"/>
          <w:lang w:eastAsia="hu-HU"/>
        </w:rPr>
        <w:t xml:space="preserve"> és </w:t>
      </w:r>
      <w:r w:rsidRPr="00D309D8">
        <w:rPr>
          <w:rFonts w:ascii="Times New Roman" w:hAnsi="Times New Roman"/>
          <w:color w:val="000000"/>
          <w:sz w:val="24"/>
          <w:szCs w:val="20"/>
          <w:lang w:eastAsia="hu-HU"/>
        </w:rPr>
        <w:t>(7) bekezdésben foglalt egyik biztosítéki formáról a másikra áttérhet, a biztosítéknak azonban a szerződésben foglalt összegnek és időtartamnak megfelelően folyamatosan rendelkezésre kell állnia.</w:t>
      </w:r>
    </w:p>
    <w:p w14:paraId="1E43FA0F" w14:textId="77777777" w:rsidR="007B6109" w:rsidRPr="0085166F" w:rsidRDefault="007B6109" w:rsidP="000C2C13">
      <w:pPr>
        <w:tabs>
          <w:tab w:val="left" w:pos="283"/>
        </w:tabs>
        <w:autoSpaceDE w:val="0"/>
        <w:autoSpaceDN w:val="0"/>
        <w:adjustRightInd w:val="0"/>
        <w:spacing w:after="0" w:line="240" w:lineRule="auto"/>
        <w:jc w:val="both"/>
        <w:rPr>
          <w:rFonts w:ascii="Times New Roman" w:hAnsi="Times New Roman"/>
          <w:b/>
          <w:noProof/>
          <w:sz w:val="24"/>
          <w:szCs w:val="24"/>
          <w:lang w:eastAsia="hu-HU"/>
        </w:rPr>
      </w:pPr>
    </w:p>
    <w:p w14:paraId="30DCDFD3" w14:textId="77777777" w:rsidR="007B6109" w:rsidRDefault="007B6109" w:rsidP="00064972">
      <w:pPr>
        <w:spacing w:after="0" w:line="240" w:lineRule="auto"/>
        <w:jc w:val="center"/>
        <w:rPr>
          <w:rFonts w:ascii="Times New Roman" w:hAnsi="Times New Roman"/>
          <w:b/>
          <w:bCs/>
          <w:color w:val="000000"/>
          <w:sz w:val="24"/>
          <w:szCs w:val="20"/>
          <w:lang w:eastAsia="hu-HU"/>
        </w:rPr>
      </w:pPr>
      <w:r>
        <w:rPr>
          <w:rFonts w:ascii="Times New Roman" w:hAnsi="Times New Roman"/>
          <w:b/>
          <w:bCs/>
          <w:color w:val="000000"/>
          <w:sz w:val="24"/>
          <w:szCs w:val="20"/>
          <w:lang w:eastAsia="hu-HU"/>
        </w:rPr>
        <w:t xml:space="preserve">53. </w:t>
      </w:r>
      <w:r w:rsidRPr="00064972">
        <w:rPr>
          <w:rFonts w:ascii="Times New Roman" w:hAnsi="Times New Roman"/>
          <w:b/>
          <w:bCs/>
          <w:color w:val="000000"/>
          <w:sz w:val="24"/>
          <w:szCs w:val="20"/>
          <w:lang w:eastAsia="hu-HU"/>
        </w:rPr>
        <w:t>A szerződés teljesítésére vonatkozó rendelkezések</w:t>
      </w:r>
    </w:p>
    <w:p w14:paraId="24837B58" w14:textId="77777777" w:rsidR="007B6109" w:rsidRPr="00064972" w:rsidRDefault="007B6109" w:rsidP="00064972">
      <w:pPr>
        <w:spacing w:after="0" w:line="240" w:lineRule="auto"/>
        <w:jc w:val="center"/>
        <w:rPr>
          <w:rFonts w:ascii="Times New Roman" w:hAnsi="Times New Roman"/>
          <w:b/>
          <w:bCs/>
          <w:color w:val="000000"/>
          <w:sz w:val="24"/>
          <w:szCs w:val="20"/>
          <w:lang w:eastAsia="hu-HU"/>
        </w:rPr>
      </w:pPr>
    </w:p>
    <w:p w14:paraId="631FA2B4" w14:textId="77777777" w:rsidR="007B6109" w:rsidRPr="0085166F" w:rsidRDefault="007B6109" w:rsidP="000C2C13">
      <w:pPr>
        <w:tabs>
          <w:tab w:val="left" w:pos="283"/>
        </w:tabs>
        <w:autoSpaceDE w:val="0"/>
        <w:autoSpaceDN w:val="0"/>
        <w:adjustRightInd w:val="0"/>
        <w:spacing w:after="0" w:line="240" w:lineRule="auto"/>
        <w:jc w:val="both"/>
        <w:rPr>
          <w:rFonts w:ascii="Times New Roman" w:hAnsi="Times New Roman"/>
          <w:noProof/>
          <w:sz w:val="24"/>
          <w:szCs w:val="24"/>
          <w:lang w:eastAsia="hu-HU"/>
        </w:rPr>
      </w:pPr>
      <w:r>
        <w:rPr>
          <w:rFonts w:ascii="Times New Roman" w:hAnsi="Times New Roman"/>
          <w:b/>
          <w:noProof/>
          <w:sz w:val="24"/>
          <w:szCs w:val="24"/>
          <w:lang w:eastAsia="hu-HU"/>
        </w:rPr>
        <w:t>100</w:t>
      </w:r>
      <w:r w:rsidRPr="0085166F">
        <w:rPr>
          <w:rFonts w:ascii="Times New Roman" w:hAnsi="Times New Roman"/>
          <w:b/>
          <w:noProof/>
          <w:sz w:val="24"/>
          <w:szCs w:val="24"/>
          <w:lang w:eastAsia="hu-HU"/>
        </w:rPr>
        <w:t xml:space="preserve">. § </w:t>
      </w:r>
      <w:r w:rsidRPr="00CC018E">
        <w:rPr>
          <w:rFonts w:ascii="Times New Roman" w:hAnsi="Times New Roman"/>
          <w:sz w:val="24"/>
          <w:szCs w:val="24"/>
        </w:rPr>
        <w:t>(1)</w:t>
      </w:r>
      <w:r w:rsidRPr="0085166F">
        <w:rPr>
          <w:rFonts w:ascii="Times New Roman" w:hAnsi="Times New Roman"/>
          <w:sz w:val="24"/>
          <w:szCs w:val="24"/>
        </w:rPr>
        <w:t xml:space="preserve"> Az ajánlatkérőként szerződő fél a szerződés teljesítésének elismeréséről </w:t>
      </w:r>
      <w:r>
        <w:rPr>
          <w:rFonts w:ascii="Times New Roman" w:hAnsi="Times New Roman"/>
          <w:sz w:val="24"/>
          <w:szCs w:val="24"/>
        </w:rPr>
        <w:t xml:space="preserve">– a </w:t>
      </w:r>
      <w:r w:rsidRPr="0085166F">
        <w:rPr>
          <w:rFonts w:ascii="Times New Roman" w:hAnsi="Times New Roman"/>
          <w:sz w:val="24"/>
          <w:szCs w:val="24"/>
        </w:rPr>
        <w:t>teljesítésigazolás</w:t>
      </w:r>
      <w:r>
        <w:rPr>
          <w:rFonts w:ascii="Times New Roman" w:hAnsi="Times New Roman"/>
          <w:sz w:val="24"/>
          <w:szCs w:val="24"/>
        </w:rPr>
        <w:t>ról –</w:t>
      </w:r>
      <w:r w:rsidRPr="0085166F">
        <w:rPr>
          <w:rFonts w:ascii="Times New Roman" w:hAnsi="Times New Roman"/>
          <w:sz w:val="24"/>
          <w:szCs w:val="24"/>
        </w:rPr>
        <w:t xml:space="preserve"> vagy az elismerés megtagadásáról legkésőbb az ajánlattevőként szerződő fél teljesítésétől, vagy az erről szóló írásbeli értesítés kézhezvételétől számított tizenöt napon belül írásban köteles nyilatkozni.</w:t>
      </w:r>
    </w:p>
    <w:p w14:paraId="4FB1B506" w14:textId="77777777" w:rsidR="007B6109" w:rsidRDefault="007B6109" w:rsidP="000C2C13">
      <w:pPr>
        <w:autoSpaceDE w:val="0"/>
        <w:autoSpaceDN w:val="0"/>
        <w:adjustRightInd w:val="0"/>
        <w:spacing w:after="0" w:line="240" w:lineRule="auto"/>
        <w:jc w:val="both"/>
        <w:rPr>
          <w:rFonts w:ascii="Times New Roman" w:hAnsi="Times New Roman"/>
          <w:sz w:val="24"/>
          <w:szCs w:val="24"/>
        </w:rPr>
      </w:pPr>
      <w:r w:rsidRPr="00CC018E">
        <w:rPr>
          <w:rFonts w:ascii="Times New Roman" w:hAnsi="Times New Roman"/>
          <w:sz w:val="24"/>
          <w:szCs w:val="24"/>
        </w:rPr>
        <w:t>(2)</w:t>
      </w:r>
      <w:r w:rsidRPr="0085166F">
        <w:rPr>
          <w:rFonts w:ascii="Times New Roman" w:hAnsi="Times New Roman"/>
          <w:sz w:val="24"/>
          <w:szCs w:val="24"/>
        </w:rPr>
        <w:t xml:space="preserve"> Építési beruházás megvalósítására kötött kivitelezési szerződés esetében az ajánlatkérőként szerződő fél, </w:t>
      </w:r>
      <w:r>
        <w:rPr>
          <w:rFonts w:ascii="Times New Roman" w:hAnsi="Times New Roman"/>
          <w:sz w:val="24"/>
          <w:szCs w:val="24"/>
        </w:rPr>
        <w:t>ha</w:t>
      </w:r>
      <w:r w:rsidRPr="0085166F">
        <w:rPr>
          <w:rFonts w:ascii="Times New Roman" w:hAnsi="Times New Roman"/>
          <w:sz w:val="24"/>
          <w:szCs w:val="24"/>
        </w:rPr>
        <w:t xml:space="preserve"> az ajánlattevőként szerződő fél írásbeli értesítésére </w:t>
      </w:r>
      <w:r>
        <w:rPr>
          <w:rFonts w:ascii="Times New Roman" w:hAnsi="Times New Roman"/>
          <w:sz w:val="24"/>
          <w:szCs w:val="24"/>
        </w:rPr>
        <w:t xml:space="preserve">– </w:t>
      </w:r>
      <w:r w:rsidRPr="0085166F">
        <w:rPr>
          <w:rFonts w:ascii="Times New Roman" w:hAnsi="Times New Roman"/>
          <w:sz w:val="24"/>
          <w:szCs w:val="24"/>
        </w:rPr>
        <w:t>készre jelentés</w:t>
      </w:r>
      <w:r>
        <w:rPr>
          <w:rFonts w:ascii="Times New Roman" w:hAnsi="Times New Roman"/>
          <w:sz w:val="24"/>
          <w:szCs w:val="24"/>
        </w:rPr>
        <w:t>ére –</w:t>
      </w:r>
      <w:r w:rsidRPr="0085166F">
        <w:rPr>
          <w:rFonts w:ascii="Times New Roman" w:hAnsi="Times New Roman"/>
          <w:sz w:val="24"/>
          <w:szCs w:val="24"/>
        </w:rPr>
        <w:t xml:space="preserve"> a szerződésben az átadás-átvételi eljárás megkezdésére meghatározott határidőt követő tizenöt napon belül nem kezdi meg az átadás-átvételi eljárást, vagy megkezdi, de a szerződésben – a Ptk. 6:247. § (2) bekezdésére figyelemmel – meghatározott határidőben nem fejezi be, az ajánlattevőként szerződő fél kérésére a teljesítésigazolást köteles kiadni.</w:t>
      </w:r>
    </w:p>
    <w:p w14:paraId="6F7A74A7" w14:textId="77777777" w:rsidR="007B6109" w:rsidRPr="0085166F" w:rsidRDefault="007B6109" w:rsidP="000C2C13">
      <w:pPr>
        <w:autoSpaceDE w:val="0"/>
        <w:autoSpaceDN w:val="0"/>
        <w:adjustRightInd w:val="0"/>
        <w:spacing w:after="0" w:line="240" w:lineRule="auto"/>
        <w:jc w:val="both"/>
        <w:rPr>
          <w:rFonts w:ascii="Times New Roman" w:hAnsi="Times New Roman"/>
          <w:sz w:val="24"/>
          <w:szCs w:val="24"/>
        </w:rPr>
      </w:pPr>
      <w:r w:rsidRPr="00CC018E">
        <w:rPr>
          <w:rFonts w:ascii="Times New Roman" w:hAnsi="Times New Roman"/>
          <w:sz w:val="24"/>
          <w:szCs w:val="24"/>
        </w:rPr>
        <w:t>(3)</w:t>
      </w:r>
      <w:r w:rsidRPr="0085166F">
        <w:rPr>
          <w:rFonts w:ascii="Times New Roman" w:hAnsi="Times New Roman"/>
          <w:sz w:val="24"/>
          <w:szCs w:val="24"/>
        </w:rPr>
        <w:t xml:space="preserve"> Az (1)</w:t>
      </w:r>
      <w:r>
        <w:rPr>
          <w:rFonts w:ascii="Times New Roman" w:hAnsi="Times New Roman"/>
          <w:sz w:val="24"/>
          <w:szCs w:val="24"/>
        </w:rPr>
        <w:t xml:space="preserve"> és </w:t>
      </w:r>
      <w:r w:rsidRPr="0085166F">
        <w:rPr>
          <w:rFonts w:ascii="Times New Roman" w:hAnsi="Times New Roman"/>
          <w:sz w:val="24"/>
          <w:szCs w:val="24"/>
        </w:rPr>
        <w:t>(2) bekezdésben meghatározott feltételek a szerződésnek akkor is részei, ha a felek ezekről nem vagy e</w:t>
      </w:r>
      <w:r>
        <w:rPr>
          <w:rFonts w:ascii="Times New Roman" w:hAnsi="Times New Roman"/>
          <w:sz w:val="24"/>
          <w:szCs w:val="24"/>
        </w:rPr>
        <w:t>zektől eltérően állapodtak meg.</w:t>
      </w:r>
    </w:p>
    <w:p w14:paraId="47DA23D4" w14:textId="77777777" w:rsidR="007B6109" w:rsidRPr="00B37622" w:rsidRDefault="007B6109" w:rsidP="000A4861">
      <w:pPr>
        <w:autoSpaceDE w:val="0"/>
        <w:autoSpaceDN w:val="0"/>
        <w:adjustRightInd w:val="0"/>
        <w:spacing w:after="0" w:line="240" w:lineRule="auto"/>
        <w:jc w:val="both"/>
        <w:rPr>
          <w:rFonts w:ascii="Times New Roman" w:hAnsi="Times New Roman"/>
          <w:noProof/>
          <w:sz w:val="24"/>
          <w:szCs w:val="24"/>
          <w:lang w:eastAsia="hu-HU"/>
        </w:rPr>
      </w:pPr>
      <w:r>
        <w:rPr>
          <w:rFonts w:ascii="Times New Roman" w:hAnsi="Times New Roman"/>
          <w:b/>
          <w:noProof/>
          <w:sz w:val="24"/>
          <w:szCs w:val="24"/>
          <w:lang w:eastAsia="hu-HU"/>
        </w:rPr>
        <w:lastRenderedPageBreak/>
        <w:t>101</w:t>
      </w:r>
      <w:r w:rsidRPr="000D73FC">
        <w:rPr>
          <w:rFonts w:ascii="Times New Roman" w:hAnsi="Times New Roman"/>
          <w:b/>
          <w:noProof/>
          <w:sz w:val="24"/>
          <w:szCs w:val="24"/>
          <w:lang w:eastAsia="hu-HU"/>
        </w:rPr>
        <w:t>. §</w:t>
      </w:r>
      <w:r w:rsidRPr="00B37622">
        <w:rPr>
          <w:rFonts w:ascii="Times New Roman" w:hAnsi="Times New Roman"/>
          <w:noProof/>
          <w:sz w:val="24"/>
          <w:szCs w:val="24"/>
          <w:lang w:eastAsia="hu-HU"/>
        </w:rPr>
        <w:t xml:space="preserve"> (1) </w:t>
      </w:r>
      <w:r w:rsidRPr="0032724E">
        <w:rPr>
          <w:rFonts w:ascii="Times New Roman" w:hAnsi="Times New Roman"/>
          <w:noProof/>
          <w:sz w:val="24"/>
          <w:szCs w:val="24"/>
          <w:lang w:eastAsia="hu-HU"/>
        </w:rPr>
        <w:t>A felek abban az esetben állapodhatnak meg</w:t>
      </w:r>
      <w:r w:rsidRPr="00B37622">
        <w:rPr>
          <w:rFonts w:ascii="Times New Roman" w:hAnsi="Times New Roman"/>
          <w:noProof/>
          <w:sz w:val="24"/>
          <w:szCs w:val="24"/>
          <w:lang w:eastAsia="hu-HU"/>
        </w:rPr>
        <w:t xml:space="preserve"> előleg fizetésében, </w:t>
      </w:r>
      <w:r>
        <w:rPr>
          <w:rFonts w:ascii="Times New Roman" w:hAnsi="Times New Roman"/>
          <w:noProof/>
          <w:sz w:val="24"/>
          <w:szCs w:val="24"/>
          <w:lang w:eastAsia="hu-HU"/>
        </w:rPr>
        <w:t>ha</w:t>
      </w:r>
    </w:p>
    <w:p w14:paraId="169D4AEB" w14:textId="77777777" w:rsidR="007B6109" w:rsidRPr="00B37622" w:rsidRDefault="007B6109" w:rsidP="000A4861">
      <w:pPr>
        <w:autoSpaceDE w:val="0"/>
        <w:autoSpaceDN w:val="0"/>
        <w:adjustRightInd w:val="0"/>
        <w:spacing w:after="0" w:line="240" w:lineRule="auto"/>
        <w:jc w:val="both"/>
        <w:rPr>
          <w:rFonts w:ascii="Times New Roman" w:hAnsi="Times New Roman"/>
          <w:noProof/>
          <w:sz w:val="24"/>
          <w:szCs w:val="24"/>
          <w:lang w:eastAsia="hu-HU"/>
        </w:rPr>
      </w:pPr>
      <w:r w:rsidRPr="000D73FC">
        <w:rPr>
          <w:rFonts w:ascii="Times New Roman" w:hAnsi="Times New Roman"/>
          <w:i/>
          <w:noProof/>
          <w:sz w:val="24"/>
          <w:szCs w:val="24"/>
          <w:lang w:eastAsia="hu-HU"/>
        </w:rPr>
        <w:t>a)</w:t>
      </w:r>
      <w:r w:rsidRPr="00B37622">
        <w:rPr>
          <w:rFonts w:ascii="Times New Roman" w:hAnsi="Times New Roman"/>
          <w:noProof/>
          <w:sz w:val="24"/>
          <w:szCs w:val="24"/>
          <w:lang w:eastAsia="hu-HU"/>
        </w:rPr>
        <w:t xml:space="preserve"> </w:t>
      </w:r>
      <w:r>
        <w:rPr>
          <w:rFonts w:ascii="Times New Roman" w:hAnsi="Times New Roman"/>
          <w:noProof/>
          <w:sz w:val="24"/>
          <w:szCs w:val="24"/>
          <w:lang w:eastAsia="hu-HU"/>
        </w:rPr>
        <w:t xml:space="preserve">az </w:t>
      </w:r>
      <w:r w:rsidRPr="00B37622">
        <w:rPr>
          <w:rFonts w:ascii="Times New Roman" w:hAnsi="Times New Roman"/>
          <w:noProof/>
          <w:sz w:val="24"/>
          <w:szCs w:val="24"/>
          <w:lang w:eastAsia="hu-HU"/>
        </w:rPr>
        <w:t>ajánlatkérő az eljárást megindító felhívásban azt lehetővé tette, vagy</w:t>
      </w:r>
    </w:p>
    <w:p w14:paraId="2B4FD71D" w14:textId="77777777" w:rsidR="007B6109" w:rsidRPr="00B37622" w:rsidRDefault="007B6109" w:rsidP="000A4861">
      <w:pPr>
        <w:autoSpaceDE w:val="0"/>
        <w:autoSpaceDN w:val="0"/>
        <w:adjustRightInd w:val="0"/>
        <w:spacing w:after="0" w:line="240" w:lineRule="auto"/>
        <w:jc w:val="both"/>
        <w:rPr>
          <w:rFonts w:ascii="Times New Roman" w:hAnsi="Times New Roman"/>
          <w:noProof/>
          <w:sz w:val="24"/>
          <w:szCs w:val="24"/>
          <w:lang w:eastAsia="hu-HU"/>
        </w:rPr>
      </w:pPr>
      <w:r w:rsidRPr="000D73FC">
        <w:rPr>
          <w:rFonts w:ascii="Times New Roman" w:hAnsi="Times New Roman"/>
          <w:i/>
          <w:noProof/>
          <w:sz w:val="24"/>
          <w:szCs w:val="24"/>
          <w:lang w:eastAsia="hu-HU"/>
        </w:rPr>
        <w:t>b)</w:t>
      </w:r>
      <w:r w:rsidRPr="00B37622">
        <w:rPr>
          <w:rFonts w:ascii="Times New Roman" w:hAnsi="Times New Roman"/>
          <w:noProof/>
          <w:sz w:val="24"/>
          <w:szCs w:val="24"/>
          <w:lang w:eastAsia="hu-HU"/>
        </w:rPr>
        <w:t xml:space="preserve"> hirdetmény nélküli tárgyalásos eljárásban csak egy ajánlattevő kerül felhívásra ajánlattételre.</w:t>
      </w:r>
    </w:p>
    <w:p w14:paraId="30FC40CA" w14:textId="77777777" w:rsidR="007B6109" w:rsidRDefault="007B6109" w:rsidP="000A4861">
      <w:pPr>
        <w:autoSpaceDE w:val="0"/>
        <w:autoSpaceDN w:val="0"/>
        <w:adjustRightInd w:val="0"/>
        <w:spacing w:after="0" w:line="240" w:lineRule="auto"/>
        <w:jc w:val="both"/>
        <w:rPr>
          <w:rFonts w:ascii="Times New Roman" w:hAnsi="Times New Roman"/>
          <w:noProof/>
          <w:sz w:val="24"/>
          <w:szCs w:val="24"/>
          <w:lang w:eastAsia="hu-HU"/>
        </w:rPr>
      </w:pPr>
      <w:r w:rsidRPr="00B37622">
        <w:rPr>
          <w:rFonts w:ascii="Times New Roman" w:hAnsi="Times New Roman"/>
          <w:noProof/>
          <w:sz w:val="24"/>
          <w:szCs w:val="24"/>
          <w:lang w:eastAsia="hu-HU"/>
        </w:rPr>
        <w:t xml:space="preserve">(2) </w:t>
      </w:r>
      <w:r>
        <w:rPr>
          <w:rFonts w:ascii="Times New Roman" w:hAnsi="Times New Roman"/>
          <w:noProof/>
          <w:sz w:val="24"/>
          <w:szCs w:val="24"/>
          <w:lang w:eastAsia="hu-HU"/>
        </w:rPr>
        <w:t>Az a</w:t>
      </w:r>
      <w:r w:rsidRPr="00B37622">
        <w:rPr>
          <w:rFonts w:ascii="Times New Roman" w:hAnsi="Times New Roman"/>
          <w:noProof/>
          <w:sz w:val="24"/>
          <w:szCs w:val="24"/>
          <w:lang w:eastAsia="hu-HU"/>
        </w:rPr>
        <w:t xml:space="preserve">jánlatkérő biztosíték adásához kötheti az előlegfizetést. </w:t>
      </w:r>
      <w:r>
        <w:rPr>
          <w:rFonts w:ascii="Times New Roman" w:hAnsi="Times New Roman"/>
          <w:noProof/>
          <w:sz w:val="24"/>
          <w:szCs w:val="24"/>
          <w:lang w:eastAsia="hu-HU"/>
        </w:rPr>
        <w:t>Az ajánlatkérő k</w:t>
      </w:r>
      <w:r w:rsidRPr="00B37622">
        <w:rPr>
          <w:rFonts w:ascii="Times New Roman" w:hAnsi="Times New Roman"/>
          <w:noProof/>
          <w:sz w:val="24"/>
          <w:szCs w:val="24"/>
          <w:lang w:eastAsia="hu-HU"/>
        </w:rPr>
        <w:t xml:space="preserve">öteles biztosítékot kikötni, </w:t>
      </w:r>
      <w:r>
        <w:rPr>
          <w:rFonts w:ascii="Times New Roman" w:hAnsi="Times New Roman"/>
          <w:noProof/>
          <w:sz w:val="24"/>
          <w:szCs w:val="24"/>
          <w:lang w:eastAsia="hu-HU"/>
        </w:rPr>
        <w:t>ha</w:t>
      </w:r>
      <w:r w:rsidRPr="00B37622">
        <w:rPr>
          <w:rFonts w:ascii="Times New Roman" w:hAnsi="Times New Roman"/>
          <w:noProof/>
          <w:sz w:val="24"/>
          <w:szCs w:val="24"/>
          <w:lang w:eastAsia="hu-HU"/>
        </w:rPr>
        <w:t xml:space="preserve"> az előleg mértéke meghaladja a szerződés szerinti, általános forgalmi adó nélkül számított ellenszolgáltatás összegének 2</w:t>
      </w:r>
      <w:r>
        <w:rPr>
          <w:rFonts w:ascii="Times New Roman" w:hAnsi="Times New Roman"/>
          <w:noProof/>
          <w:sz w:val="24"/>
          <w:szCs w:val="24"/>
          <w:lang w:eastAsia="hu-HU"/>
        </w:rPr>
        <w:t>5</w:t>
      </w:r>
      <w:r w:rsidRPr="00B37622">
        <w:rPr>
          <w:rFonts w:ascii="Times New Roman" w:hAnsi="Times New Roman"/>
          <w:noProof/>
          <w:sz w:val="24"/>
          <w:szCs w:val="24"/>
          <w:lang w:eastAsia="hu-HU"/>
        </w:rPr>
        <w:t>%-át.</w:t>
      </w:r>
    </w:p>
    <w:p w14:paraId="584E4346" w14:textId="77777777" w:rsidR="007B6109" w:rsidRPr="00B37622" w:rsidRDefault="007B6109" w:rsidP="000A4861">
      <w:pPr>
        <w:autoSpaceDE w:val="0"/>
        <w:autoSpaceDN w:val="0"/>
        <w:adjustRightInd w:val="0"/>
        <w:spacing w:after="0" w:line="240" w:lineRule="auto"/>
        <w:jc w:val="both"/>
        <w:rPr>
          <w:rFonts w:ascii="Times New Roman" w:hAnsi="Times New Roman"/>
          <w:noProof/>
          <w:sz w:val="24"/>
          <w:szCs w:val="24"/>
          <w:lang w:eastAsia="hu-HU"/>
        </w:rPr>
      </w:pPr>
      <w:r>
        <w:rPr>
          <w:rFonts w:ascii="Times New Roman" w:hAnsi="Times New Roman"/>
          <w:noProof/>
          <w:sz w:val="24"/>
          <w:szCs w:val="24"/>
          <w:lang w:eastAsia="hu-HU"/>
        </w:rPr>
        <w:t>(3) A biztosíték mértéke nem haladhatja meg az előleg mértékét. Az ajánlatkérő a (2) bekezdésben foglalt bármely esetben jogosult az előleg mértékénél kisebb mértékű biztosítékot kikötni.</w:t>
      </w:r>
    </w:p>
    <w:p w14:paraId="4D77AF9E" w14:textId="77777777" w:rsidR="007B6109" w:rsidRPr="0085166F" w:rsidRDefault="007B6109" w:rsidP="000C2C13">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 xml:space="preserve">102. § </w:t>
      </w:r>
      <w:r w:rsidRPr="00CC018E">
        <w:rPr>
          <w:rFonts w:ascii="Times New Roman" w:hAnsi="Times New Roman"/>
          <w:sz w:val="24"/>
          <w:szCs w:val="24"/>
        </w:rPr>
        <w:t>(1)</w:t>
      </w:r>
      <w:r w:rsidRPr="0085166F">
        <w:rPr>
          <w:rFonts w:ascii="Times New Roman" w:hAnsi="Times New Roman"/>
          <w:sz w:val="24"/>
          <w:szCs w:val="24"/>
        </w:rPr>
        <w:t xml:space="preserve"> </w:t>
      </w:r>
      <w:r w:rsidRPr="0032724E">
        <w:rPr>
          <w:rFonts w:ascii="Times New Roman" w:hAnsi="Times New Roman"/>
          <w:sz w:val="24"/>
          <w:szCs w:val="24"/>
        </w:rPr>
        <w:t>A felek az</w:t>
      </w:r>
      <w:r w:rsidRPr="0085166F">
        <w:rPr>
          <w:rFonts w:ascii="Times New Roman" w:hAnsi="Times New Roman"/>
          <w:sz w:val="24"/>
          <w:szCs w:val="24"/>
        </w:rPr>
        <w:t xml:space="preserve"> ellenszolgáltatás részletekben történő teljesítésében is megállapodhatnak, feltéve, hogy a szerződés jellege miatt ez tényszerűen indokolt</w:t>
      </w:r>
      <w:r>
        <w:rPr>
          <w:rFonts w:ascii="Times New Roman" w:hAnsi="Times New Roman"/>
          <w:sz w:val="24"/>
          <w:szCs w:val="24"/>
        </w:rPr>
        <w:t>,</w:t>
      </w:r>
      <w:r w:rsidRPr="0085166F">
        <w:rPr>
          <w:rFonts w:ascii="Times New Roman" w:hAnsi="Times New Roman"/>
          <w:sz w:val="24"/>
          <w:szCs w:val="24"/>
        </w:rPr>
        <w:t xml:space="preserve"> ebben az esetben minden részletre alkalmazni kell a</w:t>
      </w:r>
      <w:r>
        <w:rPr>
          <w:rFonts w:ascii="Times New Roman" w:hAnsi="Times New Roman"/>
          <w:sz w:val="24"/>
          <w:szCs w:val="24"/>
        </w:rPr>
        <w:t>z e</w:t>
      </w:r>
      <w:r w:rsidRPr="0085166F">
        <w:rPr>
          <w:rFonts w:ascii="Times New Roman" w:hAnsi="Times New Roman"/>
          <w:sz w:val="24"/>
          <w:szCs w:val="24"/>
        </w:rPr>
        <w:t xml:space="preserve"> törvényben a kifizetésekre előírt szabályokat.</w:t>
      </w:r>
    </w:p>
    <w:p w14:paraId="03991C6A" w14:textId="77777777" w:rsidR="007B6109" w:rsidRPr="0085166F" w:rsidRDefault="007B6109" w:rsidP="000C2C13">
      <w:pPr>
        <w:autoSpaceDE w:val="0"/>
        <w:autoSpaceDN w:val="0"/>
        <w:adjustRightInd w:val="0"/>
        <w:spacing w:after="0" w:line="240" w:lineRule="auto"/>
        <w:jc w:val="both"/>
        <w:rPr>
          <w:rFonts w:ascii="Times New Roman" w:hAnsi="Times New Roman"/>
          <w:sz w:val="24"/>
          <w:szCs w:val="24"/>
        </w:rPr>
      </w:pPr>
      <w:r w:rsidRPr="00CC018E">
        <w:rPr>
          <w:rFonts w:ascii="Times New Roman" w:hAnsi="Times New Roman"/>
          <w:sz w:val="24"/>
          <w:szCs w:val="24"/>
        </w:rPr>
        <w:t>(2)</w:t>
      </w:r>
      <w:r w:rsidRPr="0085166F">
        <w:rPr>
          <w:rFonts w:ascii="Times New Roman" w:hAnsi="Times New Roman"/>
          <w:sz w:val="24"/>
          <w:szCs w:val="24"/>
        </w:rPr>
        <w:t xml:space="preserve"> Az ajánlatkérő a szerződésen alapuló ellenszolgáltatásból eredő tartozásával szemben csak a jogosult által elismert, egynemű és lejárt követelését számíthatja be.</w:t>
      </w:r>
    </w:p>
    <w:p w14:paraId="23E3C415" w14:textId="77777777" w:rsidR="007B6109" w:rsidRPr="00D86558" w:rsidRDefault="007B6109" w:rsidP="000C2C13">
      <w:pPr>
        <w:autoSpaceDE w:val="0"/>
        <w:autoSpaceDN w:val="0"/>
        <w:adjustRightInd w:val="0"/>
        <w:spacing w:after="0" w:line="240" w:lineRule="auto"/>
        <w:jc w:val="both"/>
        <w:rPr>
          <w:rFonts w:ascii="Times New Roman" w:hAnsi="Times New Roman"/>
          <w:sz w:val="24"/>
          <w:szCs w:val="24"/>
        </w:rPr>
      </w:pPr>
      <w:r w:rsidRPr="00CC018E">
        <w:rPr>
          <w:rFonts w:ascii="Times New Roman" w:hAnsi="Times New Roman"/>
          <w:sz w:val="24"/>
          <w:szCs w:val="24"/>
        </w:rPr>
        <w:t>(3)</w:t>
      </w:r>
      <w:r w:rsidRPr="0085166F">
        <w:rPr>
          <w:rFonts w:ascii="Times New Roman" w:hAnsi="Times New Roman"/>
          <w:sz w:val="24"/>
          <w:szCs w:val="24"/>
        </w:rPr>
        <w:t xml:space="preserve"> Semmis – a késedelmi kamat tekintetében a Ptk. 6:155. § (4) bekezdésében lehetővé tett eset kivételével – a</w:t>
      </w:r>
      <w:r>
        <w:rPr>
          <w:rFonts w:ascii="Times New Roman" w:hAnsi="Times New Roman"/>
          <w:sz w:val="24"/>
          <w:szCs w:val="24"/>
        </w:rPr>
        <w:t xml:space="preserve"> </w:t>
      </w:r>
      <w:r w:rsidRPr="0085166F">
        <w:rPr>
          <w:rFonts w:ascii="Times New Roman" w:hAnsi="Times New Roman"/>
          <w:sz w:val="24"/>
          <w:szCs w:val="24"/>
        </w:rPr>
        <w:t xml:space="preserve">beszerzési eljárás alapján megkötött szerződés azon rendelkezése, amely kizárja vagy korlátozza az ajánlatkérő szerződésszegése esetére irányadó jogkövetkezmények </w:t>
      </w:r>
      <w:r w:rsidRPr="00D86558">
        <w:rPr>
          <w:rFonts w:ascii="Times New Roman" w:hAnsi="Times New Roman"/>
          <w:sz w:val="24"/>
          <w:szCs w:val="24"/>
        </w:rPr>
        <w:t>alkalmazását.</w:t>
      </w:r>
    </w:p>
    <w:p w14:paraId="73E62E98" w14:textId="77777777" w:rsidR="007B6109" w:rsidRPr="008B268D" w:rsidRDefault="007B6109" w:rsidP="008B268D">
      <w:pPr>
        <w:autoSpaceDE w:val="0"/>
        <w:autoSpaceDN w:val="0"/>
        <w:adjustRightInd w:val="0"/>
        <w:spacing w:after="0" w:line="240" w:lineRule="auto"/>
        <w:jc w:val="both"/>
        <w:rPr>
          <w:rFonts w:ascii="Times New Roman" w:hAnsi="Times New Roman"/>
          <w:sz w:val="24"/>
          <w:szCs w:val="24"/>
        </w:rPr>
      </w:pPr>
      <w:r w:rsidRPr="00CC018E">
        <w:rPr>
          <w:rFonts w:ascii="Times New Roman" w:hAnsi="Times New Roman"/>
          <w:sz w:val="24"/>
          <w:szCs w:val="24"/>
        </w:rPr>
        <w:t>(4)</w:t>
      </w:r>
      <w:r w:rsidRPr="00D86558">
        <w:rPr>
          <w:rFonts w:ascii="Times New Roman" w:hAnsi="Times New Roman"/>
          <w:sz w:val="24"/>
          <w:szCs w:val="24"/>
        </w:rPr>
        <w:t xml:space="preserve"> Feltételes beszerzés esetén az ajánlatkérő</w:t>
      </w:r>
      <w:r w:rsidRPr="0085166F">
        <w:rPr>
          <w:rFonts w:ascii="Times New Roman" w:hAnsi="Times New Roman"/>
          <w:sz w:val="24"/>
          <w:szCs w:val="24"/>
        </w:rPr>
        <w:t xml:space="preserve"> jogosult az eljárást megindító felhívásban megjelölt azon feltételt, melytől a beszerzés eredményességét függővé tette, a beszerzési eljárás eredményeként megkötendő szerződés hatályba lépését felfüg</w:t>
      </w:r>
      <w:r>
        <w:rPr>
          <w:rFonts w:ascii="Times New Roman" w:hAnsi="Times New Roman"/>
          <w:sz w:val="24"/>
          <w:szCs w:val="24"/>
        </w:rPr>
        <w:t>gesztő feltételként is kikötni.</w:t>
      </w:r>
    </w:p>
    <w:p w14:paraId="60967CAC" w14:textId="77777777" w:rsidR="007B6109" w:rsidRPr="008B268D" w:rsidRDefault="007B6109" w:rsidP="008B268D">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103</w:t>
      </w:r>
      <w:r w:rsidRPr="00064972">
        <w:rPr>
          <w:rFonts w:ascii="Times New Roman" w:hAnsi="Times New Roman"/>
          <w:b/>
          <w:sz w:val="24"/>
          <w:szCs w:val="24"/>
        </w:rPr>
        <w:t xml:space="preserve">. § </w:t>
      </w:r>
      <w:r w:rsidRPr="00CC018E">
        <w:rPr>
          <w:rFonts w:ascii="Times New Roman" w:hAnsi="Times New Roman"/>
          <w:sz w:val="24"/>
          <w:szCs w:val="24"/>
        </w:rPr>
        <w:t>(1)</w:t>
      </w:r>
      <w:r w:rsidRPr="008B268D">
        <w:rPr>
          <w:rFonts w:ascii="Times New Roman" w:hAnsi="Times New Roman"/>
          <w:sz w:val="24"/>
          <w:szCs w:val="24"/>
        </w:rPr>
        <w:t xml:space="preserve"> Az ajánlatkérő köteles szerződéses feltételként előírni, hogy a nyertes ajánlattevő</w:t>
      </w:r>
    </w:p>
    <w:p w14:paraId="0839AB47" w14:textId="77777777" w:rsidR="007B6109" w:rsidRPr="008B268D" w:rsidRDefault="007B6109" w:rsidP="008B268D">
      <w:pPr>
        <w:autoSpaceDE w:val="0"/>
        <w:autoSpaceDN w:val="0"/>
        <w:adjustRightInd w:val="0"/>
        <w:spacing w:after="0" w:line="240" w:lineRule="auto"/>
        <w:jc w:val="both"/>
        <w:rPr>
          <w:rFonts w:ascii="Times New Roman" w:hAnsi="Times New Roman"/>
          <w:sz w:val="24"/>
          <w:szCs w:val="24"/>
        </w:rPr>
      </w:pPr>
      <w:r w:rsidRPr="008B268D">
        <w:rPr>
          <w:rFonts w:ascii="Times New Roman" w:hAnsi="Times New Roman"/>
          <w:i/>
          <w:iCs/>
          <w:sz w:val="24"/>
          <w:szCs w:val="24"/>
        </w:rPr>
        <w:t xml:space="preserve">a) </w:t>
      </w:r>
      <w:r w:rsidRPr="008B268D">
        <w:rPr>
          <w:rFonts w:ascii="Times New Roman" w:hAnsi="Times New Roman"/>
          <w:sz w:val="24"/>
          <w:szCs w:val="24"/>
        </w:rPr>
        <w:t xml:space="preserve">nem fizethet, illetve </w:t>
      </w:r>
      <w:r w:rsidR="00D969FE">
        <w:rPr>
          <w:rFonts w:ascii="Times New Roman" w:hAnsi="Times New Roman"/>
          <w:sz w:val="24"/>
          <w:szCs w:val="24"/>
        </w:rPr>
        <w:t xml:space="preserve">nem </w:t>
      </w:r>
      <w:r w:rsidRPr="008B268D">
        <w:rPr>
          <w:rFonts w:ascii="Times New Roman" w:hAnsi="Times New Roman"/>
          <w:sz w:val="24"/>
          <w:szCs w:val="24"/>
        </w:rPr>
        <w:t>számolhat el a szerződés teljesítésével összefüggésben olyan költségeket, melyek a</w:t>
      </w:r>
      <w:r>
        <w:rPr>
          <w:rFonts w:ascii="Times New Roman" w:hAnsi="Times New Roman"/>
          <w:sz w:val="24"/>
          <w:szCs w:val="24"/>
        </w:rPr>
        <w:t>z</w:t>
      </w:r>
      <w:r w:rsidRPr="008B268D">
        <w:rPr>
          <w:rFonts w:ascii="Times New Roman" w:hAnsi="Times New Roman"/>
          <w:sz w:val="24"/>
          <w:szCs w:val="24"/>
        </w:rPr>
        <w:t xml:space="preserve"> </w:t>
      </w:r>
      <w:r>
        <w:rPr>
          <w:rFonts w:ascii="Times New Roman" w:hAnsi="Times New Roman"/>
          <w:sz w:val="24"/>
          <w:szCs w:val="24"/>
        </w:rPr>
        <w:t>45</w:t>
      </w:r>
      <w:r w:rsidRPr="008B268D">
        <w:rPr>
          <w:rFonts w:ascii="Times New Roman" w:hAnsi="Times New Roman"/>
          <w:sz w:val="24"/>
          <w:szCs w:val="24"/>
        </w:rPr>
        <w:t xml:space="preserve">. § (1) bekezdés </w:t>
      </w:r>
      <w:r w:rsidRPr="000D73FC">
        <w:rPr>
          <w:rFonts w:ascii="Times New Roman" w:hAnsi="Times New Roman"/>
          <w:iCs/>
          <w:sz w:val="24"/>
          <w:szCs w:val="24"/>
        </w:rPr>
        <w:t>1</w:t>
      </w:r>
      <w:r>
        <w:rPr>
          <w:rFonts w:ascii="Times New Roman" w:hAnsi="Times New Roman"/>
          <w:iCs/>
          <w:sz w:val="24"/>
          <w:szCs w:val="24"/>
        </w:rPr>
        <w:t>2</w:t>
      </w:r>
      <w:r w:rsidRPr="000D73FC">
        <w:rPr>
          <w:rFonts w:ascii="Times New Roman" w:hAnsi="Times New Roman"/>
          <w:iCs/>
          <w:sz w:val="24"/>
          <w:szCs w:val="24"/>
        </w:rPr>
        <w:t>.</w:t>
      </w:r>
      <w:r w:rsidRPr="008B268D">
        <w:rPr>
          <w:rFonts w:ascii="Times New Roman" w:hAnsi="Times New Roman"/>
          <w:i/>
          <w:iCs/>
          <w:sz w:val="24"/>
          <w:szCs w:val="24"/>
        </w:rPr>
        <w:t xml:space="preserve"> </w:t>
      </w:r>
      <w:r w:rsidRPr="008B268D">
        <w:rPr>
          <w:rFonts w:ascii="Times New Roman" w:hAnsi="Times New Roman"/>
          <w:sz w:val="24"/>
          <w:szCs w:val="24"/>
        </w:rPr>
        <w:t>pont</w:t>
      </w:r>
      <w:r>
        <w:rPr>
          <w:rFonts w:ascii="Times New Roman" w:hAnsi="Times New Roman"/>
          <w:sz w:val="24"/>
          <w:szCs w:val="24"/>
        </w:rPr>
        <w:t>ja</w:t>
      </w:r>
      <w:r w:rsidRPr="008B268D">
        <w:rPr>
          <w:rFonts w:ascii="Times New Roman" w:hAnsi="Times New Roman"/>
          <w:sz w:val="24"/>
          <w:szCs w:val="24"/>
        </w:rPr>
        <w:t xml:space="preserve"> szerinti társaság tekintetében merülnek fel, és </w:t>
      </w:r>
      <w:r>
        <w:rPr>
          <w:rFonts w:ascii="Times New Roman" w:hAnsi="Times New Roman"/>
          <w:sz w:val="24"/>
          <w:szCs w:val="24"/>
        </w:rPr>
        <w:t>a</w:t>
      </w:r>
      <w:r w:rsidRPr="008B268D">
        <w:rPr>
          <w:rFonts w:ascii="Times New Roman" w:hAnsi="Times New Roman"/>
          <w:sz w:val="24"/>
          <w:szCs w:val="24"/>
        </w:rPr>
        <w:t>melyek a nyertes ajánlattevő adóköteles jövedelmének csökkentésére alkalmasak</w:t>
      </w:r>
      <w:r>
        <w:rPr>
          <w:rFonts w:ascii="Times New Roman" w:hAnsi="Times New Roman"/>
          <w:sz w:val="24"/>
          <w:szCs w:val="24"/>
        </w:rPr>
        <w:t>, és</w:t>
      </w:r>
    </w:p>
    <w:p w14:paraId="276C7FA3" w14:textId="77777777" w:rsidR="007B6109" w:rsidRPr="008B268D" w:rsidRDefault="007B6109" w:rsidP="008B268D">
      <w:pPr>
        <w:autoSpaceDE w:val="0"/>
        <w:autoSpaceDN w:val="0"/>
        <w:adjustRightInd w:val="0"/>
        <w:spacing w:after="0" w:line="240" w:lineRule="auto"/>
        <w:jc w:val="both"/>
        <w:rPr>
          <w:rFonts w:ascii="Times New Roman" w:hAnsi="Times New Roman"/>
          <w:sz w:val="24"/>
          <w:szCs w:val="24"/>
        </w:rPr>
      </w:pPr>
      <w:r w:rsidRPr="008B268D">
        <w:rPr>
          <w:rFonts w:ascii="Times New Roman" w:hAnsi="Times New Roman"/>
          <w:i/>
          <w:iCs/>
          <w:sz w:val="24"/>
          <w:szCs w:val="24"/>
        </w:rPr>
        <w:t xml:space="preserve">b) </w:t>
      </w:r>
      <w:r w:rsidRPr="008B268D">
        <w:rPr>
          <w:rFonts w:ascii="Times New Roman" w:hAnsi="Times New Roman"/>
          <w:sz w:val="24"/>
          <w:szCs w:val="24"/>
        </w:rPr>
        <w:t xml:space="preserve">a szerződés </w:t>
      </w:r>
      <w:r w:rsidRPr="00D86558">
        <w:rPr>
          <w:rFonts w:ascii="Times New Roman" w:hAnsi="Times New Roman"/>
          <w:sz w:val="24"/>
          <w:szCs w:val="24"/>
        </w:rPr>
        <w:t xml:space="preserve">teljesítésének teljes időtartama alatt tulajdonosi szerkezetét az ajánlatkérő számára megismerhetővé teszi és </w:t>
      </w:r>
      <w:r w:rsidRPr="00892073">
        <w:rPr>
          <w:rFonts w:ascii="Times New Roman" w:hAnsi="Times New Roman"/>
          <w:sz w:val="24"/>
          <w:szCs w:val="24"/>
        </w:rPr>
        <w:t xml:space="preserve">a </w:t>
      </w:r>
      <w:r>
        <w:rPr>
          <w:rFonts w:ascii="Times New Roman" w:hAnsi="Times New Roman"/>
          <w:sz w:val="24"/>
          <w:szCs w:val="24"/>
        </w:rPr>
        <w:t>109</w:t>
      </w:r>
      <w:r w:rsidRPr="00B4643F">
        <w:rPr>
          <w:rFonts w:ascii="Times New Roman" w:hAnsi="Times New Roman"/>
          <w:sz w:val="24"/>
          <w:szCs w:val="24"/>
        </w:rPr>
        <w:t>. § (3)</w:t>
      </w:r>
      <w:r w:rsidRPr="00D86558">
        <w:rPr>
          <w:rFonts w:ascii="Times New Roman" w:hAnsi="Times New Roman"/>
          <w:sz w:val="24"/>
          <w:szCs w:val="24"/>
        </w:rPr>
        <w:t xml:space="preserve"> bekezdése</w:t>
      </w:r>
      <w:r w:rsidRPr="008B268D">
        <w:rPr>
          <w:rFonts w:ascii="Times New Roman" w:hAnsi="Times New Roman"/>
          <w:sz w:val="24"/>
          <w:szCs w:val="24"/>
        </w:rPr>
        <w:t xml:space="preserve"> szerinti ügyletekről az ajánlatkérőt haladéktalanul értesíti.</w:t>
      </w:r>
    </w:p>
    <w:p w14:paraId="08695694" w14:textId="77777777" w:rsidR="007B6109" w:rsidRPr="008B268D" w:rsidRDefault="007B6109" w:rsidP="008B268D">
      <w:pPr>
        <w:autoSpaceDE w:val="0"/>
        <w:autoSpaceDN w:val="0"/>
        <w:adjustRightInd w:val="0"/>
        <w:spacing w:after="0" w:line="240" w:lineRule="auto"/>
        <w:jc w:val="both"/>
        <w:rPr>
          <w:rFonts w:ascii="Times New Roman" w:hAnsi="Times New Roman"/>
          <w:sz w:val="24"/>
          <w:szCs w:val="24"/>
        </w:rPr>
      </w:pPr>
      <w:r w:rsidRPr="00CC018E">
        <w:rPr>
          <w:rFonts w:ascii="Times New Roman" w:hAnsi="Times New Roman"/>
          <w:sz w:val="24"/>
          <w:szCs w:val="24"/>
        </w:rPr>
        <w:t>(2)</w:t>
      </w:r>
      <w:r w:rsidRPr="00EF3DA5">
        <w:rPr>
          <w:rFonts w:ascii="Times New Roman" w:hAnsi="Times New Roman"/>
          <w:sz w:val="24"/>
          <w:szCs w:val="24"/>
        </w:rPr>
        <w:t xml:space="preserve"> 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4C2B0E62" w14:textId="77777777" w:rsidR="007B6109" w:rsidRPr="008B268D" w:rsidRDefault="007B6109" w:rsidP="008B268D">
      <w:pPr>
        <w:autoSpaceDE w:val="0"/>
        <w:autoSpaceDN w:val="0"/>
        <w:adjustRightInd w:val="0"/>
        <w:spacing w:after="0" w:line="240" w:lineRule="auto"/>
        <w:rPr>
          <w:rFonts w:ascii="Times New Roman" w:hAnsi="Times New Roman"/>
          <w:sz w:val="24"/>
          <w:szCs w:val="24"/>
        </w:rPr>
      </w:pPr>
    </w:p>
    <w:p w14:paraId="2AD39C4C" w14:textId="77777777" w:rsidR="007B6109" w:rsidRPr="008B268D" w:rsidRDefault="007B6109" w:rsidP="00941669">
      <w:pPr>
        <w:spacing w:after="0" w:line="240" w:lineRule="auto"/>
        <w:jc w:val="center"/>
        <w:rPr>
          <w:rFonts w:ascii="Times New Roman" w:hAnsi="Times New Roman"/>
          <w:b/>
          <w:bCs/>
          <w:color w:val="000000"/>
          <w:sz w:val="24"/>
          <w:szCs w:val="20"/>
          <w:lang w:eastAsia="hu-HU"/>
        </w:rPr>
      </w:pPr>
      <w:r>
        <w:rPr>
          <w:rFonts w:ascii="Times New Roman" w:hAnsi="Times New Roman"/>
          <w:b/>
          <w:bCs/>
          <w:color w:val="000000"/>
          <w:sz w:val="24"/>
          <w:szCs w:val="20"/>
          <w:lang w:eastAsia="hu-HU"/>
        </w:rPr>
        <w:t xml:space="preserve">54. </w:t>
      </w:r>
      <w:r w:rsidRPr="008B268D">
        <w:rPr>
          <w:rFonts w:ascii="Times New Roman" w:hAnsi="Times New Roman"/>
          <w:b/>
          <w:bCs/>
          <w:color w:val="000000"/>
          <w:sz w:val="24"/>
          <w:szCs w:val="20"/>
          <w:lang w:eastAsia="hu-HU"/>
        </w:rPr>
        <w:t>A szerződés érvénytelensége</w:t>
      </w:r>
    </w:p>
    <w:p w14:paraId="131FC928" w14:textId="77777777" w:rsidR="007B6109" w:rsidRPr="008B268D" w:rsidRDefault="007B6109" w:rsidP="008B268D">
      <w:pPr>
        <w:autoSpaceDE w:val="0"/>
        <w:autoSpaceDN w:val="0"/>
        <w:adjustRightInd w:val="0"/>
        <w:spacing w:after="0" w:line="240" w:lineRule="auto"/>
        <w:rPr>
          <w:rFonts w:ascii="Times New Roman" w:hAnsi="Times New Roman"/>
          <w:sz w:val="24"/>
          <w:szCs w:val="24"/>
        </w:rPr>
      </w:pPr>
    </w:p>
    <w:p w14:paraId="4574CA30" w14:textId="77777777" w:rsidR="007B6109" w:rsidRPr="008B268D" w:rsidRDefault="007B6109" w:rsidP="008B268D">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104</w:t>
      </w:r>
      <w:r w:rsidRPr="00064972">
        <w:rPr>
          <w:rFonts w:ascii="Times New Roman" w:hAnsi="Times New Roman"/>
          <w:b/>
          <w:sz w:val="24"/>
          <w:szCs w:val="24"/>
        </w:rPr>
        <w:t xml:space="preserve">. § </w:t>
      </w:r>
      <w:r w:rsidRPr="00CC018E">
        <w:rPr>
          <w:rFonts w:ascii="Times New Roman" w:hAnsi="Times New Roman"/>
          <w:sz w:val="24"/>
          <w:szCs w:val="24"/>
        </w:rPr>
        <w:t>(1)</w:t>
      </w:r>
      <w:r w:rsidRPr="008B268D">
        <w:rPr>
          <w:rFonts w:ascii="Times New Roman" w:hAnsi="Times New Roman"/>
          <w:sz w:val="24"/>
          <w:szCs w:val="24"/>
        </w:rPr>
        <w:t xml:space="preserve"> Semmis a szerződés, ha</w:t>
      </w:r>
    </w:p>
    <w:p w14:paraId="2C7D784B" w14:textId="77777777" w:rsidR="007B6109" w:rsidRPr="008B268D" w:rsidRDefault="007B6109" w:rsidP="008B268D">
      <w:pPr>
        <w:autoSpaceDE w:val="0"/>
        <w:autoSpaceDN w:val="0"/>
        <w:adjustRightInd w:val="0"/>
        <w:spacing w:after="0" w:line="240" w:lineRule="auto"/>
        <w:jc w:val="both"/>
        <w:rPr>
          <w:rFonts w:ascii="Times New Roman" w:hAnsi="Times New Roman"/>
          <w:sz w:val="24"/>
          <w:szCs w:val="24"/>
        </w:rPr>
      </w:pPr>
      <w:r w:rsidRPr="008B268D">
        <w:rPr>
          <w:rFonts w:ascii="Times New Roman" w:hAnsi="Times New Roman"/>
          <w:i/>
          <w:iCs/>
          <w:sz w:val="24"/>
          <w:szCs w:val="24"/>
        </w:rPr>
        <w:t xml:space="preserve">a) </w:t>
      </w:r>
      <w:r>
        <w:rPr>
          <w:rFonts w:ascii="Times New Roman" w:hAnsi="Times New Roman"/>
          <w:sz w:val="24"/>
          <w:szCs w:val="24"/>
        </w:rPr>
        <w:t xml:space="preserve">azt a </w:t>
      </w:r>
      <w:r w:rsidRPr="008B268D">
        <w:rPr>
          <w:rFonts w:ascii="Times New Roman" w:hAnsi="Times New Roman"/>
          <w:sz w:val="24"/>
          <w:szCs w:val="24"/>
        </w:rPr>
        <w:t>beszerzési eljárás jogtalan mellőzésével kötötték meg</w:t>
      </w:r>
      <w:r>
        <w:rPr>
          <w:rFonts w:ascii="Times New Roman" w:hAnsi="Times New Roman"/>
          <w:sz w:val="24"/>
          <w:szCs w:val="24"/>
        </w:rPr>
        <w:t>,</w:t>
      </w:r>
    </w:p>
    <w:p w14:paraId="647C9B74" w14:textId="77777777" w:rsidR="007B6109" w:rsidRPr="008B268D" w:rsidRDefault="007B6109" w:rsidP="008B268D">
      <w:pPr>
        <w:autoSpaceDE w:val="0"/>
        <w:autoSpaceDN w:val="0"/>
        <w:adjustRightInd w:val="0"/>
        <w:spacing w:after="0" w:line="240" w:lineRule="auto"/>
        <w:jc w:val="both"/>
        <w:rPr>
          <w:rFonts w:ascii="Times New Roman" w:hAnsi="Times New Roman"/>
          <w:sz w:val="24"/>
          <w:szCs w:val="24"/>
        </w:rPr>
      </w:pPr>
      <w:r w:rsidRPr="008B268D">
        <w:rPr>
          <w:rFonts w:ascii="Times New Roman" w:hAnsi="Times New Roman"/>
          <w:i/>
          <w:iCs/>
          <w:sz w:val="24"/>
          <w:szCs w:val="24"/>
        </w:rPr>
        <w:t xml:space="preserve">b) </w:t>
      </w:r>
      <w:r>
        <w:rPr>
          <w:rFonts w:ascii="Times New Roman" w:hAnsi="Times New Roman"/>
          <w:sz w:val="24"/>
          <w:szCs w:val="24"/>
        </w:rPr>
        <w:t>hirdetmény nélküli tárgyalásos</w:t>
      </w:r>
      <w:r w:rsidRPr="008B268D">
        <w:rPr>
          <w:rFonts w:ascii="Times New Roman" w:hAnsi="Times New Roman"/>
          <w:sz w:val="24"/>
          <w:szCs w:val="24"/>
        </w:rPr>
        <w:t xml:space="preserve"> eljárás eredményeként úgy kötötték meg, hogy nem álltak fenn a hirdetmény nélküli </w:t>
      </w:r>
      <w:r>
        <w:rPr>
          <w:rFonts w:ascii="Times New Roman" w:hAnsi="Times New Roman"/>
          <w:sz w:val="24"/>
          <w:szCs w:val="24"/>
        </w:rPr>
        <w:t xml:space="preserve">tárgyalásos </w:t>
      </w:r>
      <w:r w:rsidRPr="008B268D">
        <w:rPr>
          <w:rFonts w:ascii="Times New Roman" w:hAnsi="Times New Roman"/>
          <w:sz w:val="24"/>
          <w:szCs w:val="24"/>
        </w:rPr>
        <w:t>eljárás alkalmazhatóságának feltételei</w:t>
      </w:r>
      <w:r>
        <w:rPr>
          <w:rFonts w:ascii="Times New Roman" w:hAnsi="Times New Roman"/>
          <w:sz w:val="24"/>
          <w:szCs w:val="24"/>
        </w:rPr>
        <w:t>, vagy</w:t>
      </w:r>
    </w:p>
    <w:p w14:paraId="1B64928D" w14:textId="77777777" w:rsidR="007B6109" w:rsidRPr="008B268D" w:rsidRDefault="007B6109" w:rsidP="008B268D">
      <w:pPr>
        <w:autoSpaceDE w:val="0"/>
        <w:autoSpaceDN w:val="0"/>
        <w:adjustRightInd w:val="0"/>
        <w:spacing w:after="0" w:line="240" w:lineRule="auto"/>
        <w:jc w:val="both"/>
        <w:rPr>
          <w:rFonts w:ascii="Times New Roman" w:hAnsi="Times New Roman"/>
          <w:sz w:val="24"/>
          <w:szCs w:val="24"/>
        </w:rPr>
      </w:pPr>
      <w:r w:rsidRPr="008B268D">
        <w:rPr>
          <w:rFonts w:ascii="Times New Roman" w:hAnsi="Times New Roman"/>
          <w:i/>
          <w:iCs/>
          <w:sz w:val="24"/>
          <w:szCs w:val="24"/>
        </w:rPr>
        <w:t xml:space="preserve">c) </w:t>
      </w:r>
      <w:r w:rsidRPr="008B268D">
        <w:rPr>
          <w:rFonts w:ascii="Times New Roman" w:hAnsi="Times New Roman"/>
          <w:sz w:val="24"/>
          <w:szCs w:val="24"/>
        </w:rPr>
        <w:t xml:space="preserve">a felek a szerződéskötési moratóriumra vonatkozó szabályok megsértésével kötöttek szerződést, és ezzel megfosztották az ajánlattevőt a szerződéskötést megelőző jogorvoslat lehetőségétől, </w:t>
      </w:r>
      <w:r w:rsidRPr="00142BD2">
        <w:rPr>
          <w:rFonts w:ascii="Times New Roman" w:hAnsi="Times New Roman"/>
          <w:sz w:val="24"/>
          <w:szCs w:val="24"/>
        </w:rPr>
        <w:t>egyben</w:t>
      </w:r>
      <w:r w:rsidRPr="008B268D">
        <w:rPr>
          <w:rFonts w:ascii="Times New Roman" w:hAnsi="Times New Roman"/>
          <w:sz w:val="24"/>
          <w:szCs w:val="24"/>
        </w:rPr>
        <w:t xml:space="preserve"> olyan módon sértették meg a </w:t>
      </w:r>
      <w:r>
        <w:rPr>
          <w:rFonts w:ascii="Times New Roman" w:hAnsi="Times New Roman"/>
          <w:sz w:val="24"/>
          <w:szCs w:val="24"/>
        </w:rPr>
        <w:t>beszerzés</w:t>
      </w:r>
      <w:r w:rsidRPr="008B268D">
        <w:rPr>
          <w:rFonts w:ascii="Times New Roman" w:hAnsi="Times New Roman"/>
          <w:sz w:val="24"/>
          <w:szCs w:val="24"/>
        </w:rPr>
        <w:t xml:space="preserve">ekre vonatkozó szabályokat, hogy az befolyásolta az ajánlattevő esélyét a </w:t>
      </w:r>
      <w:r>
        <w:rPr>
          <w:rFonts w:ascii="Times New Roman" w:hAnsi="Times New Roman"/>
          <w:sz w:val="24"/>
          <w:szCs w:val="24"/>
        </w:rPr>
        <w:t>beszerzés</w:t>
      </w:r>
      <w:r w:rsidRPr="008B268D">
        <w:rPr>
          <w:rFonts w:ascii="Times New Roman" w:hAnsi="Times New Roman"/>
          <w:sz w:val="24"/>
          <w:szCs w:val="24"/>
        </w:rPr>
        <w:t>i eljárás megnyerésére.</w:t>
      </w:r>
    </w:p>
    <w:p w14:paraId="7C56E3CA" w14:textId="77777777" w:rsidR="007B6109" w:rsidRPr="008B268D" w:rsidRDefault="007B6109" w:rsidP="008B268D">
      <w:pPr>
        <w:autoSpaceDE w:val="0"/>
        <w:autoSpaceDN w:val="0"/>
        <w:adjustRightInd w:val="0"/>
        <w:spacing w:after="0" w:line="240" w:lineRule="auto"/>
        <w:jc w:val="both"/>
        <w:rPr>
          <w:rFonts w:ascii="Times New Roman" w:hAnsi="Times New Roman"/>
          <w:sz w:val="24"/>
          <w:szCs w:val="24"/>
        </w:rPr>
      </w:pPr>
      <w:r w:rsidRPr="00CC018E">
        <w:rPr>
          <w:rFonts w:ascii="Times New Roman" w:hAnsi="Times New Roman"/>
          <w:sz w:val="24"/>
          <w:szCs w:val="24"/>
        </w:rPr>
        <w:t>(2)</w:t>
      </w:r>
      <w:r w:rsidRPr="008B268D">
        <w:rPr>
          <w:rFonts w:ascii="Times New Roman" w:hAnsi="Times New Roman"/>
          <w:sz w:val="24"/>
          <w:szCs w:val="24"/>
        </w:rPr>
        <w:t xml:space="preserve"> Az (1) bekezdéstől eltérően a szerződés nem semmis, ha az ajánlatkérő azért nem folytatott le hird</w:t>
      </w:r>
      <w:r>
        <w:rPr>
          <w:rFonts w:ascii="Times New Roman" w:hAnsi="Times New Roman"/>
          <w:sz w:val="24"/>
          <w:szCs w:val="24"/>
        </w:rPr>
        <w:t xml:space="preserve">etmény közzétételével induló </w:t>
      </w:r>
      <w:r w:rsidRPr="008B268D">
        <w:rPr>
          <w:rFonts w:ascii="Times New Roman" w:hAnsi="Times New Roman"/>
          <w:sz w:val="24"/>
          <w:szCs w:val="24"/>
        </w:rPr>
        <w:t>beszerzési eljárást, vagy kötött beszerzési elj</w:t>
      </w:r>
      <w:r>
        <w:rPr>
          <w:rFonts w:ascii="Times New Roman" w:hAnsi="Times New Roman"/>
          <w:sz w:val="24"/>
          <w:szCs w:val="24"/>
        </w:rPr>
        <w:t xml:space="preserve">árás mellőzésével megállapodást, </w:t>
      </w:r>
      <w:r w:rsidRPr="008B268D">
        <w:rPr>
          <w:rFonts w:ascii="Times New Roman" w:hAnsi="Times New Roman"/>
          <w:sz w:val="24"/>
          <w:szCs w:val="24"/>
        </w:rPr>
        <w:t xml:space="preserve">mert úgy ítélte meg, hogy a hirdetmény nélkül induló beszerzési eljárás alkalmazásával, vagy a </w:t>
      </w:r>
      <w:r>
        <w:rPr>
          <w:rFonts w:ascii="Times New Roman" w:hAnsi="Times New Roman"/>
          <w:sz w:val="24"/>
          <w:szCs w:val="24"/>
        </w:rPr>
        <w:t>beszerzés</w:t>
      </w:r>
      <w:r w:rsidRPr="008B268D">
        <w:rPr>
          <w:rFonts w:ascii="Times New Roman" w:hAnsi="Times New Roman"/>
          <w:sz w:val="24"/>
          <w:szCs w:val="24"/>
        </w:rPr>
        <w:t xml:space="preserve">i eljárás mellőzésével történő szerződéskötésre e törvény szerint lehetősége volt, szerződéskötési szándékáról </w:t>
      </w:r>
      <w:r w:rsidRPr="001516D1">
        <w:rPr>
          <w:rFonts w:ascii="Times New Roman" w:hAnsi="Times New Roman"/>
          <w:sz w:val="24"/>
          <w:szCs w:val="24"/>
        </w:rPr>
        <w:t>külön jogszabályban</w:t>
      </w:r>
      <w:r w:rsidRPr="008B268D">
        <w:rPr>
          <w:rFonts w:ascii="Times New Roman" w:hAnsi="Times New Roman"/>
          <w:sz w:val="24"/>
          <w:szCs w:val="24"/>
        </w:rPr>
        <w:t xml:space="preserve"> meghatározott minta szerinti hirdetményt tett közzé, valamint a szerződést nem kötötte meg a hirdetmény közzétételét követő naptól számított tizedik napon belül.</w:t>
      </w:r>
    </w:p>
    <w:p w14:paraId="2C6DC1E8" w14:textId="77777777" w:rsidR="007B6109" w:rsidRPr="008B268D" w:rsidRDefault="007B6109" w:rsidP="008B268D">
      <w:pPr>
        <w:autoSpaceDE w:val="0"/>
        <w:autoSpaceDN w:val="0"/>
        <w:adjustRightInd w:val="0"/>
        <w:spacing w:after="0" w:line="240" w:lineRule="auto"/>
        <w:jc w:val="both"/>
        <w:rPr>
          <w:rFonts w:ascii="Times New Roman" w:hAnsi="Times New Roman"/>
          <w:sz w:val="24"/>
          <w:szCs w:val="24"/>
        </w:rPr>
      </w:pPr>
      <w:r w:rsidRPr="00CC018E">
        <w:rPr>
          <w:rFonts w:ascii="Times New Roman" w:hAnsi="Times New Roman"/>
          <w:sz w:val="24"/>
          <w:szCs w:val="24"/>
        </w:rPr>
        <w:lastRenderedPageBreak/>
        <w:t>(3)</w:t>
      </w:r>
      <w:r w:rsidRPr="008B268D">
        <w:rPr>
          <w:rFonts w:ascii="Times New Roman" w:hAnsi="Times New Roman"/>
          <w:sz w:val="24"/>
          <w:szCs w:val="24"/>
        </w:rPr>
        <w:t xml:space="preserve"> Az (1) bekezdés szerint megkötött szerződés esetében az érvénytelenség jogkövetkezményeinek alkalmazása során a bíróság a szerződést megkötésének időpontjára visszamenő hatállyal érvényessé nyilváníthatja, ha kiemelkedően fontos közérdek fűződik a szerződés teljesítéséhez. A szerződéshez közvetlenül kapcsolódó gazdasági érdek </w:t>
      </w:r>
      <w:r>
        <w:rPr>
          <w:rFonts w:ascii="Times New Roman" w:hAnsi="Times New Roman"/>
          <w:sz w:val="24"/>
          <w:szCs w:val="24"/>
        </w:rPr>
        <w:t xml:space="preserve">– </w:t>
      </w:r>
      <w:r w:rsidRPr="008B268D">
        <w:rPr>
          <w:rFonts w:ascii="Times New Roman" w:hAnsi="Times New Roman"/>
          <w:sz w:val="24"/>
          <w:szCs w:val="24"/>
        </w:rPr>
        <w:t xml:space="preserve">így különösen a késedelmes teljesítésből, az új </w:t>
      </w:r>
      <w:r>
        <w:rPr>
          <w:rFonts w:ascii="Times New Roman" w:hAnsi="Times New Roman"/>
          <w:sz w:val="24"/>
          <w:szCs w:val="24"/>
        </w:rPr>
        <w:t>beszerzés</w:t>
      </w:r>
      <w:r w:rsidRPr="008B268D">
        <w:rPr>
          <w:rFonts w:ascii="Times New Roman" w:hAnsi="Times New Roman"/>
          <w:sz w:val="24"/>
          <w:szCs w:val="24"/>
        </w:rPr>
        <w:t>i eljárás lefolytatásából, a szerződő fél esetleges változásából vagy az érvénytelenségből következő kötelezettségekből eredő költség</w:t>
      </w:r>
      <w:r>
        <w:rPr>
          <w:rFonts w:ascii="Times New Roman" w:hAnsi="Times New Roman"/>
          <w:sz w:val="24"/>
          <w:szCs w:val="24"/>
        </w:rPr>
        <w:t xml:space="preserve"> –</w:t>
      </w:r>
      <w:r w:rsidRPr="008B268D">
        <w:rPr>
          <w:rFonts w:ascii="Times New Roman" w:hAnsi="Times New Roman"/>
          <w:sz w:val="24"/>
          <w:szCs w:val="24"/>
        </w:rPr>
        <w:t xml:space="preserve"> nem tekinthető kiemelkedően fontos közérdeknek, a szerződés érvényességéhez fűződő további gazdasági érdekek pedig kizárólag akkor, ha a szerződés érvénytelensége aránytalan következményekkel járna.</w:t>
      </w:r>
    </w:p>
    <w:p w14:paraId="09B4AF23" w14:textId="77777777" w:rsidR="007B6109" w:rsidRDefault="007B6109" w:rsidP="008B268D">
      <w:pPr>
        <w:autoSpaceDE w:val="0"/>
        <w:autoSpaceDN w:val="0"/>
        <w:adjustRightInd w:val="0"/>
        <w:spacing w:after="0" w:line="240" w:lineRule="auto"/>
        <w:jc w:val="both"/>
        <w:rPr>
          <w:rFonts w:ascii="Times New Roman" w:hAnsi="Times New Roman"/>
          <w:sz w:val="24"/>
          <w:szCs w:val="24"/>
        </w:rPr>
      </w:pPr>
      <w:r w:rsidRPr="00CC018E">
        <w:rPr>
          <w:rFonts w:ascii="Times New Roman" w:hAnsi="Times New Roman"/>
          <w:sz w:val="24"/>
          <w:szCs w:val="24"/>
        </w:rPr>
        <w:t>(4)</w:t>
      </w:r>
      <w:r w:rsidRPr="008B268D">
        <w:rPr>
          <w:rFonts w:ascii="Times New Roman" w:hAnsi="Times New Roman"/>
          <w:sz w:val="24"/>
          <w:szCs w:val="24"/>
        </w:rPr>
        <w:t xml:space="preserve"> E törvény rendelkezései nem zárják ki a Ptk. 6:95. § alkalmazását a </w:t>
      </w:r>
      <w:r>
        <w:rPr>
          <w:rFonts w:ascii="Times New Roman" w:hAnsi="Times New Roman"/>
          <w:sz w:val="24"/>
          <w:szCs w:val="24"/>
        </w:rPr>
        <w:t>beszerzés</w:t>
      </w:r>
      <w:r w:rsidRPr="008B268D">
        <w:rPr>
          <w:rFonts w:ascii="Times New Roman" w:hAnsi="Times New Roman"/>
          <w:sz w:val="24"/>
          <w:szCs w:val="24"/>
        </w:rPr>
        <w:t xml:space="preserve">re, illetve a </w:t>
      </w:r>
      <w:r>
        <w:rPr>
          <w:rFonts w:ascii="Times New Roman" w:hAnsi="Times New Roman"/>
          <w:sz w:val="24"/>
          <w:szCs w:val="24"/>
        </w:rPr>
        <w:t>beszerzés</w:t>
      </w:r>
      <w:r w:rsidRPr="008B268D">
        <w:rPr>
          <w:rFonts w:ascii="Times New Roman" w:hAnsi="Times New Roman"/>
          <w:sz w:val="24"/>
          <w:szCs w:val="24"/>
        </w:rPr>
        <w:t xml:space="preserve">i eljárásra vonatkozó jogszabályokba ütköző módon megkötött szerződés semmisségének megállapítása tekintetében. Az (1) bekezdésben foglalt eseteken kívül a </w:t>
      </w:r>
      <w:r>
        <w:rPr>
          <w:rFonts w:ascii="Times New Roman" w:hAnsi="Times New Roman"/>
          <w:sz w:val="24"/>
          <w:szCs w:val="24"/>
        </w:rPr>
        <w:t>beszerzés</w:t>
      </w:r>
      <w:r w:rsidRPr="008B268D">
        <w:rPr>
          <w:rFonts w:ascii="Times New Roman" w:hAnsi="Times New Roman"/>
          <w:sz w:val="24"/>
          <w:szCs w:val="24"/>
        </w:rPr>
        <w:t xml:space="preserve">i eljárás szabályainak </w:t>
      </w:r>
      <w:r>
        <w:rPr>
          <w:rFonts w:ascii="Times New Roman" w:hAnsi="Times New Roman"/>
          <w:sz w:val="24"/>
          <w:szCs w:val="24"/>
        </w:rPr>
        <w:t xml:space="preserve">– </w:t>
      </w:r>
      <w:r w:rsidRPr="008B268D">
        <w:rPr>
          <w:rFonts w:ascii="Times New Roman" w:hAnsi="Times New Roman"/>
          <w:sz w:val="24"/>
          <w:szCs w:val="24"/>
        </w:rPr>
        <w:t>ide nem értve a szerződés tartalmi elemeit szabályozó rendelkezéseket</w:t>
      </w:r>
      <w:r>
        <w:rPr>
          <w:rFonts w:ascii="Times New Roman" w:hAnsi="Times New Roman"/>
          <w:sz w:val="24"/>
          <w:szCs w:val="24"/>
        </w:rPr>
        <w:t xml:space="preserve"> –</w:t>
      </w:r>
      <w:r w:rsidRPr="008B268D">
        <w:rPr>
          <w:rFonts w:ascii="Times New Roman" w:hAnsi="Times New Roman"/>
          <w:sz w:val="24"/>
          <w:szCs w:val="24"/>
        </w:rPr>
        <w:t xml:space="preserve"> megsértése abban az esetben eredményezi a szerződés érvénytelenségét, </w:t>
      </w:r>
      <w:r>
        <w:rPr>
          <w:rFonts w:ascii="Times New Roman" w:hAnsi="Times New Roman"/>
          <w:sz w:val="24"/>
          <w:szCs w:val="24"/>
        </w:rPr>
        <w:t>ha</w:t>
      </w:r>
      <w:r w:rsidRPr="008B268D">
        <w:rPr>
          <w:rFonts w:ascii="Times New Roman" w:hAnsi="Times New Roman"/>
          <w:sz w:val="24"/>
          <w:szCs w:val="24"/>
        </w:rPr>
        <w:t xml:space="preserve"> az adott jogsértés súlyára és jellegére tekintettel a szerződés érvényessége a törvény céljaival és alapelveivel összeegyeztethetetlen lenne.</w:t>
      </w:r>
    </w:p>
    <w:p w14:paraId="73AF7A9F" w14:textId="77777777" w:rsidR="007B6109" w:rsidRPr="008B268D" w:rsidRDefault="007B6109" w:rsidP="008B268D">
      <w:pPr>
        <w:spacing w:after="0" w:line="240" w:lineRule="auto"/>
        <w:jc w:val="both"/>
        <w:rPr>
          <w:rFonts w:ascii="Times New Roman" w:hAnsi="Times New Roman"/>
          <w:sz w:val="24"/>
          <w:szCs w:val="24"/>
        </w:rPr>
      </w:pPr>
    </w:p>
    <w:p w14:paraId="2E002CB6" w14:textId="77777777" w:rsidR="007B6109" w:rsidRPr="008B268D" w:rsidRDefault="007B6109" w:rsidP="008B268D">
      <w:pPr>
        <w:spacing w:after="0" w:line="240" w:lineRule="auto"/>
        <w:jc w:val="center"/>
        <w:rPr>
          <w:rFonts w:ascii="Times New Roman" w:hAnsi="Times New Roman"/>
          <w:b/>
          <w:sz w:val="24"/>
          <w:szCs w:val="24"/>
        </w:rPr>
      </w:pPr>
      <w:r>
        <w:rPr>
          <w:rFonts w:ascii="Times New Roman" w:hAnsi="Times New Roman"/>
          <w:b/>
          <w:sz w:val="24"/>
          <w:szCs w:val="24"/>
        </w:rPr>
        <w:t xml:space="preserve">55. </w:t>
      </w:r>
      <w:r w:rsidRPr="008B268D">
        <w:rPr>
          <w:rFonts w:ascii="Times New Roman" w:hAnsi="Times New Roman"/>
          <w:b/>
          <w:sz w:val="24"/>
          <w:szCs w:val="24"/>
        </w:rPr>
        <w:t>A szerződés teljesítésében részt vevők</w:t>
      </w:r>
    </w:p>
    <w:p w14:paraId="57BFFAD6" w14:textId="77777777" w:rsidR="007B6109" w:rsidRPr="008B268D" w:rsidRDefault="007B6109" w:rsidP="008B268D">
      <w:pPr>
        <w:spacing w:after="0" w:line="240" w:lineRule="auto"/>
        <w:rPr>
          <w:rFonts w:ascii="Times New Roman" w:hAnsi="Times New Roman"/>
          <w:sz w:val="24"/>
          <w:szCs w:val="24"/>
        </w:rPr>
      </w:pPr>
    </w:p>
    <w:p w14:paraId="7B06D0D6" w14:textId="77777777" w:rsidR="007B6109" w:rsidRPr="008B268D" w:rsidRDefault="007B6109" w:rsidP="008B268D">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105</w:t>
      </w:r>
      <w:r w:rsidRPr="00941669">
        <w:rPr>
          <w:rFonts w:ascii="Times New Roman" w:hAnsi="Times New Roman"/>
          <w:b/>
          <w:sz w:val="24"/>
          <w:szCs w:val="24"/>
        </w:rPr>
        <w:t xml:space="preserve">. § </w:t>
      </w:r>
      <w:r w:rsidRPr="00CC018E">
        <w:rPr>
          <w:rFonts w:ascii="Times New Roman" w:hAnsi="Times New Roman"/>
          <w:sz w:val="24"/>
          <w:szCs w:val="24"/>
        </w:rPr>
        <w:t>(1)</w:t>
      </w:r>
      <w:r w:rsidRPr="008B268D">
        <w:rPr>
          <w:rFonts w:ascii="Times New Roman" w:hAnsi="Times New Roman"/>
          <w:sz w:val="24"/>
          <w:szCs w:val="24"/>
        </w:rPr>
        <w:t xml:space="preserve"> A szerződést a </w:t>
      </w:r>
      <w:r>
        <w:rPr>
          <w:rFonts w:ascii="Times New Roman" w:hAnsi="Times New Roman"/>
          <w:sz w:val="24"/>
          <w:szCs w:val="24"/>
        </w:rPr>
        <w:t>beszerzés</w:t>
      </w:r>
      <w:r w:rsidRPr="008B268D">
        <w:rPr>
          <w:rFonts w:ascii="Times New Roman" w:hAnsi="Times New Roman"/>
          <w:sz w:val="24"/>
          <w:szCs w:val="24"/>
        </w:rPr>
        <w:t>i eljárás alapján nyertes ajánlattevőként szerződő félnek, illetve közösen ajánlatot tevőknek, vagy – ha az ajánlatkérő gazdálkodó szervezet létrehozásának kötelezettségét előírta vagy azt lehetővé tette</w:t>
      </w:r>
      <w:r>
        <w:rPr>
          <w:rFonts w:ascii="Times New Roman" w:hAnsi="Times New Roman"/>
          <w:sz w:val="24"/>
          <w:szCs w:val="24"/>
        </w:rPr>
        <w:t xml:space="preserve"> </w:t>
      </w:r>
      <w:r w:rsidRPr="008B268D">
        <w:rPr>
          <w:rFonts w:ascii="Times New Roman" w:hAnsi="Times New Roman"/>
          <w:sz w:val="24"/>
          <w:szCs w:val="24"/>
        </w:rPr>
        <w:t>– a nyertes ajánlattevő</w:t>
      </w:r>
      <w:r>
        <w:rPr>
          <w:rFonts w:ascii="Times New Roman" w:hAnsi="Times New Roman"/>
          <w:sz w:val="24"/>
          <w:szCs w:val="24"/>
        </w:rPr>
        <w:t>,</w:t>
      </w:r>
      <w:r w:rsidRPr="008B268D">
        <w:rPr>
          <w:rFonts w:ascii="Times New Roman" w:hAnsi="Times New Roman"/>
          <w:sz w:val="24"/>
          <w:szCs w:val="24"/>
        </w:rPr>
        <w:t xml:space="preserve"> ajánlattevők, vagy az ajánlatkérő és a nyertes ajánlattevő</w:t>
      </w:r>
      <w:r>
        <w:rPr>
          <w:rFonts w:ascii="Times New Roman" w:hAnsi="Times New Roman"/>
          <w:sz w:val="24"/>
          <w:szCs w:val="24"/>
        </w:rPr>
        <w:t>,</w:t>
      </w:r>
      <w:r w:rsidRPr="008B268D">
        <w:rPr>
          <w:rFonts w:ascii="Times New Roman" w:hAnsi="Times New Roman"/>
          <w:sz w:val="24"/>
          <w:szCs w:val="24"/>
        </w:rPr>
        <w:t xml:space="preserve"> ajánlattevők kizárólagos részesedésével létrehozott gazdálkodó szervezetnek (a továbbiakban: projekttársaság) kell teljesítenie.</w:t>
      </w:r>
    </w:p>
    <w:p w14:paraId="4F868D90" w14:textId="77777777" w:rsidR="007B6109" w:rsidRPr="008B268D" w:rsidRDefault="007B6109" w:rsidP="008B268D">
      <w:pPr>
        <w:autoSpaceDE w:val="0"/>
        <w:autoSpaceDN w:val="0"/>
        <w:adjustRightInd w:val="0"/>
        <w:spacing w:after="0" w:line="240" w:lineRule="auto"/>
        <w:jc w:val="both"/>
        <w:rPr>
          <w:rFonts w:ascii="Times New Roman" w:hAnsi="Times New Roman"/>
          <w:sz w:val="24"/>
          <w:szCs w:val="24"/>
        </w:rPr>
      </w:pPr>
      <w:r w:rsidRPr="00CC018E">
        <w:rPr>
          <w:rFonts w:ascii="Times New Roman" w:hAnsi="Times New Roman"/>
          <w:sz w:val="24"/>
          <w:szCs w:val="24"/>
        </w:rPr>
        <w:t>(2)</w:t>
      </w:r>
      <w:r w:rsidRPr="008B268D">
        <w:rPr>
          <w:rFonts w:ascii="Times New Roman" w:hAnsi="Times New Roman"/>
          <w:sz w:val="24"/>
          <w:szCs w:val="24"/>
        </w:rPr>
        <w:t xml:space="preserve"> Az ajánlattevőként szerződő fél a teljesítéshez az alkalmasságának igazolásában részt vett szervezetet a</w:t>
      </w:r>
      <w:r>
        <w:rPr>
          <w:rFonts w:ascii="Times New Roman" w:hAnsi="Times New Roman"/>
          <w:sz w:val="24"/>
          <w:szCs w:val="24"/>
        </w:rPr>
        <w:t>z</w:t>
      </w:r>
      <w:r w:rsidRPr="008B268D">
        <w:rPr>
          <w:rFonts w:ascii="Times New Roman" w:hAnsi="Times New Roman"/>
          <w:sz w:val="24"/>
          <w:szCs w:val="24"/>
        </w:rPr>
        <w:t xml:space="preserve"> </w:t>
      </w:r>
      <w:r>
        <w:rPr>
          <w:rFonts w:ascii="Times New Roman" w:hAnsi="Times New Roman"/>
          <w:sz w:val="24"/>
          <w:szCs w:val="24"/>
        </w:rPr>
        <w:t>50</w:t>
      </w:r>
      <w:r w:rsidRPr="00B4643F">
        <w:rPr>
          <w:rFonts w:ascii="Times New Roman" w:hAnsi="Times New Roman"/>
          <w:sz w:val="24"/>
          <w:szCs w:val="24"/>
        </w:rPr>
        <w:t>. § (</w:t>
      </w:r>
      <w:r>
        <w:rPr>
          <w:rFonts w:ascii="Times New Roman" w:hAnsi="Times New Roman"/>
          <w:sz w:val="24"/>
          <w:szCs w:val="24"/>
        </w:rPr>
        <w:t>8</w:t>
      </w:r>
      <w:r w:rsidRPr="00B4643F">
        <w:rPr>
          <w:rFonts w:ascii="Times New Roman" w:hAnsi="Times New Roman"/>
          <w:sz w:val="24"/>
          <w:szCs w:val="24"/>
        </w:rPr>
        <w:t>)</w:t>
      </w:r>
      <w:r>
        <w:rPr>
          <w:rFonts w:ascii="Times New Roman" w:hAnsi="Times New Roman"/>
          <w:sz w:val="24"/>
          <w:szCs w:val="24"/>
        </w:rPr>
        <w:t xml:space="preserve"> bekezdésé</w:t>
      </w:r>
      <w:r w:rsidRPr="008B268D">
        <w:rPr>
          <w:rFonts w:ascii="Times New Roman" w:hAnsi="Times New Roman"/>
          <w:sz w:val="24"/>
          <w:szCs w:val="24"/>
        </w:rPr>
        <w:t xml:space="preserve">ben foglalt esetekben és módon köteles igénybe venni, valamint köteles a teljesítésbe bevonni az alkalmasság igazolásához bemutatott szakembereket. E szervezetek vagy szakemberek bevonása akkor maradhat el, vagy helyettük akkor vonható be más </w:t>
      </w:r>
      <w:r>
        <w:rPr>
          <w:rFonts w:ascii="Times New Roman" w:hAnsi="Times New Roman"/>
          <w:sz w:val="24"/>
          <w:szCs w:val="24"/>
        </w:rPr>
        <w:t xml:space="preserve">– </w:t>
      </w:r>
      <w:r w:rsidRPr="008B268D">
        <w:rPr>
          <w:rFonts w:ascii="Times New Roman" w:hAnsi="Times New Roman"/>
          <w:sz w:val="24"/>
          <w:szCs w:val="24"/>
        </w:rPr>
        <w:t>ideértve az átalakulás, egyesülés, szétválás útján történt jogutódlás eseteit is</w:t>
      </w:r>
      <w:r>
        <w:rPr>
          <w:rFonts w:ascii="Times New Roman" w:hAnsi="Times New Roman"/>
          <w:sz w:val="24"/>
          <w:szCs w:val="24"/>
        </w:rPr>
        <w:t xml:space="preserve"> –</w:t>
      </w:r>
      <w:r w:rsidRPr="008B268D">
        <w:rPr>
          <w:rFonts w:ascii="Times New Roman" w:hAnsi="Times New Roman"/>
          <w:sz w:val="24"/>
          <w:szCs w:val="24"/>
        </w:rPr>
        <w:t xml:space="preserve">, ha az ajánlattevő e szervezet vagy szakember nélkül vagy a helyette bevont új szervezettel vagy szakemberrel is megfelel – </w:t>
      </w:r>
      <w:r>
        <w:rPr>
          <w:rFonts w:ascii="Times New Roman" w:hAnsi="Times New Roman"/>
          <w:sz w:val="24"/>
          <w:szCs w:val="24"/>
        </w:rPr>
        <w:t>ha</w:t>
      </w:r>
      <w:r w:rsidRPr="008B268D">
        <w:rPr>
          <w:rFonts w:ascii="Times New Roman" w:hAnsi="Times New Roman"/>
          <w:sz w:val="24"/>
          <w:szCs w:val="24"/>
        </w:rPr>
        <w:t xml:space="preserve"> a </w:t>
      </w:r>
      <w:r>
        <w:rPr>
          <w:rFonts w:ascii="Times New Roman" w:hAnsi="Times New Roman"/>
          <w:sz w:val="24"/>
          <w:szCs w:val="24"/>
        </w:rPr>
        <w:t>beszerzés</w:t>
      </w:r>
      <w:r w:rsidRPr="008B268D">
        <w:rPr>
          <w:rFonts w:ascii="Times New Roman" w:hAnsi="Times New Roman"/>
          <w:sz w:val="24"/>
          <w:szCs w:val="24"/>
        </w:rPr>
        <w:t xml:space="preserve">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w:t>
      </w:r>
      <w:r>
        <w:rPr>
          <w:rFonts w:ascii="Times New Roman" w:hAnsi="Times New Roman"/>
          <w:sz w:val="24"/>
          <w:szCs w:val="24"/>
        </w:rPr>
        <w:t>a</w:t>
      </w:r>
      <w:r w:rsidRPr="008B268D">
        <w:rPr>
          <w:rFonts w:ascii="Times New Roman" w:hAnsi="Times New Roman"/>
          <w:sz w:val="24"/>
          <w:szCs w:val="24"/>
        </w:rPr>
        <w:t xml:space="preserve">melyeknek az ajánlattevőként szerződő fél a </w:t>
      </w:r>
      <w:r>
        <w:rPr>
          <w:rFonts w:ascii="Times New Roman" w:hAnsi="Times New Roman"/>
          <w:sz w:val="24"/>
          <w:szCs w:val="24"/>
        </w:rPr>
        <w:t>beszerzés</w:t>
      </w:r>
      <w:r w:rsidRPr="008B268D">
        <w:rPr>
          <w:rFonts w:ascii="Times New Roman" w:hAnsi="Times New Roman"/>
          <w:sz w:val="24"/>
          <w:szCs w:val="24"/>
        </w:rPr>
        <w:t>i eljárásban az adott szervezettel vagy szakemberrel együtt felelt meg.</w:t>
      </w:r>
    </w:p>
    <w:p w14:paraId="77F1B5D6" w14:textId="77777777" w:rsidR="007B6109" w:rsidRDefault="007B6109" w:rsidP="008B268D">
      <w:pPr>
        <w:spacing w:after="0" w:line="240" w:lineRule="auto"/>
        <w:jc w:val="both"/>
        <w:rPr>
          <w:rFonts w:ascii="Times New Roman" w:hAnsi="Times New Roman"/>
          <w:sz w:val="24"/>
          <w:szCs w:val="24"/>
        </w:rPr>
      </w:pPr>
      <w:r w:rsidRPr="00CC018E">
        <w:rPr>
          <w:rFonts w:ascii="Times New Roman" w:hAnsi="Times New Roman"/>
          <w:sz w:val="24"/>
          <w:szCs w:val="24"/>
        </w:rPr>
        <w:t>(3)</w:t>
      </w:r>
      <w:r w:rsidRPr="008B268D">
        <w:rPr>
          <w:rFonts w:ascii="Times New Roman" w:hAnsi="Times New Roman"/>
          <w:sz w:val="24"/>
          <w:szCs w:val="24"/>
        </w:rPr>
        <w:t xml:space="preserve"> </w:t>
      </w:r>
      <w:r w:rsidRPr="00E70C7F">
        <w:rPr>
          <w:rFonts w:ascii="Times New Roman" w:hAnsi="Times New Roman"/>
          <w:sz w:val="24"/>
          <w:szCs w:val="24"/>
        </w:rPr>
        <w:t>Az ajánlatkérő nem korlátozhatja az ajánlattevő jogosultságát alvállalkozó bevonására, csak akkor, ha az eljárás során a</w:t>
      </w:r>
      <w:r>
        <w:rPr>
          <w:rFonts w:ascii="Times New Roman" w:hAnsi="Times New Roman"/>
          <w:sz w:val="24"/>
          <w:szCs w:val="24"/>
        </w:rPr>
        <w:t>z</w:t>
      </w:r>
      <w:r w:rsidRPr="00E70C7F">
        <w:rPr>
          <w:rFonts w:ascii="Times New Roman" w:hAnsi="Times New Roman"/>
          <w:sz w:val="24"/>
          <w:szCs w:val="24"/>
        </w:rPr>
        <w:t xml:space="preserve"> </w:t>
      </w:r>
      <w:r>
        <w:rPr>
          <w:rFonts w:ascii="Times New Roman" w:hAnsi="Times New Roman"/>
          <w:sz w:val="24"/>
          <w:szCs w:val="24"/>
        </w:rPr>
        <w:t>50</w:t>
      </w:r>
      <w:r w:rsidRPr="00E70C7F">
        <w:rPr>
          <w:rFonts w:ascii="Times New Roman" w:hAnsi="Times New Roman"/>
          <w:sz w:val="24"/>
          <w:szCs w:val="24"/>
        </w:rPr>
        <w:t>. § (</w:t>
      </w:r>
      <w:r>
        <w:rPr>
          <w:rFonts w:ascii="Times New Roman" w:hAnsi="Times New Roman"/>
          <w:sz w:val="24"/>
          <w:szCs w:val="24"/>
        </w:rPr>
        <w:t>9</w:t>
      </w:r>
      <w:r w:rsidRPr="00E70C7F">
        <w:rPr>
          <w:rFonts w:ascii="Times New Roman" w:hAnsi="Times New Roman"/>
          <w:sz w:val="24"/>
          <w:szCs w:val="24"/>
        </w:rPr>
        <w:t xml:space="preserve">) bekezdése szerinti lehetőséggel élt. </w:t>
      </w:r>
      <w:r>
        <w:rPr>
          <w:rFonts w:ascii="Times New Roman" w:hAnsi="Times New Roman"/>
          <w:sz w:val="24"/>
          <w:szCs w:val="24"/>
        </w:rPr>
        <w:t>Ha az ajánlatkérő ezt előírta, a</w:t>
      </w:r>
      <w:r w:rsidRPr="00E70C7F">
        <w:rPr>
          <w:rFonts w:ascii="Times New Roman" w:hAnsi="Times New Roman"/>
          <w:sz w:val="24"/>
          <w:szCs w:val="24"/>
        </w:rPr>
        <w:t xml:space="preserve"> nyertes ajánlattevő legkésőbb a szerződés megkötésének időpontjában köteles az ajánlatkérőnek valamennyi olyan alvállalkozót bejelenteni, amely részt vesz a szerződés teljesítésében, és </w:t>
      </w:r>
      <w:r>
        <w:rPr>
          <w:rFonts w:ascii="Times New Roman" w:hAnsi="Times New Roman"/>
          <w:sz w:val="24"/>
          <w:szCs w:val="24"/>
        </w:rPr>
        <w:t>–</w:t>
      </w:r>
      <w:r w:rsidRPr="00E70C7F">
        <w:rPr>
          <w:rFonts w:ascii="Times New Roman" w:hAnsi="Times New Roman"/>
          <w:sz w:val="24"/>
          <w:szCs w:val="24"/>
        </w:rPr>
        <w:t xml:space="preserve"> ha a megelőző beszerzési eljárásban az adott alvállalkozót még nem nevezte meg </w:t>
      </w:r>
      <w:r>
        <w:rPr>
          <w:rFonts w:ascii="Times New Roman" w:hAnsi="Times New Roman"/>
          <w:sz w:val="24"/>
          <w:szCs w:val="24"/>
        </w:rPr>
        <w:t>–</w:t>
      </w:r>
      <w:r w:rsidRPr="00E70C7F">
        <w:rPr>
          <w:rFonts w:ascii="Times New Roman" w:hAnsi="Times New Roman"/>
          <w:sz w:val="24"/>
          <w:szCs w:val="24"/>
        </w:rPr>
        <w:t xml:space="preserve"> a bejelentéssel együtt nyilatkozni arról is, hogy az általa igénybe venni kívánt alvállalkozó nem áll kizáró okok hatálya alatt. A nyertes ajánlattevő a szerződés teljesítésének időtartama alatt köteles az ajánlatkérőnek minden további, a teljesítésbe bevonni kívánt alvállalkozót előzetesen bejelenteni, és a bejelentéssel együtt nyilatkozni arról is, hogy az általa igénybe venni kívánt alvállalkozó nem áll kizáró okok hatálya alatt.</w:t>
      </w:r>
    </w:p>
    <w:p w14:paraId="0ED9BB7F" w14:textId="77777777" w:rsidR="007B6109" w:rsidRDefault="007B6109" w:rsidP="008B268D">
      <w:pPr>
        <w:spacing w:after="0" w:line="240" w:lineRule="auto"/>
        <w:jc w:val="both"/>
        <w:rPr>
          <w:rFonts w:ascii="Times New Roman" w:hAnsi="Times New Roman"/>
          <w:sz w:val="24"/>
          <w:szCs w:val="24"/>
        </w:rPr>
      </w:pPr>
      <w:r w:rsidRPr="00A3698C">
        <w:rPr>
          <w:rFonts w:ascii="Times New Roman" w:hAnsi="Times New Roman"/>
          <w:sz w:val="24"/>
          <w:szCs w:val="24"/>
        </w:rPr>
        <w:t xml:space="preserve">(4) </w:t>
      </w:r>
      <w:r w:rsidRPr="008B268D">
        <w:rPr>
          <w:rFonts w:ascii="Times New Roman" w:hAnsi="Times New Roman"/>
          <w:sz w:val="24"/>
          <w:szCs w:val="24"/>
        </w:rPr>
        <w:t>Az alvállalkozó, vagy a nem alvállalkozóként bevont, a (2) bekezdés szerinti szervezet vagy szakember bevonásától nem lehet eltekinteni olyan esetben, ha az érintett szerződés sajátos tulajdonságait figyelembe véve az adott személy</w:t>
      </w:r>
      <w:r>
        <w:rPr>
          <w:rFonts w:ascii="Times New Roman" w:hAnsi="Times New Roman"/>
          <w:sz w:val="24"/>
          <w:szCs w:val="24"/>
        </w:rPr>
        <w:t xml:space="preserve"> vagy</w:t>
      </w:r>
      <w:r w:rsidRPr="008B268D">
        <w:rPr>
          <w:rFonts w:ascii="Times New Roman" w:hAnsi="Times New Roman"/>
          <w:sz w:val="24"/>
          <w:szCs w:val="24"/>
        </w:rPr>
        <w:t xml:space="preserve"> szervezet igénybe vétele a </w:t>
      </w:r>
      <w:r>
        <w:rPr>
          <w:rFonts w:ascii="Times New Roman" w:hAnsi="Times New Roman"/>
          <w:sz w:val="24"/>
          <w:szCs w:val="24"/>
        </w:rPr>
        <w:t>beszerzés</w:t>
      </w:r>
      <w:r w:rsidRPr="008B268D">
        <w:rPr>
          <w:rFonts w:ascii="Times New Roman" w:hAnsi="Times New Roman"/>
          <w:sz w:val="24"/>
          <w:szCs w:val="24"/>
        </w:rPr>
        <w:t xml:space="preserve">i eljárásban az ajánlatok értékelésekor meghatározó körülménynek minősült. Ilyen esetben csak </w:t>
      </w:r>
      <w:r w:rsidRPr="008B268D">
        <w:rPr>
          <w:rFonts w:ascii="Times New Roman" w:hAnsi="Times New Roman"/>
          <w:sz w:val="24"/>
          <w:szCs w:val="24"/>
        </w:rPr>
        <w:lastRenderedPageBreak/>
        <w:t>a jogutódlás olyan eseteiben változhat a bevont szervezet, ha az új szervezet az értékeléskor figyelembe vett minden releváns körülmény tekintetében az eljárásban bemutatott szervezet jogutódjának tekinthető. Az értékeléskor meghatározó szakember személye csak az ajánlatkérő hozzájárulásával és abban az esetben változhat, ha az értékeléskor figyelembe vett minden releváns körülmény tekintetében az értékelttel egyenértékű szakember kerül bemutatásra.</w:t>
      </w:r>
    </w:p>
    <w:p w14:paraId="51FAA837" w14:textId="77777777" w:rsidR="007B6109" w:rsidRPr="008B268D" w:rsidRDefault="007B6109" w:rsidP="00941669">
      <w:pPr>
        <w:spacing w:after="0" w:line="240" w:lineRule="auto"/>
        <w:jc w:val="both"/>
        <w:rPr>
          <w:rFonts w:ascii="Times New Roman" w:hAnsi="Times New Roman"/>
          <w:b/>
          <w:sz w:val="24"/>
          <w:szCs w:val="24"/>
        </w:rPr>
      </w:pPr>
      <w:r>
        <w:rPr>
          <w:rFonts w:ascii="Times New Roman" w:hAnsi="Times New Roman"/>
          <w:b/>
          <w:sz w:val="24"/>
          <w:szCs w:val="24"/>
        </w:rPr>
        <w:t>106</w:t>
      </w:r>
      <w:r w:rsidRPr="008B268D">
        <w:rPr>
          <w:rFonts w:ascii="Times New Roman" w:hAnsi="Times New Roman"/>
          <w:b/>
          <w:sz w:val="24"/>
          <w:szCs w:val="24"/>
        </w:rPr>
        <w:t>. §</w:t>
      </w:r>
      <w:r>
        <w:rPr>
          <w:rFonts w:ascii="Times New Roman" w:hAnsi="Times New Roman"/>
          <w:b/>
          <w:sz w:val="24"/>
          <w:szCs w:val="24"/>
        </w:rPr>
        <w:t xml:space="preserve"> </w:t>
      </w:r>
      <w:r w:rsidRPr="00CC018E">
        <w:rPr>
          <w:rFonts w:ascii="Times New Roman" w:hAnsi="Times New Roman"/>
          <w:sz w:val="24"/>
          <w:szCs w:val="24"/>
        </w:rPr>
        <w:t>(1)</w:t>
      </w:r>
      <w:r w:rsidRPr="008B268D">
        <w:rPr>
          <w:rFonts w:ascii="Times New Roman" w:hAnsi="Times New Roman"/>
          <w:sz w:val="24"/>
          <w:szCs w:val="24"/>
        </w:rPr>
        <w:t xml:space="preserve"> A nyertes ajánlattevőként szerződő fél vagy felek személye csak az alábbi esetekben változhat meg:</w:t>
      </w:r>
    </w:p>
    <w:p w14:paraId="18141ED9" w14:textId="77777777" w:rsidR="007B6109" w:rsidRPr="008B268D" w:rsidRDefault="007B6109" w:rsidP="008B268D">
      <w:pPr>
        <w:spacing w:after="0" w:line="240" w:lineRule="auto"/>
        <w:jc w:val="both"/>
        <w:rPr>
          <w:rFonts w:ascii="Times New Roman" w:hAnsi="Times New Roman"/>
          <w:sz w:val="24"/>
          <w:szCs w:val="24"/>
        </w:rPr>
      </w:pPr>
      <w:r w:rsidRPr="008B268D">
        <w:rPr>
          <w:rFonts w:ascii="Times New Roman" w:hAnsi="Times New Roman"/>
          <w:i/>
          <w:sz w:val="24"/>
          <w:szCs w:val="24"/>
        </w:rPr>
        <w:t>a)</w:t>
      </w:r>
      <w:r w:rsidRPr="008B268D">
        <w:rPr>
          <w:rFonts w:ascii="Times New Roman" w:hAnsi="Times New Roman"/>
          <w:sz w:val="24"/>
          <w:szCs w:val="24"/>
        </w:rPr>
        <w:t xml:space="preserve"> ha a </w:t>
      </w:r>
      <w:r>
        <w:rPr>
          <w:rFonts w:ascii="Times New Roman" w:hAnsi="Times New Roman"/>
          <w:sz w:val="24"/>
          <w:szCs w:val="24"/>
        </w:rPr>
        <w:t>108</w:t>
      </w:r>
      <w:r w:rsidRPr="00B4643F">
        <w:rPr>
          <w:rFonts w:ascii="Times New Roman" w:hAnsi="Times New Roman"/>
          <w:sz w:val="24"/>
          <w:szCs w:val="24"/>
        </w:rPr>
        <w:t xml:space="preserve">. § (4) bekezdés </w:t>
      </w:r>
      <w:r w:rsidRPr="00B4643F">
        <w:rPr>
          <w:rFonts w:ascii="Times New Roman" w:hAnsi="Times New Roman"/>
          <w:i/>
          <w:sz w:val="24"/>
          <w:szCs w:val="24"/>
        </w:rPr>
        <w:t>a)</w:t>
      </w:r>
      <w:r w:rsidRPr="00B4643F">
        <w:rPr>
          <w:rFonts w:ascii="Times New Roman" w:hAnsi="Times New Roman"/>
          <w:sz w:val="24"/>
          <w:szCs w:val="24"/>
        </w:rPr>
        <w:t xml:space="preserve"> pontjában foglalt feltételeknek megfelelő egyértelmű szerződéses rendelkezés alapján a jogutódlás projekttársaság</w:t>
      </w:r>
      <w:r w:rsidRPr="008B268D">
        <w:rPr>
          <w:rFonts w:ascii="Times New Roman" w:hAnsi="Times New Roman"/>
          <w:sz w:val="24"/>
          <w:szCs w:val="24"/>
        </w:rPr>
        <w:t xml:space="preserve"> vagy a teljesítés biztonsága érdekében ilyen szerződéses rendelkezés alapján a teljesítéshez finanszírozást nyújtó jogi személy vagy az általa </w:t>
      </w:r>
      <w:r>
        <w:rPr>
          <w:rFonts w:ascii="Times New Roman" w:hAnsi="Times New Roman"/>
          <w:sz w:val="24"/>
          <w:szCs w:val="24"/>
        </w:rPr>
        <w:t>meg</w:t>
      </w:r>
      <w:r w:rsidRPr="008B268D">
        <w:rPr>
          <w:rFonts w:ascii="Times New Roman" w:hAnsi="Times New Roman"/>
          <w:sz w:val="24"/>
          <w:szCs w:val="24"/>
        </w:rPr>
        <w:t>jelölt jogi személy által történik</w:t>
      </w:r>
      <w:r>
        <w:rPr>
          <w:rFonts w:ascii="Times New Roman" w:hAnsi="Times New Roman"/>
          <w:sz w:val="24"/>
          <w:szCs w:val="24"/>
        </w:rPr>
        <w:t>,</w:t>
      </w:r>
      <w:r w:rsidRPr="008B268D">
        <w:rPr>
          <w:rFonts w:ascii="Times New Roman" w:hAnsi="Times New Roman"/>
          <w:sz w:val="24"/>
          <w:szCs w:val="24"/>
        </w:rPr>
        <w:t xml:space="preserve"> vagy</w:t>
      </w:r>
    </w:p>
    <w:p w14:paraId="56F02EA4" w14:textId="77777777" w:rsidR="007B6109" w:rsidRPr="008B268D" w:rsidRDefault="007B6109" w:rsidP="008B268D">
      <w:pPr>
        <w:spacing w:after="0" w:line="240" w:lineRule="auto"/>
        <w:jc w:val="both"/>
        <w:rPr>
          <w:rFonts w:ascii="Times New Roman" w:hAnsi="Times New Roman"/>
          <w:sz w:val="24"/>
          <w:szCs w:val="24"/>
        </w:rPr>
      </w:pPr>
      <w:r w:rsidRPr="008B268D">
        <w:rPr>
          <w:rFonts w:ascii="Times New Roman" w:hAnsi="Times New Roman"/>
          <w:i/>
          <w:sz w:val="24"/>
          <w:szCs w:val="24"/>
        </w:rPr>
        <w:t>b)</w:t>
      </w:r>
      <w:r w:rsidRPr="008B268D">
        <w:rPr>
          <w:rFonts w:ascii="Times New Roman" w:hAnsi="Times New Roman"/>
          <w:sz w:val="24"/>
          <w:szCs w:val="24"/>
        </w:rPr>
        <w:t xml:space="preserve"> ha a szerződő fél személyében bekövetkező jogutódlás a jogi személy átalakulásának, egyesülésnek, szétválásnak vagy a jogutódlással megszűnés más esetének következménye, vagy olyan részleges jogutódlás eredményeként következik be, ahol egy gazdasági egységként működő teljes üzletág a hozzá tartozó szerződésekkel, eszközökkel és munkavállalókkal – nem gazdasági társaság jogi személy esetén az adott tevékenységet ellátó teljes szervezeti egység – átruházásra kerül a jogutódra, vagy az eredeti szerződő félre vonatkozó fizetésképtelenségi eljárás során kerül a szerződés átruházásra</w:t>
      </w:r>
      <w:r>
        <w:rPr>
          <w:rFonts w:ascii="Times New Roman" w:hAnsi="Times New Roman"/>
          <w:sz w:val="24"/>
          <w:szCs w:val="24"/>
        </w:rPr>
        <w:t>,ha</w:t>
      </w:r>
      <w:r w:rsidRPr="008B268D">
        <w:rPr>
          <w:rFonts w:ascii="Times New Roman" w:hAnsi="Times New Roman"/>
          <w:sz w:val="24"/>
          <w:szCs w:val="24"/>
        </w:rPr>
        <w:t xml:space="preserve"> a szerződésbe lépő jogutód nem áll a </w:t>
      </w:r>
      <w:r w:rsidRPr="00941669">
        <w:rPr>
          <w:rFonts w:ascii="Times New Roman" w:hAnsi="Times New Roman"/>
          <w:sz w:val="24"/>
          <w:szCs w:val="24"/>
        </w:rPr>
        <w:t>beszerzés</w:t>
      </w:r>
      <w:r w:rsidRPr="008B268D">
        <w:rPr>
          <w:rFonts w:ascii="Times New Roman" w:hAnsi="Times New Roman"/>
          <w:sz w:val="24"/>
          <w:szCs w:val="24"/>
        </w:rPr>
        <w:t xml:space="preserve">i eljárásban alkalmazott kizáró ok hatálya alatt, megfelel a </w:t>
      </w:r>
      <w:r w:rsidRPr="00941669">
        <w:rPr>
          <w:rFonts w:ascii="Times New Roman" w:hAnsi="Times New Roman"/>
          <w:sz w:val="24"/>
          <w:szCs w:val="24"/>
        </w:rPr>
        <w:t>beszerzés</w:t>
      </w:r>
      <w:r w:rsidRPr="008B268D">
        <w:rPr>
          <w:rFonts w:ascii="Times New Roman" w:hAnsi="Times New Roman"/>
          <w:sz w:val="24"/>
          <w:szCs w:val="24"/>
        </w:rPr>
        <w:t>i eljárásban alkalmazott alkalmassági követelményeknek, és a jogutódlás nem e törvény alkalmazásának megkerülését célozza.</w:t>
      </w:r>
    </w:p>
    <w:p w14:paraId="573A322D" w14:textId="77777777" w:rsidR="007B6109" w:rsidRPr="008B268D" w:rsidRDefault="007B6109" w:rsidP="008B268D">
      <w:pPr>
        <w:spacing w:after="0" w:line="240" w:lineRule="auto"/>
        <w:jc w:val="both"/>
        <w:rPr>
          <w:rFonts w:ascii="Times New Roman" w:hAnsi="Times New Roman"/>
          <w:sz w:val="24"/>
          <w:szCs w:val="24"/>
        </w:rPr>
      </w:pPr>
      <w:r w:rsidRPr="00CC018E">
        <w:rPr>
          <w:rFonts w:ascii="Times New Roman" w:hAnsi="Times New Roman"/>
          <w:sz w:val="24"/>
          <w:szCs w:val="24"/>
        </w:rPr>
        <w:t>(2)</w:t>
      </w:r>
      <w:r w:rsidRPr="008B268D">
        <w:rPr>
          <w:rFonts w:ascii="Times New Roman" w:hAnsi="Times New Roman"/>
          <w:sz w:val="24"/>
          <w:szCs w:val="24"/>
        </w:rPr>
        <w:t xml:space="preserve"> Az ajánlattevőként szerződő fél személye az (1) bekezdésben foglalt eseteken kívül csak új </w:t>
      </w:r>
      <w:r w:rsidRPr="00941669">
        <w:rPr>
          <w:rFonts w:ascii="Times New Roman" w:hAnsi="Times New Roman"/>
          <w:sz w:val="24"/>
          <w:szCs w:val="24"/>
        </w:rPr>
        <w:t>beszerzés</w:t>
      </w:r>
      <w:r w:rsidRPr="008B268D">
        <w:rPr>
          <w:rFonts w:ascii="Times New Roman" w:hAnsi="Times New Roman"/>
          <w:sz w:val="24"/>
          <w:szCs w:val="24"/>
        </w:rPr>
        <w:t xml:space="preserve">i eljárás eredményeként változhat. A szerződő felek változása mellett szükségessé vált, a jogviszony egyéb elemeinek változására a </w:t>
      </w:r>
      <w:r>
        <w:rPr>
          <w:rFonts w:ascii="Times New Roman" w:hAnsi="Times New Roman"/>
          <w:sz w:val="24"/>
          <w:szCs w:val="24"/>
        </w:rPr>
        <w:t>108</w:t>
      </w:r>
      <w:r w:rsidRPr="00B4643F">
        <w:rPr>
          <w:rFonts w:ascii="Times New Roman" w:hAnsi="Times New Roman"/>
          <w:sz w:val="24"/>
          <w:szCs w:val="24"/>
        </w:rPr>
        <w:t>. §-t</w:t>
      </w:r>
      <w:r w:rsidRPr="008B268D">
        <w:rPr>
          <w:rFonts w:ascii="Times New Roman" w:hAnsi="Times New Roman"/>
          <w:sz w:val="24"/>
          <w:szCs w:val="24"/>
        </w:rPr>
        <w:t xml:space="preserve"> kell alkalmazni.</w:t>
      </w:r>
    </w:p>
    <w:p w14:paraId="6EA3D810" w14:textId="77777777" w:rsidR="007B6109" w:rsidRPr="008B268D" w:rsidRDefault="007B6109" w:rsidP="00941669">
      <w:pPr>
        <w:spacing w:after="0" w:line="240" w:lineRule="auto"/>
        <w:jc w:val="both"/>
        <w:rPr>
          <w:rFonts w:ascii="Times New Roman" w:hAnsi="Times New Roman"/>
          <w:sz w:val="24"/>
          <w:szCs w:val="24"/>
        </w:rPr>
      </w:pPr>
      <w:r w:rsidRPr="00CC018E">
        <w:rPr>
          <w:rFonts w:ascii="Times New Roman" w:hAnsi="Times New Roman"/>
          <w:sz w:val="24"/>
          <w:szCs w:val="24"/>
        </w:rPr>
        <w:t>(3)</w:t>
      </w:r>
      <w:r w:rsidRPr="008B268D">
        <w:rPr>
          <w:rFonts w:ascii="Times New Roman" w:hAnsi="Times New Roman"/>
          <w:sz w:val="24"/>
          <w:szCs w:val="24"/>
        </w:rPr>
        <w:t xml:space="preserve"> Az ajánlatkérőként szerződő fél személyében bekövetkező jogutódlás nem irányulhat e törvény alkalmazásának megkerülésére.</w:t>
      </w:r>
    </w:p>
    <w:p w14:paraId="1EA4D759" w14:textId="77777777" w:rsidR="007B6109" w:rsidRPr="008B268D" w:rsidRDefault="007B6109" w:rsidP="008B268D">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107</w:t>
      </w:r>
      <w:r w:rsidRPr="00941669">
        <w:rPr>
          <w:rFonts w:ascii="Times New Roman" w:hAnsi="Times New Roman"/>
          <w:b/>
          <w:sz w:val="24"/>
          <w:szCs w:val="24"/>
        </w:rPr>
        <w:t xml:space="preserve">. § </w:t>
      </w:r>
      <w:r w:rsidRPr="00CC018E">
        <w:rPr>
          <w:rFonts w:ascii="Times New Roman" w:hAnsi="Times New Roman"/>
          <w:sz w:val="24"/>
          <w:szCs w:val="24"/>
        </w:rPr>
        <w:t>(1)</w:t>
      </w:r>
      <w:r w:rsidRPr="008B268D">
        <w:rPr>
          <w:rFonts w:ascii="Times New Roman" w:hAnsi="Times New Roman"/>
          <w:sz w:val="24"/>
          <w:szCs w:val="24"/>
        </w:rPr>
        <w:t xml:space="preserve"> Ha a szerződés teljesítése érdekében a nyertes ajánlattevő vagy ajánlattevők projekttársaságot hoznak létre, a szerződésben elő kell írni, hogy az abban foglalt jogok és kötelezettségek a projekttársaság létrejöttét követően a projekttársaságot illetik meg, illetve terhelik, </w:t>
      </w:r>
      <w:r>
        <w:rPr>
          <w:rFonts w:ascii="Times New Roman" w:hAnsi="Times New Roman"/>
          <w:sz w:val="24"/>
          <w:szCs w:val="24"/>
        </w:rPr>
        <w:t xml:space="preserve">és </w:t>
      </w:r>
      <w:r w:rsidRPr="008B268D">
        <w:rPr>
          <w:rFonts w:ascii="Times New Roman" w:hAnsi="Times New Roman"/>
          <w:sz w:val="24"/>
          <w:szCs w:val="24"/>
        </w:rPr>
        <w:t>a szerződő felek kötelesek az ehhez szükséges ügyleteket megkötni. Ebben az esetben az ajánlatban megjelölt alvállalkozók a projekttársasággal kötelesek a szerződés teljesítéséhez szükséges szerződés</w:t>
      </w:r>
      <w:r>
        <w:rPr>
          <w:rFonts w:ascii="Times New Roman" w:hAnsi="Times New Roman"/>
          <w:sz w:val="24"/>
          <w:szCs w:val="24"/>
        </w:rPr>
        <w:t>eke</w:t>
      </w:r>
      <w:r w:rsidRPr="008B268D">
        <w:rPr>
          <w:rFonts w:ascii="Times New Roman" w:hAnsi="Times New Roman"/>
          <w:sz w:val="24"/>
          <w:szCs w:val="24"/>
        </w:rPr>
        <w:t>t megkötni.</w:t>
      </w:r>
    </w:p>
    <w:p w14:paraId="34E63CC9" w14:textId="77777777" w:rsidR="007B6109" w:rsidRPr="008B268D" w:rsidRDefault="007B6109" w:rsidP="008B268D">
      <w:pPr>
        <w:autoSpaceDE w:val="0"/>
        <w:autoSpaceDN w:val="0"/>
        <w:adjustRightInd w:val="0"/>
        <w:spacing w:after="0" w:line="240" w:lineRule="auto"/>
        <w:jc w:val="both"/>
        <w:rPr>
          <w:rFonts w:ascii="Times New Roman" w:hAnsi="Times New Roman"/>
          <w:sz w:val="24"/>
          <w:szCs w:val="24"/>
        </w:rPr>
      </w:pPr>
      <w:r w:rsidRPr="00CC018E">
        <w:rPr>
          <w:rFonts w:ascii="Times New Roman" w:hAnsi="Times New Roman"/>
          <w:sz w:val="24"/>
          <w:szCs w:val="24"/>
        </w:rPr>
        <w:t>(2)</w:t>
      </w:r>
      <w:r w:rsidRPr="008B268D">
        <w:rPr>
          <w:rFonts w:ascii="Times New Roman" w:hAnsi="Times New Roman"/>
          <w:sz w:val="24"/>
          <w:szCs w:val="24"/>
        </w:rPr>
        <w:t xml:space="preserve"> Az ajánlatkérőként szerződő fél és a projekttársaság közötti szerződésre egyebekben a szerződésekre vonatkozó szabályokat – így különösen a szerződések nyilvánosságára, a szerződések kötelező tartalmára és módosítására vonatkozó, továbbá a szerződések teljesítésének ellenőrzésével kapcsolatban e törvényben vagy más jogszabályban foglalt előírásokat – is alkalmazni kell.</w:t>
      </w:r>
    </w:p>
    <w:p w14:paraId="7FB6C17C" w14:textId="77777777" w:rsidR="007B6109" w:rsidRPr="008B268D" w:rsidRDefault="007B6109" w:rsidP="008B268D">
      <w:pPr>
        <w:autoSpaceDE w:val="0"/>
        <w:autoSpaceDN w:val="0"/>
        <w:adjustRightInd w:val="0"/>
        <w:spacing w:after="0" w:line="240" w:lineRule="auto"/>
        <w:jc w:val="both"/>
        <w:rPr>
          <w:rFonts w:ascii="Times New Roman" w:hAnsi="Times New Roman"/>
          <w:sz w:val="24"/>
          <w:szCs w:val="24"/>
        </w:rPr>
      </w:pPr>
      <w:r w:rsidRPr="00CC018E">
        <w:rPr>
          <w:rFonts w:ascii="Times New Roman" w:hAnsi="Times New Roman"/>
          <w:sz w:val="24"/>
          <w:szCs w:val="24"/>
        </w:rPr>
        <w:t>(3)</w:t>
      </w:r>
      <w:r w:rsidRPr="008B268D">
        <w:rPr>
          <w:rFonts w:ascii="Times New Roman" w:hAnsi="Times New Roman"/>
          <w:sz w:val="24"/>
          <w:szCs w:val="24"/>
        </w:rPr>
        <w:t xml:space="preserve"> A projekttársaság és a nyertes ajánlattevő vagy ajánlattevők a szerződés teljesítéséért egyetemlegesen felelnek.</w:t>
      </w:r>
    </w:p>
    <w:p w14:paraId="2129A36A" w14:textId="77777777" w:rsidR="007B6109" w:rsidRPr="008B268D" w:rsidRDefault="007B6109" w:rsidP="008B268D">
      <w:pPr>
        <w:autoSpaceDE w:val="0"/>
        <w:autoSpaceDN w:val="0"/>
        <w:adjustRightInd w:val="0"/>
        <w:spacing w:after="0" w:line="240" w:lineRule="auto"/>
        <w:jc w:val="both"/>
        <w:rPr>
          <w:rFonts w:ascii="Times New Roman" w:hAnsi="Times New Roman"/>
          <w:sz w:val="24"/>
          <w:szCs w:val="24"/>
        </w:rPr>
      </w:pPr>
      <w:r w:rsidRPr="00CC018E">
        <w:rPr>
          <w:rFonts w:ascii="Times New Roman" w:hAnsi="Times New Roman"/>
          <w:sz w:val="24"/>
          <w:szCs w:val="24"/>
        </w:rPr>
        <w:t>(4)</w:t>
      </w:r>
      <w:r w:rsidRPr="008B268D">
        <w:rPr>
          <w:rFonts w:ascii="Times New Roman" w:hAnsi="Times New Roman"/>
          <w:sz w:val="24"/>
          <w:szCs w:val="24"/>
        </w:rPr>
        <w:t xml:space="preserve"> A projekttársaság csak a szerződés teljesítése érdekében szükséges tevékenységet végezhet, ilyen szerződéseket köthet, más gazdálkodó szervezetben részesedést nem szerezhet, valamint nem alakulhat át, nem válhat szét és nem egyesülhet más jogi személlyel.</w:t>
      </w:r>
    </w:p>
    <w:p w14:paraId="556EEC9A" w14:textId="77777777" w:rsidR="007B6109" w:rsidRPr="008B268D" w:rsidRDefault="007B6109" w:rsidP="008B268D">
      <w:pPr>
        <w:autoSpaceDE w:val="0"/>
        <w:autoSpaceDN w:val="0"/>
        <w:adjustRightInd w:val="0"/>
        <w:spacing w:after="0" w:line="240" w:lineRule="auto"/>
        <w:jc w:val="both"/>
        <w:rPr>
          <w:rFonts w:ascii="Times New Roman" w:hAnsi="Times New Roman"/>
          <w:sz w:val="24"/>
          <w:szCs w:val="24"/>
        </w:rPr>
      </w:pPr>
      <w:r w:rsidRPr="00CC018E">
        <w:rPr>
          <w:rFonts w:ascii="Times New Roman" w:hAnsi="Times New Roman"/>
          <w:sz w:val="24"/>
          <w:szCs w:val="24"/>
        </w:rPr>
        <w:t>(5)</w:t>
      </w:r>
      <w:r w:rsidRPr="008B268D">
        <w:rPr>
          <w:rFonts w:ascii="Times New Roman" w:hAnsi="Times New Roman"/>
          <w:sz w:val="24"/>
          <w:szCs w:val="24"/>
        </w:rPr>
        <w:t xml:space="preserve"> A projekttársaságban a nyertes ajánlattevőn vagy ajánlattevőkön kívül más nem szerezhet részesedést, kivéve azt az esetet, amikor az ajánlatkérő az eljárást megindító felhívásban megjelöli, hogy a projekttársaságot a nyertes ajánlattevő vagy ajánlattevők és az ajánlatkérő hozzák létre. A projekttársaság jegyzett tőkéjét és jegyzett tőkén felüli vagyonát – ide nem értve az osztalékot – az alapítók nem vonhatják el.</w:t>
      </w:r>
    </w:p>
    <w:p w14:paraId="1B77BAA5" w14:textId="77777777" w:rsidR="007B6109" w:rsidRPr="008B268D" w:rsidRDefault="007B6109" w:rsidP="008B268D">
      <w:pPr>
        <w:autoSpaceDE w:val="0"/>
        <w:autoSpaceDN w:val="0"/>
        <w:adjustRightInd w:val="0"/>
        <w:spacing w:after="0" w:line="240" w:lineRule="auto"/>
        <w:jc w:val="both"/>
        <w:rPr>
          <w:rFonts w:ascii="Times New Roman" w:hAnsi="Times New Roman"/>
          <w:sz w:val="24"/>
          <w:szCs w:val="24"/>
        </w:rPr>
      </w:pPr>
      <w:r w:rsidRPr="00CC018E">
        <w:rPr>
          <w:rFonts w:ascii="Times New Roman" w:hAnsi="Times New Roman"/>
          <w:sz w:val="24"/>
          <w:szCs w:val="24"/>
        </w:rPr>
        <w:t>(6)</w:t>
      </w:r>
      <w:r w:rsidRPr="008B268D">
        <w:rPr>
          <w:rFonts w:ascii="Times New Roman" w:hAnsi="Times New Roman"/>
          <w:sz w:val="24"/>
          <w:szCs w:val="24"/>
        </w:rPr>
        <w:t xml:space="preserve"> A nyertes ajánlattevő vagy ajánlattevők a projekttársaságot akkor szüntethetik meg, ha</w:t>
      </w:r>
    </w:p>
    <w:p w14:paraId="5B401897" w14:textId="77777777" w:rsidR="007B6109" w:rsidRPr="008B268D" w:rsidRDefault="007B6109" w:rsidP="008B268D">
      <w:pPr>
        <w:autoSpaceDE w:val="0"/>
        <w:autoSpaceDN w:val="0"/>
        <w:adjustRightInd w:val="0"/>
        <w:spacing w:after="0" w:line="240" w:lineRule="auto"/>
        <w:jc w:val="both"/>
        <w:rPr>
          <w:rFonts w:ascii="Times New Roman" w:hAnsi="Times New Roman"/>
          <w:sz w:val="24"/>
          <w:szCs w:val="24"/>
        </w:rPr>
      </w:pPr>
      <w:r w:rsidRPr="008B268D">
        <w:rPr>
          <w:rFonts w:ascii="Times New Roman" w:hAnsi="Times New Roman"/>
          <w:i/>
          <w:iCs/>
          <w:sz w:val="24"/>
          <w:szCs w:val="24"/>
        </w:rPr>
        <w:t xml:space="preserve">a) </w:t>
      </w:r>
      <w:r w:rsidRPr="008B268D">
        <w:rPr>
          <w:rFonts w:ascii="Times New Roman" w:hAnsi="Times New Roman"/>
          <w:sz w:val="24"/>
          <w:szCs w:val="24"/>
        </w:rPr>
        <w:t>a projekttársaság a szerződésben foglaltakat teljesítette és az ajánlatkérővel az egymás felé fennálló elszámolási kötelezettségeket is teljesítették, vagy</w:t>
      </w:r>
    </w:p>
    <w:p w14:paraId="44FC5217" w14:textId="77777777" w:rsidR="007B6109" w:rsidRPr="008B268D" w:rsidRDefault="007B6109" w:rsidP="008B268D">
      <w:pPr>
        <w:autoSpaceDE w:val="0"/>
        <w:autoSpaceDN w:val="0"/>
        <w:adjustRightInd w:val="0"/>
        <w:spacing w:after="0" w:line="240" w:lineRule="auto"/>
        <w:jc w:val="both"/>
        <w:rPr>
          <w:rFonts w:ascii="Times New Roman" w:hAnsi="Times New Roman"/>
          <w:sz w:val="24"/>
          <w:szCs w:val="24"/>
        </w:rPr>
      </w:pPr>
      <w:r w:rsidRPr="008B268D">
        <w:rPr>
          <w:rFonts w:ascii="Times New Roman" w:hAnsi="Times New Roman"/>
          <w:i/>
          <w:iCs/>
          <w:sz w:val="24"/>
          <w:szCs w:val="24"/>
        </w:rPr>
        <w:lastRenderedPageBreak/>
        <w:t xml:space="preserve">b) </w:t>
      </w:r>
      <w:r w:rsidRPr="008B268D">
        <w:rPr>
          <w:rFonts w:ascii="Times New Roman" w:hAnsi="Times New Roman"/>
          <w:sz w:val="24"/>
          <w:szCs w:val="24"/>
        </w:rPr>
        <w:t>a nyertes ajánlattevő vagy ajánlattevők a szerződésből, valamint a szerződés teljesítése érdekében kötött szerződésből származó jogokat és kötelezettségeket a projekttársaságtól teljes egészében átvállalták.</w:t>
      </w:r>
    </w:p>
    <w:p w14:paraId="1EE61227" w14:textId="77777777" w:rsidR="007B6109" w:rsidRDefault="007B6109" w:rsidP="008B268D">
      <w:pPr>
        <w:autoSpaceDE w:val="0"/>
        <w:autoSpaceDN w:val="0"/>
        <w:adjustRightInd w:val="0"/>
        <w:spacing w:after="0" w:line="240" w:lineRule="auto"/>
        <w:jc w:val="both"/>
        <w:rPr>
          <w:rFonts w:ascii="Times New Roman" w:hAnsi="Times New Roman"/>
          <w:sz w:val="24"/>
          <w:szCs w:val="24"/>
        </w:rPr>
      </w:pPr>
      <w:r w:rsidRPr="00CC018E">
        <w:rPr>
          <w:rFonts w:ascii="Times New Roman" w:hAnsi="Times New Roman"/>
          <w:sz w:val="24"/>
          <w:szCs w:val="24"/>
        </w:rPr>
        <w:t>(7)</w:t>
      </w:r>
      <w:r w:rsidRPr="008B268D">
        <w:rPr>
          <w:rFonts w:ascii="Times New Roman" w:hAnsi="Times New Roman"/>
          <w:sz w:val="24"/>
          <w:szCs w:val="24"/>
        </w:rPr>
        <w:t xml:space="preserve"> Az ajánlatkérőként szerződő fél a szerződést felmondhatja, ha a nyertes ajánlattevő részére gazdasági társaság alapítását írja elő, és az ajánlattevő a társasági szerződés megkötését, illetve az alapszabály elfogadását a szerződés aláírásától számított húsz napon belül a cégbírósághoz nem jelenti be</w:t>
      </w:r>
      <w:r w:rsidR="00D969FE">
        <w:rPr>
          <w:rFonts w:ascii="Times New Roman" w:hAnsi="Times New Roman"/>
          <w:sz w:val="24"/>
          <w:szCs w:val="24"/>
        </w:rPr>
        <w:t xml:space="preserve"> vagy a cégbíróság a gazdasági társaság cégbejegyzési kérelmét jogerősen elutasítja</w:t>
      </w:r>
      <w:r w:rsidRPr="008B268D">
        <w:rPr>
          <w:rFonts w:ascii="Times New Roman" w:hAnsi="Times New Roman"/>
          <w:sz w:val="24"/>
          <w:szCs w:val="24"/>
        </w:rPr>
        <w:t>.</w:t>
      </w:r>
    </w:p>
    <w:p w14:paraId="7B5314D1" w14:textId="77777777" w:rsidR="008F4DDD" w:rsidRPr="008B268D" w:rsidRDefault="007B6109" w:rsidP="008F13E5">
      <w:pPr>
        <w:autoSpaceDE w:val="0"/>
        <w:autoSpaceDN w:val="0"/>
        <w:adjustRightInd w:val="0"/>
        <w:spacing w:after="0" w:line="240" w:lineRule="auto"/>
        <w:jc w:val="both"/>
        <w:rPr>
          <w:rFonts w:ascii="Times New Roman" w:hAnsi="Times New Roman"/>
          <w:sz w:val="24"/>
          <w:szCs w:val="24"/>
        </w:rPr>
      </w:pPr>
      <w:r w:rsidRPr="00CC018E">
        <w:rPr>
          <w:rFonts w:ascii="Times New Roman" w:hAnsi="Times New Roman"/>
          <w:sz w:val="24"/>
          <w:szCs w:val="24"/>
        </w:rPr>
        <w:t>(8)</w:t>
      </w:r>
      <w:r>
        <w:rPr>
          <w:rFonts w:ascii="Times New Roman" w:hAnsi="Times New Roman"/>
          <w:sz w:val="24"/>
          <w:szCs w:val="24"/>
        </w:rPr>
        <w:t xml:space="preserve"> </w:t>
      </w:r>
      <w:r w:rsidRPr="00E70C7F">
        <w:rPr>
          <w:rFonts w:ascii="Times New Roman" w:hAnsi="Times New Roman"/>
          <w:sz w:val="24"/>
          <w:szCs w:val="24"/>
        </w:rPr>
        <w:t xml:space="preserve">A projekttársaság teljesítését az alkalmasság igazolására referenciaként, illetve árbevételként a projekttársaság mindazon tulajdonosai bemutathatják, akik a teljesítésben ténylegesen részt vettek </w:t>
      </w:r>
      <w:r>
        <w:rPr>
          <w:rFonts w:ascii="Times New Roman" w:hAnsi="Times New Roman"/>
          <w:sz w:val="24"/>
          <w:szCs w:val="24"/>
        </w:rPr>
        <w:t>–</w:t>
      </w:r>
      <w:r w:rsidRPr="00E70C7F">
        <w:rPr>
          <w:rFonts w:ascii="Times New Roman" w:hAnsi="Times New Roman"/>
          <w:sz w:val="24"/>
          <w:szCs w:val="24"/>
        </w:rPr>
        <w:t xml:space="preserve"> a részvétel mértékéig </w:t>
      </w:r>
      <w:r>
        <w:rPr>
          <w:rFonts w:ascii="Times New Roman" w:hAnsi="Times New Roman"/>
          <w:sz w:val="24"/>
          <w:szCs w:val="24"/>
        </w:rPr>
        <w:t>–</w:t>
      </w:r>
      <w:r w:rsidRPr="00E70C7F">
        <w:rPr>
          <w:rFonts w:ascii="Times New Roman" w:hAnsi="Times New Roman"/>
          <w:sz w:val="24"/>
          <w:szCs w:val="24"/>
        </w:rPr>
        <w:t>, akkor is, ha a projekttársaság időközben megszűnt.</w:t>
      </w:r>
    </w:p>
    <w:p w14:paraId="3D528E09" w14:textId="77777777" w:rsidR="007B6109" w:rsidRDefault="007B6109" w:rsidP="008B268D">
      <w:pPr>
        <w:autoSpaceDE w:val="0"/>
        <w:autoSpaceDN w:val="0"/>
        <w:adjustRightInd w:val="0"/>
        <w:spacing w:after="0" w:line="240" w:lineRule="auto"/>
        <w:jc w:val="both"/>
        <w:rPr>
          <w:rFonts w:ascii="Times New Roman" w:hAnsi="Times New Roman"/>
          <w:sz w:val="24"/>
          <w:szCs w:val="24"/>
        </w:rPr>
      </w:pPr>
    </w:p>
    <w:p w14:paraId="231FCFB4" w14:textId="77777777" w:rsidR="007B6109" w:rsidRPr="00941669" w:rsidRDefault="007B6109" w:rsidP="00941669">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 xml:space="preserve">56. </w:t>
      </w:r>
      <w:r w:rsidRPr="00941669">
        <w:rPr>
          <w:rFonts w:ascii="Times New Roman" w:hAnsi="Times New Roman"/>
          <w:b/>
          <w:sz w:val="24"/>
          <w:szCs w:val="24"/>
        </w:rPr>
        <w:t>A szerződés módosítása</w:t>
      </w:r>
    </w:p>
    <w:p w14:paraId="166FFD77" w14:textId="77777777" w:rsidR="007B6109" w:rsidRPr="008B268D" w:rsidRDefault="007B6109" w:rsidP="008B268D">
      <w:pPr>
        <w:autoSpaceDE w:val="0"/>
        <w:autoSpaceDN w:val="0"/>
        <w:adjustRightInd w:val="0"/>
        <w:spacing w:after="0" w:line="240" w:lineRule="auto"/>
        <w:jc w:val="both"/>
        <w:rPr>
          <w:rFonts w:ascii="Times New Roman" w:hAnsi="Times New Roman"/>
          <w:sz w:val="24"/>
          <w:szCs w:val="24"/>
        </w:rPr>
      </w:pPr>
    </w:p>
    <w:p w14:paraId="615B863C" w14:textId="77777777" w:rsidR="007B6109" w:rsidRPr="008B268D" w:rsidRDefault="007B6109" w:rsidP="008B268D">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108</w:t>
      </w:r>
      <w:r w:rsidRPr="00941669">
        <w:rPr>
          <w:rFonts w:ascii="Times New Roman" w:hAnsi="Times New Roman"/>
          <w:b/>
          <w:sz w:val="24"/>
          <w:szCs w:val="24"/>
        </w:rPr>
        <w:t>. §</w:t>
      </w:r>
      <w:r>
        <w:rPr>
          <w:rFonts w:ascii="Times New Roman" w:hAnsi="Times New Roman"/>
          <w:b/>
          <w:sz w:val="24"/>
          <w:szCs w:val="24"/>
        </w:rPr>
        <w:t xml:space="preserve"> </w:t>
      </w:r>
      <w:r w:rsidRPr="00CC018E">
        <w:rPr>
          <w:rFonts w:ascii="Times New Roman" w:hAnsi="Times New Roman"/>
          <w:sz w:val="24"/>
          <w:szCs w:val="24"/>
        </w:rPr>
        <w:t>(1)</w:t>
      </w:r>
      <w:r w:rsidRPr="008B268D">
        <w:rPr>
          <w:rFonts w:ascii="Times New Roman" w:hAnsi="Times New Roman"/>
          <w:sz w:val="24"/>
          <w:szCs w:val="24"/>
        </w:rPr>
        <w:t xml:space="preserve"> </w:t>
      </w:r>
      <w:r>
        <w:rPr>
          <w:rFonts w:ascii="Times New Roman" w:hAnsi="Times New Roman"/>
          <w:sz w:val="24"/>
          <w:szCs w:val="24"/>
        </w:rPr>
        <w:t>A (2)-(8) bekezdést</w:t>
      </w:r>
      <w:r w:rsidRPr="008B268D">
        <w:rPr>
          <w:rFonts w:ascii="Times New Roman" w:hAnsi="Times New Roman"/>
          <w:sz w:val="24"/>
          <w:szCs w:val="24"/>
        </w:rPr>
        <w:t xml:space="preserve"> alkalmazni kell a szerződés felek – vagy az erre jogosult valamelyik fél – általi módosítására, valamint a felek jogviszonyának a szerződésben foglalt rendelkezéseknek megfelelő változására (továbbiakban együtt: szerződésmódosítás).</w:t>
      </w:r>
    </w:p>
    <w:p w14:paraId="0F399AFE" w14:textId="77777777" w:rsidR="007B6109" w:rsidRPr="008B268D" w:rsidRDefault="007B6109" w:rsidP="008B268D">
      <w:pPr>
        <w:spacing w:after="0" w:line="240" w:lineRule="auto"/>
        <w:jc w:val="both"/>
        <w:rPr>
          <w:rFonts w:ascii="Times New Roman" w:hAnsi="Times New Roman"/>
          <w:sz w:val="24"/>
          <w:szCs w:val="24"/>
        </w:rPr>
      </w:pPr>
      <w:r w:rsidRPr="00CC018E">
        <w:rPr>
          <w:rFonts w:ascii="Times New Roman" w:hAnsi="Times New Roman"/>
          <w:sz w:val="24"/>
          <w:szCs w:val="24"/>
        </w:rPr>
        <w:t>(2)</w:t>
      </w:r>
      <w:r w:rsidRPr="008B268D">
        <w:rPr>
          <w:rFonts w:ascii="Times New Roman" w:hAnsi="Times New Roman"/>
          <w:sz w:val="24"/>
          <w:szCs w:val="24"/>
        </w:rPr>
        <w:t xml:space="preserve"> A szerződés – a (4) vagy (6) bekezdésben foglalt feltételek vizsgálata nélkül – új </w:t>
      </w:r>
      <w:r>
        <w:rPr>
          <w:rFonts w:ascii="Times New Roman" w:hAnsi="Times New Roman"/>
          <w:sz w:val="24"/>
          <w:szCs w:val="24"/>
        </w:rPr>
        <w:t>beszerzés</w:t>
      </w:r>
      <w:r w:rsidRPr="008B268D">
        <w:rPr>
          <w:rFonts w:ascii="Times New Roman" w:hAnsi="Times New Roman"/>
          <w:sz w:val="24"/>
          <w:szCs w:val="24"/>
        </w:rPr>
        <w:t xml:space="preserve">i eljárás lefolytatása nélkül módosítható, ha a módosítás eredményeként az ellenérték növekedése – vagy több módosítás esetén azok nettó összértéke – nem éri el </w:t>
      </w:r>
    </w:p>
    <w:p w14:paraId="2FFBCB08" w14:textId="77777777" w:rsidR="007B6109" w:rsidRPr="008B268D" w:rsidRDefault="007B6109" w:rsidP="008B268D">
      <w:pPr>
        <w:spacing w:after="0" w:line="240" w:lineRule="auto"/>
        <w:jc w:val="both"/>
        <w:rPr>
          <w:rFonts w:ascii="Times New Roman" w:hAnsi="Times New Roman"/>
          <w:sz w:val="24"/>
          <w:szCs w:val="24"/>
        </w:rPr>
      </w:pPr>
      <w:r w:rsidRPr="008B268D">
        <w:rPr>
          <w:rFonts w:ascii="Times New Roman" w:hAnsi="Times New Roman"/>
          <w:i/>
          <w:sz w:val="24"/>
          <w:szCs w:val="24"/>
        </w:rPr>
        <w:t>a)</w:t>
      </w:r>
      <w:r w:rsidRPr="008B268D">
        <w:rPr>
          <w:rFonts w:ascii="Times New Roman" w:hAnsi="Times New Roman"/>
          <w:sz w:val="24"/>
          <w:szCs w:val="24"/>
        </w:rPr>
        <w:t xml:space="preserve"> a</w:t>
      </w:r>
      <w:r w:rsidRPr="00941669">
        <w:rPr>
          <w:rFonts w:ascii="Times New Roman" w:hAnsi="Times New Roman"/>
          <w:sz w:val="24"/>
          <w:szCs w:val="24"/>
        </w:rPr>
        <w:t xml:space="preserve"> védelmi és biztonsági célú beszerzések</w:t>
      </w:r>
      <w:r w:rsidRPr="008B268D">
        <w:rPr>
          <w:rFonts w:ascii="Times New Roman" w:hAnsi="Times New Roman"/>
          <w:sz w:val="24"/>
          <w:szCs w:val="24"/>
        </w:rPr>
        <w:t xml:space="preserve"> uniós értékhatár</w:t>
      </w:r>
      <w:r w:rsidRPr="00941669">
        <w:rPr>
          <w:rFonts w:ascii="Times New Roman" w:hAnsi="Times New Roman"/>
          <w:sz w:val="24"/>
          <w:szCs w:val="24"/>
        </w:rPr>
        <w:t>á</w:t>
      </w:r>
      <w:r w:rsidRPr="008B268D">
        <w:rPr>
          <w:rFonts w:ascii="Times New Roman" w:hAnsi="Times New Roman"/>
          <w:sz w:val="24"/>
          <w:szCs w:val="24"/>
        </w:rPr>
        <w:t>t elérő értékű eredeti szerződés esetén a</w:t>
      </w:r>
      <w:r w:rsidRPr="00941669">
        <w:rPr>
          <w:rFonts w:ascii="Times New Roman" w:hAnsi="Times New Roman"/>
          <w:sz w:val="24"/>
          <w:szCs w:val="24"/>
        </w:rPr>
        <w:t xml:space="preserve"> védelmi és biztonsági célú beszerzések</w:t>
      </w:r>
      <w:r w:rsidRPr="008B268D">
        <w:rPr>
          <w:rFonts w:ascii="Times New Roman" w:hAnsi="Times New Roman"/>
          <w:sz w:val="24"/>
          <w:szCs w:val="24"/>
        </w:rPr>
        <w:t xml:space="preserve"> uniós értékhatár</w:t>
      </w:r>
      <w:r w:rsidRPr="00941669">
        <w:rPr>
          <w:rFonts w:ascii="Times New Roman" w:hAnsi="Times New Roman"/>
          <w:sz w:val="24"/>
          <w:szCs w:val="24"/>
        </w:rPr>
        <w:t>á</w:t>
      </w:r>
      <w:r w:rsidRPr="008B268D">
        <w:rPr>
          <w:rFonts w:ascii="Times New Roman" w:hAnsi="Times New Roman"/>
          <w:sz w:val="24"/>
          <w:szCs w:val="24"/>
        </w:rPr>
        <w:t>t</w:t>
      </w:r>
      <w:r>
        <w:rPr>
          <w:rFonts w:ascii="Times New Roman" w:hAnsi="Times New Roman"/>
          <w:sz w:val="24"/>
          <w:szCs w:val="24"/>
        </w:rPr>
        <w:t>, és</w:t>
      </w:r>
    </w:p>
    <w:p w14:paraId="69A8B3B1" w14:textId="77777777" w:rsidR="007B6109" w:rsidRPr="008B268D" w:rsidRDefault="007B6109" w:rsidP="008B268D">
      <w:pPr>
        <w:spacing w:after="0" w:line="240" w:lineRule="auto"/>
        <w:jc w:val="both"/>
        <w:rPr>
          <w:rFonts w:ascii="Times New Roman" w:hAnsi="Times New Roman"/>
          <w:sz w:val="24"/>
          <w:szCs w:val="24"/>
        </w:rPr>
      </w:pPr>
      <w:r w:rsidRPr="008B268D">
        <w:rPr>
          <w:rFonts w:ascii="Times New Roman" w:hAnsi="Times New Roman"/>
          <w:i/>
          <w:sz w:val="24"/>
          <w:szCs w:val="24"/>
        </w:rPr>
        <w:t>b)</w:t>
      </w:r>
      <w:r w:rsidRPr="008B268D">
        <w:rPr>
          <w:rFonts w:ascii="Times New Roman" w:hAnsi="Times New Roman"/>
          <w:sz w:val="24"/>
          <w:szCs w:val="24"/>
        </w:rPr>
        <w:t xml:space="preserve"> szolgáltatás és árubeszerzés esetén az eredeti szerződés érté</w:t>
      </w:r>
      <w:r w:rsidRPr="00941669">
        <w:rPr>
          <w:rFonts w:ascii="Times New Roman" w:hAnsi="Times New Roman"/>
          <w:sz w:val="24"/>
          <w:szCs w:val="24"/>
        </w:rPr>
        <w:t xml:space="preserve">kének </w:t>
      </w:r>
      <w:r>
        <w:rPr>
          <w:rFonts w:ascii="Times New Roman" w:hAnsi="Times New Roman"/>
          <w:sz w:val="24"/>
          <w:szCs w:val="24"/>
        </w:rPr>
        <w:t>10</w:t>
      </w:r>
      <w:r w:rsidRPr="00941669">
        <w:rPr>
          <w:rFonts w:ascii="Times New Roman" w:hAnsi="Times New Roman"/>
          <w:sz w:val="24"/>
          <w:szCs w:val="24"/>
        </w:rPr>
        <w:t xml:space="preserve">%-át, építési beruházás </w:t>
      </w:r>
      <w:r w:rsidRPr="008B268D">
        <w:rPr>
          <w:rFonts w:ascii="Times New Roman" w:hAnsi="Times New Roman"/>
          <w:sz w:val="24"/>
          <w:szCs w:val="24"/>
        </w:rPr>
        <w:t>esetén az eredeti szerződéses érték 1</w:t>
      </w:r>
      <w:r>
        <w:rPr>
          <w:rFonts w:ascii="Times New Roman" w:hAnsi="Times New Roman"/>
          <w:sz w:val="24"/>
          <w:szCs w:val="24"/>
        </w:rPr>
        <w:t>5</w:t>
      </w:r>
      <w:r w:rsidRPr="008B268D">
        <w:rPr>
          <w:rFonts w:ascii="Times New Roman" w:hAnsi="Times New Roman"/>
          <w:sz w:val="24"/>
          <w:szCs w:val="24"/>
        </w:rPr>
        <w:t>%-át</w:t>
      </w:r>
      <w:r>
        <w:rPr>
          <w:rFonts w:ascii="Times New Roman" w:hAnsi="Times New Roman"/>
          <w:sz w:val="24"/>
          <w:szCs w:val="24"/>
        </w:rPr>
        <w:t>,</w:t>
      </w:r>
    </w:p>
    <w:p w14:paraId="08027993" w14:textId="77777777" w:rsidR="007B6109" w:rsidRPr="008B268D" w:rsidRDefault="007B6109" w:rsidP="008B268D">
      <w:pPr>
        <w:spacing w:after="0" w:line="240" w:lineRule="auto"/>
        <w:jc w:val="both"/>
        <w:rPr>
          <w:rFonts w:ascii="Times New Roman" w:hAnsi="Times New Roman"/>
          <w:sz w:val="24"/>
          <w:szCs w:val="24"/>
        </w:rPr>
      </w:pPr>
      <w:r w:rsidRPr="008B268D">
        <w:rPr>
          <w:rFonts w:ascii="Times New Roman" w:hAnsi="Times New Roman"/>
          <w:sz w:val="24"/>
          <w:szCs w:val="24"/>
        </w:rPr>
        <w:t>valamint a módosítás nem változtatja meg a szerződés általános jellegét és illeszkedik az eredeti szerződés jellegéhez.</w:t>
      </w:r>
    </w:p>
    <w:p w14:paraId="61FEC1EF" w14:textId="77777777" w:rsidR="007B6109" w:rsidRPr="008B268D" w:rsidRDefault="007B6109" w:rsidP="008B268D">
      <w:pPr>
        <w:spacing w:after="0" w:line="240" w:lineRule="auto"/>
        <w:jc w:val="both"/>
        <w:rPr>
          <w:rFonts w:ascii="Times New Roman" w:hAnsi="Times New Roman"/>
          <w:sz w:val="24"/>
          <w:szCs w:val="24"/>
        </w:rPr>
      </w:pPr>
      <w:r w:rsidRPr="00CC018E">
        <w:rPr>
          <w:rFonts w:ascii="Times New Roman" w:hAnsi="Times New Roman"/>
          <w:sz w:val="24"/>
          <w:szCs w:val="24"/>
        </w:rPr>
        <w:t>(3)</w:t>
      </w:r>
      <w:r w:rsidRPr="008B268D">
        <w:rPr>
          <w:rFonts w:ascii="Times New Roman" w:hAnsi="Times New Roman"/>
          <w:sz w:val="24"/>
          <w:szCs w:val="24"/>
        </w:rPr>
        <w:t xml:space="preserve"> A (2) bekezdés arra a szerződésmódosításra </w:t>
      </w:r>
      <w:r>
        <w:rPr>
          <w:rFonts w:ascii="Times New Roman" w:hAnsi="Times New Roman"/>
          <w:sz w:val="24"/>
          <w:szCs w:val="24"/>
        </w:rPr>
        <w:t>alkalmazandó</w:t>
      </w:r>
      <w:r w:rsidRPr="008B268D">
        <w:rPr>
          <w:rFonts w:ascii="Times New Roman" w:hAnsi="Times New Roman"/>
          <w:sz w:val="24"/>
          <w:szCs w:val="24"/>
        </w:rPr>
        <w:t>, amely a szerződés értékének változásával jár, a szerződéses jogviszony több elemét érintő módosítás esetén a</w:t>
      </w:r>
      <w:r>
        <w:rPr>
          <w:rFonts w:ascii="Times New Roman" w:hAnsi="Times New Roman"/>
          <w:sz w:val="24"/>
          <w:szCs w:val="24"/>
        </w:rPr>
        <w:t xml:space="preserve"> (2) bekezdést</w:t>
      </w:r>
      <w:r w:rsidRPr="008B268D">
        <w:rPr>
          <w:rFonts w:ascii="Times New Roman" w:hAnsi="Times New Roman"/>
          <w:sz w:val="24"/>
          <w:szCs w:val="24"/>
        </w:rPr>
        <w:t xml:space="preserve"> módosítás azon elemeire</w:t>
      </w:r>
      <w:r>
        <w:rPr>
          <w:rFonts w:ascii="Times New Roman" w:hAnsi="Times New Roman"/>
          <w:sz w:val="24"/>
          <w:szCs w:val="24"/>
        </w:rPr>
        <w:t xml:space="preserve"> kell alkalmazni</w:t>
      </w:r>
      <w:r w:rsidRPr="008B268D">
        <w:rPr>
          <w:rFonts w:ascii="Times New Roman" w:hAnsi="Times New Roman"/>
          <w:sz w:val="24"/>
          <w:szCs w:val="24"/>
        </w:rPr>
        <w:t>, amelyek az érték változásával összefüggenek.</w:t>
      </w:r>
    </w:p>
    <w:p w14:paraId="0562DD3F" w14:textId="77777777" w:rsidR="007B6109" w:rsidRPr="008B268D" w:rsidRDefault="007B6109" w:rsidP="008B268D">
      <w:pPr>
        <w:spacing w:after="0" w:line="240" w:lineRule="auto"/>
        <w:jc w:val="both"/>
        <w:rPr>
          <w:rFonts w:ascii="Times New Roman" w:hAnsi="Times New Roman"/>
          <w:sz w:val="24"/>
          <w:szCs w:val="24"/>
        </w:rPr>
      </w:pPr>
      <w:r w:rsidRPr="00CC018E">
        <w:rPr>
          <w:rFonts w:ascii="Times New Roman" w:hAnsi="Times New Roman"/>
          <w:sz w:val="24"/>
          <w:szCs w:val="24"/>
        </w:rPr>
        <w:t>(4)</w:t>
      </w:r>
      <w:r w:rsidRPr="008B268D">
        <w:rPr>
          <w:rFonts w:ascii="Times New Roman" w:hAnsi="Times New Roman"/>
          <w:sz w:val="24"/>
          <w:szCs w:val="24"/>
        </w:rPr>
        <w:t xml:space="preserve"> A (2) bekezdésben szabályozott esetek mellett a szerződés – a (6) bekezdésben foglalt feltételek vizsgálata nélkül – új </w:t>
      </w:r>
      <w:r>
        <w:rPr>
          <w:rFonts w:ascii="Times New Roman" w:hAnsi="Times New Roman"/>
          <w:sz w:val="24"/>
          <w:szCs w:val="24"/>
        </w:rPr>
        <w:t>beszerzés</w:t>
      </w:r>
      <w:r w:rsidRPr="008B268D">
        <w:rPr>
          <w:rFonts w:ascii="Times New Roman" w:hAnsi="Times New Roman"/>
          <w:sz w:val="24"/>
          <w:szCs w:val="24"/>
        </w:rPr>
        <w:t xml:space="preserve">i eljárás lefolytatása nélkül módosítható, illetve módosulhat </w:t>
      </w:r>
      <w:r>
        <w:rPr>
          <w:rFonts w:ascii="Times New Roman" w:hAnsi="Times New Roman"/>
          <w:sz w:val="24"/>
          <w:szCs w:val="24"/>
        </w:rPr>
        <w:t>a következő esetekben</w:t>
      </w:r>
      <w:r w:rsidRPr="008B268D">
        <w:rPr>
          <w:rFonts w:ascii="Times New Roman" w:hAnsi="Times New Roman"/>
          <w:sz w:val="24"/>
          <w:szCs w:val="24"/>
        </w:rPr>
        <w:t>:</w:t>
      </w:r>
    </w:p>
    <w:p w14:paraId="3CCE712F" w14:textId="77777777" w:rsidR="007B6109" w:rsidRPr="008B268D" w:rsidRDefault="007B6109" w:rsidP="008B268D">
      <w:pPr>
        <w:spacing w:after="0" w:line="240" w:lineRule="auto"/>
        <w:jc w:val="both"/>
        <w:rPr>
          <w:rFonts w:ascii="Times New Roman" w:hAnsi="Times New Roman"/>
          <w:sz w:val="24"/>
          <w:szCs w:val="24"/>
        </w:rPr>
      </w:pPr>
      <w:r w:rsidRPr="008B268D">
        <w:rPr>
          <w:rFonts w:ascii="Times New Roman" w:hAnsi="Times New Roman"/>
          <w:i/>
          <w:sz w:val="24"/>
          <w:szCs w:val="24"/>
        </w:rPr>
        <w:t>a)</w:t>
      </w:r>
      <w:r w:rsidRPr="008B268D">
        <w:rPr>
          <w:rFonts w:ascii="Times New Roman" w:hAnsi="Times New Roman"/>
          <w:sz w:val="24"/>
          <w:szCs w:val="24"/>
        </w:rPr>
        <w:t xml:space="preserve"> ha a szerződés minden ajánlattevő számára előre megismerhető módon, egyértelműen rögzíti a szerződés meghatározott tartalmi elemei későbbi változásának </w:t>
      </w:r>
      <w:r>
        <w:rPr>
          <w:rFonts w:ascii="Times New Roman" w:hAnsi="Times New Roman"/>
          <w:sz w:val="24"/>
          <w:szCs w:val="24"/>
        </w:rPr>
        <w:t xml:space="preserve">– </w:t>
      </w:r>
      <w:r w:rsidRPr="008B268D">
        <w:rPr>
          <w:rFonts w:ascii="Times New Roman" w:hAnsi="Times New Roman"/>
          <w:sz w:val="24"/>
          <w:szCs w:val="24"/>
        </w:rPr>
        <w:t>ideértve az opció gyakorlásá</w:t>
      </w:r>
      <w:r>
        <w:rPr>
          <w:rFonts w:ascii="Times New Roman" w:hAnsi="Times New Roman"/>
          <w:sz w:val="24"/>
          <w:szCs w:val="24"/>
        </w:rPr>
        <w:t>t is –</w:t>
      </w:r>
      <w:r w:rsidRPr="008B268D">
        <w:rPr>
          <w:rFonts w:ascii="Times New Roman" w:hAnsi="Times New Roman"/>
          <w:sz w:val="24"/>
          <w:szCs w:val="24"/>
        </w:rPr>
        <w:t xml:space="preserve"> pontos feltételeit és tartalmát</w:t>
      </w:r>
      <w:r>
        <w:rPr>
          <w:rFonts w:ascii="Times New Roman" w:hAnsi="Times New Roman"/>
          <w:sz w:val="24"/>
          <w:szCs w:val="24"/>
        </w:rPr>
        <w:t>,</w:t>
      </w:r>
      <w:r w:rsidRPr="008B268D">
        <w:rPr>
          <w:rFonts w:ascii="Times New Roman" w:hAnsi="Times New Roman"/>
          <w:sz w:val="24"/>
          <w:szCs w:val="24"/>
        </w:rPr>
        <w:t xml:space="preserve"> </w:t>
      </w:r>
      <w:r>
        <w:rPr>
          <w:rFonts w:ascii="Times New Roman" w:hAnsi="Times New Roman"/>
          <w:sz w:val="24"/>
          <w:szCs w:val="24"/>
        </w:rPr>
        <w:t>a</w:t>
      </w:r>
      <w:r w:rsidRPr="008B268D">
        <w:rPr>
          <w:rFonts w:ascii="Times New Roman" w:hAnsi="Times New Roman"/>
          <w:sz w:val="24"/>
          <w:szCs w:val="24"/>
        </w:rPr>
        <w:t>z ilyen szerződéses feltételek azonban nem rendelkezhetnek olyan módosításokról, amelyek megváltoztatnák a szerződés általános jellegét</w:t>
      </w:r>
      <w:r>
        <w:rPr>
          <w:rFonts w:ascii="Times New Roman" w:hAnsi="Times New Roman"/>
          <w:sz w:val="24"/>
          <w:szCs w:val="24"/>
        </w:rPr>
        <w:t>, vagy</w:t>
      </w:r>
    </w:p>
    <w:p w14:paraId="56D8F3DC" w14:textId="77777777" w:rsidR="007B6109" w:rsidRPr="008B268D" w:rsidRDefault="007B6109" w:rsidP="008B268D">
      <w:pPr>
        <w:spacing w:after="0" w:line="240" w:lineRule="auto"/>
        <w:jc w:val="both"/>
        <w:rPr>
          <w:rFonts w:ascii="Times New Roman" w:hAnsi="Times New Roman"/>
          <w:sz w:val="24"/>
          <w:szCs w:val="24"/>
        </w:rPr>
      </w:pPr>
      <w:r>
        <w:rPr>
          <w:rFonts w:ascii="Times New Roman" w:hAnsi="Times New Roman"/>
          <w:i/>
          <w:sz w:val="24"/>
          <w:szCs w:val="24"/>
        </w:rPr>
        <w:t>b</w:t>
      </w:r>
      <w:r w:rsidRPr="008B268D">
        <w:rPr>
          <w:rFonts w:ascii="Times New Roman" w:hAnsi="Times New Roman"/>
          <w:i/>
          <w:sz w:val="24"/>
          <w:szCs w:val="24"/>
        </w:rPr>
        <w:t>)</w:t>
      </w:r>
      <w:r w:rsidRPr="008B268D">
        <w:rPr>
          <w:rFonts w:ascii="Times New Roman" w:hAnsi="Times New Roman"/>
          <w:sz w:val="24"/>
          <w:szCs w:val="24"/>
        </w:rPr>
        <w:t xml:space="preserve"> </w:t>
      </w:r>
      <w:r>
        <w:rPr>
          <w:rFonts w:ascii="Times New Roman" w:hAnsi="Times New Roman"/>
          <w:sz w:val="24"/>
          <w:szCs w:val="24"/>
        </w:rPr>
        <w:t>ha teljesülnek a következő feltételek</w:t>
      </w:r>
      <w:r w:rsidRPr="008B268D">
        <w:rPr>
          <w:rFonts w:ascii="Times New Roman" w:hAnsi="Times New Roman"/>
          <w:sz w:val="24"/>
          <w:szCs w:val="24"/>
        </w:rPr>
        <w:t>:</w:t>
      </w:r>
    </w:p>
    <w:p w14:paraId="5C102C51" w14:textId="77777777" w:rsidR="007B6109" w:rsidRPr="008B268D" w:rsidRDefault="007B6109" w:rsidP="008B268D">
      <w:pPr>
        <w:spacing w:after="0" w:line="240" w:lineRule="auto"/>
        <w:jc w:val="both"/>
        <w:rPr>
          <w:rFonts w:ascii="Times New Roman" w:hAnsi="Times New Roman"/>
          <w:sz w:val="24"/>
          <w:szCs w:val="24"/>
        </w:rPr>
      </w:pPr>
      <w:r>
        <w:rPr>
          <w:rFonts w:ascii="Times New Roman" w:hAnsi="Times New Roman"/>
          <w:i/>
          <w:sz w:val="24"/>
          <w:szCs w:val="24"/>
        </w:rPr>
        <w:t>b</w:t>
      </w:r>
      <w:r w:rsidRPr="008B268D">
        <w:rPr>
          <w:rFonts w:ascii="Times New Roman" w:hAnsi="Times New Roman"/>
          <w:i/>
          <w:sz w:val="24"/>
          <w:szCs w:val="24"/>
        </w:rPr>
        <w:t>a)</w:t>
      </w:r>
      <w:r w:rsidRPr="008B268D">
        <w:rPr>
          <w:rFonts w:ascii="Times New Roman" w:hAnsi="Times New Roman"/>
          <w:sz w:val="24"/>
          <w:szCs w:val="24"/>
        </w:rPr>
        <w:t xml:space="preserve"> a módosítást olyan körülmények tették szükségessé, amelyeket az ajánlatkérő kellő gondossággal eljárva nem láthatott előre</w:t>
      </w:r>
      <w:r>
        <w:rPr>
          <w:rFonts w:ascii="Times New Roman" w:hAnsi="Times New Roman"/>
          <w:sz w:val="24"/>
          <w:szCs w:val="24"/>
        </w:rPr>
        <w:t>,</w:t>
      </w:r>
    </w:p>
    <w:p w14:paraId="738100C1" w14:textId="77777777" w:rsidR="007B6109" w:rsidRPr="008B268D" w:rsidRDefault="007B6109" w:rsidP="008B268D">
      <w:pPr>
        <w:spacing w:after="0" w:line="240" w:lineRule="auto"/>
        <w:jc w:val="both"/>
        <w:rPr>
          <w:rFonts w:ascii="Times New Roman" w:hAnsi="Times New Roman"/>
          <w:sz w:val="24"/>
          <w:szCs w:val="24"/>
        </w:rPr>
      </w:pPr>
      <w:r>
        <w:rPr>
          <w:rFonts w:ascii="Times New Roman" w:hAnsi="Times New Roman"/>
          <w:i/>
          <w:sz w:val="24"/>
          <w:szCs w:val="24"/>
        </w:rPr>
        <w:t>b</w:t>
      </w:r>
      <w:r w:rsidRPr="008B268D">
        <w:rPr>
          <w:rFonts w:ascii="Times New Roman" w:hAnsi="Times New Roman"/>
          <w:i/>
          <w:sz w:val="24"/>
          <w:szCs w:val="24"/>
        </w:rPr>
        <w:t>b)</w:t>
      </w:r>
      <w:r w:rsidRPr="008B268D">
        <w:rPr>
          <w:rFonts w:ascii="Times New Roman" w:hAnsi="Times New Roman"/>
          <w:sz w:val="24"/>
          <w:szCs w:val="24"/>
        </w:rPr>
        <w:t xml:space="preserve"> a módosítás nem változtatja meg a szerződés általános jellegét</w:t>
      </w:r>
      <w:r>
        <w:rPr>
          <w:rFonts w:ascii="Times New Roman" w:hAnsi="Times New Roman"/>
          <w:sz w:val="24"/>
          <w:szCs w:val="24"/>
        </w:rPr>
        <w:t xml:space="preserve">, </w:t>
      </w:r>
    </w:p>
    <w:p w14:paraId="3706EA71" w14:textId="77777777" w:rsidR="003124E7" w:rsidRDefault="007B6109" w:rsidP="008B268D">
      <w:pPr>
        <w:spacing w:after="0" w:line="240" w:lineRule="auto"/>
        <w:jc w:val="both"/>
        <w:rPr>
          <w:rFonts w:ascii="Times New Roman" w:hAnsi="Times New Roman"/>
          <w:sz w:val="24"/>
          <w:szCs w:val="24"/>
        </w:rPr>
      </w:pPr>
      <w:r>
        <w:rPr>
          <w:rFonts w:ascii="Times New Roman" w:hAnsi="Times New Roman"/>
          <w:i/>
          <w:sz w:val="24"/>
          <w:szCs w:val="24"/>
        </w:rPr>
        <w:t>b</w:t>
      </w:r>
      <w:r w:rsidRPr="008B268D">
        <w:rPr>
          <w:rFonts w:ascii="Times New Roman" w:hAnsi="Times New Roman"/>
          <w:i/>
          <w:sz w:val="24"/>
          <w:szCs w:val="24"/>
        </w:rPr>
        <w:t>c)</w:t>
      </w:r>
      <w:r w:rsidRPr="008B268D">
        <w:rPr>
          <w:rFonts w:ascii="Times New Roman" w:hAnsi="Times New Roman"/>
          <w:sz w:val="24"/>
          <w:szCs w:val="24"/>
        </w:rPr>
        <w:t xml:space="preserve"> az ellenérték növekedése nem haladja meg az eredeti szerződés értékének </w:t>
      </w:r>
      <w:r w:rsidRPr="009E75FF">
        <w:rPr>
          <w:rFonts w:ascii="Times New Roman" w:hAnsi="Times New Roman"/>
          <w:sz w:val="24"/>
          <w:szCs w:val="24"/>
        </w:rPr>
        <w:t>50%-át</w:t>
      </w:r>
      <w:r w:rsidR="003124E7" w:rsidRPr="009E75FF">
        <w:rPr>
          <w:rFonts w:ascii="Times New Roman" w:hAnsi="Times New Roman"/>
          <w:sz w:val="24"/>
          <w:szCs w:val="24"/>
        </w:rPr>
        <w:t>,</w:t>
      </w:r>
      <w:r w:rsidR="003124E7">
        <w:rPr>
          <w:rFonts w:ascii="Times New Roman" w:hAnsi="Times New Roman"/>
          <w:sz w:val="24"/>
          <w:szCs w:val="24"/>
        </w:rPr>
        <w:t xml:space="preserve"> és</w:t>
      </w:r>
    </w:p>
    <w:p w14:paraId="1F5CD47C" w14:textId="77777777" w:rsidR="007B6109" w:rsidRDefault="003124E7" w:rsidP="008B268D">
      <w:pPr>
        <w:spacing w:after="0" w:line="240" w:lineRule="auto"/>
        <w:jc w:val="both"/>
        <w:rPr>
          <w:rFonts w:ascii="Times New Roman" w:hAnsi="Times New Roman"/>
          <w:sz w:val="24"/>
          <w:szCs w:val="24"/>
        </w:rPr>
      </w:pPr>
      <w:r w:rsidRPr="009E75FF">
        <w:rPr>
          <w:rFonts w:ascii="Times New Roman" w:hAnsi="Times New Roman"/>
          <w:i/>
          <w:sz w:val="24"/>
          <w:szCs w:val="24"/>
        </w:rPr>
        <w:t>bd)</w:t>
      </w:r>
      <w:r>
        <w:rPr>
          <w:rFonts w:ascii="Times New Roman" w:hAnsi="Times New Roman"/>
          <w:sz w:val="24"/>
          <w:szCs w:val="24"/>
        </w:rPr>
        <w:t xml:space="preserve"> </w:t>
      </w:r>
      <w:r w:rsidR="009E75FF">
        <w:rPr>
          <w:rFonts w:ascii="Times New Roman" w:hAnsi="Times New Roman"/>
          <w:sz w:val="24"/>
          <w:szCs w:val="24"/>
        </w:rPr>
        <w:t>a védelmi és biztonsági beszerzések uniós értékhatárait el nem érő értékű eredeti szerződés esetén az ellenérték növekedése nem eredményezheti azt, hogy a szerződés értéke elérje vagy meghaladja a véde</w:t>
      </w:r>
      <w:r w:rsidR="001D7B08">
        <w:rPr>
          <w:rFonts w:ascii="Times New Roman" w:hAnsi="Times New Roman"/>
          <w:sz w:val="24"/>
          <w:szCs w:val="24"/>
        </w:rPr>
        <w:t>lmi és biztonsági beszerzések uniós érékhatárait.</w:t>
      </w:r>
    </w:p>
    <w:p w14:paraId="47504DF2" w14:textId="77777777" w:rsidR="007B6109" w:rsidRPr="008B268D" w:rsidRDefault="007B6109" w:rsidP="008B268D">
      <w:pPr>
        <w:spacing w:after="0" w:line="240" w:lineRule="auto"/>
        <w:jc w:val="both"/>
        <w:rPr>
          <w:rFonts w:ascii="Times New Roman" w:hAnsi="Times New Roman"/>
          <w:sz w:val="24"/>
          <w:szCs w:val="24"/>
        </w:rPr>
      </w:pPr>
      <w:r w:rsidRPr="00CC018E">
        <w:rPr>
          <w:rFonts w:ascii="Times New Roman" w:hAnsi="Times New Roman"/>
          <w:sz w:val="24"/>
          <w:szCs w:val="24"/>
        </w:rPr>
        <w:t>(5)</w:t>
      </w:r>
      <w:r>
        <w:rPr>
          <w:rFonts w:ascii="Times New Roman" w:hAnsi="Times New Roman"/>
          <w:sz w:val="24"/>
          <w:szCs w:val="24"/>
        </w:rPr>
        <w:t xml:space="preserve"> </w:t>
      </w:r>
      <w:r w:rsidRPr="008B268D">
        <w:rPr>
          <w:rFonts w:ascii="Times New Roman" w:hAnsi="Times New Roman"/>
          <w:sz w:val="24"/>
          <w:szCs w:val="24"/>
        </w:rPr>
        <w:t xml:space="preserve">Ha egymást követően több olyan módosításra kerül sor, amelyek a </w:t>
      </w:r>
      <w:r>
        <w:rPr>
          <w:rFonts w:ascii="Times New Roman" w:hAnsi="Times New Roman"/>
          <w:sz w:val="24"/>
          <w:szCs w:val="24"/>
        </w:rPr>
        <w:t xml:space="preserve">(4) bekezdés </w:t>
      </w:r>
      <w:r>
        <w:rPr>
          <w:rFonts w:ascii="Times New Roman" w:hAnsi="Times New Roman"/>
          <w:i/>
          <w:sz w:val="24"/>
          <w:szCs w:val="24"/>
        </w:rPr>
        <w:t>b</w:t>
      </w:r>
      <w:r w:rsidRPr="00B21BA3">
        <w:rPr>
          <w:rFonts w:ascii="Times New Roman" w:hAnsi="Times New Roman"/>
          <w:i/>
          <w:sz w:val="24"/>
          <w:szCs w:val="24"/>
        </w:rPr>
        <w:t>)</w:t>
      </w:r>
      <w:r>
        <w:rPr>
          <w:rFonts w:ascii="Times New Roman" w:hAnsi="Times New Roman"/>
          <w:sz w:val="24"/>
          <w:szCs w:val="24"/>
        </w:rPr>
        <w:t xml:space="preserve"> pont </w:t>
      </w:r>
      <w:r>
        <w:rPr>
          <w:rFonts w:ascii="Times New Roman" w:hAnsi="Times New Roman"/>
          <w:i/>
          <w:sz w:val="24"/>
          <w:szCs w:val="24"/>
        </w:rPr>
        <w:t>b</w:t>
      </w:r>
      <w:r w:rsidRPr="008B268D">
        <w:rPr>
          <w:rFonts w:ascii="Times New Roman" w:hAnsi="Times New Roman"/>
          <w:i/>
          <w:sz w:val="24"/>
          <w:szCs w:val="24"/>
        </w:rPr>
        <w:t>a)</w:t>
      </w:r>
      <w:r w:rsidRPr="008B268D">
        <w:rPr>
          <w:rFonts w:ascii="Times New Roman" w:hAnsi="Times New Roman"/>
          <w:sz w:val="24"/>
          <w:szCs w:val="24"/>
        </w:rPr>
        <w:t xml:space="preserve"> alpont</w:t>
      </w:r>
      <w:r>
        <w:rPr>
          <w:rFonts w:ascii="Times New Roman" w:hAnsi="Times New Roman"/>
          <w:sz w:val="24"/>
          <w:szCs w:val="24"/>
        </w:rPr>
        <w:t>ja</w:t>
      </w:r>
      <w:r w:rsidRPr="008B268D">
        <w:rPr>
          <w:rFonts w:ascii="Times New Roman" w:hAnsi="Times New Roman"/>
          <w:sz w:val="24"/>
          <w:szCs w:val="24"/>
        </w:rPr>
        <w:t xml:space="preserve"> szerinti több, egymással nem összefüggő körülmény miatt merültek fel, </w:t>
      </w:r>
      <w:r>
        <w:rPr>
          <w:rFonts w:ascii="Times New Roman" w:hAnsi="Times New Roman"/>
          <w:sz w:val="24"/>
          <w:szCs w:val="24"/>
        </w:rPr>
        <w:t xml:space="preserve">a (4) bekezdés </w:t>
      </w:r>
      <w:r>
        <w:rPr>
          <w:rFonts w:ascii="Times New Roman" w:hAnsi="Times New Roman"/>
          <w:i/>
          <w:sz w:val="24"/>
          <w:szCs w:val="24"/>
        </w:rPr>
        <w:t>b</w:t>
      </w:r>
      <w:r w:rsidRPr="00B21BA3">
        <w:rPr>
          <w:rFonts w:ascii="Times New Roman" w:hAnsi="Times New Roman"/>
          <w:i/>
          <w:sz w:val="24"/>
          <w:szCs w:val="24"/>
        </w:rPr>
        <w:t>)</w:t>
      </w:r>
      <w:r>
        <w:rPr>
          <w:rFonts w:ascii="Times New Roman" w:hAnsi="Times New Roman"/>
          <w:sz w:val="24"/>
          <w:szCs w:val="24"/>
        </w:rPr>
        <w:t xml:space="preserve"> pont </w:t>
      </w:r>
      <w:r>
        <w:rPr>
          <w:rFonts w:ascii="Times New Roman" w:hAnsi="Times New Roman"/>
          <w:i/>
          <w:sz w:val="24"/>
          <w:szCs w:val="24"/>
        </w:rPr>
        <w:t>b</w:t>
      </w:r>
      <w:r w:rsidRPr="00B21BA3">
        <w:rPr>
          <w:rFonts w:ascii="Times New Roman" w:hAnsi="Times New Roman"/>
          <w:i/>
          <w:sz w:val="24"/>
          <w:szCs w:val="24"/>
        </w:rPr>
        <w:t>c)</w:t>
      </w:r>
      <w:r>
        <w:rPr>
          <w:rFonts w:ascii="Times New Roman" w:hAnsi="Times New Roman"/>
          <w:sz w:val="24"/>
          <w:szCs w:val="24"/>
        </w:rPr>
        <w:t xml:space="preserve"> alpontja szerinti</w:t>
      </w:r>
      <w:r w:rsidRPr="008B268D">
        <w:rPr>
          <w:rFonts w:ascii="Times New Roman" w:hAnsi="Times New Roman"/>
          <w:sz w:val="24"/>
          <w:szCs w:val="24"/>
        </w:rPr>
        <w:t xml:space="preserve"> a korlátozás az egyes módosítások értékére alkalmazandó. Az egymást követő módosítások nem célozhatják e rendelkezés megkerülését.</w:t>
      </w:r>
    </w:p>
    <w:p w14:paraId="6ECB1FE4" w14:textId="77777777" w:rsidR="007B6109" w:rsidRDefault="007B6109" w:rsidP="008B268D">
      <w:pPr>
        <w:spacing w:after="0" w:line="240" w:lineRule="auto"/>
        <w:jc w:val="both"/>
        <w:rPr>
          <w:rFonts w:ascii="Times New Roman" w:hAnsi="Times New Roman"/>
          <w:sz w:val="24"/>
          <w:szCs w:val="24"/>
        </w:rPr>
      </w:pPr>
      <w:r w:rsidRPr="00CC018E">
        <w:rPr>
          <w:rFonts w:ascii="Times New Roman" w:hAnsi="Times New Roman"/>
          <w:sz w:val="24"/>
          <w:szCs w:val="24"/>
        </w:rPr>
        <w:lastRenderedPageBreak/>
        <w:t>(6)</w:t>
      </w:r>
      <w:r w:rsidRPr="008B268D">
        <w:rPr>
          <w:rFonts w:ascii="Times New Roman" w:hAnsi="Times New Roman"/>
          <w:sz w:val="24"/>
          <w:szCs w:val="24"/>
        </w:rPr>
        <w:t xml:space="preserve"> A (2) bekezdésben és a (4) bekezdés </w:t>
      </w:r>
      <w:r w:rsidRPr="008B268D">
        <w:rPr>
          <w:rFonts w:ascii="Times New Roman" w:hAnsi="Times New Roman"/>
          <w:i/>
          <w:sz w:val="24"/>
          <w:szCs w:val="24"/>
        </w:rPr>
        <w:t>b)</w:t>
      </w:r>
      <w:r w:rsidRPr="008B268D">
        <w:rPr>
          <w:rFonts w:ascii="Times New Roman" w:hAnsi="Times New Roman"/>
          <w:sz w:val="24"/>
          <w:szCs w:val="24"/>
        </w:rPr>
        <w:t xml:space="preserve"> pontjában az eredeti szerződés értékeként az aktuális, indexált szerződéses ellenszolgáltatás </w:t>
      </w:r>
      <w:r>
        <w:rPr>
          <w:rFonts w:ascii="Times New Roman" w:hAnsi="Times New Roman"/>
          <w:sz w:val="24"/>
          <w:szCs w:val="24"/>
        </w:rPr>
        <w:t>vehető</w:t>
      </w:r>
      <w:r w:rsidRPr="008B268D">
        <w:rPr>
          <w:rFonts w:ascii="Times New Roman" w:hAnsi="Times New Roman"/>
          <w:sz w:val="24"/>
          <w:szCs w:val="24"/>
        </w:rPr>
        <w:t xml:space="preserve"> figyelembe, ha a szerződés a (4) bekezdés </w:t>
      </w:r>
      <w:r w:rsidRPr="008B268D">
        <w:rPr>
          <w:rFonts w:ascii="Times New Roman" w:hAnsi="Times New Roman"/>
          <w:i/>
          <w:sz w:val="24"/>
          <w:szCs w:val="24"/>
        </w:rPr>
        <w:t>a)</w:t>
      </w:r>
      <w:r w:rsidRPr="008B268D">
        <w:rPr>
          <w:rFonts w:ascii="Times New Roman" w:hAnsi="Times New Roman"/>
          <w:sz w:val="24"/>
          <w:szCs w:val="24"/>
        </w:rPr>
        <w:t xml:space="preserve"> pontjának megfelelően az ellenszolgáltatás indexálására vonatkozó rendelkezést tartalmaz. </w:t>
      </w:r>
    </w:p>
    <w:p w14:paraId="01936C03" w14:textId="77777777" w:rsidR="007B6109" w:rsidRPr="008B268D" w:rsidRDefault="007B6109" w:rsidP="008B268D">
      <w:pPr>
        <w:spacing w:after="0" w:line="240" w:lineRule="auto"/>
        <w:jc w:val="both"/>
        <w:rPr>
          <w:rFonts w:ascii="Times New Roman" w:hAnsi="Times New Roman"/>
          <w:sz w:val="24"/>
          <w:szCs w:val="24"/>
        </w:rPr>
      </w:pPr>
      <w:r w:rsidRPr="00CC018E">
        <w:rPr>
          <w:rFonts w:ascii="Times New Roman" w:hAnsi="Times New Roman"/>
          <w:sz w:val="24"/>
          <w:szCs w:val="24"/>
        </w:rPr>
        <w:t>(7)</w:t>
      </w:r>
      <w:r w:rsidRPr="008B268D">
        <w:rPr>
          <w:rFonts w:ascii="Times New Roman" w:hAnsi="Times New Roman"/>
          <w:sz w:val="24"/>
          <w:szCs w:val="24"/>
        </w:rPr>
        <w:t xml:space="preserve"> A (2) és (4) bekezdésben szabályozott eseteken kívül a szerződés új </w:t>
      </w:r>
      <w:r>
        <w:rPr>
          <w:rFonts w:ascii="Times New Roman" w:hAnsi="Times New Roman"/>
          <w:sz w:val="24"/>
          <w:szCs w:val="24"/>
        </w:rPr>
        <w:t>beszerzés</w:t>
      </w:r>
      <w:r w:rsidRPr="008B268D">
        <w:rPr>
          <w:rFonts w:ascii="Times New Roman" w:hAnsi="Times New Roman"/>
          <w:sz w:val="24"/>
          <w:szCs w:val="24"/>
        </w:rPr>
        <w:t>i eljárás lefolytatása nélkül akkor módosítható, ha a módosítás nem lényeges. A szerződés módosítása lényeges, ha az eredeti szerződéses feltételektől lényegesen eltérő érdemi feltételeket határoz meg. A módosítást mindig lényegesnek kell tekinteni, ha</w:t>
      </w:r>
    </w:p>
    <w:p w14:paraId="0FA35E13" w14:textId="77777777" w:rsidR="007B6109" w:rsidRPr="008B268D" w:rsidRDefault="007B6109" w:rsidP="008B268D">
      <w:pPr>
        <w:autoSpaceDE w:val="0"/>
        <w:autoSpaceDN w:val="0"/>
        <w:adjustRightInd w:val="0"/>
        <w:spacing w:after="0" w:line="240" w:lineRule="auto"/>
        <w:jc w:val="both"/>
        <w:rPr>
          <w:rFonts w:ascii="Times New Roman" w:hAnsi="Times New Roman"/>
          <w:sz w:val="24"/>
          <w:szCs w:val="24"/>
        </w:rPr>
      </w:pPr>
      <w:r w:rsidRPr="008B268D">
        <w:rPr>
          <w:rFonts w:ascii="Times New Roman" w:hAnsi="Times New Roman"/>
          <w:i/>
          <w:iCs/>
          <w:sz w:val="24"/>
          <w:szCs w:val="24"/>
        </w:rPr>
        <w:t xml:space="preserve">a) </w:t>
      </w:r>
      <w:r w:rsidRPr="008B268D">
        <w:rPr>
          <w:rFonts w:ascii="Times New Roman" w:hAnsi="Times New Roman"/>
          <w:sz w:val="24"/>
          <w:szCs w:val="24"/>
        </w:rPr>
        <w:t xml:space="preserve">olyan feltételeket határoz meg, amelyek ha szerepeltek volna a szerződéskötést megelőző </w:t>
      </w:r>
      <w:r>
        <w:rPr>
          <w:rFonts w:ascii="Times New Roman" w:hAnsi="Times New Roman"/>
          <w:sz w:val="24"/>
          <w:szCs w:val="24"/>
        </w:rPr>
        <w:t>beszerzés</w:t>
      </w:r>
      <w:r w:rsidRPr="008B268D">
        <w:rPr>
          <w:rFonts w:ascii="Times New Roman" w:hAnsi="Times New Roman"/>
          <w:sz w:val="24"/>
          <w:szCs w:val="24"/>
        </w:rPr>
        <w:t>i eljárásban, az eredetileg részt vett ajánlattevőkön</w:t>
      </w:r>
      <w:r>
        <w:rPr>
          <w:rFonts w:ascii="Times New Roman" w:hAnsi="Times New Roman"/>
          <w:sz w:val="24"/>
          <w:szCs w:val="24"/>
        </w:rPr>
        <w:t>, illetve</w:t>
      </w:r>
      <w:r w:rsidRPr="008B268D">
        <w:rPr>
          <w:rFonts w:ascii="Times New Roman" w:hAnsi="Times New Roman"/>
          <w:sz w:val="24"/>
          <w:szCs w:val="24"/>
        </w:rPr>
        <w:t xml:space="preserve"> részvételre jelentkezőkön kívül más ajánlattevők</w:t>
      </w:r>
      <w:r>
        <w:rPr>
          <w:rFonts w:ascii="Times New Roman" w:hAnsi="Times New Roman"/>
          <w:sz w:val="24"/>
          <w:szCs w:val="24"/>
        </w:rPr>
        <w:t>,</w:t>
      </w:r>
      <w:r w:rsidRPr="008B268D">
        <w:rPr>
          <w:rFonts w:ascii="Times New Roman" w:hAnsi="Times New Roman"/>
          <w:sz w:val="24"/>
          <w:szCs w:val="24"/>
        </w:rPr>
        <w:t xml:space="preserve"> részvételre jelentkezők részvételét, vagy a nyertes ajánlat helyett másik ajánlat nyertességét lehetővé tették volna</w:t>
      </w:r>
      <w:r>
        <w:rPr>
          <w:rFonts w:ascii="Times New Roman" w:hAnsi="Times New Roman"/>
          <w:sz w:val="24"/>
          <w:szCs w:val="24"/>
        </w:rPr>
        <w:t>,</w:t>
      </w:r>
    </w:p>
    <w:p w14:paraId="095CAE1D" w14:textId="77777777" w:rsidR="007B6109" w:rsidRPr="008B268D" w:rsidRDefault="007B6109" w:rsidP="008B268D">
      <w:pPr>
        <w:autoSpaceDE w:val="0"/>
        <w:autoSpaceDN w:val="0"/>
        <w:adjustRightInd w:val="0"/>
        <w:spacing w:after="0" w:line="240" w:lineRule="auto"/>
        <w:jc w:val="both"/>
        <w:rPr>
          <w:rFonts w:ascii="Times New Roman" w:hAnsi="Times New Roman"/>
          <w:sz w:val="24"/>
          <w:szCs w:val="24"/>
        </w:rPr>
      </w:pPr>
      <w:r w:rsidRPr="008B268D">
        <w:rPr>
          <w:rFonts w:ascii="Times New Roman" w:hAnsi="Times New Roman"/>
          <w:i/>
          <w:iCs/>
          <w:sz w:val="24"/>
          <w:szCs w:val="24"/>
        </w:rPr>
        <w:t xml:space="preserve">b) </w:t>
      </w:r>
      <w:r w:rsidRPr="008B268D">
        <w:rPr>
          <w:rFonts w:ascii="Times New Roman" w:hAnsi="Times New Roman"/>
          <w:sz w:val="24"/>
          <w:szCs w:val="24"/>
        </w:rPr>
        <w:t>a módosítás a szerződés gazdasági egyensúlyát a nyertes ajánlattevő javára változtatja meg</w:t>
      </w:r>
      <w:r>
        <w:rPr>
          <w:rFonts w:ascii="Times New Roman" w:hAnsi="Times New Roman"/>
          <w:sz w:val="24"/>
          <w:szCs w:val="24"/>
        </w:rPr>
        <w:t>,</w:t>
      </w:r>
      <w:r w:rsidRPr="008B268D">
        <w:rPr>
          <w:rFonts w:ascii="Times New Roman" w:hAnsi="Times New Roman"/>
          <w:sz w:val="24"/>
          <w:szCs w:val="24"/>
        </w:rPr>
        <w:t xml:space="preserve"> vagy</w:t>
      </w:r>
    </w:p>
    <w:p w14:paraId="439037C9" w14:textId="77777777" w:rsidR="007B6109" w:rsidRPr="008B268D" w:rsidRDefault="007B6109" w:rsidP="008B268D">
      <w:pPr>
        <w:autoSpaceDE w:val="0"/>
        <w:autoSpaceDN w:val="0"/>
        <w:adjustRightInd w:val="0"/>
        <w:spacing w:after="0" w:line="240" w:lineRule="auto"/>
        <w:jc w:val="both"/>
        <w:rPr>
          <w:rFonts w:ascii="Times New Roman" w:hAnsi="Times New Roman"/>
          <w:sz w:val="24"/>
          <w:szCs w:val="24"/>
        </w:rPr>
      </w:pPr>
      <w:r w:rsidRPr="008B268D">
        <w:rPr>
          <w:rFonts w:ascii="Times New Roman" w:hAnsi="Times New Roman"/>
          <w:i/>
          <w:iCs/>
          <w:sz w:val="24"/>
          <w:szCs w:val="24"/>
        </w:rPr>
        <w:t xml:space="preserve">c) </w:t>
      </w:r>
      <w:r w:rsidRPr="008B268D">
        <w:rPr>
          <w:rFonts w:ascii="Times New Roman" w:hAnsi="Times New Roman"/>
          <w:sz w:val="24"/>
          <w:szCs w:val="24"/>
        </w:rPr>
        <w:t>a módosítás a szerződés tárgyát az eredeti szerződésben foglalt ajánlattevői kötelezettséghez képest jelentős új elemre terjeszti ki.</w:t>
      </w:r>
    </w:p>
    <w:p w14:paraId="0EB8E06B" w14:textId="77777777" w:rsidR="00273DA3" w:rsidRPr="008B268D" w:rsidRDefault="007B6109" w:rsidP="008F13E5">
      <w:pPr>
        <w:autoSpaceDE w:val="0"/>
        <w:autoSpaceDN w:val="0"/>
        <w:adjustRightInd w:val="0"/>
        <w:spacing w:after="0" w:line="240" w:lineRule="auto"/>
        <w:jc w:val="both"/>
        <w:rPr>
          <w:rFonts w:ascii="Times New Roman" w:hAnsi="Times New Roman"/>
          <w:sz w:val="24"/>
          <w:szCs w:val="24"/>
        </w:rPr>
      </w:pPr>
      <w:r w:rsidRPr="008B268D">
        <w:rPr>
          <w:rFonts w:ascii="Times New Roman" w:hAnsi="Times New Roman"/>
          <w:sz w:val="24"/>
          <w:szCs w:val="24"/>
        </w:rPr>
        <w:t>(</w:t>
      </w:r>
      <w:r>
        <w:rPr>
          <w:rFonts w:ascii="Times New Roman" w:hAnsi="Times New Roman"/>
          <w:sz w:val="24"/>
          <w:szCs w:val="24"/>
        </w:rPr>
        <w:t>8</w:t>
      </w:r>
      <w:r w:rsidRPr="008B268D">
        <w:rPr>
          <w:rFonts w:ascii="Times New Roman" w:hAnsi="Times New Roman"/>
          <w:sz w:val="24"/>
          <w:szCs w:val="24"/>
        </w:rPr>
        <w:t xml:space="preserve">) A szerződés </w:t>
      </w:r>
      <w:r>
        <w:rPr>
          <w:rFonts w:ascii="Times New Roman" w:hAnsi="Times New Roman"/>
          <w:sz w:val="24"/>
          <w:szCs w:val="24"/>
        </w:rPr>
        <w:t>a (2), (4) és (7) bekezdésben</w:t>
      </w:r>
      <w:r w:rsidRPr="008B268D">
        <w:rPr>
          <w:rFonts w:ascii="Times New Roman" w:hAnsi="Times New Roman"/>
          <w:sz w:val="24"/>
          <w:szCs w:val="24"/>
        </w:rPr>
        <w:t xml:space="preserve"> foglalt eseteken kívül csak új </w:t>
      </w:r>
      <w:r>
        <w:rPr>
          <w:rFonts w:ascii="Times New Roman" w:hAnsi="Times New Roman"/>
          <w:sz w:val="24"/>
          <w:szCs w:val="24"/>
        </w:rPr>
        <w:t>beszerzés</w:t>
      </w:r>
      <w:r w:rsidRPr="008B268D">
        <w:rPr>
          <w:rFonts w:ascii="Times New Roman" w:hAnsi="Times New Roman"/>
          <w:sz w:val="24"/>
          <w:szCs w:val="24"/>
        </w:rPr>
        <w:t xml:space="preserve">i eljárás eredményeként módosítható. </w:t>
      </w:r>
      <w:r>
        <w:rPr>
          <w:rFonts w:ascii="Times New Roman" w:hAnsi="Times New Roman"/>
          <w:sz w:val="24"/>
          <w:szCs w:val="24"/>
        </w:rPr>
        <w:t>Ha</w:t>
      </w:r>
      <w:r w:rsidRPr="008B268D">
        <w:rPr>
          <w:rFonts w:ascii="Times New Roman" w:hAnsi="Times New Roman"/>
          <w:sz w:val="24"/>
          <w:szCs w:val="24"/>
        </w:rPr>
        <w:t xml:space="preserve"> a szerződés módosítására </w:t>
      </w:r>
      <w:r>
        <w:rPr>
          <w:rFonts w:ascii="Times New Roman" w:hAnsi="Times New Roman"/>
          <w:sz w:val="24"/>
          <w:szCs w:val="24"/>
        </w:rPr>
        <w:t>beszerzés</w:t>
      </w:r>
      <w:r w:rsidRPr="008B268D">
        <w:rPr>
          <w:rFonts w:ascii="Times New Roman" w:hAnsi="Times New Roman"/>
          <w:sz w:val="24"/>
          <w:szCs w:val="24"/>
        </w:rPr>
        <w:t xml:space="preserve">i eljárás jogtalan mellőzésével kerül sor, a módosítás a </w:t>
      </w:r>
      <w:r>
        <w:rPr>
          <w:rFonts w:ascii="Times New Roman" w:hAnsi="Times New Roman"/>
          <w:sz w:val="24"/>
          <w:szCs w:val="24"/>
        </w:rPr>
        <w:t>104</w:t>
      </w:r>
      <w:r w:rsidRPr="00B4643F">
        <w:rPr>
          <w:rFonts w:ascii="Times New Roman" w:hAnsi="Times New Roman"/>
          <w:sz w:val="24"/>
          <w:szCs w:val="24"/>
        </w:rPr>
        <w:t>. § (1)</w:t>
      </w:r>
      <w:r w:rsidRPr="008B268D">
        <w:rPr>
          <w:rFonts w:ascii="Times New Roman" w:hAnsi="Times New Roman"/>
          <w:sz w:val="24"/>
          <w:szCs w:val="24"/>
        </w:rPr>
        <w:t xml:space="preserve"> bekezdése alapján semmis.</w:t>
      </w:r>
    </w:p>
    <w:p w14:paraId="6586221D" w14:textId="77777777" w:rsidR="007B6109" w:rsidRPr="008B268D" w:rsidRDefault="007B6109" w:rsidP="008B268D">
      <w:pPr>
        <w:spacing w:after="0" w:line="240" w:lineRule="auto"/>
        <w:rPr>
          <w:rFonts w:ascii="Times New Roman" w:hAnsi="Times New Roman"/>
          <w:sz w:val="24"/>
          <w:szCs w:val="24"/>
        </w:rPr>
      </w:pPr>
    </w:p>
    <w:p w14:paraId="65D7AA0B" w14:textId="77777777" w:rsidR="007B6109" w:rsidRPr="008B268D" w:rsidRDefault="007B6109" w:rsidP="008B268D">
      <w:pPr>
        <w:spacing w:after="0" w:line="240" w:lineRule="auto"/>
        <w:jc w:val="center"/>
        <w:rPr>
          <w:rFonts w:ascii="Times New Roman" w:hAnsi="Times New Roman"/>
          <w:b/>
          <w:sz w:val="24"/>
          <w:szCs w:val="24"/>
        </w:rPr>
      </w:pPr>
      <w:r>
        <w:rPr>
          <w:rFonts w:ascii="Times New Roman" w:hAnsi="Times New Roman"/>
          <w:b/>
          <w:sz w:val="24"/>
          <w:szCs w:val="24"/>
        </w:rPr>
        <w:t xml:space="preserve">57. </w:t>
      </w:r>
      <w:r w:rsidRPr="008B268D">
        <w:rPr>
          <w:rFonts w:ascii="Times New Roman" w:hAnsi="Times New Roman"/>
          <w:b/>
          <w:sz w:val="24"/>
          <w:szCs w:val="24"/>
        </w:rPr>
        <w:t>A szerződés megszüntetésére vonatkozó sajátos rendelkezések</w:t>
      </w:r>
    </w:p>
    <w:p w14:paraId="1DA35D56" w14:textId="77777777" w:rsidR="007B6109" w:rsidRPr="008B268D" w:rsidRDefault="007B6109" w:rsidP="00742285">
      <w:pPr>
        <w:spacing w:after="0" w:line="240" w:lineRule="auto"/>
        <w:rPr>
          <w:rFonts w:ascii="Times New Roman" w:hAnsi="Times New Roman"/>
          <w:sz w:val="24"/>
          <w:szCs w:val="24"/>
        </w:rPr>
      </w:pPr>
    </w:p>
    <w:p w14:paraId="1F4070F4" w14:textId="77777777" w:rsidR="007B6109" w:rsidRPr="008B268D" w:rsidRDefault="007B6109" w:rsidP="008B268D">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109</w:t>
      </w:r>
      <w:r w:rsidRPr="00ED19D7">
        <w:rPr>
          <w:rFonts w:ascii="Times New Roman" w:hAnsi="Times New Roman"/>
          <w:b/>
          <w:sz w:val="24"/>
          <w:szCs w:val="24"/>
        </w:rPr>
        <w:t xml:space="preserve">. § </w:t>
      </w:r>
      <w:r w:rsidRPr="00CC018E">
        <w:rPr>
          <w:rFonts w:ascii="Times New Roman" w:hAnsi="Times New Roman"/>
          <w:sz w:val="24"/>
          <w:szCs w:val="24"/>
        </w:rPr>
        <w:t>(1)</w:t>
      </w:r>
      <w:r w:rsidRPr="008B268D">
        <w:rPr>
          <w:rFonts w:ascii="Times New Roman" w:hAnsi="Times New Roman"/>
          <w:sz w:val="24"/>
          <w:szCs w:val="24"/>
        </w:rPr>
        <w:t xml:space="preserve"> Az ajánlatkérő a szerződést felmondhatja, vagy – a Ptk</w:t>
      </w:r>
      <w:r>
        <w:rPr>
          <w:rFonts w:ascii="Times New Roman" w:hAnsi="Times New Roman"/>
          <w:sz w:val="24"/>
          <w:szCs w:val="24"/>
        </w:rPr>
        <w:t>.</w:t>
      </w:r>
      <w:r w:rsidRPr="008B268D">
        <w:rPr>
          <w:rFonts w:ascii="Times New Roman" w:hAnsi="Times New Roman"/>
          <w:sz w:val="24"/>
          <w:szCs w:val="24"/>
        </w:rPr>
        <w:t>-ban foglaltak szerint – a szerződéstől elállhat, ha</w:t>
      </w:r>
    </w:p>
    <w:p w14:paraId="063A09C6" w14:textId="77777777" w:rsidR="007B6109" w:rsidRPr="008B268D" w:rsidRDefault="007B6109" w:rsidP="008B268D">
      <w:pPr>
        <w:autoSpaceDE w:val="0"/>
        <w:autoSpaceDN w:val="0"/>
        <w:adjustRightInd w:val="0"/>
        <w:spacing w:after="0" w:line="240" w:lineRule="auto"/>
        <w:jc w:val="both"/>
        <w:rPr>
          <w:rFonts w:ascii="Times New Roman" w:hAnsi="Times New Roman"/>
          <w:sz w:val="24"/>
          <w:szCs w:val="24"/>
        </w:rPr>
      </w:pPr>
      <w:r w:rsidRPr="008B268D">
        <w:rPr>
          <w:rFonts w:ascii="Times New Roman" w:hAnsi="Times New Roman"/>
          <w:i/>
          <w:sz w:val="24"/>
          <w:szCs w:val="24"/>
        </w:rPr>
        <w:t>a)</w:t>
      </w:r>
      <w:r w:rsidRPr="008B268D">
        <w:rPr>
          <w:rFonts w:ascii="Times New Roman" w:hAnsi="Times New Roman"/>
          <w:sz w:val="24"/>
          <w:szCs w:val="24"/>
        </w:rPr>
        <w:t xml:space="preserve"> feltétlenül szükséges a szerződés olyan lényeges módosítása, amely esetében </w:t>
      </w:r>
      <w:r w:rsidRPr="00B4643F">
        <w:rPr>
          <w:rFonts w:ascii="Times New Roman" w:hAnsi="Times New Roman"/>
          <w:sz w:val="24"/>
          <w:szCs w:val="24"/>
        </w:rPr>
        <w:t xml:space="preserve">a </w:t>
      </w:r>
      <w:r>
        <w:rPr>
          <w:rFonts w:ascii="Times New Roman" w:hAnsi="Times New Roman"/>
          <w:sz w:val="24"/>
          <w:szCs w:val="24"/>
        </w:rPr>
        <w:t>108</w:t>
      </w:r>
      <w:r w:rsidRPr="00B4643F">
        <w:rPr>
          <w:rFonts w:ascii="Times New Roman" w:hAnsi="Times New Roman"/>
          <w:sz w:val="24"/>
          <w:szCs w:val="24"/>
        </w:rPr>
        <w:t>. §</w:t>
      </w:r>
      <w:r w:rsidRPr="008B268D">
        <w:rPr>
          <w:rFonts w:ascii="Times New Roman" w:hAnsi="Times New Roman"/>
          <w:sz w:val="24"/>
          <w:szCs w:val="24"/>
        </w:rPr>
        <w:t xml:space="preserve"> alapján új </w:t>
      </w:r>
      <w:r>
        <w:rPr>
          <w:rFonts w:ascii="Times New Roman" w:hAnsi="Times New Roman"/>
          <w:sz w:val="24"/>
          <w:szCs w:val="24"/>
        </w:rPr>
        <w:t>beszerzés</w:t>
      </w:r>
      <w:r w:rsidRPr="008B268D">
        <w:rPr>
          <w:rFonts w:ascii="Times New Roman" w:hAnsi="Times New Roman"/>
          <w:sz w:val="24"/>
          <w:szCs w:val="24"/>
        </w:rPr>
        <w:t>i eljárást kell lefolytatni</w:t>
      </w:r>
      <w:r>
        <w:rPr>
          <w:rFonts w:ascii="Times New Roman" w:hAnsi="Times New Roman"/>
          <w:sz w:val="24"/>
          <w:szCs w:val="24"/>
        </w:rPr>
        <w:t>,</w:t>
      </w:r>
    </w:p>
    <w:p w14:paraId="7B95AF31" w14:textId="77777777" w:rsidR="007B6109" w:rsidRPr="008B268D" w:rsidRDefault="007B6109" w:rsidP="008B268D">
      <w:pPr>
        <w:autoSpaceDE w:val="0"/>
        <w:autoSpaceDN w:val="0"/>
        <w:adjustRightInd w:val="0"/>
        <w:spacing w:after="0" w:line="240" w:lineRule="auto"/>
        <w:jc w:val="both"/>
        <w:rPr>
          <w:rFonts w:ascii="Times New Roman" w:hAnsi="Times New Roman"/>
          <w:sz w:val="24"/>
          <w:szCs w:val="24"/>
        </w:rPr>
      </w:pPr>
      <w:r w:rsidRPr="008B268D">
        <w:rPr>
          <w:rFonts w:ascii="Times New Roman" w:hAnsi="Times New Roman"/>
          <w:i/>
          <w:sz w:val="24"/>
          <w:szCs w:val="24"/>
        </w:rPr>
        <w:t xml:space="preserve">b) </w:t>
      </w:r>
      <w:r w:rsidRPr="008B268D">
        <w:rPr>
          <w:rFonts w:ascii="Times New Roman" w:hAnsi="Times New Roman"/>
          <w:sz w:val="24"/>
          <w:szCs w:val="24"/>
        </w:rPr>
        <w:t xml:space="preserve">az ajánlattevő nem biztosítja a </w:t>
      </w:r>
      <w:r>
        <w:rPr>
          <w:rFonts w:ascii="Times New Roman" w:hAnsi="Times New Roman"/>
          <w:sz w:val="24"/>
          <w:szCs w:val="24"/>
        </w:rPr>
        <w:t>105</w:t>
      </w:r>
      <w:r w:rsidRPr="00B4643F">
        <w:rPr>
          <w:rFonts w:ascii="Times New Roman" w:hAnsi="Times New Roman"/>
          <w:sz w:val="24"/>
          <w:szCs w:val="24"/>
        </w:rPr>
        <w:t>.</w:t>
      </w:r>
      <w:r w:rsidRPr="008B268D">
        <w:rPr>
          <w:rFonts w:ascii="Times New Roman" w:hAnsi="Times New Roman"/>
          <w:sz w:val="24"/>
          <w:szCs w:val="24"/>
        </w:rPr>
        <w:t xml:space="preserve"> §-ban foglaltak betartását, vagy az ajánlattevőként szerződő fél személyében érvényesen olyan jogutódlás következett be, amely nem felel meg a </w:t>
      </w:r>
      <w:r>
        <w:rPr>
          <w:rFonts w:ascii="Times New Roman" w:hAnsi="Times New Roman"/>
          <w:sz w:val="24"/>
          <w:szCs w:val="24"/>
        </w:rPr>
        <w:t>106</w:t>
      </w:r>
      <w:r w:rsidRPr="00EF4B28">
        <w:rPr>
          <w:rFonts w:ascii="Times New Roman" w:hAnsi="Times New Roman"/>
          <w:sz w:val="24"/>
          <w:szCs w:val="24"/>
        </w:rPr>
        <w:t>.</w:t>
      </w:r>
      <w:r w:rsidRPr="008B268D">
        <w:rPr>
          <w:rFonts w:ascii="Times New Roman" w:hAnsi="Times New Roman"/>
          <w:sz w:val="24"/>
          <w:szCs w:val="24"/>
        </w:rPr>
        <w:t xml:space="preserve"> §-ban foglaltaknak</w:t>
      </w:r>
      <w:r>
        <w:rPr>
          <w:rFonts w:ascii="Times New Roman" w:hAnsi="Times New Roman"/>
          <w:sz w:val="24"/>
          <w:szCs w:val="24"/>
        </w:rPr>
        <w:t>,</w:t>
      </w:r>
      <w:r w:rsidRPr="008B268D">
        <w:rPr>
          <w:rFonts w:ascii="Times New Roman" w:hAnsi="Times New Roman"/>
          <w:sz w:val="24"/>
          <w:szCs w:val="24"/>
        </w:rPr>
        <w:t xml:space="preserve"> vagy</w:t>
      </w:r>
    </w:p>
    <w:p w14:paraId="386EE8D5" w14:textId="77777777" w:rsidR="007B6109" w:rsidRPr="008B268D" w:rsidRDefault="007B6109" w:rsidP="008B268D">
      <w:pPr>
        <w:spacing w:after="0" w:line="240" w:lineRule="auto"/>
        <w:jc w:val="both"/>
        <w:rPr>
          <w:rFonts w:ascii="Times New Roman" w:hAnsi="Times New Roman"/>
          <w:sz w:val="24"/>
          <w:szCs w:val="24"/>
        </w:rPr>
      </w:pPr>
      <w:r w:rsidRPr="008B268D">
        <w:rPr>
          <w:rFonts w:ascii="Times New Roman" w:hAnsi="Times New Roman"/>
          <w:i/>
          <w:sz w:val="24"/>
          <w:szCs w:val="24"/>
        </w:rPr>
        <w:t>c)</w:t>
      </w:r>
      <w:r w:rsidRPr="008B268D">
        <w:rPr>
          <w:rFonts w:ascii="Times New Roman" w:hAnsi="Times New Roman"/>
          <w:sz w:val="24"/>
          <w:szCs w:val="24"/>
        </w:rPr>
        <w:t xml:space="preserve"> az EUMSZ 258. cikke alapján a </w:t>
      </w:r>
      <w:r>
        <w:rPr>
          <w:rFonts w:ascii="Times New Roman" w:hAnsi="Times New Roman"/>
          <w:sz w:val="24"/>
          <w:szCs w:val="24"/>
        </w:rPr>
        <w:t>beszerzés</w:t>
      </w:r>
      <w:r w:rsidRPr="008B268D">
        <w:rPr>
          <w:rFonts w:ascii="Times New Roman" w:hAnsi="Times New Roman"/>
          <w:sz w:val="24"/>
          <w:szCs w:val="24"/>
        </w:rPr>
        <w:t xml:space="preserve">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11E6FAF0" w14:textId="77777777" w:rsidR="007B6109" w:rsidRPr="008B268D" w:rsidRDefault="007B6109" w:rsidP="008B268D">
      <w:pPr>
        <w:spacing w:after="0" w:line="240" w:lineRule="auto"/>
        <w:jc w:val="both"/>
        <w:rPr>
          <w:rFonts w:ascii="Times New Roman" w:hAnsi="Times New Roman"/>
          <w:sz w:val="24"/>
          <w:szCs w:val="24"/>
        </w:rPr>
      </w:pPr>
      <w:r w:rsidRPr="00CC018E">
        <w:rPr>
          <w:rFonts w:ascii="Times New Roman" w:hAnsi="Times New Roman"/>
          <w:sz w:val="24"/>
          <w:szCs w:val="24"/>
        </w:rPr>
        <w:t>(2)</w:t>
      </w:r>
      <w:r w:rsidRPr="008B268D">
        <w:rPr>
          <w:rFonts w:ascii="Times New Roman" w:hAnsi="Times New Roman"/>
          <w:sz w:val="24"/>
          <w:szCs w:val="24"/>
        </w:rPr>
        <w:t xml:space="preserve"> Az ajánlatkérő köteles a szerződést felmondani, vagy – a Ptk</w:t>
      </w:r>
      <w:r>
        <w:rPr>
          <w:rFonts w:ascii="Times New Roman" w:hAnsi="Times New Roman"/>
          <w:sz w:val="24"/>
          <w:szCs w:val="24"/>
        </w:rPr>
        <w:t>.</w:t>
      </w:r>
      <w:r w:rsidRPr="008B268D">
        <w:rPr>
          <w:rFonts w:ascii="Times New Roman" w:hAnsi="Times New Roman"/>
          <w:sz w:val="24"/>
          <w:szCs w:val="24"/>
        </w:rPr>
        <w:t xml:space="preserve">-ban foglaltak szerint – attól elállni, ha a szerződés megkötését követően jut tudomására, hogy a szerződő fél tekintetében a </w:t>
      </w:r>
      <w:r>
        <w:rPr>
          <w:rFonts w:ascii="Times New Roman" w:hAnsi="Times New Roman"/>
          <w:sz w:val="24"/>
          <w:szCs w:val="24"/>
        </w:rPr>
        <w:t>beszerzés</w:t>
      </w:r>
      <w:r w:rsidRPr="008B268D">
        <w:rPr>
          <w:rFonts w:ascii="Times New Roman" w:hAnsi="Times New Roman"/>
          <w:sz w:val="24"/>
          <w:szCs w:val="24"/>
        </w:rPr>
        <w:t xml:space="preserve">i eljárás során kizáró ok állt fenn, és ezért ki kellett volna zárni a </w:t>
      </w:r>
      <w:r>
        <w:rPr>
          <w:rFonts w:ascii="Times New Roman" w:hAnsi="Times New Roman"/>
          <w:sz w:val="24"/>
          <w:szCs w:val="24"/>
        </w:rPr>
        <w:t>beszerzés</w:t>
      </w:r>
      <w:r w:rsidRPr="008B268D">
        <w:rPr>
          <w:rFonts w:ascii="Times New Roman" w:hAnsi="Times New Roman"/>
          <w:sz w:val="24"/>
          <w:szCs w:val="24"/>
        </w:rPr>
        <w:t>i eljárásból.</w:t>
      </w:r>
    </w:p>
    <w:p w14:paraId="65358E92" w14:textId="77777777" w:rsidR="007B6109" w:rsidRPr="008B268D" w:rsidRDefault="007B6109" w:rsidP="008B268D">
      <w:pPr>
        <w:autoSpaceDE w:val="0"/>
        <w:autoSpaceDN w:val="0"/>
        <w:adjustRightInd w:val="0"/>
        <w:spacing w:after="0" w:line="240" w:lineRule="auto"/>
        <w:jc w:val="both"/>
        <w:rPr>
          <w:rFonts w:ascii="Times New Roman" w:hAnsi="Times New Roman"/>
          <w:sz w:val="24"/>
          <w:szCs w:val="24"/>
        </w:rPr>
      </w:pPr>
      <w:r w:rsidRPr="00CC018E">
        <w:rPr>
          <w:rFonts w:ascii="Times New Roman" w:hAnsi="Times New Roman"/>
          <w:sz w:val="24"/>
          <w:szCs w:val="24"/>
        </w:rPr>
        <w:t>(3)</w:t>
      </w:r>
      <w:r w:rsidRPr="008B268D">
        <w:rPr>
          <w:rFonts w:ascii="Times New Roman" w:hAnsi="Times New Roman"/>
          <w:sz w:val="24"/>
          <w:szCs w:val="24"/>
        </w:rPr>
        <w:t xml:space="preserve"> Az ajánlatkérőként szerződő fél jogosult és egyben köteles a szerződést felmondani – ha szükséges olyan határidővel, amely lehetővé teszi, hogy a szerződéssel érintett feladata ellátásáról gondoskodni tudjon –, ha</w:t>
      </w:r>
    </w:p>
    <w:p w14:paraId="52AB5885" w14:textId="77777777" w:rsidR="007B6109" w:rsidRPr="008B268D" w:rsidRDefault="007B6109" w:rsidP="008B268D">
      <w:pPr>
        <w:autoSpaceDE w:val="0"/>
        <w:autoSpaceDN w:val="0"/>
        <w:adjustRightInd w:val="0"/>
        <w:spacing w:after="0" w:line="240" w:lineRule="auto"/>
        <w:jc w:val="both"/>
        <w:rPr>
          <w:rFonts w:ascii="Times New Roman" w:hAnsi="Times New Roman"/>
          <w:sz w:val="24"/>
          <w:szCs w:val="24"/>
        </w:rPr>
      </w:pPr>
      <w:r w:rsidRPr="008B268D">
        <w:rPr>
          <w:rFonts w:ascii="Times New Roman" w:hAnsi="Times New Roman"/>
          <w:i/>
          <w:iCs/>
          <w:sz w:val="24"/>
          <w:szCs w:val="24"/>
        </w:rPr>
        <w:t xml:space="preserve">a) </w:t>
      </w:r>
      <w:r w:rsidRPr="008B268D">
        <w:rPr>
          <w:rFonts w:ascii="Times New Roman" w:hAnsi="Times New Roman"/>
          <w:sz w:val="24"/>
          <w:szCs w:val="24"/>
        </w:rPr>
        <w:t xml:space="preserve">a nyertes ajánlattevőben közvetetten vagy közvetlenül 25%-ot meghaladó tulajdoni részesedést szerez valamely olyan jogi személy vagy személyes joga szerint jogképes szervezet, amely tekintetében fennáll a </w:t>
      </w:r>
      <w:r>
        <w:rPr>
          <w:rFonts w:ascii="Times New Roman" w:hAnsi="Times New Roman"/>
          <w:sz w:val="24"/>
          <w:szCs w:val="24"/>
        </w:rPr>
        <w:t>45</w:t>
      </w:r>
      <w:r w:rsidRPr="008B268D">
        <w:rPr>
          <w:rFonts w:ascii="Times New Roman" w:hAnsi="Times New Roman"/>
          <w:sz w:val="24"/>
          <w:szCs w:val="24"/>
        </w:rPr>
        <w:t xml:space="preserve">. § (1) bekezdés </w:t>
      </w:r>
      <w:r w:rsidRPr="00134155">
        <w:rPr>
          <w:rFonts w:ascii="Times New Roman" w:hAnsi="Times New Roman"/>
          <w:sz w:val="24"/>
          <w:szCs w:val="24"/>
        </w:rPr>
        <w:t>1</w:t>
      </w:r>
      <w:r>
        <w:rPr>
          <w:rFonts w:ascii="Times New Roman" w:hAnsi="Times New Roman"/>
          <w:sz w:val="24"/>
          <w:szCs w:val="24"/>
        </w:rPr>
        <w:t>2</w:t>
      </w:r>
      <w:r w:rsidRPr="00134155">
        <w:rPr>
          <w:rFonts w:ascii="Times New Roman" w:hAnsi="Times New Roman"/>
          <w:sz w:val="24"/>
          <w:szCs w:val="24"/>
        </w:rPr>
        <w:t>.</w:t>
      </w:r>
      <w:r w:rsidRPr="008B268D">
        <w:rPr>
          <w:rFonts w:ascii="Times New Roman" w:hAnsi="Times New Roman"/>
          <w:sz w:val="24"/>
          <w:szCs w:val="24"/>
        </w:rPr>
        <w:t xml:space="preserve"> pontjában meghatározott valamely feltétel</w:t>
      </w:r>
      <w:r>
        <w:rPr>
          <w:rFonts w:ascii="Times New Roman" w:hAnsi="Times New Roman"/>
          <w:sz w:val="24"/>
          <w:szCs w:val="24"/>
        </w:rPr>
        <w:t>, vagy</w:t>
      </w:r>
    </w:p>
    <w:p w14:paraId="126FCC39" w14:textId="77777777" w:rsidR="007B6109" w:rsidRDefault="007B6109" w:rsidP="008B268D">
      <w:pPr>
        <w:spacing w:after="0" w:line="240" w:lineRule="auto"/>
        <w:jc w:val="both"/>
        <w:rPr>
          <w:rFonts w:ascii="Times New Roman" w:hAnsi="Times New Roman"/>
          <w:sz w:val="24"/>
          <w:szCs w:val="24"/>
        </w:rPr>
      </w:pPr>
      <w:r w:rsidRPr="008B268D">
        <w:rPr>
          <w:rFonts w:ascii="Times New Roman" w:hAnsi="Times New Roman"/>
          <w:i/>
          <w:iCs/>
          <w:sz w:val="24"/>
          <w:szCs w:val="24"/>
        </w:rPr>
        <w:t xml:space="preserve">b) </w:t>
      </w:r>
      <w:r w:rsidRPr="008B268D">
        <w:rPr>
          <w:rFonts w:ascii="Times New Roman" w:hAnsi="Times New Roman"/>
          <w:sz w:val="24"/>
          <w:szCs w:val="24"/>
        </w:rPr>
        <w:t xml:space="preserve">a nyertes ajánlattevő közvetetten vagy közvetlenül 25%-ot meghaladó tulajdoni részesedést szerez valamely olyan jogi személyben vagy személyes joga szerint jogképes szervezetben, amely tekintetében fennáll a </w:t>
      </w:r>
      <w:r>
        <w:rPr>
          <w:rFonts w:ascii="Times New Roman" w:hAnsi="Times New Roman"/>
          <w:sz w:val="24"/>
          <w:szCs w:val="24"/>
        </w:rPr>
        <w:t>45</w:t>
      </w:r>
      <w:r w:rsidRPr="008B268D">
        <w:rPr>
          <w:rFonts w:ascii="Times New Roman" w:hAnsi="Times New Roman"/>
          <w:sz w:val="24"/>
          <w:szCs w:val="24"/>
        </w:rPr>
        <w:t xml:space="preserve">. § (1) bekezdés </w:t>
      </w:r>
      <w:r w:rsidRPr="00134155">
        <w:rPr>
          <w:rFonts w:ascii="Times New Roman" w:hAnsi="Times New Roman"/>
          <w:sz w:val="24"/>
          <w:szCs w:val="24"/>
        </w:rPr>
        <w:t>1</w:t>
      </w:r>
      <w:r>
        <w:rPr>
          <w:rFonts w:ascii="Times New Roman" w:hAnsi="Times New Roman"/>
          <w:sz w:val="24"/>
          <w:szCs w:val="24"/>
        </w:rPr>
        <w:t>2</w:t>
      </w:r>
      <w:r w:rsidRPr="00134155">
        <w:rPr>
          <w:rFonts w:ascii="Times New Roman" w:hAnsi="Times New Roman"/>
          <w:sz w:val="24"/>
          <w:szCs w:val="24"/>
        </w:rPr>
        <w:t>.</w:t>
      </w:r>
      <w:r w:rsidRPr="008B268D">
        <w:rPr>
          <w:rFonts w:ascii="Times New Roman" w:hAnsi="Times New Roman"/>
          <w:sz w:val="24"/>
          <w:szCs w:val="24"/>
        </w:rPr>
        <w:t xml:space="preserve"> pontjában meghatározott valamely feltétel.</w:t>
      </w:r>
    </w:p>
    <w:p w14:paraId="65FA5B61" w14:textId="77777777" w:rsidR="00CC018E" w:rsidRDefault="00CC018E" w:rsidP="002B7EED">
      <w:pPr>
        <w:keepLines/>
        <w:autoSpaceDE w:val="0"/>
        <w:autoSpaceDN w:val="0"/>
        <w:adjustRightInd w:val="0"/>
        <w:spacing w:after="0" w:line="240" w:lineRule="auto"/>
        <w:jc w:val="center"/>
        <w:rPr>
          <w:rFonts w:ascii="Times New Roman" w:hAnsi="Times New Roman"/>
          <w:b/>
          <w:sz w:val="24"/>
          <w:szCs w:val="24"/>
        </w:rPr>
      </w:pPr>
    </w:p>
    <w:p w14:paraId="50908CAD" w14:textId="77777777" w:rsidR="007B6109" w:rsidRPr="002B7EED" w:rsidRDefault="007B6109" w:rsidP="002B7EED">
      <w:pPr>
        <w:keepLines/>
        <w:autoSpaceDE w:val="0"/>
        <w:autoSpaceDN w:val="0"/>
        <w:adjustRightInd w:val="0"/>
        <w:spacing w:after="0" w:line="240" w:lineRule="auto"/>
        <w:jc w:val="center"/>
        <w:rPr>
          <w:rFonts w:ascii="Times New Roman" w:hAnsi="Times New Roman"/>
          <w:b/>
          <w:sz w:val="24"/>
          <w:szCs w:val="24"/>
        </w:rPr>
      </w:pPr>
      <w:r w:rsidRPr="002B7EED">
        <w:rPr>
          <w:rFonts w:ascii="Times New Roman" w:hAnsi="Times New Roman"/>
          <w:b/>
          <w:sz w:val="24"/>
          <w:szCs w:val="24"/>
        </w:rPr>
        <w:t>V RÉSZ</w:t>
      </w:r>
    </w:p>
    <w:p w14:paraId="5471AD07" w14:textId="77777777" w:rsidR="007B6109" w:rsidRDefault="007B6109" w:rsidP="005E6F32">
      <w:pPr>
        <w:pStyle w:val="Listaszerbekezds1"/>
        <w:keepLines/>
        <w:autoSpaceDE w:val="0"/>
        <w:autoSpaceDN w:val="0"/>
        <w:adjustRightInd w:val="0"/>
        <w:spacing w:after="0" w:line="240" w:lineRule="auto"/>
        <w:rPr>
          <w:rFonts w:ascii="Times New Roman" w:hAnsi="Times New Roman"/>
          <w:b/>
          <w:sz w:val="24"/>
          <w:szCs w:val="24"/>
        </w:rPr>
      </w:pPr>
    </w:p>
    <w:p w14:paraId="2807B9C4" w14:textId="77777777" w:rsidR="007B6109" w:rsidRDefault="007B6109" w:rsidP="002340CE">
      <w:pPr>
        <w:pStyle w:val="Listaszerbekezds1"/>
        <w:keepLine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lastRenderedPageBreak/>
        <w:t>ÖNKÉNTES ELŐZETES ÁTLÁTHATÓSÁGI HIRDETMÉNY, ALVÁLLALKOZÓI SZERZŐDÉSEK</w:t>
      </w:r>
    </w:p>
    <w:p w14:paraId="4B6E4DF9" w14:textId="77777777" w:rsidR="007B6109" w:rsidRDefault="007B6109" w:rsidP="002B7EED">
      <w:pPr>
        <w:spacing w:after="0" w:line="240" w:lineRule="auto"/>
        <w:rPr>
          <w:rFonts w:ascii="Times New Roman" w:hAnsi="Times New Roman"/>
          <w:i/>
          <w:sz w:val="24"/>
          <w:szCs w:val="24"/>
        </w:rPr>
      </w:pPr>
    </w:p>
    <w:p w14:paraId="61B22505" w14:textId="77777777" w:rsidR="007B6109" w:rsidRPr="002B7EED" w:rsidRDefault="007B6109" w:rsidP="001925E8">
      <w:pPr>
        <w:spacing w:after="0" w:line="240" w:lineRule="auto"/>
        <w:jc w:val="center"/>
        <w:rPr>
          <w:rFonts w:ascii="Times New Roman" w:hAnsi="Times New Roman"/>
          <w:bCs/>
          <w:i/>
          <w:sz w:val="24"/>
          <w:szCs w:val="24"/>
        </w:rPr>
      </w:pPr>
      <w:r w:rsidRPr="002B7EED">
        <w:rPr>
          <w:rFonts w:ascii="Times New Roman" w:hAnsi="Times New Roman"/>
          <w:i/>
          <w:sz w:val="24"/>
          <w:szCs w:val="24"/>
        </w:rPr>
        <w:t>XII. FEJEZET</w:t>
      </w:r>
    </w:p>
    <w:p w14:paraId="0A43094F" w14:textId="77777777" w:rsidR="007B6109" w:rsidRPr="002B7EED" w:rsidRDefault="007B6109" w:rsidP="001925E8">
      <w:pPr>
        <w:spacing w:after="0" w:line="240" w:lineRule="auto"/>
        <w:jc w:val="center"/>
        <w:rPr>
          <w:rFonts w:ascii="Times New Roman" w:hAnsi="Times New Roman"/>
          <w:i/>
          <w:sz w:val="24"/>
          <w:szCs w:val="24"/>
        </w:rPr>
      </w:pPr>
      <w:r w:rsidRPr="002B7EED">
        <w:rPr>
          <w:rFonts w:ascii="Times New Roman" w:hAnsi="Times New Roman"/>
          <w:i/>
          <w:sz w:val="24"/>
          <w:szCs w:val="24"/>
        </w:rPr>
        <w:t>ÖNKÉNTES ELŐZETES ÁTLÁTHATÓSÁGI HIRDETMÉNY</w:t>
      </w:r>
      <w:r>
        <w:rPr>
          <w:rFonts w:ascii="Times New Roman" w:hAnsi="Times New Roman"/>
          <w:i/>
          <w:sz w:val="24"/>
          <w:szCs w:val="24"/>
        </w:rPr>
        <w:t>RE ÉS AZ</w:t>
      </w:r>
      <w:r w:rsidRPr="002B7EED">
        <w:rPr>
          <w:rFonts w:ascii="Times New Roman" w:hAnsi="Times New Roman"/>
          <w:i/>
          <w:sz w:val="24"/>
          <w:szCs w:val="24"/>
        </w:rPr>
        <w:t xml:space="preserve"> ALVÁLLALKOZÓI SZERZŐDÉSEK</w:t>
      </w:r>
      <w:r>
        <w:rPr>
          <w:rFonts w:ascii="Times New Roman" w:hAnsi="Times New Roman"/>
          <w:i/>
          <w:sz w:val="24"/>
          <w:szCs w:val="24"/>
        </w:rPr>
        <w:t>RE VONATKOZÓ NRENDELKEZÉSEK</w:t>
      </w:r>
    </w:p>
    <w:p w14:paraId="48C8E308" w14:textId="77777777" w:rsidR="007B6109" w:rsidRDefault="007B6109" w:rsidP="002B7EED">
      <w:pPr>
        <w:pStyle w:val="centerpar"/>
        <w:spacing w:before="0" w:after="0"/>
        <w:jc w:val="left"/>
        <w:rPr>
          <w:b/>
          <w:bCs/>
        </w:rPr>
      </w:pPr>
    </w:p>
    <w:p w14:paraId="5DBA80BF" w14:textId="77777777" w:rsidR="007B6109" w:rsidRPr="0085166F" w:rsidRDefault="007B6109" w:rsidP="00F93C8B">
      <w:pPr>
        <w:pStyle w:val="centerpar"/>
        <w:spacing w:before="0" w:after="0"/>
        <w:rPr>
          <w:b/>
          <w:bCs/>
        </w:rPr>
      </w:pPr>
      <w:r>
        <w:rPr>
          <w:b/>
          <w:bCs/>
        </w:rPr>
        <w:t xml:space="preserve">58. </w:t>
      </w:r>
      <w:r w:rsidRPr="0085166F">
        <w:rPr>
          <w:b/>
          <w:bCs/>
        </w:rPr>
        <w:t>Önkéntes előzetes átláthatósági hirdetmény</w:t>
      </w:r>
    </w:p>
    <w:p w14:paraId="56EA0D3B" w14:textId="77777777" w:rsidR="007B6109" w:rsidRDefault="007B6109" w:rsidP="00172990">
      <w:pPr>
        <w:keepLines/>
        <w:tabs>
          <w:tab w:val="left" w:pos="0"/>
        </w:tabs>
        <w:autoSpaceDE w:val="0"/>
        <w:autoSpaceDN w:val="0"/>
        <w:adjustRightInd w:val="0"/>
        <w:spacing w:after="0" w:line="240" w:lineRule="auto"/>
        <w:rPr>
          <w:rFonts w:ascii="Times New Roman" w:hAnsi="Times New Roman"/>
          <w:b/>
          <w:bCs/>
          <w:noProof/>
          <w:sz w:val="24"/>
          <w:szCs w:val="24"/>
          <w:lang w:eastAsia="hu-HU"/>
        </w:rPr>
      </w:pPr>
    </w:p>
    <w:p w14:paraId="6C0A7536" w14:textId="77777777" w:rsidR="007B6109" w:rsidRPr="00656FAE" w:rsidRDefault="007B6109" w:rsidP="00656FAE">
      <w:pPr>
        <w:autoSpaceDE w:val="0"/>
        <w:autoSpaceDN w:val="0"/>
        <w:adjustRightInd w:val="0"/>
        <w:spacing w:line="240" w:lineRule="auto"/>
        <w:jc w:val="both"/>
      </w:pPr>
      <w:r>
        <w:rPr>
          <w:rFonts w:ascii="Times New Roman" w:hAnsi="Times New Roman"/>
          <w:b/>
          <w:sz w:val="24"/>
          <w:szCs w:val="24"/>
        </w:rPr>
        <w:t>110</w:t>
      </w:r>
      <w:r w:rsidRPr="00ED19D7">
        <w:rPr>
          <w:rFonts w:ascii="Times New Roman" w:hAnsi="Times New Roman"/>
          <w:b/>
          <w:sz w:val="24"/>
          <w:szCs w:val="24"/>
        </w:rPr>
        <w:t>. §</w:t>
      </w:r>
      <w:r w:rsidRPr="008B268D">
        <w:rPr>
          <w:rFonts w:ascii="Times New Roman" w:hAnsi="Times New Roman"/>
          <w:sz w:val="24"/>
          <w:szCs w:val="24"/>
        </w:rPr>
        <w:t xml:space="preserve"> </w:t>
      </w:r>
      <w:r>
        <w:rPr>
          <w:rFonts w:ascii="Times New Roman" w:hAnsi="Times New Roman"/>
          <w:sz w:val="24"/>
          <w:szCs w:val="24"/>
        </w:rPr>
        <w:t>Az ajánlatkérő a</w:t>
      </w:r>
      <w:r w:rsidRPr="006C61D5">
        <w:rPr>
          <w:rFonts w:ascii="Times New Roman" w:hAnsi="Times New Roman"/>
          <w:sz w:val="24"/>
          <w:szCs w:val="24"/>
        </w:rPr>
        <w:t xml:space="preserve"> </w:t>
      </w:r>
      <w:r>
        <w:rPr>
          <w:rFonts w:ascii="Times New Roman" w:hAnsi="Times New Roman"/>
          <w:sz w:val="24"/>
          <w:szCs w:val="24"/>
        </w:rPr>
        <w:t>104</w:t>
      </w:r>
      <w:r w:rsidRPr="006C61D5">
        <w:rPr>
          <w:rFonts w:ascii="Times New Roman" w:hAnsi="Times New Roman"/>
          <w:sz w:val="24"/>
          <w:szCs w:val="24"/>
        </w:rPr>
        <w:t xml:space="preserve">. § (2) bekezdése szerinti szerződéskötési szándékáról </w:t>
      </w:r>
      <w:r>
        <w:rPr>
          <w:rFonts w:ascii="Times New Roman" w:hAnsi="Times New Roman"/>
          <w:sz w:val="24"/>
          <w:szCs w:val="24"/>
        </w:rPr>
        <w:t xml:space="preserve">a </w:t>
      </w:r>
      <w:r w:rsidR="00405769" w:rsidRPr="00405769">
        <w:rPr>
          <w:rFonts w:ascii="Times New Roman" w:hAnsi="Times New Roman"/>
          <w:sz w:val="24"/>
          <w:szCs w:val="24"/>
        </w:rPr>
        <w:t>1986/2015/EU</w:t>
      </w:r>
      <w:r w:rsidRPr="006C61D5">
        <w:rPr>
          <w:rFonts w:ascii="Times New Roman" w:hAnsi="Times New Roman"/>
          <w:sz w:val="24"/>
          <w:szCs w:val="24"/>
        </w:rPr>
        <w:t xml:space="preserve"> végrehajtási rendelet </w:t>
      </w:r>
      <w:r w:rsidR="00E546A3" w:rsidRPr="006C61D5">
        <w:rPr>
          <w:rFonts w:ascii="Times New Roman" w:hAnsi="Times New Roman"/>
          <w:sz w:val="24"/>
          <w:szCs w:val="24"/>
        </w:rPr>
        <w:t>XI</w:t>
      </w:r>
      <w:r w:rsidR="00E546A3">
        <w:rPr>
          <w:rFonts w:ascii="Times New Roman" w:hAnsi="Times New Roman"/>
          <w:sz w:val="24"/>
          <w:szCs w:val="24"/>
        </w:rPr>
        <w:t>I</w:t>
      </w:r>
      <w:r w:rsidRPr="006C61D5">
        <w:rPr>
          <w:rFonts w:ascii="Times New Roman" w:hAnsi="Times New Roman"/>
          <w:sz w:val="24"/>
          <w:szCs w:val="24"/>
        </w:rPr>
        <w:t>. mellékletében foglaltak szerinti önkéntes előzetes átláthatóságra vo</w:t>
      </w:r>
      <w:r>
        <w:rPr>
          <w:rFonts w:ascii="Times New Roman" w:hAnsi="Times New Roman"/>
          <w:sz w:val="24"/>
          <w:szCs w:val="24"/>
        </w:rPr>
        <w:t>natkozó hirdetményt tehet közzé.</w:t>
      </w:r>
    </w:p>
    <w:p w14:paraId="683F7E38" w14:textId="77777777" w:rsidR="007B6109" w:rsidRPr="0085166F" w:rsidRDefault="007B6109" w:rsidP="007062E5">
      <w:pPr>
        <w:keepLines/>
        <w:autoSpaceDE w:val="0"/>
        <w:autoSpaceDN w:val="0"/>
        <w:adjustRightInd w:val="0"/>
        <w:spacing w:after="0" w:line="240" w:lineRule="auto"/>
        <w:jc w:val="center"/>
        <w:rPr>
          <w:rFonts w:ascii="Times New Roman" w:hAnsi="Times New Roman"/>
          <w:b/>
          <w:bCs/>
          <w:noProof/>
          <w:sz w:val="24"/>
          <w:szCs w:val="24"/>
          <w:lang w:eastAsia="hu-HU"/>
        </w:rPr>
      </w:pPr>
      <w:r>
        <w:rPr>
          <w:rFonts w:ascii="Times New Roman" w:hAnsi="Times New Roman"/>
          <w:b/>
          <w:bCs/>
          <w:noProof/>
          <w:sz w:val="24"/>
          <w:szCs w:val="24"/>
          <w:lang w:eastAsia="hu-HU"/>
        </w:rPr>
        <w:t xml:space="preserve">59. </w:t>
      </w:r>
      <w:r w:rsidRPr="004B39A0">
        <w:rPr>
          <w:rFonts w:ascii="Times New Roman" w:hAnsi="Times New Roman"/>
          <w:b/>
          <w:bCs/>
          <w:noProof/>
          <w:sz w:val="24"/>
          <w:szCs w:val="24"/>
          <w:lang w:eastAsia="hu-HU"/>
        </w:rPr>
        <w:t>Alvállalkozói szerződések</w:t>
      </w:r>
    </w:p>
    <w:p w14:paraId="66DA0FDF" w14:textId="77777777" w:rsidR="007B6109" w:rsidRDefault="007B6109" w:rsidP="00656FAE">
      <w:pPr>
        <w:keepLines/>
        <w:autoSpaceDE w:val="0"/>
        <w:autoSpaceDN w:val="0"/>
        <w:adjustRightInd w:val="0"/>
        <w:spacing w:after="0" w:line="240" w:lineRule="auto"/>
        <w:rPr>
          <w:rFonts w:ascii="Times New Roman" w:hAnsi="Times New Roman"/>
          <w:b/>
          <w:bCs/>
          <w:noProof/>
          <w:sz w:val="24"/>
          <w:szCs w:val="24"/>
          <w:lang w:eastAsia="hu-HU"/>
        </w:rPr>
      </w:pPr>
    </w:p>
    <w:p w14:paraId="569FBC92" w14:textId="77777777" w:rsidR="007B6109" w:rsidRPr="00C01CAB" w:rsidRDefault="007B6109" w:rsidP="00C01CAB">
      <w:pPr>
        <w:autoSpaceDE w:val="0"/>
        <w:autoSpaceDN w:val="0"/>
        <w:adjustRightInd w:val="0"/>
        <w:spacing w:after="0" w:line="240" w:lineRule="auto"/>
        <w:jc w:val="both"/>
        <w:rPr>
          <w:rFonts w:ascii="Times New Roman" w:hAnsi="Times New Roman"/>
          <w:sz w:val="24"/>
          <w:szCs w:val="24"/>
          <w:lang w:eastAsia="hu-HU"/>
        </w:rPr>
      </w:pPr>
      <w:r>
        <w:rPr>
          <w:rFonts w:ascii="Times New Roman" w:hAnsi="Times New Roman"/>
          <w:b/>
          <w:sz w:val="24"/>
          <w:szCs w:val="24"/>
          <w:lang w:eastAsia="hu-HU"/>
        </w:rPr>
        <w:t>111</w:t>
      </w:r>
      <w:r w:rsidRPr="00C01CAB">
        <w:rPr>
          <w:rFonts w:ascii="Times New Roman" w:hAnsi="Times New Roman"/>
          <w:b/>
          <w:sz w:val="24"/>
          <w:szCs w:val="24"/>
          <w:lang w:eastAsia="hu-HU"/>
        </w:rPr>
        <w:t xml:space="preserve">. § </w:t>
      </w:r>
      <w:r w:rsidRPr="002F1300">
        <w:rPr>
          <w:rFonts w:ascii="Times New Roman" w:hAnsi="Times New Roman"/>
          <w:sz w:val="24"/>
          <w:szCs w:val="24"/>
          <w:lang w:eastAsia="hu-HU"/>
        </w:rPr>
        <w:t>(1)</w:t>
      </w:r>
      <w:r w:rsidRPr="00C01CAB">
        <w:rPr>
          <w:rFonts w:ascii="Times New Roman" w:hAnsi="Times New Roman"/>
          <w:sz w:val="24"/>
          <w:szCs w:val="24"/>
          <w:lang w:eastAsia="hu-HU"/>
        </w:rPr>
        <w:t xml:space="preserve"> A</w:t>
      </w:r>
      <w:r>
        <w:rPr>
          <w:rFonts w:ascii="Times New Roman" w:hAnsi="Times New Roman"/>
          <w:sz w:val="24"/>
          <w:szCs w:val="24"/>
          <w:lang w:eastAsia="hu-HU"/>
        </w:rPr>
        <w:t xml:space="preserve">z </w:t>
      </w:r>
      <w:r w:rsidRPr="00C01CAB">
        <w:rPr>
          <w:rFonts w:ascii="Times New Roman" w:hAnsi="Times New Roman"/>
          <w:sz w:val="24"/>
          <w:szCs w:val="24"/>
          <w:lang w:eastAsia="hu-HU"/>
        </w:rPr>
        <w:t xml:space="preserve">alvállalkozókkal szemben nem lehet megkülönböztetést tenni az állampolgárságuk vagy </w:t>
      </w:r>
      <w:r w:rsidRPr="00935B82">
        <w:rPr>
          <w:rFonts w:ascii="Times New Roman" w:hAnsi="Times New Roman"/>
          <w:sz w:val="24"/>
          <w:szCs w:val="24"/>
          <w:lang w:eastAsia="hu-HU"/>
        </w:rPr>
        <w:t>a gazdasági célú letelepedésük</w:t>
      </w:r>
      <w:r w:rsidRPr="00C01CAB">
        <w:rPr>
          <w:rFonts w:ascii="Times New Roman" w:hAnsi="Times New Roman"/>
          <w:sz w:val="24"/>
          <w:szCs w:val="24"/>
          <w:lang w:eastAsia="hu-HU"/>
        </w:rPr>
        <w:t xml:space="preserve"> szerinti tagállammal összefüggésben.</w:t>
      </w:r>
    </w:p>
    <w:p w14:paraId="49120FB8" w14:textId="77777777" w:rsidR="007B6109" w:rsidRPr="00C01CAB" w:rsidRDefault="007B6109" w:rsidP="00C01CAB">
      <w:pPr>
        <w:autoSpaceDE w:val="0"/>
        <w:autoSpaceDN w:val="0"/>
        <w:adjustRightInd w:val="0"/>
        <w:spacing w:after="0" w:line="240" w:lineRule="auto"/>
        <w:jc w:val="both"/>
        <w:rPr>
          <w:rFonts w:ascii="Times New Roman" w:hAnsi="Times New Roman"/>
          <w:sz w:val="24"/>
          <w:szCs w:val="24"/>
          <w:lang w:eastAsia="hu-HU"/>
        </w:rPr>
      </w:pPr>
      <w:r w:rsidRPr="002F1300">
        <w:rPr>
          <w:rFonts w:ascii="Times New Roman" w:hAnsi="Times New Roman"/>
          <w:sz w:val="24"/>
          <w:szCs w:val="24"/>
          <w:lang w:eastAsia="hu-HU"/>
        </w:rPr>
        <w:t>(2)</w:t>
      </w:r>
      <w:r w:rsidRPr="00C01CAB">
        <w:rPr>
          <w:rFonts w:ascii="Times New Roman" w:hAnsi="Times New Roman"/>
          <w:sz w:val="24"/>
          <w:szCs w:val="24"/>
          <w:lang w:eastAsia="hu-HU"/>
        </w:rPr>
        <w:t xml:space="preserve"> Az ajánlatkérő előírhatja a nyertes ajánlattevő számára a szerződés egy részének alvállalkozó</w:t>
      </w:r>
      <w:r>
        <w:rPr>
          <w:rFonts w:ascii="Times New Roman" w:hAnsi="Times New Roman"/>
          <w:sz w:val="24"/>
          <w:szCs w:val="24"/>
          <w:lang w:eastAsia="hu-HU"/>
        </w:rPr>
        <w:t>k</w:t>
      </w:r>
      <w:r w:rsidRPr="00C01CAB">
        <w:rPr>
          <w:rFonts w:ascii="Times New Roman" w:hAnsi="Times New Roman"/>
          <w:sz w:val="24"/>
          <w:szCs w:val="24"/>
          <w:lang w:eastAsia="hu-HU"/>
        </w:rPr>
        <w:t xml:space="preserve"> </w:t>
      </w:r>
      <w:r>
        <w:rPr>
          <w:rFonts w:ascii="Times New Roman" w:hAnsi="Times New Roman"/>
          <w:sz w:val="24"/>
          <w:szCs w:val="24"/>
          <w:lang w:eastAsia="hu-HU"/>
        </w:rPr>
        <w:t>útján történő teljesítését</w:t>
      </w:r>
      <w:r w:rsidRPr="00C01CAB">
        <w:rPr>
          <w:rFonts w:ascii="Times New Roman" w:hAnsi="Times New Roman"/>
          <w:sz w:val="24"/>
          <w:szCs w:val="24"/>
          <w:lang w:eastAsia="hu-HU"/>
        </w:rPr>
        <w:t>, ebben az esetben az ajánlatkérő százalékos értéket tartalmazó sáv formájában közli a</w:t>
      </w:r>
      <w:r>
        <w:rPr>
          <w:rFonts w:ascii="Times New Roman" w:hAnsi="Times New Roman"/>
          <w:sz w:val="24"/>
          <w:szCs w:val="24"/>
          <w:lang w:eastAsia="hu-HU"/>
        </w:rPr>
        <w:t>z</w:t>
      </w:r>
      <w:r w:rsidRPr="00C01CAB">
        <w:rPr>
          <w:rFonts w:ascii="Times New Roman" w:hAnsi="Times New Roman"/>
          <w:sz w:val="24"/>
          <w:szCs w:val="24"/>
          <w:lang w:eastAsia="hu-HU"/>
        </w:rPr>
        <w:t xml:space="preserve"> </w:t>
      </w:r>
      <w:r>
        <w:rPr>
          <w:rFonts w:ascii="Times New Roman" w:hAnsi="Times New Roman"/>
          <w:sz w:val="24"/>
          <w:szCs w:val="24"/>
          <w:lang w:eastAsia="hu-HU"/>
        </w:rPr>
        <w:t>alvállalkozói teljesítés lehetséges legalacsonyabb és legmagasabb</w:t>
      </w:r>
      <w:r w:rsidRPr="00C01CAB">
        <w:rPr>
          <w:rFonts w:ascii="Times New Roman" w:hAnsi="Times New Roman"/>
          <w:sz w:val="24"/>
          <w:szCs w:val="24"/>
          <w:lang w:eastAsia="hu-HU"/>
        </w:rPr>
        <w:t xml:space="preserve"> arányát. A</w:t>
      </w:r>
      <w:r>
        <w:rPr>
          <w:rFonts w:ascii="Times New Roman" w:hAnsi="Times New Roman"/>
          <w:sz w:val="24"/>
          <w:szCs w:val="24"/>
          <w:lang w:eastAsia="hu-HU"/>
        </w:rPr>
        <w:t>z</w:t>
      </w:r>
      <w:r w:rsidRPr="00C01CAB">
        <w:rPr>
          <w:rFonts w:ascii="Times New Roman" w:hAnsi="Times New Roman"/>
          <w:sz w:val="24"/>
          <w:szCs w:val="24"/>
          <w:lang w:eastAsia="hu-HU"/>
        </w:rPr>
        <w:t xml:space="preserve"> </w:t>
      </w:r>
      <w:r>
        <w:rPr>
          <w:rFonts w:ascii="Times New Roman" w:hAnsi="Times New Roman"/>
          <w:sz w:val="24"/>
          <w:szCs w:val="24"/>
          <w:lang w:eastAsia="hu-HU"/>
        </w:rPr>
        <w:t>így előírt arány</w:t>
      </w:r>
      <w:r w:rsidRPr="00C01CAB">
        <w:rPr>
          <w:rFonts w:ascii="Times New Roman" w:hAnsi="Times New Roman"/>
          <w:sz w:val="24"/>
          <w:szCs w:val="24"/>
          <w:lang w:eastAsia="hu-HU"/>
        </w:rPr>
        <w:t xml:space="preserve"> nem haladhatja meg a szerződés értékének 30%-át. </w:t>
      </w:r>
      <w:r w:rsidRPr="00935B82">
        <w:rPr>
          <w:rFonts w:ascii="Times New Roman" w:hAnsi="Times New Roman"/>
          <w:sz w:val="24"/>
          <w:szCs w:val="24"/>
          <w:lang w:eastAsia="hu-HU"/>
        </w:rPr>
        <w:t>A megadott sáv meghatározatásakor figyelembe kell venni a szerződés tárgyát, valamint az érintett ágazat természetét, ide</w:t>
      </w:r>
      <w:r w:rsidR="004D57E9">
        <w:rPr>
          <w:rFonts w:ascii="Times New Roman" w:hAnsi="Times New Roman"/>
          <w:sz w:val="24"/>
          <w:szCs w:val="24"/>
          <w:lang w:eastAsia="hu-HU"/>
        </w:rPr>
        <w:t xml:space="preserve"> </w:t>
      </w:r>
      <w:r w:rsidRPr="00935B82">
        <w:rPr>
          <w:rFonts w:ascii="Times New Roman" w:hAnsi="Times New Roman"/>
          <w:sz w:val="24"/>
          <w:szCs w:val="24"/>
          <w:lang w:eastAsia="hu-HU"/>
        </w:rPr>
        <w:t>értve az adott piacon tapasztalható verseny intenzitását és az ipar vonatkozó műszaki képességeit is.</w:t>
      </w:r>
    </w:p>
    <w:p w14:paraId="54F1E826" w14:textId="77777777" w:rsidR="007B6109" w:rsidRPr="00C01CAB" w:rsidRDefault="007B6109" w:rsidP="00C01CAB">
      <w:pPr>
        <w:autoSpaceDE w:val="0"/>
        <w:autoSpaceDN w:val="0"/>
        <w:adjustRightInd w:val="0"/>
        <w:spacing w:after="0" w:line="240" w:lineRule="auto"/>
        <w:jc w:val="both"/>
        <w:rPr>
          <w:rFonts w:ascii="Times New Roman" w:hAnsi="Times New Roman"/>
          <w:sz w:val="24"/>
          <w:szCs w:val="24"/>
          <w:lang w:eastAsia="hu-HU"/>
        </w:rPr>
      </w:pPr>
      <w:r w:rsidRPr="002F1300">
        <w:rPr>
          <w:rFonts w:ascii="Times New Roman" w:hAnsi="Times New Roman"/>
          <w:sz w:val="24"/>
          <w:szCs w:val="24"/>
          <w:lang w:eastAsia="hu-HU"/>
        </w:rPr>
        <w:t>(3)</w:t>
      </w:r>
      <w:r w:rsidRPr="00C01CAB">
        <w:rPr>
          <w:rFonts w:ascii="Times New Roman" w:hAnsi="Times New Roman"/>
          <w:sz w:val="24"/>
          <w:szCs w:val="24"/>
          <w:lang w:eastAsia="hu-HU"/>
        </w:rPr>
        <w:t xml:space="preserve"> A nyertes ajánlattevő az ajánlatkérő által a (</w:t>
      </w:r>
      <w:r w:rsidR="0011145C">
        <w:rPr>
          <w:rFonts w:ascii="Times New Roman" w:hAnsi="Times New Roman"/>
          <w:sz w:val="24"/>
          <w:szCs w:val="24"/>
          <w:lang w:eastAsia="hu-HU"/>
        </w:rPr>
        <w:t>2</w:t>
      </w:r>
      <w:r w:rsidRPr="00C01CAB">
        <w:rPr>
          <w:rFonts w:ascii="Times New Roman" w:hAnsi="Times New Roman"/>
          <w:sz w:val="24"/>
          <w:szCs w:val="24"/>
          <w:lang w:eastAsia="hu-HU"/>
        </w:rPr>
        <w:t xml:space="preserve">) bekezdésben foglaltaknak megfelelően </w:t>
      </w:r>
      <w:r>
        <w:rPr>
          <w:rFonts w:ascii="Times New Roman" w:hAnsi="Times New Roman"/>
          <w:sz w:val="24"/>
          <w:szCs w:val="24"/>
          <w:lang w:eastAsia="hu-HU"/>
        </w:rPr>
        <w:t>alvállalkozó útján tel</w:t>
      </w:r>
      <w:r w:rsidR="004D57E9">
        <w:rPr>
          <w:rFonts w:ascii="Times New Roman" w:hAnsi="Times New Roman"/>
          <w:sz w:val="24"/>
          <w:szCs w:val="24"/>
          <w:lang w:eastAsia="hu-HU"/>
        </w:rPr>
        <w:t>j</w:t>
      </w:r>
      <w:r>
        <w:rPr>
          <w:rFonts w:ascii="Times New Roman" w:hAnsi="Times New Roman"/>
          <w:sz w:val="24"/>
          <w:szCs w:val="24"/>
          <w:lang w:eastAsia="hu-HU"/>
        </w:rPr>
        <w:t xml:space="preserve">esíteni </w:t>
      </w:r>
      <w:r w:rsidRPr="00C01CAB">
        <w:rPr>
          <w:rFonts w:ascii="Times New Roman" w:hAnsi="Times New Roman"/>
          <w:sz w:val="24"/>
          <w:szCs w:val="24"/>
          <w:lang w:eastAsia="hu-HU"/>
        </w:rPr>
        <w:t>rende</w:t>
      </w:r>
      <w:r>
        <w:rPr>
          <w:rFonts w:ascii="Times New Roman" w:hAnsi="Times New Roman"/>
          <w:sz w:val="24"/>
          <w:szCs w:val="24"/>
          <w:lang w:eastAsia="hu-HU"/>
        </w:rPr>
        <w:t>lt aránynak megfelelő részben a</w:t>
      </w:r>
      <w:r w:rsidRPr="00C01CAB">
        <w:rPr>
          <w:rFonts w:ascii="Times New Roman" w:hAnsi="Times New Roman"/>
          <w:sz w:val="24"/>
          <w:szCs w:val="24"/>
          <w:lang w:eastAsia="hu-HU"/>
        </w:rPr>
        <w:t xml:space="preserve"> </w:t>
      </w:r>
      <w:r>
        <w:rPr>
          <w:rFonts w:ascii="Times New Roman" w:hAnsi="Times New Roman"/>
          <w:sz w:val="24"/>
          <w:szCs w:val="24"/>
          <w:lang w:eastAsia="hu-HU"/>
        </w:rPr>
        <w:t>112. §-ban</w:t>
      </w:r>
      <w:r w:rsidRPr="00C01CAB">
        <w:rPr>
          <w:rFonts w:ascii="Times New Roman" w:hAnsi="Times New Roman"/>
          <w:sz w:val="24"/>
          <w:szCs w:val="24"/>
          <w:lang w:eastAsia="hu-HU"/>
        </w:rPr>
        <w:t xml:space="preserve"> foglalt szabályoknak megfelelően köt alvállalkozói szerződéseket.</w:t>
      </w:r>
    </w:p>
    <w:p w14:paraId="5F63DFA1" w14:textId="77777777" w:rsidR="007B6109" w:rsidRPr="00C01CAB" w:rsidRDefault="007B6109" w:rsidP="00C01CAB">
      <w:pPr>
        <w:autoSpaceDE w:val="0"/>
        <w:autoSpaceDN w:val="0"/>
        <w:adjustRightInd w:val="0"/>
        <w:spacing w:after="0" w:line="240" w:lineRule="auto"/>
        <w:jc w:val="both"/>
        <w:rPr>
          <w:rFonts w:ascii="Times New Roman" w:hAnsi="Times New Roman"/>
          <w:sz w:val="24"/>
          <w:szCs w:val="24"/>
          <w:lang w:eastAsia="hu-HU"/>
        </w:rPr>
      </w:pPr>
      <w:r w:rsidRPr="002F1300">
        <w:rPr>
          <w:rFonts w:ascii="Times New Roman" w:hAnsi="Times New Roman"/>
          <w:sz w:val="24"/>
          <w:szCs w:val="24"/>
          <w:lang w:eastAsia="hu-HU"/>
        </w:rPr>
        <w:t>(4)</w:t>
      </w:r>
      <w:r w:rsidRPr="00C01CAB">
        <w:rPr>
          <w:rFonts w:ascii="Times New Roman" w:hAnsi="Times New Roman"/>
          <w:sz w:val="24"/>
          <w:szCs w:val="24"/>
          <w:lang w:eastAsia="hu-HU"/>
        </w:rPr>
        <w:t xml:space="preserve"> Az ajánlatkérő a (3) bekezdésen kívüli esetekben is előírhatja </w:t>
      </w:r>
      <w:r>
        <w:rPr>
          <w:rFonts w:ascii="Times New Roman" w:hAnsi="Times New Roman"/>
          <w:sz w:val="24"/>
          <w:szCs w:val="24"/>
          <w:lang w:eastAsia="hu-HU"/>
        </w:rPr>
        <w:t>a nyertes ajánlattevő számára a</w:t>
      </w:r>
      <w:r w:rsidRPr="00C01CAB">
        <w:rPr>
          <w:rFonts w:ascii="Times New Roman" w:hAnsi="Times New Roman"/>
          <w:sz w:val="24"/>
          <w:szCs w:val="24"/>
          <w:lang w:eastAsia="hu-HU"/>
        </w:rPr>
        <w:t xml:space="preserve"> </w:t>
      </w:r>
      <w:r>
        <w:rPr>
          <w:rFonts w:ascii="Times New Roman" w:hAnsi="Times New Roman"/>
          <w:sz w:val="24"/>
          <w:szCs w:val="24"/>
          <w:lang w:eastAsia="hu-HU"/>
        </w:rPr>
        <w:t>112. §-ban</w:t>
      </w:r>
      <w:r w:rsidRPr="00C01CAB">
        <w:rPr>
          <w:rFonts w:ascii="Times New Roman" w:hAnsi="Times New Roman"/>
          <w:sz w:val="24"/>
          <w:szCs w:val="24"/>
          <w:lang w:eastAsia="hu-HU"/>
        </w:rPr>
        <w:t xml:space="preserve"> foglalt rendelkezések alkalmazását a megkötni kívánt bizonyos alvállalkozói szerződések vagy azok mindegyike vonatkozásában.</w:t>
      </w:r>
    </w:p>
    <w:p w14:paraId="15871DED" w14:textId="77777777" w:rsidR="007B6109" w:rsidRPr="00C01CAB" w:rsidRDefault="007B6109" w:rsidP="00C01CAB">
      <w:pPr>
        <w:autoSpaceDE w:val="0"/>
        <w:autoSpaceDN w:val="0"/>
        <w:adjustRightInd w:val="0"/>
        <w:spacing w:after="0" w:line="240" w:lineRule="auto"/>
        <w:jc w:val="both"/>
        <w:rPr>
          <w:rFonts w:ascii="Times New Roman" w:hAnsi="Times New Roman"/>
          <w:sz w:val="24"/>
          <w:szCs w:val="24"/>
          <w:lang w:eastAsia="hu-HU"/>
        </w:rPr>
      </w:pPr>
      <w:r w:rsidRPr="002F1300">
        <w:rPr>
          <w:rFonts w:ascii="Times New Roman" w:hAnsi="Times New Roman"/>
          <w:sz w:val="24"/>
          <w:szCs w:val="24"/>
          <w:lang w:eastAsia="hu-HU"/>
        </w:rPr>
        <w:t>(5)</w:t>
      </w:r>
      <w:r w:rsidRPr="00C01CAB">
        <w:rPr>
          <w:rFonts w:ascii="Times New Roman" w:hAnsi="Times New Roman"/>
          <w:sz w:val="24"/>
          <w:szCs w:val="24"/>
          <w:lang w:eastAsia="hu-HU"/>
        </w:rPr>
        <w:t xml:space="preserve"> Az ajánlattevőnek a szerződés teljesítése során írásban be kell jelentenie az ajánlatkérő számára a szerződés teljesítéséhez igénybe vett alvállalkozókra vonatkozó változtatási igényét</w:t>
      </w:r>
      <w:r>
        <w:rPr>
          <w:rFonts w:ascii="Times New Roman" w:hAnsi="Times New Roman"/>
          <w:sz w:val="24"/>
          <w:szCs w:val="24"/>
          <w:lang w:eastAsia="hu-HU"/>
        </w:rPr>
        <w:t>. Az ajánlattevő</w:t>
      </w:r>
      <w:r w:rsidRPr="00C01CAB">
        <w:rPr>
          <w:rFonts w:ascii="Times New Roman" w:hAnsi="Times New Roman"/>
          <w:sz w:val="24"/>
          <w:szCs w:val="24"/>
          <w:lang w:eastAsia="hu-HU"/>
        </w:rPr>
        <w:t xml:space="preserve"> a szerződés teljesítésébe az ajánlatkérő előzetes írásbeli hozzájárulásával vonhat be új alvállalkozót</w:t>
      </w:r>
      <w:r>
        <w:rPr>
          <w:rFonts w:ascii="Times New Roman" w:hAnsi="Times New Roman"/>
          <w:sz w:val="24"/>
          <w:szCs w:val="24"/>
          <w:lang w:eastAsia="hu-HU"/>
        </w:rPr>
        <w:t xml:space="preserve">. </w:t>
      </w:r>
      <w:r w:rsidRPr="00C01CAB">
        <w:rPr>
          <w:rFonts w:ascii="Times New Roman" w:hAnsi="Times New Roman"/>
          <w:sz w:val="24"/>
          <w:szCs w:val="24"/>
          <w:lang w:eastAsia="hu-HU"/>
        </w:rPr>
        <w:t xml:space="preserve">Az ajánlatkérő </w:t>
      </w:r>
      <w:r w:rsidRPr="00EF4B28">
        <w:rPr>
          <w:rFonts w:ascii="Times New Roman" w:hAnsi="Times New Roman"/>
          <w:sz w:val="24"/>
          <w:szCs w:val="24"/>
          <w:lang w:eastAsia="hu-HU"/>
        </w:rPr>
        <w:t xml:space="preserve">a </w:t>
      </w:r>
      <w:r>
        <w:rPr>
          <w:rFonts w:ascii="Times New Roman" w:hAnsi="Times New Roman"/>
          <w:sz w:val="24"/>
          <w:szCs w:val="24"/>
          <w:lang w:eastAsia="hu-HU"/>
        </w:rPr>
        <w:t>105</w:t>
      </w:r>
      <w:r w:rsidRPr="00EF4B28">
        <w:rPr>
          <w:rFonts w:ascii="Times New Roman" w:hAnsi="Times New Roman"/>
          <w:sz w:val="24"/>
          <w:szCs w:val="24"/>
          <w:lang w:eastAsia="hu-HU"/>
        </w:rPr>
        <w:t>. § (3)</w:t>
      </w:r>
      <w:r>
        <w:rPr>
          <w:rFonts w:ascii="Times New Roman" w:hAnsi="Times New Roman"/>
          <w:sz w:val="24"/>
          <w:szCs w:val="24"/>
          <w:lang w:eastAsia="hu-HU"/>
        </w:rPr>
        <w:t xml:space="preserve"> bekezdésében foglaltakon túlmenően is megtilthatja</w:t>
      </w:r>
      <w:r w:rsidRPr="00C01CAB">
        <w:rPr>
          <w:rFonts w:ascii="Times New Roman" w:hAnsi="Times New Roman"/>
          <w:sz w:val="24"/>
          <w:szCs w:val="24"/>
          <w:lang w:eastAsia="hu-HU"/>
        </w:rPr>
        <w:t xml:space="preserve"> az ajánlattevő által a beszerzési eljárás folyamán vagy a nyertes ajánlattevő által a szerződés teljesítése során </w:t>
      </w:r>
      <w:r>
        <w:rPr>
          <w:rFonts w:ascii="Times New Roman" w:hAnsi="Times New Roman"/>
          <w:sz w:val="24"/>
          <w:szCs w:val="24"/>
          <w:lang w:eastAsia="hu-HU"/>
        </w:rPr>
        <w:t>megjelölt alvállalkozók bevonását</w:t>
      </w:r>
      <w:r w:rsidRPr="00C01CAB">
        <w:rPr>
          <w:rFonts w:ascii="Times New Roman" w:hAnsi="Times New Roman"/>
          <w:sz w:val="24"/>
          <w:szCs w:val="24"/>
          <w:lang w:eastAsia="hu-HU"/>
        </w:rPr>
        <w:t xml:space="preserve">. A </w:t>
      </w:r>
      <w:r>
        <w:rPr>
          <w:rFonts w:ascii="Times New Roman" w:hAnsi="Times New Roman"/>
          <w:sz w:val="24"/>
          <w:szCs w:val="24"/>
          <w:lang w:eastAsia="hu-HU"/>
        </w:rPr>
        <w:t>tiltás</w:t>
      </w:r>
      <w:r w:rsidRPr="00C01CAB">
        <w:rPr>
          <w:rFonts w:ascii="Times New Roman" w:hAnsi="Times New Roman"/>
          <w:sz w:val="24"/>
          <w:szCs w:val="24"/>
          <w:lang w:eastAsia="hu-HU"/>
        </w:rPr>
        <w:t xml:space="preserve"> csak a beszerzési eljárás során alkalmazott kizárási okokon, valamint azon alkalmassági követelményeken alapulhat, amelyeknek az alvállalkozó önállóan köteles megfelelni. </w:t>
      </w:r>
      <w:r>
        <w:rPr>
          <w:rFonts w:ascii="Times New Roman" w:hAnsi="Times New Roman"/>
          <w:sz w:val="24"/>
          <w:szCs w:val="24"/>
          <w:lang w:eastAsia="hu-HU"/>
        </w:rPr>
        <w:t>Ha</w:t>
      </w:r>
      <w:r w:rsidRPr="00C01CAB">
        <w:rPr>
          <w:rFonts w:ascii="Times New Roman" w:hAnsi="Times New Roman"/>
          <w:sz w:val="24"/>
          <w:szCs w:val="24"/>
          <w:lang w:eastAsia="hu-HU"/>
        </w:rPr>
        <w:t xml:space="preserve"> az ajánlatkérő </w:t>
      </w:r>
      <w:r>
        <w:rPr>
          <w:rFonts w:ascii="Times New Roman" w:hAnsi="Times New Roman"/>
          <w:sz w:val="24"/>
          <w:szCs w:val="24"/>
          <w:lang w:eastAsia="hu-HU"/>
        </w:rPr>
        <w:t>valamely alvállalkozó bevonásához nem járul hozzá</w:t>
      </w:r>
      <w:r w:rsidRPr="00C01CAB">
        <w:rPr>
          <w:rFonts w:ascii="Times New Roman" w:hAnsi="Times New Roman"/>
          <w:sz w:val="24"/>
          <w:szCs w:val="24"/>
          <w:lang w:eastAsia="hu-HU"/>
        </w:rPr>
        <w:t>, e döntését írásban kell indokolnia az ajánlattevő vagy nyertes ajánlattevő számára. Az indokolásnak tartalmaznia kell, hogy az alvállalkozó miért nem felel meg a követelményeknek.</w:t>
      </w:r>
    </w:p>
    <w:p w14:paraId="7B93B8ED" w14:textId="77777777" w:rsidR="007B6109" w:rsidRPr="00C01CAB" w:rsidRDefault="007B6109" w:rsidP="00C01CAB">
      <w:pPr>
        <w:autoSpaceDE w:val="0"/>
        <w:autoSpaceDN w:val="0"/>
        <w:adjustRightInd w:val="0"/>
        <w:spacing w:after="0" w:line="240" w:lineRule="auto"/>
        <w:jc w:val="both"/>
        <w:rPr>
          <w:rFonts w:ascii="Times New Roman" w:hAnsi="Times New Roman"/>
          <w:sz w:val="24"/>
          <w:szCs w:val="24"/>
          <w:lang w:eastAsia="hu-HU"/>
        </w:rPr>
      </w:pPr>
      <w:r w:rsidRPr="002F1300">
        <w:rPr>
          <w:rFonts w:ascii="Times New Roman" w:hAnsi="Times New Roman"/>
          <w:sz w:val="24"/>
          <w:szCs w:val="24"/>
          <w:lang w:eastAsia="hu-HU"/>
        </w:rPr>
        <w:t>(6)</w:t>
      </w:r>
      <w:r w:rsidRPr="00C01CAB">
        <w:rPr>
          <w:rFonts w:ascii="Times New Roman" w:hAnsi="Times New Roman"/>
          <w:sz w:val="24"/>
          <w:szCs w:val="24"/>
          <w:lang w:eastAsia="hu-HU"/>
        </w:rPr>
        <w:t xml:space="preserve"> A (2)-(</w:t>
      </w:r>
      <w:r>
        <w:rPr>
          <w:rFonts w:ascii="Times New Roman" w:hAnsi="Times New Roman"/>
          <w:sz w:val="24"/>
          <w:szCs w:val="24"/>
          <w:lang w:eastAsia="hu-HU"/>
        </w:rPr>
        <w:t>5</w:t>
      </w:r>
      <w:r w:rsidRPr="00C01CAB">
        <w:rPr>
          <w:rFonts w:ascii="Times New Roman" w:hAnsi="Times New Roman"/>
          <w:sz w:val="24"/>
          <w:szCs w:val="24"/>
          <w:lang w:eastAsia="hu-HU"/>
        </w:rPr>
        <w:t xml:space="preserve">) bekezdés </w:t>
      </w:r>
      <w:r>
        <w:rPr>
          <w:rFonts w:ascii="Times New Roman" w:hAnsi="Times New Roman"/>
          <w:sz w:val="24"/>
          <w:szCs w:val="24"/>
          <w:lang w:eastAsia="hu-HU"/>
        </w:rPr>
        <w:t xml:space="preserve">szerinti </w:t>
      </w:r>
      <w:r w:rsidRPr="00C01CAB">
        <w:rPr>
          <w:rFonts w:ascii="Times New Roman" w:hAnsi="Times New Roman"/>
          <w:sz w:val="24"/>
          <w:szCs w:val="24"/>
          <w:lang w:eastAsia="hu-HU"/>
        </w:rPr>
        <w:t>követelményeket fe</w:t>
      </w:r>
      <w:r>
        <w:rPr>
          <w:rFonts w:ascii="Times New Roman" w:hAnsi="Times New Roman"/>
          <w:sz w:val="24"/>
          <w:szCs w:val="24"/>
          <w:lang w:eastAsia="hu-HU"/>
        </w:rPr>
        <w:t>l kell tüntetni az eljárást megindító</w:t>
      </w:r>
      <w:r w:rsidRPr="00C01CAB">
        <w:rPr>
          <w:rFonts w:ascii="Times New Roman" w:hAnsi="Times New Roman"/>
          <w:sz w:val="24"/>
          <w:szCs w:val="24"/>
          <w:lang w:eastAsia="hu-HU"/>
        </w:rPr>
        <w:t xml:space="preserve"> felhívásban.</w:t>
      </w:r>
    </w:p>
    <w:p w14:paraId="6D2A6643" w14:textId="77777777" w:rsidR="007B6109" w:rsidRPr="004B39A0" w:rsidRDefault="007B6109" w:rsidP="007062E5">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112</w:t>
      </w:r>
      <w:r w:rsidRPr="004B39A0">
        <w:rPr>
          <w:rFonts w:ascii="Times New Roman" w:hAnsi="Times New Roman"/>
          <w:b/>
          <w:sz w:val="24"/>
          <w:szCs w:val="24"/>
        </w:rPr>
        <w:t>. §</w:t>
      </w:r>
      <w:r w:rsidRPr="004B39A0">
        <w:rPr>
          <w:rFonts w:ascii="Times New Roman" w:hAnsi="Times New Roman"/>
          <w:sz w:val="24"/>
          <w:szCs w:val="24"/>
        </w:rPr>
        <w:t xml:space="preserve"> (1) A védelmi és biztonsági beszerzésekre vonatkozó uniós értékhatár</w:t>
      </w:r>
      <w:r>
        <w:rPr>
          <w:rFonts w:ascii="Times New Roman" w:hAnsi="Times New Roman"/>
          <w:sz w:val="24"/>
          <w:szCs w:val="24"/>
        </w:rPr>
        <w:t>oka</w:t>
      </w:r>
      <w:r w:rsidRPr="004B39A0">
        <w:rPr>
          <w:rFonts w:ascii="Times New Roman" w:hAnsi="Times New Roman"/>
          <w:sz w:val="24"/>
          <w:szCs w:val="24"/>
        </w:rPr>
        <w:t xml:space="preserve">t elérő </w:t>
      </w:r>
      <w:r>
        <w:rPr>
          <w:rFonts w:ascii="Times New Roman" w:hAnsi="Times New Roman"/>
          <w:sz w:val="24"/>
          <w:szCs w:val="24"/>
        </w:rPr>
        <w:t xml:space="preserve">értékű </w:t>
      </w:r>
      <w:r w:rsidRPr="004B39A0">
        <w:rPr>
          <w:rFonts w:ascii="Times New Roman" w:hAnsi="Times New Roman"/>
          <w:sz w:val="24"/>
          <w:szCs w:val="24"/>
        </w:rPr>
        <w:t xml:space="preserve">beszerzési eljárásban a </w:t>
      </w:r>
      <w:r>
        <w:rPr>
          <w:rFonts w:ascii="Times New Roman" w:hAnsi="Times New Roman"/>
          <w:sz w:val="24"/>
          <w:szCs w:val="24"/>
        </w:rPr>
        <w:t>111</w:t>
      </w:r>
      <w:r w:rsidRPr="00EF4B28">
        <w:rPr>
          <w:rFonts w:ascii="Times New Roman" w:hAnsi="Times New Roman"/>
          <w:sz w:val="24"/>
          <w:szCs w:val="24"/>
        </w:rPr>
        <w:t>. § (3)</w:t>
      </w:r>
      <w:r w:rsidRPr="00EF4B28">
        <w:rPr>
          <w:rFonts w:ascii="Times New Roman" w:hAnsi="Times New Roman"/>
          <w:strike/>
          <w:sz w:val="24"/>
          <w:szCs w:val="24"/>
        </w:rPr>
        <w:t>-</w:t>
      </w:r>
      <w:r w:rsidRPr="00EF4B28">
        <w:rPr>
          <w:rFonts w:ascii="Times New Roman" w:hAnsi="Times New Roman"/>
          <w:sz w:val="24"/>
          <w:szCs w:val="24"/>
        </w:rPr>
        <w:t>(5)</w:t>
      </w:r>
      <w:r w:rsidRPr="004B39A0">
        <w:rPr>
          <w:rFonts w:ascii="Times New Roman" w:hAnsi="Times New Roman"/>
          <w:sz w:val="24"/>
          <w:szCs w:val="24"/>
        </w:rPr>
        <w:t xml:space="preserve"> bekezdés</w:t>
      </w:r>
      <w:r>
        <w:rPr>
          <w:rFonts w:ascii="Times New Roman" w:hAnsi="Times New Roman"/>
          <w:sz w:val="24"/>
          <w:szCs w:val="24"/>
        </w:rPr>
        <w:t>é</w:t>
      </w:r>
      <w:r w:rsidRPr="004B39A0">
        <w:rPr>
          <w:rFonts w:ascii="Times New Roman" w:hAnsi="Times New Roman"/>
          <w:sz w:val="24"/>
          <w:szCs w:val="24"/>
        </w:rPr>
        <w:t>ben meghatározott esetekben az ajánlatkérőnek nem minősülő nyertes ajánlattevőnek az alvállalkozókkal megkötendő szerződéseire (2)-(8) bekezdésben foglaltakat kell alkalmazni.</w:t>
      </w:r>
    </w:p>
    <w:p w14:paraId="0EA21673" w14:textId="77777777" w:rsidR="007B6109" w:rsidRPr="004B39A0" w:rsidRDefault="007B6109" w:rsidP="007062E5">
      <w:pPr>
        <w:autoSpaceDE w:val="0"/>
        <w:autoSpaceDN w:val="0"/>
        <w:adjustRightInd w:val="0"/>
        <w:spacing w:after="0" w:line="240" w:lineRule="auto"/>
        <w:jc w:val="both"/>
        <w:rPr>
          <w:rFonts w:ascii="Times New Roman" w:hAnsi="Times New Roman"/>
          <w:sz w:val="24"/>
          <w:szCs w:val="24"/>
        </w:rPr>
      </w:pPr>
      <w:r w:rsidRPr="002F1300">
        <w:rPr>
          <w:rFonts w:ascii="Times New Roman" w:hAnsi="Times New Roman"/>
          <w:sz w:val="24"/>
          <w:szCs w:val="24"/>
        </w:rPr>
        <w:t>(2)</w:t>
      </w:r>
      <w:r w:rsidRPr="004B39A0">
        <w:rPr>
          <w:rFonts w:ascii="Times New Roman" w:hAnsi="Times New Roman"/>
          <w:sz w:val="24"/>
          <w:szCs w:val="24"/>
        </w:rPr>
        <w:t xml:space="preserve"> Ha az ajánlatkérőnek nem minősülő nyertes ajánlattevő olyan alvállalkozói szerződést kíván kötni, amelynek általános forgalmi adó nélkül számított becsült értéke a védelmi és biztonsági </w:t>
      </w:r>
      <w:r w:rsidRPr="004B39A0">
        <w:rPr>
          <w:rFonts w:ascii="Times New Roman" w:hAnsi="Times New Roman"/>
          <w:sz w:val="24"/>
          <w:szCs w:val="24"/>
        </w:rPr>
        <w:lastRenderedPageBreak/>
        <w:t>beszerzésekre vonatkozó uniós értékhatárokat meghaladja, ezt a szándékát hirdetményben kell közzétennie, ha az eljárás során az ajánlatkérő hirdetményt tett közzé.</w:t>
      </w:r>
    </w:p>
    <w:p w14:paraId="7B43E1DC" w14:textId="77777777" w:rsidR="007B6109" w:rsidRPr="004B39A0" w:rsidRDefault="007B6109" w:rsidP="007062E5">
      <w:pPr>
        <w:autoSpaceDE w:val="0"/>
        <w:autoSpaceDN w:val="0"/>
        <w:adjustRightInd w:val="0"/>
        <w:spacing w:after="0" w:line="240" w:lineRule="auto"/>
        <w:jc w:val="both"/>
        <w:rPr>
          <w:rFonts w:ascii="Times New Roman" w:hAnsi="Times New Roman"/>
          <w:sz w:val="24"/>
          <w:szCs w:val="24"/>
        </w:rPr>
      </w:pPr>
      <w:r w:rsidRPr="002F1300">
        <w:rPr>
          <w:rFonts w:ascii="Times New Roman" w:hAnsi="Times New Roman"/>
          <w:sz w:val="24"/>
          <w:szCs w:val="24"/>
        </w:rPr>
        <w:t>(3)</w:t>
      </w:r>
      <w:r w:rsidRPr="004B39A0">
        <w:rPr>
          <w:rFonts w:ascii="Times New Roman" w:hAnsi="Times New Roman"/>
          <w:sz w:val="24"/>
          <w:szCs w:val="24"/>
        </w:rPr>
        <w:t xml:space="preserve"> Az alvállalkozói hirdetménynek a </w:t>
      </w:r>
      <w:r w:rsidR="00405769" w:rsidRPr="00405769">
        <w:rPr>
          <w:rFonts w:ascii="Times New Roman" w:hAnsi="Times New Roman"/>
          <w:sz w:val="24"/>
          <w:szCs w:val="24"/>
        </w:rPr>
        <w:t xml:space="preserve">1986/2015/EU </w:t>
      </w:r>
      <w:r w:rsidRPr="004B39A0">
        <w:rPr>
          <w:rFonts w:ascii="Times New Roman" w:hAnsi="Times New Roman"/>
          <w:sz w:val="24"/>
          <w:szCs w:val="24"/>
        </w:rPr>
        <w:t>végrehajtási rendelet XVI. mellékletében foglaltak szerinti tartalommal kell megjelennie, továbbá tartalmazhat bármilyen más</w:t>
      </w:r>
      <w:r>
        <w:rPr>
          <w:rFonts w:ascii="Times New Roman" w:hAnsi="Times New Roman"/>
          <w:sz w:val="24"/>
          <w:szCs w:val="24"/>
        </w:rPr>
        <w:t xml:space="preserve">, </w:t>
      </w:r>
      <w:r w:rsidRPr="004B39A0">
        <w:rPr>
          <w:rFonts w:ascii="Times New Roman" w:hAnsi="Times New Roman"/>
          <w:sz w:val="24"/>
          <w:szCs w:val="24"/>
        </w:rPr>
        <w:t xml:space="preserve">szükség esetén </w:t>
      </w:r>
      <w:r w:rsidRPr="00D014BA">
        <w:rPr>
          <w:rFonts w:ascii="Times New Roman" w:hAnsi="Times New Roman"/>
          <w:sz w:val="24"/>
          <w:szCs w:val="24"/>
        </w:rPr>
        <w:t xml:space="preserve">– így különösen minősített adat </w:t>
      </w:r>
      <w:r>
        <w:rPr>
          <w:rFonts w:ascii="Times New Roman" w:hAnsi="Times New Roman"/>
          <w:sz w:val="24"/>
          <w:szCs w:val="24"/>
        </w:rPr>
        <w:t xml:space="preserve">vonatkozásában – </w:t>
      </w:r>
      <w:r w:rsidRPr="004B39A0">
        <w:rPr>
          <w:rFonts w:ascii="Times New Roman" w:hAnsi="Times New Roman"/>
          <w:sz w:val="24"/>
          <w:szCs w:val="24"/>
        </w:rPr>
        <w:t>az ajánlatkérő által jóváhagyott adatot.</w:t>
      </w:r>
    </w:p>
    <w:p w14:paraId="763CBBF1" w14:textId="77777777" w:rsidR="007B6109" w:rsidRPr="004B39A0" w:rsidRDefault="007B6109" w:rsidP="007062E5">
      <w:pPr>
        <w:autoSpaceDE w:val="0"/>
        <w:autoSpaceDN w:val="0"/>
        <w:adjustRightInd w:val="0"/>
        <w:spacing w:after="0" w:line="240" w:lineRule="auto"/>
        <w:jc w:val="both"/>
        <w:rPr>
          <w:rFonts w:ascii="Times New Roman" w:hAnsi="Times New Roman"/>
          <w:sz w:val="24"/>
          <w:szCs w:val="24"/>
        </w:rPr>
      </w:pPr>
      <w:r w:rsidRPr="002F1300">
        <w:rPr>
          <w:rFonts w:ascii="Times New Roman" w:hAnsi="Times New Roman"/>
          <w:sz w:val="24"/>
          <w:szCs w:val="24"/>
        </w:rPr>
        <w:t>(4)</w:t>
      </w:r>
      <w:r w:rsidRPr="004B39A0">
        <w:rPr>
          <w:rFonts w:ascii="Times New Roman" w:hAnsi="Times New Roman"/>
          <w:sz w:val="24"/>
          <w:szCs w:val="24"/>
        </w:rPr>
        <w:t xml:space="preserve"> Az alvállalkozói hirdetményt </w:t>
      </w:r>
      <w:r w:rsidRPr="00EF4B28">
        <w:rPr>
          <w:rFonts w:ascii="Times New Roman" w:hAnsi="Times New Roman"/>
          <w:sz w:val="24"/>
          <w:szCs w:val="24"/>
        </w:rPr>
        <w:t xml:space="preserve">a </w:t>
      </w:r>
      <w:r>
        <w:rPr>
          <w:rFonts w:ascii="Times New Roman" w:hAnsi="Times New Roman"/>
          <w:sz w:val="24"/>
          <w:szCs w:val="24"/>
        </w:rPr>
        <w:t>31</w:t>
      </w:r>
      <w:r w:rsidRPr="00EF4B28">
        <w:rPr>
          <w:rFonts w:ascii="Times New Roman" w:hAnsi="Times New Roman"/>
          <w:sz w:val="24"/>
          <w:szCs w:val="24"/>
        </w:rPr>
        <w:t>. §-ban</w:t>
      </w:r>
      <w:r w:rsidRPr="004B39A0">
        <w:rPr>
          <w:rFonts w:ascii="Times New Roman" w:hAnsi="Times New Roman"/>
          <w:sz w:val="24"/>
          <w:szCs w:val="24"/>
        </w:rPr>
        <w:t xml:space="preserve"> foglalt</w:t>
      </w:r>
      <w:r>
        <w:rPr>
          <w:rFonts w:ascii="Times New Roman" w:hAnsi="Times New Roman"/>
          <w:sz w:val="24"/>
          <w:szCs w:val="24"/>
        </w:rPr>
        <w:t>ak</w:t>
      </w:r>
      <w:r w:rsidRPr="004B39A0">
        <w:rPr>
          <w:rFonts w:ascii="Times New Roman" w:hAnsi="Times New Roman"/>
          <w:sz w:val="24"/>
          <w:szCs w:val="24"/>
        </w:rPr>
        <w:t xml:space="preserve"> </w:t>
      </w:r>
      <w:r>
        <w:rPr>
          <w:rFonts w:ascii="Times New Roman" w:hAnsi="Times New Roman"/>
          <w:sz w:val="24"/>
          <w:szCs w:val="24"/>
        </w:rPr>
        <w:t>szerint</w:t>
      </w:r>
      <w:r w:rsidRPr="004B39A0">
        <w:rPr>
          <w:rFonts w:ascii="Times New Roman" w:hAnsi="Times New Roman"/>
          <w:sz w:val="24"/>
          <w:szCs w:val="24"/>
        </w:rPr>
        <w:t xml:space="preserve"> kell közzétenni.</w:t>
      </w:r>
    </w:p>
    <w:p w14:paraId="1302F2AE" w14:textId="77777777" w:rsidR="007B6109" w:rsidRPr="004B39A0" w:rsidRDefault="007B6109" w:rsidP="007062E5">
      <w:pPr>
        <w:autoSpaceDE w:val="0"/>
        <w:autoSpaceDN w:val="0"/>
        <w:adjustRightInd w:val="0"/>
        <w:spacing w:after="0" w:line="240" w:lineRule="auto"/>
        <w:jc w:val="both"/>
        <w:rPr>
          <w:rFonts w:ascii="Times New Roman" w:hAnsi="Times New Roman"/>
          <w:sz w:val="24"/>
          <w:szCs w:val="24"/>
        </w:rPr>
      </w:pPr>
      <w:r w:rsidRPr="002F1300">
        <w:rPr>
          <w:rFonts w:ascii="Times New Roman" w:hAnsi="Times New Roman"/>
          <w:sz w:val="24"/>
          <w:szCs w:val="24"/>
        </w:rPr>
        <w:t>(5)</w:t>
      </w:r>
      <w:r w:rsidRPr="004B39A0">
        <w:rPr>
          <w:rFonts w:ascii="Times New Roman" w:hAnsi="Times New Roman"/>
          <w:sz w:val="24"/>
          <w:szCs w:val="24"/>
        </w:rPr>
        <w:t xml:space="preserve"> </w:t>
      </w:r>
      <w:r>
        <w:rPr>
          <w:rFonts w:ascii="Times New Roman" w:hAnsi="Times New Roman"/>
          <w:sz w:val="24"/>
          <w:szCs w:val="24"/>
        </w:rPr>
        <w:t>Nem kell</w:t>
      </w:r>
      <w:r w:rsidRPr="004B39A0">
        <w:rPr>
          <w:rFonts w:ascii="Times New Roman" w:hAnsi="Times New Roman"/>
          <w:sz w:val="24"/>
          <w:szCs w:val="24"/>
        </w:rPr>
        <w:t xml:space="preserve"> alvállalkozói hirdetmény</w:t>
      </w:r>
      <w:r>
        <w:rPr>
          <w:rFonts w:ascii="Times New Roman" w:hAnsi="Times New Roman"/>
          <w:sz w:val="24"/>
          <w:szCs w:val="24"/>
        </w:rPr>
        <w:t>t közzétenni</w:t>
      </w:r>
      <w:r w:rsidRPr="004B39A0">
        <w:rPr>
          <w:rFonts w:ascii="Times New Roman" w:hAnsi="Times New Roman"/>
          <w:sz w:val="24"/>
          <w:szCs w:val="24"/>
        </w:rPr>
        <w:t xml:space="preserve">, ha az alvállalkozói szerződés </w:t>
      </w:r>
      <w:r>
        <w:rPr>
          <w:rFonts w:ascii="Times New Roman" w:hAnsi="Times New Roman"/>
          <w:sz w:val="24"/>
          <w:szCs w:val="24"/>
        </w:rPr>
        <w:t xml:space="preserve">megkötése kapcsán fennállnak azok a feltételek, amelyek </w:t>
      </w:r>
      <w:r w:rsidRPr="004B39A0">
        <w:rPr>
          <w:rFonts w:ascii="Times New Roman" w:hAnsi="Times New Roman"/>
          <w:sz w:val="24"/>
          <w:szCs w:val="24"/>
        </w:rPr>
        <w:t>hirdetmény nélküli tárgyalásos eljárás lefolytatás</w:t>
      </w:r>
      <w:r>
        <w:rPr>
          <w:rFonts w:ascii="Times New Roman" w:hAnsi="Times New Roman"/>
          <w:sz w:val="24"/>
          <w:szCs w:val="24"/>
        </w:rPr>
        <w:t>ára adhatnának alapot</w:t>
      </w:r>
      <w:r w:rsidRPr="004B39A0">
        <w:rPr>
          <w:rFonts w:ascii="Times New Roman" w:hAnsi="Times New Roman"/>
          <w:sz w:val="24"/>
          <w:szCs w:val="24"/>
        </w:rPr>
        <w:t>.</w:t>
      </w:r>
    </w:p>
    <w:p w14:paraId="7324C6DD" w14:textId="77777777" w:rsidR="007B6109" w:rsidRPr="0085166F" w:rsidRDefault="007B6109" w:rsidP="007062E5">
      <w:pPr>
        <w:autoSpaceDE w:val="0"/>
        <w:autoSpaceDN w:val="0"/>
        <w:adjustRightInd w:val="0"/>
        <w:spacing w:after="0" w:line="240" w:lineRule="auto"/>
        <w:jc w:val="both"/>
        <w:rPr>
          <w:rFonts w:ascii="Times New Roman" w:hAnsi="Times New Roman"/>
          <w:sz w:val="24"/>
          <w:szCs w:val="24"/>
        </w:rPr>
      </w:pPr>
      <w:r w:rsidRPr="002F1300">
        <w:rPr>
          <w:rFonts w:ascii="Times New Roman" w:hAnsi="Times New Roman"/>
          <w:sz w:val="24"/>
          <w:szCs w:val="24"/>
        </w:rPr>
        <w:t>(6)</w:t>
      </w:r>
      <w:r w:rsidRPr="004B39A0">
        <w:rPr>
          <w:rFonts w:ascii="Times New Roman" w:hAnsi="Times New Roman"/>
          <w:sz w:val="24"/>
          <w:szCs w:val="24"/>
        </w:rPr>
        <w:t xml:space="preserve"> A nyertes ajánlattevők saját honlapjukon olyan alvállalkozói hirdetményeket</w:t>
      </w:r>
      <w:r w:rsidRPr="0085166F">
        <w:rPr>
          <w:rFonts w:ascii="Times New Roman" w:hAnsi="Times New Roman"/>
          <w:sz w:val="24"/>
          <w:szCs w:val="24"/>
        </w:rPr>
        <w:t xml:space="preserve"> is közzétehetnek, amelyek esetében nincs közzétételi kötelezettségük.</w:t>
      </w:r>
    </w:p>
    <w:p w14:paraId="64EDFB54" w14:textId="77777777" w:rsidR="007B6109" w:rsidRPr="0085166F" w:rsidRDefault="007B6109" w:rsidP="007062E5">
      <w:pPr>
        <w:autoSpaceDE w:val="0"/>
        <w:autoSpaceDN w:val="0"/>
        <w:adjustRightInd w:val="0"/>
        <w:spacing w:after="0" w:line="240" w:lineRule="auto"/>
        <w:jc w:val="both"/>
        <w:rPr>
          <w:rFonts w:ascii="Times New Roman" w:hAnsi="Times New Roman"/>
          <w:sz w:val="24"/>
          <w:szCs w:val="24"/>
        </w:rPr>
      </w:pPr>
      <w:r w:rsidRPr="002F1300">
        <w:rPr>
          <w:rFonts w:ascii="Times New Roman" w:hAnsi="Times New Roman"/>
          <w:sz w:val="24"/>
          <w:szCs w:val="24"/>
        </w:rPr>
        <w:t>(7)</w:t>
      </w:r>
      <w:r w:rsidRPr="0085166F">
        <w:rPr>
          <w:rFonts w:ascii="Times New Roman" w:hAnsi="Times New Roman"/>
          <w:sz w:val="24"/>
          <w:szCs w:val="24"/>
        </w:rPr>
        <w:t xml:space="preserve"> Az alvállalkozói hirdetményben közölni kell az ajánlatkérő által a nyertes ajánlattevő kiválasztásához előírt feltételeket, vagy bármely más olyan szempontot, amelyet az alvállalkozók kiválasztásánál alkalmazni kell. Valamennyi feltételnek objektívnek kell lennie, </w:t>
      </w:r>
      <w:r>
        <w:rPr>
          <w:rFonts w:ascii="Times New Roman" w:hAnsi="Times New Roman"/>
          <w:sz w:val="24"/>
          <w:szCs w:val="24"/>
        </w:rPr>
        <w:t xml:space="preserve">biztosítania kell az egyenlő bánásmódot, </w:t>
      </w:r>
      <w:r w:rsidRPr="0085166F">
        <w:rPr>
          <w:rFonts w:ascii="Times New Roman" w:hAnsi="Times New Roman"/>
          <w:sz w:val="24"/>
          <w:szCs w:val="24"/>
        </w:rPr>
        <w:t xml:space="preserve">valamint összhangban kell állnia az ajánlatkérő által alkalmazott szempontokkal. A </w:t>
      </w:r>
      <w:r>
        <w:rPr>
          <w:rFonts w:ascii="Times New Roman" w:hAnsi="Times New Roman"/>
          <w:sz w:val="24"/>
          <w:szCs w:val="24"/>
        </w:rPr>
        <w:t>feltételeknek</w:t>
      </w:r>
      <w:r w:rsidRPr="0085166F">
        <w:rPr>
          <w:rFonts w:ascii="Times New Roman" w:hAnsi="Times New Roman"/>
          <w:sz w:val="24"/>
          <w:szCs w:val="24"/>
        </w:rPr>
        <w:t xml:space="preserve"> az alvállalkozói szerződés tárgyával közvetlenül össze kell függeniük.</w:t>
      </w:r>
    </w:p>
    <w:p w14:paraId="18CFA6DA" w14:textId="77777777" w:rsidR="007B6109" w:rsidRPr="0085166F" w:rsidRDefault="007B6109" w:rsidP="007062E5">
      <w:pPr>
        <w:autoSpaceDE w:val="0"/>
        <w:autoSpaceDN w:val="0"/>
        <w:adjustRightInd w:val="0"/>
        <w:spacing w:after="0" w:line="240" w:lineRule="auto"/>
        <w:jc w:val="both"/>
        <w:rPr>
          <w:rFonts w:ascii="Times New Roman" w:hAnsi="Times New Roman"/>
          <w:sz w:val="24"/>
          <w:szCs w:val="24"/>
        </w:rPr>
      </w:pPr>
      <w:r w:rsidRPr="002F1300">
        <w:rPr>
          <w:rFonts w:ascii="Times New Roman" w:hAnsi="Times New Roman"/>
          <w:sz w:val="24"/>
          <w:szCs w:val="24"/>
        </w:rPr>
        <w:t>(8)</w:t>
      </w:r>
      <w:r w:rsidRPr="0085166F">
        <w:rPr>
          <w:rFonts w:ascii="Times New Roman" w:hAnsi="Times New Roman"/>
          <w:sz w:val="24"/>
          <w:szCs w:val="24"/>
        </w:rPr>
        <w:t xml:space="preserve"> A nyertes ajánlattevőnek nem kell alvállalkozó</w:t>
      </w:r>
      <w:r>
        <w:rPr>
          <w:rFonts w:ascii="Times New Roman" w:hAnsi="Times New Roman"/>
          <w:sz w:val="24"/>
          <w:szCs w:val="24"/>
        </w:rPr>
        <w:t>t</w:t>
      </w:r>
      <w:r w:rsidRPr="0085166F">
        <w:rPr>
          <w:rFonts w:ascii="Times New Roman" w:hAnsi="Times New Roman"/>
          <w:sz w:val="24"/>
          <w:szCs w:val="24"/>
        </w:rPr>
        <w:t xml:space="preserve"> </w:t>
      </w:r>
      <w:r>
        <w:rPr>
          <w:rFonts w:ascii="Times New Roman" w:hAnsi="Times New Roman"/>
          <w:sz w:val="24"/>
          <w:szCs w:val="24"/>
        </w:rPr>
        <w:t>bevonnia a teljesítésbe</w:t>
      </w:r>
      <w:r w:rsidRPr="0085166F">
        <w:rPr>
          <w:rFonts w:ascii="Times New Roman" w:hAnsi="Times New Roman"/>
          <w:sz w:val="24"/>
          <w:szCs w:val="24"/>
        </w:rPr>
        <w:t>, ha az ajánlatkérő számára hitelt érdemlően igazolja, hogy a versenyben részt vevő egyetlen alvállalkozó, illetve ajánlat sem felel meg az alvállalkozói hirdetményben közölt feltételeknek, és ezért a nyertes ajánlattevő nem tudja teljesíteni a</w:t>
      </w:r>
      <w:r>
        <w:rPr>
          <w:rFonts w:ascii="Times New Roman" w:hAnsi="Times New Roman"/>
          <w:sz w:val="24"/>
          <w:szCs w:val="24"/>
        </w:rPr>
        <w:t xml:space="preserve"> közte és az ajánlatkérő között kötött</w:t>
      </w:r>
      <w:r w:rsidRPr="0085166F">
        <w:rPr>
          <w:rFonts w:ascii="Times New Roman" w:hAnsi="Times New Roman"/>
          <w:sz w:val="24"/>
          <w:szCs w:val="24"/>
        </w:rPr>
        <w:t xml:space="preserve"> </w:t>
      </w:r>
      <w:r>
        <w:rPr>
          <w:rFonts w:ascii="Times New Roman" w:hAnsi="Times New Roman"/>
          <w:sz w:val="24"/>
          <w:szCs w:val="24"/>
        </w:rPr>
        <w:t>beszerzési</w:t>
      </w:r>
      <w:r w:rsidRPr="0085166F">
        <w:rPr>
          <w:rFonts w:ascii="Times New Roman" w:hAnsi="Times New Roman"/>
          <w:sz w:val="24"/>
          <w:szCs w:val="24"/>
        </w:rPr>
        <w:t xml:space="preserve"> szerződésben foglalt követelményeket.</w:t>
      </w:r>
    </w:p>
    <w:p w14:paraId="7140AACC" w14:textId="77777777" w:rsidR="00686B4F" w:rsidRPr="00686B4F" w:rsidRDefault="007B6109" w:rsidP="008F13E5">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113</w:t>
      </w:r>
      <w:r w:rsidRPr="0085166F">
        <w:rPr>
          <w:rFonts w:ascii="Times New Roman" w:hAnsi="Times New Roman"/>
          <w:b/>
          <w:sz w:val="24"/>
          <w:szCs w:val="24"/>
        </w:rPr>
        <w:t>. §</w:t>
      </w:r>
      <w:r w:rsidRPr="0085166F">
        <w:rPr>
          <w:rFonts w:ascii="Times New Roman" w:hAnsi="Times New Roman"/>
          <w:sz w:val="24"/>
          <w:szCs w:val="24"/>
        </w:rPr>
        <w:t xml:space="preserve"> </w:t>
      </w:r>
      <w:r>
        <w:rPr>
          <w:rFonts w:ascii="Times New Roman" w:hAnsi="Times New Roman"/>
          <w:sz w:val="24"/>
          <w:szCs w:val="24"/>
        </w:rPr>
        <w:t>Az ajánlatkérő a</w:t>
      </w:r>
      <w:r w:rsidRPr="00CD280D">
        <w:rPr>
          <w:rFonts w:ascii="Times New Roman" w:hAnsi="Times New Roman"/>
          <w:sz w:val="24"/>
          <w:szCs w:val="24"/>
        </w:rPr>
        <w:t xml:space="preserve"> védelmi és biztonsági beszerzésekre vonatkozó uniós értékhatárokat elérő </w:t>
      </w:r>
      <w:r>
        <w:rPr>
          <w:rFonts w:ascii="Times New Roman" w:hAnsi="Times New Roman"/>
          <w:sz w:val="24"/>
          <w:szCs w:val="24"/>
        </w:rPr>
        <w:t xml:space="preserve">értékű </w:t>
      </w:r>
      <w:r w:rsidRPr="00CD280D">
        <w:rPr>
          <w:rFonts w:ascii="Times New Roman" w:hAnsi="Times New Roman"/>
          <w:sz w:val="24"/>
          <w:szCs w:val="24"/>
        </w:rPr>
        <w:t xml:space="preserve">beszerzési eljárásban a </w:t>
      </w:r>
      <w:r>
        <w:rPr>
          <w:rFonts w:ascii="Times New Roman" w:hAnsi="Times New Roman"/>
          <w:sz w:val="24"/>
          <w:szCs w:val="24"/>
        </w:rPr>
        <w:t>111</w:t>
      </w:r>
      <w:r w:rsidRPr="00CD280D">
        <w:rPr>
          <w:rFonts w:ascii="Times New Roman" w:hAnsi="Times New Roman"/>
          <w:sz w:val="24"/>
          <w:szCs w:val="24"/>
        </w:rPr>
        <w:t>. § (3)</w:t>
      </w:r>
      <w:r>
        <w:rPr>
          <w:rFonts w:ascii="Times New Roman" w:hAnsi="Times New Roman"/>
          <w:strike/>
          <w:sz w:val="24"/>
          <w:szCs w:val="24"/>
        </w:rPr>
        <w:t>-</w:t>
      </w:r>
      <w:r w:rsidRPr="00CD280D">
        <w:rPr>
          <w:rFonts w:ascii="Times New Roman" w:hAnsi="Times New Roman"/>
          <w:sz w:val="24"/>
          <w:szCs w:val="24"/>
        </w:rPr>
        <w:t>(5) bekezdés</w:t>
      </w:r>
      <w:r>
        <w:rPr>
          <w:rFonts w:ascii="Times New Roman" w:hAnsi="Times New Roman"/>
          <w:sz w:val="24"/>
          <w:szCs w:val="24"/>
        </w:rPr>
        <w:t>é</w:t>
      </w:r>
      <w:r w:rsidRPr="00CD280D">
        <w:rPr>
          <w:rFonts w:ascii="Times New Roman" w:hAnsi="Times New Roman"/>
          <w:sz w:val="24"/>
          <w:szCs w:val="24"/>
        </w:rPr>
        <w:t xml:space="preserve">ben meghatározott esetekben </w:t>
      </w:r>
      <w:r>
        <w:rPr>
          <w:rFonts w:ascii="Times New Roman" w:hAnsi="Times New Roman"/>
          <w:sz w:val="24"/>
          <w:szCs w:val="24"/>
        </w:rPr>
        <w:t xml:space="preserve">előírhatja, hogy </w:t>
      </w:r>
      <w:r w:rsidRPr="00CD280D">
        <w:rPr>
          <w:rFonts w:ascii="Times New Roman" w:hAnsi="Times New Roman"/>
          <w:sz w:val="24"/>
          <w:szCs w:val="24"/>
        </w:rPr>
        <w:t xml:space="preserve">azon nyertes ajánlattevő, aki a 6. § alapján ajánlatkérőnek minősül, köteles az alvállalkozói szerződések kiválasztásakor a védelmi és biztonsági beszerzésekre vonatkozó uniós értékhatárt elérő </w:t>
      </w:r>
      <w:r>
        <w:rPr>
          <w:rFonts w:ascii="Times New Roman" w:hAnsi="Times New Roman"/>
          <w:sz w:val="24"/>
          <w:szCs w:val="24"/>
        </w:rPr>
        <w:t xml:space="preserve">értékű </w:t>
      </w:r>
      <w:r w:rsidRPr="00CD280D">
        <w:rPr>
          <w:rFonts w:ascii="Times New Roman" w:hAnsi="Times New Roman"/>
          <w:sz w:val="24"/>
          <w:szCs w:val="24"/>
        </w:rPr>
        <w:t>beszerzési eljárások szabályai szerint eljárni</w:t>
      </w:r>
      <w:r w:rsidRPr="0085166F">
        <w:rPr>
          <w:rFonts w:ascii="Times New Roman" w:hAnsi="Times New Roman"/>
          <w:sz w:val="24"/>
          <w:szCs w:val="24"/>
        </w:rPr>
        <w:t>.</w:t>
      </w:r>
    </w:p>
    <w:p w14:paraId="58E53763" w14:textId="77777777" w:rsidR="007B6109" w:rsidRDefault="007B6109" w:rsidP="009B364D">
      <w:pPr>
        <w:keepLines/>
        <w:autoSpaceDE w:val="0"/>
        <w:autoSpaceDN w:val="0"/>
        <w:adjustRightInd w:val="0"/>
        <w:spacing w:after="0" w:line="240" w:lineRule="auto"/>
        <w:rPr>
          <w:rFonts w:ascii="Times New Roman" w:hAnsi="Times New Roman"/>
          <w:b/>
          <w:bCs/>
          <w:noProof/>
          <w:sz w:val="24"/>
          <w:szCs w:val="24"/>
          <w:lang w:eastAsia="hu-HU"/>
        </w:rPr>
      </w:pPr>
      <w:bookmarkStart w:id="19" w:name="4/A"/>
      <w:bookmarkStart w:id="20" w:name="119"/>
      <w:bookmarkStart w:id="21" w:name="120"/>
      <w:bookmarkStart w:id="22" w:name="121"/>
      <w:bookmarkStart w:id="23" w:name="122"/>
      <w:bookmarkStart w:id="24" w:name="pr33"/>
      <w:bookmarkStart w:id="25" w:name="pr34"/>
      <w:bookmarkStart w:id="26" w:name="pr36"/>
      <w:bookmarkStart w:id="27" w:name="pr43"/>
      <w:bookmarkStart w:id="28" w:name="pr44"/>
      <w:bookmarkStart w:id="29" w:name="pr45"/>
      <w:bookmarkStart w:id="30" w:name="pr46"/>
      <w:bookmarkStart w:id="31" w:name="pr47"/>
      <w:bookmarkStart w:id="32" w:name="pr48"/>
      <w:bookmarkStart w:id="33" w:name="pr49"/>
      <w:bookmarkStart w:id="34" w:name="pr50"/>
      <w:bookmarkStart w:id="35" w:name="pr380"/>
      <w:bookmarkStart w:id="36" w:name="pr381"/>
      <w:bookmarkStart w:id="37" w:name="pr382"/>
      <w:bookmarkStart w:id="38" w:name="pr383"/>
      <w:bookmarkStart w:id="39" w:name="pr384"/>
      <w:bookmarkStart w:id="40" w:name="pr385"/>
      <w:bookmarkStart w:id="41" w:name="pr386"/>
      <w:bookmarkStart w:id="42" w:name="pr387"/>
      <w:bookmarkStart w:id="43" w:name="pr388"/>
      <w:bookmarkStart w:id="44" w:name="pr389"/>
      <w:bookmarkStart w:id="45" w:name="pr390"/>
      <w:bookmarkStart w:id="46" w:name="pr391"/>
      <w:bookmarkStart w:id="47" w:name="pr392"/>
      <w:bookmarkStart w:id="48" w:name="pr393"/>
      <w:bookmarkStart w:id="49" w:name="pr394"/>
      <w:bookmarkStart w:id="50" w:name="pr395"/>
      <w:bookmarkStart w:id="51" w:name="pr396"/>
      <w:bookmarkStart w:id="52" w:name="pr397"/>
      <w:bookmarkStart w:id="53" w:name="pr398"/>
      <w:bookmarkStart w:id="54" w:name="pr399"/>
      <w:bookmarkStart w:id="55" w:name="pr400"/>
      <w:bookmarkStart w:id="56" w:name="pr401"/>
      <w:bookmarkStart w:id="57" w:name="pr402"/>
      <w:bookmarkStart w:id="58" w:name="pr403"/>
      <w:bookmarkStart w:id="59" w:name="pr404"/>
      <w:bookmarkStart w:id="60" w:name="pr905"/>
      <w:bookmarkStart w:id="61" w:name="pr906"/>
      <w:bookmarkStart w:id="62" w:name="pr907"/>
      <w:bookmarkStart w:id="63" w:name="pr908"/>
      <w:bookmarkStart w:id="64" w:name="pr910"/>
      <w:bookmarkStart w:id="65" w:name="pr911"/>
      <w:bookmarkStart w:id="66" w:name="pr913"/>
      <w:bookmarkStart w:id="67" w:name="pr915"/>
      <w:bookmarkStart w:id="68" w:name="pr916"/>
      <w:bookmarkStart w:id="69" w:name="pr917"/>
      <w:bookmarkStart w:id="70" w:name="pr918"/>
      <w:bookmarkStart w:id="71" w:name="pr920"/>
      <w:bookmarkStart w:id="72" w:name="pr921"/>
      <w:bookmarkStart w:id="73" w:name="pr922"/>
      <w:bookmarkStart w:id="74" w:name="pr926"/>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6C8AC4BA" w14:textId="77777777" w:rsidR="007B6109" w:rsidRDefault="007B6109" w:rsidP="004474BD">
      <w:pPr>
        <w:pStyle w:val="Listaszerbekezds1"/>
        <w:keepLines/>
        <w:tabs>
          <w:tab w:val="left" w:pos="0"/>
        </w:tabs>
        <w:autoSpaceDE w:val="0"/>
        <w:autoSpaceDN w:val="0"/>
        <w:adjustRightInd w:val="0"/>
        <w:spacing w:after="0" w:line="240" w:lineRule="auto"/>
        <w:ind w:left="0"/>
        <w:jc w:val="center"/>
        <w:rPr>
          <w:rFonts w:ascii="Times New Roman" w:hAnsi="Times New Roman"/>
          <w:b/>
          <w:bCs/>
          <w:noProof/>
          <w:sz w:val="24"/>
          <w:szCs w:val="24"/>
          <w:lang w:eastAsia="hu-HU"/>
        </w:rPr>
      </w:pPr>
      <w:r>
        <w:rPr>
          <w:rFonts w:ascii="Times New Roman" w:hAnsi="Times New Roman"/>
          <w:b/>
          <w:bCs/>
          <w:noProof/>
          <w:sz w:val="24"/>
          <w:szCs w:val="24"/>
          <w:lang w:eastAsia="hu-HU"/>
        </w:rPr>
        <w:t xml:space="preserve">VI. </w:t>
      </w:r>
      <w:r w:rsidRPr="0085166F">
        <w:rPr>
          <w:rFonts w:ascii="Times New Roman" w:hAnsi="Times New Roman"/>
          <w:b/>
          <w:bCs/>
          <w:noProof/>
          <w:sz w:val="24"/>
          <w:szCs w:val="24"/>
          <w:lang w:eastAsia="hu-HU"/>
        </w:rPr>
        <w:t>R</w:t>
      </w:r>
      <w:r>
        <w:rPr>
          <w:rFonts w:ascii="Times New Roman" w:hAnsi="Times New Roman"/>
          <w:b/>
          <w:bCs/>
          <w:noProof/>
          <w:sz w:val="24"/>
          <w:szCs w:val="24"/>
          <w:lang w:eastAsia="hu-HU"/>
        </w:rPr>
        <w:t>ÉSZ</w:t>
      </w:r>
    </w:p>
    <w:p w14:paraId="22AA05C3" w14:textId="77777777" w:rsidR="007B6109" w:rsidRPr="0085166F" w:rsidRDefault="007B6109" w:rsidP="00656FAE">
      <w:pPr>
        <w:pStyle w:val="Listaszerbekezds1"/>
        <w:keepLines/>
        <w:tabs>
          <w:tab w:val="left" w:pos="0"/>
        </w:tabs>
        <w:autoSpaceDE w:val="0"/>
        <w:autoSpaceDN w:val="0"/>
        <w:adjustRightInd w:val="0"/>
        <w:spacing w:after="0" w:line="240" w:lineRule="auto"/>
        <w:ind w:left="0"/>
        <w:rPr>
          <w:rFonts w:ascii="Times New Roman" w:hAnsi="Times New Roman"/>
          <w:b/>
          <w:bCs/>
          <w:noProof/>
          <w:sz w:val="24"/>
          <w:szCs w:val="24"/>
          <w:lang w:eastAsia="hu-HU"/>
        </w:rPr>
      </w:pPr>
    </w:p>
    <w:p w14:paraId="6FABDCC8" w14:textId="77777777" w:rsidR="007B6109" w:rsidRDefault="007B6109" w:rsidP="0077690F">
      <w:pPr>
        <w:pStyle w:val="Listaszerbekezds1"/>
        <w:keepLines/>
        <w:tabs>
          <w:tab w:val="left" w:pos="0"/>
        </w:tabs>
        <w:autoSpaceDE w:val="0"/>
        <w:autoSpaceDN w:val="0"/>
        <w:adjustRightInd w:val="0"/>
        <w:spacing w:after="0" w:line="240" w:lineRule="auto"/>
        <w:ind w:left="0"/>
        <w:jc w:val="center"/>
        <w:rPr>
          <w:rFonts w:ascii="Times New Roman" w:hAnsi="Times New Roman"/>
          <w:b/>
          <w:bCs/>
          <w:noProof/>
          <w:sz w:val="24"/>
          <w:szCs w:val="24"/>
          <w:lang w:eastAsia="hu-HU"/>
        </w:rPr>
      </w:pPr>
      <w:r>
        <w:rPr>
          <w:rFonts w:ascii="Times New Roman" w:hAnsi="Times New Roman"/>
          <w:b/>
          <w:bCs/>
          <w:noProof/>
          <w:sz w:val="24"/>
          <w:szCs w:val="24"/>
          <w:lang w:eastAsia="hu-HU"/>
        </w:rPr>
        <w:t>A BIZTONSÁGI BESZERZÉSEK SZABÁLYAI</w:t>
      </w:r>
    </w:p>
    <w:p w14:paraId="2F41E7C8" w14:textId="77777777" w:rsidR="007B6109" w:rsidRDefault="007B6109" w:rsidP="00656FAE">
      <w:pPr>
        <w:pStyle w:val="Listaszerbekezds1"/>
        <w:keepLines/>
        <w:tabs>
          <w:tab w:val="left" w:pos="0"/>
        </w:tabs>
        <w:autoSpaceDE w:val="0"/>
        <w:autoSpaceDN w:val="0"/>
        <w:adjustRightInd w:val="0"/>
        <w:spacing w:after="0" w:line="240" w:lineRule="auto"/>
        <w:jc w:val="center"/>
        <w:rPr>
          <w:rFonts w:ascii="Times New Roman" w:hAnsi="Times New Roman"/>
          <w:b/>
          <w:bCs/>
          <w:noProof/>
          <w:sz w:val="24"/>
          <w:szCs w:val="24"/>
          <w:lang w:eastAsia="hu-HU"/>
        </w:rPr>
      </w:pPr>
    </w:p>
    <w:p w14:paraId="0E65B8B4" w14:textId="77777777" w:rsidR="007B6109" w:rsidRDefault="007B6109" w:rsidP="009B364D">
      <w:pPr>
        <w:pStyle w:val="Listaszerbekezds1"/>
        <w:keepLines/>
        <w:tabs>
          <w:tab w:val="left" w:pos="0"/>
        </w:tabs>
        <w:autoSpaceDE w:val="0"/>
        <w:autoSpaceDN w:val="0"/>
        <w:adjustRightInd w:val="0"/>
        <w:spacing w:after="0" w:line="240" w:lineRule="auto"/>
        <w:ind w:hanging="720"/>
        <w:jc w:val="center"/>
        <w:rPr>
          <w:rFonts w:ascii="Times New Roman" w:hAnsi="Times New Roman"/>
          <w:b/>
          <w:bCs/>
          <w:noProof/>
          <w:sz w:val="24"/>
          <w:szCs w:val="24"/>
          <w:lang w:eastAsia="hu-HU"/>
        </w:rPr>
      </w:pPr>
    </w:p>
    <w:p w14:paraId="6F6B8B15" w14:textId="77777777" w:rsidR="007B6109" w:rsidRPr="004474BD" w:rsidRDefault="007B6109" w:rsidP="004045CE">
      <w:pPr>
        <w:keepLines/>
        <w:autoSpaceDE w:val="0"/>
        <w:autoSpaceDN w:val="0"/>
        <w:adjustRightInd w:val="0"/>
        <w:spacing w:after="0" w:line="240" w:lineRule="auto"/>
        <w:jc w:val="center"/>
        <w:rPr>
          <w:rFonts w:ascii="Times New Roman" w:hAnsi="Times New Roman"/>
          <w:bCs/>
          <w:i/>
          <w:noProof/>
          <w:sz w:val="24"/>
          <w:szCs w:val="24"/>
          <w:lang w:eastAsia="hu-HU"/>
        </w:rPr>
      </w:pPr>
      <w:r w:rsidRPr="004474BD">
        <w:rPr>
          <w:rFonts w:ascii="Times New Roman" w:hAnsi="Times New Roman"/>
          <w:bCs/>
          <w:i/>
          <w:noProof/>
          <w:sz w:val="24"/>
          <w:szCs w:val="24"/>
          <w:lang w:eastAsia="hu-HU"/>
        </w:rPr>
        <w:t>XIII. FEJEZET</w:t>
      </w:r>
    </w:p>
    <w:p w14:paraId="0BC39F97" w14:textId="77777777" w:rsidR="007B6109" w:rsidRPr="004474BD" w:rsidRDefault="007B6109" w:rsidP="004045CE">
      <w:pPr>
        <w:pStyle w:val="Listaszerbekezds1"/>
        <w:keepLines/>
        <w:tabs>
          <w:tab w:val="left" w:pos="0"/>
        </w:tabs>
        <w:autoSpaceDE w:val="0"/>
        <w:autoSpaceDN w:val="0"/>
        <w:adjustRightInd w:val="0"/>
        <w:spacing w:after="0" w:line="240" w:lineRule="auto"/>
        <w:ind w:left="0"/>
        <w:jc w:val="center"/>
        <w:rPr>
          <w:rFonts w:ascii="Times New Roman" w:hAnsi="Times New Roman"/>
          <w:bCs/>
          <w:i/>
          <w:noProof/>
          <w:sz w:val="24"/>
          <w:szCs w:val="24"/>
          <w:lang w:eastAsia="hu-HU"/>
        </w:rPr>
      </w:pPr>
      <w:r w:rsidRPr="004474BD">
        <w:rPr>
          <w:rFonts w:ascii="Times New Roman" w:hAnsi="Times New Roman"/>
          <w:bCs/>
          <w:i/>
          <w:noProof/>
          <w:sz w:val="24"/>
          <w:szCs w:val="24"/>
          <w:lang w:eastAsia="hu-HU"/>
        </w:rPr>
        <w:t>A BIZTONSÁGI BESZERZÉSEK KÖZÖS SZABÁLYAI</w:t>
      </w:r>
    </w:p>
    <w:p w14:paraId="6ACE1A2D" w14:textId="77777777" w:rsidR="007B6109" w:rsidRPr="0085166F" w:rsidRDefault="007B6109" w:rsidP="009B364D">
      <w:pPr>
        <w:keepLines/>
        <w:tabs>
          <w:tab w:val="left" w:pos="0"/>
        </w:tabs>
        <w:autoSpaceDE w:val="0"/>
        <w:autoSpaceDN w:val="0"/>
        <w:adjustRightInd w:val="0"/>
        <w:spacing w:after="0" w:line="240" w:lineRule="auto"/>
        <w:rPr>
          <w:rFonts w:ascii="Times New Roman" w:hAnsi="Times New Roman"/>
          <w:bCs/>
          <w:i/>
          <w:noProof/>
          <w:sz w:val="24"/>
          <w:szCs w:val="24"/>
          <w:lang w:eastAsia="hu-HU"/>
        </w:rPr>
      </w:pPr>
    </w:p>
    <w:p w14:paraId="7FCF24A2" w14:textId="77777777" w:rsidR="007B6109" w:rsidRDefault="007B6109" w:rsidP="00656FAE">
      <w:pPr>
        <w:tabs>
          <w:tab w:val="left" w:pos="0"/>
        </w:tabs>
        <w:autoSpaceDE w:val="0"/>
        <w:autoSpaceDN w:val="0"/>
        <w:adjustRightInd w:val="0"/>
        <w:spacing w:after="0" w:line="240" w:lineRule="auto"/>
        <w:jc w:val="center"/>
        <w:rPr>
          <w:rFonts w:ascii="Times New Roman" w:hAnsi="Times New Roman"/>
          <w:b/>
          <w:bCs/>
          <w:sz w:val="24"/>
          <w:szCs w:val="24"/>
          <w:lang w:eastAsia="hu-HU"/>
        </w:rPr>
      </w:pPr>
      <w:r>
        <w:rPr>
          <w:rFonts w:ascii="Times New Roman" w:hAnsi="Times New Roman"/>
          <w:b/>
          <w:bCs/>
          <w:sz w:val="24"/>
          <w:szCs w:val="24"/>
          <w:lang w:eastAsia="hu-HU"/>
        </w:rPr>
        <w:t>60. Személyi hatály</w:t>
      </w:r>
    </w:p>
    <w:p w14:paraId="48BD5775" w14:textId="77777777" w:rsidR="007B6109" w:rsidRDefault="007B6109" w:rsidP="00656FAE">
      <w:pPr>
        <w:tabs>
          <w:tab w:val="left" w:pos="0"/>
        </w:tabs>
        <w:autoSpaceDE w:val="0"/>
        <w:autoSpaceDN w:val="0"/>
        <w:adjustRightInd w:val="0"/>
        <w:spacing w:after="0" w:line="240" w:lineRule="auto"/>
        <w:jc w:val="center"/>
        <w:rPr>
          <w:rFonts w:ascii="Times New Roman" w:hAnsi="Times New Roman"/>
          <w:b/>
          <w:bCs/>
          <w:sz w:val="24"/>
          <w:szCs w:val="24"/>
          <w:lang w:eastAsia="hu-HU"/>
        </w:rPr>
      </w:pPr>
    </w:p>
    <w:p w14:paraId="22D1000B" w14:textId="77777777" w:rsidR="007B6109" w:rsidRPr="009124DE" w:rsidRDefault="007B6109" w:rsidP="009124DE">
      <w:pPr>
        <w:tabs>
          <w:tab w:val="left" w:pos="0"/>
        </w:tabs>
        <w:autoSpaceDE w:val="0"/>
        <w:autoSpaceDN w:val="0"/>
        <w:adjustRightInd w:val="0"/>
        <w:spacing w:after="0" w:line="240" w:lineRule="auto"/>
        <w:jc w:val="both"/>
        <w:rPr>
          <w:rFonts w:ascii="Times New Roman" w:hAnsi="Times New Roman"/>
          <w:bCs/>
          <w:sz w:val="24"/>
          <w:szCs w:val="24"/>
          <w:lang w:eastAsia="hu-HU"/>
        </w:rPr>
      </w:pPr>
      <w:r>
        <w:rPr>
          <w:rFonts w:ascii="Times New Roman" w:hAnsi="Times New Roman"/>
          <w:b/>
          <w:bCs/>
          <w:sz w:val="24"/>
          <w:szCs w:val="24"/>
          <w:lang w:eastAsia="hu-HU"/>
        </w:rPr>
        <w:t xml:space="preserve">114. § </w:t>
      </w:r>
      <w:r w:rsidRPr="009124DE">
        <w:rPr>
          <w:rFonts w:ascii="Times New Roman" w:hAnsi="Times New Roman"/>
          <w:bCs/>
          <w:sz w:val="24"/>
          <w:szCs w:val="24"/>
          <w:lang w:eastAsia="hu-HU"/>
        </w:rPr>
        <w:t>(1)</w:t>
      </w:r>
      <w:r>
        <w:rPr>
          <w:rFonts w:ascii="Times New Roman" w:hAnsi="Times New Roman"/>
          <w:b/>
          <w:bCs/>
          <w:sz w:val="24"/>
          <w:szCs w:val="24"/>
          <w:lang w:eastAsia="hu-HU"/>
        </w:rPr>
        <w:t xml:space="preserve"> </w:t>
      </w:r>
      <w:r>
        <w:rPr>
          <w:rFonts w:ascii="Times New Roman" w:hAnsi="Times New Roman"/>
          <w:bCs/>
          <w:sz w:val="24"/>
          <w:szCs w:val="24"/>
          <w:lang w:eastAsia="hu-HU"/>
        </w:rPr>
        <w:t xml:space="preserve">Az e Rész szerinti beszerzési eljárás lefolytatására kötelezett </w:t>
      </w:r>
      <w:r w:rsidRPr="009124DE">
        <w:rPr>
          <w:rFonts w:ascii="Times New Roman" w:hAnsi="Times New Roman"/>
          <w:bCs/>
          <w:sz w:val="24"/>
          <w:szCs w:val="24"/>
          <w:lang w:eastAsia="hu-HU"/>
        </w:rPr>
        <w:t>– a közszolgáltató tevékenységének biztosítása céljából lefolytatott beszerzése során –</w:t>
      </w:r>
      <w:r>
        <w:rPr>
          <w:rFonts w:ascii="Times New Roman" w:hAnsi="Times New Roman"/>
          <w:bCs/>
          <w:sz w:val="24"/>
          <w:szCs w:val="24"/>
          <w:lang w:eastAsia="hu-HU"/>
        </w:rPr>
        <w:t xml:space="preserve"> </w:t>
      </w:r>
      <w:r w:rsidRPr="009124DE">
        <w:rPr>
          <w:rFonts w:ascii="Times New Roman" w:hAnsi="Times New Roman"/>
          <w:bCs/>
          <w:sz w:val="24"/>
          <w:szCs w:val="24"/>
          <w:lang w:eastAsia="hu-HU"/>
        </w:rPr>
        <w:t>a</w:t>
      </w:r>
      <w:r>
        <w:rPr>
          <w:rFonts w:ascii="Times New Roman" w:hAnsi="Times New Roman"/>
          <w:bCs/>
          <w:sz w:val="24"/>
          <w:szCs w:val="24"/>
          <w:lang w:eastAsia="hu-HU"/>
        </w:rPr>
        <w:t>z a</w:t>
      </w:r>
      <w:r w:rsidRPr="009124DE">
        <w:rPr>
          <w:rFonts w:ascii="Times New Roman" w:hAnsi="Times New Roman"/>
          <w:bCs/>
          <w:sz w:val="24"/>
          <w:szCs w:val="24"/>
          <w:lang w:eastAsia="hu-HU"/>
        </w:rPr>
        <w:t xml:space="preserve"> gazdálkodó szervezet</w:t>
      </w:r>
      <w:r>
        <w:rPr>
          <w:rFonts w:ascii="Times New Roman" w:hAnsi="Times New Roman"/>
          <w:bCs/>
          <w:sz w:val="24"/>
          <w:szCs w:val="24"/>
          <w:lang w:eastAsia="hu-HU"/>
        </w:rPr>
        <w:t xml:space="preserve"> is</w:t>
      </w:r>
      <w:r w:rsidRPr="009124DE">
        <w:rPr>
          <w:rFonts w:ascii="Times New Roman" w:hAnsi="Times New Roman"/>
          <w:bCs/>
          <w:sz w:val="24"/>
          <w:szCs w:val="24"/>
          <w:lang w:eastAsia="hu-HU"/>
        </w:rPr>
        <w:t xml:space="preserve">, amely nem tartozik a </w:t>
      </w:r>
      <w:r>
        <w:rPr>
          <w:rFonts w:ascii="Times New Roman" w:hAnsi="Times New Roman"/>
          <w:bCs/>
          <w:sz w:val="24"/>
          <w:szCs w:val="24"/>
          <w:lang w:eastAsia="hu-HU"/>
        </w:rPr>
        <w:t>6. §-ban</w:t>
      </w:r>
      <w:r w:rsidRPr="009124DE">
        <w:rPr>
          <w:rFonts w:ascii="Times New Roman" w:hAnsi="Times New Roman"/>
          <w:bCs/>
          <w:sz w:val="24"/>
          <w:szCs w:val="24"/>
          <w:lang w:eastAsia="hu-HU"/>
        </w:rPr>
        <w:t xml:space="preserve"> meghatározott szervezetek körébe, és amely a </w:t>
      </w:r>
      <w:r>
        <w:rPr>
          <w:rFonts w:ascii="Times New Roman" w:hAnsi="Times New Roman"/>
          <w:bCs/>
          <w:sz w:val="24"/>
          <w:szCs w:val="24"/>
          <w:lang w:eastAsia="hu-HU"/>
        </w:rPr>
        <w:t>115. §</w:t>
      </w:r>
      <w:r w:rsidRPr="009124DE">
        <w:rPr>
          <w:rFonts w:ascii="Times New Roman" w:hAnsi="Times New Roman"/>
          <w:bCs/>
          <w:sz w:val="24"/>
          <w:szCs w:val="24"/>
          <w:lang w:eastAsia="hu-HU"/>
        </w:rPr>
        <w:t>. § (1)</w:t>
      </w:r>
      <w:r>
        <w:rPr>
          <w:rFonts w:ascii="Times New Roman" w:hAnsi="Times New Roman"/>
          <w:bCs/>
          <w:sz w:val="24"/>
          <w:szCs w:val="24"/>
          <w:lang w:eastAsia="hu-HU"/>
        </w:rPr>
        <w:t xml:space="preserve"> és</w:t>
      </w:r>
      <w:r w:rsidRPr="009124DE">
        <w:rPr>
          <w:rFonts w:ascii="Times New Roman" w:hAnsi="Times New Roman"/>
          <w:bCs/>
          <w:sz w:val="24"/>
          <w:szCs w:val="24"/>
          <w:lang w:eastAsia="hu-HU"/>
        </w:rPr>
        <w:t xml:space="preserve"> (2) bekezdésében meghatározott valamely közszolgáltató tevékenységet folytatja vagy ilyen tevékenység folytatása céljából hozták létre, feltéve, hogy felette a </w:t>
      </w:r>
      <w:r>
        <w:rPr>
          <w:rFonts w:ascii="Times New Roman" w:hAnsi="Times New Roman"/>
          <w:bCs/>
          <w:sz w:val="24"/>
          <w:szCs w:val="24"/>
          <w:lang w:eastAsia="hu-HU"/>
        </w:rPr>
        <w:t xml:space="preserve">6. §-ban </w:t>
      </w:r>
      <w:r w:rsidRPr="009124DE">
        <w:rPr>
          <w:rFonts w:ascii="Times New Roman" w:hAnsi="Times New Roman"/>
          <w:bCs/>
          <w:sz w:val="24"/>
          <w:szCs w:val="24"/>
          <w:lang w:eastAsia="hu-HU"/>
        </w:rPr>
        <w:t>meghatározott egy vagy több szervezet közvetlenül vagy közvetetten meghatározó befolyást képes gyakorolni.</w:t>
      </w:r>
    </w:p>
    <w:p w14:paraId="46FB65FC" w14:textId="77777777" w:rsidR="007B6109" w:rsidRPr="009124DE" w:rsidRDefault="007B6109" w:rsidP="009124DE">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9124DE">
        <w:rPr>
          <w:rFonts w:ascii="Times New Roman" w:hAnsi="Times New Roman"/>
          <w:bCs/>
          <w:sz w:val="24"/>
          <w:szCs w:val="24"/>
          <w:lang w:eastAsia="hu-HU"/>
        </w:rPr>
        <w:t xml:space="preserve"> (2) </w:t>
      </w:r>
      <w:r>
        <w:rPr>
          <w:rFonts w:ascii="Times New Roman" w:hAnsi="Times New Roman"/>
          <w:bCs/>
          <w:sz w:val="24"/>
          <w:szCs w:val="24"/>
          <w:lang w:eastAsia="hu-HU"/>
        </w:rPr>
        <w:t xml:space="preserve">Az e Rész szerinti beszerzési eljárás lefolytatására kötelezett </w:t>
      </w:r>
      <w:r w:rsidRPr="009124DE">
        <w:rPr>
          <w:rFonts w:ascii="Times New Roman" w:hAnsi="Times New Roman"/>
          <w:bCs/>
          <w:sz w:val="24"/>
          <w:szCs w:val="24"/>
          <w:lang w:eastAsia="hu-HU"/>
        </w:rPr>
        <w:t>– a közszolgáltató tevékenységének biztosítása céljából lefolytatott beszerzése során –</w:t>
      </w:r>
      <w:r w:rsidR="004D57E9">
        <w:rPr>
          <w:rFonts w:ascii="Times New Roman" w:hAnsi="Times New Roman"/>
          <w:bCs/>
          <w:sz w:val="24"/>
          <w:szCs w:val="24"/>
          <w:lang w:eastAsia="hu-HU"/>
        </w:rPr>
        <w:t xml:space="preserve"> </w:t>
      </w:r>
      <w:r w:rsidRPr="009124DE">
        <w:rPr>
          <w:rFonts w:ascii="Times New Roman" w:hAnsi="Times New Roman"/>
          <w:bCs/>
          <w:sz w:val="24"/>
          <w:szCs w:val="24"/>
          <w:lang w:eastAsia="hu-HU"/>
        </w:rPr>
        <w:t xml:space="preserve">az a gazdálkodó </w:t>
      </w:r>
      <w:r>
        <w:rPr>
          <w:rFonts w:ascii="Times New Roman" w:hAnsi="Times New Roman"/>
          <w:bCs/>
          <w:sz w:val="24"/>
          <w:szCs w:val="24"/>
          <w:lang w:eastAsia="hu-HU"/>
        </w:rPr>
        <w:t>szervezet is, amely nem tartozik a</w:t>
      </w:r>
      <w:r w:rsidRPr="009124DE">
        <w:rPr>
          <w:rFonts w:ascii="Times New Roman" w:hAnsi="Times New Roman"/>
          <w:bCs/>
          <w:sz w:val="24"/>
          <w:szCs w:val="24"/>
          <w:lang w:eastAsia="hu-HU"/>
        </w:rPr>
        <w:t xml:space="preserve"> </w:t>
      </w:r>
      <w:r>
        <w:rPr>
          <w:rFonts w:ascii="Times New Roman" w:hAnsi="Times New Roman"/>
          <w:bCs/>
          <w:sz w:val="24"/>
          <w:szCs w:val="24"/>
          <w:lang w:eastAsia="hu-HU"/>
        </w:rPr>
        <w:t>6. §-ban</w:t>
      </w:r>
      <w:r w:rsidRPr="009124DE">
        <w:rPr>
          <w:rFonts w:ascii="Times New Roman" w:hAnsi="Times New Roman"/>
          <w:bCs/>
          <w:sz w:val="24"/>
          <w:szCs w:val="24"/>
          <w:lang w:eastAsia="hu-HU"/>
        </w:rPr>
        <w:t xml:space="preserve">, illetve az (1) bekezdésben meghatározott szervezetek körébe, és amely a </w:t>
      </w:r>
      <w:r>
        <w:rPr>
          <w:rFonts w:ascii="Times New Roman" w:hAnsi="Times New Roman"/>
          <w:bCs/>
          <w:sz w:val="24"/>
          <w:szCs w:val="24"/>
          <w:lang w:eastAsia="hu-HU"/>
        </w:rPr>
        <w:t>115</w:t>
      </w:r>
      <w:r w:rsidRPr="009124DE">
        <w:rPr>
          <w:rFonts w:ascii="Times New Roman" w:hAnsi="Times New Roman"/>
          <w:bCs/>
          <w:sz w:val="24"/>
          <w:szCs w:val="24"/>
          <w:lang w:eastAsia="hu-HU"/>
        </w:rPr>
        <w:t>. § (1)</w:t>
      </w:r>
      <w:r>
        <w:rPr>
          <w:rFonts w:ascii="Times New Roman" w:hAnsi="Times New Roman"/>
          <w:bCs/>
          <w:sz w:val="24"/>
          <w:szCs w:val="24"/>
          <w:lang w:eastAsia="hu-HU"/>
        </w:rPr>
        <w:t xml:space="preserve"> és </w:t>
      </w:r>
      <w:r w:rsidRPr="009124DE">
        <w:rPr>
          <w:rFonts w:ascii="Times New Roman" w:hAnsi="Times New Roman"/>
          <w:bCs/>
          <w:sz w:val="24"/>
          <w:szCs w:val="24"/>
          <w:lang w:eastAsia="hu-HU"/>
        </w:rPr>
        <w:t>(2) bekezdésében meghatározott egy vagy több közszolgáltató tevékenységet különleges vagy kizárólagos jog alapján folytatja.</w:t>
      </w:r>
    </w:p>
    <w:p w14:paraId="35845308" w14:textId="77777777" w:rsidR="007B6109" w:rsidRPr="009124DE" w:rsidRDefault="007B6109" w:rsidP="009124DE">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9124DE">
        <w:rPr>
          <w:rFonts w:ascii="Times New Roman" w:hAnsi="Times New Roman"/>
          <w:bCs/>
          <w:sz w:val="24"/>
          <w:szCs w:val="24"/>
          <w:lang w:eastAsia="hu-HU"/>
        </w:rPr>
        <w:t>(3) Az (1</w:t>
      </w:r>
      <w:r w:rsidR="00686B4F" w:rsidRPr="009124DE">
        <w:rPr>
          <w:rFonts w:ascii="Times New Roman" w:hAnsi="Times New Roman"/>
          <w:bCs/>
          <w:sz w:val="24"/>
          <w:szCs w:val="24"/>
          <w:lang w:eastAsia="hu-HU"/>
        </w:rPr>
        <w:t>)</w:t>
      </w:r>
      <w:r w:rsidR="00686B4F">
        <w:rPr>
          <w:rFonts w:ascii="Times New Roman" w:hAnsi="Times New Roman"/>
          <w:bCs/>
          <w:sz w:val="24"/>
          <w:szCs w:val="24"/>
          <w:lang w:eastAsia="hu-HU"/>
        </w:rPr>
        <w:t xml:space="preserve"> és </w:t>
      </w:r>
      <w:r w:rsidR="00686B4F" w:rsidRPr="009124DE">
        <w:rPr>
          <w:rFonts w:ascii="Times New Roman" w:hAnsi="Times New Roman"/>
          <w:bCs/>
          <w:sz w:val="24"/>
          <w:szCs w:val="24"/>
          <w:lang w:eastAsia="hu-HU"/>
        </w:rPr>
        <w:t>(</w:t>
      </w:r>
      <w:r w:rsidRPr="009124DE">
        <w:rPr>
          <w:rFonts w:ascii="Times New Roman" w:hAnsi="Times New Roman"/>
          <w:bCs/>
          <w:sz w:val="24"/>
          <w:szCs w:val="24"/>
          <w:lang w:eastAsia="hu-HU"/>
        </w:rPr>
        <w:t>2) bekezdés alkalmazásában nem minősül közszolgáltató tevékenységnek, ha</w:t>
      </w:r>
    </w:p>
    <w:p w14:paraId="3072359F" w14:textId="77777777" w:rsidR="007B6109" w:rsidRPr="009124DE" w:rsidRDefault="007B6109" w:rsidP="009124DE">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A92B4C">
        <w:rPr>
          <w:rFonts w:ascii="Times New Roman" w:hAnsi="Times New Roman"/>
          <w:i/>
          <w:sz w:val="24"/>
        </w:rPr>
        <w:lastRenderedPageBreak/>
        <w:t>a)</w:t>
      </w:r>
      <w:r w:rsidRPr="009124DE">
        <w:rPr>
          <w:rFonts w:ascii="Times New Roman" w:hAnsi="Times New Roman"/>
          <w:bCs/>
          <w:sz w:val="24"/>
          <w:szCs w:val="24"/>
          <w:lang w:eastAsia="hu-HU"/>
        </w:rPr>
        <w:t xml:space="preserve"> gáz vagy hőenergia esetén az érintett szervezet közszolgáltató tevékenységétől eltérő tevékenysége folytatásának elkerülhetetlen következménye a gáz vagy a hőenergia termelése, valamint a hálózat ellátása kizárólag az ilyen termelés hasznosítására irányul, és nem haladja meg az érintett szervezet árbevételének 20%-át, figyelembe véve a tárgyévet is magában foglaló megelőző három év átlagát;</w:t>
      </w:r>
    </w:p>
    <w:p w14:paraId="287FD4D4" w14:textId="77777777" w:rsidR="007B6109" w:rsidRPr="009124DE" w:rsidRDefault="007B6109" w:rsidP="009124DE">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A92B4C">
        <w:rPr>
          <w:rFonts w:ascii="Times New Roman" w:hAnsi="Times New Roman"/>
          <w:i/>
          <w:sz w:val="24"/>
        </w:rPr>
        <w:t>b)</w:t>
      </w:r>
      <w:r w:rsidRPr="009124DE">
        <w:rPr>
          <w:rFonts w:ascii="Times New Roman" w:hAnsi="Times New Roman"/>
          <w:bCs/>
          <w:sz w:val="24"/>
          <w:szCs w:val="24"/>
          <w:lang w:eastAsia="hu-HU"/>
        </w:rPr>
        <w:t xml:space="preserve"> villamos energia vagy ivóvíz esetén az érintett szervezet közszolgáltató tevékenységétől eltérő tevékenység folytatásához állít elő villamos energiát vagy ivóvizet, valamint a hálózat ellátása kizárólag saját felhasználásától függ, és nem haladja meg az általa előállított villamos energia vagy ivóvíz teljes mennyiségének 30%-át, figyelembe véve a tárgyévet is magában foglaló megelőző három év átlagát.</w:t>
      </w:r>
    </w:p>
    <w:p w14:paraId="4B14881B" w14:textId="77777777" w:rsidR="007B6109" w:rsidRPr="009124DE" w:rsidRDefault="007B6109" w:rsidP="009124DE">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9124DE">
        <w:rPr>
          <w:rFonts w:ascii="Times New Roman" w:hAnsi="Times New Roman"/>
          <w:bCs/>
          <w:sz w:val="24"/>
          <w:szCs w:val="24"/>
          <w:lang w:eastAsia="hu-HU"/>
        </w:rPr>
        <w:t>(4) A (2) bekezdés alkalmazásában különleges vagy kizárólagos jog, amely jogszabályon vagy hatósági határozaton</w:t>
      </w:r>
      <w:r>
        <w:rPr>
          <w:rFonts w:ascii="Times New Roman" w:hAnsi="Times New Roman"/>
          <w:bCs/>
          <w:sz w:val="24"/>
          <w:szCs w:val="24"/>
          <w:lang w:eastAsia="hu-HU"/>
        </w:rPr>
        <w:t>, engedélyen</w:t>
      </w:r>
      <w:r w:rsidRPr="009124DE">
        <w:rPr>
          <w:rFonts w:ascii="Times New Roman" w:hAnsi="Times New Roman"/>
          <w:bCs/>
          <w:sz w:val="24"/>
          <w:szCs w:val="24"/>
          <w:lang w:eastAsia="hu-HU"/>
        </w:rPr>
        <w:t xml:space="preserve"> alapul, és amely alapján a </w:t>
      </w:r>
      <w:r>
        <w:rPr>
          <w:rFonts w:ascii="Times New Roman" w:hAnsi="Times New Roman"/>
          <w:bCs/>
          <w:sz w:val="24"/>
          <w:szCs w:val="24"/>
          <w:lang w:eastAsia="hu-HU"/>
        </w:rPr>
        <w:t xml:space="preserve">115. § </w:t>
      </w:r>
      <w:r w:rsidRPr="009124DE">
        <w:rPr>
          <w:rFonts w:ascii="Times New Roman" w:hAnsi="Times New Roman"/>
          <w:bCs/>
          <w:sz w:val="24"/>
          <w:szCs w:val="24"/>
          <w:lang w:eastAsia="hu-HU"/>
        </w:rPr>
        <w:t>(1)</w:t>
      </w:r>
      <w:r>
        <w:rPr>
          <w:rFonts w:ascii="Times New Roman" w:hAnsi="Times New Roman"/>
          <w:bCs/>
          <w:sz w:val="24"/>
          <w:szCs w:val="24"/>
          <w:lang w:eastAsia="hu-HU"/>
        </w:rPr>
        <w:t xml:space="preserve"> </w:t>
      </w:r>
      <w:r w:rsidRPr="00BA4950">
        <w:rPr>
          <w:rFonts w:ascii="Times New Roman" w:hAnsi="Times New Roman"/>
          <w:bCs/>
          <w:sz w:val="24"/>
          <w:szCs w:val="24"/>
          <w:lang w:eastAsia="hu-HU"/>
        </w:rPr>
        <w:t>é</w:t>
      </w:r>
      <w:r>
        <w:rPr>
          <w:rFonts w:ascii="Times New Roman" w:hAnsi="Times New Roman"/>
          <w:bCs/>
          <w:sz w:val="24"/>
          <w:szCs w:val="24"/>
          <w:lang w:eastAsia="hu-HU"/>
        </w:rPr>
        <w:t xml:space="preserve">s </w:t>
      </w:r>
      <w:r w:rsidRPr="009124DE">
        <w:rPr>
          <w:rFonts w:ascii="Times New Roman" w:hAnsi="Times New Roman"/>
          <w:bCs/>
          <w:sz w:val="24"/>
          <w:szCs w:val="24"/>
          <w:lang w:eastAsia="hu-HU"/>
        </w:rPr>
        <w:t>(2) bekezdésében meghatározott valamely közszolgáltató tevékenység folytatására egy vagy csak korlátozott számú vállalkozás szerezhet jogosultságot, és így jelentősen befolyásolja más szervezetek e tevékenységek végzésére vonatkozó lehetőségeit.</w:t>
      </w:r>
    </w:p>
    <w:p w14:paraId="6DB64B66" w14:textId="77777777" w:rsidR="007B6109" w:rsidRPr="009124DE" w:rsidRDefault="007B6109" w:rsidP="009124DE">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9124DE">
        <w:rPr>
          <w:rFonts w:ascii="Times New Roman" w:hAnsi="Times New Roman"/>
          <w:bCs/>
          <w:sz w:val="24"/>
          <w:szCs w:val="24"/>
          <w:lang w:eastAsia="hu-HU"/>
        </w:rPr>
        <w:t>(5) Nem minősül a (2) bekezdés alkalmazásában különleges vagy kizárólagos jognak, ha a közszolgáltató tevékenység ellátásának jogát az érintett gazdasági szereplő nyilvános eljárásban, objektív kritériumok alapján nyerte el. Ilyen eljárásnak minősül különösen:</w:t>
      </w:r>
    </w:p>
    <w:p w14:paraId="05776EDC" w14:textId="77777777" w:rsidR="007B6109" w:rsidRPr="009124DE" w:rsidRDefault="007B6109" w:rsidP="009124DE">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A92B4C">
        <w:rPr>
          <w:rFonts w:ascii="Times New Roman" w:hAnsi="Times New Roman"/>
          <w:bCs/>
          <w:i/>
          <w:sz w:val="24"/>
          <w:szCs w:val="24"/>
          <w:lang w:eastAsia="hu-HU"/>
        </w:rPr>
        <w:t>a)</w:t>
      </w:r>
      <w:r w:rsidRPr="009124DE">
        <w:rPr>
          <w:rFonts w:ascii="Times New Roman" w:hAnsi="Times New Roman"/>
          <w:bCs/>
          <w:sz w:val="24"/>
          <w:szCs w:val="24"/>
          <w:lang w:eastAsia="hu-HU"/>
        </w:rPr>
        <w:t xml:space="preserve"> a földgázellátásról szóló törvény szerinti, földgázipari tevékenységekre vonatkozó engedélyezési eljárás;</w:t>
      </w:r>
    </w:p>
    <w:p w14:paraId="51E4A97D" w14:textId="77777777" w:rsidR="007B6109" w:rsidRPr="009124DE" w:rsidRDefault="007B6109" w:rsidP="009124DE">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A92B4C">
        <w:rPr>
          <w:rFonts w:ascii="Times New Roman" w:hAnsi="Times New Roman"/>
          <w:bCs/>
          <w:i/>
          <w:sz w:val="24"/>
          <w:szCs w:val="24"/>
          <w:lang w:eastAsia="hu-HU"/>
        </w:rPr>
        <w:t>b)</w:t>
      </w:r>
      <w:r w:rsidRPr="009124DE">
        <w:rPr>
          <w:rFonts w:ascii="Times New Roman" w:hAnsi="Times New Roman"/>
          <w:bCs/>
          <w:sz w:val="24"/>
          <w:szCs w:val="24"/>
          <w:lang w:eastAsia="hu-HU"/>
        </w:rPr>
        <w:t xml:space="preserve"> a villamos energiáról szóló törvény szerinti, új villamosenergia-termelő kapacitások</w:t>
      </w:r>
      <w:r>
        <w:rPr>
          <w:rFonts w:ascii="Times New Roman" w:hAnsi="Times New Roman"/>
          <w:bCs/>
          <w:sz w:val="24"/>
          <w:szCs w:val="24"/>
          <w:lang w:eastAsia="hu-HU"/>
        </w:rPr>
        <w:t>, erőművek</w:t>
      </w:r>
      <w:r w:rsidRPr="009124DE">
        <w:rPr>
          <w:rFonts w:ascii="Times New Roman" w:hAnsi="Times New Roman"/>
          <w:bCs/>
          <w:sz w:val="24"/>
          <w:szCs w:val="24"/>
          <w:lang w:eastAsia="hu-HU"/>
        </w:rPr>
        <w:t xml:space="preserve"> létesítésére vonatkozó engedélyezési eljárás vagy pályázat;</w:t>
      </w:r>
    </w:p>
    <w:p w14:paraId="4C4709C2" w14:textId="77777777" w:rsidR="007B6109" w:rsidRPr="009124DE" w:rsidRDefault="007B6109" w:rsidP="009124DE">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A92B4C">
        <w:rPr>
          <w:rFonts w:ascii="Times New Roman" w:hAnsi="Times New Roman"/>
          <w:bCs/>
          <w:i/>
          <w:sz w:val="24"/>
          <w:szCs w:val="24"/>
          <w:lang w:eastAsia="hu-HU"/>
        </w:rPr>
        <w:t>c)</w:t>
      </w:r>
      <w:r w:rsidRPr="009124DE">
        <w:rPr>
          <w:rFonts w:ascii="Times New Roman" w:hAnsi="Times New Roman"/>
          <w:bCs/>
          <w:sz w:val="24"/>
          <w:szCs w:val="24"/>
          <w:lang w:eastAsia="hu-HU"/>
        </w:rPr>
        <w:t xml:space="preserve"> a postai szolgáltatásokról szóló törvény szerinti, engedélyköteles postai szolgáltatás nyújtásának engedélyezése;</w:t>
      </w:r>
    </w:p>
    <w:p w14:paraId="5C4E4026" w14:textId="77777777" w:rsidR="007B6109" w:rsidRPr="009124DE" w:rsidRDefault="007B6109" w:rsidP="009124DE">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A92B4C">
        <w:rPr>
          <w:rFonts w:ascii="Times New Roman" w:hAnsi="Times New Roman"/>
          <w:bCs/>
          <w:i/>
          <w:sz w:val="24"/>
          <w:szCs w:val="24"/>
          <w:lang w:eastAsia="hu-HU"/>
        </w:rPr>
        <w:t>d)</w:t>
      </w:r>
      <w:r w:rsidRPr="009124DE">
        <w:rPr>
          <w:rFonts w:ascii="Times New Roman" w:hAnsi="Times New Roman"/>
          <w:bCs/>
          <w:sz w:val="24"/>
          <w:szCs w:val="24"/>
          <w:lang w:eastAsia="hu-HU"/>
        </w:rPr>
        <w:t xml:space="preserve"> a bányászatról szóló törvény szerinti, szénhidrogén-kutatás, -feltárás és -kitermelés engedélyezése;</w:t>
      </w:r>
    </w:p>
    <w:p w14:paraId="40FFE87E" w14:textId="77777777" w:rsidR="007B6109" w:rsidRDefault="007B6109" w:rsidP="009124DE">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A92B4C">
        <w:rPr>
          <w:rFonts w:ascii="Times New Roman" w:hAnsi="Times New Roman"/>
          <w:bCs/>
          <w:i/>
          <w:sz w:val="24"/>
          <w:szCs w:val="24"/>
          <w:lang w:eastAsia="hu-HU"/>
        </w:rPr>
        <w:t>e)</w:t>
      </w:r>
      <w:r w:rsidRPr="009124DE">
        <w:rPr>
          <w:rFonts w:ascii="Times New Roman" w:hAnsi="Times New Roman"/>
          <w:bCs/>
          <w:sz w:val="24"/>
          <w:szCs w:val="24"/>
          <w:lang w:eastAsia="hu-HU"/>
        </w:rPr>
        <w:t xml:space="preserve"> a vasúti </w:t>
      </w:r>
      <w:r>
        <w:rPr>
          <w:rFonts w:ascii="Times New Roman" w:hAnsi="Times New Roman"/>
          <w:bCs/>
          <w:sz w:val="24"/>
          <w:szCs w:val="24"/>
          <w:lang w:eastAsia="hu-HU"/>
        </w:rPr>
        <w:t>é</w:t>
      </w:r>
      <w:r w:rsidRPr="009124DE">
        <w:rPr>
          <w:rFonts w:ascii="Times New Roman" w:hAnsi="Times New Roman"/>
          <w:bCs/>
          <w:sz w:val="24"/>
          <w:szCs w:val="24"/>
          <w:lang w:eastAsia="hu-HU"/>
        </w:rPr>
        <w:t>s közúti személyszállítási közszolgáltatásról, valamint az 1191/69/EGK és az 1107/70/EGK tanácsi rendelet hatályon kívül helyezéséről szóló 2007. október 23-i 1370/2007/EK európai parlamenti és tanácsi rendelet szerinti autóbusszal, villamossal, vasúttal vagy metróval végzett személyszállítási közszolgáltatás nyújtására irányuló beszerzési eljárás, feltéve, ha az megfelel e rendelet 4. cikk (3)–(4) bekezdésének, valamint 5. cikk (3) bekezdésének.</w:t>
      </w:r>
    </w:p>
    <w:p w14:paraId="3486F8D3" w14:textId="77777777" w:rsidR="007B6109" w:rsidRDefault="007B6109" w:rsidP="009124DE">
      <w:pPr>
        <w:tabs>
          <w:tab w:val="left" w:pos="0"/>
        </w:tabs>
        <w:autoSpaceDE w:val="0"/>
        <w:autoSpaceDN w:val="0"/>
        <w:adjustRightInd w:val="0"/>
        <w:spacing w:after="0" w:line="240" w:lineRule="auto"/>
        <w:jc w:val="both"/>
        <w:rPr>
          <w:rFonts w:ascii="Times New Roman" w:hAnsi="Times New Roman"/>
          <w:bCs/>
          <w:sz w:val="24"/>
          <w:szCs w:val="24"/>
          <w:lang w:eastAsia="hu-HU"/>
        </w:rPr>
      </w:pPr>
    </w:p>
    <w:p w14:paraId="39048255" w14:textId="77777777" w:rsidR="007B6109" w:rsidRPr="005B6F1A" w:rsidRDefault="007B6109" w:rsidP="009124DE">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5B6F1A">
        <w:rPr>
          <w:rFonts w:ascii="Times New Roman" w:hAnsi="Times New Roman"/>
          <w:b/>
          <w:bCs/>
          <w:sz w:val="24"/>
          <w:szCs w:val="24"/>
          <w:lang w:eastAsia="hu-HU"/>
        </w:rPr>
        <w:t xml:space="preserve">115. § </w:t>
      </w:r>
      <w:r w:rsidRPr="005B6F1A">
        <w:rPr>
          <w:rFonts w:ascii="Times New Roman" w:hAnsi="Times New Roman"/>
          <w:bCs/>
          <w:sz w:val="24"/>
          <w:szCs w:val="24"/>
          <w:lang w:eastAsia="hu-HU"/>
        </w:rPr>
        <w:t xml:space="preserve">(1) A 114. § alkalmazásában közszolgáltató tevékenység </w:t>
      </w:r>
    </w:p>
    <w:p w14:paraId="7D08BBE2" w14:textId="77777777" w:rsidR="007B6109" w:rsidRPr="005B6F1A" w:rsidRDefault="007B6109" w:rsidP="009124DE">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A92B4C">
        <w:rPr>
          <w:rFonts w:ascii="Times New Roman" w:hAnsi="Times New Roman"/>
          <w:bCs/>
          <w:i/>
          <w:sz w:val="24"/>
          <w:szCs w:val="24"/>
          <w:lang w:eastAsia="hu-HU"/>
        </w:rPr>
        <w:t>a)</w:t>
      </w:r>
      <w:r w:rsidRPr="005B6F1A">
        <w:rPr>
          <w:rFonts w:ascii="Times New Roman" w:hAnsi="Times New Roman"/>
          <w:bCs/>
          <w:sz w:val="24"/>
          <w:szCs w:val="24"/>
          <w:lang w:eastAsia="hu-HU"/>
        </w:rPr>
        <w:t xml:space="preserve"> ivóvíz előállítása</w:t>
      </w:r>
      <w:r>
        <w:rPr>
          <w:rFonts w:ascii="Times New Roman" w:hAnsi="Times New Roman"/>
          <w:bCs/>
          <w:sz w:val="24"/>
          <w:szCs w:val="24"/>
          <w:lang w:eastAsia="hu-HU"/>
        </w:rPr>
        <w:t>, termelése</w:t>
      </w:r>
      <w:r w:rsidRPr="005B6F1A">
        <w:rPr>
          <w:rFonts w:ascii="Times New Roman" w:hAnsi="Times New Roman"/>
          <w:bCs/>
          <w:sz w:val="24"/>
          <w:szCs w:val="24"/>
          <w:lang w:eastAsia="hu-HU"/>
        </w:rPr>
        <w:t>, szállítása vagy elosztása terén helyhez kötött hálózatok létesítése vagy üzemeltetése közszolgáltatás teljesítésének céljából vagy ilyen hálózatok ivóvízzel történő ellátása;</w:t>
      </w:r>
    </w:p>
    <w:p w14:paraId="531CD878" w14:textId="77777777" w:rsidR="007B6109" w:rsidRPr="005B6F1A" w:rsidRDefault="007B6109" w:rsidP="009124DE">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A92B4C">
        <w:rPr>
          <w:rFonts w:ascii="Times New Roman" w:hAnsi="Times New Roman"/>
          <w:i/>
          <w:sz w:val="24"/>
        </w:rPr>
        <w:t>b)</w:t>
      </w:r>
      <w:r w:rsidRPr="005B6F1A">
        <w:rPr>
          <w:rFonts w:ascii="Times New Roman" w:hAnsi="Times New Roman"/>
          <w:bCs/>
          <w:sz w:val="24"/>
          <w:szCs w:val="24"/>
          <w:lang w:eastAsia="hu-HU"/>
        </w:rPr>
        <w:t xml:space="preserve"> gáz vagy hőenergia, villamos energia előállítása</w:t>
      </w:r>
      <w:r>
        <w:rPr>
          <w:rFonts w:ascii="Times New Roman" w:hAnsi="Times New Roman"/>
          <w:bCs/>
          <w:sz w:val="24"/>
          <w:szCs w:val="24"/>
          <w:lang w:eastAsia="hu-HU"/>
        </w:rPr>
        <w:t>, termelése</w:t>
      </w:r>
      <w:r w:rsidRPr="005B6F1A">
        <w:rPr>
          <w:rFonts w:ascii="Times New Roman" w:hAnsi="Times New Roman"/>
          <w:bCs/>
          <w:sz w:val="24"/>
          <w:szCs w:val="24"/>
          <w:lang w:eastAsia="hu-HU"/>
        </w:rPr>
        <w:t>, szállítása vagy elosztása terén helyhez kötött hálózatok létesítése vagy üzemeltetése közszolgáltatás teljesítésének céljából, vagy ilyen hálózatok gázzal vagy hőenergiával, villamos energiával történő ellátása;</w:t>
      </w:r>
    </w:p>
    <w:p w14:paraId="14A947BE" w14:textId="77777777" w:rsidR="007B6109" w:rsidRPr="005B6F1A" w:rsidRDefault="007B6109" w:rsidP="009124DE">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A92B4C">
        <w:rPr>
          <w:rFonts w:ascii="Times New Roman" w:hAnsi="Times New Roman"/>
          <w:i/>
          <w:sz w:val="24"/>
        </w:rPr>
        <w:t>c)</w:t>
      </w:r>
      <w:r w:rsidRPr="005B6F1A">
        <w:rPr>
          <w:rFonts w:ascii="Times New Roman" w:hAnsi="Times New Roman"/>
          <w:bCs/>
          <w:sz w:val="24"/>
          <w:szCs w:val="24"/>
          <w:lang w:eastAsia="hu-HU"/>
        </w:rPr>
        <w:t xml:space="preserve"> vasúti, automatizált rendszerekkel, villamossal, trolibusszal, autóbusszal vagy drótkötélpályán történő közlekedés terén közszolgáltatást nyújtó hálózatok létesítésével vagy üzemeltetésével kapcsolatos tevékenység;</w:t>
      </w:r>
    </w:p>
    <w:p w14:paraId="3D31F6D3" w14:textId="77777777" w:rsidR="007B6109" w:rsidRPr="005B6F1A" w:rsidRDefault="007B6109" w:rsidP="009124DE">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A92B4C">
        <w:rPr>
          <w:rFonts w:ascii="Times New Roman" w:hAnsi="Times New Roman"/>
          <w:i/>
          <w:sz w:val="24"/>
        </w:rPr>
        <w:t>d)</w:t>
      </w:r>
      <w:r w:rsidRPr="005B6F1A">
        <w:rPr>
          <w:rFonts w:ascii="Times New Roman" w:hAnsi="Times New Roman"/>
          <w:bCs/>
          <w:sz w:val="24"/>
          <w:szCs w:val="24"/>
          <w:lang w:eastAsia="hu-HU"/>
        </w:rPr>
        <w:t xml:space="preserve"> meghatározott földrajzi terület hasznosítása</w:t>
      </w:r>
    </w:p>
    <w:p w14:paraId="40D6DC56" w14:textId="77777777" w:rsidR="007B6109" w:rsidRPr="005B6F1A" w:rsidRDefault="007B6109" w:rsidP="009124DE">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A92B4C">
        <w:rPr>
          <w:rFonts w:ascii="Times New Roman" w:hAnsi="Times New Roman"/>
          <w:i/>
          <w:sz w:val="24"/>
        </w:rPr>
        <w:t>da)</w:t>
      </w:r>
      <w:r w:rsidRPr="005B6F1A">
        <w:rPr>
          <w:rFonts w:ascii="Times New Roman" w:hAnsi="Times New Roman"/>
          <w:bCs/>
          <w:sz w:val="24"/>
          <w:szCs w:val="24"/>
          <w:lang w:eastAsia="hu-HU"/>
        </w:rPr>
        <w:t xml:space="preserve"> repülőtér, tengeri-, belvízi- vagy más kikötői létesítmények légi, tengeri- vagy belvízi fuvarozók, illetve személyszállítók rendelkezésére bocsátása céljából,</w:t>
      </w:r>
    </w:p>
    <w:p w14:paraId="0DCFA75C" w14:textId="77777777" w:rsidR="007B6109" w:rsidRPr="005B6F1A" w:rsidRDefault="007B6109" w:rsidP="009124DE">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A92B4C">
        <w:rPr>
          <w:rFonts w:ascii="Times New Roman" w:hAnsi="Times New Roman"/>
          <w:i/>
          <w:sz w:val="24"/>
        </w:rPr>
        <w:t>db)</w:t>
      </w:r>
      <w:r w:rsidRPr="005B6F1A">
        <w:rPr>
          <w:rFonts w:ascii="Times New Roman" w:hAnsi="Times New Roman"/>
          <w:bCs/>
          <w:sz w:val="24"/>
          <w:szCs w:val="24"/>
          <w:lang w:eastAsia="hu-HU"/>
        </w:rPr>
        <w:t xml:space="preserve"> kőolaj vagy földgáz kitermelése céljából, vagy</w:t>
      </w:r>
    </w:p>
    <w:p w14:paraId="72543F46" w14:textId="77777777" w:rsidR="007B6109" w:rsidRPr="005B6F1A" w:rsidRDefault="007B6109" w:rsidP="009124DE">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A92B4C">
        <w:rPr>
          <w:rFonts w:ascii="Times New Roman" w:hAnsi="Times New Roman"/>
          <w:i/>
          <w:sz w:val="24"/>
        </w:rPr>
        <w:t>dc)</w:t>
      </w:r>
      <w:r w:rsidRPr="005B6F1A">
        <w:rPr>
          <w:rFonts w:ascii="Times New Roman" w:hAnsi="Times New Roman"/>
          <w:bCs/>
          <w:sz w:val="24"/>
          <w:szCs w:val="24"/>
          <w:lang w:eastAsia="hu-HU"/>
        </w:rPr>
        <w:t xml:space="preserve"> szén vagy más tüzelőanyag feltárása és kitermelése céljából;</w:t>
      </w:r>
    </w:p>
    <w:p w14:paraId="250C4BE1" w14:textId="77777777" w:rsidR="007B6109" w:rsidRPr="005B6F1A" w:rsidRDefault="007B6109" w:rsidP="009124DE">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A92B4C">
        <w:rPr>
          <w:rFonts w:ascii="Times New Roman" w:hAnsi="Times New Roman"/>
          <w:i/>
          <w:sz w:val="24"/>
        </w:rPr>
        <w:t>e)</w:t>
      </w:r>
      <w:r w:rsidRPr="005B6F1A">
        <w:rPr>
          <w:rFonts w:ascii="Times New Roman" w:hAnsi="Times New Roman"/>
          <w:bCs/>
          <w:sz w:val="24"/>
          <w:szCs w:val="24"/>
          <w:lang w:eastAsia="hu-HU"/>
        </w:rPr>
        <w:t xml:space="preserve"> postai szolgáltatás vagy a postai szolgáltató által nyújtott postai szolgáltatásoktól eltérő szolgáltatás nyújtása.</w:t>
      </w:r>
    </w:p>
    <w:p w14:paraId="63C7BC7F" w14:textId="77777777" w:rsidR="007B6109" w:rsidRPr="005B6F1A" w:rsidRDefault="007B6109" w:rsidP="009124DE">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5B6F1A">
        <w:rPr>
          <w:rFonts w:ascii="Times New Roman" w:hAnsi="Times New Roman"/>
          <w:bCs/>
          <w:sz w:val="24"/>
          <w:szCs w:val="24"/>
          <w:lang w:eastAsia="hu-HU"/>
        </w:rPr>
        <w:lastRenderedPageBreak/>
        <w:t xml:space="preserve">(2) Közszolgáltató tevékenységnek minősül, ha a (1) bekezdés </w:t>
      </w:r>
      <w:r w:rsidRPr="00A92B4C">
        <w:rPr>
          <w:rFonts w:ascii="Times New Roman" w:hAnsi="Times New Roman"/>
          <w:bCs/>
          <w:i/>
          <w:sz w:val="24"/>
          <w:szCs w:val="24"/>
          <w:lang w:eastAsia="hu-HU"/>
        </w:rPr>
        <w:t>a)</w:t>
      </w:r>
      <w:r w:rsidRPr="005B6F1A">
        <w:rPr>
          <w:rFonts w:ascii="Times New Roman" w:hAnsi="Times New Roman"/>
          <w:bCs/>
          <w:sz w:val="24"/>
          <w:szCs w:val="24"/>
          <w:lang w:eastAsia="hu-HU"/>
        </w:rPr>
        <w:t xml:space="preserve"> pontjában meghatározott, ivóvízzel kapcsolatos tevékenységet folytató közszolgáltató ajánlatkérő beszerzési eljárása</w:t>
      </w:r>
    </w:p>
    <w:p w14:paraId="0097321A" w14:textId="77777777" w:rsidR="007B6109" w:rsidRPr="005B6F1A" w:rsidRDefault="007B6109" w:rsidP="009124DE">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8F13E5">
        <w:rPr>
          <w:rFonts w:ascii="Times New Roman" w:hAnsi="Times New Roman"/>
          <w:bCs/>
          <w:i/>
          <w:sz w:val="24"/>
          <w:szCs w:val="24"/>
          <w:lang w:eastAsia="hu-HU"/>
        </w:rPr>
        <w:t>a)</w:t>
      </w:r>
      <w:r w:rsidRPr="005B6F1A">
        <w:rPr>
          <w:rFonts w:ascii="Times New Roman" w:hAnsi="Times New Roman"/>
          <w:bCs/>
          <w:sz w:val="24"/>
          <w:szCs w:val="24"/>
          <w:lang w:eastAsia="hu-HU"/>
        </w:rPr>
        <w:t xml:space="preserve"> vízépítési projekttel, öntözéssel vagy vízrendezéssel (vízelvezetéssel) függ össze, feltéve, hogy az ivóvízellátásra szánt víz mennyisége az ilyen projektek vagy az öntözési, illetve vízrendezési létesítmények által biztosított víz teljes mennyiségének több mint 20%-a, vagy</w:t>
      </w:r>
    </w:p>
    <w:p w14:paraId="4369BA61" w14:textId="77777777" w:rsidR="007B6109" w:rsidRPr="005B6F1A" w:rsidRDefault="007B6109" w:rsidP="009124DE">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8F13E5">
        <w:rPr>
          <w:rFonts w:ascii="Times New Roman" w:hAnsi="Times New Roman"/>
          <w:bCs/>
          <w:i/>
          <w:sz w:val="24"/>
          <w:szCs w:val="24"/>
          <w:lang w:eastAsia="hu-HU"/>
        </w:rPr>
        <w:t>b)</w:t>
      </w:r>
      <w:r w:rsidRPr="005B6F1A">
        <w:rPr>
          <w:rFonts w:ascii="Times New Roman" w:hAnsi="Times New Roman"/>
          <w:bCs/>
          <w:sz w:val="24"/>
          <w:szCs w:val="24"/>
          <w:lang w:eastAsia="hu-HU"/>
        </w:rPr>
        <w:t xml:space="preserve"> szennyvízelvezetéssel vagy -kezeléssel függ össze.</w:t>
      </w:r>
    </w:p>
    <w:p w14:paraId="4A1FF826" w14:textId="77777777" w:rsidR="00686B4F" w:rsidRPr="005B6F1A" w:rsidRDefault="007B6109" w:rsidP="00686B4F">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5B6F1A">
        <w:rPr>
          <w:rFonts w:ascii="Times New Roman" w:hAnsi="Times New Roman"/>
          <w:bCs/>
          <w:sz w:val="24"/>
          <w:szCs w:val="24"/>
          <w:lang w:eastAsia="hu-HU"/>
        </w:rPr>
        <w:t xml:space="preserve">(3) Az (1) bekezdés </w:t>
      </w:r>
      <w:r w:rsidRPr="008F13E5">
        <w:rPr>
          <w:rFonts w:ascii="Times New Roman" w:hAnsi="Times New Roman"/>
          <w:bCs/>
          <w:i/>
          <w:sz w:val="24"/>
          <w:szCs w:val="24"/>
          <w:lang w:eastAsia="hu-HU"/>
        </w:rPr>
        <w:t>c)</w:t>
      </w:r>
      <w:r w:rsidRPr="005B6F1A">
        <w:rPr>
          <w:rFonts w:ascii="Times New Roman" w:hAnsi="Times New Roman"/>
          <w:bCs/>
          <w:sz w:val="24"/>
          <w:szCs w:val="24"/>
          <w:lang w:eastAsia="hu-HU"/>
        </w:rPr>
        <w:t xml:space="preserve"> pontja szerinti közlekedési szolgáltatások alkalmazásában hálózatnak minősül, ha a szolgáltatást az illetékes hatóság által meghatározott üzemeltetési – különösen a szolgáltatási útvonalakra, a rendelkezésre bocsátandó közlekedési kapacitásra vagy a szolgáltatás gyakoriságára vonatkozó – feltételek alapján nyújtják.</w:t>
      </w:r>
    </w:p>
    <w:p w14:paraId="477FB819" w14:textId="77777777" w:rsidR="007B6109" w:rsidRDefault="007B6109" w:rsidP="009124DE">
      <w:pPr>
        <w:tabs>
          <w:tab w:val="left" w:pos="0"/>
        </w:tabs>
        <w:autoSpaceDE w:val="0"/>
        <w:autoSpaceDN w:val="0"/>
        <w:adjustRightInd w:val="0"/>
        <w:spacing w:after="0" w:line="240" w:lineRule="auto"/>
        <w:jc w:val="both"/>
        <w:rPr>
          <w:rFonts w:ascii="Times New Roman" w:hAnsi="Times New Roman"/>
          <w:b/>
          <w:bCs/>
          <w:sz w:val="24"/>
          <w:szCs w:val="24"/>
          <w:lang w:eastAsia="hu-HU"/>
        </w:rPr>
      </w:pPr>
    </w:p>
    <w:p w14:paraId="09C67F50" w14:textId="77777777" w:rsidR="007B6109" w:rsidRPr="0085166F" w:rsidRDefault="007B6109" w:rsidP="00EF3DA5">
      <w:pPr>
        <w:tabs>
          <w:tab w:val="left" w:pos="0"/>
        </w:tabs>
        <w:autoSpaceDE w:val="0"/>
        <w:autoSpaceDN w:val="0"/>
        <w:adjustRightInd w:val="0"/>
        <w:spacing w:after="0" w:line="240" w:lineRule="auto"/>
        <w:rPr>
          <w:rFonts w:ascii="Times New Roman" w:hAnsi="Times New Roman"/>
          <w:b/>
          <w:bCs/>
          <w:sz w:val="24"/>
          <w:szCs w:val="24"/>
          <w:lang w:eastAsia="hu-HU"/>
        </w:rPr>
      </w:pPr>
      <w:r>
        <w:rPr>
          <w:rFonts w:ascii="Times New Roman" w:hAnsi="Times New Roman"/>
          <w:b/>
          <w:bCs/>
          <w:sz w:val="24"/>
          <w:szCs w:val="24"/>
          <w:lang w:eastAsia="hu-HU"/>
        </w:rPr>
        <w:t xml:space="preserve">61. </w:t>
      </w:r>
      <w:r w:rsidRPr="0085166F">
        <w:rPr>
          <w:rFonts w:ascii="Times New Roman" w:hAnsi="Times New Roman"/>
          <w:b/>
          <w:bCs/>
          <w:sz w:val="24"/>
          <w:szCs w:val="24"/>
          <w:lang w:eastAsia="hu-HU"/>
        </w:rPr>
        <w:t>Ajánlattevők, részvételre jelentkezők, alvállalkozók, kiemelt alvállalkozók jegyzéke</w:t>
      </w:r>
    </w:p>
    <w:p w14:paraId="1F0EC694" w14:textId="77777777" w:rsidR="007B6109" w:rsidRDefault="007B6109" w:rsidP="00656FAE">
      <w:pPr>
        <w:tabs>
          <w:tab w:val="left" w:pos="0"/>
        </w:tabs>
        <w:autoSpaceDE w:val="0"/>
        <w:autoSpaceDN w:val="0"/>
        <w:adjustRightInd w:val="0"/>
        <w:spacing w:after="0" w:line="240" w:lineRule="auto"/>
        <w:jc w:val="center"/>
        <w:rPr>
          <w:rFonts w:ascii="Times New Roman" w:hAnsi="Times New Roman"/>
          <w:b/>
          <w:bCs/>
          <w:sz w:val="24"/>
          <w:szCs w:val="24"/>
          <w:lang w:eastAsia="hu-HU"/>
        </w:rPr>
      </w:pPr>
    </w:p>
    <w:p w14:paraId="14E4DD2E" w14:textId="77777777" w:rsidR="007B6109" w:rsidRPr="0038508E" w:rsidRDefault="007B6109" w:rsidP="00B640F1">
      <w:pPr>
        <w:tabs>
          <w:tab w:val="left" w:pos="0"/>
        </w:tabs>
        <w:autoSpaceDE w:val="0"/>
        <w:autoSpaceDN w:val="0"/>
        <w:adjustRightInd w:val="0"/>
        <w:spacing w:after="0" w:line="240" w:lineRule="auto"/>
        <w:jc w:val="both"/>
        <w:rPr>
          <w:rFonts w:ascii="Times New Roman" w:hAnsi="Times New Roman"/>
          <w:bCs/>
          <w:sz w:val="24"/>
          <w:szCs w:val="24"/>
          <w:lang w:eastAsia="hu-HU"/>
        </w:rPr>
      </w:pPr>
      <w:r>
        <w:rPr>
          <w:rFonts w:ascii="Times New Roman" w:hAnsi="Times New Roman"/>
          <w:b/>
          <w:bCs/>
          <w:sz w:val="24"/>
          <w:szCs w:val="24"/>
          <w:lang w:eastAsia="hu-HU"/>
        </w:rPr>
        <w:t xml:space="preserve">116. § </w:t>
      </w:r>
      <w:r w:rsidRPr="00D82881">
        <w:rPr>
          <w:rFonts w:ascii="Times New Roman" w:hAnsi="Times New Roman"/>
          <w:bCs/>
          <w:sz w:val="24"/>
          <w:szCs w:val="24"/>
          <w:lang w:eastAsia="hu-HU"/>
        </w:rPr>
        <w:t>(1)</w:t>
      </w:r>
      <w:r w:rsidRPr="00B640F1">
        <w:rPr>
          <w:rFonts w:ascii="Times New Roman" w:hAnsi="Times New Roman"/>
          <w:b/>
          <w:bCs/>
          <w:sz w:val="24"/>
          <w:szCs w:val="24"/>
          <w:lang w:eastAsia="hu-HU"/>
        </w:rPr>
        <w:t xml:space="preserve"> </w:t>
      </w:r>
      <w:r w:rsidRPr="0038508E">
        <w:rPr>
          <w:rFonts w:ascii="Times New Roman" w:hAnsi="Times New Roman"/>
          <w:bCs/>
          <w:sz w:val="24"/>
          <w:szCs w:val="24"/>
          <w:lang w:eastAsia="hu-HU"/>
        </w:rPr>
        <w:t>A beszerzési eljárásban ajánlattevőként, részvételre jelentkezőként, alvállalkozóként vagy kiemelt alvállalkozóként és egyéb közreműködőként kizárólag a jegyzéken szereplő gazdasági szereplő vehet részt, a 11</w:t>
      </w:r>
      <w:r>
        <w:rPr>
          <w:rFonts w:ascii="Times New Roman" w:hAnsi="Times New Roman"/>
          <w:bCs/>
          <w:sz w:val="24"/>
          <w:szCs w:val="24"/>
          <w:lang w:eastAsia="hu-HU"/>
        </w:rPr>
        <w:t>7</w:t>
      </w:r>
      <w:r w:rsidRPr="0038508E">
        <w:rPr>
          <w:rFonts w:ascii="Times New Roman" w:hAnsi="Times New Roman"/>
          <w:bCs/>
          <w:sz w:val="24"/>
          <w:szCs w:val="24"/>
          <w:lang w:eastAsia="hu-HU"/>
        </w:rPr>
        <w:t>. § (2)-(5) bekezdésben foglalt kivételekkel. A jegyzéken</w:t>
      </w:r>
    </w:p>
    <w:p w14:paraId="2B05F724" w14:textId="77777777" w:rsidR="007B6109" w:rsidRPr="0038508E" w:rsidRDefault="007B6109" w:rsidP="00B640F1">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38508E">
        <w:rPr>
          <w:rFonts w:ascii="Times New Roman" w:hAnsi="Times New Roman"/>
          <w:bCs/>
          <w:i/>
          <w:iCs/>
          <w:sz w:val="24"/>
          <w:szCs w:val="24"/>
          <w:lang w:eastAsia="hu-HU"/>
        </w:rPr>
        <w:t xml:space="preserve">a) </w:t>
      </w:r>
      <w:r w:rsidRPr="0038508E">
        <w:rPr>
          <w:rFonts w:ascii="Times New Roman" w:hAnsi="Times New Roman"/>
          <w:bCs/>
          <w:sz w:val="24"/>
          <w:szCs w:val="24"/>
          <w:lang w:eastAsia="hu-HU"/>
        </w:rPr>
        <w:t>a Mavtv.-ben meghatározott telephely</w:t>
      </w:r>
      <w:r>
        <w:rPr>
          <w:rFonts w:ascii="Times New Roman" w:hAnsi="Times New Roman"/>
          <w:bCs/>
          <w:sz w:val="24"/>
          <w:szCs w:val="24"/>
          <w:lang w:eastAsia="hu-HU"/>
        </w:rPr>
        <w:t>-</w:t>
      </w:r>
      <w:r w:rsidRPr="0038508E">
        <w:rPr>
          <w:rFonts w:ascii="Times New Roman" w:hAnsi="Times New Roman"/>
          <w:bCs/>
          <w:sz w:val="24"/>
          <w:szCs w:val="24"/>
          <w:lang w:eastAsia="hu-HU"/>
        </w:rPr>
        <w:t>biztonsági tanúsítvánnyal (a továbbiakban: TBT) rendelkező gazdasági szereplők,</w:t>
      </w:r>
    </w:p>
    <w:p w14:paraId="1EE6FA38" w14:textId="77777777" w:rsidR="007B6109" w:rsidRPr="0038508E" w:rsidRDefault="007B6109" w:rsidP="00B640F1">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38508E">
        <w:rPr>
          <w:rFonts w:ascii="Times New Roman" w:hAnsi="Times New Roman"/>
          <w:bCs/>
          <w:i/>
          <w:iCs/>
          <w:sz w:val="24"/>
          <w:szCs w:val="24"/>
          <w:lang w:eastAsia="hu-HU"/>
        </w:rPr>
        <w:t xml:space="preserve">b) </w:t>
      </w:r>
      <w:r w:rsidRPr="0038508E">
        <w:rPr>
          <w:rFonts w:ascii="Times New Roman" w:hAnsi="Times New Roman"/>
          <w:bCs/>
          <w:sz w:val="24"/>
          <w:szCs w:val="24"/>
          <w:lang w:eastAsia="hu-HU"/>
        </w:rPr>
        <w:t>az előzetes minősítésen megfelelt gazdasági szereplők, valamint</w:t>
      </w:r>
    </w:p>
    <w:p w14:paraId="1E19FD87" w14:textId="77777777" w:rsidR="007B6109" w:rsidRPr="0038508E" w:rsidRDefault="007B6109" w:rsidP="00B640F1">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38508E">
        <w:rPr>
          <w:rFonts w:ascii="Times New Roman" w:hAnsi="Times New Roman"/>
          <w:bCs/>
          <w:i/>
          <w:iCs/>
          <w:sz w:val="24"/>
          <w:szCs w:val="24"/>
          <w:lang w:eastAsia="hu-HU"/>
        </w:rPr>
        <w:t xml:space="preserve">c) </w:t>
      </w:r>
      <w:r w:rsidRPr="0038508E">
        <w:rPr>
          <w:rFonts w:ascii="Times New Roman" w:hAnsi="Times New Roman"/>
          <w:bCs/>
          <w:sz w:val="24"/>
          <w:szCs w:val="24"/>
          <w:lang w:eastAsia="hu-HU"/>
        </w:rPr>
        <w:t>a beszerzési eljáráshoz kötődő minősítésen megfelelt gazdasági szereplők</w:t>
      </w:r>
    </w:p>
    <w:p w14:paraId="661FECF2" w14:textId="77777777" w:rsidR="007B6109" w:rsidRPr="0038508E" w:rsidRDefault="007B6109" w:rsidP="00B640F1">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38508E">
        <w:rPr>
          <w:rFonts w:ascii="Times New Roman" w:hAnsi="Times New Roman"/>
          <w:bCs/>
          <w:sz w:val="24"/>
          <w:szCs w:val="24"/>
          <w:lang w:eastAsia="hu-HU"/>
        </w:rPr>
        <w:t>szerepelnek.</w:t>
      </w:r>
    </w:p>
    <w:p w14:paraId="71D1F600" w14:textId="77777777" w:rsidR="007B6109" w:rsidRPr="00B640F1" w:rsidRDefault="007B6109" w:rsidP="00B640F1">
      <w:pPr>
        <w:tabs>
          <w:tab w:val="left" w:pos="0"/>
        </w:tabs>
        <w:autoSpaceDE w:val="0"/>
        <w:autoSpaceDN w:val="0"/>
        <w:adjustRightInd w:val="0"/>
        <w:spacing w:after="0" w:line="240" w:lineRule="auto"/>
        <w:jc w:val="both"/>
        <w:rPr>
          <w:rFonts w:ascii="Times New Roman" w:hAnsi="Times New Roman"/>
          <w:b/>
          <w:bCs/>
          <w:sz w:val="24"/>
          <w:szCs w:val="24"/>
          <w:lang w:eastAsia="hu-HU"/>
        </w:rPr>
      </w:pPr>
      <w:r w:rsidRPr="00D82881">
        <w:rPr>
          <w:rFonts w:ascii="Times New Roman" w:hAnsi="Times New Roman"/>
          <w:bCs/>
          <w:sz w:val="24"/>
          <w:szCs w:val="24"/>
          <w:lang w:eastAsia="hu-HU"/>
        </w:rPr>
        <w:t>(2)</w:t>
      </w:r>
      <w:r w:rsidRPr="00B640F1">
        <w:rPr>
          <w:rFonts w:ascii="Times New Roman" w:hAnsi="Times New Roman"/>
          <w:b/>
          <w:bCs/>
          <w:sz w:val="24"/>
          <w:szCs w:val="24"/>
          <w:lang w:eastAsia="hu-HU"/>
        </w:rPr>
        <w:t xml:space="preserve"> </w:t>
      </w:r>
      <w:r w:rsidRPr="0038508E">
        <w:rPr>
          <w:rFonts w:ascii="Times New Roman" w:hAnsi="Times New Roman"/>
          <w:bCs/>
          <w:sz w:val="24"/>
          <w:szCs w:val="24"/>
          <w:lang w:eastAsia="hu-HU"/>
        </w:rPr>
        <w:t xml:space="preserve">A jegyzéket az AH </w:t>
      </w:r>
      <w:r>
        <w:rPr>
          <w:rFonts w:ascii="Times New Roman" w:hAnsi="Times New Roman"/>
          <w:bCs/>
          <w:sz w:val="24"/>
          <w:szCs w:val="24"/>
          <w:lang w:eastAsia="hu-HU"/>
        </w:rPr>
        <w:t xml:space="preserve">elektronikusan </w:t>
      </w:r>
      <w:r w:rsidRPr="0038508E">
        <w:rPr>
          <w:rFonts w:ascii="Times New Roman" w:hAnsi="Times New Roman"/>
          <w:bCs/>
          <w:sz w:val="24"/>
          <w:szCs w:val="24"/>
          <w:lang w:eastAsia="hu-HU"/>
        </w:rPr>
        <w:t>vezeti</w:t>
      </w:r>
      <w:r>
        <w:rPr>
          <w:rFonts w:ascii="Times New Roman" w:hAnsi="Times New Roman"/>
          <w:bCs/>
          <w:sz w:val="24"/>
          <w:szCs w:val="24"/>
          <w:lang w:eastAsia="hu-HU"/>
        </w:rPr>
        <w:t xml:space="preserve"> és honlapján az ajánlatkérők részére folyamatosan </w:t>
      </w:r>
      <w:r w:rsidRPr="00A67CD9">
        <w:rPr>
          <w:rFonts w:ascii="Times New Roman" w:hAnsi="Times New Roman"/>
          <w:bCs/>
          <w:sz w:val="24"/>
          <w:szCs w:val="24"/>
          <w:lang w:eastAsia="hu-HU"/>
        </w:rPr>
        <w:t>külön jogszabályban</w:t>
      </w:r>
      <w:r>
        <w:rPr>
          <w:rFonts w:ascii="Times New Roman" w:hAnsi="Times New Roman"/>
          <w:bCs/>
          <w:sz w:val="24"/>
          <w:szCs w:val="24"/>
          <w:lang w:eastAsia="hu-HU"/>
        </w:rPr>
        <w:t xml:space="preserve"> meghatározott tartalommal hozzáférhetővé teszi. </w:t>
      </w:r>
    </w:p>
    <w:p w14:paraId="1ED74208" w14:textId="77777777" w:rsidR="007B6109" w:rsidRPr="00046F8C" w:rsidRDefault="007B6109" w:rsidP="00B640F1">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D82881">
        <w:rPr>
          <w:rFonts w:ascii="Times New Roman" w:hAnsi="Times New Roman"/>
          <w:bCs/>
          <w:sz w:val="24"/>
          <w:szCs w:val="24"/>
          <w:lang w:eastAsia="hu-HU"/>
        </w:rPr>
        <w:t>(3)</w:t>
      </w:r>
      <w:r w:rsidRPr="00B640F1">
        <w:rPr>
          <w:rFonts w:ascii="Times New Roman" w:hAnsi="Times New Roman"/>
          <w:b/>
          <w:bCs/>
          <w:sz w:val="24"/>
          <w:szCs w:val="24"/>
          <w:lang w:eastAsia="hu-HU"/>
        </w:rPr>
        <w:t xml:space="preserve"> </w:t>
      </w:r>
      <w:r w:rsidRPr="0038508E">
        <w:rPr>
          <w:rFonts w:ascii="Times New Roman" w:hAnsi="Times New Roman"/>
          <w:bCs/>
          <w:sz w:val="24"/>
          <w:szCs w:val="24"/>
          <w:lang w:eastAsia="hu-HU"/>
        </w:rPr>
        <w:t>A nemzetbiztonsági szolgálatok saját beszerzéseik tekintetében az egyes beszerzésekhez kapcsolódóan</w:t>
      </w:r>
      <w:r w:rsidRPr="00BD6241">
        <w:rPr>
          <w:rFonts w:ascii="Times New Roman" w:hAnsi="Times New Roman"/>
          <w:bCs/>
          <w:sz w:val="24"/>
          <w:szCs w:val="24"/>
          <w:lang w:eastAsia="hu-HU"/>
        </w:rPr>
        <w:t>, az ajánlattételi felhívással induló eljárásban</w:t>
      </w:r>
      <w:r w:rsidRPr="000446B4">
        <w:rPr>
          <w:rFonts w:ascii="Times New Roman" w:hAnsi="Times New Roman"/>
          <w:bCs/>
          <w:sz w:val="24"/>
          <w:szCs w:val="24"/>
          <w:lang w:eastAsia="hu-HU"/>
        </w:rPr>
        <w:t xml:space="preserve"> </w:t>
      </w:r>
      <w:r w:rsidRPr="0038508E">
        <w:rPr>
          <w:rFonts w:ascii="Times New Roman" w:hAnsi="Times New Roman"/>
          <w:bCs/>
          <w:sz w:val="24"/>
          <w:szCs w:val="24"/>
          <w:lang w:eastAsia="hu-HU"/>
        </w:rPr>
        <w:t xml:space="preserve">az ajánlattételi felhívás megküldését megelőzően jogosultak a jegyzéken szereplő gazdasági szereplőket kiegészítő ellenőrzéseknek alávetni. </w:t>
      </w:r>
      <w:r>
        <w:rPr>
          <w:rFonts w:ascii="Times New Roman" w:hAnsi="Times New Roman"/>
          <w:bCs/>
          <w:sz w:val="24"/>
          <w:szCs w:val="24"/>
          <w:lang w:eastAsia="hu-HU"/>
        </w:rPr>
        <w:t>Ha</w:t>
      </w:r>
      <w:r w:rsidRPr="0038508E">
        <w:rPr>
          <w:rFonts w:ascii="Times New Roman" w:hAnsi="Times New Roman"/>
          <w:bCs/>
          <w:sz w:val="24"/>
          <w:szCs w:val="24"/>
          <w:lang w:eastAsia="hu-HU"/>
        </w:rPr>
        <w:t xml:space="preserve"> a kiegészítő ellenőrzés nemzetbiztonsági kockázatot vagy a nemzetbiztonsági szolgálat rendeltetésszerű működését veszélyeztető biztonsági </w:t>
      </w:r>
      <w:r w:rsidRPr="00046F8C">
        <w:rPr>
          <w:rFonts w:ascii="Times New Roman" w:hAnsi="Times New Roman"/>
          <w:bCs/>
          <w:sz w:val="24"/>
          <w:szCs w:val="24"/>
          <w:lang w:eastAsia="hu-HU"/>
        </w:rPr>
        <w:t xml:space="preserve">kockázatot állapít meg, az ajánlattételi felhívással induló eljárásban a gazdasági szereplőnek ajánlattételi felhívás nem küldhető, a részvételi felhívással induló eljárásban a részvételi jelentkezőt az </w:t>
      </w:r>
      <w:r w:rsidRPr="002B7EED">
        <w:rPr>
          <w:rFonts w:ascii="Times New Roman" w:hAnsi="Times New Roman"/>
          <w:bCs/>
          <w:sz w:val="24"/>
          <w:szCs w:val="24"/>
          <w:lang w:eastAsia="hu-HU"/>
        </w:rPr>
        <w:t>12</w:t>
      </w:r>
      <w:r>
        <w:rPr>
          <w:rFonts w:ascii="Times New Roman" w:hAnsi="Times New Roman"/>
          <w:bCs/>
          <w:sz w:val="24"/>
          <w:szCs w:val="24"/>
          <w:lang w:eastAsia="hu-HU"/>
        </w:rPr>
        <w:t>9</w:t>
      </w:r>
      <w:r w:rsidRPr="002B7EED">
        <w:rPr>
          <w:rFonts w:ascii="Times New Roman" w:hAnsi="Times New Roman"/>
          <w:bCs/>
          <w:sz w:val="24"/>
          <w:szCs w:val="24"/>
          <w:lang w:eastAsia="hu-HU"/>
        </w:rPr>
        <w:t xml:space="preserve">. § (1) bekezdés </w:t>
      </w:r>
      <w:r w:rsidRPr="002B7EED">
        <w:rPr>
          <w:rFonts w:ascii="Times New Roman" w:hAnsi="Times New Roman"/>
          <w:bCs/>
          <w:i/>
          <w:iCs/>
          <w:sz w:val="24"/>
          <w:szCs w:val="24"/>
          <w:lang w:eastAsia="hu-HU"/>
        </w:rPr>
        <w:t>d</w:t>
      </w:r>
      <w:r w:rsidRPr="00046F8C">
        <w:rPr>
          <w:rFonts w:ascii="Times New Roman" w:hAnsi="Times New Roman"/>
          <w:bCs/>
          <w:i/>
          <w:iCs/>
          <w:sz w:val="24"/>
          <w:szCs w:val="24"/>
          <w:lang w:eastAsia="hu-HU"/>
        </w:rPr>
        <w:t xml:space="preserve">) </w:t>
      </w:r>
      <w:r w:rsidRPr="00046F8C">
        <w:rPr>
          <w:rFonts w:ascii="Times New Roman" w:hAnsi="Times New Roman"/>
          <w:bCs/>
          <w:sz w:val="24"/>
          <w:szCs w:val="24"/>
          <w:lang w:eastAsia="hu-HU"/>
        </w:rPr>
        <w:t>pontja alapján az érintett beszerzési eljárásból ki kell zárni.</w:t>
      </w:r>
    </w:p>
    <w:p w14:paraId="430CF344" w14:textId="77777777" w:rsidR="007B6109" w:rsidRPr="00046F8C" w:rsidRDefault="007B6109" w:rsidP="00B640F1">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D82881">
        <w:rPr>
          <w:rFonts w:ascii="Times New Roman" w:hAnsi="Times New Roman"/>
          <w:bCs/>
          <w:sz w:val="24"/>
          <w:szCs w:val="24"/>
          <w:lang w:eastAsia="hu-HU"/>
        </w:rPr>
        <w:t>(4)</w:t>
      </w:r>
      <w:r w:rsidRPr="00046F8C">
        <w:rPr>
          <w:rFonts w:ascii="Times New Roman" w:hAnsi="Times New Roman"/>
          <w:b/>
          <w:bCs/>
          <w:sz w:val="24"/>
          <w:szCs w:val="24"/>
          <w:lang w:eastAsia="hu-HU"/>
        </w:rPr>
        <w:t xml:space="preserve"> </w:t>
      </w:r>
      <w:r w:rsidRPr="00046F8C">
        <w:rPr>
          <w:rFonts w:ascii="Times New Roman" w:hAnsi="Times New Roman"/>
          <w:bCs/>
          <w:sz w:val="24"/>
          <w:szCs w:val="24"/>
          <w:lang w:eastAsia="hu-HU"/>
        </w:rPr>
        <w:t>A nemzetbiztonsági szolgálat a szakvélemény megküldésével értesíti az AH-t, ha a kiegészítő ellenőrzés során olyan nemzetbiztonsági kockázati tényezőt tár fel, ami alapján a jegyzékről törölni kell a gazdasági szereplőt. Az AH a TBT-vel nem rendelkező gazdasági szereplőt törli a jegyzékről. TBT-vel rendelkező gazdasági szereplők esetén az AH</w:t>
      </w:r>
      <w:r>
        <w:rPr>
          <w:rFonts w:ascii="Times New Roman" w:hAnsi="Times New Roman"/>
          <w:bCs/>
          <w:sz w:val="24"/>
          <w:szCs w:val="24"/>
          <w:lang w:eastAsia="hu-HU"/>
        </w:rPr>
        <w:t>-t</w:t>
      </w:r>
      <w:r w:rsidRPr="00046F8C">
        <w:rPr>
          <w:rFonts w:ascii="Times New Roman" w:hAnsi="Times New Roman"/>
          <w:bCs/>
          <w:sz w:val="24"/>
          <w:szCs w:val="24"/>
          <w:lang w:eastAsia="hu-HU"/>
        </w:rPr>
        <w:t xml:space="preserve"> az NBF értesíti arról, hogy a gazdasági szereplő vonatkozásában nemzetbiztonsági kockázat merült fel.</w:t>
      </w:r>
    </w:p>
    <w:p w14:paraId="62DD40AE" w14:textId="77777777" w:rsidR="007B6109" w:rsidRPr="00046F8C" w:rsidRDefault="007B6109" w:rsidP="00B640F1">
      <w:pPr>
        <w:tabs>
          <w:tab w:val="left" w:pos="0"/>
        </w:tabs>
        <w:autoSpaceDE w:val="0"/>
        <w:autoSpaceDN w:val="0"/>
        <w:adjustRightInd w:val="0"/>
        <w:spacing w:after="0" w:line="240" w:lineRule="auto"/>
        <w:jc w:val="both"/>
        <w:rPr>
          <w:rFonts w:ascii="Times New Roman" w:hAnsi="Times New Roman"/>
          <w:b/>
          <w:bCs/>
          <w:sz w:val="24"/>
          <w:szCs w:val="24"/>
          <w:lang w:eastAsia="hu-HU"/>
        </w:rPr>
      </w:pPr>
      <w:r w:rsidRPr="00D82881">
        <w:rPr>
          <w:rFonts w:ascii="Times New Roman" w:hAnsi="Times New Roman"/>
          <w:bCs/>
          <w:sz w:val="24"/>
          <w:szCs w:val="24"/>
          <w:lang w:eastAsia="hu-HU"/>
        </w:rPr>
        <w:t>(5)</w:t>
      </w:r>
      <w:r w:rsidRPr="00046F8C">
        <w:rPr>
          <w:rFonts w:ascii="Times New Roman" w:hAnsi="Times New Roman"/>
          <w:b/>
          <w:bCs/>
          <w:sz w:val="24"/>
          <w:szCs w:val="24"/>
          <w:lang w:eastAsia="hu-HU"/>
        </w:rPr>
        <w:t xml:space="preserve"> </w:t>
      </w:r>
      <w:r w:rsidRPr="00046F8C">
        <w:rPr>
          <w:rFonts w:ascii="Times New Roman" w:hAnsi="Times New Roman"/>
          <w:bCs/>
          <w:sz w:val="24"/>
          <w:szCs w:val="24"/>
          <w:lang w:eastAsia="hu-HU"/>
        </w:rPr>
        <w:t>Az AH tájékoztatja a</w:t>
      </w:r>
      <w:r>
        <w:rPr>
          <w:rFonts w:ascii="Times New Roman" w:hAnsi="Times New Roman"/>
          <w:bCs/>
          <w:sz w:val="24"/>
          <w:szCs w:val="24"/>
          <w:lang w:eastAsia="hu-HU"/>
        </w:rPr>
        <w:t xml:space="preserve"> </w:t>
      </w:r>
      <w:r w:rsidRPr="00046F8C">
        <w:rPr>
          <w:rFonts w:ascii="Times New Roman" w:hAnsi="Times New Roman"/>
          <w:bCs/>
          <w:sz w:val="24"/>
          <w:szCs w:val="24"/>
          <w:lang w:eastAsia="hu-HU"/>
        </w:rPr>
        <w:t>Bizottságot és a többi tagállamot arról a postai vagy elektronikus címről, ahova a jegyzékre történő felvétel iránti kérelmeket küldeni kell.</w:t>
      </w:r>
    </w:p>
    <w:p w14:paraId="5D075044" w14:textId="77777777" w:rsidR="007B6109" w:rsidRPr="0038508E" w:rsidRDefault="007B6109" w:rsidP="00B640F1">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046F8C">
        <w:rPr>
          <w:rFonts w:ascii="Times New Roman" w:hAnsi="Times New Roman"/>
          <w:b/>
          <w:bCs/>
          <w:sz w:val="24"/>
          <w:szCs w:val="24"/>
          <w:lang w:eastAsia="hu-HU"/>
        </w:rPr>
        <w:t>11</w:t>
      </w:r>
      <w:r>
        <w:rPr>
          <w:rFonts w:ascii="Times New Roman" w:hAnsi="Times New Roman"/>
          <w:b/>
          <w:bCs/>
          <w:sz w:val="24"/>
          <w:szCs w:val="24"/>
          <w:lang w:eastAsia="hu-HU"/>
        </w:rPr>
        <w:t>7</w:t>
      </w:r>
      <w:r w:rsidRPr="00046F8C">
        <w:rPr>
          <w:rFonts w:ascii="Times New Roman" w:hAnsi="Times New Roman"/>
          <w:b/>
          <w:bCs/>
          <w:sz w:val="24"/>
          <w:szCs w:val="24"/>
          <w:lang w:eastAsia="hu-HU"/>
        </w:rPr>
        <w:t xml:space="preserve">. § </w:t>
      </w:r>
      <w:r w:rsidRPr="00D82881">
        <w:rPr>
          <w:rFonts w:ascii="Times New Roman" w:hAnsi="Times New Roman"/>
          <w:bCs/>
          <w:sz w:val="24"/>
          <w:szCs w:val="24"/>
          <w:lang w:eastAsia="hu-HU"/>
        </w:rPr>
        <w:t>(1)</w:t>
      </w:r>
      <w:r w:rsidRPr="00046F8C">
        <w:rPr>
          <w:rFonts w:ascii="Times New Roman" w:hAnsi="Times New Roman"/>
          <w:b/>
          <w:bCs/>
          <w:sz w:val="24"/>
          <w:szCs w:val="24"/>
          <w:lang w:eastAsia="hu-HU"/>
        </w:rPr>
        <w:t xml:space="preserve"> </w:t>
      </w:r>
      <w:r w:rsidRPr="00046F8C">
        <w:rPr>
          <w:rFonts w:ascii="Times New Roman" w:hAnsi="Times New Roman"/>
          <w:bCs/>
          <w:sz w:val="24"/>
          <w:szCs w:val="24"/>
          <w:lang w:eastAsia="hu-HU"/>
        </w:rPr>
        <w:t>A</w:t>
      </w:r>
      <w:r>
        <w:rPr>
          <w:rFonts w:ascii="Times New Roman" w:hAnsi="Times New Roman"/>
          <w:bCs/>
          <w:sz w:val="24"/>
          <w:szCs w:val="24"/>
          <w:lang w:eastAsia="hu-HU"/>
        </w:rPr>
        <w:t>z ajánlatkérő a</w:t>
      </w:r>
      <w:r w:rsidRPr="00046F8C">
        <w:rPr>
          <w:rFonts w:ascii="Times New Roman" w:hAnsi="Times New Roman"/>
          <w:bCs/>
          <w:sz w:val="24"/>
          <w:szCs w:val="24"/>
          <w:lang w:eastAsia="hu-HU"/>
        </w:rPr>
        <w:t xml:space="preserve"> beszerzési eljárásban a </w:t>
      </w:r>
      <w:r w:rsidRPr="002B7EED">
        <w:rPr>
          <w:rFonts w:ascii="Times New Roman" w:hAnsi="Times New Roman"/>
          <w:bCs/>
          <w:sz w:val="24"/>
          <w:szCs w:val="24"/>
          <w:lang w:eastAsia="hu-HU"/>
        </w:rPr>
        <w:t>12</w:t>
      </w:r>
      <w:r>
        <w:rPr>
          <w:rFonts w:ascii="Times New Roman" w:hAnsi="Times New Roman"/>
          <w:bCs/>
          <w:sz w:val="24"/>
          <w:szCs w:val="24"/>
          <w:lang w:eastAsia="hu-HU"/>
        </w:rPr>
        <w:t>9</w:t>
      </w:r>
      <w:r w:rsidRPr="002B7EED">
        <w:rPr>
          <w:rFonts w:ascii="Times New Roman" w:hAnsi="Times New Roman"/>
          <w:bCs/>
          <w:sz w:val="24"/>
          <w:szCs w:val="24"/>
          <w:lang w:eastAsia="hu-HU"/>
        </w:rPr>
        <w:t>. § (1)</w:t>
      </w:r>
      <w:r w:rsidRPr="00046F8C">
        <w:rPr>
          <w:rFonts w:ascii="Times New Roman" w:hAnsi="Times New Roman"/>
          <w:bCs/>
          <w:sz w:val="24"/>
          <w:szCs w:val="24"/>
          <w:lang w:eastAsia="hu-HU"/>
        </w:rPr>
        <w:t xml:space="preserve"> bekezdésében</w:t>
      </w:r>
      <w:r w:rsidRPr="0038508E">
        <w:rPr>
          <w:rFonts w:ascii="Times New Roman" w:hAnsi="Times New Roman"/>
          <w:bCs/>
          <w:sz w:val="24"/>
          <w:szCs w:val="24"/>
          <w:lang w:eastAsia="hu-HU"/>
        </w:rPr>
        <w:t xml:space="preserve"> foglaltakon túl az </w:t>
      </w:r>
      <w:r>
        <w:rPr>
          <w:rFonts w:ascii="Times New Roman" w:hAnsi="Times New Roman"/>
          <w:bCs/>
          <w:sz w:val="24"/>
          <w:szCs w:val="24"/>
          <w:lang w:eastAsia="hu-HU"/>
        </w:rPr>
        <w:t>eljárást megindító</w:t>
      </w:r>
      <w:r w:rsidRPr="0038508E">
        <w:rPr>
          <w:rFonts w:ascii="Times New Roman" w:hAnsi="Times New Roman"/>
          <w:bCs/>
          <w:sz w:val="24"/>
          <w:szCs w:val="24"/>
          <w:lang w:eastAsia="hu-HU"/>
        </w:rPr>
        <w:t xml:space="preserve"> felhívásban előírhatja, hogy az eljárásból kizárja azon részvételre jelentkezőt vagy ajánlattevőt is, akinek az alvállalkozója, kiemelt alvállalk</w:t>
      </w:r>
      <w:r w:rsidRPr="000446B4">
        <w:rPr>
          <w:rFonts w:ascii="Times New Roman" w:hAnsi="Times New Roman"/>
          <w:bCs/>
          <w:sz w:val="24"/>
          <w:szCs w:val="24"/>
          <w:lang w:eastAsia="hu-HU"/>
        </w:rPr>
        <w:t>ozója nem szerepel a jegyzéken.</w:t>
      </w:r>
    </w:p>
    <w:p w14:paraId="7C9F209C" w14:textId="77777777" w:rsidR="007B6109" w:rsidRPr="00B640F1" w:rsidRDefault="007B6109" w:rsidP="00B640F1">
      <w:pPr>
        <w:tabs>
          <w:tab w:val="left" w:pos="0"/>
        </w:tabs>
        <w:autoSpaceDE w:val="0"/>
        <w:autoSpaceDN w:val="0"/>
        <w:adjustRightInd w:val="0"/>
        <w:spacing w:after="0" w:line="240" w:lineRule="auto"/>
        <w:jc w:val="both"/>
        <w:rPr>
          <w:rFonts w:ascii="Times New Roman" w:hAnsi="Times New Roman"/>
          <w:b/>
          <w:bCs/>
          <w:sz w:val="24"/>
          <w:szCs w:val="24"/>
          <w:lang w:eastAsia="hu-HU"/>
        </w:rPr>
      </w:pPr>
      <w:r w:rsidRPr="00D82881">
        <w:rPr>
          <w:rFonts w:ascii="Times New Roman" w:hAnsi="Times New Roman"/>
          <w:bCs/>
          <w:sz w:val="24"/>
          <w:szCs w:val="24"/>
          <w:lang w:eastAsia="hu-HU"/>
        </w:rPr>
        <w:t>(2)</w:t>
      </w:r>
      <w:r w:rsidRPr="00B640F1">
        <w:rPr>
          <w:rFonts w:ascii="Times New Roman" w:hAnsi="Times New Roman"/>
          <w:b/>
          <w:bCs/>
          <w:sz w:val="24"/>
          <w:szCs w:val="24"/>
          <w:lang w:eastAsia="hu-HU"/>
        </w:rPr>
        <w:t xml:space="preserve"> </w:t>
      </w:r>
      <w:r w:rsidRPr="0038508E">
        <w:rPr>
          <w:rFonts w:ascii="Times New Roman" w:hAnsi="Times New Roman"/>
          <w:bCs/>
          <w:sz w:val="24"/>
          <w:szCs w:val="24"/>
          <w:lang w:eastAsia="hu-HU"/>
        </w:rPr>
        <w:t>Az ajánlatkérő az eljárást megindító felhívásban vagy a dokumentációban előírhatja, hogy a részvételi szakaszt lezáró összegezés megküldésének feltétele a részvételre jelentkező és a kiemelt alvállalkozó jegyzékre való felvétele.</w:t>
      </w:r>
    </w:p>
    <w:p w14:paraId="7FB2EDB0" w14:textId="77777777" w:rsidR="007B6109" w:rsidRPr="00B640F1" w:rsidRDefault="007B6109" w:rsidP="00B640F1">
      <w:pPr>
        <w:tabs>
          <w:tab w:val="left" w:pos="0"/>
        </w:tabs>
        <w:autoSpaceDE w:val="0"/>
        <w:autoSpaceDN w:val="0"/>
        <w:adjustRightInd w:val="0"/>
        <w:spacing w:after="0" w:line="240" w:lineRule="auto"/>
        <w:jc w:val="both"/>
        <w:rPr>
          <w:rFonts w:ascii="Times New Roman" w:hAnsi="Times New Roman"/>
          <w:b/>
          <w:bCs/>
          <w:sz w:val="24"/>
          <w:szCs w:val="24"/>
          <w:lang w:eastAsia="hu-HU"/>
        </w:rPr>
      </w:pPr>
      <w:r w:rsidRPr="00D82881">
        <w:rPr>
          <w:rFonts w:ascii="Times New Roman" w:hAnsi="Times New Roman"/>
          <w:bCs/>
          <w:sz w:val="24"/>
          <w:szCs w:val="24"/>
          <w:lang w:eastAsia="hu-HU"/>
        </w:rPr>
        <w:t>(3)</w:t>
      </w:r>
      <w:r w:rsidRPr="00B640F1">
        <w:rPr>
          <w:rFonts w:ascii="Times New Roman" w:hAnsi="Times New Roman"/>
          <w:b/>
          <w:bCs/>
          <w:sz w:val="24"/>
          <w:szCs w:val="24"/>
          <w:lang w:eastAsia="hu-HU"/>
        </w:rPr>
        <w:t xml:space="preserve"> </w:t>
      </w:r>
      <w:r w:rsidRPr="0038508E">
        <w:rPr>
          <w:rFonts w:ascii="Times New Roman" w:hAnsi="Times New Roman"/>
          <w:bCs/>
          <w:sz w:val="24"/>
          <w:szCs w:val="24"/>
          <w:lang w:eastAsia="hu-HU"/>
        </w:rPr>
        <w:t>Az ajánlatkérő a</w:t>
      </w:r>
      <w:r>
        <w:rPr>
          <w:rFonts w:ascii="Times New Roman" w:hAnsi="Times New Roman"/>
          <w:bCs/>
          <w:sz w:val="24"/>
          <w:szCs w:val="24"/>
          <w:lang w:eastAsia="hu-HU"/>
        </w:rPr>
        <w:t>z</w:t>
      </w:r>
      <w:r w:rsidRPr="0038508E">
        <w:rPr>
          <w:rFonts w:ascii="Times New Roman" w:hAnsi="Times New Roman"/>
          <w:bCs/>
          <w:sz w:val="24"/>
          <w:szCs w:val="24"/>
          <w:lang w:eastAsia="hu-HU"/>
        </w:rPr>
        <w:t xml:space="preserve"> </w:t>
      </w:r>
      <w:r>
        <w:rPr>
          <w:rFonts w:ascii="Times New Roman" w:hAnsi="Times New Roman"/>
          <w:bCs/>
          <w:sz w:val="24"/>
          <w:szCs w:val="24"/>
          <w:lang w:eastAsia="hu-HU"/>
        </w:rPr>
        <w:t xml:space="preserve">ajánlattételi </w:t>
      </w:r>
      <w:r w:rsidRPr="0038508E">
        <w:rPr>
          <w:rFonts w:ascii="Times New Roman" w:hAnsi="Times New Roman"/>
          <w:bCs/>
          <w:sz w:val="24"/>
          <w:szCs w:val="24"/>
          <w:lang w:eastAsia="hu-HU"/>
        </w:rPr>
        <w:t>felhívásban vagy a dokumentációban előírhatja, hogy ajánlattételi szakaszt lezáró összegezés megküldésének feltétele az ajánlattevő és a kiemelt alvállalkozó jegyzékre való felvétele.</w:t>
      </w:r>
    </w:p>
    <w:p w14:paraId="0E55843C" w14:textId="77777777" w:rsidR="007B6109" w:rsidRPr="00B640F1" w:rsidRDefault="007B6109" w:rsidP="00B640F1">
      <w:pPr>
        <w:tabs>
          <w:tab w:val="left" w:pos="0"/>
        </w:tabs>
        <w:autoSpaceDE w:val="0"/>
        <w:autoSpaceDN w:val="0"/>
        <w:adjustRightInd w:val="0"/>
        <w:spacing w:after="0" w:line="240" w:lineRule="auto"/>
        <w:jc w:val="both"/>
        <w:rPr>
          <w:rFonts w:ascii="Times New Roman" w:hAnsi="Times New Roman"/>
          <w:b/>
          <w:bCs/>
          <w:sz w:val="24"/>
          <w:szCs w:val="24"/>
          <w:lang w:eastAsia="hu-HU"/>
        </w:rPr>
      </w:pPr>
      <w:r w:rsidRPr="00D82881">
        <w:rPr>
          <w:rFonts w:ascii="Times New Roman" w:hAnsi="Times New Roman"/>
          <w:bCs/>
          <w:sz w:val="24"/>
          <w:szCs w:val="24"/>
          <w:lang w:eastAsia="hu-HU"/>
        </w:rPr>
        <w:t>(4)</w:t>
      </w:r>
      <w:r w:rsidRPr="00B640F1">
        <w:rPr>
          <w:rFonts w:ascii="Times New Roman" w:hAnsi="Times New Roman"/>
          <w:b/>
          <w:bCs/>
          <w:sz w:val="24"/>
          <w:szCs w:val="24"/>
          <w:lang w:eastAsia="hu-HU"/>
        </w:rPr>
        <w:t xml:space="preserve"> </w:t>
      </w:r>
      <w:r w:rsidRPr="0038508E">
        <w:rPr>
          <w:rFonts w:ascii="Times New Roman" w:hAnsi="Times New Roman"/>
          <w:bCs/>
          <w:sz w:val="24"/>
          <w:szCs w:val="24"/>
          <w:lang w:eastAsia="hu-HU"/>
        </w:rPr>
        <w:t xml:space="preserve">A beszerzési eljárásban az ajánlatkérő a felhívásban vagy a dokumentációban lehetővé teheti, hogy az ajánlattevő által igénybevett alvállalkozó, egyéb közreműködő kiemelt </w:t>
      </w:r>
      <w:r w:rsidRPr="0038508E">
        <w:rPr>
          <w:rFonts w:ascii="Times New Roman" w:hAnsi="Times New Roman"/>
          <w:bCs/>
          <w:sz w:val="24"/>
          <w:szCs w:val="24"/>
          <w:lang w:eastAsia="hu-HU"/>
        </w:rPr>
        <w:lastRenderedPageBreak/>
        <w:t>alvállalkozó az (1) bekezdésében meghatározott jegyzékre vételi feltételnek legkésőbb a szolgáltatása teljesítésének megkezdéséig tegyen eleget.</w:t>
      </w:r>
    </w:p>
    <w:p w14:paraId="01BE98B0" w14:textId="77777777" w:rsidR="00D82881" w:rsidRPr="00D82881" w:rsidRDefault="007B6109" w:rsidP="00D82881">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D82881">
        <w:rPr>
          <w:rFonts w:ascii="Times New Roman" w:hAnsi="Times New Roman"/>
          <w:bCs/>
          <w:sz w:val="24"/>
          <w:szCs w:val="24"/>
          <w:lang w:eastAsia="hu-HU"/>
        </w:rPr>
        <w:t>(5)</w:t>
      </w:r>
      <w:r w:rsidRPr="00B640F1">
        <w:rPr>
          <w:rFonts w:ascii="Times New Roman" w:hAnsi="Times New Roman"/>
          <w:b/>
          <w:bCs/>
          <w:sz w:val="24"/>
          <w:szCs w:val="24"/>
          <w:lang w:eastAsia="hu-HU"/>
        </w:rPr>
        <w:t xml:space="preserve"> </w:t>
      </w:r>
      <w:r w:rsidRPr="0038508E">
        <w:rPr>
          <w:rFonts w:ascii="Times New Roman" w:hAnsi="Times New Roman"/>
          <w:bCs/>
          <w:sz w:val="24"/>
          <w:szCs w:val="24"/>
          <w:lang w:eastAsia="hu-HU"/>
        </w:rPr>
        <w:t xml:space="preserve">A (4) bekezdésben meghatározott esetben a nyertes ajánlattevő köteles tájékoztatni az ajánlatkérőt az általa igénybe venni kívánt alvállalkozónak, egyéb közreműködőnek vagy kiemelt alvállalkozónak – az ajánlattevő részére történő teljesítésének megkezdése előtt történt </w:t>
      </w:r>
      <w:r>
        <w:rPr>
          <w:rFonts w:ascii="Times New Roman" w:hAnsi="Times New Roman"/>
          <w:bCs/>
          <w:sz w:val="24"/>
          <w:szCs w:val="24"/>
          <w:lang w:eastAsia="hu-HU"/>
        </w:rPr>
        <w:t>–</w:t>
      </w:r>
      <w:r w:rsidRPr="0038508E">
        <w:rPr>
          <w:rFonts w:ascii="Times New Roman" w:hAnsi="Times New Roman"/>
          <w:bCs/>
          <w:sz w:val="24"/>
          <w:szCs w:val="24"/>
          <w:lang w:eastAsia="hu-HU"/>
        </w:rPr>
        <w:t xml:space="preserve"> jegyzékre vételéről.</w:t>
      </w:r>
      <w:r w:rsidR="008F13E5" w:rsidRPr="00D82881">
        <w:rPr>
          <w:rFonts w:ascii="Times New Roman" w:hAnsi="Times New Roman"/>
          <w:bCs/>
          <w:sz w:val="24"/>
          <w:szCs w:val="24"/>
          <w:lang w:eastAsia="hu-HU"/>
        </w:rPr>
        <w:t xml:space="preserve"> </w:t>
      </w:r>
    </w:p>
    <w:p w14:paraId="07F455D5" w14:textId="77777777" w:rsidR="007B6109" w:rsidRDefault="007B6109" w:rsidP="0038508E">
      <w:pPr>
        <w:tabs>
          <w:tab w:val="left" w:pos="0"/>
        </w:tabs>
        <w:autoSpaceDE w:val="0"/>
        <w:autoSpaceDN w:val="0"/>
        <w:adjustRightInd w:val="0"/>
        <w:spacing w:after="0" w:line="240" w:lineRule="auto"/>
        <w:jc w:val="both"/>
        <w:rPr>
          <w:rFonts w:ascii="Times New Roman" w:hAnsi="Times New Roman"/>
          <w:b/>
          <w:bCs/>
          <w:sz w:val="24"/>
          <w:szCs w:val="24"/>
          <w:lang w:eastAsia="hu-HU"/>
        </w:rPr>
      </w:pPr>
    </w:p>
    <w:p w14:paraId="438D8135" w14:textId="77777777" w:rsidR="007B6109" w:rsidRPr="0085166F" w:rsidRDefault="007B6109" w:rsidP="00656FAE">
      <w:pPr>
        <w:tabs>
          <w:tab w:val="left" w:pos="0"/>
        </w:tabs>
        <w:autoSpaceDE w:val="0"/>
        <w:autoSpaceDN w:val="0"/>
        <w:adjustRightInd w:val="0"/>
        <w:spacing w:after="0" w:line="240" w:lineRule="auto"/>
        <w:jc w:val="center"/>
        <w:rPr>
          <w:rFonts w:ascii="Times New Roman" w:hAnsi="Times New Roman"/>
          <w:b/>
          <w:bCs/>
          <w:sz w:val="24"/>
          <w:szCs w:val="24"/>
          <w:lang w:eastAsia="hu-HU"/>
        </w:rPr>
      </w:pPr>
      <w:r>
        <w:rPr>
          <w:rFonts w:ascii="Times New Roman" w:hAnsi="Times New Roman"/>
          <w:b/>
          <w:bCs/>
          <w:sz w:val="24"/>
          <w:szCs w:val="24"/>
          <w:lang w:eastAsia="hu-HU"/>
        </w:rPr>
        <w:t xml:space="preserve">62. </w:t>
      </w:r>
      <w:r w:rsidRPr="0085166F">
        <w:rPr>
          <w:rFonts w:ascii="Times New Roman" w:hAnsi="Times New Roman"/>
          <w:b/>
          <w:bCs/>
          <w:sz w:val="24"/>
          <w:szCs w:val="24"/>
          <w:lang w:eastAsia="hu-HU"/>
        </w:rPr>
        <w:t>Előzetes minősítés</w:t>
      </w:r>
    </w:p>
    <w:p w14:paraId="26A29AE6" w14:textId="77777777" w:rsidR="007B6109" w:rsidRDefault="007B6109" w:rsidP="00656FAE">
      <w:pPr>
        <w:tabs>
          <w:tab w:val="left" w:pos="0"/>
        </w:tabs>
        <w:autoSpaceDE w:val="0"/>
        <w:autoSpaceDN w:val="0"/>
        <w:adjustRightInd w:val="0"/>
        <w:spacing w:after="0" w:line="240" w:lineRule="auto"/>
        <w:jc w:val="center"/>
        <w:rPr>
          <w:rFonts w:ascii="Times New Roman" w:hAnsi="Times New Roman"/>
          <w:b/>
          <w:bCs/>
          <w:sz w:val="24"/>
          <w:szCs w:val="24"/>
          <w:lang w:eastAsia="hu-HU"/>
        </w:rPr>
      </w:pPr>
    </w:p>
    <w:p w14:paraId="471D2D24" w14:textId="77777777" w:rsidR="007B6109" w:rsidRPr="0038508E"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Pr>
          <w:rFonts w:ascii="Times New Roman" w:hAnsi="Times New Roman"/>
          <w:b/>
          <w:bCs/>
          <w:sz w:val="24"/>
          <w:szCs w:val="24"/>
          <w:lang w:eastAsia="hu-HU"/>
        </w:rPr>
        <w:t xml:space="preserve">118. § </w:t>
      </w:r>
      <w:r w:rsidRPr="00D82881">
        <w:rPr>
          <w:rFonts w:ascii="Times New Roman" w:hAnsi="Times New Roman"/>
          <w:bCs/>
          <w:sz w:val="24"/>
          <w:szCs w:val="24"/>
          <w:lang w:eastAsia="hu-HU"/>
        </w:rPr>
        <w:t>(1)</w:t>
      </w:r>
      <w:r w:rsidRPr="007B7E44">
        <w:rPr>
          <w:rFonts w:ascii="Times New Roman" w:hAnsi="Times New Roman"/>
          <w:b/>
          <w:bCs/>
          <w:sz w:val="24"/>
          <w:szCs w:val="24"/>
          <w:lang w:eastAsia="hu-HU"/>
        </w:rPr>
        <w:t xml:space="preserve"> </w:t>
      </w:r>
      <w:r w:rsidRPr="0038508E">
        <w:rPr>
          <w:rFonts w:ascii="Times New Roman" w:hAnsi="Times New Roman"/>
          <w:bCs/>
          <w:sz w:val="24"/>
          <w:szCs w:val="24"/>
          <w:lang w:eastAsia="hu-HU"/>
        </w:rPr>
        <w:t xml:space="preserve">Bármely, a jegyzéken nem szereplő és TBT-vel nem rendelkező gazdasági szereplő </w:t>
      </w:r>
      <w:r>
        <w:rPr>
          <w:rFonts w:ascii="Times New Roman" w:hAnsi="Times New Roman"/>
          <w:bCs/>
          <w:sz w:val="24"/>
          <w:szCs w:val="24"/>
          <w:lang w:eastAsia="hu-HU"/>
        </w:rPr>
        <w:t>a</w:t>
      </w:r>
      <w:r w:rsidR="00C6405E">
        <w:rPr>
          <w:rFonts w:ascii="Times New Roman" w:hAnsi="Times New Roman"/>
          <w:bCs/>
          <w:sz w:val="24"/>
          <w:szCs w:val="24"/>
          <w:lang w:eastAsia="hu-HU"/>
        </w:rPr>
        <w:t>z</w:t>
      </w:r>
      <w:r>
        <w:rPr>
          <w:rFonts w:ascii="Times New Roman" w:hAnsi="Times New Roman"/>
          <w:bCs/>
          <w:sz w:val="24"/>
          <w:szCs w:val="24"/>
          <w:lang w:eastAsia="hu-HU"/>
        </w:rPr>
        <w:t xml:space="preserve"> </w:t>
      </w:r>
      <w:r w:rsidR="00C6405E">
        <w:rPr>
          <w:rFonts w:ascii="Times New Roman" w:hAnsi="Times New Roman"/>
          <w:bCs/>
          <w:sz w:val="24"/>
          <w:szCs w:val="24"/>
          <w:lang w:eastAsia="hu-HU"/>
        </w:rPr>
        <w:t xml:space="preserve">e törvény felhatalmazása alapján kiadott </w:t>
      </w:r>
      <w:r w:rsidR="006C62E0">
        <w:rPr>
          <w:rFonts w:ascii="Times New Roman" w:hAnsi="Times New Roman"/>
          <w:bCs/>
          <w:sz w:val="24"/>
          <w:szCs w:val="24"/>
          <w:lang w:eastAsia="hu-HU"/>
        </w:rPr>
        <w:t xml:space="preserve">miniszteri rendeletben </w:t>
      </w:r>
      <w:r>
        <w:rPr>
          <w:rFonts w:ascii="Times New Roman" w:hAnsi="Times New Roman"/>
          <w:bCs/>
          <w:sz w:val="24"/>
          <w:szCs w:val="24"/>
          <w:lang w:eastAsia="hu-HU"/>
        </w:rPr>
        <w:t>meghatározott minta szerint</w:t>
      </w:r>
      <w:r w:rsidRPr="0038508E">
        <w:rPr>
          <w:rFonts w:ascii="Times New Roman" w:hAnsi="Times New Roman"/>
          <w:bCs/>
          <w:sz w:val="24"/>
          <w:szCs w:val="24"/>
          <w:lang w:eastAsia="hu-HU"/>
        </w:rPr>
        <w:t xml:space="preserve"> kitöltött adatlapok, nyilatkozatok AH-nak való megküldésével kezdeményezheti az előzetes minősítés lefolytatását és a jegyzékre való felvételét.</w:t>
      </w:r>
    </w:p>
    <w:p w14:paraId="455991C6" w14:textId="77777777" w:rsidR="007B6109" w:rsidRPr="0038508E"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D82881">
        <w:rPr>
          <w:rFonts w:ascii="Times New Roman" w:hAnsi="Times New Roman"/>
          <w:bCs/>
          <w:sz w:val="24"/>
          <w:szCs w:val="24"/>
          <w:lang w:eastAsia="hu-HU"/>
        </w:rPr>
        <w:t>(2)</w:t>
      </w:r>
      <w:r w:rsidRPr="007B7E44">
        <w:rPr>
          <w:rFonts w:ascii="Times New Roman" w:hAnsi="Times New Roman"/>
          <w:b/>
          <w:bCs/>
          <w:sz w:val="24"/>
          <w:szCs w:val="24"/>
          <w:lang w:eastAsia="hu-HU"/>
        </w:rPr>
        <w:t xml:space="preserve"> </w:t>
      </w:r>
      <w:r w:rsidRPr="0038508E">
        <w:rPr>
          <w:rFonts w:ascii="Times New Roman" w:hAnsi="Times New Roman"/>
          <w:bCs/>
          <w:sz w:val="24"/>
          <w:szCs w:val="24"/>
          <w:lang w:eastAsia="hu-HU"/>
        </w:rPr>
        <w:t>Az előzetes minősítés cégellenőrzésből és személyellenőrzésből áll, amely ellenőrzéseket</w:t>
      </w:r>
    </w:p>
    <w:p w14:paraId="183A2EA7" w14:textId="77777777" w:rsidR="007B6109" w:rsidRPr="0038508E"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38508E">
        <w:rPr>
          <w:rFonts w:ascii="Times New Roman" w:hAnsi="Times New Roman"/>
          <w:bCs/>
          <w:i/>
          <w:iCs/>
          <w:sz w:val="24"/>
          <w:szCs w:val="24"/>
          <w:lang w:eastAsia="hu-HU"/>
        </w:rPr>
        <w:t xml:space="preserve">a) </w:t>
      </w:r>
      <w:r w:rsidRPr="0038508E">
        <w:rPr>
          <w:rFonts w:ascii="Times New Roman" w:hAnsi="Times New Roman"/>
          <w:bCs/>
          <w:sz w:val="24"/>
          <w:szCs w:val="24"/>
          <w:lang w:eastAsia="hu-HU"/>
        </w:rPr>
        <w:t>ha a gazdasági szereplő – a főtevékenysége vagy a Katonai Nemzetbiztonsági Szolgálat (a továbbiakban: KNBSZ) rendelkezésére álló egyéb információk alapján – előreláthatólag az Nbtv. 6. §-ában meghatározott feladatköröket érintő, valamint a honvédelemért felelős miniszter által vezetett minisztérium vagy a Magyar Honvédség által lefolytatásra kerülő beszerzési eljárásban fog részt venni, a KNBSZ,</w:t>
      </w:r>
    </w:p>
    <w:p w14:paraId="0B1C685B" w14:textId="77777777" w:rsidR="007B6109" w:rsidRPr="0038508E"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38508E">
        <w:rPr>
          <w:rFonts w:ascii="Times New Roman" w:hAnsi="Times New Roman"/>
          <w:bCs/>
          <w:i/>
          <w:iCs/>
          <w:sz w:val="24"/>
          <w:szCs w:val="24"/>
          <w:lang w:eastAsia="hu-HU"/>
        </w:rPr>
        <w:t xml:space="preserve">b) </w:t>
      </w:r>
      <w:r w:rsidRPr="0038508E">
        <w:rPr>
          <w:rFonts w:ascii="Times New Roman" w:hAnsi="Times New Roman"/>
          <w:bCs/>
          <w:sz w:val="24"/>
          <w:szCs w:val="24"/>
          <w:lang w:eastAsia="hu-HU"/>
        </w:rPr>
        <w:t xml:space="preserve">az </w:t>
      </w:r>
      <w:r w:rsidRPr="0038508E">
        <w:rPr>
          <w:rFonts w:ascii="Times New Roman" w:hAnsi="Times New Roman"/>
          <w:bCs/>
          <w:i/>
          <w:iCs/>
          <w:sz w:val="24"/>
          <w:szCs w:val="24"/>
          <w:lang w:eastAsia="hu-HU"/>
        </w:rPr>
        <w:t xml:space="preserve">a) </w:t>
      </w:r>
      <w:r w:rsidRPr="0038508E">
        <w:rPr>
          <w:rFonts w:ascii="Times New Roman" w:hAnsi="Times New Roman"/>
          <w:bCs/>
          <w:sz w:val="24"/>
          <w:szCs w:val="24"/>
          <w:lang w:eastAsia="hu-HU"/>
        </w:rPr>
        <w:t>pontba nem tartalmazó esetekben az AH</w:t>
      </w:r>
    </w:p>
    <w:p w14:paraId="5BDC1A90" w14:textId="77777777" w:rsidR="007B6109" w:rsidRPr="0038508E"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38508E">
        <w:rPr>
          <w:rFonts w:ascii="Times New Roman" w:hAnsi="Times New Roman"/>
          <w:bCs/>
          <w:sz w:val="24"/>
          <w:szCs w:val="24"/>
          <w:lang w:eastAsia="hu-HU"/>
        </w:rPr>
        <w:t>folytatja le.</w:t>
      </w:r>
    </w:p>
    <w:p w14:paraId="25F3E64C"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C6405E">
        <w:rPr>
          <w:rFonts w:ascii="Times New Roman" w:hAnsi="Times New Roman"/>
          <w:bCs/>
          <w:sz w:val="24"/>
          <w:szCs w:val="24"/>
          <w:lang w:eastAsia="hu-HU"/>
        </w:rPr>
        <w:t>(3)</w:t>
      </w:r>
      <w:r w:rsidRPr="007B7E44">
        <w:rPr>
          <w:rFonts w:ascii="Times New Roman" w:hAnsi="Times New Roman"/>
          <w:b/>
          <w:bCs/>
          <w:sz w:val="24"/>
          <w:szCs w:val="24"/>
          <w:lang w:eastAsia="hu-HU"/>
        </w:rPr>
        <w:t xml:space="preserve"> </w:t>
      </w:r>
      <w:r w:rsidRPr="007B7E44">
        <w:rPr>
          <w:rFonts w:ascii="Times New Roman" w:hAnsi="Times New Roman"/>
          <w:bCs/>
          <w:sz w:val="24"/>
          <w:szCs w:val="24"/>
          <w:lang w:eastAsia="hu-HU"/>
        </w:rPr>
        <w:t>Ha a gazdasági szereplő nem, vagy hiányosan nyújtja be az (1) bekezdés szerinti adatlapokat, és hiánypótlási kötelezettségének a felszólítás kézhezvételétől számított 15 napon belül nem tesz eleget, az AH a jegyzékre történő felvételét elutasítja.</w:t>
      </w:r>
    </w:p>
    <w:p w14:paraId="18D6BF3D"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
          <w:bCs/>
          <w:sz w:val="24"/>
          <w:szCs w:val="24"/>
          <w:lang w:eastAsia="hu-HU"/>
        </w:rPr>
      </w:pPr>
      <w:r w:rsidRPr="00C6405E">
        <w:rPr>
          <w:rFonts w:ascii="Times New Roman" w:hAnsi="Times New Roman"/>
          <w:bCs/>
          <w:sz w:val="24"/>
          <w:szCs w:val="24"/>
          <w:lang w:eastAsia="hu-HU"/>
        </w:rPr>
        <w:t>(4)</w:t>
      </w:r>
      <w:r w:rsidRPr="007B7E44">
        <w:rPr>
          <w:rFonts w:ascii="Times New Roman" w:hAnsi="Times New Roman"/>
          <w:b/>
          <w:bCs/>
          <w:sz w:val="24"/>
          <w:szCs w:val="24"/>
          <w:lang w:eastAsia="hu-HU"/>
        </w:rPr>
        <w:t xml:space="preserve"> </w:t>
      </w:r>
      <w:r w:rsidRPr="007B7E44">
        <w:rPr>
          <w:rFonts w:ascii="Times New Roman" w:hAnsi="Times New Roman"/>
          <w:bCs/>
          <w:sz w:val="24"/>
          <w:szCs w:val="24"/>
          <w:lang w:eastAsia="hu-HU"/>
        </w:rPr>
        <w:t xml:space="preserve">Az AH a kérelem beérkezésétől, illetve hiánypótlás esetén a hiánypótlás teljesítésétől számított 5 napon belül – a KNBSZ </w:t>
      </w:r>
      <w:r>
        <w:rPr>
          <w:rFonts w:ascii="Times New Roman" w:hAnsi="Times New Roman"/>
          <w:bCs/>
          <w:sz w:val="24"/>
          <w:szCs w:val="24"/>
          <w:lang w:eastAsia="hu-HU"/>
        </w:rPr>
        <w:t xml:space="preserve">írásbeli </w:t>
      </w:r>
      <w:r w:rsidRPr="007B7E44">
        <w:rPr>
          <w:rFonts w:ascii="Times New Roman" w:hAnsi="Times New Roman"/>
          <w:bCs/>
          <w:sz w:val="24"/>
          <w:szCs w:val="24"/>
          <w:lang w:eastAsia="hu-HU"/>
        </w:rPr>
        <w:t xml:space="preserve">megkeresésével és a KNBSZ </w:t>
      </w:r>
      <w:r>
        <w:rPr>
          <w:rFonts w:ascii="Times New Roman" w:hAnsi="Times New Roman"/>
          <w:bCs/>
          <w:sz w:val="24"/>
          <w:szCs w:val="24"/>
          <w:lang w:eastAsia="hu-HU"/>
        </w:rPr>
        <w:t xml:space="preserve">írásbeli </w:t>
      </w:r>
      <w:r w:rsidRPr="007B7E44">
        <w:rPr>
          <w:rFonts w:ascii="Times New Roman" w:hAnsi="Times New Roman"/>
          <w:bCs/>
          <w:sz w:val="24"/>
          <w:szCs w:val="24"/>
          <w:lang w:eastAsia="hu-HU"/>
        </w:rPr>
        <w:t>nyilatkozata alapján – dönt arról, hogy az előzetes minősítés lefolytatása a KNBSZ vagy az AH hatáskörébe tartozik-e. Ha a KNBSZ hatáskörébe tartozik az előzetes minősítés lefolytatása, az AH az erről szóló nyilatkozat kézhezvételét követően haladéktalanul megkeresi a KNBSZ-t az eljárás lefolytatása érdekében.</w:t>
      </w:r>
    </w:p>
    <w:p w14:paraId="01734189"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
          <w:bCs/>
          <w:sz w:val="24"/>
          <w:szCs w:val="24"/>
          <w:lang w:eastAsia="hu-HU"/>
        </w:rPr>
      </w:pPr>
      <w:r w:rsidRPr="00C6405E">
        <w:rPr>
          <w:rFonts w:ascii="Times New Roman" w:hAnsi="Times New Roman"/>
          <w:bCs/>
          <w:sz w:val="24"/>
          <w:szCs w:val="24"/>
          <w:lang w:eastAsia="hu-HU"/>
        </w:rPr>
        <w:t>(5)</w:t>
      </w:r>
      <w:r w:rsidRPr="007B7E44">
        <w:rPr>
          <w:rFonts w:ascii="Times New Roman" w:hAnsi="Times New Roman"/>
          <w:b/>
          <w:bCs/>
          <w:sz w:val="24"/>
          <w:szCs w:val="24"/>
          <w:lang w:eastAsia="hu-HU"/>
        </w:rPr>
        <w:t xml:space="preserve"> </w:t>
      </w:r>
      <w:r w:rsidRPr="007B7E44">
        <w:rPr>
          <w:rFonts w:ascii="Times New Roman" w:hAnsi="Times New Roman"/>
          <w:bCs/>
          <w:sz w:val="24"/>
          <w:szCs w:val="24"/>
          <w:lang w:eastAsia="hu-HU"/>
        </w:rPr>
        <w:t>Az AH a hatáskörébe tartozó előzetes minősítést a döntés meghozatalától számított – a KNBSZ a hatáskörébe tartozó előzetes minősítést az AH megkeresésétől számított – 50 napon belül végzi el. A határidő egy alkalommal, legfeljebb 30 nappal meghosszabbítható.</w:t>
      </w:r>
    </w:p>
    <w:p w14:paraId="3DA5C4FD"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C6405E">
        <w:rPr>
          <w:rFonts w:ascii="Times New Roman" w:hAnsi="Times New Roman"/>
          <w:bCs/>
          <w:sz w:val="24"/>
          <w:szCs w:val="24"/>
          <w:lang w:eastAsia="hu-HU"/>
        </w:rPr>
        <w:t>(6)</w:t>
      </w:r>
      <w:r w:rsidRPr="007B7E44">
        <w:rPr>
          <w:rFonts w:ascii="Times New Roman" w:hAnsi="Times New Roman"/>
          <w:b/>
          <w:bCs/>
          <w:sz w:val="24"/>
          <w:szCs w:val="24"/>
          <w:lang w:eastAsia="hu-HU"/>
        </w:rPr>
        <w:t xml:space="preserve"> </w:t>
      </w:r>
      <w:r w:rsidRPr="007B7E44">
        <w:rPr>
          <w:rFonts w:ascii="Times New Roman" w:hAnsi="Times New Roman"/>
          <w:bCs/>
          <w:sz w:val="24"/>
          <w:szCs w:val="24"/>
          <w:lang w:eastAsia="hu-HU"/>
        </w:rPr>
        <w:t>Az előzetes minősítést végző nemzetbiztonsági szolgálat az ellenőrzések elvégzése után nemzetbiztonsági szakvéleményt készít, amelyben nemzetbiztonsági kockázati tényező fennállását vagy annak hiányát állapítja meg. A KNBSZ a nemzetbiztonsági szakvéleményt megküldi az AH-nak.</w:t>
      </w:r>
    </w:p>
    <w:p w14:paraId="1B82FBCD"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C6405E">
        <w:rPr>
          <w:rFonts w:ascii="Times New Roman" w:hAnsi="Times New Roman"/>
          <w:bCs/>
          <w:sz w:val="24"/>
          <w:szCs w:val="24"/>
          <w:lang w:eastAsia="hu-HU"/>
        </w:rPr>
        <w:t xml:space="preserve">(7) </w:t>
      </w:r>
      <w:r w:rsidRPr="007B7E44">
        <w:rPr>
          <w:rFonts w:ascii="Times New Roman" w:hAnsi="Times New Roman"/>
          <w:bCs/>
          <w:sz w:val="24"/>
          <w:szCs w:val="24"/>
          <w:lang w:eastAsia="hu-HU"/>
        </w:rPr>
        <w:t>Az AH a nemzetbiztonsági szakvélemény elkészültétől – a KNBSZ hatáskörébe tartozó előzetes minősítés esetében a nemzetbiztonsági szakvélemény kézbesítésétől – számított 8 napon belül jegyzékre veszi a gazdasági szereplőt, ha az ellenőrzések során nemzetbiztonsági kockázati tényező nem merült fel.</w:t>
      </w:r>
    </w:p>
    <w:p w14:paraId="0B0296E8"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C6405E">
        <w:rPr>
          <w:rFonts w:ascii="Times New Roman" w:hAnsi="Times New Roman"/>
          <w:bCs/>
          <w:sz w:val="24"/>
          <w:szCs w:val="24"/>
          <w:lang w:eastAsia="hu-HU"/>
        </w:rPr>
        <w:t xml:space="preserve">(8) </w:t>
      </w:r>
      <w:r w:rsidRPr="007B7E44">
        <w:rPr>
          <w:rFonts w:ascii="Times New Roman" w:hAnsi="Times New Roman"/>
          <w:bCs/>
          <w:sz w:val="24"/>
          <w:szCs w:val="24"/>
          <w:lang w:eastAsia="hu-HU"/>
        </w:rPr>
        <w:t>Az AH az érintett gazdasági szereplőt értesíti a jegyzékre vételről, illetve a jegyzékre vétel elutasításáról. Az elutasítást indokolni nem kell, ellene jogorvoslatnak helye nincs. Az elutasításról szóló döntés kézhezvételétől számított 1 éven belül, nemzetbiztonsági kockázat megállapítása esetén pedig 2 éven belül a gazdasági szereplő nem vehető fel újra a jegyzékre.</w:t>
      </w:r>
    </w:p>
    <w:p w14:paraId="7D63F4EE" w14:textId="77777777" w:rsidR="007B6109" w:rsidRDefault="007B6109" w:rsidP="008F13E5">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C6405E">
        <w:rPr>
          <w:rFonts w:ascii="Times New Roman" w:hAnsi="Times New Roman"/>
          <w:bCs/>
          <w:sz w:val="24"/>
          <w:szCs w:val="24"/>
          <w:lang w:eastAsia="hu-HU"/>
        </w:rPr>
        <w:t xml:space="preserve">(9) </w:t>
      </w:r>
      <w:r w:rsidRPr="007B7E44">
        <w:rPr>
          <w:rFonts w:ascii="Times New Roman" w:hAnsi="Times New Roman"/>
          <w:bCs/>
          <w:sz w:val="24"/>
          <w:szCs w:val="24"/>
          <w:lang w:eastAsia="hu-HU"/>
        </w:rPr>
        <w:t>Ha a gazdasági szereplő jegyzékre vételének elutasítására azért kerül sor, mert az eljárás során adatszolgáltatási kötelezettségének teljesítésekor hamis adatot szolgáltatott vagy hamis nyilatkozatot tett, a gazdasági szereplő az elutasításról vagy a törlésről szóló döntés kézhezvételétől számított 5 éven belül nem vehető fel a jegyzékre.</w:t>
      </w:r>
    </w:p>
    <w:p w14:paraId="7EB84691" w14:textId="77777777" w:rsidR="008F13E5" w:rsidRPr="00C6405E" w:rsidRDefault="008F13E5" w:rsidP="008F13E5">
      <w:pPr>
        <w:tabs>
          <w:tab w:val="left" w:pos="0"/>
        </w:tabs>
        <w:autoSpaceDE w:val="0"/>
        <w:autoSpaceDN w:val="0"/>
        <w:adjustRightInd w:val="0"/>
        <w:spacing w:after="0" w:line="240" w:lineRule="auto"/>
        <w:jc w:val="both"/>
        <w:rPr>
          <w:rFonts w:ascii="Times New Roman" w:hAnsi="Times New Roman"/>
          <w:bCs/>
          <w:sz w:val="24"/>
          <w:szCs w:val="24"/>
          <w:lang w:eastAsia="hu-HU"/>
        </w:rPr>
      </w:pPr>
    </w:p>
    <w:p w14:paraId="7E782F78" w14:textId="77777777" w:rsidR="007B6109" w:rsidRDefault="007B6109" w:rsidP="00656FAE">
      <w:pPr>
        <w:tabs>
          <w:tab w:val="left" w:pos="0"/>
        </w:tabs>
        <w:autoSpaceDE w:val="0"/>
        <w:autoSpaceDN w:val="0"/>
        <w:adjustRightInd w:val="0"/>
        <w:spacing w:after="0" w:line="240" w:lineRule="auto"/>
        <w:jc w:val="center"/>
        <w:rPr>
          <w:rFonts w:ascii="Times New Roman" w:hAnsi="Times New Roman"/>
          <w:b/>
          <w:bCs/>
          <w:sz w:val="24"/>
          <w:szCs w:val="24"/>
          <w:lang w:eastAsia="hu-HU"/>
        </w:rPr>
      </w:pPr>
      <w:r>
        <w:rPr>
          <w:rFonts w:ascii="Times New Roman" w:hAnsi="Times New Roman"/>
          <w:b/>
          <w:bCs/>
          <w:sz w:val="24"/>
          <w:szCs w:val="24"/>
          <w:lang w:eastAsia="hu-HU"/>
        </w:rPr>
        <w:lastRenderedPageBreak/>
        <w:t xml:space="preserve">63. </w:t>
      </w:r>
      <w:r w:rsidRPr="0085166F">
        <w:rPr>
          <w:rFonts w:ascii="Times New Roman" w:hAnsi="Times New Roman"/>
          <w:b/>
          <w:bCs/>
          <w:sz w:val="24"/>
          <w:szCs w:val="24"/>
          <w:lang w:eastAsia="hu-HU"/>
        </w:rPr>
        <w:t>Beszerzési eljáráshoz kötődő minősítés, a jegyzéken tartással összefüggő ellenőrzés, éves adatszolgáltatás</w:t>
      </w:r>
    </w:p>
    <w:p w14:paraId="63C2061A" w14:textId="77777777" w:rsidR="007B6109" w:rsidRDefault="007B6109" w:rsidP="00656FAE">
      <w:pPr>
        <w:tabs>
          <w:tab w:val="left" w:pos="0"/>
        </w:tabs>
        <w:autoSpaceDE w:val="0"/>
        <w:autoSpaceDN w:val="0"/>
        <w:adjustRightInd w:val="0"/>
        <w:spacing w:after="0" w:line="240" w:lineRule="auto"/>
        <w:jc w:val="center"/>
        <w:rPr>
          <w:rFonts w:ascii="Times New Roman" w:hAnsi="Times New Roman"/>
          <w:b/>
          <w:bCs/>
          <w:sz w:val="24"/>
          <w:szCs w:val="24"/>
          <w:lang w:eastAsia="hu-HU"/>
        </w:rPr>
      </w:pPr>
    </w:p>
    <w:p w14:paraId="257108DC" w14:textId="77777777" w:rsidR="007B6109" w:rsidRPr="0038508E" w:rsidRDefault="007B6109" w:rsidP="007B7E44">
      <w:pPr>
        <w:tabs>
          <w:tab w:val="left" w:pos="0"/>
        </w:tabs>
        <w:autoSpaceDE w:val="0"/>
        <w:autoSpaceDN w:val="0"/>
        <w:adjustRightInd w:val="0"/>
        <w:spacing w:after="0" w:line="240" w:lineRule="auto"/>
        <w:jc w:val="both"/>
        <w:rPr>
          <w:rFonts w:ascii="Times New Roman" w:hAnsi="Times New Roman"/>
          <w:b/>
          <w:bCs/>
          <w:sz w:val="24"/>
          <w:szCs w:val="24"/>
          <w:lang w:eastAsia="hu-HU"/>
        </w:rPr>
      </w:pPr>
      <w:r>
        <w:rPr>
          <w:rFonts w:ascii="Times New Roman" w:hAnsi="Times New Roman"/>
          <w:b/>
          <w:bCs/>
          <w:sz w:val="24"/>
          <w:szCs w:val="24"/>
          <w:lang w:eastAsia="hu-HU"/>
        </w:rPr>
        <w:t xml:space="preserve">119. </w:t>
      </w:r>
      <w:r w:rsidRPr="007B7E44">
        <w:rPr>
          <w:rFonts w:ascii="Times New Roman" w:hAnsi="Times New Roman"/>
          <w:b/>
          <w:bCs/>
          <w:sz w:val="24"/>
          <w:szCs w:val="24"/>
          <w:lang w:eastAsia="hu-HU"/>
        </w:rPr>
        <w:t>§</w:t>
      </w:r>
      <w:r>
        <w:rPr>
          <w:rFonts w:ascii="Times New Roman" w:hAnsi="Times New Roman"/>
          <w:b/>
          <w:bCs/>
          <w:sz w:val="24"/>
          <w:szCs w:val="24"/>
          <w:lang w:eastAsia="hu-HU"/>
        </w:rPr>
        <w:t xml:space="preserve"> </w:t>
      </w:r>
      <w:r w:rsidRPr="009E74D1">
        <w:rPr>
          <w:rFonts w:ascii="Times New Roman" w:hAnsi="Times New Roman"/>
          <w:bCs/>
          <w:sz w:val="24"/>
          <w:szCs w:val="24"/>
          <w:lang w:eastAsia="hu-HU"/>
        </w:rPr>
        <w:t>(1)</w:t>
      </w:r>
      <w:r w:rsidRPr="007B7E44">
        <w:rPr>
          <w:rFonts w:ascii="Times New Roman" w:hAnsi="Times New Roman"/>
          <w:bCs/>
          <w:sz w:val="24"/>
          <w:szCs w:val="24"/>
          <w:lang w:eastAsia="hu-HU"/>
        </w:rPr>
        <w:t xml:space="preserve"> Az ajánlatkérő </w:t>
      </w:r>
      <w:r>
        <w:rPr>
          <w:rFonts w:ascii="Times New Roman" w:hAnsi="Times New Roman"/>
          <w:bCs/>
          <w:sz w:val="24"/>
          <w:szCs w:val="24"/>
          <w:lang w:eastAsia="hu-HU"/>
        </w:rPr>
        <w:t>a külön jogszabályban meghatározott minta szerint</w:t>
      </w:r>
      <w:r w:rsidRPr="0038508E">
        <w:rPr>
          <w:rFonts w:ascii="Times New Roman" w:hAnsi="Times New Roman"/>
          <w:bCs/>
          <w:sz w:val="24"/>
          <w:szCs w:val="24"/>
          <w:lang w:eastAsia="hu-HU"/>
        </w:rPr>
        <w:t xml:space="preserve"> </w:t>
      </w:r>
      <w:r w:rsidRPr="007B7E44">
        <w:rPr>
          <w:rFonts w:ascii="Times New Roman" w:hAnsi="Times New Roman"/>
          <w:bCs/>
          <w:sz w:val="24"/>
          <w:szCs w:val="24"/>
          <w:lang w:eastAsia="hu-HU"/>
        </w:rPr>
        <w:t>kitöltött adatlapoknak, illetve nyilatkozatoknak az AH-hoz való megküldésével kezdeményezi a beszerzési eljáráshoz kötődő minősítést a jegyzéken nem szereplő részvételre jelentkező vagy az eljárásba kiemelt alvállalkozóként bevonni kívánt gazdasági szereplő tekintetében.</w:t>
      </w:r>
    </w:p>
    <w:p w14:paraId="7C6DAB99"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9E74D1">
        <w:rPr>
          <w:rFonts w:ascii="Times New Roman" w:hAnsi="Times New Roman"/>
          <w:bCs/>
          <w:sz w:val="24"/>
          <w:szCs w:val="24"/>
          <w:lang w:eastAsia="hu-HU"/>
        </w:rPr>
        <w:t>(2)</w:t>
      </w:r>
      <w:r w:rsidRPr="007B7E44">
        <w:rPr>
          <w:rFonts w:ascii="Times New Roman" w:hAnsi="Times New Roman"/>
          <w:bCs/>
          <w:sz w:val="24"/>
          <w:szCs w:val="24"/>
          <w:lang w:eastAsia="hu-HU"/>
        </w:rPr>
        <w:t xml:space="preserve"> Az ajánlatkérő a </w:t>
      </w:r>
      <w:r>
        <w:rPr>
          <w:rFonts w:ascii="Times New Roman" w:hAnsi="Times New Roman"/>
          <w:bCs/>
          <w:sz w:val="24"/>
          <w:szCs w:val="24"/>
          <w:lang w:eastAsia="hu-HU"/>
        </w:rPr>
        <w:t>külön jogszabályban meghatározott minta szerinti</w:t>
      </w:r>
      <w:r w:rsidRPr="0038508E">
        <w:rPr>
          <w:rFonts w:ascii="Times New Roman" w:hAnsi="Times New Roman"/>
          <w:bCs/>
          <w:sz w:val="24"/>
          <w:szCs w:val="24"/>
          <w:lang w:eastAsia="hu-HU"/>
        </w:rPr>
        <w:t xml:space="preserve"> </w:t>
      </w:r>
      <w:r w:rsidRPr="007B7E44">
        <w:rPr>
          <w:rFonts w:ascii="Times New Roman" w:hAnsi="Times New Roman"/>
          <w:bCs/>
          <w:sz w:val="24"/>
          <w:szCs w:val="24"/>
          <w:lang w:eastAsia="hu-HU"/>
        </w:rPr>
        <w:t>adatlapoknak, nyilatkozatoknak az AH-hoz való megküldésével kezdeményezi a beszerzési eljáráshoz kötődő minősítést a jegyzéken nem szereplő alvállalkozó tekintetében.</w:t>
      </w:r>
    </w:p>
    <w:p w14:paraId="165CF7F5"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9E74D1">
        <w:rPr>
          <w:rFonts w:ascii="Times New Roman" w:hAnsi="Times New Roman"/>
          <w:bCs/>
          <w:sz w:val="24"/>
          <w:szCs w:val="24"/>
          <w:lang w:eastAsia="hu-HU"/>
        </w:rPr>
        <w:t>(3)</w:t>
      </w:r>
      <w:r w:rsidRPr="007B7E44">
        <w:rPr>
          <w:rFonts w:ascii="Times New Roman" w:hAnsi="Times New Roman"/>
          <w:bCs/>
          <w:sz w:val="24"/>
          <w:szCs w:val="24"/>
          <w:lang w:eastAsia="hu-HU"/>
        </w:rPr>
        <w:t xml:space="preserve"> A beszerzési eljáráshoz kötődő minősítés cégellenőrzésből és személyellenőrzésből áll, amely ellenőrzéseket</w:t>
      </w:r>
    </w:p>
    <w:p w14:paraId="07A130B9"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C711E3">
        <w:rPr>
          <w:rFonts w:ascii="Times New Roman" w:hAnsi="Times New Roman"/>
          <w:bCs/>
          <w:i/>
          <w:sz w:val="24"/>
          <w:szCs w:val="24"/>
          <w:lang w:eastAsia="hu-HU"/>
        </w:rPr>
        <w:t>a)</w:t>
      </w:r>
      <w:r>
        <w:rPr>
          <w:rFonts w:ascii="Times New Roman" w:hAnsi="Times New Roman"/>
          <w:bCs/>
          <w:sz w:val="24"/>
          <w:szCs w:val="24"/>
          <w:lang w:eastAsia="hu-HU"/>
        </w:rPr>
        <w:t xml:space="preserve"> </w:t>
      </w:r>
      <w:r w:rsidRPr="007B7E44">
        <w:rPr>
          <w:rFonts w:ascii="Times New Roman" w:hAnsi="Times New Roman"/>
          <w:bCs/>
          <w:sz w:val="24"/>
          <w:szCs w:val="24"/>
          <w:lang w:eastAsia="hu-HU"/>
        </w:rPr>
        <w:t>az Nbtv. 6. §-ában meghatározott feladatköröket érintő, valamint a honvédelemért felelős miniszter által vezetett minisztérium vagy a Magyar Honvédség által lefolytatott beszerzésekben a KNBSZ,</w:t>
      </w:r>
      <w:r w:rsidR="006C62E0">
        <w:rPr>
          <w:rFonts w:ascii="Times New Roman" w:hAnsi="Times New Roman"/>
          <w:bCs/>
          <w:sz w:val="24"/>
          <w:szCs w:val="24"/>
          <w:lang w:eastAsia="hu-HU"/>
        </w:rPr>
        <w:t xml:space="preserve"> vagy</w:t>
      </w:r>
    </w:p>
    <w:p w14:paraId="4DD6DDF5"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7B7E44">
        <w:rPr>
          <w:rFonts w:ascii="Times New Roman" w:hAnsi="Times New Roman"/>
          <w:bCs/>
          <w:i/>
          <w:iCs/>
          <w:sz w:val="24"/>
          <w:szCs w:val="24"/>
          <w:lang w:eastAsia="hu-HU"/>
        </w:rPr>
        <w:t xml:space="preserve">b) </w:t>
      </w:r>
      <w:r w:rsidRPr="007B7E44">
        <w:rPr>
          <w:rFonts w:ascii="Times New Roman" w:hAnsi="Times New Roman"/>
          <w:bCs/>
          <w:sz w:val="24"/>
          <w:szCs w:val="24"/>
          <w:lang w:eastAsia="hu-HU"/>
        </w:rPr>
        <w:t xml:space="preserve">az </w:t>
      </w:r>
      <w:r w:rsidRPr="007B7E44">
        <w:rPr>
          <w:rFonts w:ascii="Times New Roman" w:hAnsi="Times New Roman"/>
          <w:bCs/>
          <w:i/>
          <w:iCs/>
          <w:sz w:val="24"/>
          <w:szCs w:val="24"/>
          <w:lang w:eastAsia="hu-HU"/>
        </w:rPr>
        <w:t xml:space="preserve">a) </w:t>
      </w:r>
      <w:r w:rsidRPr="007B7E44">
        <w:rPr>
          <w:rFonts w:ascii="Times New Roman" w:hAnsi="Times New Roman"/>
          <w:bCs/>
          <w:sz w:val="24"/>
          <w:szCs w:val="24"/>
          <w:lang w:eastAsia="hu-HU"/>
        </w:rPr>
        <w:t>pontba nem tartalmazó esetekben az AH</w:t>
      </w:r>
    </w:p>
    <w:p w14:paraId="470DD50C"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7B7E44">
        <w:rPr>
          <w:rFonts w:ascii="Times New Roman" w:hAnsi="Times New Roman"/>
          <w:bCs/>
          <w:sz w:val="24"/>
          <w:szCs w:val="24"/>
          <w:lang w:eastAsia="hu-HU"/>
        </w:rPr>
        <w:t>folytatja le.</w:t>
      </w:r>
    </w:p>
    <w:p w14:paraId="78B30D6A"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9E74D1">
        <w:rPr>
          <w:rFonts w:ascii="Times New Roman" w:hAnsi="Times New Roman"/>
          <w:bCs/>
          <w:sz w:val="24"/>
          <w:szCs w:val="24"/>
          <w:lang w:eastAsia="hu-HU"/>
        </w:rPr>
        <w:t>(4)</w:t>
      </w:r>
      <w:r w:rsidRPr="007B7E44">
        <w:rPr>
          <w:rFonts w:ascii="Times New Roman" w:hAnsi="Times New Roman"/>
          <w:bCs/>
          <w:sz w:val="24"/>
          <w:szCs w:val="24"/>
          <w:lang w:eastAsia="hu-HU"/>
        </w:rPr>
        <w:t xml:space="preserve"> Ha az adatlapok hiányosan kerülnek benyújtásra, és a gazdasági szereplő hiánypótlási kötelezettségének a felszólítás kézhezvételétől számított 1</w:t>
      </w:r>
      <w:r>
        <w:rPr>
          <w:rFonts w:ascii="Times New Roman" w:hAnsi="Times New Roman"/>
          <w:bCs/>
          <w:sz w:val="24"/>
          <w:szCs w:val="24"/>
          <w:lang w:eastAsia="hu-HU"/>
        </w:rPr>
        <w:t>5</w:t>
      </w:r>
      <w:r w:rsidRPr="007B7E44">
        <w:rPr>
          <w:rFonts w:ascii="Times New Roman" w:hAnsi="Times New Roman"/>
          <w:bCs/>
          <w:sz w:val="24"/>
          <w:szCs w:val="24"/>
          <w:lang w:eastAsia="hu-HU"/>
        </w:rPr>
        <w:t xml:space="preserve"> napon belül nem tesz eleget, az AH a gazdasági szereplő jegyzékre felvételét elutasítja.</w:t>
      </w:r>
    </w:p>
    <w:p w14:paraId="08169678"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9E74D1">
        <w:rPr>
          <w:rFonts w:ascii="Times New Roman" w:hAnsi="Times New Roman"/>
          <w:bCs/>
          <w:sz w:val="24"/>
          <w:szCs w:val="24"/>
          <w:lang w:eastAsia="hu-HU"/>
        </w:rPr>
        <w:t>(5)</w:t>
      </w:r>
      <w:r w:rsidRPr="007B7E44">
        <w:rPr>
          <w:rFonts w:ascii="Times New Roman" w:hAnsi="Times New Roman"/>
          <w:bCs/>
          <w:sz w:val="24"/>
          <w:szCs w:val="24"/>
          <w:lang w:eastAsia="hu-HU"/>
        </w:rPr>
        <w:t xml:space="preserve"> Az AH a kérelem beérkezésétől, illetve hiánypótlás esetén a hiánypótlás teljesítésétől számított 8 napon belül – KNBSZ </w:t>
      </w:r>
      <w:r>
        <w:rPr>
          <w:rFonts w:ascii="Times New Roman" w:hAnsi="Times New Roman"/>
          <w:bCs/>
          <w:sz w:val="24"/>
          <w:szCs w:val="24"/>
          <w:lang w:eastAsia="hu-HU"/>
        </w:rPr>
        <w:t xml:space="preserve">írásbeli </w:t>
      </w:r>
      <w:r w:rsidRPr="007B7E44">
        <w:rPr>
          <w:rFonts w:ascii="Times New Roman" w:hAnsi="Times New Roman"/>
          <w:bCs/>
          <w:sz w:val="24"/>
          <w:szCs w:val="24"/>
          <w:lang w:eastAsia="hu-HU"/>
        </w:rPr>
        <w:t xml:space="preserve">megkeresésével és a KNBSZ </w:t>
      </w:r>
      <w:r>
        <w:rPr>
          <w:rFonts w:ascii="Times New Roman" w:hAnsi="Times New Roman"/>
          <w:bCs/>
          <w:sz w:val="24"/>
          <w:szCs w:val="24"/>
          <w:lang w:eastAsia="hu-HU"/>
        </w:rPr>
        <w:t xml:space="preserve">írásbeli </w:t>
      </w:r>
      <w:r w:rsidRPr="007B7E44">
        <w:rPr>
          <w:rFonts w:ascii="Times New Roman" w:hAnsi="Times New Roman"/>
          <w:bCs/>
          <w:sz w:val="24"/>
          <w:szCs w:val="24"/>
          <w:lang w:eastAsia="hu-HU"/>
        </w:rPr>
        <w:t>nyilatkozata alapján – dönt arról, hogy a beszerzési eljáráshoz kötődő minősítés lefolytatása a KNBSZ vagy az AH hatáskörébe tartozik-e. Az AH a hatáskörébe tartozó minősítést a döntés meghozatalától számított, a KNBSZ a hatáskörébe tartozó minősítést az AH megkeresés</w:t>
      </w:r>
      <w:r w:rsidR="006C62E0">
        <w:rPr>
          <w:rFonts w:ascii="Times New Roman" w:hAnsi="Times New Roman"/>
          <w:bCs/>
          <w:sz w:val="24"/>
          <w:szCs w:val="24"/>
          <w:lang w:eastAsia="hu-HU"/>
        </w:rPr>
        <w:t>é</w:t>
      </w:r>
      <w:r w:rsidRPr="007B7E44">
        <w:rPr>
          <w:rFonts w:ascii="Times New Roman" w:hAnsi="Times New Roman"/>
          <w:bCs/>
          <w:sz w:val="24"/>
          <w:szCs w:val="24"/>
          <w:lang w:eastAsia="hu-HU"/>
        </w:rPr>
        <w:t>től számított</w:t>
      </w:r>
      <w:r w:rsidRPr="007B7E44">
        <w:rPr>
          <w:rFonts w:ascii="Times New Roman" w:hAnsi="Times New Roman"/>
          <w:bCs/>
          <w:i/>
          <w:iCs/>
          <w:sz w:val="24"/>
          <w:szCs w:val="24"/>
          <w:lang w:eastAsia="hu-HU"/>
        </w:rPr>
        <w:t xml:space="preserve"> </w:t>
      </w:r>
      <w:r>
        <w:rPr>
          <w:rFonts w:ascii="Times New Roman" w:hAnsi="Times New Roman"/>
          <w:bCs/>
          <w:sz w:val="24"/>
          <w:szCs w:val="24"/>
          <w:lang w:eastAsia="hu-HU"/>
        </w:rPr>
        <w:t>5</w:t>
      </w:r>
      <w:r w:rsidRPr="007B7E44">
        <w:rPr>
          <w:rFonts w:ascii="Times New Roman" w:hAnsi="Times New Roman"/>
          <w:bCs/>
          <w:sz w:val="24"/>
          <w:szCs w:val="24"/>
          <w:lang w:eastAsia="hu-HU"/>
        </w:rPr>
        <w:t xml:space="preserve">0 napon belül végzi el, </w:t>
      </w:r>
    </w:p>
    <w:p w14:paraId="65972FEA" w14:textId="77777777" w:rsidR="007B6109" w:rsidRPr="007B7E44" w:rsidRDefault="007B6109" w:rsidP="0038508E">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7B7E44">
        <w:rPr>
          <w:rFonts w:ascii="Times New Roman" w:hAnsi="Times New Roman"/>
          <w:bCs/>
          <w:i/>
          <w:iCs/>
          <w:sz w:val="24"/>
          <w:szCs w:val="24"/>
          <w:lang w:eastAsia="hu-HU"/>
        </w:rPr>
        <w:t>a)</w:t>
      </w:r>
      <w:r w:rsidRPr="0038508E">
        <w:rPr>
          <w:rFonts w:ascii="Times New Roman" w:hAnsi="Times New Roman"/>
          <w:bCs/>
          <w:i/>
          <w:sz w:val="24"/>
          <w:szCs w:val="24"/>
          <w:lang w:eastAsia="hu-HU"/>
        </w:rPr>
        <w:t xml:space="preserve"> </w:t>
      </w:r>
      <w:r w:rsidRPr="007B7E44">
        <w:rPr>
          <w:rFonts w:ascii="Times New Roman" w:hAnsi="Times New Roman"/>
          <w:bCs/>
          <w:sz w:val="24"/>
          <w:szCs w:val="24"/>
          <w:lang w:eastAsia="hu-HU"/>
        </w:rPr>
        <w:t>ha az ellenőrzések során nemzetbiztonsági ellenőrzés elvégzése szükséges, vagy</w:t>
      </w:r>
    </w:p>
    <w:p w14:paraId="7416184B" w14:textId="77777777" w:rsidR="007B6109" w:rsidRPr="007B7E44" w:rsidRDefault="007B6109" w:rsidP="0038508E">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7B7E44">
        <w:rPr>
          <w:rFonts w:ascii="Times New Roman" w:hAnsi="Times New Roman"/>
          <w:bCs/>
          <w:i/>
          <w:iCs/>
          <w:sz w:val="24"/>
          <w:szCs w:val="24"/>
          <w:lang w:eastAsia="hu-HU"/>
        </w:rPr>
        <w:t>b)</w:t>
      </w:r>
      <w:r w:rsidRPr="0038508E">
        <w:rPr>
          <w:rFonts w:ascii="Times New Roman" w:hAnsi="Times New Roman"/>
          <w:bCs/>
          <w:i/>
          <w:sz w:val="24"/>
          <w:szCs w:val="24"/>
          <w:lang w:eastAsia="hu-HU"/>
        </w:rPr>
        <w:t xml:space="preserve"> </w:t>
      </w:r>
      <w:r w:rsidRPr="007B7E44">
        <w:rPr>
          <w:rFonts w:ascii="Times New Roman" w:hAnsi="Times New Roman"/>
          <w:bCs/>
          <w:sz w:val="24"/>
          <w:szCs w:val="24"/>
          <w:lang w:eastAsia="hu-HU"/>
        </w:rPr>
        <w:t>az alvállalkozó, valamint a (</w:t>
      </w:r>
      <w:r>
        <w:rPr>
          <w:rFonts w:ascii="Times New Roman" w:hAnsi="Times New Roman"/>
          <w:bCs/>
          <w:sz w:val="24"/>
          <w:szCs w:val="24"/>
          <w:lang w:eastAsia="hu-HU"/>
        </w:rPr>
        <w:t>3</w:t>
      </w:r>
      <w:r w:rsidRPr="007B7E44">
        <w:rPr>
          <w:rFonts w:ascii="Times New Roman" w:hAnsi="Times New Roman"/>
          <w:bCs/>
          <w:sz w:val="24"/>
          <w:szCs w:val="24"/>
          <w:lang w:eastAsia="hu-HU"/>
        </w:rPr>
        <w:t>) bekezdésben meghatározott ellenőrzés tekintetében.</w:t>
      </w:r>
    </w:p>
    <w:p w14:paraId="0EAEF1DB"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9E74D1">
        <w:rPr>
          <w:rFonts w:ascii="Times New Roman" w:hAnsi="Times New Roman"/>
          <w:bCs/>
          <w:sz w:val="24"/>
          <w:szCs w:val="24"/>
          <w:lang w:eastAsia="hu-HU"/>
        </w:rPr>
        <w:t>(6)</w:t>
      </w:r>
      <w:r w:rsidRPr="007B7E44">
        <w:rPr>
          <w:rFonts w:ascii="Times New Roman" w:hAnsi="Times New Roman"/>
          <w:bCs/>
          <w:sz w:val="24"/>
          <w:szCs w:val="24"/>
          <w:lang w:eastAsia="hu-HU"/>
        </w:rPr>
        <w:t xml:space="preserve"> A</w:t>
      </w:r>
      <w:r>
        <w:rPr>
          <w:rFonts w:ascii="Times New Roman" w:hAnsi="Times New Roman"/>
          <w:bCs/>
          <w:sz w:val="24"/>
          <w:szCs w:val="24"/>
          <w:lang w:eastAsia="hu-HU"/>
        </w:rPr>
        <w:t>z</w:t>
      </w:r>
      <w:r w:rsidRPr="007B7E44">
        <w:rPr>
          <w:rFonts w:ascii="Times New Roman" w:hAnsi="Times New Roman"/>
          <w:bCs/>
          <w:sz w:val="24"/>
          <w:szCs w:val="24"/>
          <w:lang w:eastAsia="hu-HU"/>
        </w:rPr>
        <w:t xml:space="preserve"> (</w:t>
      </w:r>
      <w:r>
        <w:rPr>
          <w:rFonts w:ascii="Times New Roman" w:hAnsi="Times New Roman"/>
          <w:bCs/>
          <w:sz w:val="24"/>
          <w:szCs w:val="24"/>
          <w:lang w:eastAsia="hu-HU"/>
        </w:rPr>
        <w:t>5</w:t>
      </w:r>
      <w:r w:rsidRPr="007B7E44">
        <w:rPr>
          <w:rFonts w:ascii="Times New Roman" w:hAnsi="Times New Roman"/>
          <w:bCs/>
          <w:sz w:val="24"/>
          <w:szCs w:val="24"/>
          <w:lang w:eastAsia="hu-HU"/>
        </w:rPr>
        <w:t xml:space="preserve">) bekezdés szerinti határidő egy </w:t>
      </w:r>
      <w:r>
        <w:rPr>
          <w:rFonts w:ascii="Times New Roman" w:hAnsi="Times New Roman"/>
          <w:bCs/>
          <w:sz w:val="24"/>
          <w:szCs w:val="24"/>
          <w:lang w:eastAsia="hu-HU"/>
        </w:rPr>
        <w:t>alkalommal,</w:t>
      </w:r>
      <w:r w:rsidRPr="007B7E44">
        <w:rPr>
          <w:rFonts w:ascii="Times New Roman" w:hAnsi="Times New Roman"/>
          <w:bCs/>
          <w:sz w:val="24"/>
          <w:szCs w:val="24"/>
          <w:lang w:eastAsia="hu-HU"/>
        </w:rPr>
        <w:t xml:space="preserve"> legfeljebb 30 nappal meghosszabbítható. </w:t>
      </w:r>
    </w:p>
    <w:p w14:paraId="688114BB"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9E74D1">
        <w:rPr>
          <w:rFonts w:ascii="Times New Roman" w:hAnsi="Times New Roman"/>
          <w:bCs/>
          <w:sz w:val="24"/>
          <w:szCs w:val="24"/>
          <w:lang w:eastAsia="hu-HU"/>
        </w:rPr>
        <w:t>(7)</w:t>
      </w:r>
      <w:r w:rsidRPr="007B7E44">
        <w:rPr>
          <w:rFonts w:ascii="Times New Roman" w:hAnsi="Times New Roman"/>
          <w:bCs/>
          <w:sz w:val="24"/>
          <w:szCs w:val="24"/>
          <w:lang w:eastAsia="hu-HU"/>
        </w:rPr>
        <w:t xml:space="preserve"> Az AH az (1) és (3) bekezdés ellenőrzését követően a nemzetbiztonsági szakvélemény elkészültétől – a KNBSZ hatáskörébe tartozó minősítés esetében a nemzetbiztonsági szakvélemény kézbesítésétől – számított 8 napon belül jegyzékre veszi a gazdasági szereplőt, ha az ellenőrzések során nemzetbiztonsági kockázati tényező vele összefüggésben nem merült fel. </w:t>
      </w:r>
    </w:p>
    <w:p w14:paraId="3B053049"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9E74D1">
        <w:rPr>
          <w:rFonts w:ascii="Times New Roman" w:hAnsi="Times New Roman"/>
          <w:bCs/>
          <w:sz w:val="24"/>
          <w:szCs w:val="24"/>
          <w:lang w:eastAsia="hu-HU"/>
        </w:rPr>
        <w:t>(8)</w:t>
      </w:r>
      <w:r w:rsidRPr="007B7E44">
        <w:rPr>
          <w:rFonts w:ascii="Times New Roman" w:hAnsi="Times New Roman"/>
          <w:bCs/>
          <w:sz w:val="24"/>
          <w:szCs w:val="24"/>
          <w:lang w:eastAsia="hu-HU"/>
        </w:rPr>
        <w:t xml:space="preserve"> Az AH az (1) és (3) bekezdés ellenőrzését követően a minősítést kezdeményező ajánlatkérőt, valamint a gazdasági szereplőt értesíti a jegyzékre vételről, illetve a jegyzékre vétel elutasításáról. Az elutasítást indokolni nem kell, ellene jogorvoslatnak helye nincs. A gazdasági szereplő a (</w:t>
      </w:r>
      <w:r>
        <w:rPr>
          <w:rFonts w:ascii="Times New Roman" w:hAnsi="Times New Roman"/>
          <w:bCs/>
          <w:sz w:val="24"/>
          <w:szCs w:val="24"/>
          <w:lang w:eastAsia="hu-HU"/>
        </w:rPr>
        <w:t>4</w:t>
      </w:r>
      <w:r w:rsidRPr="007B7E44">
        <w:rPr>
          <w:rFonts w:ascii="Times New Roman" w:hAnsi="Times New Roman"/>
          <w:bCs/>
          <w:sz w:val="24"/>
          <w:szCs w:val="24"/>
          <w:lang w:eastAsia="hu-HU"/>
        </w:rPr>
        <w:t xml:space="preserve">) bekezdésben meghatározott esetben az elutasításról szóló döntés kézhezvételétől számított 1 éven belül, nemzetbiztonsági kockázat megállapítása esetén pedig 2 éven belül nem vehető fel újra a jegyzékre. </w:t>
      </w:r>
    </w:p>
    <w:p w14:paraId="511A3F01"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9E74D1">
        <w:rPr>
          <w:rFonts w:ascii="Times New Roman" w:hAnsi="Times New Roman"/>
          <w:bCs/>
          <w:sz w:val="24"/>
          <w:szCs w:val="24"/>
          <w:lang w:eastAsia="hu-HU"/>
        </w:rPr>
        <w:t>(9)</w:t>
      </w:r>
      <w:r w:rsidRPr="007B7E44">
        <w:rPr>
          <w:rFonts w:ascii="Times New Roman" w:hAnsi="Times New Roman"/>
          <w:bCs/>
          <w:sz w:val="24"/>
          <w:szCs w:val="24"/>
          <w:lang w:eastAsia="hu-HU"/>
        </w:rPr>
        <w:t xml:space="preserve"> Az AH – a (2) bekezdés szerint elvégzett ellenőrzést követően – a minősítést kezdeményező ajánlatkérőt, valamint a gazdasági szereplőt értesíti az eljárás eredményéről, amely során szakvéleményt állít ki a konkrét beszerzési eljáráshoz kötődően. Az elutasítás esetén a döntést indokolni nem kell, ellene jogorvoslatnak helye nincs.</w:t>
      </w:r>
    </w:p>
    <w:p w14:paraId="76EFE513"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9E74D1">
        <w:rPr>
          <w:rFonts w:ascii="Times New Roman" w:hAnsi="Times New Roman"/>
          <w:bCs/>
          <w:sz w:val="24"/>
          <w:szCs w:val="24"/>
          <w:lang w:eastAsia="hu-HU"/>
        </w:rPr>
        <w:t>(10)</w:t>
      </w:r>
      <w:r w:rsidRPr="007B7E44">
        <w:rPr>
          <w:rFonts w:ascii="Times New Roman" w:hAnsi="Times New Roman"/>
          <w:bCs/>
          <w:sz w:val="24"/>
          <w:szCs w:val="24"/>
          <w:lang w:eastAsia="hu-HU"/>
        </w:rPr>
        <w:t xml:space="preserve"> Ha a gazdasági szereplő jegyzékre vételének elutasítására azért kerül sor, mert az eljárás során adatszolgáltatási kötelezettségének teljesítésekor hamis adatot szolgáltatott vagy hamis nyilatkozatot tett, az elutasításról vagy a törlésről szóló döntés kézhezvételétől számított öt éven</w:t>
      </w:r>
      <w:r w:rsidRPr="00414D05">
        <w:rPr>
          <w:rFonts w:ascii="Times New Roman" w:hAnsi="Times New Roman"/>
          <w:bCs/>
          <w:sz w:val="24"/>
          <w:szCs w:val="24"/>
          <w:lang w:eastAsia="hu-HU"/>
        </w:rPr>
        <w:t xml:space="preserve"> </w:t>
      </w:r>
      <w:r w:rsidRPr="007B7E44">
        <w:rPr>
          <w:rFonts w:ascii="Times New Roman" w:hAnsi="Times New Roman"/>
          <w:bCs/>
          <w:sz w:val="24"/>
          <w:szCs w:val="24"/>
          <w:lang w:eastAsia="hu-HU"/>
        </w:rPr>
        <w:t>belül nem vehető fel újra a jegyzékre.</w:t>
      </w:r>
    </w:p>
    <w:p w14:paraId="6C33F054" w14:textId="77777777" w:rsidR="007B6109" w:rsidRPr="0038508E" w:rsidRDefault="007B6109" w:rsidP="007B7E44">
      <w:pPr>
        <w:tabs>
          <w:tab w:val="left" w:pos="0"/>
        </w:tabs>
        <w:autoSpaceDE w:val="0"/>
        <w:autoSpaceDN w:val="0"/>
        <w:adjustRightInd w:val="0"/>
        <w:spacing w:after="0" w:line="240" w:lineRule="auto"/>
        <w:jc w:val="both"/>
        <w:rPr>
          <w:rFonts w:ascii="Times New Roman" w:hAnsi="Times New Roman"/>
          <w:b/>
          <w:bCs/>
          <w:sz w:val="24"/>
          <w:szCs w:val="24"/>
          <w:lang w:eastAsia="hu-HU"/>
        </w:rPr>
      </w:pPr>
      <w:r>
        <w:rPr>
          <w:rFonts w:ascii="Times New Roman" w:hAnsi="Times New Roman"/>
          <w:b/>
          <w:bCs/>
          <w:sz w:val="24"/>
          <w:szCs w:val="24"/>
          <w:lang w:eastAsia="hu-HU"/>
        </w:rPr>
        <w:t>120</w:t>
      </w:r>
      <w:r w:rsidRPr="007B7E44">
        <w:rPr>
          <w:rFonts w:ascii="Times New Roman" w:hAnsi="Times New Roman"/>
          <w:b/>
          <w:bCs/>
          <w:sz w:val="24"/>
          <w:szCs w:val="24"/>
          <w:lang w:eastAsia="hu-HU"/>
        </w:rPr>
        <w:t>. §</w:t>
      </w:r>
      <w:r>
        <w:rPr>
          <w:rFonts w:ascii="Times New Roman" w:hAnsi="Times New Roman"/>
          <w:b/>
          <w:bCs/>
          <w:sz w:val="24"/>
          <w:szCs w:val="24"/>
          <w:lang w:eastAsia="hu-HU"/>
        </w:rPr>
        <w:t xml:space="preserve"> </w:t>
      </w:r>
      <w:r w:rsidRPr="009E74D1">
        <w:rPr>
          <w:rFonts w:ascii="Times New Roman" w:hAnsi="Times New Roman"/>
          <w:bCs/>
          <w:sz w:val="24"/>
          <w:szCs w:val="24"/>
          <w:lang w:eastAsia="hu-HU"/>
        </w:rPr>
        <w:t>(1)</w:t>
      </w:r>
      <w:r w:rsidRPr="007B7E44">
        <w:rPr>
          <w:rFonts w:ascii="Times New Roman" w:hAnsi="Times New Roman"/>
          <w:bCs/>
          <w:sz w:val="24"/>
          <w:szCs w:val="24"/>
          <w:lang w:eastAsia="hu-HU"/>
        </w:rPr>
        <w:t xml:space="preserve"> A jegyzékre vett, TBT-vel nem rendelkező gazdasági szereplő az utolsó, éves felülvizsgálat során végzett ellenőrzést követő </w:t>
      </w:r>
      <w:r>
        <w:rPr>
          <w:rFonts w:ascii="Times New Roman" w:hAnsi="Times New Roman"/>
          <w:bCs/>
          <w:sz w:val="24"/>
          <w:szCs w:val="24"/>
          <w:lang w:eastAsia="hu-HU"/>
        </w:rPr>
        <w:t>12</w:t>
      </w:r>
      <w:r w:rsidRPr="007B7E44">
        <w:rPr>
          <w:rFonts w:ascii="Times New Roman" w:hAnsi="Times New Roman"/>
          <w:bCs/>
          <w:sz w:val="24"/>
          <w:szCs w:val="24"/>
          <w:lang w:eastAsia="hu-HU"/>
        </w:rPr>
        <w:t xml:space="preserve"> hónap utolsó napjáig köteles </w:t>
      </w:r>
      <w:r w:rsidR="008214A7">
        <w:rPr>
          <w:rFonts w:ascii="Times New Roman" w:hAnsi="Times New Roman"/>
          <w:bCs/>
          <w:sz w:val="24"/>
          <w:szCs w:val="24"/>
          <w:lang w:eastAsia="hu-HU"/>
        </w:rPr>
        <w:t xml:space="preserve">az e törvény </w:t>
      </w:r>
      <w:r w:rsidR="008214A7">
        <w:rPr>
          <w:rFonts w:ascii="Times New Roman" w:hAnsi="Times New Roman"/>
          <w:bCs/>
          <w:sz w:val="24"/>
          <w:szCs w:val="24"/>
          <w:lang w:eastAsia="hu-HU"/>
        </w:rPr>
        <w:lastRenderedPageBreak/>
        <w:t xml:space="preserve">felhatalmazása alapján kiadott </w:t>
      </w:r>
      <w:r w:rsidR="008B372A">
        <w:rPr>
          <w:rFonts w:ascii="Times New Roman" w:hAnsi="Times New Roman"/>
          <w:bCs/>
          <w:sz w:val="24"/>
          <w:szCs w:val="24"/>
          <w:lang w:eastAsia="hu-HU"/>
        </w:rPr>
        <w:t xml:space="preserve">miniszteri rendelet </w:t>
      </w:r>
      <w:r>
        <w:rPr>
          <w:rFonts w:ascii="Times New Roman" w:hAnsi="Times New Roman"/>
          <w:bCs/>
          <w:sz w:val="24"/>
          <w:szCs w:val="24"/>
          <w:lang w:eastAsia="hu-HU"/>
        </w:rPr>
        <w:t>meghatározott minta</w:t>
      </w:r>
      <w:r w:rsidRPr="007B7E44">
        <w:rPr>
          <w:rFonts w:ascii="Times New Roman" w:hAnsi="Times New Roman"/>
          <w:bCs/>
          <w:i/>
          <w:iCs/>
          <w:sz w:val="24"/>
          <w:szCs w:val="24"/>
          <w:lang w:eastAsia="hu-HU"/>
        </w:rPr>
        <w:t xml:space="preserve"> </w:t>
      </w:r>
      <w:r w:rsidRPr="007B7E44">
        <w:rPr>
          <w:rFonts w:ascii="Times New Roman" w:hAnsi="Times New Roman"/>
          <w:bCs/>
          <w:sz w:val="24"/>
          <w:szCs w:val="24"/>
          <w:lang w:eastAsia="hu-HU"/>
        </w:rPr>
        <w:t>szerinti nyilatkozatokat és adatlapokat ismét kitölteni, és az AH-nak megküldeni.</w:t>
      </w:r>
    </w:p>
    <w:p w14:paraId="1F97AC0C"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9E74D1">
        <w:rPr>
          <w:rFonts w:ascii="Times New Roman" w:hAnsi="Times New Roman"/>
          <w:bCs/>
          <w:sz w:val="24"/>
          <w:szCs w:val="24"/>
          <w:lang w:eastAsia="hu-HU"/>
        </w:rPr>
        <w:t>(2)</w:t>
      </w:r>
      <w:r w:rsidRPr="007B7E44">
        <w:rPr>
          <w:rFonts w:ascii="Times New Roman" w:hAnsi="Times New Roman"/>
          <w:bCs/>
          <w:sz w:val="24"/>
          <w:szCs w:val="24"/>
          <w:lang w:eastAsia="hu-HU"/>
        </w:rPr>
        <w:t xml:space="preserve"> </w:t>
      </w:r>
      <w:r>
        <w:rPr>
          <w:rFonts w:ascii="Times New Roman" w:hAnsi="Times New Roman"/>
          <w:bCs/>
          <w:sz w:val="24"/>
          <w:szCs w:val="24"/>
          <w:lang w:eastAsia="hu-HU"/>
        </w:rPr>
        <w:t>Ha</w:t>
      </w:r>
      <w:r w:rsidRPr="007B7E44">
        <w:rPr>
          <w:rFonts w:ascii="Times New Roman" w:hAnsi="Times New Roman"/>
          <w:bCs/>
          <w:sz w:val="24"/>
          <w:szCs w:val="24"/>
          <w:lang w:eastAsia="hu-HU"/>
        </w:rPr>
        <w:t xml:space="preserve"> a gazdasági szereplő nem tesz eleget </w:t>
      </w:r>
      <w:r>
        <w:rPr>
          <w:rFonts w:ascii="Times New Roman" w:hAnsi="Times New Roman"/>
          <w:bCs/>
          <w:sz w:val="24"/>
          <w:szCs w:val="24"/>
          <w:lang w:eastAsia="hu-HU"/>
        </w:rPr>
        <w:t xml:space="preserve">az (1) és (4) bekezdésben foglalt </w:t>
      </w:r>
      <w:r w:rsidRPr="007B7E44">
        <w:rPr>
          <w:rFonts w:ascii="Times New Roman" w:hAnsi="Times New Roman"/>
          <w:bCs/>
          <w:sz w:val="24"/>
          <w:szCs w:val="24"/>
          <w:lang w:eastAsia="hu-HU"/>
        </w:rPr>
        <w:t xml:space="preserve"> adatszolgáltatási kötelezettségének vagy hiányosan nyújtja be az adatlapokat, nyilatkozatokat, és hiánypótlási kötelezettségének a felszólítás kézhezvételétől számított 15 napon belül nem tesz eleget, az AH a gazdasági szereplőt – egyidejű értesítése mellett – törli a jegyzékről, és erről értesíti az ajánlatkérőt is.</w:t>
      </w:r>
    </w:p>
    <w:p w14:paraId="18B000A2"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9E74D1">
        <w:rPr>
          <w:rFonts w:ascii="Times New Roman" w:hAnsi="Times New Roman"/>
          <w:bCs/>
          <w:sz w:val="24"/>
          <w:szCs w:val="24"/>
          <w:lang w:eastAsia="hu-HU"/>
        </w:rPr>
        <w:t>(3)</w:t>
      </w:r>
      <w:r w:rsidRPr="007B7E44">
        <w:rPr>
          <w:rFonts w:ascii="Times New Roman" w:hAnsi="Times New Roman"/>
          <w:bCs/>
          <w:sz w:val="24"/>
          <w:szCs w:val="24"/>
          <w:lang w:eastAsia="hu-HU"/>
        </w:rPr>
        <w:t xml:space="preserve"> Az adatszolgáltatást követő, a jegyzéken tartáshoz szükséges ellenőrzéseket a </w:t>
      </w:r>
      <w:r>
        <w:rPr>
          <w:rFonts w:ascii="Times New Roman" w:hAnsi="Times New Roman"/>
          <w:bCs/>
          <w:sz w:val="24"/>
          <w:szCs w:val="24"/>
          <w:lang w:eastAsia="hu-HU"/>
        </w:rPr>
        <w:t>118. § (2) bekezdésben és a 119. § (3) bekezdésben foglaltak szerint</w:t>
      </w:r>
      <w:r w:rsidRPr="007B7E44">
        <w:rPr>
          <w:rFonts w:ascii="Times New Roman" w:hAnsi="Times New Roman"/>
          <w:bCs/>
          <w:sz w:val="24"/>
          <w:szCs w:val="24"/>
          <w:lang w:eastAsia="hu-HU"/>
        </w:rPr>
        <w:t xml:space="preserve"> az AH hatáskörébe utalt előzetes minősítések és beszerzési eljáráshoz kötődő minősítések esetében az AH, egyéb esetekben a KNBSZ végzi. Az ellenőrzéseket 50 napon belül kell elvégezni, a határidő egy </w:t>
      </w:r>
      <w:r>
        <w:rPr>
          <w:rFonts w:ascii="Times New Roman" w:hAnsi="Times New Roman"/>
          <w:bCs/>
          <w:sz w:val="24"/>
          <w:szCs w:val="24"/>
          <w:lang w:eastAsia="hu-HU"/>
        </w:rPr>
        <w:t>alkalommal,</w:t>
      </w:r>
      <w:r w:rsidRPr="007B7E44">
        <w:rPr>
          <w:rFonts w:ascii="Times New Roman" w:hAnsi="Times New Roman"/>
          <w:bCs/>
          <w:sz w:val="24"/>
          <w:szCs w:val="24"/>
          <w:lang w:eastAsia="hu-HU"/>
        </w:rPr>
        <w:t xml:space="preserve"> legfeljebb 30 nappal meghosszabbítható.</w:t>
      </w:r>
    </w:p>
    <w:p w14:paraId="33150A23"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9E74D1">
        <w:rPr>
          <w:rFonts w:ascii="Times New Roman" w:hAnsi="Times New Roman"/>
          <w:bCs/>
          <w:sz w:val="24"/>
          <w:szCs w:val="24"/>
          <w:lang w:eastAsia="hu-HU"/>
        </w:rPr>
        <w:t>(4)</w:t>
      </w:r>
      <w:r w:rsidRPr="007B7E44">
        <w:rPr>
          <w:rFonts w:ascii="Times New Roman" w:hAnsi="Times New Roman"/>
          <w:bCs/>
          <w:sz w:val="24"/>
          <w:szCs w:val="24"/>
          <w:lang w:eastAsia="hu-HU"/>
        </w:rPr>
        <w:t xml:space="preserve"> A jegyzéken szereplő gazdasági szereplő a változás beálltát követő 8 napon belül köteles bejelenteni az AH-nak, ha </w:t>
      </w:r>
    </w:p>
    <w:p w14:paraId="4932BEE6"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7B7E44">
        <w:rPr>
          <w:rFonts w:ascii="Times New Roman" w:hAnsi="Times New Roman"/>
          <w:bCs/>
          <w:i/>
          <w:iCs/>
          <w:sz w:val="24"/>
          <w:szCs w:val="24"/>
          <w:lang w:eastAsia="hu-HU"/>
        </w:rPr>
        <w:t xml:space="preserve">a) </w:t>
      </w:r>
      <w:r w:rsidRPr="007B7E44">
        <w:rPr>
          <w:rFonts w:ascii="Times New Roman" w:hAnsi="Times New Roman"/>
          <w:bCs/>
          <w:sz w:val="24"/>
          <w:szCs w:val="24"/>
          <w:lang w:eastAsia="hu-HU"/>
        </w:rPr>
        <w:t xml:space="preserve">a cégellenőrzési adatlap tartalmában vagy a személyellenőrzéssel érintett személyek körében változás áll be, </w:t>
      </w:r>
    </w:p>
    <w:p w14:paraId="3AD263C2"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7B7E44">
        <w:rPr>
          <w:rFonts w:ascii="Times New Roman" w:hAnsi="Times New Roman"/>
          <w:bCs/>
          <w:i/>
          <w:iCs/>
          <w:sz w:val="24"/>
          <w:szCs w:val="24"/>
          <w:lang w:eastAsia="hu-HU"/>
        </w:rPr>
        <w:t xml:space="preserve">b) </w:t>
      </w:r>
      <w:r w:rsidRPr="007B7E44">
        <w:rPr>
          <w:rFonts w:ascii="Times New Roman" w:hAnsi="Times New Roman"/>
          <w:bCs/>
          <w:sz w:val="24"/>
          <w:szCs w:val="24"/>
          <w:lang w:eastAsia="hu-HU"/>
        </w:rPr>
        <w:t xml:space="preserve">a gazdasági szereplő ellen csődeljárás, felszámolási eljárás, végelszámolási eljárás vagy kényszertörlési eljárás indult, vagy </w:t>
      </w:r>
    </w:p>
    <w:p w14:paraId="3449DA07"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7B7E44">
        <w:rPr>
          <w:rFonts w:ascii="Times New Roman" w:hAnsi="Times New Roman"/>
          <w:bCs/>
          <w:i/>
          <w:iCs/>
          <w:sz w:val="24"/>
          <w:szCs w:val="24"/>
          <w:lang w:eastAsia="hu-HU"/>
        </w:rPr>
        <w:t xml:space="preserve">c) </w:t>
      </w:r>
      <w:r w:rsidRPr="007B7E44">
        <w:rPr>
          <w:rFonts w:ascii="Times New Roman" w:hAnsi="Times New Roman"/>
          <w:bCs/>
          <w:sz w:val="24"/>
          <w:szCs w:val="24"/>
          <w:lang w:eastAsia="hu-HU"/>
        </w:rPr>
        <w:t xml:space="preserve">a gazdasági szereplő ellen a </w:t>
      </w:r>
      <w:r>
        <w:rPr>
          <w:rFonts w:ascii="Times New Roman" w:hAnsi="Times New Roman"/>
          <w:bCs/>
          <w:sz w:val="24"/>
          <w:szCs w:val="24"/>
          <w:lang w:eastAsia="hu-HU"/>
        </w:rPr>
        <w:t>Tpvt.</w:t>
      </w:r>
      <w:r w:rsidRPr="007B7E44">
        <w:rPr>
          <w:rFonts w:ascii="Times New Roman" w:hAnsi="Times New Roman"/>
          <w:bCs/>
          <w:sz w:val="24"/>
          <w:szCs w:val="24"/>
          <w:lang w:eastAsia="hu-HU"/>
        </w:rPr>
        <w:t xml:space="preserve"> 11. §-a, vagy az </w:t>
      </w:r>
      <w:r>
        <w:rPr>
          <w:rFonts w:ascii="Times New Roman" w:hAnsi="Times New Roman"/>
          <w:bCs/>
          <w:sz w:val="24"/>
          <w:szCs w:val="24"/>
          <w:lang w:eastAsia="hu-HU"/>
        </w:rPr>
        <w:t>EUMSZ.</w:t>
      </w:r>
      <w:r w:rsidRPr="007B7E44">
        <w:rPr>
          <w:rFonts w:ascii="Times New Roman" w:hAnsi="Times New Roman"/>
          <w:bCs/>
          <w:sz w:val="24"/>
          <w:szCs w:val="24"/>
          <w:lang w:eastAsia="hu-HU"/>
        </w:rPr>
        <w:t xml:space="preserve"> 101. cikke szerinti, öt évnél nem régebben meghozott jogerős és végrehajtható versenyfelügyeleti határozatban vagy a versenyfelügyeleti határozat bírósági felülvizsgálata esetén a bíróság jogerős és végrehajtható határozatában megállapított és bírsággal sújtott jogszabálysértést követett el; vagy ha a gazdasági szereplő ilyen jogszabálysértését más versenyhatóság vagy bíróság </w:t>
      </w:r>
      <w:r>
        <w:rPr>
          <w:rFonts w:ascii="Times New Roman" w:hAnsi="Times New Roman"/>
          <w:bCs/>
          <w:sz w:val="24"/>
          <w:szCs w:val="24"/>
          <w:lang w:eastAsia="hu-HU"/>
        </w:rPr>
        <w:t>–</w:t>
      </w:r>
      <w:r w:rsidRPr="007B7E44">
        <w:rPr>
          <w:rFonts w:ascii="Times New Roman" w:hAnsi="Times New Roman"/>
          <w:bCs/>
          <w:sz w:val="24"/>
          <w:szCs w:val="24"/>
          <w:lang w:eastAsia="hu-HU"/>
        </w:rPr>
        <w:t xml:space="preserve"> öt évnél nem régebben </w:t>
      </w:r>
      <w:r>
        <w:rPr>
          <w:rFonts w:ascii="Times New Roman" w:hAnsi="Times New Roman"/>
          <w:bCs/>
          <w:sz w:val="24"/>
          <w:szCs w:val="24"/>
          <w:lang w:eastAsia="hu-HU"/>
        </w:rPr>
        <w:t>–</w:t>
      </w:r>
      <w:r w:rsidRPr="007B7E44">
        <w:rPr>
          <w:rFonts w:ascii="Times New Roman" w:hAnsi="Times New Roman"/>
          <w:bCs/>
          <w:sz w:val="24"/>
          <w:szCs w:val="24"/>
          <w:lang w:eastAsia="hu-HU"/>
        </w:rPr>
        <w:t xml:space="preserve"> jogerősen megállapította, és egyúttal bírságot szabott ki.</w:t>
      </w:r>
    </w:p>
    <w:p w14:paraId="103DFC23"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9E74D1">
        <w:rPr>
          <w:rFonts w:ascii="Times New Roman" w:hAnsi="Times New Roman"/>
          <w:bCs/>
          <w:sz w:val="24"/>
          <w:szCs w:val="24"/>
          <w:lang w:eastAsia="hu-HU"/>
        </w:rPr>
        <w:t>(5)</w:t>
      </w:r>
      <w:r w:rsidRPr="007B7E44">
        <w:rPr>
          <w:rFonts w:ascii="Times New Roman" w:hAnsi="Times New Roman"/>
          <w:bCs/>
          <w:sz w:val="24"/>
          <w:szCs w:val="24"/>
          <w:lang w:eastAsia="hu-HU"/>
        </w:rPr>
        <w:t xml:space="preserve"> Az AH a (3) bekezdésben foglaltak szerint intézkedik a gazdasági szereplő újbóli cégellenőrzésének vagy további személyellenőrzések végrehajtása érdekében, a csődeljárás, felszámolási eljárás, végelszámolási eljárás vagy kényszertörlési eljárás alatt álló gazdasági szereplőt pedig további ellenőrzések lefolytatása nélkül törli a jegyzékről.</w:t>
      </w:r>
    </w:p>
    <w:p w14:paraId="34FE8A08"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9E74D1">
        <w:rPr>
          <w:rFonts w:ascii="Times New Roman" w:hAnsi="Times New Roman"/>
          <w:bCs/>
          <w:sz w:val="24"/>
          <w:szCs w:val="24"/>
          <w:lang w:eastAsia="hu-HU"/>
        </w:rPr>
        <w:t>(6)</w:t>
      </w:r>
      <w:r w:rsidRPr="007B7E44">
        <w:rPr>
          <w:rFonts w:ascii="Times New Roman" w:hAnsi="Times New Roman"/>
          <w:bCs/>
          <w:sz w:val="24"/>
          <w:szCs w:val="24"/>
          <w:lang w:eastAsia="hu-HU"/>
        </w:rPr>
        <w:t xml:space="preserve"> Az AH a nemzetbiztonsági szakvélemény elkészültétől – a KNBSZ által végzett ellenőrzések esetén a nemzetbiztonsági szakvélemény kézhezvételétől – számított 8 napon belül a gazdasági szereplőt</w:t>
      </w:r>
    </w:p>
    <w:p w14:paraId="24021B0B"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7B7E44">
        <w:rPr>
          <w:rFonts w:ascii="Times New Roman" w:hAnsi="Times New Roman"/>
          <w:bCs/>
          <w:i/>
          <w:iCs/>
          <w:sz w:val="24"/>
          <w:szCs w:val="24"/>
          <w:lang w:eastAsia="hu-HU"/>
        </w:rPr>
        <w:t xml:space="preserve">a) </w:t>
      </w:r>
      <w:r w:rsidRPr="007B7E44">
        <w:rPr>
          <w:rFonts w:ascii="Times New Roman" w:hAnsi="Times New Roman"/>
          <w:bCs/>
          <w:sz w:val="24"/>
          <w:szCs w:val="24"/>
          <w:lang w:eastAsia="hu-HU"/>
        </w:rPr>
        <w:t>– egyidejű értesítése mellett – törli a jegyzékről, ha vele szemben az ellenőrzés során nemzetbiztonsági kockázati tényező merült fel,</w:t>
      </w:r>
      <w:r>
        <w:rPr>
          <w:rFonts w:ascii="Times New Roman" w:hAnsi="Times New Roman"/>
          <w:bCs/>
          <w:sz w:val="24"/>
          <w:szCs w:val="24"/>
          <w:lang w:eastAsia="hu-HU"/>
        </w:rPr>
        <w:t xml:space="preserve"> vagy</w:t>
      </w:r>
    </w:p>
    <w:p w14:paraId="7FD42911"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7B7E44">
        <w:rPr>
          <w:rFonts w:ascii="Times New Roman" w:hAnsi="Times New Roman"/>
          <w:bCs/>
          <w:i/>
          <w:iCs/>
          <w:sz w:val="24"/>
          <w:szCs w:val="24"/>
          <w:lang w:eastAsia="hu-HU"/>
        </w:rPr>
        <w:t xml:space="preserve">b) </w:t>
      </w:r>
      <w:r w:rsidRPr="007B7E44">
        <w:rPr>
          <w:rFonts w:ascii="Times New Roman" w:hAnsi="Times New Roman"/>
          <w:bCs/>
          <w:sz w:val="24"/>
          <w:szCs w:val="24"/>
          <w:lang w:eastAsia="hu-HU"/>
        </w:rPr>
        <w:t xml:space="preserve">a jegyzéken tartja, </w:t>
      </w:r>
      <w:r>
        <w:rPr>
          <w:rFonts w:ascii="Times New Roman" w:hAnsi="Times New Roman"/>
          <w:bCs/>
          <w:sz w:val="24"/>
          <w:szCs w:val="24"/>
          <w:lang w:eastAsia="hu-HU"/>
        </w:rPr>
        <w:t>ha</w:t>
      </w:r>
      <w:r w:rsidRPr="007B7E44">
        <w:rPr>
          <w:rFonts w:ascii="Times New Roman" w:hAnsi="Times New Roman"/>
          <w:bCs/>
          <w:sz w:val="24"/>
          <w:szCs w:val="24"/>
          <w:lang w:eastAsia="hu-HU"/>
        </w:rPr>
        <w:t xml:space="preserve"> vele szemben az ellenőrzés során nemzetbiztonsági kockázati tényező nem merült fel.</w:t>
      </w:r>
    </w:p>
    <w:p w14:paraId="09387A99"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9E74D1">
        <w:rPr>
          <w:rFonts w:ascii="Times New Roman" w:hAnsi="Times New Roman"/>
          <w:bCs/>
          <w:sz w:val="24"/>
          <w:szCs w:val="24"/>
          <w:lang w:eastAsia="hu-HU"/>
        </w:rPr>
        <w:t>(7)</w:t>
      </w:r>
      <w:r w:rsidRPr="007B7E44">
        <w:rPr>
          <w:rFonts w:ascii="Times New Roman" w:hAnsi="Times New Roman"/>
          <w:bCs/>
          <w:sz w:val="24"/>
          <w:szCs w:val="24"/>
          <w:lang w:eastAsia="hu-HU"/>
        </w:rPr>
        <w:t xml:space="preserve"> A gazdasági szereplő </w:t>
      </w:r>
    </w:p>
    <w:p w14:paraId="56C3F827"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7B7E44">
        <w:rPr>
          <w:rFonts w:ascii="Times New Roman" w:hAnsi="Times New Roman"/>
          <w:bCs/>
          <w:i/>
          <w:iCs/>
          <w:sz w:val="24"/>
          <w:szCs w:val="24"/>
          <w:lang w:eastAsia="hu-HU"/>
        </w:rPr>
        <w:t>a)</w:t>
      </w:r>
      <w:r w:rsidRPr="007B7E44">
        <w:rPr>
          <w:rFonts w:ascii="Times New Roman" w:hAnsi="Times New Roman"/>
          <w:bCs/>
          <w:sz w:val="24"/>
          <w:szCs w:val="24"/>
          <w:lang w:eastAsia="hu-HU"/>
        </w:rPr>
        <w:t xml:space="preserve"> a (2) bekezdésben meghatározott esetben a jegyzékről való törlésről szóló határozat kézhezvételétől számított 1 éven belül,</w:t>
      </w:r>
      <w:r>
        <w:rPr>
          <w:rFonts w:ascii="Times New Roman" w:hAnsi="Times New Roman"/>
          <w:bCs/>
          <w:sz w:val="24"/>
          <w:szCs w:val="24"/>
          <w:lang w:eastAsia="hu-HU"/>
        </w:rPr>
        <w:t xml:space="preserve"> vagy</w:t>
      </w:r>
    </w:p>
    <w:p w14:paraId="3713CF54" w14:textId="77777777" w:rsidR="007B6109"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7B7E44">
        <w:rPr>
          <w:rFonts w:ascii="Times New Roman" w:hAnsi="Times New Roman"/>
          <w:bCs/>
          <w:i/>
          <w:iCs/>
          <w:sz w:val="24"/>
          <w:szCs w:val="24"/>
          <w:lang w:eastAsia="hu-HU"/>
        </w:rPr>
        <w:t>b</w:t>
      </w:r>
      <w:r w:rsidRPr="007B7E44">
        <w:rPr>
          <w:rFonts w:ascii="Times New Roman" w:hAnsi="Times New Roman"/>
          <w:bCs/>
          <w:sz w:val="24"/>
          <w:szCs w:val="24"/>
          <w:lang w:eastAsia="hu-HU"/>
        </w:rPr>
        <w:t xml:space="preserve">) a (6) bekezdés </w:t>
      </w:r>
      <w:r w:rsidRPr="007B7E44">
        <w:rPr>
          <w:rFonts w:ascii="Times New Roman" w:hAnsi="Times New Roman"/>
          <w:bCs/>
          <w:i/>
          <w:iCs/>
          <w:sz w:val="24"/>
          <w:szCs w:val="24"/>
          <w:lang w:eastAsia="hu-HU"/>
        </w:rPr>
        <w:t xml:space="preserve">a) </w:t>
      </w:r>
      <w:r w:rsidRPr="008C4539">
        <w:rPr>
          <w:rFonts w:ascii="Times New Roman" w:hAnsi="Times New Roman"/>
          <w:bCs/>
          <w:sz w:val="24"/>
          <w:szCs w:val="24"/>
          <w:lang w:eastAsia="hu-HU"/>
        </w:rPr>
        <w:t>pontjában és a 11</w:t>
      </w:r>
      <w:r>
        <w:rPr>
          <w:rFonts w:ascii="Times New Roman" w:hAnsi="Times New Roman"/>
          <w:bCs/>
          <w:sz w:val="24"/>
          <w:szCs w:val="24"/>
          <w:lang w:eastAsia="hu-HU"/>
        </w:rPr>
        <w:t>6</w:t>
      </w:r>
      <w:r w:rsidRPr="008C4539">
        <w:rPr>
          <w:rFonts w:ascii="Times New Roman" w:hAnsi="Times New Roman"/>
          <w:bCs/>
          <w:sz w:val="24"/>
          <w:szCs w:val="24"/>
          <w:lang w:eastAsia="hu-HU"/>
        </w:rPr>
        <w:t xml:space="preserve">. § (4) bekezdésében meghatározott esetben a törlésről szóló döntés kézhezvételétől számított 2 éven belül </w:t>
      </w:r>
    </w:p>
    <w:p w14:paraId="0E059738"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8C4539">
        <w:rPr>
          <w:rFonts w:ascii="Times New Roman" w:hAnsi="Times New Roman"/>
          <w:bCs/>
          <w:sz w:val="24"/>
          <w:szCs w:val="24"/>
          <w:lang w:eastAsia="hu-HU"/>
        </w:rPr>
        <w:t>nem vehető</w:t>
      </w:r>
      <w:r w:rsidRPr="007B7E44">
        <w:rPr>
          <w:rFonts w:ascii="Times New Roman" w:hAnsi="Times New Roman"/>
          <w:bCs/>
          <w:sz w:val="24"/>
          <w:szCs w:val="24"/>
          <w:lang w:eastAsia="hu-HU"/>
        </w:rPr>
        <w:t xml:space="preserve"> jegyzékre.</w:t>
      </w:r>
    </w:p>
    <w:p w14:paraId="078700AF"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9E74D1">
        <w:rPr>
          <w:rFonts w:ascii="Times New Roman" w:hAnsi="Times New Roman"/>
          <w:bCs/>
          <w:sz w:val="24"/>
          <w:szCs w:val="24"/>
          <w:lang w:eastAsia="hu-HU"/>
        </w:rPr>
        <w:t>(8)</w:t>
      </w:r>
      <w:r w:rsidRPr="007B7E44">
        <w:rPr>
          <w:rFonts w:ascii="Times New Roman" w:hAnsi="Times New Roman"/>
          <w:bCs/>
          <w:sz w:val="24"/>
          <w:szCs w:val="24"/>
          <w:lang w:eastAsia="hu-HU"/>
        </w:rPr>
        <w:t xml:space="preserve"> Ha a gazdasági szereplő törlésére azért kerül sor, mert az eljárás során adatszolgáltatási kötelezettségének teljesítésekor hamis adatot szolgáltatott vagy hamis nyilatkozatot tett, a gazdasági szereplő az elutasításról vagy a törlésről szóló döntés kézhezvételétől számított öt éven belül nem vehető fel újra a jegyzékre.</w:t>
      </w:r>
    </w:p>
    <w:p w14:paraId="6131FC09"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9E74D1">
        <w:rPr>
          <w:rFonts w:ascii="Times New Roman" w:hAnsi="Times New Roman"/>
          <w:bCs/>
          <w:sz w:val="24"/>
          <w:szCs w:val="24"/>
          <w:lang w:eastAsia="hu-HU"/>
        </w:rPr>
        <w:t>(9)</w:t>
      </w:r>
      <w:r w:rsidRPr="007B7E44">
        <w:rPr>
          <w:rFonts w:ascii="Times New Roman" w:hAnsi="Times New Roman"/>
          <w:bCs/>
          <w:sz w:val="24"/>
          <w:szCs w:val="24"/>
          <w:lang w:eastAsia="hu-HU"/>
        </w:rPr>
        <w:t xml:space="preserve"> Ha valamely nemzetbiztonsági szolgálat műveleti tevékenysége során nemzetbiztonsági kockázatot megalapozó információ merül fel a jegyzéken lévő gazdasági szereplővel szemben, az AH a tudomásra jutást követően haladéktalanul, további ellenőrzések nélkül törli a jegyzékről, és erről a gazdasági szereplőt értesíti. Ebben az esetben a gazdasági szereplő a törlésről szóló döntés kézhezvételétől számított 2 éven belül nem vehető jegyzékre.</w:t>
      </w:r>
    </w:p>
    <w:p w14:paraId="559EC387" w14:textId="77777777" w:rsidR="007B6109" w:rsidRPr="0038508E" w:rsidRDefault="007B6109" w:rsidP="007B7E44">
      <w:pPr>
        <w:tabs>
          <w:tab w:val="left" w:pos="0"/>
        </w:tabs>
        <w:autoSpaceDE w:val="0"/>
        <w:autoSpaceDN w:val="0"/>
        <w:adjustRightInd w:val="0"/>
        <w:spacing w:after="0" w:line="240" w:lineRule="auto"/>
        <w:jc w:val="both"/>
        <w:rPr>
          <w:rFonts w:ascii="Times New Roman" w:hAnsi="Times New Roman"/>
          <w:b/>
          <w:bCs/>
          <w:sz w:val="24"/>
          <w:szCs w:val="24"/>
          <w:lang w:eastAsia="hu-HU"/>
        </w:rPr>
      </w:pPr>
      <w:r>
        <w:rPr>
          <w:rFonts w:ascii="Times New Roman" w:hAnsi="Times New Roman"/>
          <w:b/>
          <w:bCs/>
          <w:sz w:val="24"/>
          <w:szCs w:val="24"/>
          <w:lang w:eastAsia="hu-HU"/>
        </w:rPr>
        <w:lastRenderedPageBreak/>
        <w:t>121</w:t>
      </w:r>
      <w:r w:rsidRPr="007B7E44">
        <w:rPr>
          <w:rFonts w:ascii="Times New Roman" w:hAnsi="Times New Roman"/>
          <w:b/>
          <w:bCs/>
          <w:sz w:val="24"/>
          <w:szCs w:val="24"/>
          <w:lang w:eastAsia="hu-HU"/>
        </w:rPr>
        <w:t>. §</w:t>
      </w:r>
      <w:r>
        <w:rPr>
          <w:rFonts w:ascii="Times New Roman" w:hAnsi="Times New Roman"/>
          <w:b/>
          <w:bCs/>
          <w:sz w:val="24"/>
          <w:szCs w:val="24"/>
          <w:lang w:eastAsia="hu-HU"/>
        </w:rPr>
        <w:t xml:space="preserve"> </w:t>
      </w:r>
      <w:r w:rsidRPr="009E74D1">
        <w:rPr>
          <w:rFonts w:ascii="Times New Roman" w:hAnsi="Times New Roman"/>
          <w:bCs/>
          <w:sz w:val="24"/>
          <w:szCs w:val="24"/>
          <w:lang w:eastAsia="hu-HU"/>
        </w:rPr>
        <w:t>(1)</w:t>
      </w:r>
      <w:r w:rsidRPr="007B7E44">
        <w:rPr>
          <w:rFonts w:ascii="Times New Roman" w:hAnsi="Times New Roman"/>
          <w:bCs/>
          <w:sz w:val="24"/>
          <w:szCs w:val="24"/>
          <w:lang w:eastAsia="hu-HU"/>
        </w:rPr>
        <w:t xml:space="preserve"> A jegyzék tartalmazza</w:t>
      </w:r>
    </w:p>
    <w:p w14:paraId="46BFFF37"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7B7E44">
        <w:rPr>
          <w:rFonts w:ascii="Times New Roman" w:hAnsi="Times New Roman"/>
          <w:bCs/>
          <w:i/>
          <w:iCs/>
          <w:sz w:val="24"/>
          <w:szCs w:val="24"/>
          <w:lang w:eastAsia="hu-HU"/>
        </w:rPr>
        <w:t xml:space="preserve">a) </w:t>
      </w:r>
      <w:r w:rsidRPr="007B7E44">
        <w:rPr>
          <w:rFonts w:ascii="Times New Roman" w:hAnsi="Times New Roman"/>
          <w:bCs/>
          <w:sz w:val="24"/>
          <w:szCs w:val="24"/>
          <w:lang w:eastAsia="hu-HU"/>
        </w:rPr>
        <w:t>a gazdasági szereplő nevét, székhelyét, fióktelepeit, postai címét, elektronikus levélcímét, cégjegyzékszámát,</w:t>
      </w:r>
    </w:p>
    <w:p w14:paraId="4EAEAD68"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7B7E44">
        <w:rPr>
          <w:rFonts w:ascii="Times New Roman" w:hAnsi="Times New Roman"/>
          <w:bCs/>
          <w:i/>
          <w:iCs/>
          <w:sz w:val="24"/>
          <w:szCs w:val="24"/>
          <w:lang w:eastAsia="hu-HU"/>
        </w:rPr>
        <w:t xml:space="preserve">b) </w:t>
      </w:r>
      <w:r w:rsidRPr="007B7E44">
        <w:rPr>
          <w:rFonts w:ascii="Times New Roman" w:hAnsi="Times New Roman"/>
          <w:bCs/>
          <w:sz w:val="24"/>
          <w:szCs w:val="24"/>
          <w:lang w:eastAsia="hu-HU"/>
        </w:rPr>
        <w:t>a gazdasági szereplő főtevékenységét,</w:t>
      </w:r>
    </w:p>
    <w:p w14:paraId="1E3F531D"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7B7E44">
        <w:rPr>
          <w:rFonts w:ascii="Times New Roman" w:hAnsi="Times New Roman"/>
          <w:bCs/>
          <w:i/>
          <w:iCs/>
          <w:sz w:val="24"/>
          <w:szCs w:val="24"/>
          <w:lang w:eastAsia="hu-HU"/>
        </w:rPr>
        <w:t xml:space="preserve">c) </w:t>
      </w:r>
      <w:r w:rsidRPr="007B7E44">
        <w:rPr>
          <w:rFonts w:ascii="Times New Roman" w:hAnsi="Times New Roman"/>
          <w:bCs/>
          <w:sz w:val="24"/>
          <w:szCs w:val="24"/>
          <w:lang w:eastAsia="hu-HU"/>
        </w:rPr>
        <w:t>azt, hogy a gazdasági szereplő rendelkezik-e TBT-vel és</w:t>
      </w:r>
      <w:r>
        <w:rPr>
          <w:rFonts w:ascii="Times New Roman" w:hAnsi="Times New Roman"/>
          <w:bCs/>
          <w:sz w:val="24"/>
          <w:szCs w:val="24"/>
          <w:lang w:eastAsia="hu-HU"/>
        </w:rPr>
        <w:t xml:space="preserve"> ha igen,</w:t>
      </w:r>
      <w:r w:rsidRPr="007B7E44">
        <w:rPr>
          <w:rFonts w:ascii="Times New Roman" w:hAnsi="Times New Roman"/>
          <w:bCs/>
          <w:sz w:val="24"/>
          <w:szCs w:val="24"/>
          <w:lang w:eastAsia="hu-HU"/>
        </w:rPr>
        <w:t xml:space="preserve"> a TBT minősítési szintjét,</w:t>
      </w:r>
    </w:p>
    <w:p w14:paraId="7E643B53"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7B7E44">
        <w:rPr>
          <w:rFonts w:ascii="Times New Roman" w:hAnsi="Times New Roman"/>
          <w:bCs/>
          <w:i/>
          <w:iCs/>
          <w:sz w:val="24"/>
          <w:szCs w:val="24"/>
          <w:lang w:eastAsia="hu-HU"/>
        </w:rPr>
        <w:t xml:space="preserve">d) </w:t>
      </w:r>
      <w:r w:rsidRPr="007B7E44">
        <w:rPr>
          <w:rFonts w:ascii="Times New Roman" w:hAnsi="Times New Roman"/>
          <w:bCs/>
          <w:sz w:val="24"/>
          <w:szCs w:val="24"/>
          <w:lang w:eastAsia="hu-HU"/>
        </w:rPr>
        <w:t xml:space="preserve">a jegyzékre vétel </w:t>
      </w:r>
      <w:r>
        <w:rPr>
          <w:rFonts w:ascii="Times New Roman" w:hAnsi="Times New Roman"/>
          <w:bCs/>
          <w:sz w:val="24"/>
          <w:szCs w:val="24"/>
          <w:lang w:eastAsia="hu-HU"/>
        </w:rPr>
        <w:t>időpontját és</w:t>
      </w:r>
    </w:p>
    <w:p w14:paraId="6644DD68"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7B7E44">
        <w:rPr>
          <w:rFonts w:ascii="Times New Roman" w:hAnsi="Times New Roman"/>
          <w:bCs/>
          <w:i/>
          <w:iCs/>
          <w:sz w:val="24"/>
          <w:szCs w:val="24"/>
          <w:lang w:eastAsia="hu-HU"/>
        </w:rPr>
        <w:t xml:space="preserve">e) </w:t>
      </w:r>
      <w:r w:rsidRPr="007B7E44">
        <w:rPr>
          <w:rFonts w:ascii="Times New Roman" w:hAnsi="Times New Roman"/>
          <w:bCs/>
          <w:sz w:val="24"/>
          <w:szCs w:val="24"/>
          <w:lang w:eastAsia="hu-HU"/>
        </w:rPr>
        <w:t xml:space="preserve">a gazdasági szereplő utolsó cégellenőrzésének </w:t>
      </w:r>
      <w:r>
        <w:rPr>
          <w:rFonts w:ascii="Times New Roman" w:hAnsi="Times New Roman"/>
          <w:bCs/>
          <w:sz w:val="24"/>
          <w:szCs w:val="24"/>
          <w:lang w:eastAsia="hu-HU"/>
        </w:rPr>
        <w:t>időpontját</w:t>
      </w:r>
      <w:r w:rsidRPr="007B7E44">
        <w:rPr>
          <w:rFonts w:ascii="Times New Roman" w:hAnsi="Times New Roman"/>
          <w:bCs/>
          <w:sz w:val="24"/>
          <w:szCs w:val="24"/>
          <w:lang w:eastAsia="hu-HU"/>
        </w:rPr>
        <w:t>.</w:t>
      </w:r>
    </w:p>
    <w:p w14:paraId="7AEEBB2A" w14:textId="77777777" w:rsidR="007B6109"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9E74D1">
        <w:rPr>
          <w:rFonts w:ascii="Times New Roman" w:hAnsi="Times New Roman"/>
          <w:bCs/>
          <w:sz w:val="24"/>
          <w:szCs w:val="24"/>
          <w:lang w:eastAsia="hu-HU"/>
        </w:rPr>
        <w:t>(2)</w:t>
      </w:r>
      <w:r w:rsidRPr="007B7E44">
        <w:rPr>
          <w:rFonts w:ascii="Times New Roman" w:hAnsi="Times New Roman"/>
          <w:bCs/>
          <w:sz w:val="24"/>
          <w:szCs w:val="24"/>
          <w:lang w:eastAsia="hu-HU"/>
        </w:rPr>
        <w:t xml:space="preserve"> Az (1) bekezdésben meghatározott nyilvántartás az (1) bekezdés </w:t>
      </w:r>
      <w:r w:rsidRPr="007B7E44">
        <w:rPr>
          <w:rFonts w:ascii="Times New Roman" w:hAnsi="Times New Roman"/>
          <w:bCs/>
          <w:i/>
          <w:iCs/>
          <w:sz w:val="24"/>
          <w:szCs w:val="24"/>
          <w:lang w:eastAsia="hu-HU"/>
        </w:rPr>
        <w:t xml:space="preserve">c) </w:t>
      </w:r>
      <w:r w:rsidRPr="007B7E44">
        <w:rPr>
          <w:rFonts w:ascii="Times New Roman" w:hAnsi="Times New Roman"/>
          <w:bCs/>
          <w:sz w:val="24"/>
          <w:szCs w:val="24"/>
          <w:lang w:eastAsia="hu-HU"/>
        </w:rPr>
        <w:t xml:space="preserve">és </w:t>
      </w:r>
      <w:r w:rsidRPr="007B7E44">
        <w:rPr>
          <w:rFonts w:ascii="Times New Roman" w:hAnsi="Times New Roman"/>
          <w:bCs/>
          <w:i/>
          <w:iCs/>
          <w:sz w:val="24"/>
          <w:szCs w:val="24"/>
          <w:lang w:eastAsia="hu-HU"/>
        </w:rPr>
        <w:t xml:space="preserve">d) </w:t>
      </w:r>
      <w:r w:rsidRPr="007B7E44">
        <w:rPr>
          <w:rFonts w:ascii="Times New Roman" w:hAnsi="Times New Roman"/>
          <w:bCs/>
          <w:sz w:val="24"/>
          <w:szCs w:val="24"/>
          <w:lang w:eastAsia="hu-HU"/>
        </w:rPr>
        <w:t>pontj</w:t>
      </w:r>
      <w:r>
        <w:rPr>
          <w:rFonts w:ascii="Times New Roman" w:hAnsi="Times New Roman"/>
          <w:bCs/>
          <w:sz w:val="24"/>
          <w:szCs w:val="24"/>
          <w:lang w:eastAsia="hu-HU"/>
        </w:rPr>
        <w:t>á</w:t>
      </w:r>
      <w:r w:rsidRPr="007B7E44">
        <w:rPr>
          <w:rFonts w:ascii="Times New Roman" w:hAnsi="Times New Roman"/>
          <w:bCs/>
          <w:sz w:val="24"/>
          <w:szCs w:val="24"/>
          <w:lang w:eastAsia="hu-HU"/>
        </w:rPr>
        <w:t>ban foglalt adatok tekintetében közhiteles hatósági nyilvántartásnak minősül.</w:t>
      </w:r>
    </w:p>
    <w:p w14:paraId="338F390A"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9E74D1">
        <w:rPr>
          <w:rFonts w:ascii="Times New Roman" w:hAnsi="Times New Roman"/>
          <w:bCs/>
          <w:sz w:val="24"/>
          <w:szCs w:val="24"/>
          <w:lang w:eastAsia="hu-HU"/>
        </w:rPr>
        <w:t>(3)</w:t>
      </w:r>
      <w:r w:rsidRPr="007B7E44">
        <w:rPr>
          <w:rFonts w:ascii="Times New Roman" w:hAnsi="Times New Roman"/>
          <w:bCs/>
          <w:sz w:val="24"/>
          <w:szCs w:val="24"/>
          <w:lang w:eastAsia="hu-HU"/>
        </w:rPr>
        <w:t xml:space="preserve"> Az (1) bekezdés </w:t>
      </w:r>
      <w:r w:rsidRPr="007B7E44">
        <w:rPr>
          <w:rFonts w:ascii="Times New Roman" w:hAnsi="Times New Roman"/>
          <w:bCs/>
          <w:i/>
          <w:sz w:val="24"/>
          <w:szCs w:val="24"/>
          <w:lang w:eastAsia="hu-HU"/>
        </w:rPr>
        <w:t>a)</w:t>
      </w:r>
      <w:r w:rsidRPr="007B7E44">
        <w:rPr>
          <w:rFonts w:ascii="Times New Roman" w:hAnsi="Times New Roman"/>
          <w:bCs/>
          <w:sz w:val="24"/>
          <w:szCs w:val="24"/>
          <w:lang w:eastAsia="hu-HU"/>
        </w:rPr>
        <w:t xml:space="preserve"> és </w:t>
      </w:r>
      <w:r w:rsidRPr="007B7E44">
        <w:rPr>
          <w:rFonts w:ascii="Times New Roman" w:hAnsi="Times New Roman"/>
          <w:bCs/>
          <w:i/>
          <w:sz w:val="24"/>
          <w:szCs w:val="24"/>
          <w:lang w:eastAsia="hu-HU"/>
        </w:rPr>
        <w:t>b)</w:t>
      </w:r>
      <w:r w:rsidRPr="007B7E44">
        <w:rPr>
          <w:rFonts w:ascii="Times New Roman" w:hAnsi="Times New Roman"/>
          <w:bCs/>
          <w:sz w:val="24"/>
          <w:szCs w:val="24"/>
          <w:lang w:eastAsia="hu-HU"/>
        </w:rPr>
        <w:t xml:space="preserve"> pontjában meghatározott adatok változását a nyilvános cégnyilvántartás adatai alapján az AH a jegyzéken átvezeti. </w:t>
      </w:r>
    </w:p>
    <w:p w14:paraId="188BF500" w14:textId="77777777" w:rsidR="007B6109" w:rsidRPr="007B7E44" w:rsidRDefault="007B6109" w:rsidP="007B7E44">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9E74D1">
        <w:rPr>
          <w:rFonts w:ascii="Times New Roman" w:hAnsi="Times New Roman"/>
          <w:bCs/>
          <w:sz w:val="24"/>
          <w:szCs w:val="24"/>
          <w:lang w:eastAsia="hu-HU"/>
        </w:rPr>
        <w:t>(4)</w:t>
      </w:r>
      <w:r w:rsidRPr="007B7E44">
        <w:rPr>
          <w:rFonts w:ascii="Times New Roman" w:hAnsi="Times New Roman"/>
          <w:bCs/>
          <w:sz w:val="24"/>
          <w:szCs w:val="24"/>
          <w:lang w:eastAsia="hu-HU"/>
        </w:rPr>
        <w:t xml:space="preserve"> Az (1) bekezdésben szereplő adatokat az AH a jegyzékről való törlést követő 5 évig kezeli, ezt követően az adatokat törli.</w:t>
      </w:r>
    </w:p>
    <w:p w14:paraId="4C42B599" w14:textId="77777777" w:rsidR="00FB36AD" w:rsidRPr="0085166F" w:rsidRDefault="00FB36AD" w:rsidP="00656FAE">
      <w:pPr>
        <w:tabs>
          <w:tab w:val="left" w:pos="0"/>
        </w:tabs>
        <w:autoSpaceDE w:val="0"/>
        <w:autoSpaceDN w:val="0"/>
        <w:adjustRightInd w:val="0"/>
        <w:spacing w:after="0" w:line="240" w:lineRule="auto"/>
        <w:jc w:val="center"/>
        <w:rPr>
          <w:rFonts w:ascii="Times New Roman" w:hAnsi="Times New Roman"/>
          <w:b/>
          <w:bCs/>
          <w:sz w:val="24"/>
          <w:szCs w:val="24"/>
          <w:lang w:eastAsia="hu-HU"/>
        </w:rPr>
      </w:pPr>
    </w:p>
    <w:p w14:paraId="363D9C0E" w14:textId="77777777" w:rsidR="007B6109" w:rsidRPr="0085166F" w:rsidRDefault="007B6109" w:rsidP="00656FAE">
      <w:pPr>
        <w:tabs>
          <w:tab w:val="left" w:pos="0"/>
        </w:tabs>
        <w:autoSpaceDE w:val="0"/>
        <w:autoSpaceDN w:val="0"/>
        <w:adjustRightInd w:val="0"/>
        <w:spacing w:after="0" w:line="240" w:lineRule="auto"/>
        <w:jc w:val="center"/>
        <w:rPr>
          <w:rFonts w:ascii="Times New Roman" w:hAnsi="Times New Roman"/>
          <w:b/>
          <w:bCs/>
          <w:sz w:val="24"/>
          <w:szCs w:val="24"/>
          <w:lang w:eastAsia="hu-HU"/>
        </w:rPr>
      </w:pPr>
      <w:r>
        <w:rPr>
          <w:rFonts w:ascii="Times New Roman" w:hAnsi="Times New Roman"/>
          <w:b/>
          <w:bCs/>
          <w:sz w:val="24"/>
          <w:szCs w:val="24"/>
          <w:lang w:eastAsia="hu-HU"/>
        </w:rPr>
        <w:t xml:space="preserve">64. </w:t>
      </w:r>
      <w:r w:rsidRPr="0085166F">
        <w:rPr>
          <w:rFonts w:ascii="Times New Roman" w:hAnsi="Times New Roman"/>
          <w:b/>
          <w:bCs/>
          <w:sz w:val="24"/>
          <w:szCs w:val="24"/>
          <w:lang w:eastAsia="hu-HU"/>
        </w:rPr>
        <w:t>Feltételek a minősített adatok védelme érdekében</w:t>
      </w:r>
    </w:p>
    <w:p w14:paraId="74988705" w14:textId="77777777" w:rsidR="007B6109" w:rsidRDefault="007B6109" w:rsidP="00656FAE">
      <w:pPr>
        <w:keepLines/>
        <w:tabs>
          <w:tab w:val="left" w:pos="0"/>
        </w:tabs>
        <w:autoSpaceDE w:val="0"/>
        <w:autoSpaceDN w:val="0"/>
        <w:adjustRightInd w:val="0"/>
        <w:spacing w:after="0" w:line="240" w:lineRule="auto"/>
        <w:jc w:val="center"/>
        <w:rPr>
          <w:rFonts w:ascii="Times New Roman" w:hAnsi="Times New Roman"/>
          <w:b/>
          <w:bCs/>
          <w:noProof/>
          <w:sz w:val="24"/>
          <w:szCs w:val="24"/>
          <w:lang w:eastAsia="hu-HU"/>
        </w:rPr>
      </w:pPr>
    </w:p>
    <w:p w14:paraId="1A80C507" w14:textId="40407625" w:rsidR="007B6109" w:rsidRPr="0038508E" w:rsidRDefault="007B6109" w:rsidP="0038508E">
      <w:pPr>
        <w:keepLines/>
        <w:tabs>
          <w:tab w:val="left" w:pos="0"/>
        </w:tabs>
        <w:autoSpaceDE w:val="0"/>
        <w:autoSpaceDN w:val="0"/>
        <w:adjustRightInd w:val="0"/>
        <w:spacing w:after="0" w:line="240" w:lineRule="auto"/>
        <w:jc w:val="both"/>
        <w:rPr>
          <w:rFonts w:ascii="Times New Roman" w:hAnsi="Times New Roman"/>
          <w:bCs/>
          <w:noProof/>
          <w:sz w:val="24"/>
          <w:szCs w:val="24"/>
          <w:lang w:eastAsia="hu-HU"/>
        </w:rPr>
      </w:pPr>
      <w:r>
        <w:rPr>
          <w:rFonts w:ascii="Times New Roman" w:hAnsi="Times New Roman"/>
          <w:b/>
          <w:bCs/>
          <w:noProof/>
          <w:sz w:val="24"/>
          <w:szCs w:val="24"/>
          <w:lang w:eastAsia="hu-HU"/>
        </w:rPr>
        <w:t xml:space="preserve">122. § </w:t>
      </w:r>
      <w:r w:rsidRPr="00FB36AD">
        <w:rPr>
          <w:rFonts w:ascii="Times New Roman" w:hAnsi="Times New Roman"/>
          <w:bCs/>
          <w:noProof/>
          <w:sz w:val="24"/>
          <w:szCs w:val="24"/>
          <w:lang w:eastAsia="hu-HU"/>
        </w:rPr>
        <w:t xml:space="preserve">(1) </w:t>
      </w:r>
      <w:r w:rsidRPr="0038508E">
        <w:rPr>
          <w:rFonts w:ascii="Times New Roman" w:hAnsi="Times New Roman"/>
          <w:bCs/>
          <w:noProof/>
          <w:sz w:val="24"/>
          <w:szCs w:val="24"/>
          <w:lang w:eastAsia="hu-HU"/>
        </w:rPr>
        <w:t>A „Bizalmas!” vagy annál magasabb minősítési szintű adatot érintő beszerzési eljárásban kizárólag az a gazdasági szereplő vehet részt, illetve az ajánlatkérő kizárólag annak a gazdasági szereplőnek küldhet ajánlattételi felhívást, aki érvényes és megfelelő szintű TBT-vel rendelkezik.</w:t>
      </w:r>
    </w:p>
    <w:p w14:paraId="59135AE8" w14:textId="7667C1EB" w:rsidR="007B6109" w:rsidRPr="0038508E" w:rsidRDefault="007B6109" w:rsidP="0038508E">
      <w:pPr>
        <w:keepLines/>
        <w:tabs>
          <w:tab w:val="left" w:pos="0"/>
        </w:tabs>
        <w:autoSpaceDE w:val="0"/>
        <w:autoSpaceDN w:val="0"/>
        <w:adjustRightInd w:val="0"/>
        <w:spacing w:after="0" w:line="240" w:lineRule="auto"/>
        <w:jc w:val="both"/>
        <w:rPr>
          <w:rFonts w:ascii="Times New Roman" w:hAnsi="Times New Roman"/>
          <w:bCs/>
          <w:noProof/>
          <w:sz w:val="24"/>
          <w:szCs w:val="24"/>
          <w:lang w:eastAsia="hu-HU"/>
        </w:rPr>
      </w:pPr>
      <w:r w:rsidRPr="00FB36AD">
        <w:rPr>
          <w:rFonts w:ascii="Times New Roman" w:hAnsi="Times New Roman"/>
          <w:bCs/>
          <w:noProof/>
          <w:sz w:val="24"/>
          <w:szCs w:val="24"/>
          <w:lang w:eastAsia="hu-HU"/>
        </w:rPr>
        <w:t>(2)</w:t>
      </w:r>
      <w:r w:rsidRPr="0038508E">
        <w:rPr>
          <w:rFonts w:ascii="Times New Roman" w:hAnsi="Times New Roman"/>
          <w:b/>
          <w:bCs/>
          <w:noProof/>
          <w:sz w:val="24"/>
          <w:szCs w:val="24"/>
          <w:lang w:eastAsia="hu-HU"/>
        </w:rPr>
        <w:t xml:space="preserve"> </w:t>
      </w:r>
      <w:r w:rsidRPr="0038508E">
        <w:rPr>
          <w:rFonts w:ascii="Times New Roman" w:hAnsi="Times New Roman"/>
          <w:bCs/>
          <w:noProof/>
          <w:sz w:val="24"/>
          <w:szCs w:val="24"/>
          <w:lang w:eastAsia="hu-HU"/>
        </w:rPr>
        <w:t>Az ajánlatkérő köteles a részvételi felhívásban és az ajánlattételi felhívásban szerepeltetni, hogy a beszerzési eljárás egyes dokumentumai, valamint a részvételi vagy ajánlati felhívással érintett munkafázisok, feladatok milyen minősítési szintű adatokat érintenek.</w:t>
      </w:r>
    </w:p>
    <w:p w14:paraId="56936D6B" w14:textId="77777777" w:rsidR="007B6109" w:rsidRPr="0085166F" w:rsidRDefault="007B6109" w:rsidP="0038508E">
      <w:pPr>
        <w:keepLines/>
        <w:tabs>
          <w:tab w:val="left" w:pos="0"/>
        </w:tabs>
        <w:autoSpaceDE w:val="0"/>
        <w:autoSpaceDN w:val="0"/>
        <w:adjustRightInd w:val="0"/>
        <w:spacing w:after="0" w:line="240" w:lineRule="auto"/>
        <w:rPr>
          <w:rFonts w:ascii="Times New Roman" w:hAnsi="Times New Roman"/>
          <w:b/>
          <w:bCs/>
          <w:noProof/>
          <w:sz w:val="24"/>
          <w:szCs w:val="24"/>
          <w:lang w:eastAsia="hu-HU"/>
        </w:rPr>
      </w:pPr>
    </w:p>
    <w:p w14:paraId="70D9745D" w14:textId="77777777" w:rsidR="007B6109" w:rsidRPr="006E0CE1" w:rsidRDefault="007B6109" w:rsidP="006E0CE1">
      <w:pPr>
        <w:tabs>
          <w:tab w:val="left" w:pos="0"/>
        </w:tabs>
        <w:autoSpaceDE w:val="0"/>
        <w:autoSpaceDN w:val="0"/>
        <w:adjustRightInd w:val="0"/>
        <w:spacing w:after="0" w:line="240" w:lineRule="auto"/>
        <w:jc w:val="center"/>
        <w:rPr>
          <w:rFonts w:ascii="Times New Roman" w:hAnsi="Times New Roman"/>
          <w:b/>
          <w:bCs/>
          <w:sz w:val="24"/>
          <w:szCs w:val="24"/>
          <w:lang w:eastAsia="hu-HU"/>
        </w:rPr>
      </w:pPr>
      <w:r w:rsidRPr="006E0CE1">
        <w:rPr>
          <w:rFonts w:ascii="Times New Roman" w:hAnsi="Times New Roman"/>
          <w:b/>
          <w:bCs/>
          <w:sz w:val="24"/>
          <w:szCs w:val="24"/>
          <w:lang w:eastAsia="hu-HU"/>
        </w:rPr>
        <w:t>6</w:t>
      </w:r>
      <w:r>
        <w:rPr>
          <w:rFonts w:ascii="Times New Roman" w:hAnsi="Times New Roman"/>
          <w:b/>
          <w:bCs/>
          <w:sz w:val="24"/>
          <w:szCs w:val="24"/>
          <w:lang w:eastAsia="hu-HU"/>
        </w:rPr>
        <w:t>5</w:t>
      </w:r>
      <w:r w:rsidRPr="006E0CE1">
        <w:rPr>
          <w:rFonts w:ascii="Times New Roman" w:hAnsi="Times New Roman"/>
          <w:b/>
          <w:bCs/>
          <w:sz w:val="24"/>
          <w:szCs w:val="24"/>
          <w:lang w:eastAsia="hu-HU"/>
        </w:rPr>
        <w:t>. Titokvédelmi szabályok</w:t>
      </w:r>
    </w:p>
    <w:p w14:paraId="61521376" w14:textId="77777777" w:rsidR="007B6109" w:rsidRDefault="007B6109" w:rsidP="00656FAE">
      <w:pPr>
        <w:keepLines/>
        <w:tabs>
          <w:tab w:val="left" w:pos="0"/>
        </w:tabs>
        <w:autoSpaceDE w:val="0"/>
        <w:autoSpaceDN w:val="0"/>
        <w:adjustRightInd w:val="0"/>
        <w:spacing w:after="0" w:line="240" w:lineRule="auto"/>
        <w:jc w:val="center"/>
        <w:rPr>
          <w:rFonts w:ascii="Times New Roman" w:hAnsi="Times New Roman"/>
          <w:bCs/>
          <w:i/>
          <w:sz w:val="24"/>
        </w:rPr>
      </w:pPr>
    </w:p>
    <w:p w14:paraId="24C1837D" w14:textId="59AF7005" w:rsidR="007B6109" w:rsidRPr="006E0CE1" w:rsidRDefault="007B6109" w:rsidP="006E0CE1">
      <w:pPr>
        <w:keepLines/>
        <w:tabs>
          <w:tab w:val="left" w:pos="0"/>
        </w:tabs>
        <w:autoSpaceDE w:val="0"/>
        <w:autoSpaceDN w:val="0"/>
        <w:adjustRightInd w:val="0"/>
        <w:spacing w:after="0" w:line="240" w:lineRule="auto"/>
        <w:jc w:val="both"/>
        <w:rPr>
          <w:rFonts w:ascii="Times New Roman" w:hAnsi="Times New Roman"/>
          <w:bCs/>
          <w:noProof/>
          <w:sz w:val="24"/>
          <w:szCs w:val="24"/>
          <w:lang w:eastAsia="hu-HU"/>
        </w:rPr>
      </w:pPr>
      <w:r w:rsidRPr="008C4539">
        <w:rPr>
          <w:rFonts w:ascii="Times New Roman" w:hAnsi="Times New Roman"/>
          <w:b/>
          <w:bCs/>
          <w:noProof/>
          <w:sz w:val="24"/>
          <w:szCs w:val="24"/>
          <w:lang w:eastAsia="hu-HU"/>
        </w:rPr>
        <w:t>12</w:t>
      </w:r>
      <w:r>
        <w:rPr>
          <w:rFonts w:ascii="Times New Roman" w:hAnsi="Times New Roman"/>
          <w:b/>
          <w:bCs/>
          <w:noProof/>
          <w:sz w:val="24"/>
          <w:szCs w:val="24"/>
          <w:lang w:eastAsia="hu-HU"/>
        </w:rPr>
        <w:t>3</w:t>
      </w:r>
      <w:r w:rsidRPr="008C4539">
        <w:rPr>
          <w:rFonts w:ascii="Times New Roman" w:hAnsi="Times New Roman"/>
          <w:b/>
          <w:bCs/>
          <w:noProof/>
          <w:sz w:val="24"/>
          <w:szCs w:val="24"/>
          <w:lang w:eastAsia="hu-HU"/>
        </w:rPr>
        <w:t xml:space="preserve">. § </w:t>
      </w:r>
      <w:r w:rsidRPr="008C4539">
        <w:rPr>
          <w:rFonts w:ascii="Times New Roman" w:hAnsi="Times New Roman"/>
          <w:bCs/>
          <w:noProof/>
          <w:sz w:val="24"/>
          <w:szCs w:val="24"/>
          <w:lang w:eastAsia="hu-HU"/>
        </w:rPr>
        <w:t>Az ajánlatkérő a beszerzési eljárás során az eljárást megindító felhívás közzétételétől</w:t>
      </w:r>
      <w:r w:rsidR="005961A3">
        <w:rPr>
          <w:rFonts w:ascii="Times New Roman" w:hAnsi="Times New Roman"/>
          <w:bCs/>
          <w:noProof/>
          <w:sz w:val="24"/>
          <w:szCs w:val="24"/>
          <w:lang w:eastAsia="hu-HU"/>
        </w:rPr>
        <w:t>, vagy megküldésétől</w:t>
      </w:r>
      <w:r w:rsidRPr="008C4539">
        <w:rPr>
          <w:rFonts w:ascii="Times New Roman" w:hAnsi="Times New Roman"/>
          <w:bCs/>
          <w:noProof/>
          <w:sz w:val="24"/>
          <w:szCs w:val="24"/>
          <w:lang w:eastAsia="hu-HU"/>
        </w:rPr>
        <w:t xml:space="preserve"> a nyertes ajánlattevővel történő szerződéskötésig keletkezett bármely adatot – ideértve a gazdasági szereplők által vagy azok részére átadott bizalmas adatot, valamint üzleti titkot is – a 2. § (5) bekezdés szerinti elvek figyelembe vételével és kizárólag akkor hozhat</w:t>
      </w:r>
      <w:r w:rsidR="005961A3">
        <w:rPr>
          <w:rFonts w:ascii="Times New Roman" w:hAnsi="Times New Roman"/>
          <w:bCs/>
          <w:noProof/>
          <w:sz w:val="24"/>
          <w:szCs w:val="24"/>
          <w:lang w:eastAsia="hu-HU"/>
        </w:rPr>
        <w:t xml:space="preserve"> </w:t>
      </w:r>
      <w:r w:rsidRPr="008C4539">
        <w:rPr>
          <w:rFonts w:ascii="Times New Roman" w:hAnsi="Times New Roman"/>
          <w:bCs/>
          <w:noProof/>
          <w:sz w:val="24"/>
          <w:szCs w:val="24"/>
          <w:lang w:eastAsia="hu-HU"/>
        </w:rPr>
        <w:t>nyilvánosságra, ha</w:t>
      </w:r>
    </w:p>
    <w:p w14:paraId="2EDE2249" w14:textId="77777777" w:rsidR="007B6109" w:rsidRPr="006E0CE1" w:rsidRDefault="007B6109" w:rsidP="006E0CE1">
      <w:pPr>
        <w:keepLines/>
        <w:tabs>
          <w:tab w:val="left" w:pos="0"/>
        </w:tabs>
        <w:autoSpaceDE w:val="0"/>
        <w:autoSpaceDN w:val="0"/>
        <w:adjustRightInd w:val="0"/>
        <w:spacing w:after="0" w:line="240" w:lineRule="auto"/>
        <w:jc w:val="both"/>
        <w:rPr>
          <w:rFonts w:ascii="Times New Roman" w:hAnsi="Times New Roman"/>
          <w:bCs/>
          <w:noProof/>
          <w:sz w:val="24"/>
          <w:szCs w:val="24"/>
          <w:lang w:eastAsia="hu-HU"/>
        </w:rPr>
      </w:pPr>
      <w:r w:rsidRPr="00C711E3">
        <w:rPr>
          <w:rFonts w:ascii="Times New Roman" w:hAnsi="Times New Roman"/>
          <w:bCs/>
          <w:i/>
          <w:noProof/>
          <w:sz w:val="24"/>
          <w:szCs w:val="24"/>
          <w:lang w:eastAsia="hu-HU"/>
        </w:rPr>
        <w:t>a)</w:t>
      </w:r>
      <w:r w:rsidRPr="006E0CE1">
        <w:rPr>
          <w:rFonts w:ascii="Times New Roman" w:hAnsi="Times New Roman"/>
          <w:bCs/>
          <w:noProof/>
          <w:sz w:val="24"/>
          <w:szCs w:val="24"/>
          <w:lang w:eastAsia="hu-HU"/>
        </w:rPr>
        <w:t xml:space="preserve"> a nyilvánosságra hozatal a beszerzési eljárásban részt vevő gazdasági szereplők érdekeit és a beszerzési eljárás alapjául szolgáló nemzetbiztonsági érdeket nem sérti, nem veszélyezteti, vagy</w:t>
      </w:r>
    </w:p>
    <w:p w14:paraId="1AD61620" w14:textId="77777777" w:rsidR="007B6109" w:rsidRPr="00046F8C" w:rsidRDefault="007B6109" w:rsidP="006E0CE1">
      <w:pPr>
        <w:keepLines/>
        <w:tabs>
          <w:tab w:val="left" w:pos="0"/>
        </w:tabs>
        <w:autoSpaceDE w:val="0"/>
        <w:autoSpaceDN w:val="0"/>
        <w:adjustRightInd w:val="0"/>
        <w:spacing w:after="0" w:line="240" w:lineRule="auto"/>
        <w:jc w:val="both"/>
        <w:rPr>
          <w:rFonts w:ascii="Times New Roman" w:hAnsi="Times New Roman"/>
          <w:bCs/>
          <w:noProof/>
          <w:sz w:val="24"/>
          <w:szCs w:val="24"/>
          <w:lang w:eastAsia="hu-HU"/>
        </w:rPr>
      </w:pPr>
      <w:r w:rsidRPr="00046F8C">
        <w:rPr>
          <w:rFonts w:ascii="Times New Roman" w:hAnsi="Times New Roman"/>
          <w:bCs/>
          <w:i/>
          <w:noProof/>
          <w:sz w:val="24"/>
          <w:szCs w:val="24"/>
          <w:lang w:eastAsia="hu-HU"/>
        </w:rPr>
        <w:t>b)</w:t>
      </w:r>
      <w:r w:rsidRPr="00046F8C">
        <w:rPr>
          <w:rFonts w:ascii="Times New Roman" w:hAnsi="Times New Roman"/>
          <w:bCs/>
          <w:noProof/>
          <w:sz w:val="24"/>
          <w:szCs w:val="24"/>
          <w:lang w:eastAsia="hu-HU"/>
        </w:rPr>
        <w:t xml:space="preserve"> a nyilvánosságra hozatalt e törvény kifejezetten előírja.</w:t>
      </w:r>
    </w:p>
    <w:p w14:paraId="221B87AB" w14:textId="77777777" w:rsidR="007B6109" w:rsidRPr="002B7EED" w:rsidRDefault="007B6109" w:rsidP="006E0CE1">
      <w:pPr>
        <w:keepLines/>
        <w:tabs>
          <w:tab w:val="left" w:pos="0"/>
        </w:tabs>
        <w:autoSpaceDE w:val="0"/>
        <w:autoSpaceDN w:val="0"/>
        <w:adjustRightInd w:val="0"/>
        <w:spacing w:after="0" w:line="240" w:lineRule="auto"/>
        <w:jc w:val="both"/>
        <w:rPr>
          <w:rFonts w:ascii="Times New Roman" w:hAnsi="Times New Roman"/>
          <w:bCs/>
          <w:noProof/>
          <w:sz w:val="24"/>
          <w:szCs w:val="24"/>
          <w:lang w:eastAsia="hu-HU"/>
        </w:rPr>
      </w:pPr>
      <w:r w:rsidRPr="002B7EED">
        <w:rPr>
          <w:rFonts w:ascii="Times New Roman" w:hAnsi="Times New Roman"/>
          <w:b/>
          <w:bCs/>
          <w:noProof/>
          <w:sz w:val="24"/>
          <w:szCs w:val="24"/>
          <w:lang w:eastAsia="hu-HU"/>
        </w:rPr>
        <w:t>12</w:t>
      </w:r>
      <w:r>
        <w:rPr>
          <w:rFonts w:ascii="Times New Roman" w:hAnsi="Times New Roman"/>
          <w:b/>
          <w:bCs/>
          <w:noProof/>
          <w:sz w:val="24"/>
          <w:szCs w:val="24"/>
          <w:lang w:eastAsia="hu-HU"/>
        </w:rPr>
        <w:t>4</w:t>
      </w:r>
      <w:r w:rsidRPr="002B7EED">
        <w:rPr>
          <w:rFonts w:ascii="Times New Roman" w:hAnsi="Times New Roman"/>
          <w:b/>
          <w:bCs/>
          <w:noProof/>
          <w:sz w:val="24"/>
          <w:szCs w:val="24"/>
          <w:lang w:eastAsia="hu-HU"/>
        </w:rPr>
        <w:t xml:space="preserve">. § </w:t>
      </w:r>
      <w:r w:rsidRPr="00FB36AD">
        <w:rPr>
          <w:rFonts w:ascii="Times New Roman" w:hAnsi="Times New Roman"/>
          <w:bCs/>
          <w:noProof/>
          <w:sz w:val="24"/>
          <w:szCs w:val="24"/>
          <w:lang w:eastAsia="hu-HU"/>
        </w:rPr>
        <w:t>(1)</w:t>
      </w:r>
      <w:r w:rsidRPr="002B7EED">
        <w:rPr>
          <w:rFonts w:ascii="Times New Roman" w:hAnsi="Times New Roman"/>
          <w:bCs/>
          <w:noProof/>
          <w:sz w:val="24"/>
          <w:szCs w:val="24"/>
          <w:lang w:eastAsia="hu-HU"/>
        </w:rPr>
        <w:t xml:space="preserve"> Az ajánlatkérő köteles az ajánlattételi felhívás minősítését kezdeményezni, </w:t>
      </w:r>
      <w:r>
        <w:rPr>
          <w:rFonts w:ascii="Times New Roman" w:hAnsi="Times New Roman"/>
          <w:bCs/>
          <w:noProof/>
          <w:sz w:val="24"/>
          <w:szCs w:val="24"/>
          <w:lang w:eastAsia="hu-HU"/>
        </w:rPr>
        <w:t>ha</w:t>
      </w:r>
      <w:r w:rsidRPr="002B7EED">
        <w:rPr>
          <w:rFonts w:ascii="Times New Roman" w:hAnsi="Times New Roman"/>
          <w:bCs/>
          <w:noProof/>
          <w:sz w:val="24"/>
          <w:szCs w:val="24"/>
          <w:lang w:eastAsia="hu-HU"/>
        </w:rPr>
        <w:t xml:space="preserve"> a Mavtv. szerinti minősítési feltételek fennállnak.</w:t>
      </w:r>
    </w:p>
    <w:p w14:paraId="15306DE3" w14:textId="77777777" w:rsidR="007B6109" w:rsidRPr="00046F8C" w:rsidRDefault="007B6109" w:rsidP="006E0CE1">
      <w:pPr>
        <w:keepLines/>
        <w:tabs>
          <w:tab w:val="left" w:pos="0"/>
        </w:tabs>
        <w:autoSpaceDE w:val="0"/>
        <w:autoSpaceDN w:val="0"/>
        <w:adjustRightInd w:val="0"/>
        <w:spacing w:after="0" w:line="240" w:lineRule="auto"/>
        <w:jc w:val="both"/>
        <w:rPr>
          <w:rFonts w:ascii="Times New Roman" w:hAnsi="Times New Roman"/>
          <w:bCs/>
          <w:noProof/>
          <w:sz w:val="24"/>
          <w:szCs w:val="24"/>
          <w:lang w:eastAsia="hu-HU"/>
        </w:rPr>
      </w:pPr>
      <w:r w:rsidRPr="00FB36AD">
        <w:rPr>
          <w:rFonts w:ascii="Times New Roman" w:hAnsi="Times New Roman"/>
          <w:bCs/>
          <w:noProof/>
          <w:sz w:val="24"/>
          <w:szCs w:val="24"/>
          <w:lang w:eastAsia="hu-HU"/>
        </w:rPr>
        <w:t>(2)</w:t>
      </w:r>
      <w:r w:rsidRPr="00046F8C">
        <w:rPr>
          <w:rFonts w:ascii="Times New Roman" w:hAnsi="Times New Roman"/>
          <w:bCs/>
          <w:noProof/>
          <w:sz w:val="24"/>
          <w:szCs w:val="24"/>
          <w:lang w:eastAsia="hu-HU"/>
        </w:rPr>
        <w:t xml:space="preserve"> Az ajánlatkérő köteles a részvételi felhívásban, az ajánlattételi felhívásban és a beszerzéssel összefüggő szerződésben előírni azokat a kötelezettségeket a gazdasági szereplők számára, amelyek a</w:t>
      </w:r>
      <w:r w:rsidRPr="002B7EED">
        <w:rPr>
          <w:rFonts w:ascii="Times New Roman" w:hAnsi="Times New Roman"/>
          <w:bCs/>
          <w:noProof/>
          <w:sz w:val="24"/>
          <w:szCs w:val="24"/>
          <w:lang w:eastAsia="hu-HU"/>
        </w:rPr>
        <w:t xml:space="preserve"> 2. §</w:t>
      </w:r>
      <w:r w:rsidRPr="00046F8C">
        <w:rPr>
          <w:rFonts w:ascii="Times New Roman" w:hAnsi="Times New Roman"/>
          <w:bCs/>
          <w:noProof/>
          <w:sz w:val="24"/>
          <w:szCs w:val="24"/>
          <w:lang w:eastAsia="hu-HU"/>
        </w:rPr>
        <w:t xml:space="preserve"> (</w:t>
      </w:r>
      <w:r w:rsidRPr="002B7EED">
        <w:rPr>
          <w:rFonts w:ascii="Times New Roman" w:hAnsi="Times New Roman"/>
          <w:bCs/>
          <w:noProof/>
          <w:sz w:val="24"/>
          <w:szCs w:val="24"/>
          <w:lang w:eastAsia="hu-HU"/>
        </w:rPr>
        <w:t>5</w:t>
      </w:r>
      <w:r w:rsidRPr="00046F8C">
        <w:rPr>
          <w:rFonts w:ascii="Times New Roman" w:hAnsi="Times New Roman"/>
          <w:bCs/>
          <w:noProof/>
          <w:sz w:val="24"/>
          <w:szCs w:val="24"/>
          <w:lang w:eastAsia="hu-HU"/>
        </w:rPr>
        <w:t xml:space="preserve">) bekezdésben meghatározott </w:t>
      </w:r>
      <w:r w:rsidRPr="002B7EED">
        <w:rPr>
          <w:rFonts w:ascii="Times New Roman" w:hAnsi="Times New Roman"/>
          <w:bCs/>
          <w:noProof/>
          <w:sz w:val="24"/>
          <w:szCs w:val="24"/>
          <w:lang w:eastAsia="hu-HU"/>
        </w:rPr>
        <w:t xml:space="preserve">nemzetbiztonsági, honvédelmi </w:t>
      </w:r>
      <w:r>
        <w:rPr>
          <w:rFonts w:ascii="Times New Roman" w:hAnsi="Times New Roman"/>
          <w:bCs/>
          <w:noProof/>
          <w:sz w:val="24"/>
          <w:szCs w:val="24"/>
          <w:lang w:eastAsia="hu-HU"/>
        </w:rPr>
        <w:t xml:space="preserve">érdek </w:t>
      </w:r>
      <w:r w:rsidRPr="00046F8C">
        <w:rPr>
          <w:rFonts w:ascii="Times New Roman" w:hAnsi="Times New Roman"/>
          <w:bCs/>
          <w:noProof/>
          <w:sz w:val="24"/>
          <w:szCs w:val="24"/>
          <w:lang w:eastAsia="hu-HU"/>
        </w:rPr>
        <w:t xml:space="preserve">és </w:t>
      </w:r>
      <w:r w:rsidRPr="002B7EED">
        <w:rPr>
          <w:rFonts w:ascii="Times New Roman" w:hAnsi="Times New Roman"/>
          <w:bCs/>
          <w:noProof/>
          <w:sz w:val="24"/>
          <w:szCs w:val="24"/>
          <w:lang w:eastAsia="hu-HU"/>
        </w:rPr>
        <w:t>a minősített adatok védelm</w:t>
      </w:r>
      <w:r>
        <w:rPr>
          <w:rFonts w:ascii="Times New Roman" w:hAnsi="Times New Roman"/>
          <w:bCs/>
          <w:noProof/>
          <w:sz w:val="24"/>
          <w:szCs w:val="24"/>
          <w:lang w:eastAsia="hu-HU"/>
        </w:rPr>
        <w:t>ét</w:t>
      </w:r>
      <w:r w:rsidRPr="002B7EED">
        <w:rPr>
          <w:rFonts w:ascii="Times New Roman" w:hAnsi="Times New Roman"/>
          <w:bCs/>
          <w:noProof/>
          <w:sz w:val="24"/>
          <w:szCs w:val="24"/>
          <w:lang w:eastAsia="hu-HU"/>
        </w:rPr>
        <w:t xml:space="preserve"> </w:t>
      </w:r>
      <w:r w:rsidRPr="00046F8C">
        <w:rPr>
          <w:rFonts w:ascii="Times New Roman" w:hAnsi="Times New Roman"/>
          <w:bCs/>
          <w:noProof/>
          <w:sz w:val="24"/>
          <w:szCs w:val="24"/>
          <w:lang w:eastAsia="hu-HU"/>
        </w:rPr>
        <w:t>szolgálják.</w:t>
      </w:r>
    </w:p>
    <w:p w14:paraId="7DF44ADE" w14:textId="77777777" w:rsidR="007B6109" w:rsidRDefault="007B6109" w:rsidP="006E0CE1">
      <w:pPr>
        <w:keepLines/>
        <w:tabs>
          <w:tab w:val="left" w:pos="0"/>
        </w:tabs>
        <w:autoSpaceDE w:val="0"/>
        <w:autoSpaceDN w:val="0"/>
        <w:adjustRightInd w:val="0"/>
        <w:spacing w:after="0" w:line="240" w:lineRule="auto"/>
        <w:jc w:val="both"/>
        <w:rPr>
          <w:rFonts w:ascii="Times New Roman" w:hAnsi="Times New Roman"/>
          <w:bCs/>
          <w:noProof/>
          <w:sz w:val="24"/>
          <w:szCs w:val="24"/>
          <w:lang w:eastAsia="hu-HU"/>
        </w:rPr>
      </w:pPr>
      <w:r w:rsidRPr="00046F8C">
        <w:rPr>
          <w:rFonts w:ascii="Times New Roman" w:hAnsi="Times New Roman"/>
          <w:b/>
          <w:bCs/>
          <w:noProof/>
          <w:sz w:val="24"/>
          <w:szCs w:val="24"/>
          <w:lang w:eastAsia="hu-HU"/>
        </w:rPr>
        <w:t>12</w:t>
      </w:r>
      <w:r>
        <w:rPr>
          <w:rFonts w:ascii="Times New Roman" w:hAnsi="Times New Roman"/>
          <w:b/>
          <w:bCs/>
          <w:noProof/>
          <w:sz w:val="24"/>
          <w:szCs w:val="24"/>
          <w:lang w:eastAsia="hu-HU"/>
        </w:rPr>
        <w:t>5</w:t>
      </w:r>
      <w:r w:rsidRPr="00046F8C">
        <w:rPr>
          <w:rFonts w:ascii="Times New Roman" w:hAnsi="Times New Roman"/>
          <w:b/>
          <w:bCs/>
          <w:noProof/>
          <w:sz w:val="24"/>
          <w:szCs w:val="24"/>
          <w:lang w:eastAsia="hu-HU"/>
        </w:rPr>
        <w:t xml:space="preserve">. § </w:t>
      </w:r>
      <w:r w:rsidRPr="00FB36AD">
        <w:rPr>
          <w:rFonts w:ascii="Times New Roman" w:hAnsi="Times New Roman"/>
          <w:bCs/>
          <w:noProof/>
          <w:sz w:val="24"/>
          <w:szCs w:val="24"/>
          <w:lang w:eastAsia="hu-HU"/>
        </w:rPr>
        <w:t>(1)</w:t>
      </w:r>
      <w:r w:rsidRPr="00046F8C">
        <w:rPr>
          <w:rFonts w:ascii="Times New Roman" w:hAnsi="Times New Roman"/>
          <w:bCs/>
          <w:noProof/>
          <w:sz w:val="24"/>
          <w:szCs w:val="24"/>
          <w:lang w:eastAsia="hu-HU"/>
        </w:rPr>
        <w:t xml:space="preserve"> A beszerzési eljárásban a részvétel</w:t>
      </w:r>
      <w:r>
        <w:rPr>
          <w:rFonts w:ascii="Times New Roman" w:hAnsi="Times New Roman"/>
          <w:bCs/>
          <w:noProof/>
          <w:sz w:val="24"/>
          <w:szCs w:val="24"/>
          <w:lang w:eastAsia="hu-HU"/>
        </w:rPr>
        <w:t>re</w:t>
      </w:r>
      <w:r w:rsidRPr="00046F8C">
        <w:rPr>
          <w:rFonts w:ascii="Times New Roman" w:hAnsi="Times New Roman"/>
          <w:bCs/>
          <w:noProof/>
          <w:sz w:val="24"/>
          <w:szCs w:val="24"/>
          <w:lang w:eastAsia="hu-HU"/>
        </w:rPr>
        <w:t xml:space="preserve"> jelentkező vagy az ajánlattevő referenciaként hivatkozhat arra, hogy korábban már részt vett </w:t>
      </w:r>
      <w:r>
        <w:rPr>
          <w:rFonts w:ascii="Times New Roman" w:hAnsi="Times New Roman"/>
          <w:bCs/>
          <w:noProof/>
          <w:sz w:val="24"/>
          <w:szCs w:val="24"/>
          <w:lang w:eastAsia="hu-HU"/>
        </w:rPr>
        <w:t xml:space="preserve">biztonsági </w:t>
      </w:r>
      <w:r w:rsidRPr="00046F8C">
        <w:rPr>
          <w:rFonts w:ascii="Times New Roman" w:hAnsi="Times New Roman"/>
          <w:bCs/>
          <w:noProof/>
          <w:sz w:val="24"/>
          <w:szCs w:val="24"/>
          <w:lang w:eastAsia="hu-HU"/>
        </w:rPr>
        <w:t>beszerzési eljárásban, az ajánlatkérő és</w:t>
      </w:r>
      <w:r w:rsidRPr="00F93430">
        <w:rPr>
          <w:rFonts w:ascii="Times New Roman" w:hAnsi="Times New Roman"/>
          <w:bCs/>
          <w:noProof/>
          <w:sz w:val="24"/>
          <w:szCs w:val="24"/>
          <w:lang w:eastAsia="hu-HU"/>
        </w:rPr>
        <w:t xml:space="preserve"> a beszerzési eljárás kezdő időpontjának megjelölésével. További adatokat a gazdasági szereplő kizárólag a korábbi </w:t>
      </w:r>
      <w:r>
        <w:rPr>
          <w:rFonts w:ascii="Times New Roman" w:hAnsi="Times New Roman"/>
          <w:bCs/>
          <w:noProof/>
          <w:sz w:val="24"/>
          <w:szCs w:val="24"/>
          <w:lang w:eastAsia="hu-HU"/>
        </w:rPr>
        <w:t xml:space="preserve">biztonsági </w:t>
      </w:r>
      <w:r w:rsidRPr="00F93430">
        <w:rPr>
          <w:rFonts w:ascii="Times New Roman" w:hAnsi="Times New Roman"/>
          <w:bCs/>
          <w:noProof/>
          <w:sz w:val="24"/>
          <w:szCs w:val="24"/>
          <w:lang w:eastAsia="hu-HU"/>
        </w:rPr>
        <w:t>beszerzési eljárás ajánlatkérőjének írás</w:t>
      </w:r>
      <w:r>
        <w:rPr>
          <w:rFonts w:ascii="Times New Roman" w:hAnsi="Times New Roman"/>
          <w:bCs/>
          <w:noProof/>
          <w:sz w:val="24"/>
          <w:szCs w:val="24"/>
          <w:lang w:eastAsia="hu-HU"/>
        </w:rPr>
        <w:t>beli</w:t>
      </w:r>
      <w:r w:rsidRPr="00F93430">
        <w:rPr>
          <w:rFonts w:ascii="Times New Roman" w:hAnsi="Times New Roman"/>
          <w:bCs/>
          <w:noProof/>
          <w:sz w:val="24"/>
          <w:szCs w:val="24"/>
          <w:lang w:eastAsia="hu-HU"/>
        </w:rPr>
        <w:t xml:space="preserve"> engedélyével közölhet.</w:t>
      </w:r>
    </w:p>
    <w:p w14:paraId="1FE929B3" w14:textId="77777777" w:rsidR="007B6109" w:rsidRPr="00370A04" w:rsidRDefault="007B6109" w:rsidP="006E0CE1">
      <w:pPr>
        <w:keepLines/>
        <w:tabs>
          <w:tab w:val="left" w:pos="0"/>
        </w:tabs>
        <w:autoSpaceDE w:val="0"/>
        <w:autoSpaceDN w:val="0"/>
        <w:adjustRightInd w:val="0"/>
        <w:spacing w:after="0" w:line="240" w:lineRule="auto"/>
        <w:jc w:val="both"/>
        <w:rPr>
          <w:rFonts w:ascii="Times New Roman" w:hAnsi="Times New Roman"/>
          <w:bCs/>
          <w:noProof/>
          <w:sz w:val="24"/>
          <w:szCs w:val="24"/>
          <w:lang w:eastAsia="hu-HU"/>
        </w:rPr>
      </w:pPr>
      <w:r w:rsidRPr="00FB36AD">
        <w:rPr>
          <w:rFonts w:ascii="Times New Roman" w:hAnsi="Times New Roman"/>
          <w:bCs/>
          <w:noProof/>
          <w:sz w:val="24"/>
          <w:szCs w:val="24"/>
          <w:lang w:eastAsia="hu-HU"/>
        </w:rPr>
        <w:t>(2)</w:t>
      </w:r>
      <w:r w:rsidRPr="00F93430">
        <w:rPr>
          <w:rFonts w:ascii="Times New Roman" w:hAnsi="Times New Roman"/>
          <w:bCs/>
          <w:noProof/>
          <w:sz w:val="24"/>
          <w:szCs w:val="24"/>
          <w:lang w:eastAsia="hu-HU"/>
        </w:rPr>
        <w:t xml:space="preserve"> </w:t>
      </w:r>
      <w:r w:rsidRPr="00370A04">
        <w:rPr>
          <w:rFonts w:ascii="Times New Roman" w:hAnsi="Times New Roman"/>
          <w:bCs/>
          <w:noProof/>
          <w:sz w:val="24"/>
          <w:szCs w:val="24"/>
          <w:lang w:eastAsia="hu-HU"/>
        </w:rPr>
        <w:t xml:space="preserve">Az e törvény hatálya alá nem tartozó beszerzési eljárásban a gazdasági szereplő az e törvény szerinti </w:t>
      </w:r>
      <w:r w:rsidRPr="002B7EED">
        <w:rPr>
          <w:rFonts w:ascii="Times New Roman" w:hAnsi="Times New Roman"/>
          <w:bCs/>
          <w:noProof/>
          <w:sz w:val="24"/>
          <w:szCs w:val="24"/>
          <w:lang w:eastAsia="hu-HU"/>
        </w:rPr>
        <w:t>biztonsági</w:t>
      </w:r>
      <w:r w:rsidRPr="00370A04">
        <w:rPr>
          <w:rFonts w:ascii="Times New Roman" w:hAnsi="Times New Roman"/>
          <w:bCs/>
          <w:noProof/>
          <w:sz w:val="24"/>
          <w:szCs w:val="24"/>
          <w:lang w:eastAsia="hu-HU"/>
        </w:rPr>
        <w:t xml:space="preserve"> beszerzési eljárásban való részvételére referenciaként csak az ajánlatkérő előzetes, írásbeli engedélyével hivatkozhat.</w:t>
      </w:r>
    </w:p>
    <w:p w14:paraId="4EF18607" w14:textId="77777777" w:rsidR="007B6109" w:rsidRPr="0066116C" w:rsidRDefault="007B6109" w:rsidP="006E0CE1">
      <w:pPr>
        <w:keepLines/>
        <w:tabs>
          <w:tab w:val="left" w:pos="0"/>
        </w:tabs>
        <w:autoSpaceDE w:val="0"/>
        <w:autoSpaceDN w:val="0"/>
        <w:adjustRightInd w:val="0"/>
        <w:spacing w:after="0" w:line="240" w:lineRule="auto"/>
        <w:jc w:val="both"/>
        <w:rPr>
          <w:rFonts w:ascii="Times New Roman" w:hAnsi="Times New Roman"/>
          <w:bCs/>
          <w:noProof/>
          <w:sz w:val="24"/>
          <w:szCs w:val="24"/>
          <w:lang w:eastAsia="hu-HU"/>
        </w:rPr>
      </w:pPr>
      <w:r w:rsidRPr="00FB36AD">
        <w:rPr>
          <w:rFonts w:ascii="Times New Roman" w:hAnsi="Times New Roman"/>
          <w:bCs/>
          <w:noProof/>
          <w:sz w:val="24"/>
          <w:szCs w:val="24"/>
          <w:lang w:eastAsia="hu-HU"/>
        </w:rPr>
        <w:lastRenderedPageBreak/>
        <w:t>(3)</w:t>
      </w:r>
      <w:r w:rsidRPr="00370A04">
        <w:rPr>
          <w:rFonts w:ascii="Times New Roman" w:hAnsi="Times New Roman"/>
          <w:bCs/>
          <w:noProof/>
          <w:sz w:val="24"/>
          <w:szCs w:val="24"/>
          <w:lang w:eastAsia="hu-HU"/>
        </w:rPr>
        <w:t xml:space="preserve"> A </w:t>
      </w:r>
      <w:r w:rsidRPr="002B7EED">
        <w:rPr>
          <w:rFonts w:ascii="Times New Roman" w:hAnsi="Times New Roman"/>
          <w:bCs/>
          <w:noProof/>
          <w:sz w:val="24"/>
          <w:szCs w:val="24"/>
          <w:lang w:eastAsia="hu-HU"/>
        </w:rPr>
        <w:t>korábbi biztonsági</w:t>
      </w:r>
      <w:r w:rsidRPr="00370A04">
        <w:rPr>
          <w:rFonts w:ascii="Times New Roman" w:hAnsi="Times New Roman"/>
          <w:bCs/>
          <w:noProof/>
          <w:sz w:val="24"/>
          <w:szCs w:val="24"/>
          <w:lang w:eastAsia="hu-HU"/>
        </w:rPr>
        <w:t xml:space="preserve"> beszerzési eljárás ajánlatkérője az írásbeli engedélyben meghatározza, hogy a gazdasági szereplő a referenciában</w:t>
      </w:r>
      <w:r w:rsidRPr="0066116C">
        <w:rPr>
          <w:rFonts w:ascii="Times New Roman" w:hAnsi="Times New Roman"/>
          <w:bCs/>
          <w:noProof/>
          <w:sz w:val="24"/>
          <w:szCs w:val="24"/>
          <w:lang w:eastAsia="hu-HU"/>
        </w:rPr>
        <w:t xml:space="preserve"> mely adatokat jelölheti meg.</w:t>
      </w:r>
    </w:p>
    <w:p w14:paraId="22AF97C2" w14:textId="77777777" w:rsidR="007B6109" w:rsidRPr="00C74A29" w:rsidRDefault="007B6109" w:rsidP="00656FAE">
      <w:pPr>
        <w:keepLines/>
        <w:tabs>
          <w:tab w:val="left" w:pos="0"/>
        </w:tabs>
        <w:autoSpaceDE w:val="0"/>
        <w:autoSpaceDN w:val="0"/>
        <w:adjustRightInd w:val="0"/>
        <w:spacing w:after="0" w:line="240" w:lineRule="auto"/>
        <w:jc w:val="center"/>
        <w:rPr>
          <w:rFonts w:ascii="Times New Roman" w:hAnsi="Times New Roman"/>
          <w:bCs/>
          <w:i/>
          <w:sz w:val="24"/>
        </w:rPr>
      </w:pPr>
    </w:p>
    <w:p w14:paraId="455D9F74" w14:textId="77777777" w:rsidR="007B6109" w:rsidRDefault="007B6109" w:rsidP="0066116C">
      <w:pPr>
        <w:tabs>
          <w:tab w:val="left" w:pos="0"/>
        </w:tabs>
        <w:autoSpaceDE w:val="0"/>
        <w:autoSpaceDN w:val="0"/>
        <w:adjustRightInd w:val="0"/>
        <w:spacing w:after="0" w:line="240" w:lineRule="auto"/>
        <w:jc w:val="center"/>
        <w:rPr>
          <w:rFonts w:ascii="Times New Roman" w:hAnsi="Times New Roman"/>
          <w:b/>
          <w:bCs/>
          <w:sz w:val="24"/>
          <w:szCs w:val="24"/>
          <w:lang w:eastAsia="hu-HU"/>
        </w:rPr>
      </w:pPr>
      <w:r w:rsidRPr="0066116C">
        <w:rPr>
          <w:rFonts w:ascii="Times New Roman" w:hAnsi="Times New Roman"/>
          <w:b/>
          <w:bCs/>
          <w:sz w:val="24"/>
          <w:szCs w:val="24"/>
          <w:lang w:eastAsia="hu-HU"/>
        </w:rPr>
        <w:t>6</w:t>
      </w:r>
      <w:r>
        <w:rPr>
          <w:rFonts w:ascii="Times New Roman" w:hAnsi="Times New Roman"/>
          <w:b/>
          <w:bCs/>
          <w:sz w:val="24"/>
          <w:szCs w:val="24"/>
          <w:lang w:eastAsia="hu-HU"/>
        </w:rPr>
        <w:t>6</w:t>
      </w:r>
      <w:r w:rsidRPr="0066116C">
        <w:rPr>
          <w:rFonts w:ascii="Times New Roman" w:hAnsi="Times New Roman"/>
          <w:b/>
          <w:bCs/>
          <w:sz w:val="24"/>
          <w:szCs w:val="24"/>
          <w:lang w:eastAsia="hu-HU"/>
        </w:rPr>
        <w:t>. Minősített adatok megadása</w:t>
      </w:r>
    </w:p>
    <w:p w14:paraId="33BB04E6" w14:textId="77777777" w:rsidR="007B6109" w:rsidRDefault="007B6109" w:rsidP="0066116C">
      <w:pPr>
        <w:tabs>
          <w:tab w:val="left" w:pos="0"/>
        </w:tabs>
        <w:autoSpaceDE w:val="0"/>
        <w:autoSpaceDN w:val="0"/>
        <w:adjustRightInd w:val="0"/>
        <w:spacing w:after="0" w:line="240" w:lineRule="auto"/>
        <w:jc w:val="center"/>
        <w:rPr>
          <w:rFonts w:ascii="Times New Roman" w:hAnsi="Times New Roman"/>
          <w:b/>
          <w:bCs/>
          <w:sz w:val="24"/>
          <w:szCs w:val="24"/>
          <w:lang w:eastAsia="hu-HU"/>
        </w:rPr>
      </w:pPr>
    </w:p>
    <w:p w14:paraId="28B7CAA4" w14:textId="060D5CB6" w:rsidR="007B6109" w:rsidRPr="0060676A" w:rsidRDefault="007B6109" w:rsidP="00F93430">
      <w:pPr>
        <w:autoSpaceDE w:val="0"/>
        <w:autoSpaceDN w:val="0"/>
        <w:adjustRightInd w:val="0"/>
        <w:spacing w:line="240" w:lineRule="auto"/>
        <w:jc w:val="both"/>
      </w:pPr>
      <w:r>
        <w:rPr>
          <w:rFonts w:ascii="Times New Roman" w:hAnsi="Times New Roman"/>
          <w:b/>
          <w:bCs/>
          <w:sz w:val="24"/>
          <w:szCs w:val="24"/>
          <w:lang w:eastAsia="hu-HU"/>
        </w:rPr>
        <w:t xml:space="preserve">126. § </w:t>
      </w:r>
      <w:r w:rsidRPr="00F93430">
        <w:rPr>
          <w:rFonts w:ascii="Times New Roman" w:hAnsi="Times New Roman"/>
          <w:bCs/>
          <w:noProof/>
          <w:sz w:val="24"/>
          <w:szCs w:val="24"/>
          <w:lang w:eastAsia="hu-HU"/>
        </w:rPr>
        <w:t>Az ajánlatkérő a</w:t>
      </w:r>
      <w:r>
        <w:rPr>
          <w:rFonts w:ascii="Times New Roman" w:hAnsi="Times New Roman"/>
          <w:bCs/>
          <w:noProof/>
          <w:sz w:val="24"/>
          <w:szCs w:val="24"/>
          <w:lang w:eastAsia="hu-HU"/>
        </w:rPr>
        <w:t>z eljárást megindító</w:t>
      </w:r>
      <w:r w:rsidRPr="00F93430">
        <w:rPr>
          <w:rFonts w:ascii="Times New Roman" w:hAnsi="Times New Roman"/>
          <w:bCs/>
          <w:noProof/>
          <w:sz w:val="24"/>
          <w:szCs w:val="24"/>
          <w:lang w:eastAsia="hu-HU"/>
        </w:rPr>
        <w:t xml:space="preserve"> felhívásban vagy </w:t>
      </w:r>
      <w:r>
        <w:rPr>
          <w:rFonts w:ascii="Times New Roman" w:hAnsi="Times New Roman"/>
          <w:bCs/>
          <w:noProof/>
          <w:sz w:val="24"/>
          <w:szCs w:val="24"/>
          <w:lang w:eastAsia="hu-HU"/>
        </w:rPr>
        <w:t xml:space="preserve">a </w:t>
      </w:r>
      <w:r w:rsidRPr="00F93430">
        <w:rPr>
          <w:rFonts w:ascii="Times New Roman" w:hAnsi="Times New Roman"/>
          <w:bCs/>
          <w:noProof/>
          <w:sz w:val="24"/>
          <w:szCs w:val="24"/>
          <w:lang w:eastAsia="hu-HU"/>
        </w:rPr>
        <w:t>dokumentációban köteles meghatározni a minősített adatok körét és minősítési szintjét</w:t>
      </w:r>
      <w:r w:rsidR="00FA212D">
        <w:rPr>
          <w:rFonts w:ascii="Times New Roman" w:hAnsi="Times New Roman"/>
          <w:bCs/>
          <w:noProof/>
          <w:sz w:val="24"/>
          <w:szCs w:val="24"/>
          <w:lang w:eastAsia="hu-HU"/>
        </w:rPr>
        <w:t>.</w:t>
      </w:r>
      <w:r w:rsidRPr="00F93430">
        <w:rPr>
          <w:rFonts w:ascii="Times New Roman" w:hAnsi="Times New Roman"/>
          <w:bCs/>
          <w:noProof/>
          <w:sz w:val="24"/>
          <w:szCs w:val="24"/>
          <w:lang w:eastAsia="hu-HU"/>
        </w:rPr>
        <w:t>. Az ajánlatkérő a minősített adatok körét</w:t>
      </w:r>
      <w:r w:rsidR="00087BD3">
        <w:rPr>
          <w:rFonts w:ascii="Times New Roman" w:hAnsi="Times New Roman"/>
          <w:bCs/>
          <w:noProof/>
          <w:sz w:val="24"/>
          <w:szCs w:val="24"/>
          <w:lang w:eastAsia="hu-HU"/>
        </w:rPr>
        <w:t xml:space="preserve"> </w:t>
      </w:r>
      <w:r w:rsidRPr="00F93430">
        <w:rPr>
          <w:rFonts w:ascii="Times New Roman" w:hAnsi="Times New Roman"/>
          <w:bCs/>
          <w:noProof/>
          <w:sz w:val="24"/>
          <w:szCs w:val="24"/>
          <w:lang w:eastAsia="hu-HU"/>
        </w:rPr>
        <w:t>módosíthatja, kiegészítheti az eljárás során.</w:t>
      </w:r>
    </w:p>
    <w:p w14:paraId="2DE5BC50" w14:textId="77777777" w:rsidR="007B6109" w:rsidRPr="00C74A29" w:rsidRDefault="007B6109" w:rsidP="00656FAE">
      <w:pPr>
        <w:keepLines/>
        <w:tabs>
          <w:tab w:val="left" w:pos="0"/>
        </w:tabs>
        <w:autoSpaceDE w:val="0"/>
        <w:autoSpaceDN w:val="0"/>
        <w:adjustRightInd w:val="0"/>
        <w:spacing w:after="0" w:line="240" w:lineRule="auto"/>
        <w:jc w:val="center"/>
        <w:rPr>
          <w:rFonts w:ascii="Times New Roman" w:hAnsi="Times New Roman"/>
          <w:bCs/>
          <w:i/>
          <w:sz w:val="24"/>
        </w:rPr>
      </w:pPr>
    </w:p>
    <w:p w14:paraId="61760E85" w14:textId="77777777" w:rsidR="007B6109" w:rsidRDefault="007B6109" w:rsidP="00656FAE">
      <w:pPr>
        <w:tabs>
          <w:tab w:val="left" w:pos="0"/>
        </w:tabs>
        <w:autoSpaceDE w:val="0"/>
        <w:autoSpaceDN w:val="0"/>
        <w:adjustRightInd w:val="0"/>
        <w:jc w:val="center"/>
        <w:rPr>
          <w:rFonts w:ascii="Times New Roman" w:hAnsi="Times New Roman"/>
          <w:b/>
          <w:bCs/>
          <w:sz w:val="24"/>
          <w:szCs w:val="24"/>
          <w:lang w:eastAsia="hu-HU"/>
        </w:rPr>
      </w:pPr>
      <w:r w:rsidRPr="00F93430">
        <w:rPr>
          <w:rFonts w:ascii="Times New Roman" w:hAnsi="Times New Roman"/>
          <w:b/>
          <w:bCs/>
          <w:sz w:val="24"/>
          <w:szCs w:val="24"/>
          <w:lang w:eastAsia="hu-HU"/>
        </w:rPr>
        <w:t>6</w:t>
      </w:r>
      <w:r>
        <w:rPr>
          <w:rFonts w:ascii="Times New Roman" w:hAnsi="Times New Roman"/>
          <w:b/>
          <w:bCs/>
          <w:sz w:val="24"/>
          <w:szCs w:val="24"/>
          <w:lang w:eastAsia="hu-HU"/>
        </w:rPr>
        <w:t>7</w:t>
      </w:r>
      <w:r w:rsidRPr="00F93430">
        <w:rPr>
          <w:rFonts w:ascii="Times New Roman" w:hAnsi="Times New Roman"/>
          <w:b/>
          <w:bCs/>
          <w:sz w:val="24"/>
          <w:szCs w:val="24"/>
          <w:lang w:eastAsia="hu-HU"/>
        </w:rPr>
        <w:t>. Minősített adatok biztonsága</w:t>
      </w:r>
    </w:p>
    <w:p w14:paraId="0917ECC5" w14:textId="77777777" w:rsidR="007B6109" w:rsidRPr="00BE5695" w:rsidRDefault="007B6109" w:rsidP="00BE5695">
      <w:pPr>
        <w:autoSpaceDE w:val="0"/>
        <w:autoSpaceDN w:val="0"/>
        <w:adjustRightInd w:val="0"/>
        <w:spacing w:after="0" w:line="240" w:lineRule="auto"/>
        <w:jc w:val="both"/>
        <w:rPr>
          <w:rFonts w:ascii="Times New Roman" w:hAnsi="Times New Roman"/>
          <w:bCs/>
          <w:noProof/>
          <w:sz w:val="24"/>
          <w:szCs w:val="24"/>
          <w:lang w:eastAsia="hu-HU"/>
        </w:rPr>
      </w:pPr>
      <w:r w:rsidRPr="008C4539">
        <w:rPr>
          <w:rFonts w:ascii="Times New Roman" w:hAnsi="Times New Roman"/>
          <w:b/>
          <w:bCs/>
          <w:noProof/>
          <w:sz w:val="24"/>
          <w:szCs w:val="24"/>
          <w:lang w:eastAsia="hu-HU"/>
        </w:rPr>
        <w:t>12</w:t>
      </w:r>
      <w:r>
        <w:rPr>
          <w:rFonts w:ascii="Times New Roman" w:hAnsi="Times New Roman"/>
          <w:b/>
          <w:bCs/>
          <w:noProof/>
          <w:sz w:val="24"/>
          <w:szCs w:val="24"/>
          <w:lang w:eastAsia="hu-HU"/>
        </w:rPr>
        <w:t>7</w:t>
      </w:r>
      <w:r w:rsidRPr="008C4539">
        <w:rPr>
          <w:rFonts w:ascii="Times New Roman" w:hAnsi="Times New Roman"/>
          <w:b/>
          <w:bCs/>
          <w:noProof/>
          <w:sz w:val="24"/>
          <w:szCs w:val="24"/>
          <w:lang w:eastAsia="hu-HU"/>
        </w:rPr>
        <w:t>.</w:t>
      </w:r>
      <w:r w:rsidRPr="002B7EED">
        <w:rPr>
          <w:rFonts w:ascii="Times New Roman" w:hAnsi="Times New Roman"/>
          <w:b/>
          <w:bCs/>
          <w:noProof/>
          <w:sz w:val="24"/>
          <w:szCs w:val="24"/>
          <w:lang w:eastAsia="hu-HU"/>
        </w:rPr>
        <w:t xml:space="preserve"> § </w:t>
      </w:r>
      <w:r w:rsidRPr="00965383">
        <w:rPr>
          <w:rFonts w:ascii="Times New Roman" w:hAnsi="Times New Roman"/>
          <w:bCs/>
          <w:noProof/>
          <w:sz w:val="24"/>
          <w:szCs w:val="24"/>
          <w:lang w:eastAsia="hu-HU"/>
        </w:rPr>
        <w:t>(1)</w:t>
      </w:r>
      <w:r w:rsidRPr="00BE5695">
        <w:rPr>
          <w:rFonts w:ascii="Times New Roman" w:hAnsi="Times New Roman"/>
          <w:bCs/>
          <w:noProof/>
          <w:sz w:val="24"/>
          <w:szCs w:val="24"/>
          <w:lang w:eastAsia="hu-HU"/>
        </w:rPr>
        <w:t xml:space="preserve"> Az olyan beszerzési eljárás esetében, amely minősített adatokat keletkeztet, amelyekben ilyen adatokat használnak fel vagy igényelnek, az ajánlatkérő a beszerzési eljárás során keletkezett dokumentációban meghatározza az érintett adatok megfelelő szintű biztonságának biztosításához szükséges, a Mavtv. és az annak végrehajtására kiadott kormányrendeletek szerinti rendelkezéseknek megfelelő intézkedéseket és követelményeket.</w:t>
      </w:r>
    </w:p>
    <w:p w14:paraId="75E2FCFB" w14:textId="77777777" w:rsidR="005F74CA" w:rsidRPr="00965383" w:rsidRDefault="007B6109" w:rsidP="005F74CA">
      <w:pPr>
        <w:autoSpaceDE w:val="0"/>
        <w:autoSpaceDN w:val="0"/>
        <w:adjustRightInd w:val="0"/>
        <w:spacing w:after="0" w:line="240" w:lineRule="auto"/>
        <w:jc w:val="both"/>
        <w:rPr>
          <w:rFonts w:ascii="Times New Roman" w:hAnsi="Times New Roman"/>
          <w:bCs/>
          <w:noProof/>
          <w:sz w:val="24"/>
          <w:szCs w:val="24"/>
          <w:lang w:eastAsia="hu-HU"/>
        </w:rPr>
      </w:pPr>
      <w:r w:rsidRPr="00965383">
        <w:rPr>
          <w:rFonts w:ascii="Times New Roman" w:hAnsi="Times New Roman"/>
          <w:bCs/>
          <w:noProof/>
          <w:sz w:val="24"/>
          <w:szCs w:val="24"/>
          <w:lang w:eastAsia="hu-HU"/>
        </w:rPr>
        <w:t>(2)</w:t>
      </w:r>
      <w:r w:rsidRPr="00BE5695">
        <w:rPr>
          <w:rFonts w:ascii="Times New Roman" w:hAnsi="Times New Roman"/>
          <w:bCs/>
          <w:noProof/>
          <w:sz w:val="24"/>
          <w:szCs w:val="24"/>
          <w:lang w:eastAsia="hu-HU"/>
        </w:rPr>
        <w:t xml:space="preserve"> A felhívásban a biztonsági tanúsítványok szintjének meg kell felelniük a minősített adatok védelmére vonatkozó követelményeknek.</w:t>
      </w:r>
    </w:p>
    <w:p w14:paraId="20102AF6" w14:textId="77777777" w:rsidR="007B6109" w:rsidRDefault="007B6109" w:rsidP="009A5B9F">
      <w:pPr>
        <w:autoSpaceDE w:val="0"/>
        <w:autoSpaceDN w:val="0"/>
        <w:adjustRightInd w:val="0"/>
        <w:spacing w:after="0" w:line="240" w:lineRule="auto"/>
        <w:jc w:val="both"/>
        <w:rPr>
          <w:rFonts w:ascii="Times New Roman" w:hAnsi="Times New Roman"/>
          <w:b/>
          <w:bCs/>
          <w:sz w:val="24"/>
          <w:szCs w:val="24"/>
          <w:lang w:eastAsia="hu-HU"/>
        </w:rPr>
      </w:pPr>
    </w:p>
    <w:p w14:paraId="274CE9EC" w14:textId="77777777" w:rsidR="007B6109" w:rsidRDefault="007B6109" w:rsidP="00656FAE">
      <w:pPr>
        <w:tabs>
          <w:tab w:val="left" w:pos="0"/>
        </w:tabs>
        <w:autoSpaceDE w:val="0"/>
        <w:autoSpaceDN w:val="0"/>
        <w:adjustRightInd w:val="0"/>
        <w:jc w:val="center"/>
        <w:rPr>
          <w:rFonts w:ascii="Times New Roman" w:hAnsi="Times New Roman"/>
          <w:b/>
          <w:bCs/>
          <w:sz w:val="24"/>
          <w:szCs w:val="24"/>
          <w:lang w:eastAsia="hu-HU"/>
        </w:rPr>
      </w:pPr>
      <w:r>
        <w:rPr>
          <w:rFonts w:ascii="Times New Roman" w:hAnsi="Times New Roman"/>
          <w:b/>
          <w:bCs/>
          <w:sz w:val="24"/>
          <w:szCs w:val="24"/>
          <w:lang w:eastAsia="hu-HU"/>
        </w:rPr>
        <w:t>68. Kizáró okok</w:t>
      </w:r>
    </w:p>
    <w:p w14:paraId="4CB6D24F" w14:textId="77777777" w:rsidR="007B6109" w:rsidRPr="00E01B72" w:rsidRDefault="007B6109" w:rsidP="009A5B9F">
      <w:pPr>
        <w:autoSpaceDE w:val="0"/>
        <w:autoSpaceDN w:val="0"/>
        <w:adjustRightInd w:val="0"/>
        <w:spacing w:after="0" w:line="240" w:lineRule="auto"/>
        <w:jc w:val="both"/>
        <w:rPr>
          <w:rFonts w:ascii="Times New Roman" w:hAnsi="Times New Roman"/>
          <w:bCs/>
          <w:noProof/>
          <w:sz w:val="24"/>
          <w:szCs w:val="24"/>
          <w:lang w:eastAsia="hu-HU"/>
        </w:rPr>
      </w:pPr>
      <w:r w:rsidRPr="00E01B72">
        <w:rPr>
          <w:rFonts w:ascii="Times New Roman" w:hAnsi="Times New Roman"/>
          <w:b/>
          <w:bCs/>
          <w:noProof/>
          <w:sz w:val="24"/>
          <w:szCs w:val="24"/>
          <w:lang w:eastAsia="hu-HU"/>
        </w:rPr>
        <w:t>12</w:t>
      </w:r>
      <w:r>
        <w:rPr>
          <w:rFonts w:ascii="Times New Roman" w:hAnsi="Times New Roman"/>
          <w:b/>
          <w:bCs/>
          <w:noProof/>
          <w:sz w:val="24"/>
          <w:szCs w:val="24"/>
          <w:lang w:eastAsia="hu-HU"/>
        </w:rPr>
        <w:t>8</w:t>
      </w:r>
      <w:r w:rsidRPr="00E01B72">
        <w:rPr>
          <w:rFonts w:ascii="Times New Roman" w:hAnsi="Times New Roman"/>
          <w:b/>
          <w:bCs/>
          <w:noProof/>
          <w:sz w:val="24"/>
          <w:szCs w:val="24"/>
          <w:lang w:eastAsia="hu-HU"/>
        </w:rPr>
        <w:t xml:space="preserve">. § </w:t>
      </w:r>
      <w:r w:rsidRPr="00965383">
        <w:rPr>
          <w:rFonts w:ascii="Times New Roman" w:hAnsi="Times New Roman"/>
          <w:bCs/>
          <w:noProof/>
          <w:sz w:val="24"/>
          <w:szCs w:val="24"/>
          <w:lang w:eastAsia="hu-HU"/>
        </w:rPr>
        <w:t>(1)</w:t>
      </w:r>
      <w:r w:rsidRPr="009A5B9F">
        <w:rPr>
          <w:rFonts w:ascii="Times New Roman" w:hAnsi="Times New Roman"/>
          <w:bCs/>
          <w:noProof/>
          <w:sz w:val="24"/>
          <w:szCs w:val="24"/>
          <w:lang w:eastAsia="hu-HU"/>
        </w:rPr>
        <w:t xml:space="preserve"> </w:t>
      </w:r>
      <w:r w:rsidRPr="00E01B72">
        <w:rPr>
          <w:rFonts w:ascii="Times New Roman" w:hAnsi="Times New Roman"/>
          <w:bCs/>
          <w:noProof/>
          <w:sz w:val="24"/>
          <w:szCs w:val="24"/>
          <w:lang w:eastAsia="hu-HU"/>
        </w:rPr>
        <w:t>A 45</w:t>
      </w:r>
      <w:r>
        <w:rPr>
          <w:rFonts w:ascii="Times New Roman" w:hAnsi="Times New Roman"/>
          <w:bCs/>
          <w:noProof/>
          <w:sz w:val="24"/>
          <w:szCs w:val="24"/>
          <w:lang w:eastAsia="hu-HU"/>
        </w:rPr>
        <w:t xml:space="preserve">. §-ban, valamint ha az ajánlatkérő azt előírja a </w:t>
      </w:r>
      <w:r w:rsidRPr="00E01B72">
        <w:rPr>
          <w:rFonts w:ascii="Times New Roman" w:hAnsi="Times New Roman"/>
          <w:bCs/>
          <w:noProof/>
          <w:sz w:val="24"/>
          <w:szCs w:val="24"/>
          <w:lang w:eastAsia="hu-HU"/>
        </w:rPr>
        <w:t>46. §</w:t>
      </w:r>
      <w:r>
        <w:rPr>
          <w:rFonts w:ascii="Times New Roman" w:hAnsi="Times New Roman"/>
          <w:bCs/>
          <w:noProof/>
          <w:sz w:val="24"/>
          <w:szCs w:val="24"/>
          <w:lang w:eastAsia="hu-HU"/>
        </w:rPr>
        <w:t xml:space="preserve"> (1) bekezdésben</w:t>
      </w:r>
      <w:r w:rsidRPr="00E01B72">
        <w:rPr>
          <w:rFonts w:ascii="Times New Roman" w:hAnsi="Times New Roman"/>
          <w:bCs/>
          <w:noProof/>
          <w:sz w:val="24"/>
          <w:szCs w:val="24"/>
          <w:lang w:eastAsia="hu-HU"/>
        </w:rPr>
        <w:t xml:space="preserve"> foglaltakon túl </w:t>
      </w:r>
      <w:r>
        <w:rPr>
          <w:rFonts w:ascii="Times New Roman" w:hAnsi="Times New Roman"/>
          <w:bCs/>
          <w:noProof/>
          <w:sz w:val="24"/>
          <w:szCs w:val="24"/>
          <w:lang w:eastAsia="hu-HU"/>
        </w:rPr>
        <w:t>a</w:t>
      </w:r>
      <w:r w:rsidRPr="00E01B72">
        <w:rPr>
          <w:rFonts w:ascii="Times New Roman" w:hAnsi="Times New Roman"/>
          <w:bCs/>
          <w:noProof/>
          <w:sz w:val="24"/>
          <w:szCs w:val="24"/>
          <w:lang w:eastAsia="hu-HU"/>
        </w:rPr>
        <w:t>z eljárásban nem lehet ajánlattevő, részvételre jelentkező, alvállalkozó és nem vehet részt az alkalmasság igazolás</w:t>
      </w:r>
      <w:r>
        <w:rPr>
          <w:rFonts w:ascii="Times New Roman" w:hAnsi="Times New Roman"/>
          <w:bCs/>
          <w:noProof/>
          <w:sz w:val="24"/>
          <w:szCs w:val="24"/>
          <w:lang w:eastAsia="hu-HU"/>
        </w:rPr>
        <w:t>á</w:t>
      </w:r>
      <w:r w:rsidRPr="00E01B72">
        <w:rPr>
          <w:rFonts w:ascii="Times New Roman" w:hAnsi="Times New Roman"/>
          <w:bCs/>
          <w:noProof/>
          <w:sz w:val="24"/>
          <w:szCs w:val="24"/>
          <w:lang w:eastAsia="hu-HU"/>
        </w:rPr>
        <w:t xml:space="preserve">ban olyan gazdasági szereplő, aki </w:t>
      </w:r>
      <w:r>
        <w:rPr>
          <w:rFonts w:ascii="Times New Roman" w:hAnsi="Times New Roman"/>
          <w:bCs/>
          <w:noProof/>
          <w:sz w:val="24"/>
          <w:szCs w:val="24"/>
          <w:lang w:eastAsia="hu-HU"/>
        </w:rPr>
        <w:t xml:space="preserve">az </w:t>
      </w:r>
      <w:r w:rsidRPr="00E01B72">
        <w:rPr>
          <w:rFonts w:ascii="Times New Roman" w:hAnsi="Times New Roman"/>
          <w:bCs/>
          <w:noProof/>
          <w:sz w:val="24"/>
          <w:szCs w:val="24"/>
          <w:lang w:eastAsia="hu-HU"/>
        </w:rPr>
        <w:t>1978. évi IV. törvény szerinti légijármű, vasúti, vízi, közúti tömegközlekedési vagy tömeges áruszállításra alkalmas jármű hatalomba kerítése, illetve a Btk. szerinti terrorcselekmény feljelentésének elmulasztása, terrorizmus finanszírozása, valamint jármű hatalomba kerítése bűncselekményt, vagy személyes joga szerinti hasonló bűncselekményt követett el, feltéve, hogy a bűncselekmény elkövetése jogerős bírósági ítéletben megállapítást nyert, amíg a büntetett előélethez fűződő hátrányok alól nem mentesült.</w:t>
      </w:r>
    </w:p>
    <w:p w14:paraId="1CAEF6CB" w14:textId="77777777" w:rsidR="007B6109" w:rsidRPr="00E01B72" w:rsidRDefault="007B6109" w:rsidP="009A5B9F">
      <w:pPr>
        <w:autoSpaceDE w:val="0"/>
        <w:autoSpaceDN w:val="0"/>
        <w:adjustRightInd w:val="0"/>
        <w:spacing w:after="0" w:line="240" w:lineRule="auto"/>
        <w:jc w:val="both"/>
        <w:rPr>
          <w:rFonts w:ascii="Times New Roman" w:hAnsi="Times New Roman"/>
          <w:bCs/>
          <w:noProof/>
          <w:sz w:val="24"/>
          <w:szCs w:val="24"/>
          <w:lang w:eastAsia="hu-HU"/>
        </w:rPr>
      </w:pPr>
      <w:r w:rsidRPr="00965383">
        <w:rPr>
          <w:rFonts w:ascii="Times New Roman" w:hAnsi="Times New Roman"/>
          <w:bCs/>
          <w:noProof/>
          <w:sz w:val="24"/>
          <w:szCs w:val="24"/>
          <w:lang w:eastAsia="hu-HU"/>
        </w:rPr>
        <w:t>(2)</w:t>
      </w:r>
      <w:r w:rsidRPr="00E01B72">
        <w:rPr>
          <w:rFonts w:ascii="Times New Roman" w:hAnsi="Times New Roman"/>
          <w:bCs/>
          <w:noProof/>
          <w:sz w:val="24"/>
          <w:szCs w:val="24"/>
          <w:lang w:eastAsia="hu-HU"/>
        </w:rPr>
        <w:t xml:space="preserve"> A</w:t>
      </w:r>
      <w:r>
        <w:rPr>
          <w:rFonts w:ascii="Times New Roman" w:hAnsi="Times New Roman"/>
          <w:bCs/>
          <w:noProof/>
          <w:sz w:val="24"/>
          <w:szCs w:val="24"/>
          <w:lang w:eastAsia="hu-HU"/>
        </w:rPr>
        <w:t>z</w:t>
      </w:r>
      <w:r w:rsidRPr="00E01B72">
        <w:rPr>
          <w:rFonts w:ascii="Times New Roman" w:hAnsi="Times New Roman"/>
          <w:bCs/>
          <w:noProof/>
          <w:sz w:val="24"/>
          <w:szCs w:val="24"/>
          <w:lang w:eastAsia="hu-HU"/>
        </w:rPr>
        <w:t xml:space="preserve"> (</w:t>
      </w:r>
      <w:r>
        <w:rPr>
          <w:rFonts w:ascii="Times New Roman" w:hAnsi="Times New Roman"/>
          <w:bCs/>
          <w:noProof/>
          <w:sz w:val="24"/>
          <w:szCs w:val="24"/>
          <w:lang w:eastAsia="hu-HU"/>
        </w:rPr>
        <w:t>1</w:t>
      </w:r>
      <w:r w:rsidRPr="00E01B72">
        <w:rPr>
          <w:rFonts w:ascii="Times New Roman" w:hAnsi="Times New Roman"/>
          <w:bCs/>
          <w:noProof/>
          <w:sz w:val="24"/>
          <w:szCs w:val="24"/>
          <w:lang w:eastAsia="hu-HU"/>
        </w:rPr>
        <w:t xml:space="preserve">) bekezdésben említett bűncselekményekhez hasonló bűncselekmény alatt az Európai Unió más tagállamában letelepedett gazdasági szereplő esetében a </w:t>
      </w:r>
      <w:r w:rsidRPr="00E27956">
        <w:rPr>
          <w:rFonts w:ascii="Times New Roman" w:hAnsi="Times New Roman"/>
          <w:bCs/>
          <w:noProof/>
          <w:sz w:val="24"/>
          <w:szCs w:val="24"/>
          <w:lang w:eastAsia="hu-HU"/>
        </w:rPr>
        <w:t>2002/475/IB kerethatározat</w:t>
      </w:r>
      <w:r w:rsidRPr="00E01B72">
        <w:rPr>
          <w:rFonts w:ascii="Times New Roman" w:hAnsi="Times New Roman"/>
          <w:bCs/>
          <w:noProof/>
          <w:sz w:val="24"/>
          <w:szCs w:val="24"/>
          <w:lang w:eastAsia="hu-HU"/>
        </w:rPr>
        <w:t xml:space="preserve"> 1. és 3. cikke szerinti terrorista bűncselekményeket és terrorista tevékenységekkel összefüggő bűncselekményeket, valamint 4. cikke szerinti felbujtást, bűnsegélyt vagy kísérletet kell érteni.</w:t>
      </w:r>
    </w:p>
    <w:p w14:paraId="7F3E9844" w14:textId="77777777" w:rsidR="007B6109" w:rsidRPr="004F1745" w:rsidRDefault="007B6109" w:rsidP="009A5B9F">
      <w:pPr>
        <w:autoSpaceDE w:val="0"/>
        <w:autoSpaceDN w:val="0"/>
        <w:adjustRightInd w:val="0"/>
        <w:spacing w:after="0" w:line="240" w:lineRule="auto"/>
        <w:jc w:val="both"/>
        <w:rPr>
          <w:rFonts w:ascii="Times New Roman" w:hAnsi="Times New Roman"/>
          <w:bCs/>
          <w:noProof/>
          <w:sz w:val="24"/>
          <w:szCs w:val="24"/>
          <w:lang w:eastAsia="hu-HU"/>
        </w:rPr>
      </w:pPr>
      <w:r w:rsidRPr="00965383">
        <w:rPr>
          <w:rFonts w:ascii="Times New Roman" w:hAnsi="Times New Roman"/>
          <w:bCs/>
          <w:noProof/>
          <w:sz w:val="24"/>
          <w:szCs w:val="24"/>
          <w:lang w:eastAsia="hu-HU"/>
        </w:rPr>
        <w:t>(3)</w:t>
      </w:r>
      <w:r w:rsidRPr="00E01B72">
        <w:rPr>
          <w:rFonts w:ascii="Times New Roman" w:hAnsi="Times New Roman"/>
          <w:bCs/>
          <w:noProof/>
          <w:sz w:val="24"/>
          <w:szCs w:val="24"/>
          <w:lang w:eastAsia="hu-HU"/>
        </w:rPr>
        <w:t xml:space="preserve"> A </w:t>
      </w:r>
      <w:r>
        <w:rPr>
          <w:rFonts w:ascii="Times New Roman" w:hAnsi="Times New Roman"/>
          <w:bCs/>
          <w:noProof/>
          <w:sz w:val="24"/>
          <w:szCs w:val="24"/>
          <w:lang w:eastAsia="hu-HU"/>
        </w:rPr>
        <w:t xml:space="preserve">45. § (1) bekezdés </w:t>
      </w:r>
      <w:r w:rsidRPr="004F1745">
        <w:rPr>
          <w:rFonts w:ascii="Times New Roman" w:hAnsi="Times New Roman"/>
          <w:bCs/>
          <w:i/>
          <w:noProof/>
          <w:sz w:val="24"/>
          <w:szCs w:val="24"/>
          <w:lang w:eastAsia="hu-HU"/>
        </w:rPr>
        <w:t>5.</w:t>
      </w:r>
      <w:r>
        <w:rPr>
          <w:rFonts w:ascii="Times New Roman" w:hAnsi="Times New Roman"/>
          <w:bCs/>
          <w:noProof/>
          <w:sz w:val="24"/>
          <w:szCs w:val="24"/>
          <w:lang w:eastAsia="hu-HU"/>
        </w:rPr>
        <w:t xml:space="preserve"> </w:t>
      </w:r>
      <w:r w:rsidRPr="004F1745">
        <w:rPr>
          <w:rFonts w:ascii="Times New Roman" w:hAnsi="Times New Roman"/>
          <w:bCs/>
          <w:noProof/>
          <w:sz w:val="24"/>
          <w:szCs w:val="24"/>
          <w:lang w:eastAsia="hu-HU"/>
        </w:rPr>
        <w:t>pontja szerinti, szakmai tevékenységgel kapcsolatos bűncselekmények különösen az 1978. évi IV. törvény XV. fejezet III. címében meghatározott bűncselekmények, illetve a Btk. 265. §-ában meghatározott minősített adattal visszaélés.</w:t>
      </w:r>
    </w:p>
    <w:p w14:paraId="1F6476B2" w14:textId="77777777" w:rsidR="007B6109" w:rsidRPr="004F1745" w:rsidRDefault="007B6109" w:rsidP="009A5B9F">
      <w:pPr>
        <w:autoSpaceDE w:val="0"/>
        <w:autoSpaceDN w:val="0"/>
        <w:adjustRightInd w:val="0"/>
        <w:spacing w:after="0" w:line="240" w:lineRule="auto"/>
        <w:jc w:val="both"/>
        <w:rPr>
          <w:rFonts w:ascii="Times New Roman" w:hAnsi="Times New Roman"/>
          <w:bCs/>
          <w:noProof/>
          <w:sz w:val="24"/>
          <w:szCs w:val="24"/>
          <w:lang w:eastAsia="hu-HU"/>
        </w:rPr>
      </w:pPr>
      <w:r w:rsidRPr="00965383">
        <w:rPr>
          <w:rFonts w:ascii="Times New Roman" w:hAnsi="Times New Roman"/>
          <w:bCs/>
          <w:noProof/>
          <w:sz w:val="24"/>
          <w:szCs w:val="24"/>
          <w:lang w:eastAsia="hu-HU"/>
        </w:rPr>
        <w:t>(4)</w:t>
      </w:r>
      <w:r w:rsidRPr="004F1745">
        <w:rPr>
          <w:rFonts w:ascii="Times New Roman" w:hAnsi="Times New Roman"/>
          <w:bCs/>
          <w:noProof/>
          <w:sz w:val="24"/>
          <w:szCs w:val="24"/>
          <w:lang w:eastAsia="hu-HU"/>
        </w:rPr>
        <w:t xml:space="preserve"> A 4</w:t>
      </w:r>
      <w:r>
        <w:rPr>
          <w:rFonts w:ascii="Times New Roman" w:hAnsi="Times New Roman"/>
          <w:bCs/>
          <w:noProof/>
          <w:sz w:val="24"/>
          <w:szCs w:val="24"/>
          <w:lang w:eastAsia="hu-HU"/>
        </w:rPr>
        <w:t>6</w:t>
      </w:r>
      <w:r w:rsidRPr="004F1745">
        <w:rPr>
          <w:rFonts w:ascii="Times New Roman" w:hAnsi="Times New Roman"/>
          <w:bCs/>
          <w:noProof/>
          <w:sz w:val="24"/>
          <w:szCs w:val="24"/>
          <w:lang w:eastAsia="hu-HU"/>
        </w:rPr>
        <w:t xml:space="preserve">. § (1) bekezdés </w:t>
      </w:r>
      <w:r>
        <w:rPr>
          <w:rFonts w:ascii="Times New Roman" w:hAnsi="Times New Roman"/>
          <w:bCs/>
          <w:i/>
          <w:noProof/>
          <w:sz w:val="24"/>
          <w:szCs w:val="24"/>
          <w:lang w:eastAsia="hu-HU"/>
        </w:rPr>
        <w:t>a)</w:t>
      </w:r>
      <w:r w:rsidRPr="004F1745">
        <w:rPr>
          <w:rFonts w:ascii="Times New Roman" w:hAnsi="Times New Roman"/>
          <w:bCs/>
          <w:noProof/>
          <w:sz w:val="24"/>
          <w:szCs w:val="24"/>
          <w:lang w:eastAsia="hu-HU"/>
        </w:rPr>
        <w:t xml:space="preserve"> pontja pontja szerinti szakmai kötelezettségszegés az is, ha a gazdasági szereplő korábbi beszerzési eljárásban megszegte a minősített adatok védelmével, vagy a teljesítés biztonságával kapcsolatos kötelezettségeit.</w:t>
      </w:r>
    </w:p>
    <w:p w14:paraId="6C2A463B" w14:textId="77777777" w:rsidR="007B6109" w:rsidRPr="004F1745" w:rsidRDefault="007B6109" w:rsidP="009A5B9F">
      <w:pPr>
        <w:autoSpaceDE w:val="0"/>
        <w:autoSpaceDN w:val="0"/>
        <w:adjustRightInd w:val="0"/>
        <w:spacing w:after="0" w:line="240" w:lineRule="auto"/>
        <w:jc w:val="both"/>
        <w:rPr>
          <w:rFonts w:ascii="Times New Roman" w:hAnsi="Times New Roman"/>
          <w:bCs/>
          <w:noProof/>
          <w:sz w:val="24"/>
          <w:szCs w:val="24"/>
          <w:lang w:eastAsia="hu-HU"/>
        </w:rPr>
      </w:pPr>
      <w:r w:rsidRPr="00965383">
        <w:rPr>
          <w:rFonts w:ascii="Times New Roman" w:hAnsi="Times New Roman"/>
          <w:bCs/>
          <w:noProof/>
          <w:sz w:val="24"/>
          <w:szCs w:val="24"/>
          <w:lang w:eastAsia="hu-HU"/>
        </w:rPr>
        <w:t>(5)</w:t>
      </w:r>
      <w:r w:rsidRPr="00974066">
        <w:rPr>
          <w:rFonts w:ascii="Times New Roman" w:hAnsi="Times New Roman"/>
          <w:bCs/>
          <w:noProof/>
          <w:sz w:val="24"/>
          <w:szCs w:val="24"/>
          <w:lang w:eastAsia="hu-HU"/>
        </w:rPr>
        <w:t xml:space="preserve"> </w:t>
      </w:r>
      <w:r w:rsidRPr="004F1745">
        <w:rPr>
          <w:rFonts w:ascii="Times New Roman" w:hAnsi="Times New Roman"/>
          <w:bCs/>
          <w:noProof/>
          <w:sz w:val="24"/>
          <w:szCs w:val="24"/>
          <w:lang w:eastAsia="hu-HU"/>
        </w:rPr>
        <w:t>Az ajánlattevő, részvételre jelentkező, az eljárásba alvállalkozóként bevonni kívánt gazdasági szereplő és az alkalmasság igazolásában résztvevő gazdasági szereplő köteles az ajánlatkérő rendelkezésére bocsátani hozzájáruló nyilatkozatát a kizáró okok ellenőrzése során az ajánlatkérő tudomására jutó, a kizáró okokkal összefüggő adatok kezeléséhez.</w:t>
      </w:r>
    </w:p>
    <w:p w14:paraId="2CD52EC9" w14:textId="77777777" w:rsidR="007B6109" w:rsidRPr="00E01B72" w:rsidRDefault="007B6109" w:rsidP="00E01B72">
      <w:pPr>
        <w:tabs>
          <w:tab w:val="left" w:pos="0"/>
        </w:tabs>
        <w:autoSpaceDE w:val="0"/>
        <w:autoSpaceDN w:val="0"/>
        <w:adjustRightInd w:val="0"/>
        <w:spacing w:after="0" w:line="240" w:lineRule="auto"/>
        <w:jc w:val="both"/>
        <w:rPr>
          <w:rFonts w:ascii="Times New Roman" w:hAnsi="Times New Roman"/>
          <w:bCs/>
          <w:sz w:val="24"/>
          <w:szCs w:val="24"/>
          <w:lang w:eastAsia="hu-HU"/>
        </w:rPr>
      </w:pPr>
      <w:r>
        <w:rPr>
          <w:rFonts w:ascii="Times New Roman" w:hAnsi="Times New Roman"/>
          <w:b/>
          <w:bCs/>
          <w:sz w:val="24"/>
          <w:szCs w:val="24"/>
          <w:lang w:eastAsia="hu-HU"/>
        </w:rPr>
        <w:t xml:space="preserve">129. § </w:t>
      </w:r>
      <w:r w:rsidRPr="00965383">
        <w:rPr>
          <w:rFonts w:ascii="Times New Roman" w:hAnsi="Times New Roman"/>
          <w:bCs/>
          <w:sz w:val="24"/>
          <w:szCs w:val="24"/>
          <w:lang w:eastAsia="hu-HU"/>
        </w:rPr>
        <w:t>(1)</w:t>
      </w:r>
      <w:r w:rsidRPr="001523EE">
        <w:rPr>
          <w:rFonts w:ascii="Times New Roman" w:hAnsi="Times New Roman"/>
          <w:b/>
          <w:bCs/>
          <w:sz w:val="24"/>
          <w:szCs w:val="24"/>
          <w:lang w:eastAsia="hu-HU"/>
        </w:rPr>
        <w:t xml:space="preserve"> </w:t>
      </w:r>
      <w:r w:rsidRPr="00E01B72">
        <w:rPr>
          <w:rFonts w:ascii="Times New Roman" w:hAnsi="Times New Roman"/>
          <w:bCs/>
          <w:sz w:val="24"/>
          <w:szCs w:val="24"/>
          <w:lang w:eastAsia="hu-HU"/>
        </w:rPr>
        <w:t>Az ajánlatkérőnek az eljárásból ki kell zárnia azt a részvételre jelentkezőt, illetve ajánlattevőt,</w:t>
      </w:r>
    </w:p>
    <w:p w14:paraId="0970977C" w14:textId="77777777" w:rsidR="007B6109" w:rsidRPr="00E01B72" w:rsidRDefault="007B6109" w:rsidP="00E01B72">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E01B72">
        <w:rPr>
          <w:rFonts w:ascii="Times New Roman" w:hAnsi="Times New Roman"/>
          <w:bCs/>
          <w:i/>
          <w:iCs/>
          <w:sz w:val="24"/>
          <w:szCs w:val="24"/>
          <w:lang w:eastAsia="hu-HU"/>
        </w:rPr>
        <w:t xml:space="preserve">a) </w:t>
      </w:r>
      <w:r w:rsidRPr="00E01B72">
        <w:rPr>
          <w:rFonts w:ascii="Times New Roman" w:hAnsi="Times New Roman"/>
          <w:bCs/>
          <w:sz w:val="24"/>
          <w:szCs w:val="24"/>
          <w:lang w:eastAsia="hu-HU"/>
        </w:rPr>
        <w:t>aki nem szerepel a jegyzéken és a beszerzési eljáráshoz kötődő minősítés ajánlatkérő által történő kezdeményezése érdekében nem csatolta</w:t>
      </w:r>
      <w:r w:rsidRPr="008C4539">
        <w:rPr>
          <w:rFonts w:ascii="Times New Roman" w:hAnsi="Times New Roman"/>
          <w:bCs/>
          <w:sz w:val="24"/>
          <w:szCs w:val="24"/>
          <w:lang w:eastAsia="hu-HU"/>
        </w:rPr>
        <w:t xml:space="preserve"> </w:t>
      </w:r>
      <w:r>
        <w:rPr>
          <w:rFonts w:ascii="Times New Roman" w:hAnsi="Times New Roman"/>
          <w:bCs/>
          <w:sz w:val="24"/>
          <w:szCs w:val="24"/>
          <w:lang w:eastAsia="hu-HU"/>
        </w:rPr>
        <w:t xml:space="preserve">a külön jogszabályban meghatározott minta </w:t>
      </w:r>
      <w:r w:rsidRPr="00E01B72">
        <w:rPr>
          <w:rFonts w:ascii="Times New Roman" w:hAnsi="Times New Roman"/>
          <w:bCs/>
          <w:sz w:val="24"/>
          <w:szCs w:val="24"/>
          <w:lang w:eastAsia="hu-HU"/>
        </w:rPr>
        <w:t>szerinti, kitöltött adatlapokat, nyilatkozatokat,</w:t>
      </w:r>
    </w:p>
    <w:p w14:paraId="3F7027F2" w14:textId="77777777" w:rsidR="007B6109" w:rsidRPr="00E01B72" w:rsidRDefault="007B6109" w:rsidP="00E01B72">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E01B72">
        <w:rPr>
          <w:rFonts w:ascii="Times New Roman" w:hAnsi="Times New Roman"/>
          <w:bCs/>
          <w:i/>
          <w:iCs/>
          <w:sz w:val="24"/>
          <w:szCs w:val="24"/>
          <w:lang w:eastAsia="hu-HU"/>
        </w:rPr>
        <w:t xml:space="preserve">b) </w:t>
      </w:r>
      <w:r w:rsidRPr="00E01B72">
        <w:rPr>
          <w:rFonts w:ascii="Times New Roman" w:hAnsi="Times New Roman"/>
          <w:bCs/>
          <w:sz w:val="24"/>
          <w:szCs w:val="24"/>
          <w:lang w:eastAsia="hu-HU"/>
        </w:rPr>
        <w:t>akit a beszerzéshez kötődő minősítési vizsgálat eredményeként a jegyzékre nem vesznek fel,</w:t>
      </w:r>
    </w:p>
    <w:p w14:paraId="4CB935B9" w14:textId="2A0AEA84" w:rsidR="007B6109" w:rsidRPr="00E01B72" w:rsidRDefault="007B6109" w:rsidP="00E01B72">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E01B72">
        <w:rPr>
          <w:rFonts w:ascii="Times New Roman" w:hAnsi="Times New Roman"/>
          <w:bCs/>
          <w:i/>
          <w:iCs/>
          <w:sz w:val="24"/>
          <w:szCs w:val="24"/>
          <w:lang w:eastAsia="hu-HU"/>
        </w:rPr>
        <w:lastRenderedPageBreak/>
        <w:t xml:space="preserve">c) </w:t>
      </w:r>
      <w:r w:rsidRPr="00E01B72">
        <w:rPr>
          <w:rFonts w:ascii="Times New Roman" w:hAnsi="Times New Roman"/>
          <w:bCs/>
          <w:sz w:val="24"/>
          <w:szCs w:val="24"/>
          <w:lang w:eastAsia="hu-HU"/>
        </w:rPr>
        <w:t xml:space="preserve">aki a jegyzéken nem szereplő és alvállalkozóként bevonni kívánt gazdasági szereplő vonatkozásában az alvállalkozó beszerzési eljáráshoz kötődő minősítésének az ajánlatkérő </w:t>
      </w:r>
      <w:r>
        <w:rPr>
          <w:rFonts w:ascii="Times New Roman" w:hAnsi="Times New Roman"/>
          <w:bCs/>
          <w:sz w:val="24"/>
          <w:szCs w:val="24"/>
          <w:lang w:eastAsia="hu-HU"/>
        </w:rPr>
        <w:t xml:space="preserve">vagy részvételre jelentkező </w:t>
      </w:r>
      <w:r w:rsidRPr="00E01B72">
        <w:rPr>
          <w:rFonts w:ascii="Times New Roman" w:hAnsi="Times New Roman"/>
          <w:bCs/>
          <w:sz w:val="24"/>
          <w:szCs w:val="24"/>
          <w:lang w:eastAsia="hu-HU"/>
        </w:rPr>
        <w:t xml:space="preserve">által történő kezdeményezése érdekében nem csatolta az alvállalkozó által kitöltött, </w:t>
      </w:r>
      <w:r w:rsidR="00965383">
        <w:rPr>
          <w:rFonts w:ascii="Times New Roman" w:hAnsi="Times New Roman"/>
          <w:bCs/>
          <w:sz w:val="24"/>
          <w:szCs w:val="24"/>
          <w:lang w:eastAsia="hu-HU"/>
        </w:rPr>
        <w:t>e törvény felhatalmazás</w:t>
      </w:r>
      <w:r w:rsidR="00FA212D">
        <w:rPr>
          <w:rFonts w:ascii="Times New Roman" w:hAnsi="Times New Roman"/>
          <w:bCs/>
          <w:sz w:val="24"/>
          <w:szCs w:val="24"/>
          <w:lang w:eastAsia="hu-HU"/>
        </w:rPr>
        <w:t>a</w:t>
      </w:r>
      <w:r w:rsidR="00965383">
        <w:rPr>
          <w:rFonts w:ascii="Times New Roman" w:hAnsi="Times New Roman"/>
          <w:bCs/>
          <w:sz w:val="24"/>
          <w:szCs w:val="24"/>
          <w:lang w:eastAsia="hu-HU"/>
        </w:rPr>
        <w:t xml:space="preserve"> alapján kiadott miniszteri rendeletben</w:t>
      </w:r>
      <w:r>
        <w:rPr>
          <w:rFonts w:ascii="Times New Roman" w:hAnsi="Times New Roman"/>
          <w:bCs/>
          <w:sz w:val="24"/>
          <w:szCs w:val="24"/>
          <w:lang w:eastAsia="hu-HU"/>
        </w:rPr>
        <w:t xml:space="preserve"> meghatározott minta</w:t>
      </w:r>
      <w:r>
        <w:rPr>
          <w:rFonts w:ascii="Times New Roman" w:hAnsi="Times New Roman"/>
          <w:bCs/>
          <w:i/>
          <w:iCs/>
          <w:sz w:val="24"/>
          <w:szCs w:val="24"/>
          <w:lang w:eastAsia="hu-HU"/>
        </w:rPr>
        <w:t xml:space="preserve"> </w:t>
      </w:r>
      <w:r w:rsidRPr="00E01B72">
        <w:rPr>
          <w:rFonts w:ascii="Times New Roman" w:hAnsi="Times New Roman"/>
          <w:bCs/>
          <w:sz w:val="24"/>
          <w:szCs w:val="24"/>
          <w:lang w:eastAsia="hu-HU"/>
        </w:rPr>
        <w:t>szerinti adatlapokat, nyilatkozatokat,</w:t>
      </w:r>
      <w:r>
        <w:rPr>
          <w:rFonts w:ascii="Times New Roman" w:hAnsi="Times New Roman"/>
          <w:bCs/>
          <w:sz w:val="24"/>
          <w:szCs w:val="24"/>
          <w:lang w:eastAsia="hu-HU"/>
        </w:rPr>
        <w:t xml:space="preserve"> vagy</w:t>
      </w:r>
    </w:p>
    <w:p w14:paraId="784EC6A1" w14:textId="77777777" w:rsidR="007B6109" w:rsidRPr="00E01B72" w:rsidRDefault="007B6109" w:rsidP="00E01B72">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E01B72">
        <w:rPr>
          <w:rFonts w:ascii="Times New Roman" w:hAnsi="Times New Roman"/>
          <w:bCs/>
          <w:i/>
          <w:iCs/>
          <w:sz w:val="24"/>
          <w:szCs w:val="24"/>
          <w:lang w:eastAsia="hu-HU"/>
        </w:rPr>
        <w:t xml:space="preserve">d) </w:t>
      </w:r>
      <w:r w:rsidRPr="00E01B72">
        <w:rPr>
          <w:rFonts w:ascii="Times New Roman" w:hAnsi="Times New Roman"/>
          <w:bCs/>
          <w:sz w:val="24"/>
          <w:szCs w:val="24"/>
          <w:lang w:eastAsia="hu-HU"/>
        </w:rPr>
        <w:t>akinek a kiegészítő ellenőrzése során a nemzetbiztonsági szolgálat az érintett beszerzési eljárás vonatkozásában nemzetbiztonsági kockázati tényező, vagy a nemzetbiztonsági szolgálat rendeltetésszerű működését veszélyeztető biztonsági kockázati tényező fennállását állapította meg.</w:t>
      </w:r>
    </w:p>
    <w:p w14:paraId="0127192F" w14:textId="77777777" w:rsidR="007B6109" w:rsidRPr="00E01B72" w:rsidRDefault="007B6109" w:rsidP="00E01B72">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5F74CA">
        <w:rPr>
          <w:rFonts w:ascii="Times New Roman" w:hAnsi="Times New Roman"/>
          <w:bCs/>
          <w:sz w:val="24"/>
          <w:szCs w:val="24"/>
          <w:lang w:eastAsia="hu-HU"/>
        </w:rPr>
        <w:t>(2)</w:t>
      </w:r>
      <w:r w:rsidRPr="001523EE">
        <w:rPr>
          <w:rFonts w:ascii="Times New Roman" w:hAnsi="Times New Roman"/>
          <w:b/>
          <w:bCs/>
          <w:sz w:val="24"/>
          <w:szCs w:val="24"/>
          <w:lang w:eastAsia="hu-HU"/>
        </w:rPr>
        <w:t xml:space="preserve"> </w:t>
      </w:r>
      <w:r w:rsidR="00965383" w:rsidRPr="00965383">
        <w:rPr>
          <w:rFonts w:ascii="Times New Roman" w:hAnsi="Times New Roman"/>
          <w:bCs/>
          <w:sz w:val="24"/>
          <w:szCs w:val="24"/>
          <w:lang w:eastAsia="hu-HU"/>
        </w:rPr>
        <w:t>Az ajánlatkérőnek az eljárásból ki kell zárnia</w:t>
      </w:r>
      <w:r w:rsidRPr="00E01B72">
        <w:rPr>
          <w:rFonts w:ascii="Times New Roman" w:hAnsi="Times New Roman"/>
          <w:bCs/>
          <w:sz w:val="24"/>
          <w:szCs w:val="24"/>
          <w:lang w:eastAsia="hu-HU"/>
        </w:rPr>
        <w:t xml:space="preserve"> az olyan részvételre jelentkező, ajánlattevő, vagy alvállalkozó,</w:t>
      </w:r>
    </w:p>
    <w:p w14:paraId="53FDDBF1" w14:textId="77777777" w:rsidR="007B6109" w:rsidRDefault="007B6109" w:rsidP="00E01B72">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E01B72">
        <w:rPr>
          <w:rFonts w:ascii="Times New Roman" w:hAnsi="Times New Roman"/>
          <w:bCs/>
          <w:i/>
          <w:iCs/>
          <w:sz w:val="24"/>
          <w:szCs w:val="24"/>
          <w:lang w:eastAsia="hu-HU"/>
        </w:rPr>
        <w:t xml:space="preserve">a) </w:t>
      </w:r>
      <w:r w:rsidRPr="00E01B72">
        <w:rPr>
          <w:rFonts w:ascii="Times New Roman" w:hAnsi="Times New Roman"/>
          <w:bCs/>
          <w:sz w:val="24"/>
          <w:szCs w:val="24"/>
          <w:lang w:eastAsia="hu-HU"/>
        </w:rPr>
        <w:t>akit a jegyzékből a beszerzési eljárás alatt</w:t>
      </w:r>
      <w:r w:rsidRPr="004F1745">
        <w:rPr>
          <w:rFonts w:ascii="Times New Roman" w:hAnsi="Times New Roman"/>
          <w:bCs/>
          <w:sz w:val="24"/>
          <w:szCs w:val="24"/>
          <w:lang w:eastAsia="hu-HU"/>
        </w:rPr>
        <w:t xml:space="preserve"> töröltek,</w:t>
      </w:r>
    </w:p>
    <w:p w14:paraId="4CEB8B69" w14:textId="77777777" w:rsidR="007B6109" w:rsidRPr="00E01B72" w:rsidRDefault="007B6109" w:rsidP="00E01B72">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E01B72">
        <w:rPr>
          <w:rFonts w:ascii="Times New Roman" w:hAnsi="Times New Roman"/>
          <w:bCs/>
          <w:i/>
          <w:iCs/>
          <w:sz w:val="24"/>
          <w:szCs w:val="24"/>
          <w:lang w:eastAsia="hu-HU"/>
        </w:rPr>
        <w:t xml:space="preserve">b) </w:t>
      </w:r>
      <w:r w:rsidRPr="00E01B72">
        <w:rPr>
          <w:rFonts w:ascii="Times New Roman" w:hAnsi="Times New Roman"/>
          <w:bCs/>
          <w:sz w:val="24"/>
          <w:szCs w:val="24"/>
          <w:lang w:eastAsia="hu-HU"/>
        </w:rPr>
        <w:t>aki a megelőző öt éven belül a jegyzékre való felvételére irányuló eljárás során adatszolgáltatási kötelezettségének teljesítésekor hamis adatot szolgáltatott, illetve hamis nyilatkozatot tett.</w:t>
      </w:r>
    </w:p>
    <w:p w14:paraId="03501ECE" w14:textId="77777777" w:rsidR="007B6109" w:rsidRPr="00E01B72" w:rsidRDefault="007B6109" w:rsidP="00E01B72">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965383">
        <w:rPr>
          <w:rFonts w:ascii="Times New Roman" w:hAnsi="Times New Roman"/>
          <w:bCs/>
          <w:sz w:val="24"/>
          <w:szCs w:val="24"/>
          <w:lang w:eastAsia="hu-HU"/>
        </w:rPr>
        <w:t>(3)</w:t>
      </w:r>
      <w:r w:rsidRPr="001523EE">
        <w:rPr>
          <w:rFonts w:ascii="Times New Roman" w:hAnsi="Times New Roman"/>
          <w:b/>
          <w:bCs/>
          <w:sz w:val="24"/>
          <w:szCs w:val="24"/>
          <w:lang w:eastAsia="hu-HU"/>
        </w:rPr>
        <w:t xml:space="preserve"> </w:t>
      </w:r>
      <w:r w:rsidRPr="00E01B72">
        <w:rPr>
          <w:rFonts w:ascii="Times New Roman" w:hAnsi="Times New Roman"/>
          <w:bCs/>
          <w:sz w:val="24"/>
          <w:szCs w:val="24"/>
          <w:lang w:eastAsia="hu-HU"/>
        </w:rPr>
        <w:t xml:space="preserve">Ha a részvételre jelentkező vagy az ajánlattevő valamelyik alvállalkozójával szemben nemzetbiztonsági kockázati tényező merül fel, egy esetben a részvételre jelentkező vagy ajánlattevő ezen alvállalkozó helyett mást jelölhet meg. </w:t>
      </w:r>
      <w:r>
        <w:rPr>
          <w:rFonts w:ascii="Times New Roman" w:hAnsi="Times New Roman"/>
          <w:bCs/>
          <w:sz w:val="24"/>
          <w:szCs w:val="24"/>
          <w:lang w:eastAsia="hu-HU"/>
        </w:rPr>
        <w:t>A m</w:t>
      </w:r>
      <w:r w:rsidRPr="00E01B72">
        <w:rPr>
          <w:rFonts w:ascii="Times New Roman" w:hAnsi="Times New Roman"/>
          <w:bCs/>
          <w:sz w:val="24"/>
          <w:szCs w:val="24"/>
          <w:lang w:eastAsia="hu-HU"/>
        </w:rPr>
        <w:t>ásodik ilyen esetben, vagy ha két vagy annál több alvállalkozónál merül fel nemzetbiztonsági kockázati tényező, a részvételre jelentkezőt, illetve ajánlattevőt az eljárásból ki kell zárni.</w:t>
      </w:r>
    </w:p>
    <w:p w14:paraId="33BA6847" w14:textId="77777777" w:rsidR="007B6109" w:rsidRPr="00E01B72" w:rsidRDefault="007B6109" w:rsidP="00E01B72">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965383">
        <w:rPr>
          <w:rFonts w:ascii="Times New Roman" w:hAnsi="Times New Roman"/>
          <w:bCs/>
          <w:sz w:val="24"/>
          <w:szCs w:val="24"/>
          <w:lang w:eastAsia="hu-HU"/>
        </w:rPr>
        <w:t>(4)</w:t>
      </w:r>
      <w:r w:rsidRPr="001523EE">
        <w:rPr>
          <w:rFonts w:ascii="Times New Roman" w:hAnsi="Times New Roman"/>
          <w:b/>
          <w:bCs/>
          <w:sz w:val="24"/>
          <w:szCs w:val="24"/>
          <w:lang w:eastAsia="hu-HU"/>
        </w:rPr>
        <w:t xml:space="preserve"> </w:t>
      </w:r>
      <w:r w:rsidRPr="00E01B72">
        <w:rPr>
          <w:rFonts w:ascii="Times New Roman" w:hAnsi="Times New Roman"/>
          <w:bCs/>
          <w:sz w:val="24"/>
          <w:szCs w:val="24"/>
          <w:lang w:eastAsia="hu-HU"/>
        </w:rPr>
        <w:t>A „Bizalmas!” vagy annál magasabb minősítési szintű adatot érintő beszerzési eljárásból ki</w:t>
      </w:r>
      <w:r>
        <w:rPr>
          <w:rFonts w:ascii="Times New Roman" w:hAnsi="Times New Roman"/>
          <w:bCs/>
          <w:sz w:val="24"/>
          <w:szCs w:val="24"/>
          <w:lang w:eastAsia="hu-HU"/>
        </w:rPr>
        <w:t xml:space="preserve"> kell zárni</w:t>
      </w:r>
      <w:r w:rsidRPr="00E01B72">
        <w:rPr>
          <w:rFonts w:ascii="Times New Roman" w:hAnsi="Times New Roman"/>
          <w:bCs/>
          <w:sz w:val="24"/>
          <w:szCs w:val="24"/>
          <w:lang w:eastAsia="hu-HU"/>
        </w:rPr>
        <w:t xml:space="preserve"> az</w:t>
      </w:r>
      <w:r>
        <w:rPr>
          <w:rFonts w:ascii="Times New Roman" w:hAnsi="Times New Roman"/>
          <w:bCs/>
          <w:sz w:val="24"/>
          <w:szCs w:val="24"/>
          <w:lang w:eastAsia="hu-HU"/>
        </w:rPr>
        <w:t>t</w:t>
      </w:r>
      <w:r w:rsidRPr="00E01B72">
        <w:rPr>
          <w:rFonts w:ascii="Times New Roman" w:hAnsi="Times New Roman"/>
          <w:bCs/>
          <w:sz w:val="24"/>
          <w:szCs w:val="24"/>
          <w:lang w:eastAsia="hu-HU"/>
        </w:rPr>
        <w:t xml:space="preserve"> a részvételre jelentkező</w:t>
      </w:r>
      <w:r w:rsidR="00965383">
        <w:rPr>
          <w:rFonts w:ascii="Times New Roman" w:hAnsi="Times New Roman"/>
          <w:bCs/>
          <w:sz w:val="24"/>
          <w:szCs w:val="24"/>
          <w:lang w:eastAsia="hu-HU"/>
        </w:rPr>
        <w:t>t</w:t>
      </w:r>
      <w:r w:rsidRPr="00E01B72">
        <w:rPr>
          <w:rFonts w:ascii="Times New Roman" w:hAnsi="Times New Roman"/>
          <w:bCs/>
          <w:sz w:val="24"/>
          <w:szCs w:val="24"/>
          <w:lang w:eastAsia="hu-HU"/>
        </w:rPr>
        <w:t>, aki nem rendelkezik megfelelő szintű TBT-vel, vagy akitől a beszerzési eljárás alatt visszavonják a megfelelő szintű TBT-t.</w:t>
      </w:r>
    </w:p>
    <w:p w14:paraId="113F426A" w14:textId="77777777" w:rsidR="007B6109" w:rsidRPr="00E01B72" w:rsidRDefault="007B6109" w:rsidP="00E01B72">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965383">
        <w:rPr>
          <w:rFonts w:ascii="Times New Roman" w:hAnsi="Times New Roman"/>
          <w:bCs/>
          <w:sz w:val="24"/>
          <w:szCs w:val="24"/>
          <w:lang w:eastAsia="hu-HU"/>
        </w:rPr>
        <w:t>(5)</w:t>
      </w:r>
      <w:r w:rsidRPr="001523EE">
        <w:rPr>
          <w:rFonts w:ascii="Times New Roman" w:hAnsi="Times New Roman"/>
          <w:b/>
          <w:bCs/>
          <w:sz w:val="24"/>
          <w:szCs w:val="24"/>
          <w:lang w:eastAsia="hu-HU"/>
        </w:rPr>
        <w:t xml:space="preserve"> </w:t>
      </w:r>
      <w:r w:rsidRPr="00E01B72">
        <w:rPr>
          <w:rFonts w:ascii="Times New Roman" w:hAnsi="Times New Roman"/>
          <w:bCs/>
          <w:sz w:val="24"/>
          <w:szCs w:val="24"/>
          <w:lang w:eastAsia="hu-HU"/>
        </w:rPr>
        <w:t xml:space="preserve">A „Korlátozott terjesztésű!” minősítési szintű adatot érintő beszerzési eljárásból </w:t>
      </w:r>
      <w:r>
        <w:rPr>
          <w:rFonts w:ascii="Times New Roman" w:hAnsi="Times New Roman"/>
          <w:bCs/>
          <w:sz w:val="24"/>
          <w:szCs w:val="24"/>
          <w:lang w:eastAsia="hu-HU"/>
        </w:rPr>
        <w:t>ki kell zárni</w:t>
      </w:r>
      <w:r w:rsidRPr="00E01B72">
        <w:rPr>
          <w:rFonts w:ascii="Times New Roman" w:hAnsi="Times New Roman"/>
          <w:bCs/>
          <w:sz w:val="24"/>
          <w:szCs w:val="24"/>
          <w:lang w:eastAsia="hu-HU"/>
        </w:rPr>
        <w:t xml:space="preserve"> az olyan részvételre jelentkező</w:t>
      </w:r>
      <w:r>
        <w:rPr>
          <w:rFonts w:ascii="Times New Roman" w:hAnsi="Times New Roman"/>
          <w:bCs/>
          <w:sz w:val="24"/>
          <w:szCs w:val="24"/>
          <w:lang w:eastAsia="hu-HU"/>
        </w:rPr>
        <w:t>t</w:t>
      </w:r>
      <w:r w:rsidRPr="00E01B72">
        <w:rPr>
          <w:rFonts w:ascii="Times New Roman" w:hAnsi="Times New Roman"/>
          <w:bCs/>
          <w:sz w:val="24"/>
          <w:szCs w:val="24"/>
          <w:lang w:eastAsia="hu-HU"/>
        </w:rPr>
        <w:t>, aki nem teljesíti a Mavtv.-ben a „Korlátozott terjesztésű!” minősítési szintű adatok felhasználásához előírt feltételeket.</w:t>
      </w:r>
    </w:p>
    <w:p w14:paraId="42E3A616" w14:textId="77777777" w:rsidR="007B6109" w:rsidRPr="00E01B72" w:rsidRDefault="007B6109" w:rsidP="00E01B72">
      <w:pPr>
        <w:tabs>
          <w:tab w:val="left" w:pos="0"/>
        </w:tabs>
        <w:autoSpaceDE w:val="0"/>
        <w:autoSpaceDN w:val="0"/>
        <w:adjustRightInd w:val="0"/>
        <w:spacing w:after="0" w:line="240" w:lineRule="auto"/>
        <w:jc w:val="both"/>
        <w:rPr>
          <w:rFonts w:ascii="Times New Roman" w:hAnsi="Times New Roman"/>
          <w:bCs/>
          <w:sz w:val="24"/>
          <w:szCs w:val="24"/>
          <w:lang w:eastAsia="hu-HU"/>
        </w:rPr>
      </w:pPr>
      <w:r w:rsidRPr="00965383">
        <w:rPr>
          <w:rFonts w:ascii="Times New Roman" w:hAnsi="Times New Roman"/>
          <w:bCs/>
          <w:sz w:val="24"/>
          <w:szCs w:val="24"/>
          <w:lang w:eastAsia="hu-HU"/>
        </w:rPr>
        <w:t>(6)</w:t>
      </w:r>
      <w:r w:rsidRPr="001523EE">
        <w:rPr>
          <w:rFonts w:ascii="Times New Roman" w:hAnsi="Times New Roman"/>
          <w:b/>
          <w:bCs/>
          <w:sz w:val="24"/>
          <w:szCs w:val="24"/>
          <w:lang w:eastAsia="hu-HU"/>
        </w:rPr>
        <w:t xml:space="preserve"> </w:t>
      </w:r>
      <w:r w:rsidRPr="00E01B72">
        <w:rPr>
          <w:rFonts w:ascii="Times New Roman" w:hAnsi="Times New Roman"/>
          <w:bCs/>
          <w:sz w:val="24"/>
          <w:szCs w:val="24"/>
          <w:lang w:eastAsia="hu-HU"/>
        </w:rPr>
        <w:t>Az ajánlatkérő köteles a részvételi és az ajánlattételi felhívásban hivatkozni az (1)-(5) bekezdésben felsorolt kizáró okokra.</w:t>
      </w:r>
    </w:p>
    <w:p w14:paraId="32678212" w14:textId="77777777" w:rsidR="007B6109" w:rsidRPr="001523EE" w:rsidRDefault="007B6109" w:rsidP="00E01B72">
      <w:pPr>
        <w:tabs>
          <w:tab w:val="left" w:pos="0"/>
        </w:tabs>
        <w:autoSpaceDE w:val="0"/>
        <w:autoSpaceDN w:val="0"/>
        <w:adjustRightInd w:val="0"/>
        <w:spacing w:after="0" w:line="240" w:lineRule="auto"/>
        <w:jc w:val="both"/>
        <w:rPr>
          <w:rFonts w:ascii="Times New Roman" w:hAnsi="Times New Roman"/>
          <w:b/>
          <w:bCs/>
          <w:sz w:val="24"/>
          <w:szCs w:val="24"/>
          <w:lang w:eastAsia="hu-HU"/>
        </w:rPr>
      </w:pPr>
      <w:r w:rsidRPr="00965383">
        <w:rPr>
          <w:rFonts w:ascii="Times New Roman" w:hAnsi="Times New Roman"/>
          <w:bCs/>
          <w:sz w:val="24"/>
          <w:szCs w:val="24"/>
          <w:lang w:eastAsia="hu-HU"/>
        </w:rPr>
        <w:t>(7)</w:t>
      </w:r>
      <w:r w:rsidRPr="001523EE">
        <w:rPr>
          <w:rFonts w:ascii="Times New Roman" w:hAnsi="Times New Roman"/>
          <w:b/>
          <w:bCs/>
          <w:sz w:val="24"/>
          <w:szCs w:val="24"/>
          <w:lang w:eastAsia="hu-HU"/>
        </w:rPr>
        <w:t xml:space="preserve"> </w:t>
      </w:r>
      <w:r>
        <w:rPr>
          <w:rFonts w:ascii="Times New Roman" w:hAnsi="Times New Roman"/>
          <w:bCs/>
          <w:sz w:val="24"/>
          <w:szCs w:val="24"/>
          <w:lang w:eastAsia="hu-HU"/>
        </w:rPr>
        <w:t>Ha</w:t>
      </w:r>
      <w:r w:rsidRPr="00E01B72">
        <w:rPr>
          <w:rFonts w:ascii="Times New Roman" w:hAnsi="Times New Roman"/>
          <w:bCs/>
          <w:sz w:val="24"/>
          <w:szCs w:val="24"/>
          <w:lang w:eastAsia="hu-HU"/>
        </w:rPr>
        <w:t xml:space="preserve"> a részvételre jelentkező az ajánlattételi szakaszban nem nyújt be ajánlatot, köteles az ajánlatkérőnek az ajánlattételi határidőig visszaküldeni az ajánlattételi felhívással kapcsolatos összes iratot. A kizárt, az érvénytelen vagy a nem nyertes ajánlatot benyújtó ajánlattevő az értesítés kézhezvételétől számított 15 napon belül köteles a beszerzéssel kapcsolatos összes iratot az ajánlatkérőnek visszaküldeni. A nyertes ajánlattevő a szerződés teljesítését követő 30 napon belül a beszerzéssel kapcsolatos minősített adatot tartalmazó valamennyi iratot köteles visszaküldeni az ajánlatkérő részére, és ezzel egyidejűleg az említett adatok elektronikus adatbázisaiból való törlését is kezdeményezi.</w:t>
      </w:r>
    </w:p>
    <w:p w14:paraId="47F5AB7B" w14:textId="77777777" w:rsidR="003D2A15" w:rsidRDefault="007B6109" w:rsidP="005F74CA">
      <w:pPr>
        <w:tabs>
          <w:tab w:val="left" w:pos="0"/>
        </w:tabs>
        <w:autoSpaceDE w:val="0"/>
        <w:autoSpaceDN w:val="0"/>
        <w:adjustRightInd w:val="0"/>
        <w:spacing w:after="0" w:line="240" w:lineRule="auto"/>
        <w:jc w:val="both"/>
        <w:rPr>
          <w:rFonts w:ascii="Times" w:hAnsi="Times" w:cs="Times"/>
          <w:color w:val="000000"/>
          <w:sz w:val="24"/>
          <w:szCs w:val="24"/>
        </w:rPr>
      </w:pPr>
      <w:r w:rsidRPr="00965383">
        <w:rPr>
          <w:rFonts w:ascii="Times New Roman" w:hAnsi="Times New Roman"/>
          <w:bCs/>
          <w:sz w:val="24"/>
          <w:szCs w:val="24"/>
          <w:lang w:eastAsia="hu-HU"/>
        </w:rPr>
        <w:t>(8)</w:t>
      </w:r>
      <w:r w:rsidRPr="001523EE">
        <w:rPr>
          <w:rFonts w:ascii="Times New Roman" w:hAnsi="Times New Roman"/>
          <w:b/>
          <w:bCs/>
          <w:sz w:val="24"/>
          <w:szCs w:val="24"/>
          <w:lang w:eastAsia="hu-HU"/>
        </w:rPr>
        <w:t xml:space="preserve"> </w:t>
      </w:r>
      <w:r>
        <w:rPr>
          <w:rFonts w:ascii="Times New Roman" w:hAnsi="Times New Roman"/>
          <w:bCs/>
          <w:sz w:val="24"/>
          <w:szCs w:val="24"/>
          <w:lang w:eastAsia="hu-HU"/>
        </w:rPr>
        <w:t>Ha</w:t>
      </w:r>
      <w:r w:rsidRPr="00E01B72">
        <w:rPr>
          <w:rFonts w:ascii="Times New Roman" w:hAnsi="Times New Roman"/>
          <w:bCs/>
          <w:sz w:val="24"/>
          <w:szCs w:val="24"/>
          <w:lang w:eastAsia="hu-HU"/>
        </w:rPr>
        <w:t xml:space="preserve"> a részvételre jelentkező vagy ajánlattevő a (7) bekezdés szerinti határidőben a korábbi beszerzési eljárásban történő ajánlattételhez rendelkezésére bocsátott iratokat hiánytalanul nem küldi vissza az ajánlatkérőnek, az ajánlatkérő felszólítja az összes irat visszaszolgáltatására, valamint a felszólítással egyidejűleg e tényről az AH-t értesíti. Az AH a mulasztó gazdasági szereplő jegyzéken való szerepeltetését az értesítés kézhezvételének napjától – az ajánlattevő egyidejű értesítése mellett – mindaddig felfüggeszti, amíg az iratokat az ajánlattevő vissza nem szolgáltatja. Az okmányok visszaszolgáltatásának tényéről az ajánlatkérő az AH-t haladéktalanul tájékoztatja.</w:t>
      </w:r>
    </w:p>
    <w:p w14:paraId="36C05757" w14:textId="77777777" w:rsidR="003D2A15" w:rsidRPr="003D2A15" w:rsidRDefault="003D2A15" w:rsidP="003D2A15">
      <w:pPr>
        <w:spacing w:after="0" w:line="240" w:lineRule="auto"/>
        <w:ind w:right="147"/>
        <w:jc w:val="both"/>
        <w:rPr>
          <w:rFonts w:ascii="Times" w:hAnsi="Times" w:cs="Times"/>
          <w:color w:val="000000"/>
          <w:sz w:val="24"/>
          <w:szCs w:val="24"/>
        </w:rPr>
      </w:pPr>
    </w:p>
    <w:p w14:paraId="0BE36D4A" w14:textId="77777777" w:rsidR="007B6109" w:rsidRPr="00944E55" w:rsidRDefault="007B6109" w:rsidP="00E01B72">
      <w:pPr>
        <w:ind w:left="150" w:right="150"/>
        <w:jc w:val="center"/>
        <w:rPr>
          <w:rFonts w:ascii="Times" w:hAnsi="Times" w:cs="Times"/>
          <w:b/>
          <w:color w:val="000000"/>
          <w:sz w:val="24"/>
          <w:szCs w:val="24"/>
        </w:rPr>
      </w:pPr>
      <w:r w:rsidRPr="00944E55">
        <w:rPr>
          <w:rFonts w:ascii="Times" w:hAnsi="Times" w:cs="Times"/>
          <w:b/>
          <w:color w:val="000000"/>
          <w:sz w:val="24"/>
          <w:szCs w:val="24"/>
        </w:rPr>
        <w:t>6</w:t>
      </w:r>
      <w:r>
        <w:rPr>
          <w:rFonts w:ascii="Times" w:hAnsi="Times" w:cs="Times"/>
          <w:b/>
          <w:color w:val="000000"/>
          <w:sz w:val="24"/>
          <w:szCs w:val="24"/>
        </w:rPr>
        <w:t>9</w:t>
      </w:r>
      <w:r w:rsidRPr="00944E55">
        <w:rPr>
          <w:rFonts w:ascii="Times" w:hAnsi="Times" w:cs="Times"/>
          <w:b/>
          <w:color w:val="000000"/>
          <w:sz w:val="24"/>
          <w:szCs w:val="24"/>
        </w:rPr>
        <w:t>. Alkalmassági követelmények</w:t>
      </w:r>
    </w:p>
    <w:p w14:paraId="2EE46AB4" w14:textId="77777777" w:rsidR="007B6109" w:rsidRPr="00944E55" w:rsidRDefault="007B6109" w:rsidP="00E01B72">
      <w:pPr>
        <w:tabs>
          <w:tab w:val="left" w:pos="3119"/>
        </w:tabs>
        <w:spacing w:after="0" w:line="240" w:lineRule="auto"/>
        <w:jc w:val="both"/>
        <w:rPr>
          <w:rFonts w:ascii="Times New Roman" w:hAnsi="Times New Roman"/>
          <w:bCs/>
          <w:color w:val="000000"/>
          <w:sz w:val="24"/>
          <w:szCs w:val="24"/>
        </w:rPr>
      </w:pPr>
      <w:r w:rsidRPr="00944E55">
        <w:rPr>
          <w:rFonts w:ascii="Times New Roman" w:hAnsi="Times New Roman"/>
          <w:b/>
          <w:bCs/>
          <w:color w:val="000000"/>
          <w:sz w:val="24"/>
          <w:szCs w:val="24"/>
        </w:rPr>
        <w:t>1</w:t>
      </w:r>
      <w:r>
        <w:rPr>
          <w:rFonts w:ascii="Times New Roman" w:hAnsi="Times New Roman"/>
          <w:b/>
          <w:bCs/>
          <w:color w:val="000000"/>
          <w:sz w:val="24"/>
          <w:szCs w:val="24"/>
        </w:rPr>
        <w:t>30</w:t>
      </w:r>
      <w:r w:rsidRPr="00944E55">
        <w:rPr>
          <w:rFonts w:ascii="Times New Roman" w:hAnsi="Times New Roman"/>
          <w:b/>
          <w:bCs/>
          <w:color w:val="000000"/>
          <w:sz w:val="24"/>
          <w:szCs w:val="24"/>
        </w:rPr>
        <w:t xml:space="preserve">. § </w:t>
      </w:r>
      <w:r w:rsidRPr="003D2A15">
        <w:rPr>
          <w:rFonts w:ascii="Times New Roman" w:hAnsi="Times New Roman"/>
          <w:bCs/>
          <w:color w:val="000000"/>
          <w:sz w:val="24"/>
          <w:szCs w:val="24"/>
        </w:rPr>
        <w:t>(1)</w:t>
      </w:r>
      <w:r w:rsidRPr="00944E55">
        <w:rPr>
          <w:rFonts w:ascii="Times New Roman" w:hAnsi="Times New Roman"/>
          <w:bCs/>
          <w:color w:val="000000"/>
          <w:sz w:val="24"/>
          <w:szCs w:val="24"/>
        </w:rPr>
        <w:t xml:space="preserve"> Az ajánlatkérő a gazdasági szereplő szerződés teljesítésére való alkalmasságát a 46-</w:t>
      </w:r>
      <w:r>
        <w:rPr>
          <w:rFonts w:ascii="Times New Roman" w:hAnsi="Times New Roman"/>
          <w:bCs/>
          <w:color w:val="000000"/>
          <w:sz w:val="24"/>
          <w:szCs w:val="24"/>
        </w:rPr>
        <w:t>50</w:t>
      </w:r>
      <w:r w:rsidRPr="00944E55">
        <w:rPr>
          <w:rFonts w:ascii="Times New Roman" w:hAnsi="Times New Roman"/>
          <w:bCs/>
          <w:color w:val="000000"/>
          <w:sz w:val="24"/>
          <w:szCs w:val="24"/>
        </w:rPr>
        <w:t xml:space="preserve">. §-ban foglaltak mellett a (2)-(6) bekezdésben foglaltak szerint is köteles ellenőrizni. </w:t>
      </w:r>
    </w:p>
    <w:p w14:paraId="0BDE456C" w14:textId="77777777" w:rsidR="007B6109" w:rsidRPr="00E01B72" w:rsidRDefault="007B6109" w:rsidP="00E01B72">
      <w:pPr>
        <w:tabs>
          <w:tab w:val="left" w:pos="3119"/>
        </w:tabs>
        <w:spacing w:after="0" w:line="240" w:lineRule="auto"/>
        <w:jc w:val="both"/>
        <w:rPr>
          <w:rFonts w:ascii="Times New Roman" w:hAnsi="Times New Roman"/>
          <w:bCs/>
          <w:color w:val="000000"/>
          <w:sz w:val="24"/>
          <w:szCs w:val="24"/>
        </w:rPr>
      </w:pPr>
      <w:r w:rsidRPr="00E01B72">
        <w:rPr>
          <w:rFonts w:ascii="Times New Roman" w:hAnsi="Times New Roman"/>
          <w:bCs/>
          <w:color w:val="000000"/>
          <w:sz w:val="24"/>
          <w:szCs w:val="24"/>
        </w:rPr>
        <w:lastRenderedPageBreak/>
        <w:t>(2) A gazdasági szereplő a minősített adatokat keletkeztető, annak megismerését igénylő vagy minősített adatokat tartalmazó beszerzési szerződések esetében a beszerzési eljárás során bizonyítani köteles, hogy alkalmas az ilyen adatoknak a Mavtv.-ben foglalt előírásoknak megfelelő feldolgozására, felhasználására, tárolására és továbbítására.</w:t>
      </w:r>
    </w:p>
    <w:p w14:paraId="691A0564" w14:textId="77777777" w:rsidR="007B6109" w:rsidRPr="00E01B72" w:rsidRDefault="007B6109" w:rsidP="00E01B72">
      <w:pPr>
        <w:tabs>
          <w:tab w:val="left" w:pos="3119"/>
        </w:tabs>
        <w:spacing w:after="0" w:line="240" w:lineRule="auto"/>
        <w:jc w:val="both"/>
        <w:rPr>
          <w:rFonts w:ascii="Times New Roman" w:hAnsi="Times New Roman"/>
          <w:bCs/>
          <w:color w:val="000000"/>
          <w:sz w:val="24"/>
          <w:szCs w:val="24"/>
        </w:rPr>
      </w:pPr>
      <w:r w:rsidRPr="003D2A15">
        <w:rPr>
          <w:rFonts w:ascii="Times New Roman" w:hAnsi="Times New Roman"/>
          <w:color w:val="000000"/>
          <w:sz w:val="24"/>
          <w:szCs w:val="24"/>
        </w:rPr>
        <w:t>(</w:t>
      </w:r>
      <w:r w:rsidR="0047054A">
        <w:rPr>
          <w:rFonts w:ascii="Times New Roman" w:hAnsi="Times New Roman"/>
          <w:color w:val="000000"/>
          <w:sz w:val="24"/>
          <w:szCs w:val="24"/>
        </w:rPr>
        <w:t>3</w:t>
      </w:r>
      <w:r w:rsidRPr="003D2A15">
        <w:rPr>
          <w:rFonts w:ascii="Times New Roman" w:hAnsi="Times New Roman"/>
          <w:color w:val="000000"/>
          <w:sz w:val="24"/>
          <w:szCs w:val="24"/>
        </w:rPr>
        <w:t>)</w:t>
      </w:r>
      <w:r w:rsidRPr="00E01B72">
        <w:rPr>
          <w:rFonts w:ascii="Times New Roman" w:hAnsi="Times New Roman"/>
          <w:bCs/>
          <w:color w:val="000000"/>
          <w:sz w:val="24"/>
          <w:szCs w:val="24"/>
        </w:rPr>
        <w:t xml:space="preserve"> Az ajánlatkérő köteles a beszerzésen részt venni szándékozó gazdasági szereplő TBT-je érvényességét a</w:t>
      </w:r>
      <w:r>
        <w:rPr>
          <w:rFonts w:ascii="Times New Roman" w:hAnsi="Times New Roman"/>
          <w:bCs/>
          <w:color w:val="000000"/>
          <w:sz w:val="24"/>
          <w:szCs w:val="24"/>
        </w:rPr>
        <w:t>z</w:t>
      </w:r>
      <w:r w:rsidRPr="00E01B72">
        <w:rPr>
          <w:rFonts w:ascii="Times New Roman" w:hAnsi="Times New Roman"/>
          <w:bCs/>
          <w:color w:val="000000"/>
          <w:sz w:val="24"/>
          <w:szCs w:val="24"/>
        </w:rPr>
        <w:t xml:space="preserve"> </w:t>
      </w:r>
      <w:r>
        <w:rPr>
          <w:rFonts w:ascii="Times New Roman" w:hAnsi="Times New Roman"/>
          <w:bCs/>
          <w:color w:val="000000"/>
          <w:sz w:val="24"/>
          <w:szCs w:val="24"/>
        </w:rPr>
        <w:t>NBF-fel</w:t>
      </w:r>
      <w:r w:rsidRPr="00E01B72">
        <w:rPr>
          <w:rFonts w:ascii="Times New Roman" w:hAnsi="Times New Roman"/>
          <w:bCs/>
          <w:color w:val="000000"/>
          <w:sz w:val="24"/>
          <w:szCs w:val="24"/>
        </w:rPr>
        <w:t xml:space="preserve"> írásban visszaigazoltatni, mielőtt a minősített adathoz a gazdasági szereplő hozzáférhetne.</w:t>
      </w:r>
    </w:p>
    <w:p w14:paraId="264DC045" w14:textId="77777777" w:rsidR="007B6109" w:rsidRPr="00E01B72" w:rsidRDefault="007B6109" w:rsidP="00E01B72">
      <w:pPr>
        <w:tabs>
          <w:tab w:val="left" w:pos="3119"/>
        </w:tabs>
        <w:spacing w:after="0" w:line="240" w:lineRule="auto"/>
        <w:jc w:val="both"/>
        <w:rPr>
          <w:rFonts w:ascii="Times New Roman" w:hAnsi="Times New Roman"/>
          <w:bCs/>
          <w:color w:val="000000"/>
          <w:sz w:val="24"/>
          <w:szCs w:val="24"/>
        </w:rPr>
      </w:pPr>
      <w:r w:rsidRPr="003D2A15">
        <w:rPr>
          <w:rFonts w:ascii="Times New Roman" w:hAnsi="Times New Roman"/>
          <w:color w:val="000000"/>
          <w:sz w:val="24"/>
          <w:szCs w:val="24"/>
        </w:rPr>
        <w:t>(</w:t>
      </w:r>
      <w:r w:rsidR="0047054A">
        <w:rPr>
          <w:rFonts w:ascii="Times New Roman" w:hAnsi="Times New Roman"/>
          <w:color w:val="000000"/>
          <w:sz w:val="24"/>
          <w:szCs w:val="24"/>
        </w:rPr>
        <w:t>4</w:t>
      </w:r>
      <w:r w:rsidRPr="003D2A15">
        <w:rPr>
          <w:rFonts w:ascii="Times New Roman" w:hAnsi="Times New Roman"/>
          <w:color w:val="000000"/>
          <w:sz w:val="24"/>
          <w:szCs w:val="24"/>
        </w:rPr>
        <w:t>)</w:t>
      </w:r>
      <w:r w:rsidRPr="00E01B72">
        <w:rPr>
          <w:rFonts w:ascii="Times New Roman" w:hAnsi="Times New Roman"/>
          <w:bCs/>
          <w:color w:val="000000"/>
          <w:sz w:val="24"/>
          <w:szCs w:val="24"/>
        </w:rPr>
        <w:t xml:space="preserve"> Az ajánlatkérő köteles elismerni a nemzeti joggal összhangban kiadott biztonsági tanúsítványokkal egyenértékűnek tekintett biztonsági tanúsítványokat, fenntartva ugyanakkor a lehetőséget, hogy ha szükségesnek tartja, akkreditált szervnél ellenőrző vizsgálat lefolytatását kezdeményezheti.</w:t>
      </w:r>
    </w:p>
    <w:p w14:paraId="0FD5E2F9" w14:textId="77777777" w:rsidR="007B6109" w:rsidRPr="00046F8C" w:rsidRDefault="007B6109" w:rsidP="00E01B72">
      <w:pPr>
        <w:tabs>
          <w:tab w:val="left" w:pos="3119"/>
        </w:tabs>
        <w:spacing w:after="0" w:line="240" w:lineRule="auto"/>
        <w:jc w:val="both"/>
        <w:rPr>
          <w:rFonts w:ascii="Times New Roman" w:hAnsi="Times New Roman"/>
          <w:bCs/>
          <w:color w:val="000000"/>
          <w:sz w:val="24"/>
          <w:szCs w:val="24"/>
        </w:rPr>
      </w:pPr>
      <w:r w:rsidRPr="003D2A15">
        <w:rPr>
          <w:rFonts w:ascii="Times New Roman" w:hAnsi="Times New Roman"/>
          <w:color w:val="000000"/>
          <w:sz w:val="24"/>
          <w:szCs w:val="24"/>
        </w:rPr>
        <w:t>(</w:t>
      </w:r>
      <w:r w:rsidR="0047054A">
        <w:rPr>
          <w:rFonts w:ascii="Times New Roman" w:hAnsi="Times New Roman"/>
          <w:color w:val="000000"/>
          <w:sz w:val="24"/>
          <w:szCs w:val="24"/>
        </w:rPr>
        <w:t>5</w:t>
      </w:r>
      <w:r w:rsidRPr="003D2A15">
        <w:rPr>
          <w:rFonts w:ascii="Times New Roman" w:hAnsi="Times New Roman"/>
          <w:color w:val="000000"/>
          <w:sz w:val="24"/>
          <w:szCs w:val="24"/>
        </w:rPr>
        <w:t>)</w:t>
      </w:r>
      <w:r w:rsidRPr="00E01B72">
        <w:rPr>
          <w:rFonts w:ascii="Times New Roman" w:hAnsi="Times New Roman"/>
          <w:bCs/>
          <w:color w:val="000000"/>
          <w:sz w:val="24"/>
          <w:szCs w:val="24"/>
        </w:rPr>
        <w:t xml:space="preserve"> Az ajánlatkérő a „Bizalmas!” vagy annál magasabb minősítési szintű adatokat érintő beszerzési eljárás során a nem Magyarországon letelepedett részvételre jelentkező esetén az </w:t>
      </w:r>
      <w:r w:rsidRPr="00046F8C">
        <w:rPr>
          <w:rFonts w:ascii="Times New Roman" w:hAnsi="Times New Roman"/>
          <w:bCs/>
          <w:color w:val="000000"/>
          <w:sz w:val="24"/>
          <w:szCs w:val="24"/>
        </w:rPr>
        <w:t>NBF útján beszerzi a részvételre jelentkező tagállama nemzeti biztonsági hatóságának igazolását az érintett gazdálkodó szervezet TBT-jének meglétére vonatkozóan.</w:t>
      </w:r>
    </w:p>
    <w:p w14:paraId="1B711E03" w14:textId="77777777" w:rsidR="003D2A15" w:rsidRPr="003D2A15" w:rsidRDefault="007B6109" w:rsidP="005F74CA">
      <w:pPr>
        <w:autoSpaceDE w:val="0"/>
        <w:autoSpaceDN w:val="0"/>
        <w:adjustRightInd w:val="0"/>
        <w:spacing w:after="0" w:line="240" w:lineRule="auto"/>
        <w:jc w:val="both"/>
        <w:rPr>
          <w:rFonts w:ascii="Times" w:hAnsi="Times" w:cs="Times"/>
          <w:color w:val="000000"/>
          <w:sz w:val="24"/>
          <w:szCs w:val="24"/>
        </w:rPr>
      </w:pPr>
      <w:r w:rsidRPr="003D2A15">
        <w:rPr>
          <w:rFonts w:ascii="Times New Roman" w:hAnsi="Times New Roman"/>
          <w:color w:val="000000"/>
          <w:sz w:val="24"/>
          <w:szCs w:val="24"/>
        </w:rPr>
        <w:t>(</w:t>
      </w:r>
      <w:r w:rsidR="0047054A">
        <w:rPr>
          <w:rFonts w:ascii="Times New Roman" w:hAnsi="Times New Roman"/>
          <w:color w:val="000000"/>
          <w:sz w:val="24"/>
          <w:szCs w:val="24"/>
        </w:rPr>
        <w:t>6</w:t>
      </w:r>
      <w:r w:rsidRPr="003D2A15">
        <w:rPr>
          <w:rFonts w:ascii="Times New Roman" w:hAnsi="Times New Roman"/>
          <w:color w:val="000000"/>
          <w:sz w:val="24"/>
          <w:szCs w:val="24"/>
        </w:rPr>
        <w:t>)</w:t>
      </w:r>
      <w:r w:rsidRPr="00046F8C">
        <w:rPr>
          <w:rFonts w:ascii="Times New Roman" w:hAnsi="Times New Roman"/>
          <w:b/>
          <w:color w:val="000000"/>
          <w:sz w:val="24"/>
          <w:szCs w:val="24"/>
        </w:rPr>
        <w:t xml:space="preserve"> </w:t>
      </w:r>
      <w:r w:rsidRPr="00046F8C">
        <w:rPr>
          <w:rFonts w:ascii="Times New Roman" w:hAnsi="Times New Roman"/>
          <w:color w:val="000000"/>
          <w:sz w:val="24"/>
          <w:szCs w:val="24"/>
        </w:rPr>
        <w:t>Az</w:t>
      </w:r>
      <w:r w:rsidRPr="00046F8C">
        <w:rPr>
          <w:rFonts w:ascii="Times New Roman" w:hAnsi="Times New Roman"/>
          <w:sz w:val="24"/>
          <w:szCs w:val="24"/>
        </w:rPr>
        <w:t xml:space="preserve"> ajánlatkérő </w:t>
      </w:r>
      <w:r w:rsidRPr="002B7EED">
        <w:rPr>
          <w:rFonts w:ascii="Times New Roman" w:hAnsi="Times New Roman"/>
          <w:sz w:val="24"/>
          <w:szCs w:val="24"/>
        </w:rPr>
        <w:t>11</w:t>
      </w:r>
      <w:r>
        <w:rPr>
          <w:rFonts w:ascii="Times New Roman" w:hAnsi="Times New Roman"/>
          <w:sz w:val="24"/>
          <w:szCs w:val="24"/>
        </w:rPr>
        <w:t>8</w:t>
      </w:r>
      <w:r w:rsidRPr="002B7EED">
        <w:rPr>
          <w:rFonts w:ascii="Times New Roman" w:hAnsi="Times New Roman"/>
          <w:sz w:val="24"/>
          <w:szCs w:val="24"/>
        </w:rPr>
        <w:t>. § (2)</w:t>
      </w:r>
      <w:r w:rsidRPr="00046F8C">
        <w:rPr>
          <w:rFonts w:ascii="Times New Roman" w:hAnsi="Times New Roman"/>
          <w:sz w:val="24"/>
          <w:szCs w:val="24"/>
        </w:rPr>
        <w:t xml:space="preserve"> bekezdésében meghatározott nemzetbiztonsági szolgálattól az alkalmasság igazolás</w:t>
      </w:r>
      <w:r>
        <w:rPr>
          <w:rFonts w:ascii="Times New Roman" w:hAnsi="Times New Roman"/>
          <w:sz w:val="24"/>
          <w:szCs w:val="24"/>
        </w:rPr>
        <w:t>á</w:t>
      </w:r>
      <w:r w:rsidRPr="00046F8C">
        <w:rPr>
          <w:rFonts w:ascii="Times New Roman" w:hAnsi="Times New Roman"/>
          <w:sz w:val="24"/>
          <w:szCs w:val="24"/>
        </w:rPr>
        <w:t>ban részt vevő szervezet cégellenőrzését, továbbá a szervezet vonatkozásában szükséges személyellenőrzéseket köteles kérni.</w:t>
      </w:r>
    </w:p>
    <w:p w14:paraId="5D990B5E" w14:textId="77777777" w:rsidR="003D2A15" w:rsidRDefault="003D2A15" w:rsidP="00190FBA">
      <w:pPr>
        <w:spacing w:after="0" w:line="240" w:lineRule="auto"/>
        <w:ind w:right="150"/>
        <w:jc w:val="center"/>
        <w:rPr>
          <w:rFonts w:ascii="Times" w:hAnsi="Times" w:cs="Times"/>
          <w:color w:val="000000"/>
        </w:rPr>
      </w:pPr>
    </w:p>
    <w:p w14:paraId="5355EA6A" w14:textId="77777777" w:rsidR="007B6109" w:rsidRPr="002B7EED" w:rsidRDefault="007B6109" w:rsidP="00190FBA">
      <w:pPr>
        <w:spacing w:after="0" w:line="240" w:lineRule="auto"/>
        <w:ind w:right="150"/>
        <w:jc w:val="center"/>
        <w:rPr>
          <w:rFonts w:ascii="Times New Roman" w:hAnsi="Times New Roman"/>
          <w:b/>
          <w:color w:val="000000"/>
          <w:sz w:val="24"/>
          <w:szCs w:val="24"/>
        </w:rPr>
      </w:pPr>
      <w:r>
        <w:rPr>
          <w:rFonts w:ascii="Times New Roman" w:hAnsi="Times New Roman"/>
          <w:b/>
          <w:color w:val="000000"/>
          <w:sz w:val="24"/>
          <w:szCs w:val="24"/>
        </w:rPr>
        <w:t>70</w:t>
      </w:r>
      <w:r w:rsidRPr="002B7EED">
        <w:rPr>
          <w:rFonts w:ascii="Times New Roman" w:hAnsi="Times New Roman"/>
          <w:b/>
          <w:color w:val="000000"/>
          <w:sz w:val="24"/>
          <w:szCs w:val="24"/>
        </w:rPr>
        <w:t>. Hiánypótlás, felvilágosítás-kérés és a számítási hiba javítása</w:t>
      </w:r>
    </w:p>
    <w:p w14:paraId="220ED979" w14:textId="77777777" w:rsidR="007B6109" w:rsidRPr="00C61685" w:rsidRDefault="007B6109" w:rsidP="00190FBA">
      <w:pPr>
        <w:spacing w:after="0" w:line="240" w:lineRule="auto"/>
        <w:ind w:right="150"/>
        <w:jc w:val="center"/>
        <w:rPr>
          <w:rFonts w:ascii="Times New Roman" w:hAnsi="Times New Roman"/>
          <w:color w:val="000000"/>
          <w:sz w:val="24"/>
          <w:szCs w:val="24"/>
        </w:rPr>
      </w:pPr>
    </w:p>
    <w:p w14:paraId="2EB9BF30" w14:textId="77777777" w:rsidR="007B6109" w:rsidRPr="00C61685" w:rsidRDefault="007B6109" w:rsidP="00C61685">
      <w:pPr>
        <w:spacing w:after="0" w:line="240" w:lineRule="auto"/>
        <w:ind w:right="150"/>
        <w:jc w:val="both"/>
        <w:rPr>
          <w:rFonts w:ascii="Times New Roman" w:hAnsi="Times New Roman"/>
          <w:color w:val="000000"/>
          <w:sz w:val="24"/>
          <w:szCs w:val="24"/>
        </w:rPr>
      </w:pPr>
      <w:r w:rsidRPr="00D36952">
        <w:rPr>
          <w:rFonts w:ascii="Times New Roman" w:hAnsi="Times New Roman"/>
          <w:b/>
          <w:color w:val="000000"/>
          <w:sz w:val="24"/>
          <w:szCs w:val="24"/>
        </w:rPr>
        <w:t>1</w:t>
      </w:r>
      <w:r>
        <w:rPr>
          <w:rFonts w:ascii="Times New Roman" w:hAnsi="Times New Roman"/>
          <w:b/>
          <w:color w:val="000000"/>
          <w:sz w:val="24"/>
          <w:szCs w:val="24"/>
        </w:rPr>
        <w:t>31</w:t>
      </w:r>
      <w:r w:rsidRPr="00D36952">
        <w:rPr>
          <w:rFonts w:ascii="Times New Roman" w:hAnsi="Times New Roman"/>
          <w:b/>
          <w:color w:val="000000"/>
          <w:sz w:val="24"/>
          <w:szCs w:val="24"/>
        </w:rPr>
        <w:t>. §</w:t>
      </w:r>
      <w:r w:rsidRPr="00C61685">
        <w:rPr>
          <w:rFonts w:ascii="Times New Roman" w:hAnsi="Times New Roman"/>
          <w:color w:val="000000"/>
          <w:sz w:val="24"/>
          <w:szCs w:val="24"/>
        </w:rPr>
        <w:t xml:space="preserve"> A hiánypótlásra vagy a felvilágosítás nyújtására vonatkozó felszólítást az ajánlatkérő az egyes ajánlattevők illetve részvételre jelentkezők részére egyedileg köteles megküldeni, megjelölve a határidőt, továbbá a hiánypótlási felhívásban a pótlandó hiányokat.</w:t>
      </w:r>
    </w:p>
    <w:p w14:paraId="26E8722D" w14:textId="77777777" w:rsidR="007B6109" w:rsidRDefault="007B6109" w:rsidP="00F1727E">
      <w:pPr>
        <w:spacing w:after="0"/>
        <w:ind w:left="150" w:right="150"/>
        <w:jc w:val="both"/>
        <w:rPr>
          <w:rFonts w:ascii="Times" w:hAnsi="Times" w:cs="Times"/>
          <w:color w:val="000000"/>
          <w:highlight w:val="yellow"/>
        </w:rPr>
      </w:pPr>
    </w:p>
    <w:p w14:paraId="3E70E4BE" w14:textId="77777777" w:rsidR="007B6109" w:rsidRPr="00D36952" w:rsidRDefault="007B6109" w:rsidP="00F1727E">
      <w:pPr>
        <w:keepLines/>
        <w:autoSpaceDE w:val="0"/>
        <w:autoSpaceDN w:val="0"/>
        <w:adjustRightInd w:val="0"/>
        <w:spacing w:after="0" w:line="240" w:lineRule="auto"/>
        <w:jc w:val="center"/>
        <w:rPr>
          <w:rFonts w:ascii="Times New Roman" w:hAnsi="Times New Roman"/>
          <w:b/>
          <w:bCs/>
          <w:noProof/>
          <w:sz w:val="24"/>
          <w:szCs w:val="24"/>
          <w:lang w:eastAsia="hu-HU"/>
        </w:rPr>
      </w:pPr>
      <w:r w:rsidRPr="00D36952">
        <w:rPr>
          <w:rFonts w:ascii="Times New Roman" w:hAnsi="Times New Roman"/>
          <w:b/>
          <w:bCs/>
          <w:noProof/>
          <w:sz w:val="24"/>
          <w:szCs w:val="24"/>
          <w:lang w:eastAsia="hu-HU"/>
        </w:rPr>
        <w:t>7</w:t>
      </w:r>
      <w:r>
        <w:rPr>
          <w:rFonts w:ascii="Times New Roman" w:hAnsi="Times New Roman"/>
          <w:b/>
          <w:bCs/>
          <w:noProof/>
          <w:sz w:val="24"/>
          <w:szCs w:val="24"/>
          <w:lang w:eastAsia="hu-HU"/>
        </w:rPr>
        <w:t>1</w:t>
      </w:r>
      <w:r w:rsidRPr="00D36952">
        <w:rPr>
          <w:rFonts w:ascii="Times New Roman" w:hAnsi="Times New Roman"/>
          <w:b/>
          <w:bCs/>
          <w:noProof/>
          <w:sz w:val="24"/>
          <w:szCs w:val="24"/>
          <w:lang w:eastAsia="hu-HU"/>
        </w:rPr>
        <w:t>.</w:t>
      </w:r>
      <w:r w:rsidRPr="00D36952">
        <w:rPr>
          <w:rFonts w:ascii="Times" w:hAnsi="Times" w:cs="Times"/>
          <w:color w:val="000000"/>
        </w:rPr>
        <w:t xml:space="preserve"> </w:t>
      </w:r>
      <w:r w:rsidRPr="00D36952">
        <w:rPr>
          <w:rFonts w:ascii="Times New Roman" w:hAnsi="Times New Roman"/>
          <w:b/>
          <w:bCs/>
          <w:noProof/>
          <w:sz w:val="24"/>
          <w:szCs w:val="24"/>
          <w:lang w:eastAsia="hu-HU"/>
        </w:rPr>
        <w:t>Az</w:t>
      </w:r>
      <w:r w:rsidRPr="0085166F">
        <w:rPr>
          <w:rFonts w:ascii="Times New Roman" w:hAnsi="Times New Roman"/>
          <w:b/>
          <w:bCs/>
          <w:noProof/>
          <w:sz w:val="24"/>
          <w:szCs w:val="24"/>
          <w:lang w:eastAsia="hu-HU"/>
        </w:rPr>
        <w:t xml:space="preserve"> ajánlatok és a részvételi jelentkezések benyú</w:t>
      </w:r>
      <w:r>
        <w:rPr>
          <w:rFonts w:ascii="Times New Roman" w:hAnsi="Times New Roman"/>
          <w:b/>
          <w:bCs/>
          <w:noProof/>
          <w:sz w:val="24"/>
          <w:szCs w:val="24"/>
          <w:lang w:eastAsia="hu-HU"/>
        </w:rPr>
        <w:t>jtása és felbontása</w:t>
      </w:r>
    </w:p>
    <w:p w14:paraId="0C040FF0" w14:textId="77777777" w:rsidR="007B6109" w:rsidRPr="0060676A" w:rsidRDefault="007B6109" w:rsidP="00F1727E">
      <w:pPr>
        <w:spacing w:after="0"/>
        <w:ind w:right="150"/>
        <w:jc w:val="both"/>
        <w:rPr>
          <w:rFonts w:ascii="Times" w:hAnsi="Times" w:cs="Times"/>
          <w:color w:val="000000"/>
        </w:rPr>
      </w:pPr>
    </w:p>
    <w:p w14:paraId="12E42589" w14:textId="77777777" w:rsidR="007B6109" w:rsidRPr="00C61685" w:rsidRDefault="007B6109" w:rsidP="00C61685">
      <w:pPr>
        <w:spacing w:after="0" w:line="240" w:lineRule="auto"/>
        <w:ind w:right="150"/>
        <w:jc w:val="both"/>
        <w:rPr>
          <w:rFonts w:ascii="Times New Roman" w:hAnsi="Times New Roman"/>
          <w:color w:val="000000"/>
          <w:sz w:val="24"/>
          <w:szCs w:val="24"/>
        </w:rPr>
      </w:pPr>
      <w:r w:rsidRPr="00D36952">
        <w:rPr>
          <w:rFonts w:ascii="Times New Roman" w:hAnsi="Times New Roman"/>
          <w:b/>
          <w:color w:val="000000"/>
          <w:sz w:val="24"/>
          <w:szCs w:val="24"/>
        </w:rPr>
        <w:t>1</w:t>
      </w:r>
      <w:r>
        <w:rPr>
          <w:rFonts w:ascii="Times New Roman" w:hAnsi="Times New Roman"/>
          <w:b/>
          <w:color w:val="000000"/>
          <w:sz w:val="24"/>
          <w:szCs w:val="24"/>
        </w:rPr>
        <w:t>32</w:t>
      </w:r>
      <w:r w:rsidRPr="00D36952">
        <w:rPr>
          <w:rFonts w:ascii="Times New Roman" w:hAnsi="Times New Roman"/>
          <w:b/>
          <w:color w:val="000000"/>
          <w:sz w:val="24"/>
          <w:szCs w:val="24"/>
        </w:rPr>
        <w:t xml:space="preserve">. § </w:t>
      </w:r>
      <w:r w:rsidRPr="001A2ABB">
        <w:rPr>
          <w:rFonts w:ascii="Times New Roman" w:hAnsi="Times New Roman"/>
          <w:color w:val="000000"/>
          <w:sz w:val="24"/>
          <w:szCs w:val="24"/>
        </w:rPr>
        <w:t>(1)</w:t>
      </w:r>
      <w:r w:rsidRPr="00C61685">
        <w:rPr>
          <w:rFonts w:ascii="Times New Roman" w:hAnsi="Times New Roman"/>
          <w:color w:val="000000"/>
          <w:sz w:val="24"/>
          <w:szCs w:val="24"/>
        </w:rPr>
        <w:t xml:space="preserve"> Az ajánlatok és a részvételi jelentkezések felbontásánál csak az ajánlatkérő képviselői valamint az általuk meghívott személyek lehetnek jelen.</w:t>
      </w:r>
      <w:bookmarkStart w:id="75" w:name="pr479"/>
      <w:bookmarkEnd w:id="75"/>
    </w:p>
    <w:p w14:paraId="5580A6D9" w14:textId="77777777" w:rsidR="007B6109" w:rsidRPr="00C61685" w:rsidRDefault="007B6109" w:rsidP="00E27956">
      <w:pPr>
        <w:spacing w:after="0" w:line="240" w:lineRule="auto"/>
        <w:ind w:right="150"/>
        <w:jc w:val="both"/>
        <w:rPr>
          <w:rFonts w:ascii="Times New Roman" w:hAnsi="Times New Roman"/>
          <w:sz w:val="24"/>
          <w:szCs w:val="24"/>
        </w:rPr>
      </w:pPr>
      <w:bookmarkStart w:id="76" w:name="pr480"/>
      <w:bookmarkStart w:id="77" w:name="pr481"/>
      <w:bookmarkStart w:id="78" w:name="pr482"/>
      <w:bookmarkStart w:id="79" w:name="pr483"/>
      <w:bookmarkEnd w:id="76"/>
      <w:bookmarkEnd w:id="77"/>
      <w:bookmarkEnd w:id="78"/>
      <w:bookmarkEnd w:id="79"/>
      <w:r w:rsidRPr="001A2ABB">
        <w:rPr>
          <w:rFonts w:ascii="Times New Roman" w:hAnsi="Times New Roman"/>
          <w:color w:val="000000"/>
          <w:sz w:val="24"/>
          <w:szCs w:val="24"/>
        </w:rPr>
        <w:t>(2)</w:t>
      </w:r>
      <w:r w:rsidRPr="00C61685">
        <w:rPr>
          <w:rFonts w:ascii="Times New Roman" w:hAnsi="Times New Roman"/>
          <w:color w:val="000000"/>
          <w:sz w:val="24"/>
          <w:szCs w:val="24"/>
        </w:rPr>
        <w:t xml:space="preserve"> </w:t>
      </w:r>
      <w:r>
        <w:rPr>
          <w:rFonts w:ascii="Times New Roman" w:hAnsi="Times New Roman"/>
          <w:color w:val="000000"/>
          <w:sz w:val="24"/>
          <w:szCs w:val="24"/>
        </w:rPr>
        <w:t>A</w:t>
      </w:r>
      <w:r w:rsidRPr="00C61685">
        <w:rPr>
          <w:rFonts w:ascii="Times New Roman" w:hAnsi="Times New Roman"/>
          <w:sz w:val="24"/>
          <w:szCs w:val="24"/>
        </w:rPr>
        <w:t>z ajánlatkérő az ajánlatokról</w:t>
      </w:r>
      <w:r>
        <w:rPr>
          <w:rFonts w:ascii="Times New Roman" w:hAnsi="Times New Roman"/>
          <w:sz w:val="24"/>
          <w:szCs w:val="24"/>
        </w:rPr>
        <w:t>, illetve</w:t>
      </w:r>
      <w:r w:rsidRPr="00C61685">
        <w:rPr>
          <w:rFonts w:ascii="Times New Roman" w:hAnsi="Times New Roman"/>
          <w:sz w:val="24"/>
          <w:szCs w:val="24"/>
        </w:rPr>
        <w:t xml:space="preserve"> részvételi jelentkezésekről </w:t>
      </w:r>
      <w:r>
        <w:rPr>
          <w:rFonts w:ascii="Times New Roman" w:hAnsi="Times New Roman"/>
          <w:sz w:val="24"/>
          <w:szCs w:val="24"/>
        </w:rPr>
        <w:t xml:space="preserve">külön-külön </w:t>
      </w:r>
      <w:r w:rsidRPr="00C61685">
        <w:rPr>
          <w:rFonts w:ascii="Times New Roman" w:hAnsi="Times New Roman"/>
          <w:sz w:val="24"/>
          <w:szCs w:val="24"/>
        </w:rPr>
        <w:t>jegyzőkönyvet készít</w:t>
      </w:r>
      <w:r>
        <w:rPr>
          <w:rFonts w:ascii="Times New Roman" w:hAnsi="Times New Roman"/>
          <w:sz w:val="24"/>
          <w:szCs w:val="24"/>
        </w:rPr>
        <w:t>.</w:t>
      </w:r>
    </w:p>
    <w:p w14:paraId="438DC7DF" w14:textId="14DF8327" w:rsidR="007B6109" w:rsidRPr="00C61685" w:rsidRDefault="007B6109" w:rsidP="00C61685">
      <w:pPr>
        <w:spacing w:after="0" w:line="240" w:lineRule="auto"/>
        <w:jc w:val="both"/>
        <w:rPr>
          <w:rFonts w:ascii="Times New Roman" w:hAnsi="Times New Roman"/>
          <w:sz w:val="24"/>
          <w:szCs w:val="24"/>
        </w:rPr>
      </w:pPr>
      <w:r w:rsidRPr="001A2ABB">
        <w:rPr>
          <w:rFonts w:ascii="Times New Roman" w:hAnsi="Times New Roman"/>
          <w:color w:val="000000"/>
          <w:sz w:val="24"/>
          <w:szCs w:val="24"/>
        </w:rPr>
        <w:t>(3)</w:t>
      </w:r>
      <w:r w:rsidRPr="00C61685">
        <w:rPr>
          <w:rFonts w:ascii="Times New Roman" w:hAnsi="Times New Roman"/>
          <w:sz w:val="24"/>
          <w:szCs w:val="24"/>
        </w:rPr>
        <w:t xml:space="preserve"> A</w:t>
      </w:r>
      <w:r>
        <w:rPr>
          <w:rFonts w:ascii="Times New Roman" w:hAnsi="Times New Roman"/>
          <w:sz w:val="24"/>
          <w:szCs w:val="24"/>
        </w:rPr>
        <w:t>z ajánlatokról vagy a</w:t>
      </w:r>
      <w:r w:rsidRPr="00C61685">
        <w:rPr>
          <w:rFonts w:ascii="Times New Roman" w:hAnsi="Times New Roman"/>
          <w:sz w:val="24"/>
          <w:szCs w:val="24"/>
        </w:rPr>
        <w:t xml:space="preserve"> részvételi jelentkezésekről készített külön-külön jegyzőkönyveket az ajánlattevők</w:t>
      </w:r>
      <w:r>
        <w:rPr>
          <w:rFonts w:ascii="Times New Roman" w:hAnsi="Times New Roman"/>
          <w:sz w:val="24"/>
          <w:szCs w:val="24"/>
        </w:rPr>
        <w:t>, vagy részvételre jelentkezők</w:t>
      </w:r>
      <w:r w:rsidRPr="00C61685">
        <w:rPr>
          <w:rFonts w:ascii="Times New Roman" w:hAnsi="Times New Roman"/>
          <w:sz w:val="24"/>
          <w:szCs w:val="24"/>
        </w:rPr>
        <w:t xml:space="preserve"> részére a saját ajánlatuk</w:t>
      </w:r>
      <w:r>
        <w:rPr>
          <w:rFonts w:ascii="Times New Roman" w:hAnsi="Times New Roman"/>
          <w:sz w:val="24"/>
          <w:szCs w:val="24"/>
        </w:rPr>
        <w:t xml:space="preserve"> vagy részvételi jelentkezésük</w:t>
      </w:r>
      <w:r w:rsidRPr="00C61685">
        <w:rPr>
          <w:rFonts w:ascii="Times New Roman" w:hAnsi="Times New Roman"/>
          <w:sz w:val="24"/>
          <w:szCs w:val="24"/>
        </w:rPr>
        <w:t xml:space="preserve"> vonatkozásában kell megküldeni.</w:t>
      </w:r>
    </w:p>
    <w:p w14:paraId="31398536" w14:textId="77777777" w:rsidR="007B6109" w:rsidRPr="00C61685" w:rsidRDefault="007B6109" w:rsidP="00C61685">
      <w:pPr>
        <w:spacing w:after="0" w:line="240" w:lineRule="auto"/>
        <w:ind w:right="150"/>
        <w:jc w:val="both"/>
        <w:rPr>
          <w:rFonts w:ascii="Times New Roman" w:hAnsi="Times New Roman"/>
          <w:sz w:val="24"/>
          <w:szCs w:val="24"/>
        </w:rPr>
      </w:pPr>
    </w:p>
    <w:p w14:paraId="06B8423C" w14:textId="77777777" w:rsidR="007B6109" w:rsidRPr="00BE5695" w:rsidRDefault="007B6109" w:rsidP="00BE5695">
      <w:pPr>
        <w:tabs>
          <w:tab w:val="left" w:pos="0"/>
        </w:tabs>
        <w:autoSpaceDE w:val="0"/>
        <w:autoSpaceDN w:val="0"/>
        <w:adjustRightInd w:val="0"/>
        <w:jc w:val="center"/>
        <w:rPr>
          <w:rFonts w:ascii="Times New Roman" w:hAnsi="Times New Roman"/>
          <w:b/>
          <w:bCs/>
          <w:sz w:val="24"/>
          <w:szCs w:val="24"/>
          <w:lang w:eastAsia="hu-HU"/>
        </w:rPr>
      </w:pPr>
      <w:r>
        <w:rPr>
          <w:rFonts w:ascii="Times New Roman" w:hAnsi="Times New Roman"/>
          <w:b/>
          <w:bCs/>
          <w:sz w:val="24"/>
          <w:szCs w:val="24"/>
          <w:lang w:eastAsia="hu-HU"/>
        </w:rPr>
        <w:t>72</w:t>
      </w:r>
      <w:r w:rsidRPr="00BE5695">
        <w:rPr>
          <w:rFonts w:ascii="Times New Roman" w:hAnsi="Times New Roman"/>
          <w:b/>
          <w:bCs/>
          <w:sz w:val="24"/>
          <w:szCs w:val="24"/>
          <w:lang w:eastAsia="hu-HU"/>
        </w:rPr>
        <w:t>. Tájékoztatás az ajánlatkérő döntéseiről</w:t>
      </w:r>
    </w:p>
    <w:p w14:paraId="65D1B490" w14:textId="77777777" w:rsidR="007B6109" w:rsidRPr="00C61685" w:rsidRDefault="007B6109" w:rsidP="00C61685">
      <w:pPr>
        <w:spacing w:after="0" w:line="240" w:lineRule="auto"/>
        <w:ind w:right="150"/>
        <w:jc w:val="both"/>
        <w:rPr>
          <w:rFonts w:ascii="Times New Roman" w:hAnsi="Times New Roman"/>
          <w:sz w:val="24"/>
          <w:szCs w:val="24"/>
        </w:rPr>
      </w:pPr>
      <w:r w:rsidRPr="00D36952">
        <w:rPr>
          <w:rFonts w:ascii="Times New Roman" w:hAnsi="Times New Roman"/>
          <w:b/>
          <w:sz w:val="24"/>
          <w:szCs w:val="24"/>
        </w:rPr>
        <w:t>13</w:t>
      </w:r>
      <w:r>
        <w:rPr>
          <w:rFonts w:ascii="Times New Roman" w:hAnsi="Times New Roman"/>
          <w:b/>
          <w:sz w:val="24"/>
          <w:szCs w:val="24"/>
        </w:rPr>
        <w:t>3</w:t>
      </w:r>
      <w:r w:rsidRPr="00D36952">
        <w:rPr>
          <w:rFonts w:ascii="Times New Roman" w:hAnsi="Times New Roman"/>
          <w:b/>
          <w:sz w:val="24"/>
          <w:szCs w:val="24"/>
        </w:rPr>
        <w:t xml:space="preserve">. § </w:t>
      </w:r>
      <w:r w:rsidRPr="001A2ABB">
        <w:rPr>
          <w:rFonts w:ascii="Times New Roman" w:hAnsi="Times New Roman"/>
          <w:sz w:val="24"/>
          <w:szCs w:val="24"/>
        </w:rPr>
        <w:t>(1)</w:t>
      </w:r>
      <w:r w:rsidRPr="00C61685">
        <w:rPr>
          <w:rFonts w:ascii="Times New Roman" w:hAnsi="Times New Roman"/>
          <w:sz w:val="24"/>
          <w:szCs w:val="24"/>
        </w:rPr>
        <w:t xml:space="preserve"> Az ajánlatkérő a döntése meghozatalát követő 5 munkanapon belül írásban, egyedileg tájékoztatja az ajánlattevőt, illetve a részvételre jelentkezőt </w:t>
      </w:r>
    </w:p>
    <w:p w14:paraId="3908DE11" w14:textId="77777777" w:rsidR="007B6109" w:rsidRPr="00C61685" w:rsidRDefault="007B6109" w:rsidP="00C61685">
      <w:pPr>
        <w:spacing w:after="0" w:line="240" w:lineRule="auto"/>
        <w:ind w:right="150"/>
        <w:jc w:val="both"/>
        <w:rPr>
          <w:rFonts w:ascii="Times New Roman" w:hAnsi="Times New Roman"/>
          <w:sz w:val="24"/>
          <w:szCs w:val="24"/>
        </w:rPr>
      </w:pPr>
      <w:r w:rsidRPr="008B6BA8">
        <w:rPr>
          <w:rFonts w:ascii="Times New Roman" w:hAnsi="Times New Roman"/>
          <w:i/>
          <w:sz w:val="24"/>
          <w:szCs w:val="24"/>
        </w:rPr>
        <w:t xml:space="preserve">a) </w:t>
      </w:r>
      <w:r w:rsidRPr="00C61685">
        <w:rPr>
          <w:rFonts w:ascii="Times New Roman" w:hAnsi="Times New Roman"/>
          <w:sz w:val="24"/>
          <w:szCs w:val="24"/>
        </w:rPr>
        <w:t>az eljárás</w:t>
      </w:r>
      <w:r>
        <w:rPr>
          <w:rFonts w:ascii="Times New Roman" w:hAnsi="Times New Roman"/>
          <w:sz w:val="24"/>
          <w:szCs w:val="24"/>
        </w:rPr>
        <w:t>t lezáró</w:t>
      </w:r>
      <w:r w:rsidRPr="00C61685">
        <w:rPr>
          <w:rFonts w:ascii="Times New Roman" w:hAnsi="Times New Roman"/>
          <w:sz w:val="24"/>
          <w:szCs w:val="24"/>
        </w:rPr>
        <w:t>, illetve az eljárás részvételi szakaszában a</w:t>
      </w:r>
      <w:r w:rsidR="001A2ABB">
        <w:rPr>
          <w:rFonts w:ascii="Times New Roman" w:hAnsi="Times New Roman"/>
          <w:sz w:val="24"/>
          <w:szCs w:val="24"/>
        </w:rPr>
        <w:t>z azt lezáró</w:t>
      </w:r>
      <w:r w:rsidRPr="00C61685">
        <w:rPr>
          <w:rFonts w:ascii="Times New Roman" w:hAnsi="Times New Roman"/>
          <w:sz w:val="24"/>
          <w:szCs w:val="24"/>
        </w:rPr>
        <w:t xml:space="preserve"> döntése meghozataláról,</w:t>
      </w:r>
    </w:p>
    <w:p w14:paraId="243BFF47" w14:textId="77777777" w:rsidR="007B6109" w:rsidRPr="00C61685" w:rsidRDefault="007B6109" w:rsidP="00C61685">
      <w:pPr>
        <w:spacing w:after="0" w:line="240" w:lineRule="auto"/>
        <w:ind w:right="150"/>
        <w:jc w:val="both"/>
        <w:rPr>
          <w:rFonts w:ascii="Times New Roman" w:hAnsi="Times New Roman"/>
          <w:sz w:val="24"/>
          <w:szCs w:val="24"/>
        </w:rPr>
      </w:pPr>
      <w:r w:rsidRPr="008B6BA8">
        <w:rPr>
          <w:rFonts w:ascii="Times New Roman" w:hAnsi="Times New Roman"/>
          <w:i/>
          <w:sz w:val="24"/>
          <w:szCs w:val="24"/>
        </w:rPr>
        <w:t>b)</w:t>
      </w:r>
      <w:r w:rsidRPr="00C61685">
        <w:rPr>
          <w:rFonts w:ascii="Times New Roman" w:hAnsi="Times New Roman"/>
          <w:sz w:val="24"/>
          <w:szCs w:val="24"/>
        </w:rPr>
        <w:t xml:space="preserve"> arról, hogy az eljárás eredményes vagy eredménytelen volt,</w:t>
      </w:r>
    </w:p>
    <w:p w14:paraId="2CBD1D1D" w14:textId="77777777" w:rsidR="007B6109" w:rsidRPr="00C61685" w:rsidRDefault="007B6109" w:rsidP="00C61685">
      <w:pPr>
        <w:spacing w:after="0" w:line="240" w:lineRule="auto"/>
        <w:ind w:right="150"/>
        <w:jc w:val="both"/>
        <w:rPr>
          <w:rFonts w:ascii="Times New Roman" w:hAnsi="Times New Roman"/>
          <w:sz w:val="24"/>
          <w:szCs w:val="24"/>
        </w:rPr>
      </w:pPr>
      <w:r>
        <w:rPr>
          <w:rFonts w:ascii="Times New Roman" w:hAnsi="Times New Roman"/>
          <w:i/>
          <w:sz w:val="24"/>
          <w:szCs w:val="24"/>
        </w:rPr>
        <w:t>c</w:t>
      </w:r>
      <w:r w:rsidRPr="008B6BA8">
        <w:rPr>
          <w:rFonts w:ascii="Times New Roman" w:hAnsi="Times New Roman"/>
          <w:i/>
          <w:sz w:val="24"/>
          <w:szCs w:val="24"/>
        </w:rPr>
        <w:t>)</w:t>
      </w:r>
      <w:r w:rsidRPr="00C61685">
        <w:rPr>
          <w:rFonts w:ascii="Times New Roman" w:hAnsi="Times New Roman"/>
          <w:sz w:val="24"/>
          <w:szCs w:val="24"/>
        </w:rPr>
        <w:t xml:space="preserve"> </w:t>
      </w:r>
      <w:r>
        <w:rPr>
          <w:rFonts w:ascii="Times New Roman" w:hAnsi="Times New Roman"/>
          <w:sz w:val="24"/>
          <w:szCs w:val="24"/>
        </w:rPr>
        <w:t xml:space="preserve">arról, hogy sor </w:t>
      </w:r>
      <w:r w:rsidRPr="00C61685">
        <w:rPr>
          <w:rFonts w:ascii="Times New Roman" w:hAnsi="Times New Roman"/>
          <w:sz w:val="24"/>
          <w:szCs w:val="24"/>
        </w:rPr>
        <w:t>került-e kizárására,</w:t>
      </w:r>
      <w:r>
        <w:rPr>
          <w:rFonts w:ascii="Times New Roman" w:hAnsi="Times New Roman"/>
          <w:sz w:val="24"/>
          <w:szCs w:val="24"/>
        </w:rPr>
        <w:t xml:space="preserve"> és</w:t>
      </w:r>
    </w:p>
    <w:p w14:paraId="6E129E99" w14:textId="77777777" w:rsidR="007B6109" w:rsidRPr="00C61685" w:rsidRDefault="007B6109" w:rsidP="00C61685">
      <w:pPr>
        <w:spacing w:after="0" w:line="240" w:lineRule="auto"/>
        <w:ind w:right="150"/>
        <w:jc w:val="both"/>
        <w:rPr>
          <w:rFonts w:ascii="Times New Roman" w:hAnsi="Times New Roman"/>
          <w:sz w:val="24"/>
          <w:szCs w:val="24"/>
        </w:rPr>
      </w:pPr>
      <w:r>
        <w:rPr>
          <w:rFonts w:ascii="Times New Roman" w:hAnsi="Times New Roman"/>
          <w:i/>
          <w:sz w:val="24"/>
          <w:szCs w:val="24"/>
        </w:rPr>
        <w:t>d</w:t>
      </w:r>
      <w:r w:rsidRPr="008B6BA8">
        <w:rPr>
          <w:rFonts w:ascii="Times New Roman" w:hAnsi="Times New Roman"/>
          <w:i/>
          <w:sz w:val="24"/>
          <w:szCs w:val="24"/>
        </w:rPr>
        <w:t>)</w:t>
      </w:r>
      <w:r w:rsidRPr="00C61685">
        <w:rPr>
          <w:rFonts w:ascii="Times New Roman" w:hAnsi="Times New Roman"/>
          <w:sz w:val="24"/>
          <w:szCs w:val="24"/>
        </w:rPr>
        <w:t xml:space="preserve"> </w:t>
      </w:r>
      <w:r>
        <w:rPr>
          <w:rFonts w:ascii="Times New Roman" w:hAnsi="Times New Roman"/>
          <w:sz w:val="24"/>
          <w:szCs w:val="24"/>
        </w:rPr>
        <w:t>arról, hogy sor került-e</w:t>
      </w:r>
      <w:r w:rsidRPr="00C61685">
        <w:rPr>
          <w:rFonts w:ascii="Times New Roman" w:hAnsi="Times New Roman"/>
          <w:sz w:val="24"/>
          <w:szCs w:val="24"/>
        </w:rPr>
        <w:t xml:space="preserve"> ajánlata vagy részvételre jelentkezése érvénytelenségének megállapítására.</w:t>
      </w:r>
    </w:p>
    <w:p w14:paraId="5B5B5535" w14:textId="77777777" w:rsidR="007B6109" w:rsidRDefault="007B6109" w:rsidP="00C61685">
      <w:pPr>
        <w:spacing w:after="0" w:line="240" w:lineRule="auto"/>
        <w:ind w:right="150"/>
        <w:jc w:val="both"/>
        <w:rPr>
          <w:rFonts w:ascii="Times New Roman" w:hAnsi="Times New Roman"/>
          <w:sz w:val="24"/>
          <w:szCs w:val="24"/>
        </w:rPr>
      </w:pPr>
      <w:r w:rsidRPr="001A2ABB">
        <w:rPr>
          <w:rFonts w:ascii="Times New Roman" w:hAnsi="Times New Roman"/>
          <w:sz w:val="24"/>
          <w:szCs w:val="24"/>
        </w:rPr>
        <w:t>(2)</w:t>
      </w:r>
      <w:r w:rsidRPr="00C61685">
        <w:rPr>
          <w:rFonts w:ascii="Times New Roman" w:hAnsi="Times New Roman"/>
          <w:sz w:val="24"/>
          <w:szCs w:val="24"/>
        </w:rPr>
        <w:t xml:space="preserve"> Az (1) bekezdés szerinti egyedi tájékoztatást </w:t>
      </w:r>
      <w:r>
        <w:rPr>
          <w:rFonts w:ascii="Times New Roman" w:hAnsi="Times New Roman"/>
          <w:sz w:val="24"/>
          <w:szCs w:val="24"/>
        </w:rPr>
        <w:t xml:space="preserve">az ajánlatkérő </w:t>
      </w:r>
      <w:r w:rsidRPr="00C61685">
        <w:rPr>
          <w:rFonts w:ascii="Times New Roman" w:hAnsi="Times New Roman"/>
          <w:sz w:val="24"/>
          <w:szCs w:val="24"/>
        </w:rPr>
        <w:t xml:space="preserve">minden ajánlattevő, illetve részvételre jelentkező részére egyidejűleg </w:t>
      </w:r>
      <w:r>
        <w:rPr>
          <w:rFonts w:ascii="Times New Roman" w:hAnsi="Times New Roman"/>
          <w:sz w:val="24"/>
          <w:szCs w:val="24"/>
        </w:rPr>
        <w:t>küldi meg</w:t>
      </w:r>
      <w:r w:rsidRPr="00C61685">
        <w:rPr>
          <w:rFonts w:ascii="Times New Roman" w:hAnsi="Times New Roman"/>
          <w:sz w:val="24"/>
          <w:szCs w:val="24"/>
        </w:rPr>
        <w:t xml:space="preserve">. </w:t>
      </w:r>
    </w:p>
    <w:p w14:paraId="59E0B562" w14:textId="77777777" w:rsidR="001A2ABB" w:rsidRPr="00C61685" w:rsidRDefault="001A2ABB" w:rsidP="00C61685">
      <w:pPr>
        <w:spacing w:after="0" w:line="240" w:lineRule="auto"/>
        <w:ind w:right="150"/>
        <w:jc w:val="both"/>
        <w:rPr>
          <w:rFonts w:ascii="Times New Roman" w:hAnsi="Times New Roman"/>
          <w:sz w:val="24"/>
          <w:szCs w:val="24"/>
        </w:rPr>
      </w:pPr>
    </w:p>
    <w:p w14:paraId="1C9B565B" w14:textId="77777777" w:rsidR="007B6109" w:rsidRPr="008B6BA8" w:rsidRDefault="007B6109" w:rsidP="00C74A29">
      <w:pPr>
        <w:tabs>
          <w:tab w:val="left" w:pos="0"/>
        </w:tabs>
        <w:autoSpaceDE w:val="0"/>
        <w:autoSpaceDN w:val="0"/>
        <w:adjustRightInd w:val="0"/>
        <w:jc w:val="center"/>
        <w:rPr>
          <w:rFonts w:ascii="Times New Roman" w:hAnsi="Times New Roman"/>
          <w:b/>
          <w:bCs/>
          <w:sz w:val="24"/>
          <w:szCs w:val="24"/>
          <w:lang w:eastAsia="hu-HU"/>
        </w:rPr>
      </w:pPr>
      <w:r>
        <w:rPr>
          <w:rFonts w:ascii="Times New Roman" w:hAnsi="Times New Roman"/>
          <w:b/>
          <w:bCs/>
          <w:sz w:val="24"/>
          <w:szCs w:val="24"/>
          <w:lang w:eastAsia="hu-HU"/>
        </w:rPr>
        <w:t xml:space="preserve">73. </w:t>
      </w:r>
      <w:r w:rsidRPr="00C01016">
        <w:rPr>
          <w:rFonts w:ascii="Times New Roman" w:hAnsi="Times New Roman"/>
          <w:b/>
          <w:bCs/>
          <w:sz w:val="24"/>
          <w:szCs w:val="24"/>
          <w:lang w:eastAsia="hu-HU"/>
        </w:rPr>
        <w:t>A szerződés teljesítésében részt vevők</w:t>
      </w:r>
    </w:p>
    <w:p w14:paraId="0E4CAE2A" w14:textId="77777777" w:rsidR="007B6109" w:rsidRPr="00190FBA" w:rsidRDefault="007B6109" w:rsidP="00190FBA">
      <w:pPr>
        <w:spacing w:after="0" w:line="240" w:lineRule="auto"/>
        <w:ind w:right="150"/>
        <w:jc w:val="both"/>
        <w:rPr>
          <w:rFonts w:ascii="Times New Roman" w:hAnsi="Times New Roman"/>
          <w:sz w:val="24"/>
          <w:szCs w:val="24"/>
        </w:rPr>
      </w:pPr>
      <w:r w:rsidRPr="00C01016">
        <w:rPr>
          <w:rFonts w:ascii="Times New Roman" w:hAnsi="Times New Roman"/>
          <w:b/>
          <w:sz w:val="24"/>
          <w:szCs w:val="24"/>
        </w:rPr>
        <w:lastRenderedPageBreak/>
        <w:t>13</w:t>
      </w:r>
      <w:r>
        <w:rPr>
          <w:rFonts w:ascii="Times New Roman" w:hAnsi="Times New Roman"/>
          <w:b/>
          <w:sz w:val="24"/>
          <w:szCs w:val="24"/>
        </w:rPr>
        <w:t>4</w:t>
      </w:r>
      <w:r w:rsidRPr="00C01016">
        <w:rPr>
          <w:rFonts w:ascii="Times New Roman" w:hAnsi="Times New Roman"/>
          <w:b/>
          <w:sz w:val="24"/>
          <w:szCs w:val="24"/>
        </w:rPr>
        <w:t xml:space="preserve">. § </w:t>
      </w:r>
      <w:r w:rsidRPr="00190FBA">
        <w:rPr>
          <w:rFonts w:ascii="Times New Roman" w:hAnsi="Times New Roman"/>
          <w:sz w:val="24"/>
          <w:szCs w:val="24"/>
        </w:rPr>
        <w:t>A szerződés megkötésekor a kizárólag a jegyzékre felvett nyertes ajánlattevők, kiemelt alvállalkozó vagy alvállalkozó részvételével létrehozott projekttársaságot jegyzéken szereplőnek kell tekinteni, ha a projekttársaság vezető tisztségviselői és alkalmazottai a projekttársaságot létrehozó gazdasági szereplők vezető tisztségviselőiből és alkalmazottaiból kerültek ki.</w:t>
      </w:r>
    </w:p>
    <w:p w14:paraId="2EC23137" w14:textId="77777777" w:rsidR="007B6109" w:rsidRDefault="007B6109" w:rsidP="00C61685">
      <w:pPr>
        <w:spacing w:after="0" w:line="240" w:lineRule="auto"/>
        <w:ind w:right="150"/>
        <w:jc w:val="both"/>
        <w:rPr>
          <w:rFonts w:ascii="Times New Roman" w:hAnsi="Times New Roman"/>
          <w:sz w:val="24"/>
          <w:szCs w:val="24"/>
        </w:rPr>
      </w:pPr>
    </w:p>
    <w:p w14:paraId="6AE6C80B" w14:textId="77777777" w:rsidR="007B6109" w:rsidRDefault="007B6109" w:rsidP="00C01016">
      <w:pPr>
        <w:tabs>
          <w:tab w:val="left" w:pos="0"/>
        </w:tabs>
        <w:autoSpaceDE w:val="0"/>
        <w:autoSpaceDN w:val="0"/>
        <w:adjustRightInd w:val="0"/>
        <w:jc w:val="center"/>
        <w:rPr>
          <w:rFonts w:ascii="Times New Roman" w:hAnsi="Times New Roman"/>
          <w:sz w:val="24"/>
          <w:szCs w:val="24"/>
        </w:rPr>
      </w:pPr>
      <w:r>
        <w:rPr>
          <w:rFonts w:ascii="Times New Roman" w:hAnsi="Times New Roman"/>
          <w:b/>
          <w:bCs/>
          <w:sz w:val="24"/>
          <w:szCs w:val="24"/>
          <w:lang w:eastAsia="hu-HU"/>
        </w:rPr>
        <w:t>74. A s</w:t>
      </w:r>
      <w:r w:rsidRPr="00EE0081">
        <w:rPr>
          <w:rFonts w:ascii="Times New Roman" w:hAnsi="Times New Roman"/>
          <w:b/>
          <w:bCs/>
          <w:sz w:val="24"/>
          <w:szCs w:val="24"/>
          <w:lang w:eastAsia="hu-HU"/>
        </w:rPr>
        <w:t>zerződés megsz</w:t>
      </w:r>
      <w:r>
        <w:rPr>
          <w:rFonts w:ascii="Times New Roman" w:hAnsi="Times New Roman"/>
          <w:b/>
          <w:bCs/>
          <w:sz w:val="24"/>
          <w:szCs w:val="24"/>
          <w:lang w:eastAsia="hu-HU"/>
        </w:rPr>
        <w:t>ü</w:t>
      </w:r>
      <w:r w:rsidRPr="00EE0081">
        <w:rPr>
          <w:rFonts w:ascii="Times New Roman" w:hAnsi="Times New Roman"/>
          <w:b/>
          <w:bCs/>
          <w:sz w:val="24"/>
          <w:szCs w:val="24"/>
          <w:lang w:eastAsia="hu-HU"/>
        </w:rPr>
        <w:t>n</w:t>
      </w:r>
      <w:r>
        <w:rPr>
          <w:rFonts w:ascii="Times New Roman" w:hAnsi="Times New Roman"/>
          <w:b/>
          <w:bCs/>
          <w:sz w:val="24"/>
          <w:szCs w:val="24"/>
          <w:lang w:eastAsia="hu-HU"/>
        </w:rPr>
        <w:t>tet</w:t>
      </w:r>
      <w:r w:rsidRPr="00EE0081">
        <w:rPr>
          <w:rFonts w:ascii="Times New Roman" w:hAnsi="Times New Roman"/>
          <w:b/>
          <w:bCs/>
          <w:sz w:val="24"/>
          <w:szCs w:val="24"/>
          <w:lang w:eastAsia="hu-HU"/>
        </w:rPr>
        <w:t>és</w:t>
      </w:r>
      <w:r>
        <w:rPr>
          <w:rFonts w:ascii="Times New Roman" w:hAnsi="Times New Roman"/>
          <w:b/>
          <w:bCs/>
          <w:sz w:val="24"/>
          <w:szCs w:val="24"/>
          <w:lang w:eastAsia="hu-HU"/>
        </w:rPr>
        <w:t>ére vonatkozó sajátos rendelkezések</w:t>
      </w:r>
    </w:p>
    <w:p w14:paraId="32954FA0" w14:textId="77777777" w:rsidR="007B6109" w:rsidRPr="00C61685" w:rsidRDefault="007B6109" w:rsidP="00C61685">
      <w:pPr>
        <w:spacing w:after="0" w:line="240" w:lineRule="auto"/>
        <w:ind w:right="150"/>
        <w:jc w:val="both"/>
        <w:rPr>
          <w:rFonts w:ascii="Times New Roman" w:hAnsi="Times New Roman"/>
          <w:sz w:val="24"/>
          <w:szCs w:val="24"/>
        </w:rPr>
      </w:pPr>
      <w:r w:rsidRPr="002B7EED">
        <w:rPr>
          <w:rFonts w:ascii="Times New Roman" w:hAnsi="Times New Roman"/>
          <w:b/>
          <w:sz w:val="24"/>
          <w:szCs w:val="24"/>
        </w:rPr>
        <w:t>13</w:t>
      </w:r>
      <w:r>
        <w:rPr>
          <w:rFonts w:ascii="Times New Roman" w:hAnsi="Times New Roman"/>
          <w:b/>
          <w:sz w:val="24"/>
          <w:szCs w:val="24"/>
        </w:rPr>
        <w:t>5</w:t>
      </w:r>
      <w:r w:rsidRPr="002B7EED">
        <w:rPr>
          <w:rFonts w:ascii="Times New Roman" w:hAnsi="Times New Roman"/>
          <w:b/>
          <w:sz w:val="24"/>
          <w:szCs w:val="24"/>
        </w:rPr>
        <w:t xml:space="preserve">. § </w:t>
      </w:r>
      <w:r w:rsidRPr="001A2ABB">
        <w:rPr>
          <w:rFonts w:ascii="Times New Roman" w:hAnsi="Times New Roman"/>
          <w:sz w:val="24"/>
          <w:szCs w:val="24"/>
        </w:rPr>
        <w:t>(1)</w:t>
      </w:r>
      <w:r w:rsidRPr="00C61685">
        <w:rPr>
          <w:rFonts w:ascii="Times New Roman" w:hAnsi="Times New Roman"/>
          <w:sz w:val="24"/>
          <w:szCs w:val="24"/>
        </w:rPr>
        <w:t xml:space="preserve"> Az AH-nak a nyertes ajánlattevőre vonatkozó, jegyzékről való törlést elrendelő döntésével – a törléssel egyidejűleg – a szerződés megszűnik. Ezzel egyidejűleg a szerződő felek között a szerződésben meghatározott elszámolási kötelezettség keletkezik.</w:t>
      </w:r>
    </w:p>
    <w:p w14:paraId="251C69E5" w14:textId="77777777" w:rsidR="007B6109" w:rsidRPr="00C61685" w:rsidRDefault="007B6109" w:rsidP="00C61685">
      <w:pPr>
        <w:spacing w:after="0" w:line="240" w:lineRule="auto"/>
        <w:ind w:right="150"/>
        <w:jc w:val="both"/>
        <w:rPr>
          <w:rFonts w:ascii="Times New Roman" w:hAnsi="Times New Roman"/>
          <w:sz w:val="24"/>
          <w:szCs w:val="24"/>
        </w:rPr>
      </w:pPr>
      <w:r w:rsidRPr="001A2ABB">
        <w:rPr>
          <w:rFonts w:ascii="Times New Roman" w:hAnsi="Times New Roman"/>
          <w:sz w:val="24"/>
          <w:szCs w:val="24"/>
        </w:rPr>
        <w:t>(2)</w:t>
      </w:r>
      <w:r w:rsidRPr="00C61685">
        <w:rPr>
          <w:rFonts w:ascii="Times New Roman" w:hAnsi="Times New Roman"/>
          <w:sz w:val="24"/>
          <w:szCs w:val="24"/>
        </w:rPr>
        <w:t xml:space="preserve"> Az AH-nak az adatok átvezetésével kapcsolatos döntéséről szóló tájékoztatás kézhezvételét követően a minősített adatokat tartalmazó beszerzési szerződéstől az ajánlatkérőnek legfeljebb 8 napon belül el kell állnia vagy azt fel kell mondania, ha a nyertes ajánlattevő jegyzéken feltüntetett adataiban az átvezetéssel olyan változás következik be, amely alapján a továbbiakban a szerződésben szereplő minősítési szintű adatokat tartalmazó beszerzési eljárásban az ajánlattevő nem </w:t>
      </w:r>
      <w:r>
        <w:rPr>
          <w:rFonts w:ascii="Times New Roman" w:hAnsi="Times New Roman"/>
          <w:sz w:val="24"/>
          <w:szCs w:val="24"/>
        </w:rPr>
        <w:t>vehet részt</w:t>
      </w:r>
      <w:r w:rsidRPr="00C61685">
        <w:rPr>
          <w:rFonts w:ascii="Times New Roman" w:hAnsi="Times New Roman"/>
          <w:sz w:val="24"/>
          <w:szCs w:val="24"/>
        </w:rPr>
        <w:t>. Az elállás, illetve a felmondás közlésével egyidejűleg a szerződő felek között szerződésben meghatározott elszámolási kötelezettség keletkezik.</w:t>
      </w:r>
    </w:p>
    <w:p w14:paraId="4E173595" w14:textId="77777777" w:rsidR="007B6109" w:rsidRPr="00C61685" w:rsidRDefault="007B6109" w:rsidP="00C61685">
      <w:pPr>
        <w:spacing w:after="0" w:line="240" w:lineRule="auto"/>
        <w:ind w:right="150"/>
        <w:jc w:val="both"/>
        <w:rPr>
          <w:rFonts w:ascii="Times New Roman" w:hAnsi="Times New Roman"/>
          <w:sz w:val="24"/>
          <w:szCs w:val="24"/>
        </w:rPr>
      </w:pPr>
      <w:r w:rsidRPr="001A2ABB">
        <w:rPr>
          <w:rFonts w:ascii="Times New Roman" w:hAnsi="Times New Roman"/>
          <w:sz w:val="24"/>
          <w:szCs w:val="24"/>
        </w:rPr>
        <w:t>(3)</w:t>
      </w:r>
      <w:r w:rsidRPr="00C61685">
        <w:rPr>
          <w:rFonts w:ascii="Times New Roman" w:hAnsi="Times New Roman"/>
          <w:sz w:val="24"/>
          <w:szCs w:val="24"/>
        </w:rPr>
        <w:t xml:space="preserve"> A szerződés megszűnéséből eredő károkért a gazdasági szereplő kártérítési felelősséggel tartozik, ha a</w:t>
      </w:r>
      <w:r>
        <w:rPr>
          <w:rFonts w:ascii="Times New Roman" w:hAnsi="Times New Roman"/>
          <w:sz w:val="24"/>
          <w:szCs w:val="24"/>
        </w:rPr>
        <w:t>z</w:t>
      </w:r>
      <w:r w:rsidRPr="00C61685">
        <w:rPr>
          <w:rFonts w:ascii="Times New Roman" w:hAnsi="Times New Roman"/>
          <w:sz w:val="24"/>
          <w:szCs w:val="24"/>
        </w:rPr>
        <w:t xml:space="preserve"> (</w:t>
      </w:r>
      <w:r>
        <w:rPr>
          <w:rFonts w:ascii="Times New Roman" w:hAnsi="Times New Roman"/>
          <w:sz w:val="24"/>
          <w:szCs w:val="24"/>
        </w:rPr>
        <w:t>1</w:t>
      </w:r>
      <w:r w:rsidRPr="00C61685">
        <w:rPr>
          <w:rFonts w:ascii="Times New Roman" w:hAnsi="Times New Roman"/>
          <w:sz w:val="24"/>
          <w:szCs w:val="24"/>
        </w:rPr>
        <w:t>) vagy (</w:t>
      </w:r>
      <w:r>
        <w:rPr>
          <w:rFonts w:ascii="Times New Roman" w:hAnsi="Times New Roman"/>
          <w:sz w:val="24"/>
          <w:szCs w:val="24"/>
        </w:rPr>
        <w:t>2</w:t>
      </w:r>
      <w:r w:rsidRPr="00C61685">
        <w:rPr>
          <w:rFonts w:ascii="Times New Roman" w:hAnsi="Times New Roman"/>
          <w:sz w:val="24"/>
          <w:szCs w:val="24"/>
        </w:rPr>
        <w:t xml:space="preserve">) bekezdésben meghatározott ok miatt szűnik meg a szerződés és a jegyzékről való törlés vagy a jegyzéken a </w:t>
      </w:r>
      <w:r>
        <w:rPr>
          <w:rFonts w:ascii="Times New Roman" w:hAnsi="Times New Roman"/>
          <w:sz w:val="24"/>
          <w:szCs w:val="24"/>
        </w:rPr>
        <w:t>(2</w:t>
      </w:r>
      <w:r w:rsidRPr="00C61685">
        <w:rPr>
          <w:rFonts w:ascii="Times New Roman" w:hAnsi="Times New Roman"/>
          <w:sz w:val="24"/>
          <w:szCs w:val="24"/>
        </w:rPr>
        <w:t>) bekezdés szerinti adatváltozás oka neki felróható.</w:t>
      </w:r>
    </w:p>
    <w:p w14:paraId="6B6F623A" w14:textId="77777777" w:rsidR="007B6109" w:rsidRPr="001F00ED" w:rsidRDefault="007B6109" w:rsidP="001F00ED">
      <w:pPr>
        <w:autoSpaceDE w:val="0"/>
        <w:autoSpaceDN w:val="0"/>
        <w:adjustRightInd w:val="0"/>
        <w:spacing w:after="0" w:line="240" w:lineRule="auto"/>
        <w:jc w:val="center"/>
        <w:rPr>
          <w:rFonts w:ascii="Times New Roman" w:hAnsi="Times New Roman"/>
          <w:b/>
          <w:bCs/>
          <w:sz w:val="24"/>
          <w:szCs w:val="24"/>
          <w:lang w:eastAsia="hu-HU"/>
        </w:rPr>
      </w:pPr>
      <w:r>
        <w:rPr>
          <w:rFonts w:ascii="Times New Roman" w:hAnsi="Times New Roman"/>
          <w:b/>
          <w:bCs/>
          <w:sz w:val="24"/>
          <w:szCs w:val="24"/>
          <w:lang w:eastAsia="hu-HU"/>
        </w:rPr>
        <w:t>75</w:t>
      </w:r>
      <w:r w:rsidRPr="001F00ED">
        <w:rPr>
          <w:rFonts w:ascii="Times New Roman" w:hAnsi="Times New Roman"/>
          <w:b/>
          <w:bCs/>
          <w:sz w:val="24"/>
          <w:szCs w:val="24"/>
          <w:lang w:eastAsia="hu-HU"/>
        </w:rPr>
        <w:t>. A szerződés tartalma, a szerződés felmondása</w:t>
      </w:r>
    </w:p>
    <w:p w14:paraId="2B1847C1" w14:textId="77777777" w:rsidR="007B6109" w:rsidRPr="001F00ED" w:rsidRDefault="007B6109" w:rsidP="001F00ED">
      <w:pPr>
        <w:autoSpaceDE w:val="0"/>
        <w:autoSpaceDN w:val="0"/>
        <w:adjustRightInd w:val="0"/>
        <w:spacing w:after="0" w:line="240" w:lineRule="auto"/>
        <w:jc w:val="center"/>
        <w:rPr>
          <w:rFonts w:ascii="Times New Roman" w:hAnsi="Times New Roman"/>
          <w:b/>
          <w:bCs/>
          <w:sz w:val="24"/>
          <w:szCs w:val="24"/>
          <w:lang w:eastAsia="hu-HU"/>
        </w:rPr>
      </w:pPr>
    </w:p>
    <w:p w14:paraId="5D85742E" w14:textId="77777777" w:rsidR="007B6109" w:rsidRPr="001F00ED" w:rsidRDefault="007B6109" w:rsidP="001F00ED">
      <w:pPr>
        <w:autoSpaceDE w:val="0"/>
        <w:autoSpaceDN w:val="0"/>
        <w:adjustRightInd w:val="0"/>
        <w:spacing w:after="0" w:line="240" w:lineRule="auto"/>
        <w:jc w:val="both"/>
        <w:rPr>
          <w:rFonts w:ascii="Times New Roman" w:hAnsi="Times New Roman"/>
          <w:sz w:val="24"/>
          <w:szCs w:val="24"/>
          <w:lang w:eastAsia="hu-HU"/>
        </w:rPr>
      </w:pPr>
      <w:r w:rsidRPr="001F00ED">
        <w:rPr>
          <w:rFonts w:ascii="Times New Roman" w:hAnsi="Times New Roman"/>
          <w:b/>
          <w:bCs/>
          <w:sz w:val="24"/>
          <w:szCs w:val="24"/>
          <w:lang w:eastAsia="hu-HU"/>
        </w:rPr>
        <w:t>1</w:t>
      </w:r>
      <w:r>
        <w:rPr>
          <w:rFonts w:ascii="Times New Roman" w:hAnsi="Times New Roman"/>
          <w:b/>
          <w:bCs/>
          <w:sz w:val="24"/>
          <w:szCs w:val="24"/>
          <w:lang w:eastAsia="hu-HU"/>
        </w:rPr>
        <w:t>36</w:t>
      </w:r>
      <w:r w:rsidRPr="001F00ED">
        <w:rPr>
          <w:rFonts w:ascii="Times New Roman" w:hAnsi="Times New Roman"/>
          <w:b/>
          <w:bCs/>
          <w:sz w:val="24"/>
          <w:szCs w:val="24"/>
          <w:lang w:eastAsia="hu-HU"/>
        </w:rPr>
        <w:t>. §</w:t>
      </w:r>
      <w:r>
        <w:rPr>
          <w:rFonts w:ascii="Times New Roman" w:hAnsi="Times New Roman"/>
          <w:b/>
          <w:bCs/>
          <w:sz w:val="24"/>
          <w:szCs w:val="24"/>
          <w:lang w:eastAsia="hu-HU"/>
        </w:rPr>
        <w:t xml:space="preserve"> </w:t>
      </w:r>
      <w:r w:rsidRPr="001F00ED">
        <w:rPr>
          <w:rFonts w:ascii="Times New Roman" w:hAnsi="Times New Roman"/>
          <w:sz w:val="24"/>
          <w:szCs w:val="24"/>
          <w:lang w:eastAsia="hu-HU"/>
        </w:rPr>
        <w:t xml:space="preserve">Az ajánlatkérő a szerződés teljesítéséhez kapcsolódóan a szerződésben érvényesíti a minősített adatok védelmét, valamint az </w:t>
      </w:r>
      <w:r>
        <w:rPr>
          <w:rFonts w:ascii="Times New Roman" w:hAnsi="Times New Roman"/>
          <w:sz w:val="24"/>
          <w:szCs w:val="24"/>
          <w:lang w:eastAsia="hu-HU"/>
        </w:rPr>
        <w:t>2</w:t>
      </w:r>
      <w:r w:rsidRPr="001F00ED">
        <w:rPr>
          <w:rFonts w:ascii="Times New Roman" w:hAnsi="Times New Roman"/>
          <w:sz w:val="24"/>
          <w:szCs w:val="24"/>
          <w:lang w:eastAsia="hu-HU"/>
        </w:rPr>
        <w:t>. § (</w:t>
      </w:r>
      <w:r>
        <w:rPr>
          <w:rFonts w:ascii="Times New Roman" w:hAnsi="Times New Roman"/>
          <w:sz w:val="24"/>
          <w:szCs w:val="24"/>
          <w:lang w:eastAsia="hu-HU"/>
        </w:rPr>
        <w:t>5</w:t>
      </w:r>
      <w:r w:rsidRPr="001F00ED">
        <w:rPr>
          <w:rFonts w:ascii="Times New Roman" w:hAnsi="Times New Roman"/>
          <w:sz w:val="24"/>
          <w:szCs w:val="24"/>
          <w:lang w:eastAsia="hu-HU"/>
        </w:rPr>
        <w:t>) bekezdés szerinti szempontoknak megfelelő követelményeket, azok ellenőrzésének rendjét, indokolt esetben a követelmények teljesítéséről történő adatszolgáltatást írhat elő és biztosítékokat köthet ki.</w:t>
      </w:r>
    </w:p>
    <w:p w14:paraId="63C6E3F9" w14:textId="77777777" w:rsidR="007B6109" w:rsidRPr="001F00ED" w:rsidRDefault="007B6109" w:rsidP="001F00ED">
      <w:pPr>
        <w:autoSpaceDE w:val="0"/>
        <w:autoSpaceDN w:val="0"/>
        <w:adjustRightInd w:val="0"/>
        <w:spacing w:after="0" w:line="240" w:lineRule="auto"/>
        <w:jc w:val="both"/>
        <w:rPr>
          <w:rFonts w:ascii="Times New Roman" w:hAnsi="Times New Roman"/>
          <w:sz w:val="24"/>
          <w:szCs w:val="24"/>
          <w:lang w:eastAsia="hu-HU"/>
        </w:rPr>
      </w:pPr>
      <w:r w:rsidRPr="001F00ED">
        <w:rPr>
          <w:rFonts w:ascii="Times New Roman" w:hAnsi="Times New Roman"/>
          <w:b/>
          <w:bCs/>
          <w:sz w:val="24"/>
          <w:szCs w:val="24"/>
          <w:lang w:eastAsia="hu-HU"/>
        </w:rPr>
        <w:t>1</w:t>
      </w:r>
      <w:r>
        <w:rPr>
          <w:rFonts w:ascii="Times New Roman" w:hAnsi="Times New Roman"/>
          <w:b/>
          <w:bCs/>
          <w:sz w:val="24"/>
          <w:szCs w:val="24"/>
          <w:lang w:eastAsia="hu-HU"/>
        </w:rPr>
        <w:t>37</w:t>
      </w:r>
      <w:r w:rsidRPr="001F00ED">
        <w:rPr>
          <w:rFonts w:ascii="Times New Roman" w:hAnsi="Times New Roman"/>
          <w:b/>
          <w:bCs/>
          <w:sz w:val="24"/>
          <w:szCs w:val="24"/>
          <w:lang w:eastAsia="hu-HU"/>
        </w:rPr>
        <w:t>. §</w:t>
      </w:r>
      <w:r>
        <w:rPr>
          <w:rFonts w:ascii="Times New Roman" w:hAnsi="Times New Roman"/>
          <w:b/>
          <w:bCs/>
          <w:sz w:val="24"/>
          <w:szCs w:val="24"/>
          <w:lang w:eastAsia="hu-HU"/>
        </w:rPr>
        <w:t xml:space="preserve"> </w:t>
      </w:r>
      <w:r w:rsidRPr="001A2ABB">
        <w:rPr>
          <w:rFonts w:ascii="Times New Roman" w:hAnsi="Times New Roman"/>
          <w:sz w:val="24"/>
          <w:szCs w:val="24"/>
        </w:rPr>
        <w:t>(1)</w:t>
      </w:r>
      <w:r w:rsidRPr="001F00ED">
        <w:rPr>
          <w:rFonts w:ascii="Times New Roman" w:hAnsi="Times New Roman"/>
          <w:sz w:val="24"/>
          <w:szCs w:val="24"/>
          <w:lang w:eastAsia="hu-HU"/>
        </w:rPr>
        <w:t xml:space="preserve"> Az ajánlatkérő a szerződést köteles akkor is felmondani – indokolt esetben olyan határidővel, amely lehetővé teszi, hogy a szerződéssel ellátott feladata ellátásáról gondoskodni tudjon –</w:t>
      </w:r>
      <w:r>
        <w:rPr>
          <w:rFonts w:ascii="Times New Roman" w:hAnsi="Times New Roman"/>
          <w:sz w:val="24"/>
          <w:szCs w:val="24"/>
          <w:lang w:eastAsia="hu-HU"/>
        </w:rPr>
        <w:t>,</w:t>
      </w:r>
      <w:r w:rsidRPr="001F00ED">
        <w:rPr>
          <w:rFonts w:ascii="Times New Roman" w:hAnsi="Times New Roman"/>
          <w:sz w:val="24"/>
          <w:szCs w:val="24"/>
          <w:lang w:eastAsia="hu-HU"/>
        </w:rPr>
        <w:t xml:space="preserve"> ha </w:t>
      </w:r>
    </w:p>
    <w:p w14:paraId="6024AA70" w14:textId="77777777" w:rsidR="007B6109" w:rsidRPr="001F00ED" w:rsidRDefault="007B6109" w:rsidP="001F00ED">
      <w:pPr>
        <w:autoSpaceDE w:val="0"/>
        <w:autoSpaceDN w:val="0"/>
        <w:adjustRightInd w:val="0"/>
        <w:spacing w:after="0" w:line="240" w:lineRule="auto"/>
        <w:jc w:val="both"/>
        <w:rPr>
          <w:rFonts w:ascii="Times New Roman" w:hAnsi="Times New Roman"/>
          <w:sz w:val="24"/>
          <w:szCs w:val="24"/>
          <w:lang w:eastAsia="hu-HU"/>
        </w:rPr>
      </w:pPr>
      <w:r w:rsidRPr="001F00ED">
        <w:rPr>
          <w:rFonts w:ascii="Times New Roman" w:hAnsi="Times New Roman"/>
          <w:i/>
          <w:iCs/>
          <w:sz w:val="24"/>
          <w:szCs w:val="24"/>
          <w:lang w:eastAsia="hu-HU"/>
        </w:rPr>
        <w:t>a)</w:t>
      </w:r>
      <w:r w:rsidRPr="001F00ED">
        <w:rPr>
          <w:rFonts w:ascii="Times New Roman" w:hAnsi="Times New Roman"/>
          <w:sz w:val="24"/>
          <w:szCs w:val="24"/>
          <w:lang w:eastAsia="hu-HU"/>
        </w:rPr>
        <w:t xml:space="preserve"> a nyertes ajánlattevőben közvetlenül vagy közvetetten 25 %-ot meghaladó mértékben olyan személy szerez részesedést, aki </w:t>
      </w:r>
      <w:r>
        <w:rPr>
          <w:rFonts w:ascii="Times New Roman" w:hAnsi="Times New Roman"/>
          <w:sz w:val="24"/>
          <w:szCs w:val="24"/>
          <w:lang w:eastAsia="hu-HU"/>
        </w:rPr>
        <w:t>a 129. § (1) és (2) bekezdése</w:t>
      </w:r>
      <w:r w:rsidRPr="001F00ED">
        <w:rPr>
          <w:rFonts w:ascii="Times New Roman" w:hAnsi="Times New Roman"/>
          <w:sz w:val="24"/>
          <w:szCs w:val="24"/>
          <w:lang w:eastAsia="hu-HU"/>
        </w:rPr>
        <w:t xml:space="preserve"> szerinti kizáró okok hatálya alá esik, vagy </w:t>
      </w:r>
    </w:p>
    <w:p w14:paraId="79AB6280" w14:textId="77777777" w:rsidR="007B6109" w:rsidRPr="001F00ED" w:rsidRDefault="007B6109" w:rsidP="001F00ED">
      <w:pPr>
        <w:autoSpaceDE w:val="0"/>
        <w:autoSpaceDN w:val="0"/>
        <w:adjustRightInd w:val="0"/>
        <w:spacing w:after="0" w:line="240" w:lineRule="auto"/>
        <w:jc w:val="both"/>
        <w:rPr>
          <w:rFonts w:ascii="Times New Roman" w:hAnsi="Times New Roman"/>
          <w:sz w:val="24"/>
          <w:szCs w:val="24"/>
          <w:lang w:eastAsia="hu-HU"/>
        </w:rPr>
      </w:pPr>
      <w:r w:rsidRPr="001F00ED">
        <w:rPr>
          <w:rFonts w:ascii="Times New Roman" w:hAnsi="Times New Roman"/>
          <w:i/>
          <w:iCs/>
          <w:sz w:val="24"/>
          <w:szCs w:val="24"/>
          <w:lang w:eastAsia="hu-HU"/>
        </w:rPr>
        <w:t>b)</w:t>
      </w:r>
      <w:r w:rsidRPr="001F00ED">
        <w:rPr>
          <w:rFonts w:ascii="Times New Roman" w:hAnsi="Times New Roman"/>
          <w:sz w:val="24"/>
          <w:szCs w:val="24"/>
          <w:lang w:eastAsia="hu-HU"/>
        </w:rPr>
        <w:t xml:space="preserve"> a nyertes ajánlattevő olyan jogi személyben vagy más jogképes szervezetben szerez közvetlenül vagy közvetetten 25 %-ot meghaladó mértékben részesedést, aki </w:t>
      </w:r>
      <w:r>
        <w:rPr>
          <w:rFonts w:ascii="Times New Roman" w:hAnsi="Times New Roman"/>
          <w:sz w:val="24"/>
          <w:szCs w:val="24"/>
          <w:lang w:eastAsia="hu-HU"/>
        </w:rPr>
        <w:t>a 129. § (1</w:t>
      </w:r>
      <w:r>
        <w:rPr>
          <w:rFonts w:ascii="Times New Roman" w:hAnsi="Times New Roman"/>
          <w:sz w:val="26"/>
          <w:szCs w:val="24"/>
          <w:lang w:eastAsia="hu-HU"/>
        </w:rPr>
        <w:t>) és (2)</w:t>
      </w:r>
      <w:r w:rsidRPr="001F00ED">
        <w:rPr>
          <w:rFonts w:ascii="Times New Roman" w:hAnsi="Times New Roman"/>
          <w:sz w:val="24"/>
          <w:szCs w:val="24"/>
          <w:lang w:eastAsia="hu-HU"/>
        </w:rPr>
        <w:t xml:space="preserve"> </w:t>
      </w:r>
      <w:r>
        <w:rPr>
          <w:rFonts w:ascii="Times New Roman" w:hAnsi="Times New Roman"/>
          <w:sz w:val="24"/>
          <w:szCs w:val="24"/>
          <w:lang w:eastAsia="hu-HU"/>
        </w:rPr>
        <w:t xml:space="preserve">bekezdése </w:t>
      </w:r>
      <w:r w:rsidRPr="001F00ED">
        <w:rPr>
          <w:rFonts w:ascii="Times New Roman" w:hAnsi="Times New Roman"/>
          <w:sz w:val="24"/>
          <w:szCs w:val="24"/>
          <w:lang w:eastAsia="hu-HU"/>
        </w:rPr>
        <w:t>szerinti kizáró okok hatálya alá esik,</w:t>
      </w:r>
    </w:p>
    <w:p w14:paraId="3EEEC435" w14:textId="77777777" w:rsidR="007B6109" w:rsidRPr="001F00ED" w:rsidRDefault="007B6109" w:rsidP="001F00ED">
      <w:pPr>
        <w:autoSpaceDE w:val="0"/>
        <w:autoSpaceDN w:val="0"/>
        <w:adjustRightInd w:val="0"/>
        <w:spacing w:after="0" w:line="240" w:lineRule="auto"/>
        <w:jc w:val="both"/>
        <w:rPr>
          <w:rFonts w:ascii="Times New Roman" w:hAnsi="Times New Roman"/>
          <w:sz w:val="24"/>
          <w:szCs w:val="24"/>
          <w:lang w:eastAsia="hu-HU"/>
        </w:rPr>
      </w:pPr>
      <w:r w:rsidRPr="001F00ED">
        <w:rPr>
          <w:rFonts w:ascii="Times New Roman" w:hAnsi="Times New Roman"/>
          <w:i/>
          <w:iCs/>
          <w:sz w:val="24"/>
          <w:szCs w:val="24"/>
          <w:lang w:eastAsia="hu-HU"/>
        </w:rPr>
        <w:t>c)</w:t>
      </w:r>
      <w:r w:rsidRPr="001F00ED">
        <w:rPr>
          <w:rFonts w:ascii="Times New Roman" w:hAnsi="Times New Roman"/>
          <w:sz w:val="24"/>
          <w:szCs w:val="24"/>
          <w:lang w:eastAsia="hu-HU"/>
        </w:rPr>
        <w:t xml:space="preserve"> az ajánlatkérő tudomást szerez arról, hogy nyertes ajánlattevő felhívás ellenére sem tesz </w:t>
      </w:r>
      <w:r w:rsidRPr="00F1727E">
        <w:rPr>
          <w:rFonts w:ascii="Times New Roman" w:hAnsi="Times New Roman"/>
          <w:sz w:val="24"/>
          <w:szCs w:val="24"/>
          <w:lang w:eastAsia="hu-HU"/>
        </w:rPr>
        <w:t xml:space="preserve">eleget a </w:t>
      </w:r>
      <w:r>
        <w:rPr>
          <w:rFonts w:ascii="Times New Roman" w:hAnsi="Times New Roman"/>
          <w:sz w:val="24"/>
          <w:szCs w:val="24"/>
          <w:lang w:eastAsia="hu-HU"/>
        </w:rPr>
        <w:t>119</w:t>
      </w:r>
      <w:r w:rsidRPr="00F1727E">
        <w:rPr>
          <w:rFonts w:ascii="Times New Roman" w:hAnsi="Times New Roman"/>
          <w:sz w:val="24"/>
          <w:szCs w:val="24"/>
          <w:lang w:eastAsia="hu-HU"/>
        </w:rPr>
        <w:t>. § (</w:t>
      </w:r>
      <w:r w:rsidR="00CA6C71">
        <w:rPr>
          <w:rFonts w:ascii="Times New Roman" w:hAnsi="Times New Roman"/>
          <w:sz w:val="24"/>
          <w:szCs w:val="24"/>
          <w:lang w:eastAsia="hu-HU"/>
        </w:rPr>
        <w:t>4</w:t>
      </w:r>
      <w:r w:rsidRPr="00F1727E">
        <w:rPr>
          <w:rFonts w:ascii="Times New Roman" w:hAnsi="Times New Roman"/>
          <w:sz w:val="24"/>
          <w:szCs w:val="24"/>
          <w:lang w:eastAsia="hu-HU"/>
        </w:rPr>
        <w:t>) bekezdése</w:t>
      </w:r>
      <w:r w:rsidRPr="001F00ED">
        <w:rPr>
          <w:rFonts w:ascii="Times New Roman" w:hAnsi="Times New Roman"/>
          <w:sz w:val="24"/>
          <w:szCs w:val="24"/>
          <w:lang w:eastAsia="hu-HU"/>
        </w:rPr>
        <w:t xml:space="preserve"> szerinti kötelezettségének,</w:t>
      </w:r>
    </w:p>
    <w:p w14:paraId="68E9FAE5" w14:textId="77777777" w:rsidR="007B6109" w:rsidRPr="001F00ED" w:rsidRDefault="007B6109" w:rsidP="00D36952">
      <w:pPr>
        <w:autoSpaceDE w:val="0"/>
        <w:autoSpaceDN w:val="0"/>
        <w:adjustRightInd w:val="0"/>
        <w:spacing w:after="0" w:line="240" w:lineRule="auto"/>
        <w:jc w:val="both"/>
        <w:rPr>
          <w:rFonts w:ascii="Times New Roman" w:hAnsi="Times New Roman"/>
          <w:sz w:val="24"/>
          <w:szCs w:val="24"/>
          <w:lang w:eastAsia="hu-HU"/>
        </w:rPr>
      </w:pPr>
      <w:r w:rsidRPr="001F00ED">
        <w:rPr>
          <w:rFonts w:ascii="Times New Roman" w:hAnsi="Times New Roman"/>
          <w:i/>
          <w:iCs/>
          <w:sz w:val="24"/>
          <w:szCs w:val="24"/>
          <w:lang w:eastAsia="hu-HU"/>
        </w:rPr>
        <w:t>d)</w:t>
      </w:r>
      <w:r w:rsidRPr="001F00ED">
        <w:rPr>
          <w:rFonts w:ascii="Times New Roman" w:hAnsi="Times New Roman"/>
          <w:sz w:val="24"/>
          <w:szCs w:val="24"/>
          <w:lang w:eastAsia="hu-HU"/>
        </w:rPr>
        <w:t xml:space="preserve"> az ajánlatkérő tudomást szerez arról, hogy a nyertes ajánlattevő alvállalkozója ajánlattevő felhívás ellenére sem tesz eleget a </w:t>
      </w:r>
      <w:r>
        <w:rPr>
          <w:rFonts w:ascii="Times New Roman" w:hAnsi="Times New Roman"/>
          <w:sz w:val="24"/>
          <w:szCs w:val="24"/>
          <w:lang w:eastAsia="hu-HU"/>
        </w:rPr>
        <w:t>119</w:t>
      </w:r>
      <w:r w:rsidRPr="001F00ED">
        <w:rPr>
          <w:rFonts w:ascii="Times New Roman" w:hAnsi="Times New Roman"/>
          <w:sz w:val="24"/>
          <w:szCs w:val="24"/>
          <w:lang w:eastAsia="hu-HU"/>
        </w:rPr>
        <w:t xml:space="preserve">. § (4) bekezdése szerinti kötelezettségének, </w:t>
      </w:r>
    </w:p>
    <w:p w14:paraId="734B14A1" w14:textId="77777777" w:rsidR="007B6109" w:rsidRPr="001F00ED" w:rsidRDefault="007B6109" w:rsidP="00D36952">
      <w:pPr>
        <w:autoSpaceDE w:val="0"/>
        <w:autoSpaceDN w:val="0"/>
        <w:adjustRightInd w:val="0"/>
        <w:spacing w:after="0" w:line="240" w:lineRule="auto"/>
        <w:jc w:val="both"/>
        <w:rPr>
          <w:rFonts w:ascii="Times New Roman" w:hAnsi="Times New Roman"/>
          <w:sz w:val="24"/>
          <w:szCs w:val="24"/>
          <w:lang w:eastAsia="hu-HU"/>
        </w:rPr>
      </w:pPr>
      <w:r w:rsidRPr="001F00ED">
        <w:rPr>
          <w:rFonts w:ascii="Times New Roman" w:hAnsi="Times New Roman"/>
          <w:i/>
          <w:iCs/>
          <w:sz w:val="24"/>
          <w:szCs w:val="24"/>
          <w:lang w:eastAsia="hu-HU"/>
        </w:rPr>
        <w:t>e)</w:t>
      </w:r>
      <w:r w:rsidRPr="001F00ED">
        <w:rPr>
          <w:rFonts w:ascii="Times New Roman" w:hAnsi="Times New Roman"/>
          <w:sz w:val="24"/>
          <w:szCs w:val="24"/>
          <w:lang w:eastAsia="hu-HU"/>
        </w:rPr>
        <w:t xml:space="preserve"> ha a nemzetbiztonsági szolgálatok által a </w:t>
      </w:r>
      <w:r>
        <w:rPr>
          <w:rFonts w:ascii="Times New Roman" w:hAnsi="Times New Roman"/>
          <w:sz w:val="24"/>
          <w:szCs w:val="24"/>
          <w:lang w:eastAsia="hu-HU"/>
        </w:rPr>
        <w:t>118</w:t>
      </w:r>
      <w:r w:rsidRPr="001F00ED">
        <w:rPr>
          <w:rFonts w:ascii="Times New Roman" w:hAnsi="Times New Roman"/>
          <w:sz w:val="24"/>
          <w:szCs w:val="24"/>
          <w:lang w:eastAsia="hu-HU"/>
        </w:rPr>
        <w:t>. §-ban foglaltak szerint elvégzett kiegészítő ellenőrzés nemzetbiztonsági kockázatot vagy a nemzetbiztonsági szolgálat rendeltetésszerű működését veszélyeztető biztonsági kockázatot állapít meg,</w:t>
      </w:r>
      <w:r>
        <w:rPr>
          <w:rFonts w:ascii="Times New Roman" w:hAnsi="Times New Roman"/>
          <w:sz w:val="24"/>
          <w:szCs w:val="24"/>
          <w:lang w:eastAsia="hu-HU"/>
        </w:rPr>
        <w:t xml:space="preserve"> vagy</w:t>
      </w:r>
    </w:p>
    <w:p w14:paraId="226364D8" w14:textId="77777777" w:rsidR="007B6109" w:rsidRPr="001F00ED" w:rsidRDefault="007B6109" w:rsidP="00D36952">
      <w:pPr>
        <w:autoSpaceDE w:val="0"/>
        <w:autoSpaceDN w:val="0"/>
        <w:adjustRightInd w:val="0"/>
        <w:spacing w:after="0" w:line="240" w:lineRule="auto"/>
        <w:jc w:val="both"/>
        <w:rPr>
          <w:rFonts w:ascii="Times New Roman" w:hAnsi="Times New Roman"/>
          <w:sz w:val="24"/>
          <w:szCs w:val="24"/>
          <w:lang w:eastAsia="hu-HU"/>
        </w:rPr>
      </w:pPr>
      <w:r w:rsidRPr="001F00ED">
        <w:rPr>
          <w:rFonts w:ascii="Times New Roman" w:hAnsi="Times New Roman"/>
          <w:i/>
          <w:iCs/>
          <w:sz w:val="24"/>
          <w:szCs w:val="24"/>
          <w:lang w:eastAsia="hu-HU"/>
        </w:rPr>
        <w:t>f)</w:t>
      </w:r>
      <w:r w:rsidRPr="001F00ED">
        <w:rPr>
          <w:rFonts w:ascii="Times New Roman" w:hAnsi="Times New Roman"/>
          <w:sz w:val="24"/>
          <w:szCs w:val="24"/>
          <w:lang w:eastAsia="hu-HU"/>
        </w:rPr>
        <w:t xml:space="preserve"> ha az AH vagy a KNBSZ által végzett</w:t>
      </w:r>
      <w:r w:rsidR="0075532D">
        <w:rPr>
          <w:rFonts w:ascii="Times New Roman" w:hAnsi="Times New Roman"/>
          <w:sz w:val="24"/>
          <w:szCs w:val="24"/>
          <w:lang w:eastAsia="hu-HU"/>
        </w:rPr>
        <w:t>,</w:t>
      </w:r>
      <w:r w:rsidRPr="001F00ED">
        <w:rPr>
          <w:rFonts w:ascii="Times New Roman" w:hAnsi="Times New Roman"/>
          <w:sz w:val="24"/>
          <w:szCs w:val="24"/>
          <w:lang w:eastAsia="hu-HU"/>
        </w:rPr>
        <w:t xml:space="preserve"> </w:t>
      </w:r>
      <w:r w:rsidR="005F74CA">
        <w:rPr>
          <w:rFonts w:ascii="Times New Roman" w:hAnsi="Times New Roman"/>
          <w:sz w:val="24"/>
          <w:szCs w:val="24"/>
          <w:lang w:eastAsia="hu-HU"/>
        </w:rPr>
        <w:t xml:space="preserve">a </w:t>
      </w:r>
      <w:r>
        <w:rPr>
          <w:rFonts w:ascii="Times New Roman" w:hAnsi="Times New Roman"/>
          <w:sz w:val="24"/>
          <w:szCs w:val="24"/>
          <w:lang w:eastAsia="hu-HU"/>
        </w:rPr>
        <w:t>120</w:t>
      </w:r>
      <w:r w:rsidRPr="001F00ED">
        <w:rPr>
          <w:rFonts w:ascii="Times New Roman" w:hAnsi="Times New Roman"/>
          <w:sz w:val="24"/>
          <w:szCs w:val="24"/>
          <w:lang w:eastAsia="hu-HU"/>
        </w:rPr>
        <w:t xml:space="preserve">. § </w:t>
      </w:r>
      <w:r w:rsidR="0075532D">
        <w:rPr>
          <w:rFonts w:ascii="Times New Roman" w:hAnsi="Times New Roman"/>
          <w:sz w:val="24"/>
          <w:szCs w:val="24"/>
          <w:lang w:eastAsia="hu-HU"/>
        </w:rPr>
        <w:t xml:space="preserve">(5) bekezdése </w:t>
      </w:r>
      <w:r w:rsidRPr="001F00ED">
        <w:rPr>
          <w:rFonts w:ascii="Times New Roman" w:hAnsi="Times New Roman"/>
          <w:sz w:val="24"/>
          <w:szCs w:val="24"/>
          <w:lang w:eastAsia="hu-HU"/>
        </w:rPr>
        <w:t xml:space="preserve">szerinti cégellenőrzés megállapítása szerint az ajánlattevővel szemben nemzetbiztonsági kockázati tényező merült fel, és ezért </w:t>
      </w:r>
      <w:r>
        <w:rPr>
          <w:rFonts w:ascii="Times New Roman" w:hAnsi="Times New Roman"/>
          <w:sz w:val="24"/>
          <w:szCs w:val="24"/>
          <w:lang w:eastAsia="hu-HU"/>
        </w:rPr>
        <w:t xml:space="preserve">őt az AH vagy a KNBSZ </w:t>
      </w:r>
      <w:r w:rsidRPr="001F00ED">
        <w:rPr>
          <w:rFonts w:ascii="Times New Roman" w:hAnsi="Times New Roman"/>
          <w:sz w:val="24"/>
          <w:szCs w:val="24"/>
          <w:lang w:eastAsia="hu-HU"/>
        </w:rPr>
        <w:t>a jegyzékből törli.</w:t>
      </w:r>
    </w:p>
    <w:p w14:paraId="5A206BCA" w14:textId="77777777" w:rsidR="0075532D" w:rsidRPr="0075532D" w:rsidRDefault="007B6109" w:rsidP="005F74CA">
      <w:pPr>
        <w:autoSpaceDE w:val="0"/>
        <w:autoSpaceDN w:val="0"/>
        <w:adjustRightInd w:val="0"/>
        <w:spacing w:after="0" w:line="240" w:lineRule="auto"/>
        <w:jc w:val="both"/>
        <w:rPr>
          <w:rFonts w:ascii="Times New Roman" w:hAnsi="Times New Roman"/>
          <w:bCs/>
          <w:noProof/>
          <w:sz w:val="24"/>
          <w:szCs w:val="24"/>
          <w:lang w:eastAsia="hu-HU"/>
        </w:rPr>
      </w:pPr>
      <w:r w:rsidRPr="001A2ABB">
        <w:rPr>
          <w:rFonts w:ascii="Times New Roman" w:hAnsi="Times New Roman"/>
          <w:sz w:val="24"/>
          <w:szCs w:val="24"/>
        </w:rPr>
        <w:t>(2)</w:t>
      </w:r>
      <w:r w:rsidRPr="001F00ED">
        <w:rPr>
          <w:rFonts w:ascii="Times New Roman" w:hAnsi="Times New Roman"/>
          <w:sz w:val="24"/>
          <w:szCs w:val="24"/>
          <w:lang w:eastAsia="hu-HU"/>
        </w:rPr>
        <w:t xml:space="preserve"> Az (1) bekezdés szerinti felmondási oko</w:t>
      </w:r>
      <w:r>
        <w:rPr>
          <w:rFonts w:ascii="Times New Roman" w:hAnsi="Times New Roman"/>
          <w:sz w:val="24"/>
          <w:szCs w:val="24"/>
          <w:lang w:eastAsia="hu-HU"/>
        </w:rPr>
        <w:t>ka</w:t>
      </w:r>
      <w:r w:rsidRPr="001F00ED">
        <w:rPr>
          <w:rFonts w:ascii="Times New Roman" w:hAnsi="Times New Roman"/>
          <w:sz w:val="24"/>
          <w:szCs w:val="24"/>
          <w:lang w:eastAsia="hu-HU"/>
        </w:rPr>
        <w:t>t a szerződésbe kell foglalni azzal, hogy ezekben az esetekben az ajánlatkérő a szerződésben kikötött biztosítékokat is érvényesíti.</w:t>
      </w:r>
      <w:r w:rsidR="005F74CA" w:rsidRPr="0075532D">
        <w:rPr>
          <w:rFonts w:ascii="Times New Roman" w:hAnsi="Times New Roman"/>
          <w:bCs/>
          <w:noProof/>
          <w:sz w:val="24"/>
          <w:szCs w:val="24"/>
          <w:lang w:eastAsia="hu-HU"/>
        </w:rPr>
        <w:t xml:space="preserve"> </w:t>
      </w:r>
    </w:p>
    <w:p w14:paraId="28D3FC80" w14:textId="77777777" w:rsidR="007B6109" w:rsidRDefault="007B6109" w:rsidP="00656FAE">
      <w:pPr>
        <w:keepLines/>
        <w:tabs>
          <w:tab w:val="left" w:pos="0"/>
        </w:tabs>
        <w:autoSpaceDE w:val="0"/>
        <w:autoSpaceDN w:val="0"/>
        <w:adjustRightInd w:val="0"/>
        <w:spacing w:after="0" w:line="240" w:lineRule="auto"/>
        <w:jc w:val="center"/>
        <w:rPr>
          <w:rFonts w:ascii="Times New Roman" w:hAnsi="Times New Roman"/>
          <w:b/>
          <w:bCs/>
          <w:noProof/>
          <w:sz w:val="24"/>
          <w:szCs w:val="24"/>
          <w:lang w:eastAsia="hu-HU"/>
        </w:rPr>
      </w:pPr>
      <w:r>
        <w:rPr>
          <w:rFonts w:ascii="Times New Roman" w:hAnsi="Times New Roman"/>
          <w:b/>
          <w:bCs/>
          <w:noProof/>
          <w:sz w:val="24"/>
          <w:szCs w:val="24"/>
          <w:lang w:eastAsia="hu-HU"/>
        </w:rPr>
        <w:lastRenderedPageBreak/>
        <w:t>VII</w:t>
      </w:r>
      <w:r w:rsidRPr="0085166F">
        <w:rPr>
          <w:rFonts w:ascii="Times New Roman" w:hAnsi="Times New Roman"/>
          <w:b/>
          <w:bCs/>
          <w:noProof/>
          <w:sz w:val="24"/>
          <w:szCs w:val="24"/>
          <w:lang w:eastAsia="hu-HU"/>
        </w:rPr>
        <w:t>. R</w:t>
      </w:r>
      <w:r>
        <w:rPr>
          <w:rFonts w:ascii="Times New Roman" w:hAnsi="Times New Roman"/>
          <w:b/>
          <w:bCs/>
          <w:noProof/>
          <w:sz w:val="24"/>
          <w:szCs w:val="24"/>
          <w:lang w:eastAsia="hu-HU"/>
        </w:rPr>
        <w:t>ÉSZ</w:t>
      </w:r>
    </w:p>
    <w:p w14:paraId="678A855A" w14:textId="77777777" w:rsidR="007B6109" w:rsidRPr="0085166F" w:rsidRDefault="007B6109" w:rsidP="00656FAE">
      <w:pPr>
        <w:keepLines/>
        <w:tabs>
          <w:tab w:val="left" w:pos="0"/>
        </w:tabs>
        <w:autoSpaceDE w:val="0"/>
        <w:autoSpaceDN w:val="0"/>
        <w:adjustRightInd w:val="0"/>
        <w:spacing w:after="0" w:line="240" w:lineRule="auto"/>
        <w:jc w:val="center"/>
        <w:rPr>
          <w:rFonts w:ascii="Times New Roman" w:hAnsi="Times New Roman"/>
          <w:b/>
          <w:bCs/>
          <w:noProof/>
          <w:sz w:val="24"/>
          <w:szCs w:val="24"/>
          <w:lang w:eastAsia="hu-HU"/>
        </w:rPr>
      </w:pPr>
    </w:p>
    <w:p w14:paraId="482AB924" w14:textId="77777777" w:rsidR="007B6109" w:rsidRPr="00DE32D1" w:rsidRDefault="007B6109" w:rsidP="00656FAE">
      <w:pPr>
        <w:keepLines/>
        <w:tabs>
          <w:tab w:val="left" w:pos="0"/>
        </w:tabs>
        <w:autoSpaceDE w:val="0"/>
        <w:autoSpaceDN w:val="0"/>
        <w:adjustRightInd w:val="0"/>
        <w:spacing w:after="0" w:line="240" w:lineRule="auto"/>
        <w:jc w:val="center"/>
        <w:rPr>
          <w:rFonts w:ascii="Times New Roman" w:hAnsi="Times New Roman"/>
          <w:b/>
          <w:noProof/>
          <w:sz w:val="24"/>
          <w:szCs w:val="24"/>
          <w:lang w:eastAsia="hu-HU"/>
        </w:rPr>
      </w:pPr>
      <w:r w:rsidRPr="00DE32D1">
        <w:rPr>
          <w:rFonts w:ascii="Times New Roman" w:hAnsi="Times New Roman"/>
          <w:b/>
          <w:noProof/>
          <w:sz w:val="24"/>
          <w:szCs w:val="24"/>
          <w:lang w:eastAsia="hu-HU"/>
        </w:rPr>
        <w:t>J</w:t>
      </w:r>
      <w:r>
        <w:rPr>
          <w:rFonts w:ascii="Times New Roman" w:hAnsi="Times New Roman"/>
          <w:b/>
          <w:noProof/>
          <w:sz w:val="24"/>
          <w:szCs w:val="24"/>
          <w:lang w:eastAsia="hu-HU"/>
        </w:rPr>
        <w:t>OGORVOSLAT</w:t>
      </w:r>
    </w:p>
    <w:p w14:paraId="2A0D860D" w14:textId="77777777" w:rsidR="007B6109" w:rsidRPr="0085166F" w:rsidRDefault="007B6109" w:rsidP="00656FAE">
      <w:pPr>
        <w:keepLines/>
        <w:tabs>
          <w:tab w:val="left" w:pos="0"/>
        </w:tabs>
        <w:autoSpaceDE w:val="0"/>
        <w:autoSpaceDN w:val="0"/>
        <w:adjustRightInd w:val="0"/>
        <w:spacing w:after="0" w:line="240" w:lineRule="auto"/>
        <w:jc w:val="center"/>
        <w:rPr>
          <w:rFonts w:ascii="Times New Roman" w:hAnsi="Times New Roman"/>
          <w:noProof/>
          <w:sz w:val="24"/>
          <w:szCs w:val="24"/>
          <w:lang w:eastAsia="hu-HU"/>
        </w:rPr>
      </w:pPr>
    </w:p>
    <w:p w14:paraId="63DC70BF" w14:textId="77777777" w:rsidR="007B6109" w:rsidRDefault="007B6109" w:rsidP="000A02AF">
      <w:pPr>
        <w:keepLines/>
        <w:autoSpaceDE w:val="0"/>
        <w:autoSpaceDN w:val="0"/>
        <w:adjustRightInd w:val="0"/>
        <w:spacing w:after="0" w:line="240" w:lineRule="auto"/>
        <w:jc w:val="both"/>
        <w:rPr>
          <w:rFonts w:ascii="Times New Roman" w:hAnsi="Times New Roman"/>
          <w:bCs/>
          <w:noProof/>
          <w:sz w:val="24"/>
          <w:szCs w:val="24"/>
          <w:lang w:eastAsia="hu-HU"/>
        </w:rPr>
      </w:pPr>
    </w:p>
    <w:p w14:paraId="1ADE28EE" w14:textId="77777777" w:rsidR="007E6D7A" w:rsidRPr="00B02454" w:rsidRDefault="007E6D7A" w:rsidP="007E6D7A">
      <w:pPr>
        <w:spacing w:after="0" w:line="240" w:lineRule="auto"/>
        <w:jc w:val="center"/>
        <w:outlineLvl w:val="3"/>
        <w:rPr>
          <w:rFonts w:ascii="Times New Roman" w:hAnsi="Times New Roman"/>
          <w:b/>
          <w:bCs/>
          <w:color w:val="222222"/>
          <w:sz w:val="24"/>
          <w:szCs w:val="24"/>
          <w:lang w:eastAsia="hu-HU"/>
        </w:rPr>
      </w:pPr>
      <w:r w:rsidRPr="00B02454">
        <w:rPr>
          <w:rFonts w:ascii="Times New Roman" w:hAnsi="Times New Roman"/>
          <w:b/>
          <w:bCs/>
          <w:color w:val="222222"/>
          <w:sz w:val="24"/>
          <w:szCs w:val="24"/>
          <w:lang w:eastAsia="hu-HU"/>
        </w:rPr>
        <w:t>76. A jogorvoslati eljárás szabályai</w:t>
      </w:r>
    </w:p>
    <w:p w14:paraId="57D4E842" w14:textId="77777777" w:rsidR="007E6D7A" w:rsidRPr="00B02454" w:rsidRDefault="007E6D7A" w:rsidP="007E6D7A">
      <w:pPr>
        <w:spacing w:after="0" w:line="240" w:lineRule="auto"/>
        <w:jc w:val="both"/>
        <w:outlineLvl w:val="3"/>
        <w:rPr>
          <w:rFonts w:ascii="Times New Roman" w:hAnsi="Times New Roman"/>
          <w:b/>
          <w:bCs/>
          <w:color w:val="222222"/>
          <w:sz w:val="24"/>
          <w:szCs w:val="24"/>
          <w:lang w:eastAsia="hu-HU"/>
        </w:rPr>
      </w:pPr>
    </w:p>
    <w:p w14:paraId="1DDF15DA" w14:textId="77777777" w:rsidR="007E6D7A" w:rsidRPr="00B02454" w:rsidRDefault="007E6D7A" w:rsidP="007E6D7A">
      <w:pPr>
        <w:spacing w:after="0" w:line="240" w:lineRule="auto"/>
        <w:jc w:val="both"/>
        <w:rPr>
          <w:rFonts w:ascii="Times New Roman" w:hAnsi="Times New Roman"/>
          <w:color w:val="222222"/>
          <w:sz w:val="24"/>
          <w:szCs w:val="24"/>
          <w:lang w:eastAsia="hu-HU"/>
        </w:rPr>
      </w:pPr>
      <w:r w:rsidRPr="00B02454">
        <w:rPr>
          <w:rFonts w:ascii="Times New Roman" w:hAnsi="Times New Roman"/>
          <w:b/>
          <w:bCs/>
          <w:color w:val="222222"/>
          <w:sz w:val="24"/>
          <w:szCs w:val="24"/>
          <w:lang w:eastAsia="hu-HU"/>
        </w:rPr>
        <w:t xml:space="preserve">138. § </w:t>
      </w:r>
      <w:r w:rsidRPr="00CC1988">
        <w:rPr>
          <w:rFonts w:ascii="Times New Roman" w:hAnsi="Times New Roman"/>
          <w:bCs/>
          <w:color w:val="222222"/>
          <w:sz w:val="24"/>
          <w:szCs w:val="24"/>
          <w:lang w:eastAsia="hu-HU"/>
        </w:rPr>
        <w:t>(1)</w:t>
      </w:r>
      <w:r w:rsidRPr="00B02454">
        <w:rPr>
          <w:rFonts w:ascii="Times New Roman" w:hAnsi="Times New Roman"/>
          <w:color w:val="222222"/>
          <w:sz w:val="24"/>
          <w:szCs w:val="24"/>
          <w:lang w:eastAsia="hu-HU"/>
        </w:rPr>
        <w:t xml:space="preserve"> A védelmi beszerzésre, a védelmi beszerzési eljárásra, a biztonsági beszerzésre, </w:t>
      </w:r>
      <w:r w:rsidR="00B02454">
        <w:rPr>
          <w:rFonts w:ascii="Times New Roman" w:hAnsi="Times New Roman"/>
          <w:color w:val="222222"/>
          <w:sz w:val="24"/>
          <w:szCs w:val="24"/>
          <w:lang w:eastAsia="hu-HU"/>
        </w:rPr>
        <w:t xml:space="preserve">és </w:t>
      </w:r>
      <w:r w:rsidRPr="00B02454">
        <w:rPr>
          <w:rFonts w:ascii="Times New Roman" w:hAnsi="Times New Roman"/>
          <w:color w:val="222222"/>
          <w:sz w:val="24"/>
          <w:szCs w:val="24"/>
          <w:lang w:eastAsia="hu-HU"/>
        </w:rPr>
        <w:t>a biztonsági beszerzési eljárásra vonatkozó jogszabályokba ütköző magatartás vagy mulasztás miatt e rész rendelkezései szerinti jogorvoslatnak van helye.</w:t>
      </w:r>
    </w:p>
    <w:p w14:paraId="125618ED" w14:textId="77777777" w:rsidR="007E6D7A" w:rsidRPr="00B02454" w:rsidRDefault="007E6D7A" w:rsidP="007E6D7A">
      <w:pPr>
        <w:spacing w:after="0" w:line="240" w:lineRule="auto"/>
        <w:jc w:val="both"/>
        <w:rPr>
          <w:rFonts w:ascii="Times New Roman" w:hAnsi="Times New Roman"/>
          <w:color w:val="222222"/>
          <w:sz w:val="24"/>
          <w:szCs w:val="24"/>
          <w:lang w:eastAsia="hu-HU"/>
        </w:rPr>
      </w:pPr>
      <w:r w:rsidRPr="00CC1988">
        <w:rPr>
          <w:rFonts w:ascii="Times New Roman" w:hAnsi="Times New Roman"/>
          <w:bCs/>
          <w:color w:val="222222"/>
          <w:sz w:val="24"/>
          <w:szCs w:val="24"/>
          <w:lang w:eastAsia="hu-HU"/>
        </w:rPr>
        <w:t>(2)</w:t>
      </w:r>
      <w:r w:rsidRPr="00B02454">
        <w:rPr>
          <w:rFonts w:ascii="Times New Roman" w:hAnsi="Times New Roman"/>
          <w:color w:val="222222"/>
          <w:sz w:val="24"/>
          <w:szCs w:val="24"/>
          <w:lang w:eastAsia="hu-HU"/>
        </w:rPr>
        <w:t xml:space="preserve"> A védelmi beszerzési eljárással, a biztonsági beszerzési eljárással, a védelmi beszerzési eljárás alapján megkötött szerződéssel, valamint a biztonsági beszerzési eljárás alapján megkötött szerződéssel és ezek módosításával vagy teljesítésével kapcsolatos polgári jogi igények elbírálása a bíróság hatáskörébe tartozik.</w:t>
      </w:r>
    </w:p>
    <w:p w14:paraId="0C06EF94" w14:textId="77777777" w:rsidR="007E6D7A" w:rsidRPr="00B02454" w:rsidRDefault="007E6D7A" w:rsidP="007E6D7A">
      <w:pPr>
        <w:spacing w:after="0" w:line="240" w:lineRule="auto"/>
        <w:jc w:val="both"/>
        <w:outlineLvl w:val="3"/>
        <w:rPr>
          <w:rFonts w:ascii="Times New Roman" w:hAnsi="Times New Roman"/>
          <w:color w:val="222222"/>
          <w:sz w:val="24"/>
          <w:szCs w:val="24"/>
          <w:lang w:eastAsia="hu-HU"/>
        </w:rPr>
      </w:pPr>
    </w:p>
    <w:p w14:paraId="0121AC14" w14:textId="77777777" w:rsidR="007E6D7A" w:rsidRPr="00B02454" w:rsidRDefault="007E6D7A" w:rsidP="007E6D7A">
      <w:pPr>
        <w:spacing w:after="0" w:line="240" w:lineRule="auto"/>
        <w:jc w:val="center"/>
        <w:outlineLvl w:val="3"/>
        <w:rPr>
          <w:rFonts w:ascii="Times New Roman" w:hAnsi="Times New Roman"/>
          <w:b/>
          <w:bCs/>
          <w:color w:val="222222"/>
          <w:sz w:val="24"/>
          <w:szCs w:val="24"/>
          <w:lang w:eastAsia="hu-HU"/>
        </w:rPr>
      </w:pPr>
      <w:r w:rsidRPr="00B02454">
        <w:rPr>
          <w:rFonts w:ascii="Times New Roman" w:hAnsi="Times New Roman"/>
          <w:b/>
          <w:bCs/>
          <w:color w:val="222222"/>
          <w:sz w:val="24"/>
          <w:szCs w:val="24"/>
          <w:lang w:eastAsia="hu-HU"/>
        </w:rPr>
        <w:t>77. A Közbeszerzési Döntőbizottság eljárására vonatkozó általános rendelkezések</w:t>
      </w:r>
    </w:p>
    <w:p w14:paraId="03D32E4C" w14:textId="77777777" w:rsidR="007E6D7A" w:rsidRPr="00B02454" w:rsidRDefault="007E6D7A" w:rsidP="007E6D7A">
      <w:pPr>
        <w:spacing w:after="0" w:line="240" w:lineRule="auto"/>
        <w:jc w:val="center"/>
        <w:rPr>
          <w:rFonts w:ascii="Times New Roman" w:hAnsi="Times New Roman"/>
          <w:b/>
          <w:bCs/>
          <w:color w:val="222222"/>
          <w:sz w:val="24"/>
          <w:szCs w:val="24"/>
          <w:lang w:eastAsia="hu-HU"/>
        </w:rPr>
      </w:pPr>
    </w:p>
    <w:p w14:paraId="57A3C179" w14:textId="77777777" w:rsidR="007E6D7A" w:rsidRPr="00BC35E9" w:rsidRDefault="007E6D7A" w:rsidP="007E6D7A">
      <w:pPr>
        <w:spacing w:after="0" w:line="240" w:lineRule="auto"/>
        <w:jc w:val="both"/>
        <w:rPr>
          <w:rFonts w:ascii="Times New Roman" w:hAnsi="Times New Roman"/>
          <w:sz w:val="24"/>
          <w:szCs w:val="24"/>
          <w:lang w:eastAsia="hu-HU"/>
        </w:rPr>
      </w:pPr>
      <w:r w:rsidRPr="00A717C7">
        <w:rPr>
          <w:rFonts w:ascii="Times New Roman" w:hAnsi="Times New Roman"/>
          <w:b/>
          <w:bCs/>
          <w:color w:val="222222"/>
          <w:sz w:val="24"/>
          <w:szCs w:val="24"/>
          <w:lang w:eastAsia="hu-HU"/>
        </w:rPr>
        <w:t xml:space="preserve">139. § </w:t>
      </w:r>
      <w:r w:rsidRPr="00CC1988">
        <w:rPr>
          <w:rFonts w:ascii="Times New Roman" w:hAnsi="Times New Roman"/>
          <w:bCs/>
          <w:color w:val="222222"/>
          <w:sz w:val="24"/>
          <w:szCs w:val="24"/>
          <w:lang w:eastAsia="hu-HU"/>
        </w:rPr>
        <w:t>(</w:t>
      </w:r>
      <w:r w:rsidRPr="00BC35E9">
        <w:rPr>
          <w:rFonts w:ascii="Times New Roman" w:hAnsi="Times New Roman"/>
          <w:sz w:val="24"/>
          <w:szCs w:val="24"/>
          <w:lang w:eastAsia="hu-HU"/>
        </w:rPr>
        <w:t xml:space="preserve">1) A Közbeszerzési Döntőbizottság eljárására </w:t>
      </w:r>
      <w:r w:rsidR="00B02454" w:rsidRPr="00BC35E9">
        <w:rPr>
          <w:rFonts w:ascii="Times New Roman" w:hAnsi="Times New Roman"/>
          <w:sz w:val="24"/>
          <w:szCs w:val="24"/>
          <w:lang w:eastAsia="hu-HU"/>
        </w:rPr>
        <w:t>–</w:t>
      </w:r>
      <w:r w:rsidRPr="00BC35E9">
        <w:rPr>
          <w:rFonts w:ascii="Times New Roman" w:hAnsi="Times New Roman"/>
          <w:sz w:val="24"/>
          <w:szCs w:val="24"/>
          <w:lang w:eastAsia="hu-HU"/>
        </w:rPr>
        <w:t xml:space="preserve"> e törvény, valamint az e törvény felhatalmazása alapján alkotott kormányrendelet eltérő rendelkezése hiányában </w:t>
      </w:r>
      <w:r w:rsidR="00B02454" w:rsidRPr="00BC35E9">
        <w:rPr>
          <w:rFonts w:ascii="Times New Roman" w:hAnsi="Times New Roman"/>
          <w:sz w:val="24"/>
          <w:szCs w:val="24"/>
          <w:lang w:eastAsia="hu-HU"/>
        </w:rPr>
        <w:t>–</w:t>
      </w:r>
      <w:r w:rsidRPr="00BC35E9">
        <w:rPr>
          <w:rFonts w:ascii="Times New Roman" w:hAnsi="Times New Roman"/>
          <w:sz w:val="24"/>
          <w:szCs w:val="24"/>
          <w:lang w:eastAsia="hu-HU"/>
        </w:rPr>
        <w:t xml:space="preserve"> a közigazgatási hatósági eljárás és szolgáltatás általános szabályairól szóló 2004. évi CXL. törvény (a továbbiakban: Ket.) rendelkezéseit kell alkalmazni.</w:t>
      </w:r>
    </w:p>
    <w:p w14:paraId="40421635" w14:textId="77777777" w:rsidR="007E6D7A" w:rsidRPr="00BC35E9" w:rsidRDefault="007E6D7A" w:rsidP="007E6D7A">
      <w:pPr>
        <w:spacing w:after="0" w:line="240" w:lineRule="auto"/>
        <w:jc w:val="both"/>
        <w:rPr>
          <w:rFonts w:ascii="Times New Roman" w:hAnsi="Times New Roman"/>
          <w:sz w:val="24"/>
          <w:szCs w:val="24"/>
          <w:lang w:eastAsia="hu-HU"/>
        </w:rPr>
      </w:pPr>
      <w:r w:rsidRPr="00BC35E9">
        <w:rPr>
          <w:rFonts w:ascii="Times New Roman" w:hAnsi="Times New Roman"/>
          <w:sz w:val="24"/>
          <w:szCs w:val="24"/>
          <w:lang w:eastAsia="hu-HU"/>
        </w:rPr>
        <w:t xml:space="preserve">(2) A Közbeszerzési Döntőbizottság hatáskörébe tartozik </w:t>
      </w:r>
      <w:r w:rsidR="00B02454" w:rsidRPr="00BC35E9">
        <w:rPr>
          <w:rFonts w:ascii="Times New Roman" w:hAnsi="Times New Roman"/>
          <w:sz w:val="24"/>
          <w:szCs w:val="24"/>
          <w:lang w:eastAsia="hu-HU"/>
        </w:rPr>
        <w:t>–</w:t>
      </w:r>
      <w:r w:rsidRPr="00BC35E9">
        <w:rPr>
          <w:rFonts w:ascii="Times New Roman" w:hAnsi="Times New Roman"/>
          <w:sz w:val="24"/>
          <w:szCs w:val="24"/>
          <w:lang w:eastAsia="hu-HU"/>
        </w:rPr>
        <w:t xml:space="preserve"> a szerződés módosításával vagy teljesítésével kapcsolatos polgári jogi igények miatt indult eljárás kivételével </w:t>
      </w:r>
      <w:r w:rsidR="00B02454" w:rsidRPr="00BC35E9">
        <w:rPr>
          <w:rFonts w:ascii="Times New Roman" w:hAnsi="Times New Roman"/>
          <w:sz w:val="24"/>
          <w:szCs w:val="24"/>
          <w:lang w:eastAsia="hu-HU"/>
        </w:rPr>
        <w:t>–</w:t>
      </w:r>
      <w:r w:rsidRPr="00BC35E9">
        <w:rPr>
          <w:rFonts w:ascii="Times New Roman" w:hAnsi="Times New Roman"/>
          <w:sz w:val="24"/>
          <w:szCs w:val="24"/>
          <w:lang w:eastAsia="hu-HU"/>
        </w:rPr>
        <w:t xml:space="preserve"> a védelmi beszerzési eljárás alapján megkötött szerződés, valamint a biztonsági beszerzési eljárás alapján megkötött szerződés e törvénybe ütköző módosítása vagy teljesítése.</w:t>
      </w:r>
    </w:p>
    <w:p w14:paraId="425AC246" w14:textId="77777777" w:rsidR="007E6D7A" w:rsidRPr="00BC35E9" w:rsidRDefault="007E6D7A" w:rsidP="007E6D7A">
      <w:pPr>
        <w:spacing w:after="0" w:line="240" w:lineRule="auto"/>
        <w:jc w:val="both"/>
        <w:rPr>
          <w:rFonts w:ascii="Times New Roman" w:hAnsi="Times New Roman"/>
          <w:sz w:val="24"/>
          <w:szCs w:val="24"/>
          <w:lang w:eastAsia="hu-HU"/>
        </w:rPr>
      </w:pPr>
      <w:r w:rsidRPr="00BC35E9">
        <w:rPr>
          <w:rFonts w:ascii="Times New Roman" w:hAnsi="Times New Roman"/>
          <w:sz w:val="24"/>
          <w:szCs w:val="24"/>
          <w:lang w:eastAsia="hu-HU"/>
        </w:rPr>
        <w:t>(3) A Közbeszerzési Döntőbizottság illetékessége az ország egész területére kiterjed.</w:t>
      </w:r>
    </w:p>
    <w:p w14:paraId="2EDBDB29" w14:textId="77777777" w:rsidR="007E6D7A" w:rsidRPr="00BC35E9" w:rsidRDefault="007E6D7A" w:rsidP="007E6D7A">
      <w:pPr>
        <w:spacing w:after="0" w:line="240" w:lineRule="auto"/>
        <w:jc w:val="both"/>
        <w:rPr>
          <w:rFonts w:ascii="Times New Roman" w:hAnsi="Times New Roman"/>
          <w:sz w:val="24"/>
          <w:szCs w:val="24"/>
          <w:lang w:eastAsia="hu-HU"/>
        </w:rPr>
      </w:pPr>
      <w:r w:rsidRPr="00BC35E9">
        <w:rPr>
          <w:rFonts w:ascii="Times New Roman" w:hAnsi="Times New Roman"/>
          <w:sz w:val="24"/>
          <w:szCs w:val="24"/>
          <w:lang w:eastAsia="hu-HU"/>
        </w:rPr>
        <w:t xml:space="preserve">(4) A Közbeszerzési Döntőbizottság az e törvény alkalmazása alóli kivételekkel kapcsolatos jogorvoslat során nem vizsgálhatja felül </w:t>
      </w:r>
      <w:r w:rsidR="00633523" w:rsidRPr="00BC35E9">
        <w:rPr>
          <w:rFonts w:ascii="Times New Roman" w:hAnsi="Times New Roman"/>
          <w:sz w:val="24"/>
          <w:szCs w:val="24"/>
          <w:lang w:eastAsia="hu-HU"/>
        </w:rPr>
        <w:t>a Kormány</w:t>
      </w:r>
      <w:r w:rsidRPr="00BC35E9">
        <w:rPr>
          <w:rFonts w:ascii="Times New Roman" w:hAnsi="Times New Roman"/>
          <w:sz w:val="24"/>
          <w:szCs w:val="24"/>
          <w:lang w:eastAsia="hu-HU"/>
        </w:rPr>
        <w:t xml:space="preserve"> e törvény alkalmazása alóli felmentést eredményező döntését. </w:t>
      </w:r>
    </w:p>
    <w:p w14:paraId="437384AB" w14:textId="77777777" w:rsidR="007E6D7A" w:rsidRPr="00B14C06" w:rsidRDefault="007E6D7A" w:rsidP="007E6D7A">
      <w:pPr>
        <w:spacing w:after="0" w:line="240" w:lineRule="auto"/>
        <w:jc w:val="both"/>
        <w:rPr>
          <w:rFonts w:ascii="Times New Roman" w:hAnsi="Times New Roman"/>
          <w:sz w:val="24"/>
          <w:szCs w:val="24"/>
          <w:lang w:eastAsia="hu-HU"/>
        </w:rPr>
      </w:pPr>
      <w:r w:rsidRPr="00CC1988">
        <w:rPr>
          <w:rFonts w:ascii="Times New Roman" w:hAnsi="Times New Roman"/>
          <w:bCs/>
          <w:color w:val="222222"/>
          <w:sz w:val="24"/>
          <w:szCs w:val="24"/>
          <w:lang w:eastAsia="hu-HU"/>
        </w:rPr>
        <w:t>(5)</w:t>
      </w:r>
      <w:r w:rsidRPr="00B14C06">
        <w:rPr>
          <w:rFonts w:ascii="Times New Roman" w:hAnsi="Times New Roman"/>
          <w:sz w:val="24"/>
          <w:szCs w:val="24"/>
          <w:lang w:eastAsia="hu-HU"/>
        </w:rPr>
        <w:t xml:space="preserve"> Nem tartozik a Közbeszerzési Döntőbizottság hatáskörébe a beszerzési eljárásban a jegyzékre kerülés érdekében lefolytatott eljárás, vagy a jegyzékből történő törlés szabályosságával kapcsolatos panaszok elbírálása.</w:t>
      </w:r>
    </w:p>
    <w:p w14:paraId="41B5669E" w14:textId="77777777" w:rsidR="0065553C" w:rsidRPr="0065553C" w:rsidRDefault="007E6D7A" w:rsidP="005F74CA">
      <w:pPr>
        <w:spacing w:after="0" w:line="240" w:lineRule="auto"/>
        <w:jc w:val="both"/>
        <w:rPr>
          <w:rFonts w:ascii="Times New Roman" w:hAnsi="Times New Roman"/>
          <w:color w:val="222222"/>
          <w:sz w:val="24"/>
          <w:szCs w:val="24"/>
          <w:lang w:eastAsia="hu-HU"/>
        </w:rPr>
      </w:pPr>
      <w:r w:rsidRPr="00BC35E9">
        <w:rPr>
          <w:rFonts w:ascii="Times New Roman" w:hAnsi="Times New Roman"/>
          <w:sz w:val="24"/>
          <w:szCs w:val="24"/>
          <w:lang w:eastAsia="hu-HU"/>
        </w:rPr>
        <w:t>(6) A Közbeszerzési Döntőbizottság előtti jogorvoslati eljárásban a jogtanácsosi vagy ügyvédi képviselet kötelező.</w:t>
      </w:r>
    </w:p>
    <w:p w14:paraId="672E94B6" w14:textId="77777777" w:rsidR="007E6D7A" w:rsidRPr="00B14C06" w:rsidRDefault="007E6D7A" w:rsidP="007E6D7A">
      <w:pPr>
        <w:spacing w:after="0" w:line="240" w:lineRule="auto"/>
        <w:jc w:val="both"/>
        <w:outlineLvl w:val="3"/>
        <w:rPr>
          <w:rFonts w:ascii="Times New Roman" w:hAnsi="Times New Roman"/>
          <w:b/>
          <w:bCs/>
          <w:color w:val="222222"/>
          <w:sz w:val="24"/>
          <w:szCs w:val="24"/>
          <w:lang w:eastAsia="hu-HU"/>
        </w:rPr>
      </w:pPr>
    </w:p>
    <w:p w14:paraId="010BF7BE" w14:textId="77777777" w:rsidR="007E6D7A" w:rsidRPr="00BC35E9" w:rsidRDefault="007E6D7A" w:rsidP="007E6D7A">
      <w:pPr>
        <w:spacing w:after="0" w:line="240" w:lineRule="auto"/>
        <w:jc w:val="center"/>
        <w:outlineLvl w:val="3"/>
        <w:rPr>
          <w:rFonts w:ascii="Times New Roman" w:hAnsi="Times New Roman"/>
          <w:b/>
          <w:bCs/>
          <w:sz w:val="24"/>
          <w:szCs w:val="24"/>
          <w:lang w:eastAsia="hu-HU"/>
        </w:rPr>
      </w:pPr>
      <w:r w:rsidRPr="00BC35E9">
        <w:rPr>
          <w:rFonts w:ascii="Times New Roman" w:hAnsi="Times New Roman"/>
          <w:b/>
          <w:bCs/>
          <w:sz w:val="24"/>
          <w:szCs w:val="24"/>
          <w:lang w:eastAsia="hu-HU"/>
        </w:rPr>
        <w:t>78. Az eljáró közbeszerzési biztosok</w:t>
      </w:r>
    </w:p>
    <w:p w14:paraId="432BDD89" w14:textId="77777777" w:rsidR="007E6D7A" w:rsidRPr="00BC35E9" w:rsidRDefault="007E6D7A" w:rsidP="007E6D7A">
      <w:pPr>
        <w:spacing w:after="0" w:line="240" w:lineRule="auto"/>
        <w:jc w:val="both"/>
        <w:outlineLvl w:val="3"/>
        <w:rPr>
          <w:rFonts w:ascii="Times New Roman" w:hAnsi="Times New Roman"/>
          <w:b/>
          <w:bCs/>
          <w:sz w:val="24"/>
          <w:szCs w:val="24"/>
          <w:lang w:eastAsia="hu-HU"/>
        </w:rPr>
      </w:pPr>
    </w:p>
    <w:p w14:paraId="04DE9C61" w14:textId="77777777" w:rsidR="007E6D7A" w:rsidRPr="00BC35E9" w:rsidRDefault="007E6D7A" w:rsidP="007E6D7A">
      <w:pPr>
        <w:spacing w:after="0" w:line="240" w:lineRule="auto"/>
        <w:jc w:val="both"/>
        <w:rPr>
          <w:rFonts w:ascii="Times New Roman" w:hAnsi="Times New Roman"/>
          <w:sz w:val="24"/>
          <w:szCs w:val="24"/>
          <w:lang w:eastAsia="hu-HU"/>
        </w:rPr>
      </w:pPr>
      <w:r w:rsidRPr="00BC35E9">
        <w:rPr>
          <w:rFonts w:ascii="Times New Roman" w:hAnsi="Times New Roman"/>
          <w:b/>
          <w:bCs/>
          <w:sz w:val="24"/>
          <w:szCs w:val="24"/>
          <w:lang w:eastAsia="hu-HU"/>
        </w:rPr>
        <w:t xml:space="preserve">140. § </w:t>
      </w:r>
      <w:r w:rsidRPr="00BC35E9">
        <w:rPr>
          <w:rFonts w:ascii="Times New Roman" w:hAnsi="Times New Roman"/>
          <w:bCs/>
          <w:sz w:val="24"/>
          <w:szCs w:val="24"/>
          <w:lang w:eastAsia="hu-HU"/>
        </w:rPr>
        <w:t>(1)</w:t>
      </w:r>
      <w:r w:rsidRPr="00BC35E9">
        <w:rPr>
          <w:rFonts w:ascii="Times New Roman" w:hAnsi="Times New Roman"/>
          <w:sz w:val="24"/>
          <w:szCs w:val="24"/>
          <w:lang w:eastAsia="hu-HU"/>
        </w:rPr>
        <w:t xml:space="preserve"> A 138. § (1)</w:t>
      </w:r>
      <w:r w:rsidR="00883B8D" w:rsidRPr="00BC35E9">
        <w:rPr>
          <w:rFonts w:ascii="Times New Roman" w:hAnsi="Times New Roman"/>
          <w:sz w:val="24"/>
          <w:szCs w:val="24"/>
          <w:lang w:eastAsia="hu-HU"/>
        </w:rPr>
        <w:t xml:space="preserve"> és </w:t>
      </w:r>
      <w:r w:rsidRPr="00BC35E9">
        <w:rPr>
          <w:rFonts w:ascii="Times New Roman" w:hAnsi="Times New Roman"/>
          <w:sz w:val="24"/>
          <w:szCs w:val="24"/>
          <w:lang w:eastAsia="hu-HU"/>
        </w:rPr>
        <w:t>(2) bekezdésében meghatározott ügyekben (a továbbiakban:</w:t>
      </w:r>
      <w:r w:rsidR="00883B8D" w:rsidRPr="00BC35E9">
        <w:rPr>
          <w:rFonts w:ascii="Times New Roman" w:hAnsi="Times New Roman"/>
          <w:sz w:val="24"/>
          <w:szCs w:val="24"/>
          <w:lang w:eastAsia="hu-HU"/>
        </w:rPr>
        <w:t xml:space="preserve"> </w:t>
      </w:r>
      <w:r w:rsidRPr="00BC35E9">
        <w:rPr>
          <w:rFonts w:ascii="Times New Roman" w:hAnsi="Times New Roman"/>
          <w:sz w:val="24"/>
          <w:szCs w:val="24"/>
          <w:lang w:eastAsia="hu-HU"/>
        </w:rPr>
        <w:t>beszerzési ügy) a Közbeszerzési Döntőbizottság három közbeszerzési biztosból álló tanácsban jár el, határozatát többségi szavazás alapján hozza.</w:t>
      </w:r>
    </w:p>
    <w:p w14:paraId="6B21D861" w14:textId="77777777" w:rsidR="007E6D7A" w:rsidRPr="00BC35E9" w:rsidRDefault="007E6D7A" w:rsidP="007E6D7A">
      <w:pPr>
        <w:spacing w:after="0" w:line="240" w:lineRule="auto"/>
        <w:jc w:val="both"/>
        <w:rPr>
          <w:rFonts w:ascii="Times New Roman" w:hAnsi="Times New Roman"/>
          <w:sz w:val="24"/>
          <w:szCs w:val="24"/>
          <w:lang w:eastAsia="hu-HU"/>
        </w:rPr>
      </w:pPr>
      <w:r w:rsidRPr="00BC35E9">
        <w:rPr>
          <w:rFonts w:ascii="Times New Roman" w:hAnsi="Times New Roman"/>
          <w:bCs/>
          <w:sz w:val="24"/>
          <w:szCs w:val="24"/>
          <w:lang w:eastAsia="hu-HU"/>
        </w:rPr>
        <w:t>(2)</w:t>
      </w:r>
      <w:r w:rsidRPr="00BC35E9">
        <w:rPr>
          <w:rFonts w:ascii="Times New Roman" w:hAnsi="Times New Roman"/>
          <w:sz w:val="24"/>
          <w:szCs w:val="24"/>
          <w:lang w:eastAsia="hu-HU"/>
        </w:rPr>
        <w:t xml:space="preserve"> A Közbeszerzési Döntőbizottság elnöke jelöli ki az eljáró tanács tagjait és az eljáró tanács elnökét. Az eljáró tanács tagjait úgy kell kijelölni, hogy legalább két tagnak jogi szakvizsgával, legalább egy tagnak az ügy tárgyával leginkább összefüggő egyetemi vagy főiskolai végzettséggel kell rendelkeznie, továbbá </w:t>
      </w:r>
      <w:r w:rsidR="005E49C7" w:rsidRPr="00BC35E9">
        <w:rPr>
          <w:rFonts w:ascii="Times New Roman" w:hAnsi="Times New Roman"/>
          <w:sz w:val="24"/>
          <w:szCs w:val="24"/>
          <w:lang w:eastAsia="hu-HU"/>
        </w:rPr>
        <w:t xml:space="preserve">minősített adatot érintő beszerzési ügyben </w:t>
      </w:r>
      <w:r w:rsidRPr="00BC35E9">
        <w:rPr>
          <w:rFonts w:ascii="Times New Roman" w:hAnsi="Times New Roman"/>
          <w:sz w:val="24"/>
          <w:szCs w:val="24"/>
          <w:lang w:eastAsia="hu-HU"/>
        </w:rPr>
        <w:t>valamennyi eljáró biztosnak nemzetbiztonsági ellenőrzéssel kell rendelkeznie. Az eljáró tanács elnöke kizárólag jogi szakvizsgával rendelkező közbeszerzési biztos lehet.</w:t>
      </w:r>
    </w:p>
    <w:p w14:paraId="0C76E259" w14:textId="77777777" w:rsidR="007E6D7A" w:rsidRPr="00BC35E9" w:rsidRDefault="007E6D7A" w:rsidP="007E6D7A">
      <w:pPr>
        <w:spacing w:after="0" w:line="240" w:lineRule="auto"/>
        <w:jc w:val="both"/>
        <w:rPr>
          <w:rFonts w:ascii="Times New Roman" w:hAnsi="Times New Roman"/>
          <w:sz w:val="24"/>
          <w:szCs w:val="24"/>
          <w:lang w:eastAsia="hu-HU"/>
        </w:rPr>
      </w:pPr>
      <w:r w:rsidRPr="00BC35E9">
        <w:rPr>
          <w:rFonts w:ascii="Times New Roman" w:hAnsi="Times New Roman"/>
          <w:bCs/>
          <w:sz w:val="24"/>
          <w:szCs w:val="24"/>
          <w:lang w:eastAsia="hu-HU"/>
        </w:rPr>
        <w:t>(3)</w:t>
      </w:r>
      <w:r w:rsidRPr="00BC35E9">
        <w:rPr>
          <w:rFonts w:ascii="Times New Roman" w:hAnsi="Times New Roman"/>
          <w:sz w:val="24"/>
          <w:szCs w:val="24"/>
          <w:lang w:eastAsia="hu-HU"/>
        </w:rPr>
        <w:t xml:space="preserve"> Az eljáró tanács elnökének feladata az eljárás előkészítése és levezetése. Az ideiglenes intézkedésen, a beszerzési ügy befejezését eredményező végzésen, valamint az ügy érdemében hozott határozaton (a továbbiakban: érdemi határozat) kívül az eljáró tanács elnöke megtehet </w:t>
      </w:r>
      <w:r w:rsidRPr="00BC35E9">
        <w:rPr>
          <w:rFonts w:ascii="Times New Roman" w:hAnsi="Times New Roman"/>
          <w:sz w:val="24"/>
          <w:szCs w:val="24"/>
          <w:lang w:eastAsia="hu-HU"/>
        </w:rPr>
        <w:lastRenderedPageBreak/>
        <w:t>minden olyan intézkedést és meghozhat minden olyan végzést, amelyet a törvény a Közbeszerzési Döntőbizottság hatáskörébe utal.</w:t>
      </w:r>
    </w:p>
    <w:p w14:paraId="47D63365" w14:textId="77777777" w:rsidR="007E6D7A" w:rsidRPr="00BC35E9" w:rsidRDefault="007E6D7A" w:rsidP="007E6D7A">
      <w:pPr>
        <w:spacing w:after="0" w:line="240" w:lineRule="auto"/>
        <w:jc w:val="both"/>
        <w:rPr>
          <w:rFonts w:ascii="Times New Roman" w:hAnsi="Times New Roman"/>
          <w:sz w:val="24"/>
          <w:szCs w:val="24"/>
          <w:lang w:val="en" w:eastAsia="hu-HU"/>
        </w:rPr>
      </w:pPr>
      <w:r w:rsidRPr="00BC35E9">
        <w:rPr>
          <w:rFonts w:ascii="Times New Roman" w:hAnsi="Times New Roman"/>
          <w:b/>
          <w:bCs/>
          <w:sz w:val="24"/>
          <w:szCs w:val="24"/>
          <w:lang w:val="en" w:eastAsia="hu-HU"/>
        </w:rPr>
        <w:t xml:space="preserve">141. § </w:t>
      </w:r>
      <w:r w:rsidRPr="00BC35E9">
        <w:rPr>
          <w:rFonts w:ascii="Times New Roman" w:hAnsi="Times New Roman"/>
          <w:bCs/>
          <w:sz w:val="24"/>
          <w:szCs w:val="24"/>
          <w:lang w:val="en" w:eastAsia="hu-HU"/>
        </w:rPr>
        <w:t>(1)</w:t>
      </w:r>
      <w:r w:rsidRPr="00BC35E9">
        <w:rPr>
          <w:rFonts w:ascii="Times New Roman" w:hAnsi="Times New Roman"/>
          <w:sz w:val="24"/>
          <w:szCs w:val="24"/>
          <w:lang w:val="en" w:eastAsia="hu-HU"/>
        </w:rPr>
        <w:t xml:space="preserve"> A beszerzési ügyben </w:t>
      </w:r>
      <w:r w:rsidR="005E49C7" w:rsidRPr="00BC35E9">
        <w:rPr>
          <w:rFonts w:ascii="Times New Roman" w:hAnsi="Times New Roman"/>
          <w:sz w:val="24"/>
          <w:szCs w:val="24"/>
          <w:lang w:val="en" w:eastAsia="hu-HU"/>
        </w:rPr>
        <w:t xml:space="preserve">– </w:t>
      </w:r>
      <w:r w:rsidRPr="00BC35E9">
        <w:rPr>
          <w:rFonts w:ascii="Times New Roman" w:hAnsi="Times New Roman"/>
          <w:sz w:val="24"/>
          <w:szCs w:val="24"/>
          <w:lang w:val="en" w:eastAsia="hu-HU"/>
        </w:rPr>
        <w:t xml:space="preserve">a Ket. 42. § (1) és (3) bekezdésében meghatározottakon túl </w:t>
      </w:r>
      <w:r w:rsidR="005E49C7" w:rsidRPr="00BC35E9">
        <w:rPr>
          <w:rFonts w:ascii="Times New Roman" w:hAnsi="Times New Roman"/>
          <w:sz w:val="24"/>
          <w:szCs w:val="24"/>
          <w:lang w:val="en" w:eastAsia="hu-HU"/>
        </w:rPr>
        <w:t xml:space="preserve">– </w:t>
      </w:r>
      <w:r w:rsidRPr="00BC35E9">
        <w:rPr>
          <w:rFonts w:ascii="Times New Roman" w:hAnsi="Times New Roman"/>
          <w:sz w:val="24"/>
          <w:szCs w:val="24"/>
          <w:lang w:val="en" w:eastAsia="hu-HU"/>
        </w:rPr>
        <w:t>nem járhat el az a közbeszerzési biztos, aki</w:t>
      </w:r>
    </w:p>
    <w:p w14:paraId="7F7E72F8" w14:textId="77777777" w:rsidR="007E6D7A" w:rsidRPr="00BC35E9" w:rsidRDefault="007E6D7A" w:rsidP="007E6D7A">
      <w:pPr>
        <w:spacing w:after="0" w:line="240" w:lineRule="auto"/>
        <w:jc w:val="both"/>
        <w:rPr>
          <w:rFonts w:ascii="Times New Roman" w:hAnsi="Times New Roman"/>
          <w:sz w:val="24"/>
          <w:szCs w:val="24"/>
          <w:lang w:val="en" w:eastAsia="hu-HU"/>
        </w:rPr>
      </w:pPr>
      <w:r w:rsidRPr="00BC35E9">
        <w:rPr>
          <w:rFonts w:ascii="Times New Roman" w:hAnsi="Times New Roman"/>
          <w:i/>
          <w:iCs/>
          <w:sz w:val="24"/>
          <w:szCs w:val="24"/>
          <w:lang w:val="en" w:eastAsia="hu-HU"/>
        </w:rPr>
        <w:t xml:space="preserve">a) </w:t>
      </w:r>
      <w:r w:rsidRPr="00BC35E9">
        <w:rPr>
          <w:rFonts w:ascii="Times New Roman" w:hAnsi="Times New Roman"/>
          <w:sz w:val="24"/>
          <w:szCs w:val="24"/>
          <w:lang w:val="en" w:eastAsia="hu-HU"/>
        </w:rPr>
        <w:t>az ajánlatkérő, a beszerzési eljárást jogtalanul mellőzve beszerző, az ajánlattevő vagy az eljárást kezdeményező egyéb érdekelt szervezetben (a továbbiakban együtt: ügyfélszervezet) tulajdoni részesedéssel vagy 50%-ot meghaladó mértékű közvetett tulajdoni részesedéssel rendelkezik</w:t>
      </w:r>
      <w:r w:rsidR="00C30C18" w:rsidRPr="00BC35E9">
        <w:rPr>
          <w:rFonts w:ascii="Times New Roman" w:hAnsi="Times New Roman"/>
          <w:sz w:val="24"/>
          <w:szCs w:val="24"/>
          <w:lang w:val="en" w:eastAsia="hu-HU"/>
        </w:rPr>
        <w:t>,</w:t>
      </w:r>
    </w:p>
    <w:p w14:paraId="310D86A9" w14:textId="77777777" w:rsidR="007E6D7A" w:rsidRPr="00BC35E9" w:rsidRDefault="007E6D7A" w:rsidP="007E6D7A">
      <w:pPr>
        <w:spacing w:after="0" w:line="240" w:lineRule="auto"/>
        <w:jc w:val="both"/>
        <w:rPr>
          <w:rFonts w:ascii="Times New Roman" w:hAnsi="Times New Roman"/>
          <w:sz w:val="24"/>
          <w:szCs w:val="24"/>
          <w:lang w:val="en" w:eastAsia="hu-HU"/>
        </w:rPr>
      </w:pPr>
      <w:r w:rsidRPr="00BC35E9">
        <w:rPr>
          <w:rFonts w:ascii="Times New Roman" w:hAnsi="Times New Roman"/>
          <w:i/>
          <w:iCs/>
          <w:sz w:val="24"/>
          <w:szCs w:val="24"/>
          <w:lang w:val="en" w:eastAsia="hu-HU"/>
        </w:rPr>
        <w:t xml:space="preserve">b) </w:t>
      </w:r>
      <w:r w:rsidRPr="00BC35E9">
        <w:rPr>
          <w:rFonts w:ascii="Times New Roman" w:hAnsi="Times New Roman"/>
          <w:sz w:val="24"/>
          <w:szCs w:val="24"/>
          <w:lang w:val="en" w:eastAsia="hu-HU"/>
        </w:rPr>
        <w:t>olyan szervezetben rendelkezik tulajdoni részesedéssel vagy 50%-ot meghaladó mértékű közvetett tulajdoni részesedéssel, amely az ügyfélszervezettel rendszeres üzleti kapcsolatban áll</w:t>
      </w:r>
      <w:r w:rsidR="00C30C18" w:rsidRPr="00BC35E9">
        <w:rPr>
          <w:rFonts w:ascii="Times New Roman" w:hAnsi="Times New Roman"/>
          <w:sz w:val="24"/>
          <w:szCs w:val="24"/>
          <w:lang w:val="en" w:eastAsia="hu-HU"/>
        </w:rPr>
        <w:t>, vagy</w:t>
      </w:r>
    </w:p>
    <w:p w14:paraId="6EF3D0E4" w14:textId="77777777" w:rsidR="007E6D7A" w:rsidRPr="00BC35E9" w:rsidRDefault="007E6D7A" w:rsidP="007E6D7A">
      <w:pPr>
        <w:spacing w:after="0" w:line="240" w:lineRule="auto"/>
        <w:jc w:val="both"/>
        <w:rPr>
          <w:rFonts w:ascii="Times New Roman" w:hAnsi="Times New Roman"/>
          <w:sz w:val="24"/>
          <w:szCs w:val="24"/>
          <w:lang w:val="en" w:eastAsia="hu-HU"/>
        </w:rPr>
      </w:pPr>
      <w:r w:rsidRPr="00BC35E9">
        <w:rPr>
          <w:rFonts w:ascii="Times New Roman" w:hAnsi="Times New Roman"/>
          <w:i/>
          <w:iCs/>
          <w:sz w:val="24"/>
          <w:szCs w:val="24"/>
          <w:lang w:val="en" w:eastAsia="hu-HU"/>
        </w:rPr>
        <w:t xml:space="preserve">c) </w:t>
      </w:r>
      <w:r w:rsidRPr="00BC35E9">
        <w:rPr>
          <w:rFonts w:ascii="Times New Roman" w:hAnsi="Times New Roman"/>
          <w:sz w:val="24"/>
          <w:szCs w:val="24"/>
          <w:lang w:val="en" w:eastAsia="hu-HU"/>
        </w:rPr>
        <w:t>a jogorvoslati eljárás megindításának időpontját megelőző két évben az ügyfélszervezettel munkaviszonyban, egyéb foglalkoztatási jogviszonyban vagy tagsági viszonyban állt, vagy annak vezető tisztségviselője vagy felügyelőbizottságának tagja volt, vagy az ügyfélszervezetben tulajdoni részesedéssel vagy 50%-ot meghaladó mértékű közvetett tulajdoni részesedéssel rendelkezett.</w:t>
      </w:r>
    </w:p>
    <w:p w14:paraId="1AA1B051" w14:textId="1C51E809" w:rsidR="007E6D7A" w:rsidRPr="00BC35E9" w:rsidRDefault="007E6D7A" w:rsidP="007E6D7A">
      <w:pPr>
        <w:spacing w:after="0" w:line="240" w:lineRule="auto"/>
        <w:jc w:val="both"/>
        <w:rPr>
          <w:rFonts w:ascii="Times New Roman" w:hAnsi="Times New Roman"/>
          <w:sz w:val="24"/>
          <w:szCs w:val="24"/>
          <w:lang w:val="en" w:eastAsia="hu-HU"/>
        </w:rPr>
      </w:pPr>
      <w:r w:rsidRPr="00BC35E9">
        <w:rPr>
          <w:rFonts w:ascii="Times New Roman" w:hAnsi="Times New Roman"/>
          <w:bCs/>
          <w:sz w:val="24"/>
          <w:szCs w:val="24"/>
          <w:lang w:val="en" w:eastAsia="hu-HU"/>
        </w:rPr>
        <w:t>(2)</w:t>
      </w:r>
      <w:r w:rsidRPr="00BC35E9">
        <w:rPr>
          <w:rFonts w:ascii="Times New Roman" w:hAnsi="Times New Roman"/>
          <w:sz w:val="24"/>
          <w:szCs w:val="24"/>
          <w:lang w:val="en" w:eastAsia="hu-HU"/>
        </w:rPr>
        <w:t xml:space="preserve"> A beszerzési ügyben nem járhat el az a közbeszerzési biztos, akinek hozzátartozója</w:t>
      </w:r>
    </w:p>
    <w:p w14:paraId="47F5E612" w14:textId="77777777" w:rsidR="007E6D7A" w:rsidRPr="00BC35E9" w:rsidRDefault="007E6D7A" w:rsidP="007E6D7A">
      <w:pPr>
        <w:spacing w:after="0" w:line="240" w:lineRule="auto"/>
        <w:jc w:val="both"/>
        <w:rPr>
          <w:rFonts w:ascii="Times New Roman" w:hAnsi="Times New Roman"/>
          <w:sz w:val="24"/>
          <w:szCs w:val="24"/>
          <w:lang w:val="en" w:eastAsia="hu-HU"/>
        </w:rPr>
      </w:pPr>
      <w:r w:rsidRPr="00BC35E9">
        <w:rPr>
          <w:rFonts w:ascii="Times New Roman" w:hAnsi="Times New Roman"/>
          <w:i/>
          <w:iCs/>
          <w:sz w:val="24"/>
          <w:szCs w:val="24"/>
          <w:lang w:val="en" w:eastAsia="hu-HU"/>
        </w:rPr>
        <w:t xml:space="preserve">a) </w:t>
      </w:r>
      <w:r w:rsidRPr="00BC35E9">
        <w:rPr>
          <w:rFonts w:ascii="Times New Roman" w:hAnsi="Times New Roman"/>
          <w:sz w:val="24"/>
          <w:szCs w:val="24"/>
          <w:lang w:val="en" w:eastAsia="hu-HU"/>
        </w:rPr>
        <w:t>az ügyfélszervezettel munkaviszonyban, egyéb foglalkoztatási jogviszonyban vagy tagsági viszonyban áll, vagy annak vezető tisztségviselője vagy felügyelőbizottságának tagja</w:t>
      </w:r>
      <w:r w:rsidR="00C30C18" w:rsidRPr="00BC35E9">
        <w:rPr>
          <w:rFonts w:ascii="Times New Roman" w:hAnsi="Times New Roman"/>
          <w:sz w:val="24"/>
          <w:szCs w:val="24"/>
          <w:lang w:val="en" w:eastAsia="hu-HU"/>
        </w:rPr>
        <w:t>,</w:t>
      </w:r>
    </w:p>
    <w:p w14:paraId="3F8827CA" w14:textId="77777777" w:rsidR="007E6D7A" w:rsidRPr="00BC35E9" w:rsidRDefault="007E6D7A" w:rsidP="007E6D7A">
      <w:pPr>
        <w:spacing w:after="0" w:line="240" w:lineRule="auto"/>
        <w:jc w:val="both"/>
        <w:rPr>
          <w:rFonts w:ascii="Times New Roman" w:hAnsi="Times New Roman"/>
          <w:sz w:val="24"/>
          <w:szCs w:val="24"/>
          <w:lang w:val="en" w:eastAsia="hu-HU"/>
        </w:rPr>
      </w:pPr>
      <w:r w:rsidRPr="00BC35E9">
        <w:rPr>
          <w:rFonts w:ascii="Times New Roman" w:hAnsi="Times New Roman"/>
          <w:i/>
          <w:iCs/>
          <w:sz w:val="24"/>
          <w:szCs w:val="24"/>
          <w:lang w:val="en" w:eastAsia="hu-HU"/>
        </w:rPr>
        <w:t xml:space="preserve">b) </w:t>
      </w:r>
      <w:r w:rsidRPr="00BC35E9">
        <w:rPr>
          <w:rFonts w:ascii="Times New Roman" w:hAnsi="Times New Roman"/>
          <w:sz w:val="24"/>
          <w:szCs w:val="24"/>
          <w:lang w:val="en" w:eastAsia="hu-HU"/>
        </w:rPr>
        <w:t>az ügyfélszervezetben tulajdoni részesedéssel vagy 50%-ot meghaladó mértékű közvetett tulajdoni részesedéssel rendelkezik</w:t>
      </w:r>
      <w:r w:rsidR="00C30C18" w:rsidRPr="00BC35E9">
        <w:rPr>
          <w:rFonts w:ascii="Times New Roman" w:hAnsi="Times New Roman"/>
          <w:sz w:val="24"/>
          <w:szCs w:val="24"/>
          <w:lang w:val="en" w:eastAsia="hu-HU"/>
        </w:rPr>
        <w:t>,</w:t>
      </w:r>
    </w:p>
    <w:p w14:paraId="656B55C2" w14:textId="77777777" w:rsidR="007E6D7A" w:rsidRPr="00BC35E9" w:rsidRDefault="007E6D7A" w:rsidP="007E6D7A">
      <w:pPr>
        <w:spacing w:after="0" w:line="240" w:lineRule="auto"/>
        <w:jc w:val="both"/>
        <w:rPr>
          <w:rFonts w:ascii="Times New Roman" w:hAnsi="Times New Roman"/>
          <w:sz w:val="24"/>
          <w:szCs w:val="24"/>
          <w:lang w:val="en" w:eastAsia="hu-HU"/>
        </w:rPr>
      </w:pPr>
      <w:r w:rsidRPr="00BC35E9">
        <w:rPr>
          <w:rFonts w:ascii="Times New Roman" w:hAnsi="Times New Roman"/>
          <w:i/>
          <w:iCs/>
          <w:sz w:val="24"/>
          <w:szCs w:val="24"/>
          <w:lang w:val="en" w:eastAsia="hu-HU"/>
        </w:rPr>
        <w:t xml:space="preserve">c) </w:t>
      </w:r>
      <w:r w:rsidRPr="00BC35E9">
        <w:rPr>
          <w:rFonts w:ascii="Times New Roman" w:hAnsi="Times New Roman"/>
          <w:sz w:val="24"/>
          <w:szCs w:val="24"/>
          <w:lang w:val="en" w:eastAsia="hu-HU"/>
        </w:rPr>
        <w:t>olyan szervezettel áll munkaviszonyban, egyéb foglalkoztatási jogviszonyban vagy tagsági viszonyban, vagy annak vezető tisztségviselője vagy felügyelőbizottságának tagja, vagy abban tulajdoni részesedéssel vagy 50%-ot meghaladó mértékű közvetett tulajdoni részesedéssel rendelkezik, amely az ügyfélszervezettel rendszeres üzleti kapcsolatban áll</w:t>
      </w:r>
      <w:r w:rsidR="00C30C18" w:rsidRPr="00BC35E9">
        <w:rPr>
          <w:rFonts w:ascii="Times New Roman" w:hAnsi="Times New Roman"/>
          <w:sz w:val="24"/>
          <w:szCs w:val="24"/>
          <w:lang w:val="en" w:eastAsia="hu-HU"/>
        </w:rPr>
        <w:t>, vagy</w:t>
      </w:r>
    </w:p>
    <w:p w14:paraId="61C5EA76" w14:textId="77777777" w:rsidR="007E6D7A" w:rsidRPr="00BC35E9" w:rsidRDefault="007E6D7A" w:rsidP="007E6D7A">
      <w:pPr>
        <w:spacing w:after="0" w:line="240" w:lineRule="auto"/>
        <w:jc w:val="both"/>
        <w:rPr>
          <w:rFonts w:ascii="Times New Roman" w:hAnsi="Times New Roman"/>
          <w:sz w:val="24"/>
          <w:szCs w:val="24"/>
          <w:lang w:val="en" w:eastAsia="hu-HU"/>
        </w:rPr>
      </w:pPr>
      <w:r w:rsidRPr="00BC35E9">
        <w:rPr>
          <w:rFonts w:ascii="Times New Roman" w:hAnsi="Times New Roman"/>
          <w:i/>
          <w:iCs/>
          <w:sz w:val="24"/>
          <w:szCs w:val="24"/>
          <w:lang w:val="en" w:eastAsia="hu-HU"/>
        </w:rPr>
        <w:t xml:space="preserve">d) </w:t>
      </w:r>
      <w:r w:rsidRPr="00BC35E9">
        <w:rPr>
          <w:rFonts w:ascii="Times New Roman" w:hAnsi="Times New Roman"/>
          <w:sz w:val="24"/>
          <w:szCs w:val="24"/>
          <w:lang w:val="en" w:eastAsia="hu-HU"/>
        </w:rPr>
        <w:t>olyan szervezettel áll közszolgálati jogviszonyban, amely az ügyfélszervezet felügyelő szervezete vagy az ügyfélszervezet által felügyelt szervezet, illetve amely az ügyfélszervezet részére támogatást vagy kizárólagos jogot biztosít.</w:t>
      </w:r>
    </w:p>
    <w:p w14:paraId="00C09BCB" w14:textId="77777777" w:rsidR="007E6D7A" w:rsidRPr="00BC35E9" w:rsidRDefault="007E6D7A" w:rsidP="007E6D7A">
      <w:pPr>
        <w:spacing w:after="0" w:line="240" w:lineRule="auto"/>
        <w:jc w:val="both"/>
        <w:rPr>
          <w:rFonts w:ascii="Times New Roman" w:hAnsi="Times New Roman"/>
          <w:sz w:val="24"/>
          <w:szCs w:val="24"/>
          <w:lang w:val="en" w:eastAsia="hu-HU"/>
        </w:rPr>
      </w:pPr>
      <w:r w:rsidRPr="00BC35E9">
        <w:rPr>
          <w:rFonts w:ascii="Times New Roman" w:hAnsi="Times New Roman"/>
          <w:bCs/>
          <w:sz w:val="24"/>
          <w:szCs w:val="24"/>
          <w:lang w:val="en" w:eastAsia="hu-HU"/>
        </w:rPr>
        <w:t>(3)</w:t>
      </w:r>
      <w:r w:rsidRPr="00BC35E9">
        <w:rPr>
          <w:rFonts w:ascii="Times New Roman" w:hAnsi="Times New Roman"/>
          <w:sz w:val="24"/>
          <w:szCs w:val="24"/>
          <w:lang w:val="en" w:eastAsia="hu-HU"/>
        </w:rPr>
        <w:t xml:space="preserve"> A közbeszerzési biztos a Közbeszerzési Döntőbizottság elnökének haladéktalanul, de legkésőbb az ok felmerülésétől számított három napon belül köteles bejelenteni, ha vele szemben </w:t>
      </w:r>
      <w:r w:rsidR="00C30C18" w:rsidRPr="00BC35E9">
        <w:rPr>
          <w:rFonts w:ascii="Times New Roman" w:hAnsi="Times New Roman"/>
          <w:sz w:val="24"/>
          <w:szCs w:val="24"/>
          <w:lang w:val="en" w:eastAsia="hu-HU"/>
        </w:rPr>
        <w:t>az (1) vagy (2) bekezdésben,</w:t>
      </w:r>
      <w:r w:rsidRPr="00BC35E9">
        <w:rPr>
          <w:rFonts w:ascii="Times New Roman" w:hAnsi="Times New Roman"/>
          <w:sz w:val="24"/>
          <w:szCs w:val="24"/>
          <w:lang w:val="en" w:eastAsia="hu-HU"/>
        </w:rPr>
        <w:t xml:space="preserve"> vagy a Ket. 42. § (1) </w:t>
      </w:r>
      <w:r w:rsidR="00C30C18" w:rsidRPr="00BC35E9">
        <w:rPr>
          <w:rFonts w:ascii="Times New Roman" w:hAnsi="Times New Roman"/>
          <w:sz w:val="24"/>
          <w:szCs w:val="24"/>
          <w:lang w:val="en" w:eastAsia="hu-HU"/>
        </w:rPr>
        <w:t xml:space="preserve">vagy </w:t>
      </w:r>
      <w:r w:rsidRPr="00BC35E9">
        <w:rPr>
          <w:rFonts w:ascii="Times New Roman" w:hAnsi="Times New Roman"/>
          <w:sz w:val="24"/>
          <w:szCs w:val="24"/>
          <w:lang w:val="en" w:eastAsia="hu-HU"/>
        </w:rPr>
        <w:t>(3) bekezdésében meghatározott kizárási ok áll fenn. A közbeszerzési biztos a bejelentés elmulasztásáért vagy késedelmes teljesítéséért fegyelmi és anyagi felelősséggel tartozik.</w:t>
      </w:r>
    </w:p>
    <w:p w14:paraId="782575F0" w14:textId="77777777" w:rsidR="007E6D7A" w:rsidRPr="00BC35E9" w:rsidRDefault="007E6D7A" w:rsidP="007E6D7A">
      <w:pPr>
        <w:spacing w:after="0" w:line="240" w:lineRule="auto"/>
        <w:jc w:val="both"/>
        <w:rPr>
          <w:rFonts w:ascii="Times New Roman" w:hAnsi="Times New Roman"/>
          <w:sz w:val="24"/>
          <w:szCs w:val="24"/>
          <w:lang w:val="en" w:eastAsia="hu-HU"/>
        </w:rPr>
      </w:pPr>
      <w:r w:rsidRPr="00BC35E9">
        <w:rPr>
          <w:rFonts w:ascii="Times New Roman" w:hAnsi="Times New Roman"/>
          <w:bCs/>
          <w:sz w:val="24"/>
          <w:szCs w:val="24"/>
          <w:lang w:val="en" w:eastAsia="hu-HU"/>
        </w:rPr>
        <w:t>(4)</w:t>
      </w:r>
      <w:r w:rsidRPr="00BC35E9">
        <w:rPr>
          <w:rFonts w:ascii="Times New Roman" w:hAnsi="Times New Roman"/>
          <w:sz w:val="24"/>
          <w:szCs w:val="24"/>
          <w:lang w:val="en" w:eastAsia="hu-HU"/>
        </w:rPr>
        <w:t xml:space="preserve"> A kizárás kérdésében a Közbeszerzési Döntőbizottság elnöke dönt. Ha a Közbeszerzési Döntőbizottság elnöke az eljáró tanács tagjaként részt vesz az eljárásban, a kizárása kérdésében a Közbeszerzési Hatóság elnöke dönt.</w:t>
      </w:r>
    </w:p>
    <w:p w14:paraId="502A650F" w14:textId="77777777" w:rsidR="005F74CA" w:rsidRPr="00B36C51" w:rsidRDefault="007E6D7A" w:rsidP="005F74CA">
      <w:pPr>
        <w:spacing w:after="0" w:line="240" w:lineRule="auto"/>
        <w:jc w:val="both"/>
        <w:rPr>
          <w:rFonts w:ascii="Times New Roman" w:hAnsi="Times New Roman"/>
          <w:bCs/>
          <w:color w:val="222222"/>
          <w:sz w:val="24"/>
          <w:szCs w:val="24"/>
          <w:lang w:val="en" w:eastAsia="hu-HU"/>
        </w:rPr>
      </w:pPr>
      <w:r w:rsidRPr="00BC35E9">
        <w:rPr>
          <w:rFonts w:ascii="Times New Roman" w:hAnsi="Times New Roman"/>
          <w:bCs/>
          <w:sz w:val="24"/>
          <w:szCs w:val="24"/>
          <w:lang w:val="en" w:eastAsia="hu-HU"/>
        </w:rPr>
        <w:t>(5)</w:t>
      </w:r>
      <w:r w:rsidRPr="00BC35E9">
        <w:rPr>
          <w:rFonts w:ascii="Times New Roman" w:hAnsi="Times New Roman"/>
          <w:sz w:val="24"/>
          <w:szCs w:val="24"/>
          <w:lang w:val="en" w:eastAsia="hu-HU"/>
        </w:rPr>
        <w:t xml:space="preserve"> </w:t>
      </w:r>
      <w:r w:rsidR="00C30C18" w:rsidRPr="00BC35E9">
        <w:rPr>
          <w:rFonts w:ascii="Times New Roman" w:hAnsi="Times New Roman"/>
          <w:sz w:val="24"/>
          <w:szCs w:val="24"/>
          <w:lang w:val="en" w:eastAsia="hu-HU"/>
        </w:rPr>
        <w:t xml:space="preserve">Az </w:t>
      </w:r>
      <w:r w:rsidR="002D3AD6" w:rsidRPr="00BC35E9">
        <w:rPr>
          <w:rFonts w:ascii="Times New Roman" w:hAnsi="Times New Roman"/>
          <w:sz w:val="24"/>
          <w:szCs w:val="24"/>
          <w:lang w:val="en" w:eastAsia="hu-HU"/>
        </w:rPr>
        <w:t>(1) és (2) bekezdés</w:t>
      </w:r>
      <w:r w:rsidRPr="00BC35E9">
        <w:rPr>
          <w:rFonts w:ascii="Times New Roman" w:hAnsi="Times New Roman"/>
          <w:sz w:val="24"/>
          <w:szCs w:val="24"/>
          <w:lang w:val="en" w:eastAsia="hu-HU"/>
        </w:rPr>
        <w:t xml:space="preserve"> alkalmazásában közvetett tulajdoni részesedés alatt az ügyfélszervezetben tulajdoni részesedéssel rendelkező más szervezet (a továbbiakban: köztes szervezet) tulajdoni hányadán keresztül történő tulajdoni részesedést kell érteni. A közvetett tulajdon arányának megállapításához a közvetett tulajdonnal rendelkezőnek a köztes szervezetben fennálló tulajdoni hányadát meg kell szorozni a köztes szervezetnek az ügyfélszervezetben fennálló tulajdoni hányadával. Ha a köztes szervezetben fennálló tulajdoni hányad az 50%-ot meghaladja, akkor azt egy egészként kell figyelembe venni.</w:t>
      </w:r>
    </w:p>
    <w:p w14:paraId="0573D2FC" w14:textId="77777777" w:rsidR="00B36C51" w:rsidRPr="000B68DB" w:rsidRDefault="00B36C51" w:rsidP="007E6D7A">
      <w:pPr>
        <w:spacing w:after="0" w:line="240" w:lineRule="auto"/>
        <w:jc w:val="both"/>
        <w:outlineLvl w:val="3"/>
        <w:rPr>
          <w:rFonts w:ascii="Times New Roman" w:hAnsi="Times New Roman"/>
          <w:b/>
          <w:bCs/>
          <w:color w:val="222222"/>
          <w:sz w:val="24"/>
          <w:szCs w:val="24"/>
          <w:lang w:val="en" w:eastAsia="hu-HU"/>
        </w:rPr>
      </w:pPr>
    </w:p>
    <w:p w14:paraId="4771BB8D" w14:textId="77777777" w:rsidR="007E6D7A" w:rsidRPr="000B68DB" w:rsidRDefault="007E6D7A" w:rsidP="007E6D7A">
      <w:pPr>
        <w:spacing w:after="0" w:line="240" w:lineRule="auto"/>
        <w:jc w:val="center"/>
        <w:outlineLvl w:val="3"/>
        <w:rPr>
          <w:rFonts w:ascii="Times New Roman" w:hAnsi="Times New Roman"/>
          <w:b/>
          <w:bCs/>
          <w:color w:val="222222"/>
          <w:sz w:val="24"/>
          <w:szCs w:val="24"/>
          <w:lang w:val="en" w:eastAsia="hu-HU"/>
        </w:rPr>
      </w:pPr>
      <w:r>
        <w:rPr>
          <w:rFonts w:ascii="Times New Roman" w:hAnsi="Times New Roman"/>
          <w:b/>
          <w:bCs/>
          <w:color w:val="222222"/>
          <w:sz w:val="24"/>
          <w:szCs w:val="24"/>
          <w:lang w:val="en" w:eastAsia="hu-HU"/>
        </w:rPr>
        <w:t xml:space="preserve">79. </w:t>
      </w:r>
      <w:r w:rsidRPr="000B68DB">
        <w:rPr>
          <w:rFonts w:ascii="Times New Roman" w:hAnsi="Times New Roman"/>
          <w:b/>
          <w:bCs/>
          <w:color w:val="222222"/>
          <w:sz w:val="24"/>
          <w:szCs w:val="24"/>
          <w:lang w:val="en" w:eastAsia="hu-HU"/>
        </w:rPr>
        <w:t>A jogorvoslati eljárás</w:t>
      </w:r>
    </w:p>
    <w:p w14:paraId="7134FE4A" w14:textId="77777777" w:rsidR="007E6D7A" w:rsidRPr="000B68DB" w:rsidRDefault="007E6D7A" w:rsidP="007E6D7A">
      <w:pPr>
        <w:spacing w:after="0" w:line="240" w:lineRule="auto"/>
        <w:jc w:val="both"/>
        <w:rPr>
          <w:rFonts w:ascii="Times New Roman" w:hAnsi="Times New Roman"/>
          <w:b/>
          <w:bCs/>
          <w:color w:val="222222"/>
          <w:sz w:val="24"/>
          <w:szCs w:val="24"/>
          <w:lang w:val="en" w:eastAsia="hu-HU"/>
        </w:rPr>
      </w:pPr>
    </w:p>
    <w:p w14:paraId="190C5692"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b/>
          <w:bCs/>
          <w:sz w:val="24"/>
          <w:szCs w:val="24"/>
          <w:lang w:val="en" w:eastAsia="hu-HU"/>
        </w:rPr>
        <w:t xml:space="preserve">142. § </w:t>
      </w:r>
      <w:r w:rsidRPr="001933A5">
        <w:rPr>
          <w:rFonts w:ascii="Times New Roman" w:hAnsi="Times New Roman"/>
          <w:bCs/>
          <w:sz w:val="24"/>
          <w:szCs w:val="24"/>
          <w:lang w:val="en" w:eastAsia="hu-HU"/>
        </w:rPr>
        <w:t>(1)</w:t>
      </w:r>
      <w:r w:rsidRPr="001933A5">
        <w:rPr>
          <w:rFonts w:ascii="Times New Roman" w:hAnsi="Times New Roman"/>
          <w:sz w:val="24"/>
          <w:szCs w:val="24"/>
          <w:lang w:val="en" w:eastAsia="hu-HU"/>
        </w:rPr>
        <w:t xml:space="preserve"> A Közbeszerzési Döntőbizottság eljárása kérelemre indul.</w:t>
      </w:r>
    </w:p>
    <w:p w14:paraId="0961D1EB"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bCs/>
          <w:sz w:val="24"/>
          <w:szCs w:val="24"/>
          <w:lang w:val="en" w:eastAsia="hu-HU"/>
        </w:rPr>
        <w:t>(2)</w:t>
      </w:r>
      <w:r w:rsidRPr="001933A5">
        <w:rPr>
          <w:rFonts w:ascii="Times New Roman" w:hAnsi="Times New Roman"/>
          <w:sz w:val="24"/>
          <w:szCs w:val="24"/>
          <w:lang w:val="en" w:eastAsia="hu-HU"/>
        </w:rPr>
        <w:t xml:space="preserve"> Kérelmet nyújthat be az ajánlatkérő, a részvételre jelentkező, közös részvételi jelentkezés esetén bármelyik részvételre jelentkező, az ajánlattevő, közös ajánlattétel esetén bármelyik </w:t>
      </w:r>
      <w:r w:rsidRPr="001933A5">
        <w:rPr>
          <w:rFonts w:ascii="Times New Roman" w:hAnsi="Times New Roman"/>
          <w:sz w:val="24"/>
          <w:szCs w:val="24"/>
          <w:lang w:val="en" w:eastAsia="hu-HU"/>
        </w:rPr>
        <w:lastRenderedPageBreak/>
        <w:t xml:space="preserve">ajánlattevő, vagy az egyéb érdekelt, akinek jogát vagy jogos érdekét az e törvénybe ütköző tevékenység vagy mulasztás sérti vagy veszélyezteti. </w:t>
      </w:r>
    </w:p>
    <w:p w14:paraId="08BEE4AA"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bCs/>
          <w:sz w:val="24"/>
          <w:szCs w:val="24"/>
          <w:lang w:val="en" w:eastAsia="hu-HU"/>
        </w:rPr>
        <w:t>(3)</w:t>
      </w:r>
      <w:r w:rsidRPr="001933A5">
        <w:rPr>
          <w:rFonts w:ascii="Times New Roman" w:hAnsi="Times New Roman"/>
          <w:sz w:val="24"/>
          <w:szCs w:val="24"/>
          <w:lang w:val="en" w:eastAsia="hu-HU"/>
        </w:rPr>
        <w:t xml:space="preserve"> A kérelem </w:t>
      </w:r>
      <w:r w:rsidR="002D3AD6" w:rsidRPr="001933A5">
        <w:rPr>
          <w:rFonts w:ascii="Times New Roman" w:hAnsi="Times New Roman"/>
          <w:sz w:val="24"/>
          <w:szCs w:val="24"/>
          <w:lang w:val="en" w:eastAsia="hu-HU"/>
        </w:rPr>
        <w:t>–</w:t>
      </w:r>
      <w:r w:rsidRPr="001933A5">
        <w:rPr>
          <w:rFonts w:ascii="Times New Roman" w:hAnsi="Times New Roman"/>
          <w:sz w:val="24"/>
          <w:szCs w:val="24"/>
          <w:lang w:val="en" w:eastAsia="hu-HU"/>
        </w:rPr>
        <w:t xml:space="preserve"> a (4)</w:t>
      </w:r>
      <w:r w:rsidR="002D3AD6" w:rsidRPr="001933A5">
        <w:rPr>
          <w:rFonts w:ascii="Times New Roman" w:hAnsi="Times New Roman"/>
          <w:sz w:val="24"/>
          <w:szCs w:val="24"/>
          <w:lang w:val="en" w:eastAsia="hu-HU"/>
        </w:rPr>
        <w:t xml:space="preserve"> és </w:t>
      </w:r>
      <w:r w:rsidRPr="001933A5">
        <w:rPr>
          <w:rFonts w:ascii="Times New Roman" w:hAnsi="Times New Roman"/>
          <w:sz w:val="24"/>
          <w:szCs w:val="24"/>
          <w:lang w:val="en" w:eastAsia="hu-HU"/>
        </w:rPr>
        <w:t xml:space="preserve">(5) bekezdés szerinti eltéréssel </w:t>
      </w:r>
      <w:r w:rsidR="002D3AD6" w:rsidRPr="001933A5">
        <w:rPr>
          <w:rFonts w:ascii="Times New Roman" w:hAnsi="Times New Roman"/>
          <w:sz w:val="24"/>
          <w:szCs w:val="24"/>
          <w:lang w:val="en" w:eastAsia="hu-HU"/>
        </w:rPr>
        <w:t>–</w:t>
      </w:r>
      <w:r w:rsidRPr="001933A5">
        <w:rPr>
          <w:rFonts w:ascii="Times New Roman" w:hAnsi="Times New Roman"/>
          <w:sz w:val="24"/>
          <w:szCs w:val="24"/>
          <w:lang w:val="en" w:eastAsia="hu-HU"/>
        </w:rPr>
        <w:t xml:space="preserve"> a jogsértésnek a kérelmező tudomására jutásától számított tizenöt napon belül, a beszerzési eljárást lezáró jogsértő döntés esetében pedig a jogsértésnek a kérelmező tudomására jutásától számított tíz napon belül nyújtható be. A jogsértés megtörténtétől számított kilencven napon túl kérelmet előterjeszteni nem lehet.</w:t>
      </w:r>
    </w:p>
    <w:p w14:paraId="1E56FB64"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bCs/>
          <w:sz w:val="24"/>
          <w:szCs w:val="24"/>
          <w:lang w:val="en" w:eastAsia="hu-HU"/>
        </w:rPr>
        <w:t>(4)</w:t>
      </w:r>
      <w:r w:rsidR="00A442A5" w:rsidRPr="001933A5">
        <w:rPr>
          <w:rFonts w:ascii="Times New Roman" w:hAnsi="Times New Roman"/>
          <w:sz w:val="24"/>
          <w:szCs w:val="24"/>
          <w:lang w:val="en" w:eastAsia="hu-HU"/>
        </w:rPr>
        <w:t xml:space="preserve"> A részvételi</w:t>
      </w:r>
      <w:r w:rsidRPr="001933A5">
        <w:rPr>
          <w:rFonts w:ascii="Times New Roman" w:hAnsi="Times New Roman"/>
          <w:sz w:val="24"/>
          <w:szCs w:val="24"/>
          <w:lang w:val="en" w:eastAsia="hu-HU"/>
        </w:rPr>
        <w:t xml:space="preserve"> vagy ajánlattételi felhívással, az ajánlatkérői dokumentumokkal, illetve ezek módosításával kapcsolatban az </w:t>
      </w:r>
      <w:r w:rsidR="00A442A5" w:rsidRPr="001933A5">
        <w:rPr>
          <w:rFonts w:ascii="Times New Roman" w:hAnsi="Times New Roman"/>
          <w:sz w:val="24"/>
          <w:szCs w:val="24"/>
          <w:lang w:val="en" w:eastAsia="hu-HU"/>
        </w:rPr>
        <w:t>–</w:t>
      </w:r>
      <w:r w:rsidRPr="001933A5">
        <w:rPr>
          <w:rFonts w:ascii="Times New Roman" w:hAnsi="Times New Roman"/>
          <w:sz w:val="24"/>
          <w:szCs w:val="24"/>
          <w:lang w:val="en" w:eastAsia="hu-HU"/>
        </w:rPr>
        <w:t xml:space="preserve"> adott esetben módosított </w:t>
      </w:r>
      <w:r w:rsidR="00A442A5" w:rsidRPr="001933A5">
        <w:rPr>
          <w:rFonts w:ascii="Times New Roman" w:hAnsi="Times New Roman"/>
          <w:sz w:val="24"/>
          <w:szCs w:val="24"/>
          <w:lang w:val="en" w:eastAsia="hu-HU"/>
        </w:rPr>
        <w:t>–</w:t>
      </w:r>
      <w:r w:rsidRPr="001933A5">
        <w:rPr>
          <w:rFonts w:ascii="Times New Roman" w:hAnsi="Times New Roman"/>
          <w:sz w:val="24"/>
          <w:szCs w:val="24"/>
          <w:lang w:val="en" w:eastAsia="hu-HU"/>
        </w:rPr>
        <w:t xml:space="preserve"> részvételi, illetve ajánlattételi határidő lejárta előtti ötödik napig lehet kérelmet benyújtani, de ha a (3) bekezdés szerinti határidő ennél később jár le, akkor a kérelmező a (3) bekezdés szerinti időpontig jogosult kérelm</w:t>
      </w:r>
      <w:r w:rsidR="00A442A5" w:rsidRPr="001933A5">
        <w:rPr>
          <w:rFonts w:ascii="Times New Roman" w:hAnsi="Times New Roman"/>
          <w:sz w:val="24"/>
          <w:szCs w:val="24"/>
          <w:lang w:val="en" w:eastAsia="hu-HU"/>
        </w:rPr>
        <w:t>et előterjeszteni. A részvételi</w:t>
      </w:r>
      <w:r w:rsidRPr="001933A5">
        <w:rPr>
          <w:rFonts w:ascii="Times New Roman" w:hAnsi="Times New Roman"/>
          <w:sz w:val="24"/>
          <w:szCs w:val="24"/>
          <w:lang w:val="en" w:eastAsia="hu-HU"/>
        </w:rPr>
        <w:t xml:space="preserve"> vagy ajánlattételi felhívással, az ajánlatkérői dokumentumokkal, illetve ezek módosításával kapcsolatban az ajánlatkérő a saját jogsértésével szemben az ajánlatokról készített írásbeli összegezés megküldéséig jogosult kérelmet előterjeszteni.</w:t>
      </w:r>
    </w:p>
    <w:p w14:paraId="09F6F68F"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bCs/>
          <w:sz w:val="24"/>
          <w:szCs w:val="24"/>
          <w:lang w:val="en" w:eastAsia="hu-HU"/>
        </w:rPr>
        <w:t>(5)</w:t>
      </w:r>
      <w:r w:rsidRPr="001933A5">
        <w:rPr>
          <w:rFonts w:ascii="Times New Roman" w:hAnsi="Times New Roman"/>
          <w:sz w:val="24"/>
          <w:szCs w:val="24"/>
          <w:lang w:val="en" w:eastAsia="hu-HU"/>
        </w:rPr>
        <w:t xml:space="preserve"> A (3) bekezdés szerinti határidő számításakor a jogsértés tudomásra jutása időpontjának kell tekinteni</w:t>
      </w:r>
    </w:p>
    <w:p w14:paraId="625D8D82"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i/>
          <w:iCs/>
          <w:sz w:val="24"/>
          <w:szCs w:val="24"/>
          <w:lang w:val="en" w:eastAsia="hu-HU"/>
        </w:rPr>
        <w:t xml:space="preserve">a) </w:t>
      </w:r>
      <w:r w:rsidRPr="001933A5">
        <w:rPr>
          <w:rFonts w:ascii="Times New Roman" w:hAnsi="Times New Roman"/>
          <w:sz w:val="24"/>
          <w:szCs w:val="24"/>
          <w:lang w:val="en" w:eastAsia="hu-HU"/>
        </w:rPr>
        <w:t>a jogellenes tartalmú, eljárást megindító hirdetmény közzétételének vagy közvetlen felhívás kézhezvételének, vagy ajánlatkérői dokumentumok esetében azok rendelkezésre bocsátásának napját</w:t>
      </w:r>
      <w:r w:rsidR="00F76ECC" w:rsidRPr="001933A5">
        <w:rPr>
          <w:rFonts w:ascii="Times New Roman" w:hAnsi="Times New Roman"/>
          <w:sz w:val="24"/>
          <w:szCs w:val="24"/>
          <w:lang w:val="en" w:eastAsia="hu-HU"/>
        </w:rPr>
        <w:t>,</w:t>
      </w:r>
    </w:p>
    <w:p w14:paraId="3A0AB1F5"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i/>
          <w:iCs/>
          <w:sz w:val="24"/>
          <w:szCs w:val="24"/>
          <w:lang w:val="en" w:eastAsia="hu-HU"/>
        </w:rPr>
        <w:t xml:space="preserve">b) </w:t>
      </w:r>
      <w:r w:rsidRPr="001933A5">
        <w:rPr>
          <w:rFonts w:ascii="Times New Roman" w:hAnsi="Times New Roman"/>
          <w:sz w:val="24"/>
          <w:szCs w:val="24"/>
          <w:lang w:val="en" w:eastAsia="hu-HU"/>
        </w:rPr>
        <w:t>az előírt határidő lejártánál később feladott hirdetmény esetében a hirdetmény közzétételétől számított tizenötödik napot</w:t>
      </w:r>
      <w:r w:rsidR="00F76ECC" w:rsidRPr="001933A5">
        <w:rPr>
          <w:rFonts w:ascii="Times New Roman" w:hAnsi="Times New Roman"/>
          <w:sz w:val="24"/>
          <w:szCs w:val="24"/>
          <w:lang w:val="en" w:eastAsia="hu-HU"/>
        </w:rPr>
        <w:t>, vagy</w:t>
      </w:r>
    </w:p>
    <w:p w14:paraId="4759D5E7"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i/>
          <w:iCs/>
          <w:sz w:val="24"/>
          <w:szCs w:val="24"/>
          <w:lang w:val="en" w:eastAsia="hu-HU"/>
        </w:rPr>
        <w:t xml:space="preserve">c) </w:t>
      </w:r>
      <w:r w:rsidRPr="001933A5">
        <w:rPr>
          <w:rFonts w:ascii="Times New Roman" w:hAnsi="Times New Roman"/>
          <w:sz w:val="24"/>
          <w:szCs w:val="24"/>
          <w:lang w:val="en" w:eastAsia="hu-HU"/>
        </w:rPr>
        <w:t>ha a kérelemmel érintett jogsértéssel összefüggésben előzetes vitarendezést kérelmeztek és</w:t>
      </w:r>
    </w:p>
    <w:p w14:paraId="5C6FC6D9"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i/>
          <w:iCs/>
          <w:sz w:val="24"/>
          <w:szCs w:val="24"/>
          <w:lang w:val="en" w:eastAsia="hu-HU"/>
        </w:rPr>
        <w:t xml:space="preserve">ca) </w:t>
      </w:r>
      <w:r w:rsidRPr="001933A5">
        <w:rPr>
          <w:rFonts w:ascii="Times New Roman" w:hAnsi="Times New Roman"/>
          <w:sz w:val="24"/>
          <w:szCs w:val="24"/>
          <w:lang w:val="en" w:eastAsia="hu-HU"/>
        </w:rPr>
        <w:t>ha az ajánlatkérő a jogsértéssel kapcsolatban álláspontját határidőben megküldte, de egyéb intézkedést nem tett, ezen jogsértés tekintetében az ajánlatkérői álláspont megküldésének időpontját</w:t>
      </w:r>
      <w:r w:rsidR="00F76ECC" w:rsidRPr="001933A5">
        <w:rPr>
          <w:rFonts w:ascii="Times New Roman" w:hAnsi="Times New Roman"/>
          <w:sz w:val="24"/>
          <w:szCs w:val="24"/>
          <w:lang w:val="en" w:eastAsia="hu-HU"/>
        </w:rPr>
        <w:t>,</w:t>
      </w:r>
    </w:p>
    <w:p w14:paraId="472C5B0F"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i/>
          <w:iCs/>
          <w:sz w:val="24"/>
          <w:szCs w:val="24"/>
          <w:lang w:val="en" w:eastAsia="hu-HU"/>
        </w:rPr>
        <w:t xml:space="preserve">cb) </w:t>
      </w:r>
      <w:r w:rsidRPr="001933A5">
        <w:rPr>
          <w:rFonts w:ascii="Times New Roman" w:hAnsi="Times New Roman"/>
          <w:sz w:val="24"/>
          <w:szCs w:val="24"/>
          <w:lang w:val="en" w:eastAsia="hu-HU"/>
        </w:rPr>
        <w:t>ha az ajánlatkérő a jogsértéssel kapcsolatban álláspontját határidőben nem küldte meg, ezen jogsértés tekintetében az ajánlatkérői álláspont megküldésére vonatkozó határidő lejártának napját;</w:t>
      </w:r>
    </w:p>
    <w:p w14:paraId="0BAE1B54"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bCs/>
          <w:sz w:val="24"/>
          <w:szCs w:val="24"/>
          <w:lang w:val="en" w:eastAsia="hu-HU"/>
        </w:rPr>
        <w:t>(6)</w:t>
      </w:r>
      <w:r w:rsidRPr="001933A5">
        <w:rPr>
          <w:rFonts w:ascii="Times New Roman" w:hAnsi="Times New Roman"/>
          <w:sz w:val="24"/>
          <w:szCs w:val="24"/>
          <w:lang w:val="en" w:eastAsia="hu-HU"/>
        </w:rPr>
        <w:t xml:space="preserve"> A (3) bekezdés szerinti határidő számításakor a jogsértés megtörténtének kell tekinteni</w:t>
      </w:r>
    </w:p>
    <w:p w14:paraId="315B26EE"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i/>
          <w:iCs/>
          <w:sz w:val="24"/>
          <w:szCs w:val="24"/>
          <w:lang w:val="en" w:eastAsia="hu-HU"/>
        </w:rPr>
        <w:t xml:space="preserve">a) </w:t>
      </w:r>
      <w:r w:rsidRPr="001933A5">
        <w:rPr>
          <w:rFonts w:ascii="Times New Roman" w:hAnsi="Times New Roman"/>
          <w:sz w:val="24"/>
          <w:szCs w:val="24"/>
          <w:lang w:val="en" w:eastAsia="hu-HU"/>
        </w:rPr>
        <w:t>a jogellenes tartalmú, a beszerzési eljárást megindító hirdetmény közzétételét, közvetlen felhívás esetében a felhívás megküldését</w:t>
      </w:r>
      <w:r w:rsidR="00F76ECC" w:rsidRPr="001933A5">
        <w:rPr>
          <w:rFonts w:ascii="Times New Roman" w:hAnsi="Times New Roman"/>
          <w:sz w:val="24"/>
          <w:szCs w:val="24"/>
          <w:lang w:val="en" w:eastAsia="hu-HU"/>
        </w:rPr>
        <w:t>,</w:t>
      </w:r>
    </w:p>
    <w:p w14:paraId="10F141E5"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i/>
          <w:iCs/>
          <w:sz w:val="24"/>
          <w:szCs w:val="24"/>
          <w:lang w:val="en" w:eastAsia="hu-HU"/>
        </w:rPr>
        <w:t xml:space="preserve">b) </w:t>
      </w:r>
      <w:r w:rsidRPr="001933A5">
        <w:rPr>
          <w:rFonts w:ascii="Times New Roman" w:hAnsi="Times New Roman"/>
          <w:sz w:val="24"/>
          <w:szCs w:val="24"/>
          <w:lang w:val="en" w:eastAsia="hu-HU"/>
        </w:rPr>
        <w:t>az előírt határidő lejártánál később feladott hirdetmény esetében a hirdetmény közzétételét</w:t>
      </w:r>
      <w:r w:rsidR="00F76ECC" w:rsidRPr="001933A5">
        <w:rPr>
          <w:rFonts w:ascii="Times New Roman" w:hAnsi="Times New Roman"/>
          <w:sz w:val="24"/>
          <w:szCs w:val="24"/>
          <w:lang w:val="en" w:eastAsia="hu-HU"/>
        </w:rPr>
        <w:t>, vagy</w:t>
      </w:r>
    </w:p>
    <w:p w14:paraId="1279A1F8"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i/>
          <w:iCs/>
          <w:sz w:val="24"/>
          <w:szCs w:val="24"/>
          <w:lang w:val="en" w:eastAsia="hu-HU"/>
        </w:rPr>
        <w:t xml:space="preserve">c) </w:t>
      </w:r>
      <w:r w:rsidRPr="001933A5">
        <w:rPr>
          <w:rFonts w:ascii="Times New Roman" w:hAnsi="Times New Roman"/>
          <w:iCs/>
          <w:sz w:val="24"/>
          <w:szCs w:val="24"/>
          <w:lang w:val="en" w:eastAsia="hu-HU"/>
        </w:rPr>
        <w:t>az</w:t>
      </w:r>
      <w:r w:rsidRPr="001933A5">
        <w:rPr>
          <w:rFonts w:ascii="Times New Roman" w:hAnsi="Times New Roman"/>
          <w:i/>
          <w:iCs/>
          <w:sz w:val="24"/>
          <w:szCs w:val="24"/>
          <w:lang w:val="en" w:eastAsia="hu-HU"/>
        </w:rPr>
        <w:t xml:space="preserve"> </w:t>
      </w:r>
      <w:r w:rsidRPr="001933A5">
        <w:rPr>
          <w:rFonts w:ascii="Times New Roman" w:hAnsi="Times New Roman"/>
          <w:sz w:val="24"/>
          <w:szCs w:val="24"/>
          <w:lang w:val="en" w:eastAsia="hu-HU"/>
        </w:rPr>
        <w:t>e törvény szerinti eljárás mellőzésével történő beszerzés esetében a szerződés megkötésének időpontját, vagy ha ez nem állapítható meg, a szerződés teljesítésének bármelyik fél által történő megkezdését.</w:t>
      </w:r>
    </w:p>
    <w:p w14:paraId="5F476E46"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bCs/>
          <w:sz w:val="24"/>
          <w:szCs w:val="24"/>
          <w:lang w:val="en" w:eastAsia="hu-HU"/>
        </w:rPr>
        <w:t>(7)</w:t>
      </w:r>
      <w:r w:rsidRPr="001933A5">
        <w:rPr>
          <w:rFonts w:ascii="Times New Roman" w:hAnsi="Times New Roman"/>
          <w:sz w:val="24"/>
          <w:szCs w:val="24"/>
          <w:lang w:val="en" w:eastAsia="hu-HU"/>
        </w:rPr>
        <w:t xml:space="preserve"> A (3)-(6) bekezdés szerinti határidők elmulasztása jogvesztéssel jár.</w:t>
      </w:r>
    </w:p>
    <w:p w14:paraId="525E62B3"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bCs/>
          <w:sz w:val="24"/>
          <w:szCs w:val="24"/>
          <w:lang w:val="en" w:eastAsia="hu-HU"/>
        </w:rPr>
        <w:t>(8)</w:t>
      </w:r>
      <w:r w:rsidRPr="001933A5">
        <w:rPr>
          <w:rFonts w:ascii="Times New Roman" w:hAnsi="Times New Roman"/>
          <w:sz w:val="24"/>
          <w:szCs w:val="24"/>
          <w:lang w:val="en" w:eastAsia="hu-HU"/>
        </w:rPr>
        <w:t xml:space="preserve"> A kérelem benyújtása előtt az (1) bekezdés szerinti kérelmező köteles erről </w:t>
      </w:r>
      <w:r w:rsidR="00F76ECC" w:rsidRPr="001933A5">
        <w:rPr>
          <w:rFonts w:ascii="Times New Roman" w:hAnsi="Times New Roman"/>
          <w:sz w:val="24"/>
          <w:szCs w:val="24"/>
          <w:lang w:val="en" w:eastAsia="hu-HU"/>
        </w:rPr>
        <w:t>–</w:t>
      </w:r>
      <w:r w:rsidRPr="001933A5">
        <w:rPr>
          <w:rFonts w:ascii="Times New Roman" w:hAnsi="Times New Roman"/>
          <w:sz w:val="24"/>
          <w:szCs w:val="24"/>
          <w:lang w:val="en" w:eastAsia="hu-HU"/>
        </w:rPr>
        <w:t xml:space="preserve"> az általa feltételezett jogsértés megjelölésével </w:t>
      </w:r>
      <w:r w:rsidR="00F76ECC" w:rsidRPr="001933A5">
        <w:rPr>
          <w:rFonts w:ascii="Times New Roman" w:hAnsi="Times New Roman"/>
          <w:sz w:val="24"/>
          <w:szCs w:val="24"/>
          <w:lang w:val="en" w:eastAsia="hu-HU"/>
        </w:rPr>
        <w:t>–</w:t>
      </w:r>
      <w:r w:rsidRPr="001933A5">
        <w:rPr>
          <w:rFonts w:ascii="Times New Roman" w:hAnsi="Times New Roman"/>
          <w:sz w:val="24"/>
          <w:szCs w:val="24"/>
          <w:lang w:val="en" w:eastAsia="hu-HU"/>
        </w:rPr>
        <w:t xml:space="preserve"> a kérelem benyújtásával megegyező módon az ajánlatkérőt, illetve a beszerzőt értesíteni.</w:t>
      </w:r>
    </w:p>
    <w:p w14:paraId="09FD3CC1"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b/>
          <w:bCs/>
          <w:sz w:val="24"/>
          <w:szCs w:val="24"/>
          <w:lang w:val="en" w:eastAsia="hu-HU"/>
        </w:rPr>
        <w:t xml:space="preserve">143. § </w:t>
      </w:r>
      <w:r w:rsidRPr="001933A5">
        <w:rPr>
          <w:rFonts w:ascii="Times New Roman" w:hAnsi="Times New Roman"/>
          <w:bCs/>
          <w:sz w:val="24"/>
          <w:szCs w:val="24"/>
          <w:lang w:val="en" w:eastAsia="hu-HU"/>
        </w:rPr>
        <w:t>(1)</w:t>
      </w:r>
      <w:r w:rsidRPr="001933A5">
        <w:rPr>
          <w:rFonts w:ascii="Times New Roman" w:hAnsi="Times New Roman"/>
          <w:sz w:val="24"/>
          <w:szCs w:val="24"/>
          <w:lang w:val="en" w:eastAsia="hu-HU"/>
        </w:rPr>
        <w:t xml:space="preserve"> A kérelemben meg kell jelölni</w:t>
      </w:r>
    </w:p>
    <w:p w14:paraId="531075C7"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i/>
          <w:iCs/>
          <w:sz w:val="24"/>
          <w:szCs w:val="24"/>
          <w:lang w:val="en" w:eastAsia="hu-HU"/>
        </w:rPr>
        <w:t xml:space="preserve">a) </w:t>
      </w:r>
      <w:r w:rsidRPr="001933A5">
        <w:rPr>
          <w:rFonts w:ascii="Times New Roman" w:hAnsi="Times New Roman"/>
          <w:sz w:val="24"/>
          <w:szCs w:val="24"/>
          <w:lang w:val="en" w:eastAsia="hu-HU"/>
        </w:rPr>
        <w:t>a kérelmező és képviselőjének nevét, székhelyét</w:t>
      </w:r>
      <w:r w:rsidR="00F76ECC" w:rsidRPr="001933A5">
        <w:rPr>
          <w:rFonts w:ascii="Times New Roman" w:hAnsi="Times New Roman"/>
          <w:sz w:val="24"/>
          <w:szCs w:val="24"/>
          <w:lang w:val="en" w:eastAsia="hu-HU"/>
        </w:rPr>
        <w:t xml:space="preserve"> vagy lakóhelyét</w:t>
      </w:r>
      <w:r w:rsidRPr="001933A5">
        <w:rPr>
          <w:rFonts w:ascii="Times New Roman" w:hAnsi="Times New Roman"/>
          <w:sz w:val="24"/>
          <w:szCs w:val="24"/>
          <w:lang w:val="en" w:eastAsia="hu-HU"/>
        </w:rPr>
        <w:t>, a kérelmezői jogosultságot alátámasztó tényeket</w:t>
      </w:r>
      <w:r w:rsidR="00F76ECC" w:rsidRPr="001933A5">
        <w:rPr>
          <w:rFonts w:ascii="Times New Roman" w:hAnsi="Times New Roman"/>
          <w:sz w:val="24"/>
          <w:szCs w:val="24"/>
          <w:lang w:val="en" w:eastAsia="hu-HU"/>
        </w:rPr>
        <w:t>,</w:t>
      </w:r>
    </w:p>
    <w:p w14:paraId="39833FF1"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i/>
          <w:iCs/>
          <w:sz w:val="24"/>
          <w:szCs w:val="24"/>
          <w:lang w:val="en" w:eastAsia="hu-HU"/>
        </w:rPr>
        <w:t xml:space="preserve">b) </w:t>
      </w:r>
      <w:r w:rsidRPr="001933A5">
        <w:rPr>
          <w:rFonts w:ascii="Times New Roman" w:hAnsi="Times New Roman"/>
          <w:sz w:val="24"/>
          <w:szCs w:val="24"/>
          <w:lang w:val="en" w:eastAsia="hu-HU"/>
        </w:rPr>
        <w:t xml:space="preserve">a kérelemmel érintett beszerzési eljárás ajánlatkérőjének nevét, székhelyét, a beszerzés tárgyát és </w:t>
      </w:r>
      <w:r w:rsidR="00F76ECC" w:rsidRPr="001933A5">
        <w:rPr>
          <w:rFonts w:ascii="Times New Roman" w:hAnsi="Times New Roman"/>
          <w:sz w:val="24"/>
          <w:szCs w:val="24"/>
          <w:lang w:val="en" w:eastAsia="hu-HU"/>
        </w:rPr>
        <w:t>–</w:t>
      </w:r>
      <w:r w:rsidRPr="001933A5">
        <w:rPr>
          <w:rFonts w:ascii="Times New Roman" w:hAnsi="Times New Roman"/>
          <w:sz w:val="24"/>
          <w:szCs w:val="24"/>
          <w:lang w:val="en" w:eastAsia="hu-HU"/>
        </w:rPr>
        <w:t xml:space="preserve"> részajánlattétel esetében </w:t>
      </w:r>
      <w:r w:rsidR="00F76ECC" w:rsidRPr="001933A5">
        <w:rPr>
          <w:rFonts w:ascii="Times New Roman" w:hAnsi="Times New Roman"/>
          <w:sz w:val="24"/>
          <w:szCs w:val="24"/>
          <w:lang w:val="en" w:eastAsia="hu-HU"/>
        </w:rPr>
        <w:t>–</w:t>
      </w:r>
      <w:r w:rsidRPr="001933A5">
        <w:rPr>
          <w:rFonts w:ascii="Times New Roman" w:hAnsi="Times New Roman"/>
          <w:sz w:val="24"/>
          <w:szCs w:val="24"/>
          <w:lang w:val="en" w:eastAsia="hu-HU"/>
        </w:rPr>
        <w:t xml:space="preserve"> a jogorvoslattal érintett részt, vagy az e törvény szerinti eljárás mellőzésével történő beszerzés esetében a beszerző nevét, székhelyét és a beszerzés tárgyát</w:t>
      </w:r>
      <w:r w:rsidR="00F76ECC" w:rsidRPr="001933A5">
        <w:rPr>
          <w:rFonts w:ascii="Times New Roman" w:hAnsi="Times New Roman"/>
          <w:sz w:val="24"/>
          <w:szCs w:val="24"/>
          <w:lang w:val="en" w:eastAsia="hu-HU"/>
        </w:rPr>
        <w:t>,</w:t>
      </w:r>
    </w:p>
    <w:p w14:paraId="7B38C28F"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i/>
          <w:iCs/>
          <w:sz w:val="24"/>
          <w:szCs w:val="24"/>
          <w:lang w:val="en" w:eastAsia="hu-HU"/>
        </w:rPr>
        <w:t xml:space="preserve">c) </w:t>
      </w:r>
      <w:r w:rsidRPr="001933A5">
        <w:rPr>
          <w:rFonts w:ascii="Times New Roman" w:hAnsi="Times New Roman"/>
          <w:sz w:val="24"/>
          <w:szCs w:val="24"/>
          <w:lang w:val="en" w:eastAsia="hu-HU"/>
        </w:rPr>
        <w:t>a jogsértő esemény megtörténtének és a kérelmező arról való tudomásszerzésének időpontját valamennyi kérelmi elem tekintetében egyértelműen azonosíthatóan</w:t>
      </w:r>
      <w:r w:rsidR="001115F1" w:rsidRPr="001933A5">
        <w:rPr>
          <w:rFonts w:ascii="Times New Roman" w:hAnsi="Times New Roman"/>
          <w:sz w:val="24"/>
          <w:szCs w:val="24"/>
          <w:lang w:val="en" w:eastAsia="hu-HU"/>
        </w:rPr>
        <w:t>,</w:t>
      </w:r>
    </w:p>
    <w:p w14:paraId="4B8CE920"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i/>
          <w:iCs/>
          <w:sz w:val="24"/>
          <w:szCs w:val="24"/>
          <w:lang w:val="en" w:eastAsia="hu-HU"/>
        </w:rPr>
        <w:lastRenderedPageBreak/>
        <w:t xml:space="preserve">d) </w:t>
      </w:r>
      <w:r w:rsidRPr="001933A5">
        <w:rPr>
          <w:rFonts w:ascii="Times New Roman" w:hAnsi="Times New Roman"/>
          <w:sz w:val="24"/>
          <w:szCs w:val="24"/>
          <w:lang w:val="en" w:eastAsia="hu-HU"/>
        </w:rPr>
        <w:t>a megsértett jogszabályi rendelkezést valamennyi kérelmi elem tekintetében egyértelműen azonosíthatóan</w:t>
      </w:r>
      <w:r w:rsidR="001115F1" w:rsidRPr="001933A5">
        <w:rPr>
          <w:rFonts w:ascii="Times New Roman" w:hAnsi="Times New Roman"/>
          <w:sz w:val="24"/>
          <w:szCs w:val="24"/>
          <w:lang w:val="en" w:eastAsia="hu-HU"/>
        </w:rPr>
        <w:t>,</w:t>
      </w:r>
    </w:p>
    <w:p w14:paraId="77D85028"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i/>
          <w:iCs/>
          <w:sz w:val="24"/>
          <w:szCs w:val="24"/>
          <w:lang w:val="en" w:eastAsia="hu-HU"/>
        </w:rPr>
        <w:t xml:space="preserve">e) </w:t>
      </w:r>
      <w:r w:rsidRPr="001933A5">
        <w:rPr>
          <w:rFonts w:ascii="Times New Roman" w:hAnsi="Times New Roman"/>
          <w:sz w:val="24"/>
          <w:szCs w:val="24"/>
          <w:lang w:val="en" w:eastAsia="hu-HU"/>
        </w:rPr>
        <w:t>a Közbeszerzési Döntőbizottság döntésére irányuló indítványt, ennek indokait valamennyi kérelmi elem tekintetében egyértelműen azonosíthatóan</w:t>
      </w:r>
      <w:r w:rsidR="001115F1" w:rsidRPr="001933A5">
        <w:rPr>
          <w:rFonts w:ascii="Times New Roman" w:hAnsi="Times New Roman"/>
          <w:sz w:val="24"/>
          <w:szCs w:val="24"/>
          <w:lang w:val="en" w:eastAsia="hu-HU"/>
        </w:rPr>
        <w:t>,</w:t>
      </w:r>
    </w:p>
    <w:p w14:paraId="4087FF13"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i/>
          <w:iCs/>
          <w:sz w:val="24"/>
          <w:szCs w:val="24"/>
          <w:lang w:val="en" w:eastAsia="hu-HU"/>
        </w:rPr>
        <w:t xml:space="preserve">f) </w:t>
      </w:r>
      <w:r w:rsidR="001115F1" w:rsidRPr="001933A5">
        <w:rPr>
          <w:rFonts w:ascii="Times New Roman" w:hAnsi="Times New Roman"/>
          <w:iCs/>
          <w:sz w:val="24"/>
          <w:szCs w:val="24"/>
          <w:lang w:val="en" w:eastAsia="hu-HU"/>
        </w:rPr>
        <w:t>az</w:t>
      </w:r>
      <w:r w:rsidR="001115F1" w:rsidRPr="001933A5">
        <w:rPr>
          <w:rFonts w:ascii="Times New Roman" w:hAnsi="Times New Roman"/>
          <w:i/>
          <w:iCs/>
          <w:sz w:val="24"/>
          <w:szCs w:val="24"/>
          <w:lang w:val="en" w:eastAsia="hu-HU"/>
        </w:rPr>
        <w:t xml:space="preserve"> </w:t>
      </w:r>
      <w:r w:rsidRPr="001933A5">
        <w:rPr>
          <w:rFonts w:ascii="Times New Roman" w:hAnsi="Times New Roman"/>
          <w:sz w:val="24"/>
          <w:szCs w:val="24"/>
          <w:lang w:val="en" w:eastAsia="hu-HU"/>
        </w:rPr>
        <w:t>ideiglenes intézkedés elrendelésére irányuló indítványt, ennek indokait</w:t>
      </w:r>
      <w:r w:rsidR="001115F1" w:rsidRPr="001933A5">
        <w:rPr>
          <w:rFonts w:ascii="Times New Roman" w:hAnsi="Times New Roman"/>
          <w:sz w:val="24"/>
          <w:szCs w:val="24"/>
          <w:lang w:val="en" w:eastAsia="hu-HU"/>
        </w:rPr>
        <w:t>,</w:t>
      </w:r>
    </w:p>
    <w:p w14:paraId="3C514F26"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i/>
          <w:iCs/>
          <w:sz w:val="24"/>
          <w:szCs w:val="24"/>
          <w:lang w:val="en" w:eastAsia="hu-HU"/>
        </w:rPr>
        <w:t xml:space="preserve">g) </w:t>
      </w:r>
      <w:r w:rsidRPr="001933A5">
        <w:rPr>
          <w:rFonts w:ascii="Times New Roman" w:hAnsi="Times New Roman"/>
          <w:sz w:val="24"/>
          <w:szCs w:val="24"/>
          <w:lang w:val="en" w:eastAsia="hu-HU"/>
        </w:rPr>
        <w:t xml:space="preserve">a beszerzési ügy lehetséges érdekeltjeinek a kérelmező által ismert nevét, székhelyét </w:t>
      </w:r>
      <w:r w:rsidR="001115F1" w:rsidRPr="001933A5">
        <w:rPr>
          <w:rFonts w:ascii="Times New Roman" w:hAnsi="Times New Roman"/>
          <w:sz w:val="24"/>
          <w:szCs w:val="24"/>
          <w:lang w:val="en" w:eastAsia="hu-HU"/>
        </w:rPr>
        <w:t>vagy lakóhelyét, és</w:t>
      </w:r>
    </w:p>
    <w:p w14:paraId="16563714"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i/>
          <w:iCs/>
          <w:sz w:val="24"/>
          <w:szCs w:val="24"/>
          <w:lang w:val="en" w:eastAsia="hu-HU"/>
        </w:rPr>
        <w:t xml:space="preserve">h) </w:t>
      </w:r>
      <w:r w:rsidRPr="001933A5">
        <w:rPr>
          <w:rFonts w:ascii="Times New Roman" w:hAnsi="Times New Roman"/>
          <w:sz w:val="24"/>
          <w:szCs w:val="24"/>
          <w:lang w:val="en" w:eastAsia="hu-HU"/>
        </w:rPr>
        <w:t>az esetleges előzetes vitarendezés lefolytatását, továbbá annak eredményét, illetve az ajánlatkérő válaszát, amelyet csatolni is kell.</w:t>
      </w:r>
    </w:p>
    <w:p w14:paraId="048BBEAE"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bCs/>
          <w:sz w:val="24"/>
          <w:szCs w:val="24"/>
          <w:lang w:val="en" w:eastAsia="hu-HU"/>
        </w:rPr>
        <w:t>(2)</w:t>
      </w:r>
      <w:r w:rsidRPr="001933A5">
        <w:rPr>
          <w:rFonts w:ascii="Times New Roman" w:hAnsi="Times New Roman"/>
          <w:sz w:val="24"/>
          <w:szCs w:val="24"/>
          <w:lang w:val="en" w:eastAsia="hu-HU"/>
        </w:rPr>
        <w:t xml:space="preserve"> A kérelmet eggyel több példányban kell benyújtani, mint ahány </w:t>
      </w:r>
      <w:r w:rsidR="001115F1" w:rsidRPr="001933A5">
        <w:rPr>
          <w:rFonts w:ascii="Times New Roman" w:hAnsi="Times New Roman"/>
          <w:sz w:val="24"/>
          <w:szCs w:val="24"/>
          <w:lang w:val="en" w:eastAsia="hu-HU"/>
        </w:rPr>
        <w:t>–</w:t>
      </w:r>
      <w:r w:rsidRPr="001933A5">
        <w:rPr>
          <w:rFonts w:ascii="Times New Roman" w:hAnsi="Times New Roman"/>
          <w:sz w:val="24"/>
          <w:szCs w:val="24"/>
          <w:lang w:val="en" w:eastAsia="hu-HU"/>
        </w:rPr>
        <w:t xml:space="preserve"> a kérelmező által ismert </w:t>
      </w:r>
      <w:r w:rsidR="001115F1" w:rsidRPr="001933A5">
        <w:rPr>
          <w:rFonts w:ascii="Times New Roman" w:hAnsi="Times New Roman"/>
          <w:sz w:val="24"/>
          <w:szCs w:val="24"/>
          <w:lang w:val="en" w:eastAsia="hu-HU"/>
        </w:rPr>
        <w:t>–</w:t>
      </w:r>
      <w:r w:rsidRPr="001933A5">
        <w:rPr>
          <w:rFonts w:ascii="Times New Roman" w:hAnsi="Times New Roman"/>
          <w:sz w:val="24"/>
          <w:szCs w:val="24"/>
          <w:lang w:val="en" w:eastAsia="hu-HU"/>
        </w:rPr>
        <w:t xml:space="preserve"> ügyfél az eljárásban részt vesz.</w:t>
      </w:r>
    </w:p>
    <w:p w14:paraId="001EC679"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bCs/>
          <w:sz w:val="24"/>
          <w:szCs w:val="24"/>
          <w:lang w:val="en" w:eastAsia="hu-HU"/>
        </w:rPr>
        <w:t>(3)</w:t>
      </w:r>
      <w:r w:rsidRPr="001933A5">
        <w:rPr>
          <w:rFonts w:ascii="Times New Roman" w:hAnsi="Times New Roman"/>
          <w:sz w:val="24"/>
          <w:szCs w:val="24"/>
          <w:lang w:val="en" w:eastAsia="hu-HU"/>
        </w:rPr>
        <w:t xml:space="preserve"> A benyújtott kérelem informatikai eszköz alkalmazásával megszerkesztett, szerkeszthető formátumú változatát a Közbeszerzési Döntőbizottság rendelkezésére kell bocsátani, amit </w:t>
      </w:r>
      <w:r w:rsidR="001115F1" w:rsidRPr="001933A5">
        <w:rPr>
          <w:rFonts w:ascii="Times New Roman" w:hAnsi="Times New Roman"/>
          <w:sz w:val="24"/>
          <w:szCs w:val="24"/>
          <w:lang w:val="en" w:eastAsia="hu-HU"/>
        </w:rPr>
        <w:t>–</w:t>
      </w:r>
      <w:r w:rsidRPr="001933A5">
        <w:rPr>
          <w:rFonts w:ascii="Times New Roman" w:hAnsi="Times New Roman"/>
          <w:sz w:val="24"/>
          <w:szCs w:val="24"/>
          <w:lang w:val="en" w:eastAsia="hu-HU"/>
        </w:rPr>
        <w:t xml:space="preserve"> elektronikus levél útján történő benyújtás esetén </w:t>
      </w:r>
      <w:r w:rsidR="001115F1" w:rsidRPr="001933A5">
        <w:rPr>
          <w:rFonts w:ascii="Times New Roman" w:hAnsi="Times New Roman"/>
          <w:sz w:val="24"/>
          <w:szCs w:val="24"/>
          <w:lang w:val="en" w:eastAsia="hu-HU"/>
        </w:rPr>
        <w:t>–</w:t>
      </w:r>
      <w:r w:rsidRPr="001933A5">
        <w:rPr>
          <w:rFonts w:ascii="Times New Roman" w:hAnsi="Times New Roman"/>
          <w:sz w:val="24"/>
          <w:szCs w:val="24"/>
          <w:lang w:val="en" w:eastAsia="hu-HU"/>
        </w:rPr>
        <w:t xml:space="preserve"> a Közbeszerzési Döntőbizottság egy munkanapon belül visszaigazol.</w:t>
      </w:r>
    </w:p>
    <w:p w14:paraId="37B0B858"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b/>
          <w:bCs/>
          <w:sz w:val="24"/>
          <w:szCs w:val="24"/>
          <w:lang w:val="en" w:eastAsia="hu-HU"/>
        </w:rPr>
        <w:t xml:space="preserve">144. § </w:t>
      </w:r>
      <w:r w:rsidRPr="001933A5">
        <w:rPr>
          <w:rFonts w:ascii="Times New Roman" w:hAnsi="Times New Roman"/>
          <w:bCs/>
          <w:sz w:val="24"/>
          <w:szCs w:val="24"/>
          <w:lang w:val="en" w:eastAsia="hu-HU"/>
        </w:rPr>
        <w:t>(1)</w:t>
      </w:r>
      <w:r w:rsidRPr="001933A5">
        <w:rPr>
          <w:rFonts w:ascii="Times New Roman" w:hAnsi="Times New Roman"/>
          <w:sz w:val="24"/>
          <w:szCs w:val="24"/>
          <w:lang w:val="en" w:eastAsia="hu-HU"/>
        </w:rPr>
        <w:t xml:space="preserve"> A Közbeszerzési Döntőbizottság eljárásáért igazgatási szolgáltatási díjat kell fizetni. A </w:t>
      </w:r>
      <w:r w:rsidR="000A63D9" w:rsidRPr="001933A5">
        <w:rPr>
          <w:rFonts w:ascii="Times New Roman" w:hAnsi="Times New Roman"/>
          <w:sz w:val="24"/>
          <w:szCs w:val="24"/>
          <w:lang w:val="en" w:eastAsia="hu-HU"/>
        </w:rPr>
        <w:t xml:space="preserve">jogorvoslati </w:t>
      </w:r>
      <w:r w:rsidRPr="001933A5">
        <w:rPr>
          <w:rFonts w:ascii="Times New Roman" w:hAnsi="Times New Roman"/>
          <w:sz w:val="24"/>
          <w:szCs w:val="24"/>
          <w:lang w:val="en" w:eastAsia="hu-HU"/>
        </w:rPr>
        <w:t>kérelemhez csatolni kell a díj befizetéséről szóló igazolást.</w:t>
      </w:r>
    </w:p>
    <w:p w14:paraId="119CDE24"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bCs/>
          <w:sz w:val="24"/>
          <w:szCs w:val="24"/>
          <w:lang w:val="en" w:eastAsia="hu-HU"/>
        </w:rPr>
        <w:t>(2)</w:t>
      </w:r>
      <w:r w:rsidRPr="001933A5">
        <w:rPr>
          <w:rFonts w:ascii="Times New Roman" w:hAnsi="Times New Roman"/>
          <w:sz w:val="24"/>
          <w:szCs w:val="24"/>
          <w:lang w:val="en" w:eastAsia="hu-HU"/>
        </w:rPr>
        <w:t xml:space="preserve"> Az igazgatási szolgáltatási díj alapja a </w:t>
      </w:r>
      <w:r w:rsidR="00781177" w:rsidRPr="001933A5">
        <w:rPr>
          <w:rFonts w:ascii="Times New Roman" w:hAnsi="Times New Roman"/>
          <w:sz w:val="24"/>
          <w:szCs w:val="24"/>
          <w:lang w:val="en" w:eastAsia="hu-HU"/>
        </w:rPr>
        <w:t xml:space="preserve">védelmi és biztonsági beszerzések </w:t>
      </w:r>
      <w:r w:rsidRPr="001933A5">
        <w:rPr>
          <w:rFonts w:ascii="Times New Roman" w:hAnsi="Times New Roman"/>
          <w:sz w:val="24"/>
          <w:szCs w:val="24"/>
          <w:lang w:val="en" w:eastAsia="hu-HU"/>
        </w:rPr>
        <w:t xml:space="preserve">uniós </w:t>
      </w:r>
      <w:r w:rsidR="00781177" w:rsidRPr="001933A5">
        <w:rPr>
          <w:rFonts w:ascii="Times New Roman" w:hAnsi="Times New Roman"/>
          <w:sz w:val="24"/>
          <w:szCs w:val="24"/>
          <w:lang w:val="en" w:eastAsia="hu-HU"/>
        </w:rPr>
        <w:t xml:space="preserve">értékhatárait </w:t>
      </w:r>
      <w:r w:rsidRPr="001933A5">
        <w:rPr>
          <w:rFonts w:ascii="Times New Roman" w:hAnsi="Times New Roman"/>
          <w:sz w:val="24"/>
          <w:szCs w:val="24"/>
          <w:lang w:val="en" w:eastAsia="hu-HU"/>
        </w:rPr>
        <w:t>elérő vagy meghaladó értékű beszerzési eljárás esetében a beszerzés becsült értékének, illetve részajánlattétel esetében a jogorvoslattal érintett rész értékének 0,5%-a, de legalább 200 000 forint, legfeljebb 25 000 000 forint</w:t>
      </w:r>
      <w:r w:rsidR="00781177" w:rsidRPr="001933A5">
        <w:rPr>
          <w:rFonts w:ascii="Times New Roman" w:hAnsi="Times New Roman"/>
          <w:sz w:val="24"/>
          <w:szCs w:val="24"/>
          <w:lang w:val="en" w:eastAsia="hu-HU"/>
        </w:rPr>
        <w:t xml:space="preserve">, védelmi és biztonsági beszerzések </w:t>
      </w:r>
      <w:r w:rsidRPr="001933A5">
        <w:rPr>
          <w:rFonts w:ascii="Times New Roman" w:hAnsi="Times New Roman"/>
          <w:sz w:val="24"/>
          <w:szCs w:val="24"/>
          <w:lang w:val="en" w:eastAsia="hu-HU"/>
        </w:rPr>
        <w:t>uniós értékhatár</w:t>
      </w:r>
      <w:r w:rsidR="00781177" w:rsidRPr="001933A5">
        <w:rPr>
          <w:rFonts w:ascii="Times New Roman" w:hAnsi="Times New Roman"/>
          <w:sz w:val="24"/>
          <w:szCs w:val="24"/>
          <w:lang w:val="en" w:eastAsia="hu-HU"/>
        </w:rPr>
        <w:t>ai</w:t>
      </w:r>
      <w:r w:rsidRPr="001933A5">
        <w:rPr>
          <w:rFonts w:ascii="Times New Roman" w:hAnsi="Times New Roman"/>
          <w:sz w:val="24"/>
          <w:szCs w:val="24"/>
          <w:lang w:val="en" w:eastAsia="hu-HU"/>
        </w:rPr>
        <w:t xml:space="preserve"> alatti értékű beszerzési eljárás esetében a beszerzés becsült értékének, illetve részajánlattétel esetében a jogorvoslattal érintett rész értékének 0,5%-a, de legalább 200 000 forint, legfeljebb 6 000 000 forint.</w:t>
      </w:r>
    </w:p>
    <w:p w14:paraId="4A02C898"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bCs/>
          <w:sz w:val="24"/>
          <w:szCs w:val="24"/>
          <w:lang w:val="en" w:eastAsia="hu-HU"/>
        </w:rPr>
        <w:t>(3)</w:t>
      </w:r>
      <w:r w:rsidRPr="001933A5">
        <w:rPr>
          <w:rFonts w:ascii="Times New Roman" w:hAnsi="Times New Roman"/>
          <w:sz w:val="24"/>
          <w:szCs w:val="24"/>
          <w:lang w:val="en" w:eastAsia="hu-HU"/>
        </w:rPr>
        <w:t xml:space="preserve"> A (2) bekezdés szerinti esetben az igazgatási szolgáltatási díj mértéke a 3. § 3</w:t>
      </w:r>
      <w:r w:rsidR="00ED6464" w:rsidRPr="001933A5">
        <w:rPr>
          <w:rFonts w:ascii="Times New Roman" w:hAnsi="Times New Roman"/>
          <w:sz w:val="24"/>
          <w:szCs w:val="24"/>
          <w:lang w:val="en" w:eastAsia="hu-HU"/>
        </w:rPr>
        <w:t>2</w:t>
      </w:r>
      <w:r w:rsidRPr="001933A5">
        <w:rPr>
          <w:rFonts w:ascii="Times New Roman" w:hAnsi="Times New Roman"/>
          <w:sz w:val="24"/>
          <w:szCs w:val="24"/>
          <w:lang w:val="en" w:eastAsia="hu-HU"/>
        </w:rPr>
        <w:t>. pont szerint megjelölt kérelmi elemek számához igazodóan a következő:</w:t>
      </w:r>
    </w:p>
    <w:p w14:paraId="67D64DED"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i/>
          <w:iCs/>
          <w:sz w:val="24"/>
          <w:szCs w:val="24"/>
          <w:lang w:val="en" w:eastAsia="hu-HU"/>
        </w:rPr>
        <w:t xml:space="preserve">a) </w:t>
      </w:r>
      <w:r w:rsidRPr="001933A5">
        <w:rPr>
          <w:rFonts w:ascii="Times New Roman" w:hAnsi="Times New Roman"/>
          <w:sz w:val="24"/>
          <w:szCs w:val="24"/>
          <w:lang w:val="en" w:eastAsia="hu-HU"/>
        </w:rPr>
        <w:t>1-3 közötti számú kérelmi elem esetében a díj mértéke megegyezik a (2) bekezdés szerint meghatározott összeggel</w:t>
      </w:r>
      <w:r w:rsidR="00ED6464" w:rsidRPr="001933A5">
        <w:rPr>
          <w:rFonts w:ascii="Times New Roman" w:hAnsi="Times New Roman"/>
          <w:sz w:val="24"/>
          <w:szCs w:val="24"/>
          <w:lang w:val="en" w:eastAsia="hu-HU"/>
        </w:rPr>
        <w:t>,</w:t>
      </w:r>
    </w:p>
    <w:p w14:paraId="23786DB8"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i/>
          <w:iCs/>
          <w:sz w:val="24"/>
          <w:szCs w:val="24"/>
          <w:lang w:val="en" w:eastAsia="hu-HU"/>
        </w:rPr>
        <w:t xml:space="preserve">b) </w:t>
      </w:r>
      <w:r w:rsidRPr="001933A5">
        <w:rPr>
          <w:rFonts w:ascii="Times New Roman" w:hAnsi="Times New Roman"/>
          <w:sz w:val="24"/>
          <w:szCs w:val="24"/>
          <w:lang w:val="en" w:eastAsia="hu-HU"/>
        </w:rPr>
        <w:t>4-6 közötti számú kérelmi elem esetében a (2) bekezdés szerint meghatározott összeg 125%-a</w:t>
      </w:r>
      <w:r w:rsidR="00ED6464" w:rsidRPr="001933A5">
        <w:rPr>
          <w:rFonts w:ascii="Times New Roman" w:hAnsi="Times New Roman"/>
          <w:sz w:val="24"/>
          <w:szCs w:val="24"/>
          <w:lang w:val="en" w:eastAsia="hu-HU"/>
        </w:rPr>
        <w:t>,</w:t>
      </w:r>
    </w:p>
    <w:p w14:paraId="5E15DF8B"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i/>
          <w:iCs/>
          <w:sz w:val="24"/>
          <w:szCs w:val="24"/>
          <w:lang w:val="en" w:eastAsia="hu-HU"/>
        </w:rPr>
        <w:t xml:space="preserve">c) </w:t>
      </w:r>
      <w:r w:rsidRPr="001933A5">
        <w:rPr>
          <w:rFonts w:ascii="Times New Roman" w:hAnsi="Times New Roman"/>
          <w:sz w:val="24"/>
          <w:szCs w:val="24"/>
          <w:lang w:val="en" w:eastAsia="hu-HU"/>
        </w:rPr>
        <w:t>7-10 közötti számú kérelmi elem esetében a (2) bekezdés szerint meghatározott összeg 150%-a;</w:t>
      </w:r>
    </w:p>
    <w:p w14:paraId="082DBE14"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i/>
          <w:iCs/>
          <w:sz w:val="24"/>
          <w:szCs w:val="24"/>
          <w:lang w:val="en" w:eastAsia="hu-HU"/>
        </w:rPr>
        <w:t xml:space="preserve">d) </w:t>
      </w:r>
      <w:r w:rsidRPr="001933A5">
        <w:rPr>
          <w:rFonts w:ascii="Times New Roman" w:hAnsi="Times New Roman"/>
          <w:sz w:val="24"/>
          <w:szCs w:val="24"/>
          <w:lang w:val="en" w:eastAsia="hu-HU"/>
        </w:rPr>
        <w:t>11-15 közötti számú kérelmi elem esetében a (2) bekezdés szerint meghatározott összeg 175%-a</w:t>
      </w:r>
      <w:r w:rsidR="00ED6464" w:rsidRPr="001933A5">
        <w:rPr>
          <w:rFonts w:ascii="Times New Roman" w:hAnsi="Times New Roman"/>
          <w:sz w:val="24"/>
          <w:szCs w:val="24"/>
          <w:lang w:val="en" w:eastAsia="hu-HU"/>
        </w:rPr>
        <w:t>, és</w:t>
      </w:r>
    </w:p>
    <w:p w14:paraId="5DE1ABED"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i/>
          <w:iCs/>
          <w:sz w:val="24"/>
          <w:szCs w:val="24"/>
          <w:lang w:val="en" w:eastAsia="hu-HU"/>
        </w:rPr>
        <w:t xml:space="preserve">e) </w:t>
      </w:r>
      <w:r w:rsidRPr="001933A5">
        <w:rPr>
          <w:rFonts w:ascii="Times New Roman" w:hAnsi="Times New Roman"/>
          <w:sz w:val="24"/>
          <w:szCs w:val="24"/>
          <w:lang w:val="en" w:eastAsia="hu-HU"/>
        </w:rPr>
        <w:t>16 vagy afeletti számú kérelmi elem esetében a (2) bekezdés szerint meghatározott összeg kétszerese.</w:t>
      </w:r>
    </w:p>
    <w:p w14:paraId="358D98D0"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b/>
          <w:bCs/>
          <w:sz w:val="24"/>
          <w:szCs w:val="24"/>
          <w:lang w:val="en" w:eastAsia="hu-HU"/>
        </w:rPr>
        <w:t xml:space="preserve">145. § </w:t>
      </w:r>
      <w:r w:rsidRPr="001933A5">
        <w:rPr>
          <w:rFonts w:ascii="Times New Roman" w:hAnsi="Times New Roman"/>
          <w:bCs/>
          <w:sz w:val="24"/>
          <w:szCs w:val="24"/>
          <w:lang w:val="en" w:eastAsia="hu-HU"/>
        </w:rPr>
        <w:t>(1)</w:t>
      </w:r>
      <w:r w:rsidRPr="001933A5">
        <w:rPr>
          <w:rFonts w:ascii="Times New Roman" w:hAnsi="Times New Roman"/>
          <w:sz w:val="24"/>
          <w:szCs w:val="24"/>
          <w:lang w:val="en" w:eastAsia="hu-HU"/>
        </w:rPr>
        <w:t xml:space="preserve"> A Közbeszerzési Döntőbizottság az ügy érdemében hozott határozatában a közigazgatási hatósági eljárás és szolgáltatás általános szabályairól a továbbiakban: Ket. 158. § (1) bekezdésétől eltérően az eljárási költségekről való döntés keretében az igazgatási szolgáltatási díjról a (2)-(3) bekezdés szerint rendelkezik.</w:t>
      </w:r>
    </w:p>
    <w:p w14:paraId="142C24C1"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bCs/>
          <w:sz w:val="24"/>
          <w:szCs w:val="24"/>
          <w:lang w:val="en" w:eastAsia="hu-HU"/>
        </w:rPr>
        <w:t>(2)</w:t>
      </w:r>
      <w:r w:rsidRPr="001933A5">
        <w:rPr>
          <w:rFonts w:ascii="Times New Roman" w:hAnsi="Times New Roman"/>
          <w:sz w:val="24"/>
          <w:szCs w:val="24"/>
          <w:lang w:val="en" w:eastAsia="hu-HU"/>
        </w:rPr>
        <w:t xml:space="preserve"> </w:t>
      </w:r>
      <w:r w:rsidR="00ED6464" w:rsidRPr="001933A5">
        <w:rPr>
          <w:rFonts w:ascii="Times New Roman" w:hAnsi="Times New Roman"/>
          <w:sz w:val="24"/>
          <w:szCs w:val="24"/>
          <w:lang w:val="en" w:eastAsia="hu-HU"/>
        </w:rPr>
        <w:t xml:space="preserve">Ha </w:t>
      </w:r>
      <w:r w:rsidRPr="001933A5">
        <w:rPr>
          <w:rFonts w:ascii="Times New Roman" w:hAnsi="Times New Roman"/>
          <w:sz w:val="24"/>
          <w:szCs w:val="24"/>
          <w:lang w:val="en" w:eastAsia="hu-HU"/>
        </w:rPr>
        <w:t xml:space="preserve">a jogorvoslati ügyet lezáró érdemi határozatban a Közbeszerzési Döntőbizottság a </w:t>
      </w:r>
      <w:r w:rsidR="000A63D9" w:rsidRPr="001933A5">
        <w:rPr>
          <w:rFonts w:ascii="Times New Roman" w:hAnsi="Times New Roman"/>
          <w:sz w:val="24"/>
          <w:szCs w:val="24"/>
          <w:lang w:val="en" w:eastAsia="hu-HU"/>
        </w:rPr>
        <w:t>15</w:t>
      </w:r>
      <w:r w:rsidR="004E4D58" w:rsidRPr="001933A5">
        <w:rPr>
          <w:rFonts w:ascii="Times New Roman" w:hAnsi="Times New Roman"/>
          <w:sz w:val="24"/>
          <w:szCs w:val="24"/>
          <w:lang w:val="en" w:eastAsia="hu-HU"/>
        </w:rPr>
        <w:t>8</w:t>
      </w:r>
      <w:r w:rsidRPr="001933A5">
        <w:rPr>
          <w:rFonts w:ascii="Times New Roman" w:hAnsi="Times New Roman"/>
          <w:sz w:val="24"/>
          <w:szCs w:val="24"/>
          <w:lang w:val="en" w:eastAsia="hu-HU"/>
        </w:rPr>
        <w:t>.</w:t>
      </w:r>
      <w:r w:rsidR="004D0B3B" w:rsidRPr="001933A5">
        <w:rPr>
          <w:rFonts w:ascii="Times New Roman" w:hAnsi="Times New Roman"/>
          <w:sz w:val="24"/>
          <w:szCs w:val="24"/>
          <w:lang w:val="en" w:eastAsia="hu-HU"/>
        </w:rPr>
        <w:t> </w:t>
      </w:r>
      <w:r w:rsidRPr="001933A5">
        <w:rPr>
          <w:rFonts w:ascii="Times New Roman" w:hAnsi="Times New Roman"/>
          <w:sz w:val="24"/>
          <w:szCs w:val="24"/>
          <w:lang w:val="en" w:eastAsia="hu-HU"/>
        </w:rPr>
        <w:t xml:space="preserve">§ (2) bekezdés </w:t>
      </w:r>
      <w:r w:rsidR="00006B7F">
        <w:rPr>
          <w:rFonts w:ascii="Times New Roman" w:hAnsi="Times New Roman"/>
          <w:i/>
          <w:iCs/>
          <w:sz w:val="24"/>
          <w:szCs w:val="24"/>
          <w:lang w:val="en" w:eastAsia="hu-HU"/>
        </w:rPr>
        <w:t>b</w:t>
      </w:r>
      <w:r w:rsidRPr="001933A5">
        <w:rPr>
          <w:rFonts w:ascii="Times New Roman" w:hAnsi="Times New Roman"/>
          <w:i/>
          <w:iCs/>
          <w:sz w:val="24"/>
          <w:szCs w:val="24"/>
          <w:lang w:val="en" w:eastAsia="hu-HU"/>
        </w:rPr>
        <w:t>)-</w:t>
      </w:r>
      <w:r w:rsidR="00006B7F">
        <w:rPr>
          <w:rFonts w:ascii="Times New Roman" w:hAnsi="Times New Roman"/>
          <w:i/>
          <w:iCs/>
          <w:sz w:val="24"/>
          <w:szCs w:val="24"/>
          <w:lang w:val="en" w:eastAsia="hu-HU"/>
        </w:rPr>
        <w:t>e</w:t>
      </w:r>
      <w:r w:rsidRPr="001933A5">
        <w:rPr>
          <w:rFonts w:ascii="Times New Roman" w:hAnsi="Times New Roman"/>
          <w:i/>
          <w:iCs/>
          <w:sz w:val="24"/>
          <w:szCs w:val="24"/>
          <w:lang w:val="en" w:eastAsia="hu-HU"/>
        </w:rPr>
        <w:t xml:space="preserve">) </w:t>
      </w:r>
      <w:r w:rsidRPr="001933A5">
        <w:rPr>
          <w:rFonts w:ascii="Times New Roman" w:hAnsi="Times New Roman"/>
          <w:sz w:val="24"/>
          <w:szCs w:val="24"/>
          <w:lang w:val="en" w:eastAsia="hu-HU"/>
        </w:rPr>
        <w:t>pont</w:t>
      </w:r>
      <w:r w:rsidR="00ED6464" w:rsidRPr="001933A5">
        <w:rPr>
          <w:rFonts w:ascii="Times New Roman" w:hAnsi="Times New Roman"/>
          <w:sz w:val="24"/>
          <w:szCs w:val="24"/>
          <w:lang w:val="en" w:eastAsia="hu-HU"/>
        </w:rPr>
        <w:t>ja</w:t>
      </w:r>
      <w:r w:rsidRPr="001933A5">
        <w:rPr>
          <w:rFonts w:ascii="Times New Roman" w:hAnsi="Times New Roman"/>
          <w:sz w:val="24"/>
          <w:szCs w:val="24"/>
          <w:lang w:val="en" w:eastAsia="hu-HU"/>
        </w:rPr>
        <w:t xml:space="preserve"> szerinti döntéseket hoz, a befizetett igazgatási szolgáltatási díj </w:t>
      </w:r>
      <w:r w:rsidR="004D0B3B" w:rsidRPr="001933A5">
        <w:rPr>
          <w:rFonts w:ascii="Times New Roman" w:hAnsi="Times New Roman"/>
          <w:sz w:val="24"/>
          <w:szCs w:val="24"/>
          <w:lang w:val="en" w:eastAsia="hu-HU"/>
        </w:rPr>
        <w:t> 200 </w:t>
      </w:r>
      <w:r w:rsidRPr="001933A5">
        <w:rPr>
          <w:rFonts w:ascii="Times New Roman" w:hAnsi="Times New Roman"/>
          <w:sz w:val="24"/>
          <w:szCs w:val="24"/>
          <w:lang w:val="en" w:eastAsia="hu-HU"/>
        </w:rPr>
        <w:t xml:space="preserve">000 forintot meghaladó része a kérelmezőnek a Közbeszerzési Döntőbizottság érdemi határozatának megküldését követő 8 napon belül visszajár. Az igazgatási szolgáltatási díj összegéből </w:t>
      </w:r>
      <w:r w:rsidR="004D0B3B" w:rsidRPr="001933A5">
        <w:rPr>
          <w:rFonts w:ascii="Times New Roman" w:hAnsi="Times New Roman"/>
          <w:sz w:val="24"/>
          <w:szCs w:val="24"/>
          <w:lang w:val="en" w:eastAsia="hu-HU"/>
        </w:rPr>
        <w:t> 200 </w:t>
      </w:r>
      <w:r w:rsidRPr="001933A5">
        <w:rPr>
          <w:rFonts w:ascii="Times New Roman" w:hAnsi="Times New Roman"/>
          <w:sz w:val="24"/>
          <w:szCs w:val="24"/>
          <w:lang w:val="en" w:eastAsia="hu-HU"/>
        </w:rPr>
        <w:t>000 forint ilyenkor is a Közbeszerzési Hatóság saját bevétele, amelynek viseléséről a Közbeszerzési Döntőbizottság a Ket. szerint az eljárási költségekre vonatkozó általános szabályok szerint rendelkezik. Az alaptalan kérelem esetében a díj nem kerül visszatérítésre, a kérelmező viseli az igazgatási szolgáltatási díj teljes összegét.</w:t>
      </w:r>
    </w:p>
    <w:p w14:paraId="7C8AB4A2"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bCs/>
          <w:sz w:val="24"/>
          <w:szCs w:val="24"/>
          <w:lang w:val="en" w:eastAsia="hu-HU"/>
        </w:rPr>
        <w:t>(3)</w:t>
      </w:r>
      <w:r w:rsidRPr="001933A5">
        <w:rPr>
          <w:rFonts w:ascii="Times New Roman" w:hAnsi="Times New Roman"/>
          <w:sz w:val="24"/>
          <w:szCs w:val="24"/>
          <w:lang w:val="en" w:eastAsia="hu-HU"/>
        </w:rPr>
        <w:t xml:space="preserve"> </w:t>
      </w:r>
      <w:r w:rsidR="00ED6464" w:rsidRPr="001933A5">
        <w:rPr>
          <w:rFonts w:ascii="Times New Roman" w:hAnsi="Times New Roman"/>
          <w:sz w:val="24"/>
          <w:szCs w:val="24"/>
          <w:lang w:val="en" w:eastAsia="hu-HU"/>
        </w:rPr>
        <w:t xml:space="preserve">Ha </w:t>
      </w:r>
      <w:r w:rsidRPr="001933A5">
        <w:rPr>
          <w:rFonts w:ascii="Times New Roman" w:hAnsi="Times New Roman"/>
          <w:sz w:val="24"/>
          <w:szCs w:val="24"/>
          <w:lang w:val="en" w:eastAsia="hu-HU"/>
        </w:rPr>
        <w:t xml:space="preserve">a kérelmező jogorvoslati kérelmében több jogsértés megállapítását is kérte, de a Közbeszerzési Döntőbizottság az ügy érdemében hozott határozatában a kérelemnek csak </w:t>
      </w:r>
      <w:r w:rsidRPr="001933A5">
        <w:rPr>
          <w:rFonts w:ascii="Times New Roman" w:hAnsi="Times New Roman"/>
          <w:sz w:val="24"/>
          <w:szCs w:val="24"/>
          <w:lang w:val="en" w:eastAsia="hu-HU"/>
        </w:rPr>
        <w:lastRenderedPageBreak/>
        <w:t>részben ad helyt, az igazgatási szolgáltatási díjnak a Közbeszerzési Hatóság (2) bekezdés szerinti saját bevételével csökkentett részét az alapos és alaptalan kérelmek arányának figyelembevételével téríti vissza a kérelmezőnek.</w:t>
      </w:r>
    </w:p>
    <w:p w14:paraId="7040B7B7"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bCs/>
          <w:sz w:val="24"/>
          <w:szCs w:val="24"/>
          <w:lang w:val="en" w:eastAsia="hu-HU"/>
        </w:rPr>
        <w:t>(4)</w:t>
      </w:r>
      <w:r w:rsidRPr="001933A5">
        <w:rPr>
          <w:rFonts w:ascii="Times New Roman" w:hAnsi="Times New Roman"/>
          <w:sz w:val="24"/>
          <w:szCs w:val="24"/>
          <w:lang w:val="en" w:eastAsia="hu-HU"/>
        </w:rPr>
        <w:t xml:space="preserve"> Ha a kérelmező jogorvoslati kérelmét az eljárás folyamán újabb kérelmi elemmel egészíti ki, a Közbeszerzési Döntőbizottság felhívására köteles az igazgatási szolgáltatási díjat az újabb kérelmi elemre figyelemmel is megfizetni. Ha a kérelmező az igazgatási szolgáltatási díj kiegészítését elmulasztja, a Közbeszerzési Döntőbizottság az új kérelmi elem vonatkozásában nem köteles eljárni.</w:t>
      </w:r>
    </w:p>
    <w:p w14:paraId="7DD4D3E6"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b/>
          <w:bCs/>
          <w:sz w:val="24"/>
          <w:szCs w:val="24"/>
          <w:lang w:val="en" w:eastAsia="hu-HU"/>
        </w:rPr>
        <w:t xml:space="preserve">146. § </w:t>
      </w:r>
      <w:r w:rsidRPr="001933A5">
        <w:rPr>
          <w:rFonts w:ascii="Times New Roman" w:hAnsi="Times New Roman"/>
          <w:sz w:val="24"/>
          <w:szCs w:val="24"/>
          <w:lang w:val="en" w:eastAsia="hu-HU"/>
        </w:rPr>
        <w:t>Az igazgatási szolgáltatási díjat a Közbeszerzési Hatóság Magyar Államkincstárnál vezetett 10032000-01720361-00000000 számú előirányzat-felhasználási keretszámlájára kell átutalással megfizetni.</w:t>
      </w:r>
    </w:p>
    <w:p w14:paraId="68D21876"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b/>
          <w:bCs/>
          <w:sz w:val="24"/>
          <w:szCs w:val="24"/>
          <w:lang w:val="en" w:eastAsia="hu-HU"/>
        </w:rPr>
        <w:t xml:space="preserve">147. § </w:t>
      </w:r>
      <w:r w:rsidRPr="001933A5">
        <w:rPr>
          <w:rFonts w:ascii="Times New Roman" w:hAnsi="Times New Roman"/>
          <w:bCs/>
          <w:sz w:val="24"/>
          <w:szCs w:val="24"/>
          <w:lang w:val="en" w:eastAsia="hu-HU"/>
        </w:rPr>
        <w:t>(1)</w:t>
      </w:r>
      <w:r w:rsidRPr="001933A5">
        <w:rPr>
          <w:rFonts w:ascii="Times New Roman" w:hAnsi="Times New Roman"/>
          <w:sz w:val="24"/>
          <w:szCs w:val="24"/>
          <w:lang w:val="en" w:eastAsia="hu-HU"/>
        </w:rPr>
        <w:t xml:space="preserve"> A Közbeszerzési Döntőbizottság a jogorvoslati eljárást legkésőbb a 142. § (1)-(7) bekezdésének, a 143. § (1)-(2) bekezdésének, valamint a 144. §</w:t>
      </w:r>
      <w:r w:rsidR="000A63D9" w:rsidRPr="001933A5">
        <w:rPr>
          <w:rFonts w:ascii="Times New Roman" w:hAnsi="Times New Roman"/>
          <w:sz w:val="24"/>
          <w:szCs w:val="24"/>
          <w:lang w:val="en" w:eastAsia="hu-HU"/>
        </w:rPr>
        <w:t>-nak</w:t>
      </w:r>
      <w:r w:rsidRPr="001933A5">
        <w:rPr>
          <w:rFonts w:ascii="Times New Roman" w:hAnsi="Times New Roman"/>
          <w:sz w:val="24"/>
          <w:szCs w:val="24"/>
          <w:lang w:val="en" w:eastAsia="hu-HU"/>
        </w:rPr>
        <w:t xml:space="preserve"> megfelelő kérelem beérkezését követő munkanapon indítja meg.</w:t>
      </w:r>
    </w:p>
    <w:p w14:paraId="5F015516"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bCs/>
          <w:sz w:val="24"/>
          <w:szCs w:val="24"/>
          <w:lang w:val="en" w:eastAsia="hu-HU"/>
        </w:rPr>
        <w:t>(2)</w:t>
      </w:r>
      <w:r w:rsidRPr="001933A5">
        <w:rPr>
          <w:rFonts w:ascii="Times New Roman" w:hAnsi="Times New Roman"/>
          <w:sz w:val="24"/>
          <w:szCs w:val="24"/>
          <w:lang w:val="en" w:eastAsia="hu-HU"/>
        </w:rPr>
        <w:t xml:space="preserve"> Ha a kérelem a 143. § (1) bekezdése szerinti adatokat nem tartalmazza, vagy a 144. § (1) bekezdése szerinti</w:t>
      </w:r>
      <w:r w:rsidR="00FF5D80" w:rsidRPr="001933A5">
        <w:rPr>
          <w:rFonts w:ascii="Times New Roman" w:hAnsi="Times New Roman"/>
          <w:sz w:val="24"/>
          <w:szCs w:val="24"/>
          <w:lang w:val="en" w:eastAsia="hu-HU"/>
        </w:rPr>
        <w:t>, az igazgatási szolgáltatási</w:t>
      </w:r>
      <w:r w:rsidRPr="001933A5">
        <w:rPr>
          <w:rFonts w:ascii="Times New Roman" w:hAnsi="Times New Roman"/>
          <w:sz w:val="24"/>
          <w:szCs w:val="24"/>
          <w:lang w:val="en" w:eastAsia="hu-HU"/>
        </w:rPr>
        <w:t xml:space="preserve"> díj befizetéséről szóló igazolást, </w:t>
      </w:r>
      <w:r w:rsidR="00FF5D80" w:rsidRPr="001933A5">
        <w:rPr>
          <w:rFonts w:ascii="Times New Roman" w:hAnsi="Times New Roman"/>
          <w:sz w:val="24"/>
          <w:szCs w:val="24"/>
          <w:lang w:val="en" w:eastAsia="hu-HU"/>
        </w:rPr>
        <w:t xml:space="preserve">vagy </w:t>
      </w:r>
      <w:r w:rsidRPr="001933A5">
        <w:rPr>
          <w:rFonts w:ascii="Times New Roman" w:hAnsi="Times New Roman"/>
          <w:sz w:val="24"/>
          <w:szCs w:val="24"/>
          <w:lang w:val="en" w:eastAsia="hu-HU"/>
        </w:rPr>
        <w:t>a meghatalmazott képviselő meghatalmazását nem csatolták, a Közbeszerzési Döntőbizottság felhívja a kérelmezőt a hiányok öt napon belüli pótlására, és egyben figyelmezteti, hogy ha a kérelmet újból hiányosan nyújtja be, a Közbeszerzési Döntőbizottság azt el fogja utasítani. A hiánypótlási határidő elmulasztása esetén igazolásnak helye nincs.</w:t>
      </w:r>
    </w:p>
    <w:p w14:paraId="512A0E40"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bCs/>
          <w:sz w:val="24"/>
          <w:szCs w:val="24"/>
          <w:lang w:val="en" w:eastAsia="hu-HU"/>
        </w:rPr>
        <w:t>(3)</w:t>
      </w:r>
      <w:r w:rsidRPr="001933A5">
        <w:rPr>
          <w:rFonts w:ascii="Times New Roman" w:hAnsi="Times New Roman"/>
          <w:sz w:val="24"/>
          <w:szCs w:val="24"/>
          <w:lang w:val="en" w:eastAsia="hu-HU"/>
        </w:rPr>
        <w:t xml:space="preserve"> Ha a jogorvoslati eljárással érintett beszerzési eljárás irataiból a beszerzés becsült értéke a kérelmező számára nem ismerhető meg, ezen tényt jogorvoslati kérelmében köteles a Közbeszerzési Döntőbizottság tudomására hozni. Ez esetben a Közbeszerzési Döntőbizottság </w:t>
      </w:r>
      <w:r w:rsidR="00FF5D80" w:rsidRPr="001933A5">
        <w:rPr>
          <w:rFonts w:ascii="Times New Roman" w:hAnsi="Times New Roman"/>
          <w:sz w:val="24"/>
          <w:szCs w:val="24"/>
          <w:lang w:val="en" w:eastAsia="hu-HU"/>
        </w:rPr>
        <w:t>–</w:t>
      </w:r>
      <w:r w:rsidRPr="001933A5">
        <w:rPr>
          <w:rFonts w:ascii="Times New Roman" w:hAnsi="Times New Roman"/>
          <w:sz w:val="24"/>
          <w:szCs w:val="24"/>
          <w:lang w:val="en" w:eastAsia="hu-HU"/>
        </w:rPr>
        <w:t xml:space="preserve"> a rendelkezésre álló adatok alapján </w:t>
      </w:r>
      <w:r w:rsidR="00FF5D80" w:rsidRPr="001933A5">
        <w:rPr>
          <w:rFonts w:ascii="Times New Roman" w:hAnsi="Times New Roman"/>
          <w:sz w:val="24"/>
          <w:szCs w:val="24"/>
          <w:lang w:val="en" w:eastAsia="hu-HU"/>
        </w:rPr>
        <w:t>–</w:t>
      </w:r>
      <w:r w:rsidRPr="001933A5">
        <w:rPr>
          <w:rFonts w:ascii="Times New Roman" w:hAnsi="Times New Roman"/>
          <w:sz w:val="24"/>
          <w:szCs w:val="24"/>
          <w:lang w:val="en" w:eastAsia="hu-HU"/>
        </w:rPr>
        <w:t xml:space="preserve"> hiánypótlási felhívás keretében közli a kérelmezővel az igazgatási szolgáltatási díj alapjául szolgáló becsült érték összegét.</w:t>
      </w:r>
    </w:p>
    <w:p w14:paraId="55717E3F"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bCs/>
          <w:sz w:val="24"/>
          <w:szCs w:val="24"/>
          <w:lang w:val="en" w:eastAsia="hu-HU"/>
        </w:rPr>
        <w:t>(4)</w:t>
      </w:r>
      <w:r w:rsidRPr="001933A5">
        <w:rPr>
          <w:rFonts w:ascii="Times New Roman" w:hAnsi="Times New Roman"/>
          <w:sz w:val="24"/>
          <w:szCs w:val="24"/>
          <w:lang w:val="en" w:eastAsia="hu-HU"/>
        </w:rPr>
        <w:t xml:space="preserve"> A becsült érték </w:t>
      </w:r>
      <w:r w:rsidR="00FF5D80" w:rsidRPr="001933A5">
        <w:rPr>
          <w:rFonts w:ascii="Times New Roman" w:hAnsi="Times New Roman"/>
          <w:sz w:val="24"/>
          <w:szCs w:val="24"/>
          <w:lang w:val="en" w:eastAsia="hu-HU"/>
        </w:rPr>
        <w:t>–</w:t>
      </w:r>
      <w:r w:rsidRPr="001933A5">
        <w:rPr>
          <w:rFonts w:ascii="Times New Roman" w:hAnsi="Times New Roman"/>
          <w:sz w:val="24"/>
          <w:szCs w:val="24"/>
          <w:lang w:val="en" w:eastAsia="hu-HU"/>
        </w:rPr>
        <w:t xml:space="preserve"> részajánlattétel esetében a jogorvoslattal érintett rész értékének </w:t>
      </w:r>
      <w:r w:rsidR="00FF5D80" w:rsidRPr="001933A5">
        <w:rPr>
          <w:rFonts w:ascii="Times New Roman" w:hAnsi="Times New Roman"/>
          <w:sz w:val="24"/>
          <w:szCs w:val="24"/>
          <w:lang w:val="en" w:eastAsia="hu-HU"/>
        </w:rPr>
        <w:t>–</w:t>
      </w:r>
      <w:r w:rsidRPr="001933A5">
        <w:rPr>
          <w:rFonts w:ascii="Times New Roman" w:hAnsi="Times New Roman"/>
          <w:sz w:val="24"/>
          <w:szCs w:val="24"/>
          <w:lang w:val="en" w:eastAsia="hu-HU"/>
        </w:rPr>
        <w:t xml:space="preserve"> megállapítása érdekében a Közbeszerzési Döntőbizottság az ajánlatkérőt adatközlésre hívhatja fel, amelyet az ajánlatkérő két munkanapon belül köteles teljesíteni.</w:t>
      </w:r>
    </w:p>
    <w:p w14:paraId="7E051E49"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bCs/>
          <w:sz w:val="24"/>
          <w:szCs w:val="24"/>
          <w:lang w:val="en" w:eastAsia="hu-HU"/>
        </w:rPr>
        <w:t>(5)</w:t>
      </w:r>
      <w:r w:rsidRPr="001933A5">
        <w:rPr>
          <w:rFonts w:ascii="Times New Roman" w:hAnsi="Times New Roman"/>
          <w:sz w:val="24"/>
          <w:szCs w:val="24"/>
          <w:lang w:val="en" w:eastAsia="hu-HU"/>
        </w:rPr>
        <w:t xml:space="preserve"> A Közbeszerzési Döntőbizottság a kérelmet </w:t>
      </w:r>
      <w:r w:rsidR="001A0133" w:rsidRPr="001933A5">
        <w:rPr>
          <w:rFonts w:ascii="Times New Roman" w:hAnsi="Times New Roman"/>
          <w:sz w:val="24"/>
          <w:szCs w:val="24"/>
          <w:lang w:val="en" w:eastAsia="hu-HU"/>
        </w:rPr>
        <w:t>–</w:t>
      </w:r>
      <w:r w:rsidRPr="001933A5">
        <w:rPr>
          <w:rFonts w:ascii="Times New Roman" w:hAnsi="Times New Roman"/>
          <w:sz w:val="24"/>
          <w:szCs w:val="24"/>
          <w:lang w:val="en" w:eastAsia="hu-HU"/>
        </w:rPr>
        <w:t xml:space="preserve"> a Ket. 30. §-ában foglaltakon túl </w:t>
      </w:r>
      <w:r w:rsidR="001A0133" w:rsidRPr="001933A5">
        <w:rPr>
          <w:rFonts w:ascii="Times New Roman" w:hAnsi="Times New Roman"/>
          <w:sz w:val="24"/>
          <w:szCs w:val="24"/>
          <w:lang w:val="en" w:eastAsia="hu-HU"/>
        </w:rPr>
        <w:t>–</w:t>
      </w:r>
      <w:r w:rsidRPr="001933A5">
        <w:rPr>
          <w:rFonts w:ascii="Times New Roman" w:hAnsi="Times New Roman"/>
          <w:sz w:val="24"/>
          <w:szCs w:val="24"/>
          <w:lang w:val="en" w:eastAsia="hu-HU"/>
        </w:rPr>
        <w:t xml:space="preserve"> érdemi vizsgálat nélkül öt napon belül elutasítja, ha megállapítja, hogy</w:t>
      </w:r>
    </w:p>
    <w:p w14:paraId="2567C9D6"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i/>
          <w:iCs/>
          <w:sz w:val="24"/>
          <w:szCs w:val="24"/>
          <w:lang w:val="en" w:eastAsia="hu-HU"/>
        </w:rPr>
        <w:t xml:space="preserve">a) </w:t>
      </w:r>
      <w:r w:rsidRPr="001933A5">
        <w:rPr>
          <w:rFonts w:ascii="Times New Roman" w:hAnsi="Times New Roman"/>
          <w:sz w:val="24"/>
          <w:szCs w:val="24"/>
          <w:lang w:val="en" w:eastAsia="hu-HU"/>
        </w:rPr>
        <w:t>a kérelmező a hiánypótlási felhívásnak a meghatározott határidő alatt nem tett eleget vagy a kérelmét újból hiányosan adta be</w:t>
      </w:r>
      <w:r w:rsidR="001A0133" w:rsidRPr="001933A5">
        <w:rPr>
          <w:rFonts w:ascii="Times New Roman" w:hAnsi="Times New Roman"/>
          <w:sz w:val="24"/>
          <w:szCs w:val="24"/>
          <w:lang w:val="en" w:eastAsia="hu-HU"/>
        </w:rPr>
        <w:t>, vagy</w:t>
      </w:r>
    </w:p>
    <w:p w14:paraId="19B6DF33"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i/>
          <w:iCs/>
          <w:sz w:val="24"/>
          <w:szCs w:val="24"/>
          <w:lang w:val="en" w:eastAsia="hu-HU"/>
        </w:rPr>
        <w:t xml:space="preserve">b) </w:t>
      </w:r>
      <w:r w:rsidRPr="001933A5">
        <w:rPr>
          <w:rFonts w:ascii="Times New Roman" w:hAnsi="Times New Roman"/>
          <w:sz w:val="24"/>
          <w:szCs w:val="24"/>
          <w:lang w:val="en" w:eastAsia="hu-HU"/>
        </w:rPr>
        <w:t>az ajánlatkérő a beszerzési eljárást megindító hirdetményét, felhívását jogszerűen visszavonta.</w:t>
      </w:r>
    </w:p>
    <w:p w14:paraId="179D73CF"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bCs/>
          <w:sz w:val="24"/>
          <w:szCs w:val="24"/>
          <w:lang w:val="en" w:eastAsia="hu-HU"/>
        </w:rPr>
        <w:t>(6)</w:t>
      </w:r>
      <w:r w:rsidRPr="001933A5">
        <w:rPr>
          <w:rFonts w:ascii="Times New Roman" w:hAnsi="Times New Roman"/>
          <w:sz w:val="24"/>
          <w:szCs w:val="24"/>
          <w:lang w:val="en" w:eastAsia="hu-HU"/>
        </w:rPr>
        <w:t xml:space="preserve"> A Közbeszerzési Döntőbizottság a jogorvoslati eljárást akkor is megszünteti, ha az (5) bekezdés alapján a kérelem érdemi vizsgálat nélküli elutasításának lett volna helye, az elutasítási ok azonban az eljárás megindítását követően jutott a Közbeszerzési Döntőbizottság tudomására.</w:t>
      </w:r>
    </w:p>
    <w:p w14:paraId="0E707C3B"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bCs/>
          <w:sz w:val="24"/>
          <w:szCs w:val="24"/>
          <w:lang w:val="en" w:eastAsia="hu-HU"/>
        </w:rPr>
        <w:t>(7)</w:t>
      </w:r>
      <w:r w:rsidRPr="001933A5">
        <w:rPr>
          <w:rFonts w:ascii="Times New Roman" w:hAnsi="Times New Roman"/>
          <w:sz w:val="24"/>
          <w:szCs w:val="24"/>
          <w:lang w:val="en" w:eastAsia="hu-HU"/>
        </w:rPr>
        <w:t xml:space="preserve"> A kérelmező az eljárás megindítására irányuló kérelmét vagy annak egyes kérelmi elemeit az érdemi határozat meghozataláig visszavonhatja.</w:t>
      </w:r>
    </w:p>
    <w:p w14:paraId="0C5AA779"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bCs/>
          <w:sz w:val="24"/>
          <w:szCs w:val="24"/>
          <w:lang w:val="en" w:eastAsia="hu-HU"/>
        </w:rPr>
        <w:t>(8)</w:t>
      </w:r>
      <w:r w:rsidRPr="001933A5">
        <w:rPr>
          <w:rFonts w:ascii="Times New Roman" w:hAnsi="Times New Roman"/>
          <w:sz w:val="24"/>
          <w:szCs w:val="24"/>
          <w:lang w:val="en" w:eastAsia="hu-HU"/>
        </w:rPr>
        <w:t xml:space="preserve"> Ha a Közbeszerzési Döntőbizottság a jogorvoslati kérelmet érdemi vizsgálat nélkül elutasítja vagy a jogorvoslati eljárást a (6) bekezdésben foglalt okból megszünteti, az igazgatási szolgáltatási díj a kérelmezőnek visszajár. A kérelem vagy egyes kérelmi elemek visszavonása esetén a kérelmező a fenntartott kérelmi elemekre figyelemmel és a </w:t>
      </w:r>
      <w:r w:rsidR="002A0595" w:rsidRPr="001933A5">
        <w:rPr>
          <w:rFonts w:ascii="Times New Roman" w:hAnsi="Times New Roman"/>
          <w:sz w:val="24"/>
          <w:szCs w:val="24"/>
          <w:lang w:val="en" w:eastAsia="hu-HU"/>
        </w:rPr>
        <w:t>144. § (3) bekezdésére figyelemmel</w:t>
      </w:r>
      <w:r w:rsidRPr="001933A5">
        <w:rPr>
          <w:rFonts w:ascii="Times New Roman" w:hAnsi="Times New Roman"/>
          <w:sz w:val="24"/>
          <w:szCs w:val="24"/>
          <w:lang w:val="en" w:eastAsia="hu-HU"/>
        </w:rPr>
        <w:t xml:space="preserve"> tarthat igényt az igazgatási szolgáltatási díj visszatérítésére.</w:t>
      </w:r>
    </w:p>
    <w:p w14:paraId="0CD77DBD"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b/>
          <w:bCs/>
          <w:sz w:val="24"/>
          <w:szCs w:val="24"/>
          <w:lang w:val="en" w:eastAsia="hu-HU"/>
        </w:rPr>
        <w:t xml:space="preserve">148. § </w:t>
      </w:r>
      <w:r w:rsidRPr="001933A5">
        <w:rPr>
          <w:rFonts w:ascii="Times New Roman" w:hAnsi="Times New Roman"/>
          <w:bCs/>
          <w:sz w:val="24"/>
          <w:szCs w:val="24"/>
          <w:lang w:val="en" w:eastAsia="hu-HU"/>
        </w:rPr>
        <w:t>(1)</w:t>
      </w:r>
      <w:r w:rsidRPr="001933A5">
        <w:rPr>
          <w:rFonts w:ascii="Times New Roman" w:hAnsi="Times New Roman"/>
          <w:sz w:val="24"/>
          <w:szCs w:val="24"/>
          <w:lang w:val="en" w:eastAsia="hu-HU"/>
        </w:rPr>
        <w:t xml:space="preserve"> A Közbeszerzési Döntőbizottság az eljárás megindításáról az ügyfeleket és a beszerzési ügyben érdekelteket értesíti és felhívja, hogy öt napon belül küldjék meg észrevételeiket. A Közbeszerzési Döntőbizottság az értesítéshez csatolja a kérelmet, illetve hivatalból indított eljárás esetén az annak alapjául szolgáló kezdeményező iratot.</w:t>
      </w:r>
    </w:p>
    <w:p w14:paraId="41FF78A7"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bCs/>
          <w:sz w:val="24"/>
          <w:szCs w:val="24"/>
          <w:lang w:val="en" w:eastAsia="hu-HU"/>
        </w:rPr>
        <w:lastRenderedPageBreak/>
        <w:t>(2)</w:t>
      </w:r>
      <w:r w:rsidRPr="001933A5">
        <w:rPr>
          <w:rFonts w:ascii="Times New Roman" w:hAnsi="Times New Roman"/>
          <w:sz w:val="24"/>
          <w:szCs w:val="24"/>
          <w:lang w:val="en" w:eastAsia="hu-HU"/>
        </w:rPr>
        <w:t xml:space="preserve"> Az értesítéssel egyidejűleg a Közbeszerzési Döntőbizottság felhívja a beszerzési eljárás ajánlatkérőjét vagy a beszerzési eljárást mellőzve beszerzőt a beszerzéssel kapcsolatban rendelkezésre álló összes irat </w:t>
      </w:r>
      <w:r w:rsidR="001A0133" w:rsidRPr="001933A5">
        <w:rPr>
          <w:rFonts w:ascii="Times New Roman" w:hAnsi="Times New Roman"/>
          <w:sz w:val="24"/>
          <w:szCs w:val="24"/>
          <w:lang w:val="en" w:eastAsia="hu-HU"/>
        </w:rPr>
        <w:t>–</w:t>
      </w:r>
      <w:r w:rsidRPr="001933A5">
        <w:rPr>
          <w:rFonts w:ascii="Times New Roman" w:hAnsi="Times New Roman"/>
          <w:sz w:val="24"/>
          <w:szCs w:val="24"/>
          <w:lang w:val="en" w:eastAsia="hu-HU"/>
        </w:rPr>
        <w:t xml:space="preserve"> vagy ha ez nem szükséges, az általa meghatározott iratok </w:t>
      </w:r>
      <w:r w:rsidR="001A0133" w:rsidRPr="001933A5">
        <w:rPr>
          <w:rFonts w:ascii="Times New Roman" w:hAnsi="Times New Roman"/>
          <w:sz w:val="24"/>
          <w:szCs w:val="24"/>
          <w:lang w:val="en" w:eastAsia="hu-HU"/>
        </w:rPr>
        <w:t>–</w:t>
      </w:r>
      <w:r w:rsidRPr="001933A5">
        <w:rPr>
          <w:rFonts w:ascii="Times New Roman" w:hAnsi="Times New Roman"/>
          <w:sz w:val="24"/>
          <w:szCs w:val="24"/>
          <w:lang w:val="en" w:eastAsia="hu-HU"/>
        </w:rPr>
        <w:t xml:space="preserve"> öt napon belüli megküldésére. Ha a kérelmet az ajánlatkérő nyújtja be, a rendelkezésére álló iratokat a kérelemmel együtt köteles megküldeni. </w:t>
      </w:r>
    </w:p>
    <w:p w14:paraId="00C472F7" w14:textId="77777777" w:rsidR="007E6D7A" w:rsidRPr="001933A5" w:rsidRDefault="007E6D7A" w:rsidP="007E6D7A">
      <w:pPr>
        <w:spacing w:after="0" w:line="240" w:lineRule="auto"/>
        <w:jc w:val="both"/>
        <w:rPr>
          <w:rFonts w:ascii="Times New Roman" w:hAnsi="Times New Roman"/>
          <w:sz w:val="24"/>
          <w:szCs w:val="24"/>
          <w:lang w:val="en" w:eastAsia="hu-HU"/>
        </w:rPr>
      </w:pPr>
      <w:r w:rsidRPr="001933A5">
        <w:rPr>
          <w:rFonts w:ascii="Times New Roman" w:hAnsi="Times New Roman"/>
          <w:bCs/>
          <w:sz w:val="24"/>
          <w:szCs w:val="24"/>
          <w:lang w:val="en" w:eastAsia="hu-HU"/>
        </w:rPr>
        <w:t>(3)</w:t>
      </w:r>
      <w:r w:rsidRPr="001933A5">
        <w:rPr>
          <w:rFonts w:ascii="Times New Roman" w:hAnsi="Times New Roman"/>
          <w:sz w:val="24"/>
          <w:szCs w:val="24"/>
          <w:lang w:val="en" w:eastAsia="hu-HU"/>
        </w:rPr>
        <w:t xml:space="preserve"> A Közbeszerzési Döntőbizottság eljárásának megindítása esetén az ajánlatkérő a folyamatban levő beszerzési eljárását felfüggesztheti, amiről a Közbeszerzési Döntőbizottságot értesíteni. A felfüggesztés a folyamatban lévő eljárási határidőket a felfüggesztés időtartamával meghosszabbítja.</w:t>
      </w:r>
    </w:p>
    <w:p w14:paraId="0B7B2E79" w14:textId="77777777" w:rsidR="007E6D7A" w:rsidRPr="001933A5" w:rsidRDefault="007E6D7A" w:rsidP="007E6D7A">
      <w:pPr>
        <w:spacing w:after="0" w:line="240" w:lineRule="auto"/>
        <w:jc w:val="both"/>
        <w:rPr>
          <w:rFonts w:ascii="Times New Roman" w:hAnsi="Times New Roman"/>
          <w:sz w:val="24"/>
          <w:szCs w:val="24"/>
          <w:lang w:eastAsia="hu-HU"/>
        </w:rPr>
      </w:pPr>
      <w:r w:rsidRPr="001933A5">
        <w:rPr>
          <w:rFonts w:ascii="Times New Roman" w:hAnsi="Times New Roman"/>
          <w:b/>
          <w:bCs/>
          <w:sz w:val="24"/>
          <w:szCs w:val="24"/>
          <w:lang w:val="en" w:eastAsia="hu-HU"/>
        </w:rPr>
        <w:t xml:space="preserve">149. § </w:t>
      </w:r>
      <w:r w:rsidRPr="001933A5">
        <w:rPr>
          <w:rFonts w:ascii="Times New Roman" w:hAnsi="Times New Roman"/>
          <w:bCs/>
          <w:sz w:val="24"/>
          <w:szCs w:val="24"/>
          <w:lang w:val="en" w:eastAsia="hu-HU"/>
        </w:rPr>
        <w:t>(1)</w:t>
      </w:r>
      <w:r w:rsidRPr="001933A5">
        <w:rPr>
          <w:rFonts w:ascii="Times New Roman" w:hAnsi="Times New Roman"/>
          <w:sz w:val="24"/>
          <w:szCs w:val="24"/>
          <w:lang w:val="en" w:eastAsia="hu-HU"/>
        </w:rPr>
        <w:t xml:space="preserve"> A Közbeszerzési Döntőbizottság együttes elintézés végett elrendelheti az előtte folyamatban levő, </w:t>
      </w:r>
      <w:r w:rsidRPr="001933A5">
        <w:rPr>
          <w:rFonts w:ascii="Times New Roman" w:hAnsi="Times New Roman"/>
          <w:sz w:val="24"/>
          <w:szCs w:val="24"/>
          <w:lang w:eastAsia="hu-HU"/>
        </w:rPr>
        <w:t xml:space="preserve">ugyanazon beszerzési eljárásban előterjesztett jogorvoslati kérelmek alapján indult </w:t>
      </w:r>
      <w:r w:rsidRPr="001933A5">
        <w:rPr>
          <w:rFonts w:ascii="Times New Roman" w:hAnsi="Times New Roman"/>
          <w:sz w:val="24"/>
          <w:szCs w:val="24"/>
          <w:lang w:val="en" w:eastAsia="hu-HU"/>
        </w:rPr>
        <w:t>ügyek egyesítését</w:t>
      </w:r>
      <w:r w:rsidRPr="001933A5">
        <w:rPr>
          <w:rFonts w:ascii="Times New Roman" w:hAnsi="Times New Roman"/>
          <w:sz w:val="24"/>
          <w:szCs w:val="24"/>
          <w:lang w:eastAsia="hu-HU"/>
        </w:rPr>
        <w:t xml:space="preserve">. </w:t>
      </w:r>
    </w:p>
    <w:p w14:paraId="0FB2890A" w14:textId="77777777" w:rsidR="007E6D7A" w:rsidRPr="001933A5" w:rsidRDefault="007E6D7A" w:rsidP="007E6D7A">
      <w:pPr>
        <w:spacing w:after="0" w:line="240" w:lineRule="auto"/>
        <w:jc w:val="both"/>
        <w:rPr>
          <w:rFonts w:ascii="Times New Roman" w:hAnsi="Times New Roman"/>
          <w:sz w:val="24"/>
          <w:szCs w:val="24"/>
          <w:lang w:eastAsia="hu-HU"/>
        </w:rPr>
      </w:pPr>
      <w:r w:rsidRPr="001933A5">
        <w:rPr>
          <w:rFonts w:ascii="Times New Roman" w:hAnsi="Times New Roman"/>
          <w:bCs/>
          <w:sz w:val="24"/>
          <w:szCs w:val="24"/>
          <w:lang w:eastAsia="hu-HU"/>
        </w:rPr>
        <w:t>(2)</w:t>
      </w:r>
      <w:r w:rsidRPr="001933A5">
        <w:rPr>
          <w:rFonts w:ascii="Times New Roman" w:hAnsi="Times New Roman"/>
          <w:sz w:val="24"/>
          <w:szCs w:val="24"/>
          <w:lang w:eastAsia="hu-HU"/>
        </w:rPr>
        <w:t xml:space="preserve"> A Közbeszerzési Döntőbizottság elrendelheti az előtte folyamatban levő ügy egyes részeinek vagy kérelmi elemeinek elkülönítését, ha az elkülönítést célszerűségi, gazdaságossági vagy más eljárási szempontok indokolják.</w:t>
      </w:r>
    </w:p>
    <w:p w14:paraId="4F4002A3" w14:textId="77777777" w:rsidR="007E6D7A" w:rsidRPr="00A757E0" w:rsidRDefault="007E6D7A" w:rsidP="007E6D7A">
      <w:pPr>
        <w:spacing w:after="0" w:line="240" w:lineRule="auto"/>
        <w:jc w:val="both"/>
        <w:rPr>
          <w:rFonts w:ascii="Times New Roman" w:hAnsi="Times New Roman"/>
          <w:sz w:val="24"/>
          <w:szCs w:val="24"/>
          <w:lang w:eastAsia="hu-HU"/>
        </w:rPr>
      </w:pPr>
      <w:r w:rsidRPr="001933A5">
        <w:rPr>
          <w:rFonts w:ascii="Times New Roman" w:hAnsi="Times New Roman"/>
          <w:bCs/>
          <w:sz w:val="24"/>
          <w:szCs w:val="24"/>
          <w:lang w:eastAsia="hu-HU"/>
        </w:rPr>
        <w:t>(3)</w:t>
      </w:r>
      <w:r w:rsidRPr="001933A5">
        <w:rPr>
          <w:rFonts w:ascii="Times New Roman" w:hAnsi="Times New Roman"/>
          <w:sz w:val="24"/>
          <w:szCs w:val="24"/>
          <w:lang w:eastAsia="hu-HU"/>
        </w:rPr>
        <w:t xml:space="preserve"> A kérelmező ugyanazon beszerzési eljárásra vonatkozó több kérelmi eleme esetén a Közbeszerzési Döntőbizottság a döntést egyidejűleg is meghozhatja. </w:t>
      </w:r>
      <w:r w:rsidRPr="00A757E0">
        <w:rPr>
          <w:rFonts w:ascii="Times New Roman" w:hAnsi="Times New Roman"/>
          <w:sz w:val="24"/>
          <w:szCs w:val="24"/>
          <w:lang w:eastAsia="hu-HU"/>
        </w:rPr>
        <w:t>A Közbeszerzési Döntőbizottság a döntéseit egybefoglalhatja.</w:t>
      </w:r>
    </w:p>
    <w:p w14:paraId="65B1F9AC" w14:textId="77777777" w:rsidR="007E6D7A" w:rsidRPr="00A757E0" w:rsidRDefault="007E6D7A" w:rsidP="007E6D7A">
      <w:pPr>
        <w:spacing w:after="0" w:line="240" w:lineRule="auto"/>
        <w:jc w:val="both"/>
        <w:rPr>
          <w:rFonts w:ascii="Times New Roman" w:hAnsi="Times New Roman"/>
          <w:color w:val="222222"/>
          <w:sz w:val="24"/>
          <w:szCs w:val="24"/>
          <w:lang w:eastAsia="hu-HU"/>
        </w:rPr>
      </w:pPr>
    </w:p>
    <w:p w14:paraId="77C42488" w14:textId="77777777" w:rsidR="007E6D7A" w:rsidRPr="00A757E0" w:rsidRDefault="007E6D7A" w:rsidP="007E6D7A">
      <w:pPr>
        <w:spacing w:after="0" w:line="240" w:lineRule="auto"/>
        <w:jc w:val="center"/>
        <w:outlineLvl w:val="3"/>
        <w:rPr>
          <w:rFonts w:ascii="Times New Roman" w:hAnsi="Times New Roman"/>
          <w:b/>
          <w:bCs/>
          <w:color w:val="222222"/>
          <w:sz w:val="24"/>
          <w:szCs w:val="24"/>
          <w:lang w:eastAsia="hu-HU"/>
        </w:rPr>
      </w:pPr>
      <w:r w:rsidRPr="00A757E0">
        <w:rPr>
          <w:rFonts w:ascii="Times New Roman" w:hAnsi="Times New Roman"/>
          <w:b/>
          <w:bCs/>
          <w:color w:val="222222"/>
          <w:sz w:val="24"/>
          <w:szCs w:val="24"/>
          <w:lang w:eastAsia="hu-HU"/>
        </w:rPr>
        <w:t>80. Ideiglenes intézkedések</w:t>
      </w:r>
    </w:p>
    <w:p w14:paraId="3ABA6892" w14:textId="77777777" w:rsidR="007E6D7A" w:rsidRPr="00A757E0" w:rsidRDefault="007E6D7A" w:rsidP="007E6D7A">
      <w:pPr>
        <w:spacing w:after="0" w:line="240" w:lineRule="auto"/>
        <w:jc w:val="center"/>
        <w:outlineLvl w:val="3"/>
        <w:rPr>
          <w:rFonts w:ascii="Times New Roman" w:hAnsi="Times New Roman"/>
          <w:b/>
          <w:bCs/>
          <w:sz w:val="24"/>
          <w:szCs w:val="24"/>
          <w:lang w:eastAsia="hu-HU"/>
        </w:rPr>
      </w:pPr>
    </w:p>
    <w:p w14:paraId="1C4A89ED"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
          <w:bCs/>
          <w:sz w:val="24"/>
          <w:szCs w:val="24"/>
          <w:lang w:eastAsia="hu-HU"/>
        </w:rPr>
        <w:t xml:space="preserve">150. § </w:t>
      </w:r>
      <w:r w:rsidRPr="00A757E0">
        <w:rPr>
          <w:rFonts w:ascii="Times New Roman" w:hAnsi="Times New Roman"/>
          <w:bCs/>
          <w:sz w:val="24"/>
          <w:szCs w:val="24"/>
          <w:lang w:eastAsia="hu-HU"/>
        </w:rPr>
        <w:t>(1)</w:t>
      </w:r>
      <w:r w:rsidRPr="00A757E0">
        <w:rPr>
          <w:rFonts w:ascii="Times New Roman" w:hAnsi="Times New Roman"/>
          <w:sz w:val="24"/>
          <w:szCs w:val="24"/>
          <w:lang w:eastAsia="hu-HU"/>
        </w:rPr>
        <w:t xml:space="preserve"> A Közbeszerzési Döntőbizottság a folyamatban lévő ügyben kérelemre vagy hivatalból </w:t>
      </w:r>
      <w:r w:rsidR="001135BB" w:rsidRPr="00A757E0">
        <w:rPr>
          <w:rFonts w:ascii="Times New Roman" w:hAnsi="Times New Roman"/>
          <w:sz w:val="24"/>
          <w:szCs w:val="24"/>
          <w:lang w:eastAsia="hu-HU"/>
        </w:rPr>
        <w:t>–</w:t>
      </w:r>
      <w:r w:rsidRPr="00A757E0">
        <w:rPr>
          <w:rFonts w:ascii="Times New Roman" w:hAnsi="Times New Roman"/>
          <w:sz w:val="24"/>
          <w:szCs w:val="24"/>
          <w:lang w:eastAsia="hu-HU"/>
        </w:rPr>
        <w:t xml:space="preserve"> a jogorvoslati eljárással érintett beszerzési eljárás vagy beszerzés alapján történő szerződéskötésig </w:t>
      </w:r>
      <w:r w:rsidR="001135BB" w:rsidRPr="00A757E0">
        <w:rPr>
          <w:rFonts w:ascii="Times New Roman" w:hAnsi="Times New Roman"/>
          <w:sz w:val="24"/>
          <w:szCs w:val="24"/>
          <w:lang w:eastAsia="hu-HU"/>
        </w:rPr>
        <w:t>–</w:t>
      </w:r>
      <w:r w:rsidRPr="00A757E0">
        <w:rPr>
          <w:rFonts w:ascii="Times New Roman" w:hAnsi="Times New Roman"/>
          <w:sz w:val="24"/>
          <w:szCs w:val="24"/>
          <w:lang w:eastAsia="hu-HU"/>
        </w:rPr>
        <w:t xml:space="preserve"> az eset összes körülményére tekintettel ideiglenes intézkedés elrendeléséről dönthet, ha valószínűsíthető a beszerzésre, valamint a beszerzési eljárásra vonatkozó jogszabályok rendelkezéseinek, illetve alapelveinek megsértése vagy ennek veszélye fennáll.</w:t>
      </w:r>
    </w:p>
    <w:p w14:paraId="7299F740"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(2)</w:t>
      </w:r>
      <w:r w:rsidRPr="00A757E0">
        <w:rPr>
          <w:rFonts w:ascii="Times New Roman" w:hAnsi="Times New Roman"/>
          <w:sz w:val="24"/>
          <w:szCs w:val="24"/>
          <w:lang w:eastAsia="hu-HU"/>
        </w:rPr>
        <w:t xml:space="preserve"> A Közbeszerzési Döntőbizottság ideiglenes intézkedésként</w:t>
      </w:r>
    </w:p>
    <w:p w14:paraId="17AF4E42"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i/>
          <w:iCs/>
          <w:sz w:val="24"/>
          <w:szCs w:val="24"/>
          <w:lang w:eastAsia="hu-HU"/>
        </w:rPr>
        <w:t xml:space="preserve">a) </w:t>
      </w:r>
      <w:r w:rsidRPr="00A757E0">
        <w:rPr>
          <w:rFonts w:ascii="Times New Roman" w:hAnsi="Times New Roman"/>
          <w:sz w:val="24"/>
          <w:szCs w:val="24"/>
          <w:lang w:eastAsia="hu-HU"/>
        </w:rPr>
        <w:t>a beszerzési eljárás felfüggesztését rendeli el</w:t>
      </w:r>
      <w:r w:rsidR="001135BB" w:rsidRPr="00A757E0">
        <w:rPr>
          <w:rFonts w:ascii="Times New Roman" w:hAnsi="Times New Roman"/>
          <w:sz w:val="24"/>
          <w:szCs w:val="24"/>
          <w:lang w:eastAsia="hu-HU"/>
        </w:rPr>
        <w:t>, vagy</w:t>
      </w:r>
    </w:p>
    <w:p w14:paraId="3B5A0521"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i/>
          <w:iCs/>
          <w:sz w:val="24"/>
          <w:szCs w:val="24"/>
          <w:lang w:eastAsia="hu-HU"/>
        </w:rPr>
        <w:t xml:space="preserve">b) </w:t>
      </w:r>
      <w:r w:rsidRPr="00A757E0">
        <w:rPr>
          <w:rFonts w:ascii="Times New Roman" w:hAnsi="Times New Roman"/>
          <w:sz w:val="24"/>
          <w:szCs w:val="24"/>
          <w:lang w:eastAsia="hu-HU"/>
        </w:rPr>
        <w:t>felszólítja a beszerzési eljárás ajánlatkérőjét, hogy az eljárásba a kérelmezőt vonja be.</w:t>
      </w:r>
    </w:p>
    <w:p w14:paraId="0783A3F3"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(3)</w:t>
      </w:r>
      <w:r w:rsidRPr="00A757E0">
        <w:rPr>
          <w:rFonts w:ascii="Times New Roman" w:hAnsi="Times New Roman"/>
          <w:sz w:val="24"/>
          <w:szCs w:val="24"/>
          <w:lang w:eastAsia="hu-HU"/>
        </w:rPr>
        <w:t xml:space="preserve"> A beszerzési eljárás felfüggesztése a felhívásban előírt és folyamatban lévő határidőket a felfüggesztés időtartamával meghosszabbítja.</w:t>
      </w:r>
    </w:p>
    <w:p w14:paraId="60355666"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(4)</w:t>
      </w:r>
      <w:r w:rsidRPr="00A757E0">
        <w:rPr>
          <w:rFonts w:ascii="Times New Roman" w:hAnsi="Times New Roman"/>
          <w:sz w:val="24"/>
          <w:szCs w:val="24"/>
          <w:lang w:eastAsia="hu-HU"/>
        </w:rPr>
        <w:t xml:space="preserve"> Ha halasztást nem tűrő kiemelkedően fontos érdek vagy közérdek</w:t>
      </w:r>
      <w:r w:rsidR="00633523" w:rsidRPr="00A757E0">
        <w:rPr>
          <w:rFonts w:ascii="Times New Roman" w:hAnsi="Times New Roman"/>
          <w:sz w:val="24"/>
          <w:szCs w:val="24"/>
          <w:lang w:eastAsia="hu-HU"/>
        </w:rPr>
        <w:t>,</w:t>
      </w:r>
      <w:r w:rsidRPr="00A757E0">
        <w:rPr>
          <w:rFonts w:ascii="Times New Roman" w:hAnsi="Times New Roman"/>
          <w:sz w:val="24"/>
          <w:szCs w:val="24"/>
          <w:lang w:eastAsia="hu-HU"/>
        </w:rPr>
        <w:t xml:space="preserve"> </w:t>
      </w:r>
      <w:r w:rsidR="00633523" w:rsidRPr="00A757E0">
        <w:rPr>
          <w:rFonts w:ascii="Times New Roman" w:hAnsi="Times New Roman"/>
          <w:sz w:val="24"/>
          <w:szCs w:val="24"/>
          <w:lang w:eastAsia="hu-HU"/>
        </w:rPr>
        <w:t xml:space="preserve">így különösen </w:t>
      </w:r>
      <w:r w:rsidRPr="00A757E0">
        <w:rPr>
          <w:rFonts w:ascii="Times New Roman" w:hAnsi="Times New Roman"/>
          <w:sz w:val="24"/>
          <w:szCs w:val="24"/>
          <w:lang w:eastAsia="hu-HU"/>
        </w:rPr>
        <w:t xml:space="preserve">a </w:t>
      </w:r>
      <w:r w:rsidR="00633523" w:rsidRPr="00A757E0">
        <w:rPr>
          <w:rFonts w:ascii="Times New Roman" w:hAnsi="Times New Roman"/>
          <w:sz w:val="24"/>
          <w:szCs w:val="24"/>
          <w:lang w:eastAsia="hu-HU"/>
        </w:rPr>
        <w:t>hon</w:t>
      </w:r>
      <w:r w:rsidRPr="00A757E0">
        <w:rPr>
          <w:rFonts w:ascii="Times New Roman" w:hAnsi="Times New Roman"/>
          <w:sz w:val="24"/>
          <w:szCs w:val="24"/>
          <w:lang w:eastAsia="hu-HU"/>
        </w:rPr>
        <w:t xml:space="preserve">védelmi vagy </w:t>
      </w:r>
      <w:r w:rsidR="00633523" w:rsidRPr="00A757E0">
        <w:rPr>
          <w:rFonts w:ascii="Times New Roman" w:hAnsi="Times New Roman"/>
          <w:sz w:val="24"/>
          <w:szCs w:val="24"/>
          <w:lang w:eastAsia="hu-HU"/>
        </w:rPr>
        <w:t>nemzet</w:t>
      </w:r>
      <w:r w:rsidRPr="00A757E0">
        <w:rPr>
          <w:rFonts w:ascii="Times New Roman" w:hAnsi="Times New Roman"/>
          <w:sz w:val="24"/>
          <w:szCs w:val="24"/>
          <w:lang w:eastAsia="hu-HU"/>
        </w:rPr>
        <w:t xml:space="preserve">biztonsági érdek védelme indokolja, a Közbeszerzési Döntőbizottság az ajánlatkérő kérelmére végzéssel engedélyezheti a szerződés megkötését, ha annak előnyei meghaladják a szerződéskötéssel járó hátrányokat. A kérelemben a halasztást nem tűrő kiemelkedően fontos érdeket vagy közérdeket </w:t>
      </w:r>
      <w:r w:rsidR="00633523" w:rsidRPr="00A757E0">
        <w:rPr>
          <w:rFonts w:ascii="Times New Roman" w:hAnsi="Times New Roman"/>
          <w:sz w:val="24"/>
          <w:szCs w:val="24"/>
          <w:lang w:eastAsia="hu-HU"/>
        </w:rPr>
        <w:t xml:space="preserve">így különösen </w:t>
      </w:r>
      <w:r w:rsidRPr="00A757E0">
        <w:rPr>
          <w:rFonts w:ascii="Times New Roman" w:hAnsi="Times New Roman"/>
          <w:sz w:val="24"/>
          <w:szCs w:val="24"/>
          <w:lang w:eastAsia="hu-HU"/>
        </w:rPr>
        <w:t xml:space="preserve">a </w:t>
      </w:r>
      <w:r w:rsidR="00633523" w:rsidRPr="00A757E0">
        <w:rPr>
          <w:rFonts w:ascii="Times New Roman" w:hAnsi="Times New Roman"/>
          <w:sz w:val="24"/>
          <w:szCs w:val="24"/>
          <w:lang w:eastAsia="hu-HU"/>
        </w:rPr>
        <w:t>hon</w:t>
      </w:r>
      <w:r w:rsidRPr="00A757E0">
        <w:rPr>
          <w:rFonts w:ascii="Times New Roman" w:hAnsi="Times New Roman"/>
          <w:sz w:val="24"/>
          <w:szCs w:val="24"/>
          <w:lang w:eastAsia="hu-HU"/>
        </w:rPr>
        <w:t xml:space="preserve">védelmi vagy </w:t>
      </w:r>
      <w:r w:rsidR="00633523" w:rsidRPr="00A757E0">
        <w:rPr>
          <w:rFonts w:ascii="Times New Roman" w:hAnsi="Times New Roman"/>
          <w:sz w:val="24"/>
          <w:szCs w:val="24"/>
          <w:lang w:eastAsia="hu-HU"/>
        </w:rPr>
        <w:t>nemzet</w:t>
      </w:r>
      <w:r w:rsidRPr="00A757E0">
        <w:rPr>
          <w:rFonts w:ascii="Times New Roman" w:hAnsi="Times New Roman"/>
          <w:sz w:val="24"/>
          <w:szCs w:val="24"/>
          <w:lang w:eastAsia="hu-HU"/>
        </w:rPr>
        <w:t>biztonsági érdeket meg kell jelölni, valamint a kérelem benyújtásával egyidejűleg a Közbeszerzési Döntőbizottság rendelkezésére kell bocsátani a kérelem benyújtását megalapozó indok igazolására szolgáló dokumentumokat</w:t>
      </w:r>
      <w:r w:rsidR="00D651C5" w:rsidRPr="00A757E0">
        <w:rPr>
          <w:rFonts w:ascii="Times New Roman" w:hAnsi="Times New Roman"/>
          <w:sz w:val="24"/>
          <w:szCs w:val="24"/>
          <w:lang w:eastAsia="hu-HU"/>
        </w:rPr>
        <w:t xml:space="preserve">. </w:t>
      </w:r>
      <w:r w:rsidRPr="00A757E0">
        <w:rPr>
          <w:rFonts w:ascii="Times New Roman" w:hAnsi="Times New Roman"/>
          <w:sz w:val="24"/>
          <w:szCs w:val="24"/>
          <w:lang w:eastAsia="hu-HU"/>
        </w:rPr>
        <w:t>A Közbeszerzési Döntőbizottság a kérelemről annak beérkezésétől számított öt napon belül dönt, a végzés ellen jogorvoslatnak nincs helye.</w:t>
      </w:r>
    </w:p>
    <w:p w14:paraId="79407EF0" w14:textId="77777777" w:rsidR="001933A5" w:rsidRPr="00A757E0" w:rsidRDefault="001933A5" w:rsidP="001933A5">
      <w:pPr>
        <w:spacing w:after="0" w:line="240" w:lineRule="auto"/>
        <w:jc w:val="both"/>
        <w:rPr>
          <w:rFonts w:ascii="Times New Roman" w:hAnsi="Times New Roman"/>
          <w:color w:val="222222"/>
          <w:sz w:val="24"/>
          <w:szCs w:val="24"/>
          <w:lang w:eastAsia="hu-HU"/>
        </w:rPr>
      </w:pPr>
    </w:p>
    <w:p w14:paraId="3A52AF01" w14:textId="77777777" w:rsidR="007E6D7A" w:rsidRPr="00A757E0" w:rsidRDefault="007E6D7A" w:rsidP="007E6D7A">
      <w:pPr>
        <w:spacing w:after="0" w:line="240" w:lineRule="auto"/>
        <w:jc w:val="center"/>
        <w:outlineLvl w:val="3"/>
        <w:rPr>
          <w:rFonts w:ascii="Times New Roman" w:hAnsi="Times New Roman"/>
          <w:b/>
          <w:bCs/>
          <w:color w:val="222222"/>
          <w:sz w:val="24"/>
          <w:szCs w:val="24"/>
          <w:lang w:eastAsia="hu-HU"/>
        </w:rPr>
      </w:pPr>
      <w:r w:rsidRPr="00A757E0">
        <w:rPr>
          <w:rFonts w:ascii="Times New Roman" w:hAnsi="Times New Roman"/>
          <w:b/>
          <w:bCs/>
          <w:color w:val="222222"/>
          <w:sz w:val="24"/>
          <w:szCs w:val="24"/>
          <w:lang w:eastAsia="hu-HU"/>
        </w:rPr>
        <w:t>81. Az Európai Bíróság előzetes döntéshozatali eljárásának kezdeményezése</w:t>
      </w:r>
    </w:p>
    <w:p w14:paraId="11108FE9" w14:textId="77777777" w:rsidR="007E6D7A" w:rsidRPr="00A757E0" w:rsidRDefault="007E6D7A" w:rsidP="007E6D7A">
      <w:pPr>
        <w:spacing w:after="0" w:line="240" w:lineRule="auto"/>
        <w:jc w:val="center"/>
        <w:outlineLvl w:val="3"/>
        <w:rPr>
          <w:rFonts w:ascii="Times New Roman" w:hAnsi="Times New Roman"/>
          <w:b/>
          <w:bCs/>
          <w:sz w:val="24"/>
          <w:szCs w:val="24"/>
          <w:lang w:eastAsia="hu-HU"/>
        </w:rPr>
      </w:pPr>
    </w:p>
    <w:p w14:paraId="436D8941" w14:textId="77777777" w:rsidR="00F5110D" w:rsidRPr="00A757E0" w:rsidRDefault="007E6D7A" w:rsidP="005F74CA">
      <w:pPr>
        <w:spacing w:after="0" w:line="240" w:lineRule="auto"/>
        <w:jc w:val="both"/>
        <w:rPr>
          <w:rFonts w:ascii="Times New Roman" w:hAnsi="Times New Roman"/>
          <w:sz w:val="24"/>
          <w:szCs w:val="24"/>
          <w:lang w:eastAsia="hu-HU"/>
        </w:rPr>
      </w:pPr>
      <w:r w:rsidRPr="00A757E0">
        <w:rPr>
          <w:rFonts w:ascii="Times New Roman" w:hAnsi="Times New Roman"/>
          <w:b/>
          <w:bCs/>
          <w:sz w:val="24"/>
          <w:szCs w:val="24"/>
          <w:lang w:eastAsia="hu-HU"/>
        </w:rPr>
        <w:t xml:space="preserve">151. § </w:t>
      </w:r>
      <w:r w:rsidRPr="00A757E0">
        <w:rPr>
          <w:rFonts w:ascii="Times New Roman" w:hAnsi="Times New Roman"/>
          <w:sz w:val="24"/>
          <w:szCs w:val="24"/>
          <w:lang w:eastAsia="hu-HU"/>
        </w:rPr>
        <w:t xml:space="preserve">Ha a Közbeszerzési Döntőbizottság az Európai Bíróság előzetes döntéshozatali eljárását kezdeményezi az EUMSZ-ben foglalt szabályok szerint, erről külön végzéssel dönt és egyidejűleg az eljárást felfüggeszti. A Közbeszerzési Döntőbizottság végzésében meghatározza azt a kérdést, amely az Európai Bíróság előzetes döntését igényli, valamint </w:t>
      </w:r>
      <w:r w:rsidR="00D651C5" w:rsidRPr="00A757E0">
        <w:rPr>
          <w:rFonts w:ascii="Times New Roman" w:hAnsi="Times New Roman"/>
          <w:sz w:val="24"/>
          <w:szCs w:val="24"/>
          <w:lang w:eastAsia="hu-HU"/>
        </w:rPr>
        <w:t>–</w:t>
      </w:r>
      <w:r w:rsidRPr="00A757E0">
        <w:rPr>
          <w:rFonts w:ascii="Times New Roman" w:hAnsi="Times New Roman"/>
          <w:sz w:val="24"/>
          <w:szCs w:val="24"/>
          <w:lang w:eastAsia="hu-HU"/>
        </w:rPr>
        <w:t xml:space="preserve"> a feltett kérdés megválaszolásához szükséges mértékben </w:t>
      </w:r>
      <w:r w:rsidR="00D651C5" w:rsidRPr="00A757E0">
        <w:rPr>
          <w:rFonts w:ascii="Times New Roman" w:hAnsi="Times New Roman"/>
          <w:sz w:val="24"/>
          <w:szCs w:val="24"/>
          <w:lang w:eastAsia="hu-HU"/>
        </w:rPr>
        <w:t>–</w:t>
      </w:r>
      <w:r w:rsidRPr="00A757E0">
        <w:rPr>
          <w:rFonts w:ascii="Times New Roman" w:hAnsi="Times New Roman"/>
          <w:sz w:val="24"/>
          <w:szCs w:val="24"/>
          <w:lang w:eastAsia="hu-HU"/>
        </w:rPr>
        <w:t xml:space="preserve"> ismerteti a tényállást és a magyar jog érintett szabályait. A Közbeszerzési Döntőbizottság a végzést az Európai Bíróság számára való kézbesítéssel egyidejűleg tájékoztatásul megküldi az igazságügyért felelős miniszter, a </w:t>
      </w:r>
      <w:r w:rsidRPr="00A757E0">
        <w:rPr>
          <w:rFonts w:ascii="Times New Roman" w:hAnsi="Times New Roman"/>
          <w:sz w:val="24"/>
          <w:szCs w:val="24"/>
          <w:lang w:eastAsia="hu-HU"/>
        </w:rPr>
        <w:lastRenderedPageBreak/>
        <w:t>közbeszerzésekért felelős miniszter, valamint az eljárás tárgya szerint érintett miniszter részére is.</w:t>
      </w:r>
    </w:p>
    <w:p w14:paraId="5C375183" w14:textId="77777777" w:rsidR="00F5110D" w:rsidRPr="00A757E0" w:rsidRDefault="00F5110D" w:rsidP="00F5110D">
      <w:pPr>
        <w:spacing w:after="0" w:line="240" w:lineRule="auto"/>
        <w:jc w:val="both"/>
        <w:rPr>
          <w:rFonts w:ascii="Times New Roman" w:hAnsi="Times New Roman"/>
          <w:sz w:val="24"/>
          <w:szCs w:val="24"/>
          <w:lang w:eastAsia="hu-HU"/>
        </w:rPr>
      </w:pPr>
    </w:p>
    <w:p w14:paraId="513EF2B1" w14:textId="77777777" w:rsidR="007E6D7A" w:rsidRPr="00A757E0" w:rsidRDefault="007E6D7A" w:rsidP="007E6D7A">
      <w:pPr>
        <w:spacing w:after="0" w:line="240" w:lineRule="auto"/>
        <w:jc w:val="center"/>
        <w:outlineLvl w:val="3"/>
        <w:rPr>
          <w:rFonts w:ascii="Times New Roman" w:hAnsi="Times New Roman"/>
          <w:b/>
          <w:bCs/>
          <w:color w:val="222222"/>
          <w:sz w:val="24"/>
          <w:szCs w:val="24"/>
          <w:lang w:eastAsia="hu-HU"/>
        </w:rPr>
      </w:pPr>
      <w:r w:rsidRPr="00A757E0">
        <w:rPr>
          <w:rFonts w:ascii="Times New Roman" w:hAnsi="Times New Roman"/>
          <w:b/>
          <w:bCs/>
          <w:color w:val="222222"/>
          <w:sz w:val="24"/>
          <w:szCs w:val="24"/>
          <w:lang w:eastAsia="hu-HU"/>
        </w:rPr>
        <w:t>82. A Közbeszerzési Döntőbizottság vizsgálatának terjedelme</w:t>
      </w:r>
    </w:p>
    <w:p w14:paraId="76F163E9" w14:textId="77777777" w:rsidR="007E6D7A" w:rsidRPr="00A757E0" w:rsidRDefault="007E6D7A" w:rsidP="007E6D7A">
      <w:pPr>
        <w:spacing w:after="0" w:line="240" w:lineRule="auto"/>
        <w:jc w:val="center"/>
        <w:outlineLvl w:val="3"/>
        <w:rPr>
          <w:rFonts w:ascii="Times New Roman" w:hAnsi="Times New Roman"/>
          <w:b/>
          <w:bCs/>
          <w:sz w:val="24"/>
          <w:szCs w:val="24"/>
          <w:lang w:eastAsia="hu-HU"/>
        </w:rPr>
      </w:pPr>
    </w:p>
    <w:p w14:paraId="2592EC44" w14:textId="77777777" w:rsidR="007E6D7A" w:rsidRPr="00A757E0" w:rsidRDefault="007E6D7A" w:rsidP="007D1E82">
      <w:pPr>
        <w:spacing w:after="0" w:line="240" w:lineRule="auto"/>
        <w:jc w:val="both"/>
        <w:rPr>
          <w:rFonts w:ascii="Times New Roman" w:hAnsi="Times New Roman"/>
          <w:sz w:val="24"/>
          <w:szCs w:val="24"/>
          <w:lang w:eastAsia="hu-HU"/>
        </w:rPr>
      </w:pPr>
      <w:r w:rsidRPr="00A757E0">
        <w:rPr>
          <w:rFonts w:ascii="Times New Roman" w:hAnsi="Times New Roman"/>
          <w:b/>
          <w:bCs/>
          <w:sz w:val="24"/>
          <w:szCs w:val="24"/>
          <w:lang w:eastAsia="hu-HU"/>
        </w:rPr>
        <w:t xml:space="preserve">152. § </w:t>
      </w:r>
      <w:r w:rsidR="007D1E82" w:rsidRPr="00A757E0">
        <w:rPr>
          <w:rFonts w:ascii="Times New Roman" w:hAnsi="Times New Roman"/>
          <w:sz w:val="24"/>
          <w:szCs w:val="24"/>
          <w:lang w:eastAsia="hu-HU"/>
        </w:rPr>
        <w:t xml:space="preserve">A </w:t>
      </w:r>
      <w:r w:rsidRPr="00A757E0">
        <w:rPr>
          <w:rFonts w:ascii="Times New Roman" w:hAnsi="Times New Roman"/>
          <w:sz w:val="24"/>
          <w:szCs w:val="24"/>
          <w:lang w:eastAsia="hu-HU"/>
        </w:rPr>
        <w:t>Közbeszerzési Döntőbizottság az eljárása során a kérelem</w:t>
      </w:r>
      <w:r w:rsidR="007D1E82" w:rsidRPr="00A757E0">
        <w:rPr>
          <w:rFonts w:ascii="Times New Roman" w:hAnsi="Times New Roman"/>
          <w:sz w:val="24"/>
          <w:szCs w:val="24"/>
          <w:lang w:eastAsia="hu-HU"/>
        </w:rPr>
        <w:t>hez és az ügyfelek által előterjesztett jognyilatkozatokhoz kötve van, az abban foglaltakon túl nem terjeszkedhet.</w:t>
      </w:r>
      <w:r w:rsidRPr="00A757E0">
        <w:rPr>
          <w:rFonts w:ascii="Times New Roman" w:hAnsi="Times New Roman"/>
          <w:sz w:val="24"/>
          <w:szCs w:val="24"/>
          <w:lang w:eastAsia="hu-HU"/>
        </w:rPr>
        <w:t xml:space="preserve"> </w:t>
      </w:r>
    </w:p>
    <w:p w14:paraId="107EA1AE" w14:textId="77777777" w:rsidR="007E6D7A" w:rsidRPr="00A757E0" w:rsidRDefault="007D1E82" w:rsidP="007E6D7A">
      <w:pPr>
        <w:spacing w:after="0" w:line="240" w:lineRule="auto"/>
        <w:jc w:val="both"/>
        <w:rPr>
          <w:rFonts w:ascii="Times New Roman" w:hAnsi="Times New Roman"/>
          <w:sz w:val="24"/>
          <w:szCs w:val="24"/>
          <w:lang w:eastAsia="hu-HU"/>
        </w:rPr>
      </w:pPr>
      <w:r w:rsidRPr="00A757E0">
        <w:rPr>
          <w:rFonts w:ascii="Times New Roman" w:hAnsi="Times New Roman"/>
          <w:b/>
          <w:bCs/>
          <w:sz w:val="24"/>
          <w:szCs w:val="24"/>
          <w:lang w:eastAsia="hu-HU"/>
        </w:rPr>
        <w:t>153</w:t>
      </w:r>
      <w:r w:rsidR="007E6D7A" w:rsidRPr="00A757E0">
        <w:rPr>
          <w:rFonts w:ascii="Times New Roman" w:hAnsi="Times New Roman"/>
          <w:b/>
          <w:bCs/>
          <w:sz w:val="24"/>
          <w:szCs w:val="24"/>
          <w:lang w:eastAsia="hu-HU"/>
        </w:rPr>
        <w:t xml:space="preserve">. § </w:t>
      </w:r>
      <w:r w:rsidR="007E6D7A" w:rsidRPr="00A757E0">
        <w:rPr>
          <w:rFonts w:ascii="Times New Roman" w:hAnsi="Times New Roman"/>
          <w:bCs/>
          <w:sz w:val="24"/>
          <w:szCs w:val="24"/>
          <w:lang w:eastAsia="hu-HU"/>
        </w:rPr>
        <w:t>(1)</w:t>
      </w:r>
      <w:r w:rsidR="007E6D7A" w:rsidRPr="00A757E0">
        <w:rPr>
          <w:rFonts w:ascii="Times New Roman" w:hAnsi="Times New Roman"/>
          <w:sz w:val="24"/>
          <w:szCs w:val="24"/>
          <w:lang w:eastAsia="hu-HU"/>
        </w:rPr>
        <w:t xml:space="preserve"> A Közbeszerzési Döntőbizottság a minősített adatok védelmére vonatkozó törvényi rendelkezésekre is figyelemmel gondoskodik arról, hogy a kérelmező a kezdeményező és az ellenérdekű ügyfél minden, az eljárás során felvetődött olyan új tényt, előterjesztett kérelmet, nyilatkozatot, amelynek megismerésére jogosult, megismerhessen</w:t>
      </w:r>
      <w:r w:rsidR="00CD098F" w:rsidRPr="00A757E0">
        <w:rPr>
          <w:rFonts w:ascii="Times New Roman" w:hAnsi="Times New Roman"/>
          <w:sz w:val="24"/>
          <w:szCs w:val="24"/>
          <w:lang w:eastAsia="hu-HU"/>
        </w:rPr>
        <w:t>,</w:t>
      </w:r>
      <w:r w:rsidR="007E6D7A" w:rsidRPr="00A757E0">
        <w:rPr>
          <w:rFonts w:ascii="Times New Roman" w:hAnsi="Times New Roman"/>
          <w:sz w:val="24"/>
          <w:szCs w:val="24"/>
          <w:lang w:eastAsia="hu-HU"/>
        </w:rPr>
        <w:t xml:space="preserve"> és azokkal kapcsolatos álláspontját kifejthesse.</w:t>
      </w:r>
    </w:p>
    <w:p w14:paraId="650D53CB"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(2)</w:t>
      </w:r>
      <w:r w:rsidRPr="00A757E0">
        <w:rPr>
          <w:rFonts w:ascii="Times New Roman" w:hAnsi="Times New Roman"/>
          <w:sz w:val="24"/>
          <w:szCs w:val="24"/>
          <w:lang w:eastAsia="hu-HU"/>
        </w:rPr>
        <w:t xml:space="preserve"> A Közbeszerzési Döntőbizottság az ügyfelek és a beszerzési ügyben érdekeltek 148. § (1) bekezdése szerinti észrevételét azzal küldi meg az ellenérdekű ügyfeleknek, illetve egyéb érdekelteknek, hogy az arra vonatkozó nyilatkozataikat legkésőbb három napon belül kötelesek megtenni. A Közbeszerzési Döntőbizottság ezenkívül is bármikor felhívhatja az ügyfeleket és a beszerzési ügyben érdekelteket megfelelő határidő tűzésével nyilatkozattételre, illetve észrevételek előterjesztésére. </w:t>
      </w:r>
    </w:p>
    <w:p w14:paraId="4B548CCE"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(3)</w:t>
      </w:r>
      <w:r w:rsidRPr="00A757E0">
        <w:rPr>
          <w:rFonts w:ascii="Times New Roman" w:hAnsi="Times New Roman"/>
          <w:sz w:val="24"/>
          <w:szCs w:val="24"/>
          <w:lang w:eastAsia="hu-HU"/>
        </w:rPr>
        <w:t xml:space="preserve"> Ha a Közbeszerzési Döntőbizottság az ügyben nem tart tárgyalást, az ügyfelek és a beszerzési ügyben érdekeltek értesítésével meghatározhatja azt az időpontot, ameddig az ügyfelek, illetve egyéb érdekeltek kötelesek valamennyi érdemi nyilatkozat, észrevétel megtételére. Ha a Közbeszerzési Döntőbizottság az ügyben tárgyalást tart, az ügyfelek, illetve egyéb érdekeltek a tárgyalást megelőzően kötelesek valamennyi érdemi nyilatkozat, észrevétel megtételére.</w:t>
      </w:r>
    </w:p>
    <w:p w14:paraId="05AA908F"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(4)</w:t>
      </w:r>
      <w:r w:rsidRPr="00A757E0">
        <w:rPr>
          <w:rFonts w:ascii="Times New Roman" w:hAnsi="Times New Roman"/>
          <w:sz w:val="24"/>
          <w:szCs w:val="24"/>
          <w:lang w:eastAsia="hu-HU"/>
        </w:rPr>
        <w:t xml:space="preserve"> Az ügyfelek, illetve egyéb érdekeltek a (3) bekezdés szerint meghatározott időpontot, illetve a tárgyalást követően csak a Közbeszerzési Döntőbizottság erre irányuló felhívása esetén terjeszthetnek elő további észrevételt vagy nyilatkozatot. A (3) bekezdés szerint meghatározott időpontot, illetve az ügyben tartott tárgyalást követően a Közbeszerzési Döntőbizottság felhívása nélkül előterjesztett további észrevételeket vagy nyilatkozatokat a Közbeszerzési Döntőbizottság nem veszi figyelembe döntése meghozatalakor.</w:t>
      </w:r>
    </w:p>
    <w:p w14:paraId="7B7869A1" w14:textId="77777777" w:rsidR="007E6D7A" w:rsidRPr="00A757E0" w:rsidRDefault="00C63759" w:rsidP="007E6D7A">
      <w:pPr>
        <w:spacing w:after="0" w:line="240" w:lineRule="auto"/>
        <w:jc w:val="both"/>
        <w:rPr>
          <w:rFonts w:ascii="Times New Roman" w:hAnsi="Times New Roman"/>
          <w:sz w:val="24"/>
          <w:szCs w:val="24"/>
          <w:lang w:eastAsia="hu-HU"/>
        </w:rPr>
      </w:pPr>
      <w:r w:rsidRPr="00A757E0">
        <w:rPr>
          <w:rFonts w:ascii="Times New Roman" w:hAnsi="Times New Roman"/>
          <w:b/>
          <w:bCs/>
          <w:sz w:val="24"/>
          <w:szCs w:val="24"/>
          <w:lang w:eastAsia="hu-HU"/>
        </w:rPr>
        <w:t>154</w:t>
      </w:r>
      <w:r w:rsidR="007E6D7A" w:rsidRPr="00A757E0">
        <w:rPr>
          <w:rFonts w:ascii="Times New Roman" w:hAnsi="Times New Roman"/>
          <w:b/>
          <w:bCs/>
          <w:sz w:val="24"/>
          <w:szCs w:val="24"/>
          <w:lang w:eastAsia="hu-HU"/>
        </w:rPr>
        <w:t xml:space="preserve">. § </w:t>
      </w:r>
      <w:r w:rsidR="007E6D7A" w:rsidRPr="00A757E0">
        <w:rPr>
          <w:rFonts w:ascii="Times New Roman" w:hAnsi="Times New Roman"/>
          <w:bCs/>
          <w:sz w:val="24"/>
          <w:szCs w:val="24"/>
          <w:lang w:eastAsia="hu-HU"/>
        </w:rPr>
        <w:t>(1)</w:t>
      </w:r>
      <w:r w:rsidR="007E6D7A" w:rsidRPr="00A757E0">
        <w:rPr>
          <w:rFonts w:ascii="Times New Roman" w:hAnsi="Times New Roman"/>
          <w:sz w:val="24"/>
          <w:szCs w:val="24"/>
          <w:lang w:eastAsia="hu-HU"/>
        </w:rPr>
        <w:t xml:space="preserve"> A Közbeszerzési Döntőbizottság a beszerzési ügyet tárgyalás tartása nélkül bírálja el, kivéve, ha a tárgyalás tartása feltétlenül szükséges különösen az ügyféli jogok gyakorlásához, a tényállás tisztázásához, a szakszerű és minden, az ügy szempontjából fontos körülményt figyelembe vevő döntés meghozatalához. </w:t>
      </w:r>
    </w:p>
    <w:p w14:paraId="557941B8"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(2)</w:t>
      </w:r>
      <w:r w:rsidRPr="00A757E0">
        <w:rPr>
          <w:rFonts w:ascii="Times New Roman" w:hAnsi="Times New Roman"/>
          <w:sz w:val="24"/>
          <w:szCs w:val="24"/>
          <w:lang w:eastAsia="hu-HU"/>
        </w:rPr>
        <w:t xml:space="preserve"> A Közbeszerzési Döntőbizottság a tárgyalást az eljárás megindításától számított tizenöt napon belül tartja meg.</w:t>
      </w:r>
    </w:p>
    <w:p w14:paraId="27DB0FFB"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(3)</w:t>
      </w:r>
      <w:r w:rsidRPr="00A757E0">
        <w:rPr>
          <w:rFonts w:ascii="Times New Roman" w:hAnsi="Times New Roman"/>
          <w:sz w:val="24"/>
          <w:szCs w:val="24"/>
          <w:lang w:eastAsia="hu-HU"/>
        </w:rPr>
        <w:t xml:space="preserve"> A Közbeszerzési Döntőbizottság </w:t>
      </w:r>
      <w:r w:rsidR="0076019A" w:rsidRPr="00A757E0">
        <w:rPr>
          <w:rFonts w:ascii="Times New Roman" w:hAnsi="Times New Roman"/>
          <w:sz w:val="24"/>
          <w:szCs w:val="24"/>
          <w:lang w:eastAsia="hu-HU"/>
        </w:rPr>
        <w:t>zárt tárgyalást tart, melyen</w:t>
      </w:r>
      <w:r w:rsidRPr="00A757E0">
        <w:rPr>
          <w:rFonts w:ascii="Times New Roman" w:hAnsi="Times New Roman"/>
          <w:sz w:val="24"/>
          <w:szCs w:val="24"/>
          <w:lang w:eastAsia="hu-HU"/>
        </w:rPr>
        <w:t xml:space="preserve"> az ügyfeleken kívül az egyéb érdekeltek is </w:t>
      </w:r>
      <w:r w:rsidR="00CD098F" w:rsidRPr="00A757E0">
        <w:rPr>
          <w:rFonts w:ascii="Times New Roman" w:hAnsi="Times New Roman"/>
          <w:sz w:val="24"/>
          <w:szCs w:val="24"/>
          <w:lang w:eastAsia="hu-HU"/>
        </w:rPr>
        <w:t>–</w:t>
      </w:r>
      <w:r w:rsidRPr="00A757E0">
        <w:rPr>
          <w:rFonts w:ascii="Times New Roman" w:hAnsi="Times New Roman"/>
          <w:sz w:val="24"/>
          <w:szCs w:val="24"/>
          <w:lang w:eastAsia="hu-HU"/>
        </w:rPr>
        <w:t xml:space="preserve"> személyesen vagy képviselőik útján </w:t>
      </w:r>
      <w:r w:rsidR="00CD098F" w:rsidRPr="00A757E0">
        <w:rPr>
          <w:rFonts w:ascii="Times New Roman" w:hAnsi="Times New Roman"/>
          <w:sz w:val="24"/>
          <w:szCs w:val="24"/>
          <w:lang w:eastAsia="hu-HU"/>
        </w:rPr>
        <w:t>–</w:t>
      </w:r>
      <w:r w:rsidRPr="00A757E0">
        <w:rPr>
          <w:rFonts w:ascii="Times New Roman" w:hAnsi="Times New Roman"/>
          <w:sz w:val="24"/>
          <w:szCs w:val="24"/>
          <w:lang w:eastAsia="hu-HU"/>
        </w:rPr>
        <w:t xml:space="preserve"> jelen lehetnek, észrevételt tehetnek, illetve a tárgyalás befejezéséig bizonyítékokat terjeszthetnek elő.</w:t>
      </w:r>
    </w:p>
    <w:p w14:paraId="1A00C563"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w:t>
      </w:r>
      <w:r w:rsidR="0076019A" w:rsidRPr="00A757E0">
        <w:rPr>
          <w:rFonts w:ascii="Times New Roman" w:hAnsi="Times New Roman"/>
          <w:bCs/>
          <w:sz w:val="24"/>
          <w:szCs w:val="24"/>
          <w:lang w:eastAsia="hu-HU"/>
        </w:rPr>
        <w:t>4</w:t>
      </w:r>
      <w:r w:rsidRPr="00A757E0">
        <w:rPr>
          <w:rFonts w:ascii="Times New Roman" w:hAnsi="Times New Roman"/>
          <w:bCs/>
          <w:sz w:val="24"/>
          <w:szCs w:val="24"/>
          <w:lang w:eastAsia="hu-HU"/>
        </w:rPr>
        <w:t>)</w:t>
      </w:r>
      <w:r w:rsidRPr="00A757E0">
        <w:rPr>
          <w:rFonts w:ascii="Times New Roman" w:hAnsi="Times New Roman"/>
          <w:sz w:val="24"/>
          <w:szCs w:val="24"/>
          <w:lang w:eastAsia="hu-HU"/>
        </w:rPr>
        <w:t xml:space="preserve"> A Közbeszerzési Döntőbizottság a tárgyalásról készült jegyzőkönyvet a tárgyalástól számított öt napon belül megküldi az ügyfeleknek, valamint az egyéb érdekelteknek.</w:t>
      </w:r>
    </w:p>
    <w:p w14:paraId="2AA11918" w14:textId="77777777" w:rsidR="007E6D7A" w:rsidRPr="00A757E0" w:rsidRDefault="00C63759" w:rsidP="007E6D7A">
      <w:pPr>
        <w:spacing w:after="0" w:line="240" w:lineRule="auto"/>
        <w:jc w:val="both"/>
        <w:rPr>
          <w:rFonts w:ascii="Times New Roman" w:hAnsi="Times New Roman"/>
          <w:sz w:val="24"/>
          <w:szCs w:val="24"/>
          <w:lang w:eastAsia="hu-HU"/>
        </w:rPr>
      </w:pPr>
      <w:r w:rsidRPr="00A757E0">
        <w:rPr>
          <w:rFonts w:ascii="Times New Roman" w:hAnsi="Times New Roman"/>
          <w:b/>
          <w:bCs/>
          <w:sz w:val="24"/>
          <w:szCs w:val="24"/>
          <w:lang w:eastAsia="hu-HU"/>
        </w:rPr>
        <w:t>155</w:t>
      </w:r>
      <w:r w:rsidR="007E6D7A" w:rsidRPr="00A757E0">
        <w:rPr>
          <w:rFonts w:ascii="Times New Roman" w:hAnsi="Times New Roman"/>
          <w:b/>
          <w:bCs/>
          <w:sz w:val="24"/>
          <w:szCs w:val="24"/>
          <w:lang w:eastAsia="hu-HU"/>
        </w:rPr>
        <w:t xml:space="preserve">. § </w:t>
      </w:r>
      <w:r w:rsidR="007E6D7A" w:rsidRPr="00A757E0">
        <w:rPr>
          <w:rFonts w:ascii="Times New Roman" w:hAnsi="Times New Roman"/>
          <w:bCs/>
          <w:sz w:val="24"/>
          <w:szCs w:val="24"/>
          <w:lang w:eastAsia="hu-HU"/>
        </w:rPr>
        <w:t>(1)</w:t>
      </w:r>
      <w:r w:rsidR="007E6D7A" w:rsidRPr="00A757E0">
        <w:rPr>
          <w:rFonts w:ascii="Times New Roman" w:hAnsi="Times New Roman"/>
          <w:sz w:val="24"/>
          <w:szCs w:val="24"/>
          <w:lang w:eastAsia="hu-HU"/>
        </w:rPr>
        <w:t xml:space="preserve"> A beszerzési ügy kérelmezője, az ellenérdekű ügyfél, továbbá ezek képviselője az eljárás megindításától számított tizedik napig, a Közbeszerzési Hatóság tagja az eljárás során bármikor betekinthet a beszerzési eljárás, illetve a jogorvoslati eljárás során keletkezett iratokba, és azokról másolatot, feljegyzést készíthet.</w:t>
      </w:r>
    </w:p>
    <w:p w14:paraId="014C750E"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(2)</w:t>
      </w:r>
      <w:r w:rsidRPr="00A757E0">
        <w:rPr>
          <w:rFonts w:ascii="Times New Roman" w:hAnsi="Times New Roman"/>
          <w:sz w:val="24"/>
          <w:szCs w:val="24"/>
          <w:lang w:eastAsia="hu-HU"/>
        </w:rPr>
        <w:t xml:space="preserve"> Az ajánlatkérő, a részvételre jelentkező és az ajánlattevő </w:t>
      </w:r>
      <w:r w:rsidR="005762BA" w:rsidRPr="00A757E0">
        <w:rPr>
          <w:rFonts w:ascii="Times New Roman" w:hAnsi="Times New Roman"/>
          <w:sz w:val="24"/>
          <w:szCs w:val="24"/>
          <w:lang w:eastAsia="hu-HU"/>
        </w:rPr>
        <w:t xml:space="preserve">– </w:t>
      </w:r>
      <w:r w:rsidRPr="00A757E0">
        <w:rPr>
          <w:rFonts w:ascii="Times New Roman" w:hAnsi="Times New Roman"/>
          <w:sz w:val="24"/>
          <w:szCs w:val="24"/>
          <w:lang w:eastAsia="hu-HU"/>
        </w:rPr>
        <w:t xml:space="preserve">az üzleti titok védelmére hivatkozással </w:t>
      </w:r>
      <w:r w:rsidR="005762BA" w:rsidRPr="00A757E0">
        <w:rPr>
          <w:rFonts w:ascii="Times New Roman" w:hAnsi="Times New Roman"/>
          <w:sz w:val="24"/>
          <w:szCs w:val="24"/>
          <w:lang w:eastAsia="hu-HU"/>
        </w:rPr>
        <w:t>–</w:t>
      </w:r>
      <w:r w:rsidRPr="00A757E0">
        <w:rPr>
          <w:rFonts w:ascii="Times New Roman" w:hAnsi="Times New Roman"/>
          <w:sz w:val="24"/>
          <w:szCs w:val="24"/>
          <w:lang w:eastAsia="hu-HU"/>
        </w:rPr>
        <w:t xml:space="preserve"> indokolt kérelmében kérheti az (1) bekezdés szerinti személyek iratbetekintési jogának kizárását vagy korlátozását az olyan iratok vagy adatok tekintetében, amelyek nem minősülnek közérdekű adatnak vagy közérdekből nyilvános adatnak.</w:t>
      </w:r>
    </w:p>
    <w:p w14:paraId="6D334A90"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lastRenderedPageBreak/>
        <w:t>(3)</w:t>
      </w:r>
      <w:r w:rsidRPr="00A757E0">
        <w:rPr>
          <w:rFonts w:ascii="Times New Roman" w:hAnsi="Times New Roman"/>
          <w:sz w:val="24"/>
          <w:szCs w:val="24"/>
          <w:lang w:eastAsia="hu-HU"/>
        </w:rPr>
        <w:t xml:space="preserve"> Ha a részvételre jelentkező vagy az ajánlattevő meghatározott iratokat elkülönített módon, üzleti titokként helyezett el az ajánlatában, részvételi jelentkezésében, vagy a beszerzési eljárás során általa benyújtott egyéb irat tekintetében kérte annak üzleti titokként történő kezelését, úgy kell tekinteni, hogy ezen iratok vonatkozásában kérte az (1) bekezdés szerinti személyek iratbetekintési jogának kizárását.</w:t>
      </w:r>
    </w:p>
    <w:p w14:paraId="63C06428"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(4)</w:t>
      </w:r>
      <w:r w:rsidRPr="00A757E0">
        <w:rPr>
          <w:rFonts w:ascii="Times New Roman" w:hAnsi="Times New Roman"/>
          <w:sz w:val="24"/>
          <w:szCs w:val="24"/>
          <w:lang w:eastAsia="hu-HU"/>
        </w:rPr>
        <w:t xml:space="preserve"> A Közbeszerzési Döntőbizottság </w:t>
      </w:r>
      <w:r w:rsidR="005762BA" w:rsidRPr="00A757E0">
        <w:rPr>
          <w:rFonts w:ascii="Times New Roman" w:hAnsi="Times New Roman"/>
          <w:sz w:val="24"/>
          <w:szCs w:val="24"/>
          <w:lang w:eastAsia="hu-HU"/>
        </w:rPr>
        <w:t>megvizsgálja</w:t>
      </w:r>
      <w:r w:rsidRPr="00A757E0">
        <w:rPr>
          <w:rFonts w:ascii="Times New Roman" w:hAnsi="Times New Roman"/>
          <w:sz w:val="24"/>
          <w:szCs w:val="24"/>
          <w:lang w:eastAsia="hu-HU"/>
        </w:rPr>
        <w:t xml:space="preserve">, hogy az iratbetekintési jog korlátozásának vagy kizárásának feltételei fennállnak-e, és a kérelemről való döntéssel egyidejűleg </w:t>
      </w:r>
      <w:r w:rsidR="00F5110D" w:rsidRPr="00A757E0">
        <w:rPr>
          <w:rFonts w:ascii="Times New Roman" w:hAnsi="Times New Roman"/>
          <w:sz w:val="24"/>
          <w:szCs w:val="24"/>
          <w:lang w:eastAsia="hu-HU"/>
        </w:rPr>
        <w:t xml:space="preserve">– </w:t>
      </w:r>
      <w:r w:rsidRPr="00A757E0">
        <w:rPr>
          <w:rFonts w:ascii="Times New Roman" w:hAnsi="Times New Roman"/>
          <w:sz w:val="24"/>
          <w:szCs w:val="24"/>
          <w:lang w:eastAsia="hu-HU"/>
        </w:rPr>
        <w:t xml:space="preserve">amennyiben az az adott esetben értelmezhető </w:t>
      </w:r>
      <w:r w:rsidR="00F5110D" w:rsidRPr="00A757E0">
        <w:rPr>
          <w:rFonts w:ascii="Times New Roman" w:hAnsi="Times New Roman"/>
          <w:sz w:val="24"/>
          <w:szCs w:val="24"/>
          <w:lang w:eastAsia="hu-HU"/>
        </w:rPr>
        <w:t xml:space="preserve">– </w:t>
      </w:r>
      <w:r w:rsidRPr="00A757E0">
        <w:rPr>
          <w:rFonts w:ascii="Times New Roman" w:hAnsi="Times New Roman"/>
          <w:sz w:val="24"/>
          <w:szCs w:val="24"/>
          <w:lang w:eastAsia="hu-HU"/>
        </w:rPr>
        <w:t>kötelezheti az érintettet olyan iratváltozat elkészítésére, amely nem tartalmaz üzleti titkot.</w:t>
      </w:r>
    </w:p>
    <w:p w14:paraId="66CF42D9"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(5)</w:t>
      </w:r>
      <w:r w:rsidRPr="00A757E0">
        <w:rPr>
          <w:rFonts w:ascii="Times New Roman" w:hAnsi="Times New Roman"/>
          <w:sz w:val="24"/>
          <w:szCs w:val="24"/>
          <w:lang w:eastAsia="hu-HU"/>
        </w:rPr>
        <w:t xml:space="preserve"> Felhasználói engedély hiányában nem lehet betekinteni a minősített adatot tartalmazó iratba. Nem lehet betekinteni a törvény által védett egyéb adatot tartalmazó iratba sem, ha azt az érintett adat védelmét szabályozó törvény kizárja, vagy ha a védett adat megismerésének hiánya nem akadályozza az (1) bekezdésben meghatározott, betekintést kérő személyt jogorvoslati jogának gyakorlásában.</w:t>
      </w:r>
    </w:p>
    <w:p w14:paraId="38446363"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(6)</w:t>
      </w:r>
      <w:r w:rsidRPr="00A757E0">
        <w:rPr>
          <w:rFonts w:ascii="Times New Roman" w:hAnsi="Times New Roman"/>
          <w:sz w:val="24"/>
          <w:szCs w:val="24"/>
          <w:lang w:eastAsia="hu-HU"/>
        </w:rPr>
        <w:t xml:space="preserve"> A tárgyalásról készült jegyzőkönyvet nem lehet lemásolni vagy arról feljegyzést készíteni. </w:t>
      </w:r>
    </w:p>
    <w:p w14:paraId="32A59DAA"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(7)</w:t>
      </w:r>
      <w:r w:rsidRPr="00A757E0">
        <w:rPr>
          <w:rFonts w:ascii="Times New Roman" w:hAnsi="Times New Roman"/>
          <w:sz w:val="24"/>
          <w:szCs w:val="24"/>
          <w:lang w:eastAsia="hu-HU"/>
        </w:rPr>
        <w:t xml:space="preserve"> Az iratokba való betekintéshez az (1)-(6) bekezdésben foglaltak figyelembevételével a Közbeszerzési Döntőbizottság engedélye szükséges.</w:t>
      </w:r>
      <w:r w:rsidR="005762BA" w:rsidRPr="00A757E0">
        <w:rPr>
          <w:rFonts w:ascii="Times New Roman" w:hAnsi="Times New Roman"/>
          <w:sz w:val="24"/>
          <w:szCs w:val="24"/>
          <w:lang w:eastAsia="hu-HU"/>
        </w:rPr>
        <w:t xml:space="preserve"> Az iratbetekintési jog gyakorlásának feltételeit – a Mavtv</w:t>
      </w:r>
      <w:r w:rsidR="006F4F9C" w:rsidRPr="00A757E0">
        <w:rPr>
          <w:rFonts w:ascii="Times New Roman" w:hAnsi="Times New Roman"/>
          <w:sz w:val="24"/>
          <w:szCs w:val="24"/>
          <w:lang w:eastAsia="hu-HU"/>
        </w:rPr>
        <w:t>.</w:t>
      </w:r>
      <w:r w:rsidR="005762BA" w:rsidRPr="00A757E0">
        <w:rPr>
          <w:rFonts w:ascii="Times New Roman" w:hAnsi="Times New Roman"/>
          <w:sz w:val="24"/>
          <w:szCs w:val="24"/>
          <w:lang w:eastAsia="hu-HU"/>
        </w:rPr>
        <w:t>-ben meghatározottak figyelembevételével – a Közbeszerzési Döntőbizottság elnöke álapítja meg.</w:t>
      </w:r>
    </w:p>
    <w:p w14:paraId="169E4E4A" w14:textId="77777777" w:rsidR="007E6D7A" w:rsidRPr="00A757E0" w:rsidRDefault="00C63759" w:rsidP="007E6D7A">
      <w:pPr>
        <w:spacing w:after="0" w:line="240" w:lineRule="auto"/>
        <w:jc w:val="both"/>
        <w:rPr>
          <w:rFonts w:ascii="Times New Roman" w:hAnsi="Times New Roman"/>
          <w:sz w:val="24"/>
          <w:szCs w:val="24"/>
          <w:lang w:eastAsia="hu-HU"/>
        </w:rPr>
      </w:pPr>
      <w:r w:rsidRPr="00A757E0">
        <w:rPr>
          <w:rFonts w:ascii="Times New Roman" w:hAnsi="Times New Roman"/>
          <w:b/>
          <w:bCs/>
          <w:sz w:val="24"/>
          <w:szCs w:val="24"/>
          <w:lang w:eastAsia="hu-HU"/>
        </w:rPr>
        <w:t>156</w:t>
      </w:r>
      <w:r w:rsidR="007E6D7A" w:rsidRPr="00A757E0">
        <w:rPr>
          <w:rFonts w:ascii="Times New Roman" w:hAnsi="Times New Roman"/>
          <w:b/>
          <w:bCs/>
          <w:sz w:val="24"/>
          <w:szCs w:val="24"/>
          <w:lang w:eastAsia="hu-HU"/>
        </w:rPr>
        <w:t xml:space="preserve">. § </w:t>
      </w:r>
      <w:r w:rsidR="007E6D7A" w:rsidRPr="00A757E0">
        <w:rPr>
          <w:rFonts w:ascii="Times New Roman" w:hAnsi="Times New Roman"/>
          <w:bCs/>
          <w:sz w:val="24"/>
          <w:szCs w:val="24"/>
          <w:lang w:eastAsia="hu-HU"/>
        </w:rPr>
        <w:t>(1)</w:t>
      </w:r>
      <w:r w:rsidR="007E6D7A" w:rsidRPr="00A757E0">
        <w:rPr>
          <w:rFonts w:ascii="Times New Roman" w:hAnsi="Times New Roman"/>
          <w:sz w:val="24"/>
          <w:szCs w:val="24"/>
          <w:lang w:eastAsia="hu-HU"/>
        </w:rPr>
        <w:t xml:space="preserve"> A Közbeszerzési Döntőbizottság ötvenezer forinttól ötszázezer forintig terjedő eljárási bírsággal sújthatja a kérelmezőt vagy a jogorvoslati eljárás egyéb résztvevőjét, ha</w:t>
      </w:r>
    </w:p>
    <w:p w14:paraId="522E23F4"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i/>
          <w:iCs/>
          <w:sz w:val="24"/>
          <w:szCs w:val="24"/>
          <w:lang w:eastAsia="hu-HU"/>
        </w:rPr>
        <w:t xml:space="preserve">a) </w:t>
      </w:r>
      <w:r w:rsidRPr="00A757E0">
        <w:rPr>
          <w:rFonts w:ascii="Times New Roman" w:hAnsi="Times New Roman"/>
          <w:sz w:val="24"/>
          <w:szCs w:val="24"/>
          <w:lang w:eastAsia="hu-HU"/>
        </w:rPr>
        <w:t>hamis adatot közöl vagy az ügy elbírálása szempontjából lényeges adatot elhallgat</w:t>
      </w:r>
      <w:r w:rsidR="004A5D15" w:rsidRPr="00A757E0">
        <w:rPr>
          <w:rFonts w:ascii="Times New Roman" w:hAnsi="Times New Roman"/>
          <w:sz w:val="24"/>
          <w:szCs w:val="24"/>
          <w:lang w:eastAsia="hu-HU"/>
        </w:rPr>
        <w:t>,</w:t>
      </w:r>
    </w:p>
    <w:p w14:paraId="4F2634E3"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i/>
          <w:iCs/>
          <w:sz w:val="24"/>
          <w:szCs w:val="24"/>
          <w:lang w:eastAsia="hu-HU"/>
        </w:rPr>
        <w:t xml:space="preserve">b) </w:t>
      </w:r>
      <w:r w:rsidRPr="00A757E0">
        <w:rPr>
          <w:rFonts w:ascii="Times New Roman" w:hAnsi="Times New Roman"/>
          <w:sz w:val="24"/>
          <w:szCs w:val="24"/>
          <w:lang w:eastAsia="hu-HU"/>
        </w:rPr>
        <w:t>felvilágosítást nem vagy nem határidőn belül ad meg</w:t>
      </w:r>
      <w:r w:rsidR="004A5D15" w:rsidRPr="00A757E0">
        <w:rPr>
          <w:rFonts w:ascii="Times New Roman" w:hAnsi="Times New Roman"/>
          <w:sz w:val="24"/>
          <w:szCs w:val="24"/>
          <w:lang w:eastAsia="hu-HU"/>
        </w:rPr>
        <w:t>,</w:t>
      </w:r>
    </w:p>
    <w:p w14:paraId="07C7BBDD"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i/>
          <w:iCs/>
          <w:sz w:val="24"/>
          <w:szCs w:val="24"/>
          <w:lang w:eastAsia="hu-HU"/>
        </w:rPr>
        <w:t xml:space="preserve">c) </w:t>
      </w:r>
      <w:r w:rsidRPr="00A757E0">
        <w:rPr>
          <w:rFonts w:ascii="Times New Roman" w:hAnsi="Times New Roman"/>
          <w:sz w:val="24"/>
          <w:szCs w:val="24"/>
          <w:lang w:eastAsia="hu-HU"/>
        </w:rPr>
        <w:t>iratot nem vagy nem határidőben nyújt be</w:t>
      </w:r>
      <w:r w:rsidR="004A5D15" w:rsidRPr="00A757E0">
        <w:rPr>
          <w:rFonts w:ascii="Times New Roman" w:hAnsi="Times New Roman"/>
          <w:sz w:val="24"/>
          <w:szCs w:val="24"/>
          <w:lang w:eastAsia="hu-HU"/>
        </w:rPr>
        <w:t>,</w:t>
      </w:r>
    </w:p>
    <w:p w14:paraId="147EC722"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i/>
          <w:iCs/>
          <w:sz w:val="24"/>
          <w:szCs w:val="24"/>
          <w:lang w:eastAsia="hu-HU"/>
        </w:rPr>
        <w:t xml:space="preserve">d) </w:t>
      </w:r>
      <w:r w:rsidRPr="00A757E0">
        <w:rPr>
          <w:rFonts w:ascii="Times New Roman" w:hAnsi="Times New Roman"/>
          <w:sz w:val="24"/>
          <w:szCs w:val="24"/>
          <w:lang w:eastAsia="hu-HU"/>
        </w:rPr>
        <w:t>a gazdasági, szakmai vagy beszerzési tevékenységével kapcsolatos iratokba való betekintést akadályozza</w:t>
      </w:r>
      <w:r w:rsidR="004A5D15" w:rsidRPr="00A757E0">
        <w:rPr>
          <w:rFonts w:ascii="Times New Roman" w:hAnsi="Times New Roman"/>
          <w:sz w:val="24"/>
          <w:szCs w:val="24"/>
          <w:lang w:eastAsia="hu-HU"/>
        </w:rPr>
        <w:t>, vagy</w:t>
      </w:r>
    </w:p>
    <w:p w14:paraId="5EAA1F84"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i/>
          <w:iCs/>
          <w:sz w:val="24"/>
          <w:szCs w:val="24"/>
          <w:lang w:eastAsia="hu-HU"/>
        </w:rPr>
        <w:t xml:space="preserve">e) </w:t>
      </w:r>
      <w:r w:rsidRPr="00A757E0">
        <w:rPr>
          <w:rFonts w:ascii="Times New Roman" w:hAnsi="Times New Roman"/>
          <w:sz w:val="24"/>
          <w:szCs w:val="24"/>
          <w:lang w:eastAsia="hu-HU"/>
        </w:rPr>
        <w:t>nyilvánvalóan alaptalanul tesz kizárásra irányuló bejelentést vagy ugyanabban az eljárásban ugyanazon közbeszerzési biztos ellen ismételten alaptalan bejelentést tesz.</w:t>
      </w:r>
    </w:p>
    <w:p w14:paraId="3F8805B0"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(2)</w:t>
      </w:r>
      <w:r w:rsidRPr="00A757E0">
        <w:rPr>
          <w:rFonts w:ascii="Times New Roman" w:hAnsi="Times New Roman"/>
          <w:sz w:val="24"/>
          <w:szCs w:val="24"/>
          <w:lang w:eastAsia="hu-HU"/>
        </w:rPr>
        <w:t xml:space="preserve"> Az eljárási bírságot kiszabó végzés ellen a </w:t>
      </w:r>
      <w:r w:rsidR="00C63759" w:rsidRPr="00A757E0">
        <w:rPr>
          <w:rFonts w:ascii="Times New Roman" w:hAnsi="Times New Roman"/>
          <w:sz w:val="24"/>
          <w:szCs w:val="24"/>
          <w:lang w:eastAsia="hu-HU"/>
        </w:rPr>
        <w:t>160</w:t>
      </w:r>
      <w:r w:rsidRPr="00A757E0">
        <w:rPr>
          <w:rFonts w:ascii="Times New Roman" w:hAnsi="Times New Roman"/>
          <w:sz w:val="24"/>
          <w:szCs w:val="24"/>
          <w:lang w:eastAsia="hu-HU"/>
        </w:rPr>
        <w:t>. §-ban foglaltak szerint külön jogorvoslatnak van helye. A jogorvoslati kérelemnek a végzés végrehajtására halasztó hatálya van.</w:t>
      </w:r>
    </w:p>
    <w:p w14:paraId="604EF8A4" w14:textId="77777777" w:rsidR="007E6D7A" w:rsidRPr="00A757E0" w:rsidRDefault="00C63759" w:rsidP="007E6D7A">
      <w:pPr>
        <w:spacing w:after="0" w:line="240" w:lineRule="auto"/>
        <w:jc w:val="both"/>
        <w:rPr>
          <w:rFonts w:ascii="Times New Roman" w:hAnsi="Times New Roman"/>
          <w:sz w:val="24"/>
          <w:szCs w:val="24"/>
          <w:lang w:eastAsia="hu-HU"/>
        </w:rPr>
      </w:pPr>
      <w:r w:rsidRPr="00A757E0">
        <w:rPr>
          <w:rFonts w:ascii="Times New Roman" w:hAnsi="Times New Roman"/>
          <w:b/>
          <w:bCs/>
          <w:sz w:val="24"/>
          <w:szCs w:val="24"/>
          <w:lang w:eastAsia="hu-HU"/>
        </w:rPr>
        <w:t>157</w:t>
      </w:r>
      <w:r w:rsidR="007E6D7A" w:rsidRPr="00A757E0">
        <w:rPr>
          <w:rFonts w:ascii="Times New Roman" w:hAnsi="Times New Roman"/>
          <w:b/>
          <w:bCs/>
          <w:sz w:val="24"/>
          <w:szCs w:val="24"/>
          <w:lang w:eastAsia="hu-HU"/>
        </w:rPr>
        <w:t xml:space="preserve">. § </w:t>
      </w:r>
      <w:r w:rsidR="007E6D7A" w:rsidRPr="00A757E0">
        <w:rPr>
          <w:rFonts w:ascii="Times New Roman" w:hAnsi="Times New Roman"/>
          <w:bCs/>
          <w:sz w:val="24"/>
          <w:szCs w:val="24"/>
          <w:lang w:eastAsia="hu-HU"/>
        </w:rPr>
        <w:t>(1)</w:t>
      </w:r>
      <w:r w:rsidR="007E6D7A" w:rsidRPr="00A757E0">
        <w:rPr>
          <w:rFonts w:ascii="Times New Roman" w:hAnsi="Times New Roman"/>
          <w:sz w:val="24"/>
          <w:szCs w:val="24"/>
          <w:lang w:eastAsia="hu-HU"/>
        </w:rPr>
        <w:t xml:space="preserve"> A Közbeszerzési Döntőbizottság </w:t>
      </w:r>
      <w:r w:rsidR="004A5D15" w:rsidRPr="00A757E0">
        <w:rPr>
          <w:rFonts w:ascii="Times New Roman" w:hAnsi="Times New Roman"/>
          <w:sz w:val="24"/>
          <w:szCs w:val="24"/>
          <w:lang w:eastAsia="hu-HU"/>
        </w:rPr>
        <w:t>–</w:t>
      </w:r>
      <w:r w:rsidR="007E6D7A" w:rsidRPr="00A757E0">
        <w:rPr>
          <w:rFonts w:ascii="Times New Roman" w:hAnsi="Times New Roman"/>
          <w:sz w:val="24"/>
          <w:szCs w:val="24"/>
          <w:lang w:eastAsia="hu-HU"/>
        </w:rPr>
        <w:t xml:space="preserve"> a (2) bekezdésben meghatározott ügy kivételével </w:t>
      </w:r>
      <w:r w:rsidR="004A5D15" w:rsidRPr="00A757E0">
        <w:rPr>
          <w:rFonts w:ascii="Times New Roman" w:hAnsi="Times New Roman"/>
          <w:sz w:val="24"/>
          <w:szCs w:val="24"/>
          <w:lang w:eastAsia="hu-HU"/>
        </w:rPr>
        <w:t>–</w:t>
      </w:r>
      <w:r w:rsidR="007E6D7A" w:rsidRPr="00A757E0">
        <w:rPr>
          <w:rFonts w:ascii="Times New Roman" w:hAnsi="Times New Roman"/>
          <w:sz w:val="24"/>
          <w:szCs w:val="24"/>
          <w:lang w:eastAsia="hu-HU"/>
        </w:rPr>
        <w:t xml:space="preserve"> az eljárás megindításától számított tizenöt napon belül köteles az eljárást befejezni, ha az ügyben tárgyalás tartására nem került sor.</w:t>
      </w:r>
    </w:p>
    <w:p w14:paraId="50A5A543"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(2)</w:t>
      </w:r>
      <w:r w:rsidRPr="00A757E0">
        <w:rPr>
          <w:rFonts w:ascii="Times New Roman" w:hAnsi="Times New Roman"/>
          <w:sz w:val="24"/>
          <w:szCs w:val="24"/>
          <w:lang w:eastAsia="hu-HU"/>
        </w:rPr>
        <w:t xml:space="preserve"> Ha a Közbeszerzési Döntőbizottság az ügyben tárgyalást tartott, az eljárás megindításától számított huszonöt napon belül köteles </w:t>
      </w:r>
      <w:r w:rsidR="004A5D15" w:rsidRPr="00A757E0">
        <w:rPr>
          <w:rFonts w:ascii="Times New Roman" w:hAnsi="Times New Roman"/>
          <w:sz w:val="24"/>
          <w:szCs w:val="24"/>
          <w:lang w:eastAsia="hu-HU"/>
        </w:rPr>
        <w:t>–</w:t>
      </w:r>
      <w:r w:rsidRPr="00A757E0">
        <w:rPr>
          <w:rFonts w:ascii="Times New Roman" w:hAnsi="Times New Roman"/>
          <w:sz w:val="24"/>
          <w:szCs w:val="24"/>
          <w:lang w:eastAsia="hu-HU"/>
        </w:rPr>
        <w:t xml:space="preserve"> a (3) bekezdésben meghatározott ügy kivételével </w:t>
      </w:r>
      <w:r w:rsidR="004A5D15" w:rsidRPr="00A757E0">
        <w:rPr>
          <w:rFonts w:ascii="Times New Roman" w:hAnsi="Times New Roman"/>
          <w:sz w:val="24"/>
          <w:szCs w:val="24"/>
          <w:lang w:eastAsia="hu-HU"/>
        </w:rPr>
        <w:t>–</w:t>
      </w:r>
      <w:r w:rsidRPr="00A757E0">
        <w:rPr>
          <w:rFonts w:ascii="Times New Roman" w:hAnsi="Times New Roman"/>
          <w:sz w:val="24"/>
          <w:szCs w:val="24"/>
          <w:lang w:eastAsia="hu-HU"/>
        </w:rPr>
        <w:t xml:space="preserve"> az eljárást befejezni.</w:t>
      </w:r>
    </w:p>
    <w:p w14:paraId="7DC1D493"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(3)</w:t>
      </w:r>
      <w:r w:rsidRPr="00A757E0">
        <w:rPr>
          <w:rFonts w:ascii="Times New Roman" w:hAnsi="Times New Roman"/>
          <w:sz w:val="24"/>
          <w:szCs w:val="24"/>
          <w:lang w:eastAsia="hu-HU"/>
        </w:rPr>
        <w:t xml:space="preserve"> A Közbeszerzési Döntőbizottság a beszerzési eljárás alapján megkötött szerződés e törvénybe ütköző módosítása vagy teljesítése ügyében az eljárás megindításától számított hatvan napon belül köteles az eljárást befejezni.</w:t>
      </w:r>
    </w:p>
    <w:p w14:paraId="1005186C"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(4)</w:t>
      </w:r>
      <w:r w:rsidRPr="00A757E0">
        <w:rPr>
          <w:rFonts w:ascii="Times New Roman" w:hAnsi="Times New Roman"/>
          <w:sz w:val="24"/>
          <w:szCs w:val="24"/>
          <w:lang w:eastAsia="hu-HU"/>
        </w:rPr>
        <w:t xml:space="preserve"> A 149. § (1) bekezdése szerinti egyesítés esetében az ügyintézési határidőt a legkésőbb indult eljáráshoz képest kell számítani.</w:t>
      </w:r>
    </w:p>
    <w:p w14:paraId="2E869504"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(5)</w:t>
      </w:r>
      <w:r w:rsidRPr="00A757E0">
        <w:rPr>
          <w:rFonts w:ascii="Times New Roman" w:hAnsi="Times New Roman"/>
          <w:sz w:val="24"/>
          <w:szCs w:val="24"/>
          <w:lang w:eastAsia="hu-HU"/>
        </w:rPr>
        <w:t xml:space="preserve"> Az (1)-(3) bekezdés szerinti határidő legfeljebb tíz nappal </w:t>
      </w:r>
      <w:r w:rsidR="004A5D15" w:rsidRPr="00A757E0">
        <w:rPr>
          <w:rFonts w:ascii="Times New Roman" w:hAnsi="Times New Roman"/>
          <w:sz w:val="24"/>
          <w:szCs w:val="24"/>
          <w:lang w:eastAsia="hu-HU"/>
        </w:rPr>
        <w:t>–</w:t>
      </w:r>
      <w:r w:rsidRPr="00A757E0">
        <w:rPr>
          <w:rFonts w:ascii="Times New Roman" w:hAnsi="Times New Roman"/>
          <w:sz w:val="24"/>
          <w:szCs w:val="24"/>
          <w:lang w:eastAsia="hu-HU"/>
        </w:rPr>
        <w:t xml:space="preserve"> indokolt esetben egy alkalommal </w:t>
      </w:r>
      <w:r w:rsidR="004A5D15" w:rsidRPr="00A757E0">
        <w:rPr>
          <w:rFonts w:ascii="Times New Roman" w:hAnsi="Times New Roman"/>
          <w:sz w:val="24"/>
          <w:szCs w:val="24"/>
          <w:lang w:eastAsia="hu-HU"/>
        </w:rPr>
        <w:t>–</w:t>
      </w:r>
      <w:r w:rsidRPr="00A757E0">
        <w:rPr>
          <w:rFonts w:ascii="Times New Roman" w:hAnsi="Times New Roman"/>
          <w:sz w:val="24"/>
          <w:szCs w:val="24"/>
          <w:lang w:eastAsia="hu-HU"/>
        </w:rPr>
        <w:t xml:space="preserve"> meghosszabbítható. Erről legkésőbb az (1)-(3) bekezdés szerinti határidő lejárta napján értesíteni kell azokat, akiket az eljárás megindításáról értesítettek.</w:t>
      </w:r>
    </w:p>
    <w:p w14:paraId="7C0F939D" w14:textId="77777777" w:rsidR="006F4F9C" w:rsidRPr="00A757E0" w:rsidRDefault="007E6D7A" w:rsidP="005F74C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(6)</w:t>
      </w:r>
      <w:r w:rsidRPr="00A757E0">
        <w:rPr>
          <w:rFonts w:ascii="Times New Roman" w:hAnsi="Times New Roman"/>
          <w:sz w:val="24"/>
          <w:szCs w:val="24"/>
          <w:lang w:eastAsia="hu-HU"/>
        </w:rPr>
        <w:t xml:space="preserve"> Az eljárás felfüggesztését az ügyfél nem kérheti.</w:t>
      </w:r>
    </w:p>
    <w:p w14:paraId="7C9EF414" w14:textId="77777777" w:rsidR="007E6D7A" w:rsidRPr="00A757E0" w:rsidRDefault="007E6D7A" w:rsidP="007E6D7A">
      <w:pPr>
        <w:spacing w:after="0" w:line="240" w:lineRule="auto"/>
        <w:jc w:val="both"/>
        <w:rPr>
          <w:rFonts w:ascii="Times New Roman" w:hAnsi="Times New Roman"/>
          <w:sz w:val="24"/>
          <w:szCs w:val="24"/>
          <w:lang w:eastAsia="hu-HU"/>
        </w:rPr>
      </w:pPr>
    </w:p>
    <w:p w14:paraId="7906A1D1" w14:textId="77777777" w:rsidR="007E6D7A" w:rsidRPr="00A757E0" w:rsidRDefault="007E6D7A" w:rsidP="007E6D7A">
      <w:pPr>
        <w:spacing w:after="0" w:line="240" w:lineRule="auto"/>
        <w:jc w:val="center"/>
        <w:outlineLvl w:val="3"/>
        <w:rPr>
          <w:rFonts w:ascii="Times New Roman" w:hAnsi="Times New Roman"/>
          <w:b/>
          <w:bCs/>
          <w:sz w:val="24"/>
          <w:szCs w:val="24"/>
          <w:lang w:eastAsia="hu-HU"/>
        </w:rPr>
      </w:pPr>
      <w:r w:rsidRPr="00A757E0">
        <w:rPr>
          <w:rFonts w:ascii="Times New Roman" w:hAnsi="Times New Roman"/>
          <w:b/>
          <w:bCs/>
          <w:sz w:val="24"/>
          <w:szCs w:val="24"/>
          <w:lang w:eastAsia="hu-HU"/>
        </w:rPr>
        <w:t>83. A Közbeszerzési Döntőbizottság érdemi határozata</w:t>
      </w:r>
    </w:p>
    <w:p w14:paraId="0E7AC730" w14:textId="77777777" w:rsidR="007E6D7A" w:rsidRPr="00A757E0" w:rsidRDefault="007E6D7A" w:rsidP="007E6D7A">
      <w:pPr>
        <w:spacing w:after="0" w:line="240" w:lineRule="auto"/>
        <w:jc w:val="center"/>
        <w:outlineLvl w:val="3"/>
        <w:rPr>
          <w:rFonts w:ascii="Times New Roman" w:hAnsi="Times New Roman"/>
          <w:b/>
          <w:bCs/>
          <w:sz w:val="24"/>
          <w:szCs w:val="24"/>
          <w:lang w:eastAsia="hu-HU"/>
        </w:rPr>
      </w:pPr>
    </w:p>
    <w:p w14:paraId="17384472" w14:textId="77777777" w:rsidR="007E6D7A" w:rsidRPr="00A757E0" w:rsidRDefault="00C63759" w:rsidP="007E6D7A">
      <w:pPr>
        <w:spacing w:after="0" w:line="240" w:lineRule="auto"/>
        <w:jc w:val="both"/>
        <w:rPr>
          <w:rFonts w:ascii="Times New Roman" w:hAnsi="Times New Roman"/>
          <w:sz w:val="24"/>
          <w:szCs w:val="24"/>
          <w:lang w:eastAsia="hu-HU"/>
        </w:rPr>
      </w:pPr>
      <w:r w:rsidRPr="00A757E0">
        <w:rPr>
          <w:rFonts w:ascii="Times New Roman" w:hAnsi="Times New Roman"/>
          <w:b/>
          <w:bCs/>
          <w:sz w:val="24"/>
          <w:szCs w:val="24"/>
          <w:lang w:eastAsia="hu-HU"/>
        </w:rPr>
        <w:t>158</w:t>
      </w:r>
      <w:r w:rsidR="007E6D7A" w:rsidRPr="00A757E0">
        <w:rPr>
          <w:rFonts w:ascii="Times New Roman" w:hAnsi="Times New Roman"/>
          <w:b/>
          <w:bCs/>
          <w:sz w:val="24"/>
          <w:szCs w:val="24"/>
          <w:lang w:eastAsia="hu-HU"/>
        </w:rPr>
        <w:t xml:space="preserve">. § </w:t>
      </w:r>
      <w:r w:rsidR="007E6D7A" w:rsidRPr="00A757E0">
        <w:rPr>
          <w:rFonts w:ascii="Times New Roman" w:hAnsi="Times New Roman"/>
          <w:bCs/>
          <w:sz w:val="24"/>
          <w:szCs w:val="24"/>
          <w:lang w:eastAsia="hu-HU"/>
        </w:rPr>
        <w:t>(1)</w:t>
      </w:r>
      <w:r w:rsidR="007E6D7A" w:rsidRPr="00A757E0">
        <w:rPr>
          <w:rFonts w:ascii="Times New Roman" w:hAnsi="Times New Roman"/>
          <w:sz w:val="24"/>
          <w:szCs w:val="24"/>
          <w:lang w:eastAsia="hu-HU"/>
        </w:rPr>
        <w:t xml:space="preserve"> A Közbeszerzési Döntőbizottság a határozatát a Közbeszerzési Hatóság nevében hozza meg.</w:t>
      </w:r>
    </w:p>
    <w:p w14:paraId="64A6923E"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lastRenderedPageBreak/>
        <w:t>(2)</w:t>
      </w:r>
      <w:r w:rsidRPr="00A757E0">
        <w:rPr>
          <w:rFonts w:ascii="Times New Roman" w:hAnsi="Times New Roman"/>
          <w:sz w:val="24"/>
          <w:szCs w:val="24"/>
          <w:lang w:eastAsia="hu-HU"/>
        </w:rPr>
        <w:t xml:space="preserve"> A Közbeszerzési Döntőbizottság határozatában</w:t>
      </w:r>
    </w:p>
    <w:p w14:paraId="654543A4"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i/>
          <w:iCs/>
          <w:sz w:val="24"/>
          <w:szCs w:val="24"/>
          <w:lang w:eastAsia="hu-HU"/>
        </w:rPr>
        <w:t xml:space="preserve">a) </w:t>
      </w:r>
      <w:r w:rsidRPr="00A757E0">
        <w:rPr>
          <w:rFonts w:ascii="Times New Roman" w:hAnsi="Times New Roman"/>
          <w:sz w:val="24"/>
          <w:szCs w:val="24"/>
          <w:lang w:eastAsia="hu-HU"/>
        </w:rPr>
        <w:t>az alaptalan kérelmet elutasítja</w:t>
      </w:r>
      <w:r w:rsidR="006728A7" w:rsidRPr="00A757E0">
        <w:rPr>
          <w:rFonts w:ascii="Times New Roman" w:hAnsi="Times New Roman"/>
          <w:sz w:val="24"/>
          <w:szCs w:val="24"/>
          <w:lang w:eastAsia="hu-HU"/>
        </w:rPr>
        <w:t>,</w:t>
      </w:r>
    </w:p>
    <w:p w14:paraId="2D40D2BB" w14:textId="77777777" w:rsidR="007E6D7A" w:rsidRPr="00A757E0" w:rsidRDefault="00E0662C" w:rsidP="007E6D7A">
      <w:pPr>
        <w:spacing w:after="0" w:line="240" w:lineRule="auto"/>
        <w:jc w:val="both"/>
        <w:rPr>
          <w:rFonts w:ascii="Times New Roman" w:hAnsi="Times New Roman"/>
          <w:sz w:val="24"/>
          <w:szCs w:val="24"/>
          <w:lang w:eastAsia="hu-HU"/>
        </w:rPr>
      </w:pPr>
      <w:r w:rsidRPr="00A757E0">
        <w:rPr>
          <w:rFonts w:ascii="Times New Roman" w:hAnsi="Times New Roman"/>
          <w:i/>
          <w:iCs/>
          <w:sz w:val="24"/>
          <w:szCs w:val="24"/>
          <w:lang w:eastAsia="hu-HU"/>
        </w:rPr>
        <w:t>b</w:t>
      </w:r>
      <w:r w:rsidR="007E6D7A" w:rsidRPr="00A757E0">
        <w:rPr>
          <w:rFonts w:ascii="Times New Roman" w:hAnsi="Times New Roman"/>
          <w:i/>
          <w:iCs/>
          <w:sz w:val="24"/>
          <w:szCs w:val="24"/>
          <w:lang w:eastAsia="hu-HU"/>
        </w:rPr>
        <w:t xml:space="preserve">) </w:t>
      </w:r>
      <w:r w:rsidR="007E6D7A" w:rsidRPr="00A757E0">
        <w:rPr>
          <w:rFonts w:ascii="Times New Roman" w:hAnsi="Times New Roman"/>
          <w:sz w:val="24"/>
          <w:szCs w:val="24"/>
          <w:lang w:eastAsia="hu-HU"/>
        </w:rPr>
        <w:t>megállapítja a jogsértés megtörténtét</w:t>
      </w:r>
      <w:r w:rsidR="006728A7" w:rsidRPr="00A757E0">
        <w:rPr>
          <w:rFonts w:ascii="Times New Roman" w:hAnsi="Times New Roman"/>
          <w:sz w:val="24"/>
          <w:szCs w:val="24"/>
          <w:lang w:eastAsia="hu-HU"/>
        </w:rPr>
        <w:t>,</w:t>
      </w:r>
    </w:p>
    <w:p w14:paraId="2AE115D8" w14:textId="77777777" w:rsidR="007E6D7A" w:rsidRPr="00A757E0" w:rsidRDefault="00E0662C" w:rsidP="007E6D7A">
      <w:pPr>
        <w:spacing w:after="0" w:line="240" w:lineRule="auto"/>
        <w:jc w:val="both"/>
        <w:rPr>
          <w:rFonts w:ascii="Times New Roman" w:hAnsi="Times New Roman"/>
          <w:sz w:val="24"/>
          <w:szCs w:val="24"/>
          <w:lang w:eastAsia="hu-HU"/>
        </w:rPr>
      </w:pPr>
      <w:r w:rsidRPr="00A757E0">
        <w:rPr>
          <w:rFonts w:ascii="Times New Roman" w:hAnsi="Times New Roman"/>
          <w:i/>
          <w:iCs/>
          <w:sz w:val="24"/>
          <w:szCs w:val="24"/>
          <w:lang w:eastAsia="hu-HU"/>
        </w:rPr>
        <w:t>c</w:t>
      </w:r>
      <w:r w:rsidR="007E6D7A" w:rsidRPr="00A757E0">
        <w:rPr>
          <w:rFonts w:ascii="Times New Roman" w:hAnsi="Times New Roman"/>
          <w:i/>
          <w:iCs/>
          <w:sz w:val="24"/>
          <w:szCs w:val="24"/>
          <w:lang w:eastAsia="hu-HU"/>
        </w:rPr>
        <w:t xml:space="preserve">) </w:t>
      </w:r>
      <w:r w:rsidR="007E6D7A" w:rsidRPr="00A757E0">
        <w:rPr>
          <w:rFonts w:ascii="Times New Roman" w:hAnsi="Times New Roman"/>
          <w:sz w:val="24"/>
          <w:szCs w:val="24"/>
          <w:lang w:eastAsia="hu-HU"/>
        </w:rPr>
        <w:t>megállapítja a jogsértés megtörténtét és alkalmazza a (3) bekezdésben felsorolt jogkövetkezményeket</w:t>
      </w:r>
      <w:r w:rsidR="006728A7" w:rsidRPr="00A757E0">
        <w:rPr>
          <w:rFonts w:ascii="Times New Roman" w:hAnsi="Times New Roman"/>
          <w:sz w:val="24"/>
          <w:szCs w:val="24"/>
          <w:lang w:eastAsia="hu-HU"/>
        </w:rPr>
        <w:t>,</w:t>
      </w:r>
    </w:p>
    <w:p w14:paraId="180FC501" w14:textId="77777777" w:rsidR="007E6D7A" w:rsidRPr="00A757E0" w:rsidRDefault="00E0662C" w:rsidP="007E6D7A">
      <w:pPr>
        <w:spacing w:after="0" w:line="240" w:lineRule="auto"/>
        <w:jc w:val="both"/>
        <w:rPr>
          <w:rFonts w:ascii="Times New Roman" w:hAnsi="Times New Roman"/>
          <w:sz w:val="24"/>
          <w:szCs w:val="24"/>
          <w:lang w:eastAsia="hu-HU"/>
        </w:rPr>
      </w:pPr>
      <w:r w:rsidRPr="00A757E0">
        <w:rPr>
          <w:rFonts w:ascii="Times New Roman" w:hAnsi="Times New Roman"/>
          <w:i/>
          <w:iCs/>
          <w:sz w:val="24"/>
          <w:szCs w:val="24"/>
          <w:lang w:eastAsia="hu-HU"/>
        </w:rPr>
        <w:t>d</w:t>
      </w:r>
      <w:r w:rsidR="007E6D7A" w:rsidRPr="00A757E0">
        <w:rPr>
          <w:rFonts w:ascii="Times New Roman" w:hAnsi="Times New Roman"/>
          <w:i/>
          <w:iCs/>
          <w:sz w:val="24"/>
          <w:szCs w:val="24"/>
          <w:lang w:eastAsia="hu-HU"/>
        </w:rPr>
        <w:t xml:space="preserve">) </w:t>
      </w:r>
      <w:r w:rsidR="007E6D7A" w:rsidRPr="00A757E0">
        <w:rPr>
          <w:rFonts w:ascii="Times New Roman" w:hAnsi="Times New Roman"/>
          <w:sz w:val="24"/>
          <w:szCs w:val="24"/>
          <w:lang w:eastAsia="hu-HU"/>
        </w:rPr>
        <w:t>a (6) bekezdésben meghatározott esetekben a jogsértés megállapítása mellett bírságot szab ki</w:t>
      </w:r>
      <w:r w:rsidR="006728A7" w:rsidRPr="00A757E0">
        <w:rPr>
          <w:rFonts w:ascii="Times New Roman" w:hAnsi="Times New Roman"/>
          <w:sz w:val="24"/>
          <w:szCs w:val="24"/>
          <w:lang w:eastAsia="hu-HU"/>
        </w:rPr>
        <w:t>, vagy</w:t>
      </w:r>
    </w:p>
    <w:p w14:paraId="3005806B" w14:textId="77777777" w:rsidR="007E6D7A" w:rsidRPr="00A757E0" w:rsidRDefault="00E0662C" w:rsidP="007E6D7A">
      <w:pPr>
        <w:spacing w:after="0" w:line="240" w:lineRule="auto"/>
        <w:jc w:val="both"/>
        <w:rPr>
          <w:rFonts w:ascii="Times New Roman" w:hAnsi="Times New Roman"/>
          <w:sz w:val="24"/>
          <w:szCs w:val="24"/>
          <w:lang w:eastAsia="hu-HU"/>
        </w:rPr>
      </w:pPr>
      <w:r w:rsidRPr="00A757E0">
        <w:rPr>
          <w:rFonts w:ascii="Times New Roman" w:hAnsi="Times New Roman"/>
          <w:i/>
          <w:iCs/>
          <w:sz w:val="24"/>
          <w:szCs w:val="24"/>
          <w:lang w:eastAsia="hu-HU"/>
        </w:rPr>
        <w:t>e</w:t>
      </w:r>
      <w:r w:rsidR="007E6D7A" w:rsidRPr="00A757E0">
        <w:rPr>
          <w:rFonts w:ascii="Times New Roman" w:hAnsi="Times New Roman"/>
          <w:i/>
          <w:iCs/>
          <w:sz w:val="24"/>
          <w:szCs w:val="24"/>
          <w:lang w:eastAsia="hu-HU"/>
        </w:rPr>
        <w:t xml:space="preserve">) </w:t>
      </w:r>
      <w:r w:rsidR="007E6D7A" w:rsidRPr="00A757E0">
        <w:rPr>
          <w:rFonts w:ascii="Times New Roman" w:hAnsi="Times New Roman"/>
          <w:sz w:val="24"/>
          <w:szCs w:val="24"/>
          <w:lang w:eastAsia="hu-HU"/>
        </w:rPr>
        <w:t>megállapítja a jogsértés megtörténtét és eltiltja az ajánlattevőt, alvállalkozót vagy a beszerzési eljárásban részt vett más szervezetet vagy személyt a beszerzési eljárásban való részvételtől.</w:t>
      </w:r>
    </w:p>
    <w:p w14:paraId="5E1C6688"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(3)</w:t>
      </w:r>
      <w:r w:rsidRPr="00A757E0">
        <w:rPr>
          <w:rFonts w:ascii="Times New Roman" w:hAnsi="Times New Roman"/>
          <w:sz w:val="24"/>
          <w:szCs w:val="24"/>
          <w:lang w:eastAsia="hu-HU"/>
        </w:rPr>
        <w:t xml:space="preserve"> </w:t>
      </w:r>
      <w:r w:rsidR="006728A7" w:rsidRPr="00A757E0">
        <w:rPr>
          <w:rFonts w:ascii="Times New Roman" w:hAnsi="Times New Roman"/>
          <w:sz w:val="24"/>
          <w:szCs w:val="24"/>
          <w:lang w:eastAsia="hu-HU"/>
        </w:rPr>
        <w:t xml:space="preserve">Ha </w:t>
      </w:r>
      <w:r w:rsidRPr="00A757E0">
        <w:rPr>
          <w:rFonts w:ascii="Times New Roman" w:hAnsi="Times New Roman"/>
          <w:sz w:val="24"/>
          <w:szCs w:val="24"/>
          <w:lang w:eastAsia="hu-HU"/>
        </w:rPr>
        <w:t>a Közbeszerzési Döntőbizottság határozatában jogsértést állapít meg,</w:t>
      </w:r>
    </w:p>
    <w:p w14:paraId="02964B33"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i/>
          <w:iCs/>
          <w:sz w:val="24"/>
          <w:szCs w:val="24"/>
          <w:lang w:eastAsia="hu-HU"/>
        </w:rPr>
        <w:t xml:space="preserve">a) </w:t>
      </w:r>
      <w:r w:rsidRPr="00A757E0">
        <w:rPr>
          <w:rFonts w:ascii="Times New Roman" w:hAnsi="Times New Roman"/>
          <w:sz w:val="24"/>
          <w:szCs w:val="24"/>
          <w:lang w:eastAsia="hu-HU"/>
        </w:rPr>
        <w:t>a beszerzési eljárás befejezése előtt felhívhatja a jogsértőt az e törvénynek megfelelő eljárásra, illetve az ajánlatkérő döntésének meghozatalát feltételhez kötheti</w:t>
      </w:r>
      <w:r w:rsidR="006728A7" w:rsidRPr="00A757E0">
        <w:rPr>
          <w:rFonts w:ascii="Times New Roman" w:hAnsi="Times New Roman"/>
          <w:sz w:val="24"/>
          <w:szCs w:val="24"/>
          <w:lang w:eastAsia="hu-HU"/>
        </w:rPr>
        <w:t>,</w:t>
      </w:r>
    </w:p>
    <w:p w14:paraId="5ACF8432"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i/>
          <w:iCs/>
          <w:sz w:val="24"/>
          <w:szCs w:val="24"/>
          <w:lang w:eastAsia="hu-HU"/>
        </w:rPr>
        <w:t xml:space="preserve">b) </w:t>
      </w:r>
      <w:r w:rsidRPr="00A757E0">
        <w:rPr>
          <w:rFonts w:ascii="Times New Roman" w:hAnsi="Times New Roman"/>
          <w:sz w:val="24"/>
          <w:szCs w:val="24"/>
          <w:lang w:eastAsia="hu-HU"/>
        </w:rPr>
        <w:t>megsemmisítheti az ajánlatkérőnek a beszerzési eljárás során hozott vagy azt lezáró döntését, ha e döntés alapján a szerződést még nem kötötték meg</w:t>
      </w:r>
      <w:r w:rsidR="006728A7" w:rsidRPr="00A757E0">
        <w:rPr>
          <w:rFonts w:ascii="Times New Roman" w:hAnsi="Times New Roman"/>
          <w:sz w:val="24"/>
          <w:szCs w:val="24"/>
          <w:lang w:eastAsia="hu-HU"/>
        </w:rPr>
        <w:t>, vagy</w:t>
      </w:r>
    </w:p>
    <w:p w14:paraId="660F537F"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i/>
          <w:iCs/>
          <w:sz w:val="24"/>
          <w:szCs w:val="24"/>
          <w:lang w:eastAsia="hu-HU"/>
        </w:rPr>
        <w:t xml:space="preserve">c) </w:t>
      </w:r>
      <w:r w:rsidRPr="00A757E0">
        <w:rPr>
          <w:rFonts w:ascii="Times New Roman" w:hAnsi="Times New Roman"/>
          <w:sz w:val="24"/>
          <w:szCs w:val="24"/>
          <w:lang w:eastAsia="hu-HU"/>
        </w:rPr>
        <w:t>bírságot szabhat ki a jogsértő szervezettel vagy személlyel, valamint a jogsértésért felelős személlyel vagy a szervezettel jogviszonyban álló, a jogsértésért felelős személlyel és szervezettel szemben.</w:t>
      </w:r>
    </w:p>
    <w:p w14:paraId="75031E1A"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(4)</w:t>
      </w:r>
      <w:r w:rsidRPr="00A757E0">
        <w:rPr>
          <w:rFonts w:ascii="Times New Roman" w:hAnsi="Times New Roman"/>
          <w:sz w:val="24"/>
          <w:szCs w:val="24"/>
          <w:lang w:eastAsia="hu-HU"/>
        </w:rPr>
        <w:t xml:space="preserve"> A (3) bekezdés </w:t>
      </w:r>
      <w:r w:rsidRPr="00A757E0">
        <w:rPr>
          <w:rFonts w:ascii="Times New Roman" w:hAnsi="Times New Roman"/>
          <w:i/>
          <w:iCs/>
          <w:sz w:val="24"/>
          <w:szCs w:val="24"/>
          <w:lang w:eastAsia="hu-HU"/>
        </w:rPr>
        <w:t xml:space="preserve">c) </w:t>
      </w:r>
      <w:r w:rsidRPr="00A757E0">
        <w:rPr>
          <w:rFonts w:ascii="Times New Roman" w:hAnsi="Times New Roman"/>
          <w:sz w:val="24"/>
          <w:szCs w:val="24"/>
          <w:lang w:eastAsia="hu-HU"/>
        </w:rPr>
        <w:t xml:space="preserve">pontja szerinti bírság összege </w:t>
      </w:r>
      <w:r w:rsidR="006F4F9C" w:rsidRPr="00A757E0">
        <w:rPr>
          <w:rFonts w:ascii="Times New Roman" w:hAnsi="Times New Roman"/>
          <w:sz w:val="24"/>
          <w:szCs w:val="24"/>
          <w:lang w:eastAsia="hu-HU"/>
        </w:rPr>
        <w:t xml:space="preserve">– </w:t>
      </w:r>
      <w:r w:rsidRPr="00A757E0">
        <w:rPr>
          <w:rFonts w:ascii="Times New Roman" w:hAnsi="Times New Roman"/>
          <w:sz w:val="24"/>
          <w:szCs w:val="24"/>
          <w:lang w:eastAsia="hu-HU"/>
        </w:rPr>
        <w:t xml:space="preserve">a (10) bekezdésben foglaltak figyelembevételével </w:t>
      </w:r>
      <w:r w:rsidR="006F4F9C" w:rsidRPr="00A757E0">
        <w:rPr>
          <w:rFonts w:ascii="Times New Roman" w:hAnsi="Times New Roman"/>
          <w:sz w:val="24"/>
          <w:szCs w:val="24"/>
          <w:lang w:eastAsia="hu-HU"/>
        </w:rPr>
        <w:t xml:space="preserve">– </w:t>
      </w:r>
      <w:r w:rsidRPr="00A757E0">
        <w:rPr>
          <w:rFonts w:ascii="Times New Roman" w:hAnsi="Times New Roman"/>
          <w:sz w:val="24"/>
          <w:szCs w:val="24"/>
          <w:lang w:eastAsia="hu-HU"/>
        </w:rPr>
        <w:t>a beszerzési eljárás becsült értékének, illetve részajánlattétel esetében a jogorvoslattal érintett rész értékének legfeljebb 5%-a.</w:t>
      </w:r>
    </w:p>
    <w:p w14:paraId="13A6CC06"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(5)</w:t>
      </w:r>
      <w:r w:rsidRPr="00A757E0">
        <w:rPr>
          <w:rFonts w:ascii="Times New Roman" w:hAnsi="Times New Roman"/>
          <w:sz w:val="24"/>
          <w:szCs w:val="24"/>
          <w:lang w:eastAsia="hu-HU"/>
        </w:rPr>
        <w:t xml:space="preserve"> A Közbeszerzési Döntőbizottság a jogsértés megállapítása mellett bírságot szab ki, ha</w:t>
      </w:r>
    </w:p>
    <w:p w14:paraId="00EDD056"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i/>
          <w:iCs/>
          <w:sz w:val="24"/>
          <w:szCs w:val="24"/>
          <w:lang w:eastAsia="hu-HU"/>
        </w:rPr>
        <w:t xml:space="preserve">a) </w:t>
      </w:r>
      <w:r w:rsidRPr="00A757E0">
        <w:rPr>
          <w:rFonts w:ascii="Times New Roman" w:hAnsi="Times New Roman"/>
          <w:sz w:val="24"/>
          <w:szCs w:val="24"/>
          <w:lang w:eastAsia="hu-HU"/>
        </w:rPr>
        <w:t>a jogsértés a beszerzési eljárás jogtalan mellőzésével valósult meg</w:t>
      </w:r>
      <w:r w:rsidR="006728A7" w:rsidRPr="00A757E0">
        <w:rPr>
          <w:rFonts w:ascii="Times New Roman" w:hAnsi="Times New Roman"/>
          <w:sz w:val="24"/>
          <w:szCs w:val="24"/>
          <w:lang w:eastAsia="hu-HU"/>
        </w:rPr>
        <w:t>,</w:t>
      </w:r>
    </w:p>
    <w:p w14:paraId="3E5E11AA"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i/>
          <w:iCs/>
          <w:sz w:val="24"/>
          <w:szCs w:val="24"/>
          <w:lang w:eastAsia="hu-HU"/>
        </w:rPr>
        <w:t xml:space="preserve">b) </w:t>
      </w:r>
      <w:r w:rsidRPr="00A757E0">
        <w:rPr>
          <w:rFonts w:ascii="Times New Roman" w:hAnsi="Times New Roman"/>
          <w:sz w:val="24"/>
          <w:szCs w:val="24"/>
          <w:lang w:eastAsia="hu-HU"/>
        </w:rPr>
        <w:t>a felek a szerződéskötési moratóriumra vonatkozó szabályok megsértésével kötöttek szerződést</w:t>
      </w:r>
      <w:r w:rsidR="006728A7" w:rsidRPr="00A757E0">
        <w:rPr>
          <w:rFonts w:ascii="Times New Roman" w:hAnsi="Times New Roman"/>
          <w:sz w:val="24"/>
          <w:szCs w:val="24"/>
          <w:lang w:eastAsia="hu-HU"/>
        </w:rPr>
        <w:t>, vagy</w:t>
      </w:r>
    </w:p>
    <w:p w14:paraId="39D876DC"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i/>
          <w:iCs/>
          <w:sz w:val="24"/>
          <w:szCs w:val="24"/>
          <w:lang w:eastAsia="hu-HU"/>
        </w:rPr>
        <w:t xml:space="preserve">c) </w:t>
      </w:r>
      <w:r w:rsidRPr="00A757E0">
        <w:rPr>
          <w:rFonts w:ascii="Times New Roman" w:hAnsi="Times New Roman"/>
          <w:sz w:val="24"/>
          <w:szCs w:val="24"/>
          <w:lang w:eastAsia="hu-HU"/>
        </w:rPr>
        <w:t>a szerződést hirdetmény nélküli tárgyalásos eljárás eredményeként úgy kötötték meg, hogy nem álltak fenn a hirdetmény nélküli tárgyalásos eljárás alkalmazhatóságának feltételei</w:t>
      </w:r>
      <w:r w:rsidR="006728A7" w:rsidRPr="00A757E0">
        <w:rPr>
          <w:rFonts w:ascii="Times New Roman" w:hAnsi="Times New Roman"/>
          <w:sz w:val="24"/>
          <w:szCs w:val="24"/>
          <w:lang w:eastAsia="hu-HU"/>
        </w:rPr>
        <w:t>.</w:t>
      </w:r>
    </w:p>
    <w:p w14:paraId="40549B88"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(6)</w:t>
      </w:r>
      <w:r w:rsidRPr="00A757E0">
        <w:rPr>
          <w:rFonts w:ascii="Times New Roman" w:hAnsi="Times New Roman"/>
          <w:sz w:val="24"/>
          <w:szCs w:val="24"/>
          <w:lang w:eastAsia="hu-HU"/>
        </w:rPr>
        <w:t xml:space="preserve"> Az (5) bekezdésben meghatározott bírság összege </w:t>
      </w:r>
      <w:r w:rsidR="006F4F9C" w:rsidRPr="00A757E0">
        <w:rPr>
          <w:rFonts w:ascii="Times New Roman" w:hAnsi="Times New Roman"/>
          <w:sz w:val="24"/>
          <w:szCs w:val="24"/>
          <w:lang w:eastAsia="hu-HU"/>
        </w:rPr>
        <w:t xml:space="preserve">– </w:t>
      </w:r>
      <w:r w:rsidRPr="00A757E0">
        <w:rPr>
          <w:rFonts w:ascii="Times New Roman" w:hAnsi="Times New Roman"/>
          <w:sz w:val="24"/>
          <w:szCs w:val="24"/>
          <w:lang w:eastAsia="hu-HU"/>
        </w:rPr>
        <w:t xml:space="preserve">a (10) bekezdésben foglaltak figyelembevételével </w:t>
      </w:r>
      <w:r w:rsidR="006F4F9C" w:rsidRPr="00A757E0">
        <w:rPr>
          <w:rFonts w:ascii="Times New Roman" w:hAnsi="Times New Roman"/>
          <w:sz w:val="24"/>
          <w:szCs w:val="24"/>
          <w:lang w:eastAsia="hu-HU"/>
        </w:rPr>
        <w:t xml:space="preserve">– </w:t>
      </w:r>
      <w:r w:rsidRPr="00A757E0">
        <w:rPr>
          <w:rFonts w:ascii="Times New Roman" w:hAnsi="Times New Roman"/>
          <w:sz w:val="24"/>
          <w:szCs w:val="24"/>
          <w:lang w:eastAsia="hu-HU"/>
        </w:rPr>
        <w:t>a köbeszerzési eljárás becsült értékének, illetve részajánlattétel esetén a jogorvoslattal érintett rész értékének, a beszerzési eljárás jogtalan mellőzése esetén a szerződés értékének legfeljebb 5%-a.</w:t>
      </w:r>
    </w:p>
    <w:p w14:paraId="08DF806F"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(7)</w:t>
      </w:r>
      <w:r w:rsidRPr="00A757E0">
        <w:rPr>
          <w:rFonts w:ascii="Times New Roman" w:hAnsi="Times New Roman"/>
          <w:sz w:val="24"/>
          <w:szCs w:val="24"/>
          <w:lang w:eastAsia="hu-HU"/>
        </w:rPr>
        <w:t xml:space="preserve"> A Közbeszerzési Döntőbizottság a (2) bekezdés </w:t>
      </w:r>
      <w:r w:rsidR="00006B7F" w:rsidRPr="00A757E0">
        <w:rPr>
          <w:rFonts w:ascii="Times New Roman" w:hAnsi="Times New Roman"/>
          <w:i/>
          <w:iCs/>
          <w:sz w:val="24"/>
          <w:szCs w:val="24"/>
          <w:lang w:eastAsia="hu-HU"/>
        </w:rPr>
        <w:t>e</w:t>
      </w:r>
      <w:r w:rsidRPr="00A757E0">
        <w:rPr>
          <w:rFonts w:ascii="Times New Roman" w:hAnsi="Times New Roman"/>
          <w:i/>
          <w:iCs/>
          <w:sz w:val="24"/>
          <w:szCs w:val="24"/>
          <w:lang w:eastAsia="hu-HU"/>
        </w:rPr>
        <w:t xml:space="preserve">) </w:t>
      </w:r>
      <w:r w:rsidRPr="00A757E0">
        <w:rPr>
          <w:rFonts w:ascii="Times New Roman" w:hAnsi="Times New Roman"/>
          <w:sz w:val="24"/>
          <w:szCs w:val="24"/>
          <w:lang w:eastAsia="hu-HU"/>
        </w:rPr>
        <w:t xml:space="preserve">pontja alapján a jogsértés megállapítása mellett köteles az ajánlattevőt, alvállalkozót vagy a beszerzési eljárásban részt vett más szervezetet vagy személyt </w:t>
      </w:r>
      <w:r w:rsidR="006728A7" w:rsidRPr="00A757E0">
        <w:rPr>
          <w:rFonts w:ascii="Times New Roman" w:hAnsi="Times New Roman"/>
          <w:sz w:val="24"/>
          <w:szCs w:val="24"/>
          <w:lang w:eastAsia="hu-HU"/>
        </w:rPr>
        <w:t>–</w:t>
      </w:r>
      <w:r w:rsidRPr="00A757E0">
        <w:rPr>
          <w:rFonts w:ascii="Times New Roman" w:hAnsi="Times New Roman"/>
          <w:sz w:val="24"/>
          <w:szCs w:val="24"/>
          <w:lang w:eastAsia="hu-HU"/>
        </w:rPr>
        <w:t xml:space="preserve"> a (10) bekezdésében foglaltak figyelembevételével </w:t>
      </w:r>
      <w:r w:rsidR="006728A7" w:rsidRPr="00A757E0">
        <w:rPr>
          <w:rFonts w:ascii="Times New Roman" w:hAnsi="Times New Roman"/>
          <w:sz w:val="24"/>
          <w:szCs w:val="24"/>
          <w:lang w:eastAsia="hu-HU"/>
        </w:rPr>
        <w:t>–</w:t>
      </w:r>
      <w:r w:rsidRPr="00A757E0">
        <w:rPr>
          <w:rFonts w:ascii="Times New Roman" w:hAnsi="Times New Roman"/>
          <w:sz w:val="24"/>
          <w:szCs w:val="24"/>
          <w:lang w:eastAsia="hu-HU"/>
        </w:rPr>
        <w:t xml:space="preserve"> fél évtől három évig terjedő időszakra eltiltani a beszerzési eljárásban való részvételtől, ha</w:t>
      </w:r>
    </w:p>
    <w:p w14:paraId="014ED581"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i/>
          <w:iCs/>
          <w:sz w:val="24"/>
          <w:szCs w:val="24"/>
          <w:lang w:eastAsia="hu-HU"/>
        </w:rPr>
        <w:t xml:space="preserve">a) </w:t>
      </w:r>
      <w:r w:rsidRPr="00A757E0">
        <w:rPr>
          <w:rFonts w:ascii="Times New Roman" w:hAnsi="Times New Roman"/>
          <w:sz w:val="24"/>
          <w:szCs w:val="24"/>
          <w:lang w:eastAsia="hu-HU"/>
        </w:rPr>
        <w:t xml:space="preserve">az a beszerzési eljárás során, illetve beszerzési eljárással kapcsolatban hamis adatot szolgáltatott vagy hamis nyilatkozatot tett és a kizárásnak a 45. § (1) bekezdés </w:t>
      </w:r>
      <w:r w:rsidR="006728A7" w:rsidRPr="00A757E0">
        <w:rPr>
          <w:rFonts w:ascii="Times New Roman" w:hAnsi="Times New Roman"/>
          <w:i/>
          <w:iCs/>
          <w:sz w:val="24"/>
          <w:szCs w:val="24"/>
          <w:lang w:eastAsia="hu-HU"/>
        </w:rPr>
        <w:t>10</w:t>
      </w:r>
      <w:r w:rsidRPr="00A757E0">
        <w:rPr>
          <w:rFonts w:ascii="Times New Roman" w:hAnsi="Times New Roman"/>
          <w:i/>
          <w:iCs/>
          <w:sz w:val="24"/>
          <w:szCs w:val="24"/>
          <w:lang w:eastAsia="hu-HU"/>
        </w:rPr>
        <w:t xml:space="preserve">. </w:t>
      </w:r>
      <w:r w:rsidRPr="00A757E0">
        <w:rPr>
          <w:rFonts w:ascii="Times New Roman" w:hAnsi="Times New Roman"/>
          <w:sz w:val="24"/>
          <w:szCs w:val="24"/>
          <w:lang w:eastAsia="hu-HU"/>
        </w:rPr>
        <w:t>pontja szerinti feltételei fennállnak</w:t>
      </w:r>
      <w:r w:rsidR="006728A7" w:rsidRPr="00A757E0">
        <w:rPr>
          <w:rFonts w:ascii="Times New Roman" w:hAnsi="Times New Roman"/>
          <w:sz w:val="24"/>
          <w:szCs w:val="24"/>
          <w:lang w:eastAsia="hu-HU"/>
        </w:rPr>
        <w:t>, vagy</w:t>
      </w:r>
    </w:p>
    <w:p w14:paraId="48616BA9"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i/>
          <w:iCs/>
          <w:sz w:val="24"/>
          <w:szCs w:val="24"/>
          <w:lang w:eastAsia="hu-HU"/>
        </w:rPr>
        <w:t xml:space="preserve">b) </w:t>
      </w:r>
      <w:r w:rsidRPr="00A757E0">
        <w:rPr>
          <w:rFonts w:ascii="Times New Roman" w:hAnsi="Times New Roman"/>
          <w:sz w:val="24"/>
          <w:szCs w:val="24"/>
          <w:lang w:eastAsia="hu-HU"/>
        </w:rPr>
        <w:t>az a beszerzési eljárásban megkísérelte jogtalanul befolyásolni az ajánlatkérő döntéshozatali folyamatát, vagy olyan bizalmas információt kísérelt megszerezni, amely jogtalan előnyt biztosítana számára a közbeszerzési eljárásban.</w:t>
      </w:r>
    </w:p>
    <w:p w14:paraId="5C6C1C45"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(8)</w:t>
      </w:r>
      <w:r w:rsidRPr="00A757E0">
        <w:rPr>
          <w:rFonts w:ascii="Times New Roman" w:hAnsi="Times New Roman"/>
          <w:sz w:val="24"/>
          <w:szCs w:val="24"/>
          <w:lang w:eastAsia="hu-HU"/>
        </w:rPr>
        <w:t xml:space="preserve"> A Közbeszerzési Döntőbizottság a (2) bekezdés </w:t>
      </w:r>
      <w:r w:rsidR="00006B7F" w:rsidRPr="00A757E0">
        <w:rPr>
          <w:rFonts w:ascii="Times New Roman" w:hAnsi="Times New Roman"/>
          <w:i/>
          <w:iCs/>
          <w:sz w:val="24"/>
          <w:szCs w:val="24"/>
          <w:lang w:eastAsia="hu-HU"/>
        </w:rPr>
        <w:t>e</w:t>
      </w:r>
      <w:r w:rsidRPr="00A757E0">
        <w:rPr>
          <w:rFonts w:ascii="Times New Roman" w:hAnsi="Times New Roman"/>
          <w:i/>
          <w:iCs/>
          <w:sz w:val="24"/>
          <w:szCs w:val="24"/>
          <w:lang w:eastAsia="hu-HU"/>
        </w:rPr>
        <w:t xml:space="preserve">) </w:t>
      </w:r>
      <w:r w:rsidRPr="00A757E0">
        <w:rPr>
          <w:rFonts w:ascii="Times New Roman" w:hAnsi="Times New Roman"/>
          <w:sz w:val="24"/>
          <w:szCs w:val="24"/>
          <w:lang w:eastAsia="hu-HU"/>
        </w:rPr>
        <w:t xml:space="preserve">pontja alapján a jogsértés megállapítása mellett </w:t>
      </w:r>
      <w:r w:rsidR="006728A7" w:rsidRPr="00A757E0">
        <w:rPr>
          <w:rFonts w:ascii="Times New Roman" w:hAnsi="Times New Roman"/>
          <w:sz w:val="24"/>
          <w:szCs w:val="24"/>
          <w:lang w:eastAsia="hu-HU"/>
        </w:rPr>
        <w:t xml:space="preserve">eltiltja </w:t>
      </w:r>
      <w:r w:rsidRPr="00A757E0">
        <w:rPr>
          <w:rFonts w:ascii="Times New Roman" w:hAnsi="Times New Roman"/>
          <w:sz w:val="24"/>
          <w:szCs w:val="24"/>
          <w:lang w:eastAsia="hu-HU"/>
        </w:rPr>
        <w:t>az ajánlattevőt, alvállalkozót vagy a beszerzési eljárásban részt vett más szervezetet vagy személyt - a (10) bekezdésben foglaltak figyelembevételével - a beszerzési eljárásban való részvételtől, ha a 9. § szerinti összeférhetetlenségből, illetve a beszerzési eljárás előkészítésébe való előzetes bevonásból eredő versenytorzulást az adott eljárásban való részvételtől való eltiltásán kívül nem lehet más, kevésbé kényszerítő intézkedésekkel hatékonyan orvosolni.</w:t>
      </w:r>
    </w:p>
    <w:p w14:paraId="3A855B42"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(9)</w:t>
      </w:r>
      <w:r w:rsidRPr="00A757E0">
        <w:rPr>
          <w:rFonts w:ascii="Times New Roman" w:hAnsi="Times New Roman"/>
          <w:sz w:val="24"/>
          <w:szCs w:val="24"/>
          <w:lang w:eastAsia="hu-HU"/>
        </w:rPr>
        <w:t xml:space="preserve"> A (7) bekezdés alkalmazásában a Közbeszerzési Döntőbizottság az ajánlattevőt, alvállalkozót, illetve a beszerzési eljárásban részt vett más szervezetet vagy személyt nemcsak </w:t>
      </w:r>
      <w:r w:rsidRPr="00A757E0">
        <w:rPr>
          <w:rFonts w:ascii="Times New Roman" w:hAnsi="Times New Roman"/>
          <w:sz w:val="24"/>
          <w:szCs w:val="24"/>
          <w:lang w:eastAsia="hu-HU"/>
        </w:rPr>
        <w:lastRenderedPageBreak/>
        <w:t xml:space="preserve">a jövőre nézve, hanem a vizsgált beszerzési eljárásban, továbbá egyéb folyamatban lévő beszerzési eljárás vonatkozásában is </w:t>
      </w:r>
      <w:r w:rsidR="006728A7" w:rsidRPr="00A757E0">
        <w:rPr>
          <w:rFonts w:ascii="Times New Roman" w:hAnsi="Times New Roman"/>
          <w:sz w:val="24"/>
          <w:szCs w:val="24"/>
          <w:lang w:eastAsia="hu-HU"/>
        </w:rPr>
        <w:t>eltiltja</w:t>
      </w:r>
      <w:r w:rsidRPr="00A757E0">
        <w:rPr>
          <w:rFonts w:ascii="Times New Roman" w:hAnsi="Times New Roman"/>
          <w:sz w:val="24"/>
          <w:szCs w:val="24"/>
          <w:lang w:eastAsia="hu-HU"/>
        </w:rPr>
        <w:t xml:space="preserve"> a beszerzési eljárásban való részvételtől, illetve a szerződés megkötésétől, ha az érintett eljárásokban az eljárás eredményének megküldésére még nem került sor. A (8) bekezdés szerinti esetben a Közbeszerzési Döntőbizottság az ajánlattevőt, alvállalkozót, illetve a beszerzési eljárásban részt vett más szervezetet vagy személyt kizárólag a vizsgált beszerzési eljárásban tilthatja el a beszerzési eljárásban való részvételtől, illetve a szerződés megkötésétől.</w:t>
      </w:r>
    </w:p>
    <w:p w14:paraId="290AC4CD"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(10)</w:t>
      </w:r>
      <w:r w:rsidRPr="00A757E0">
        <w:rPr>
          <w:rFonts w:ascii="Times New Roman" w:hAnsi="Times New Roman"/>
          <w:sz w:val="24"/>
          <w:szCs w:val="24"/>
          <w:lang w:eastAsia="hu-HU"/>
        </w:rPr>
        <w:t xml:space="preserve"> A Közbeszerzési Döntőbizottság annak eldöntésében, hogy indokolt-e a bírság kiszabása, valamint a bírság összegének, illetve az eltiltás időtartamának megállapításában az eset összes körülményét </w:t>
      </w:r>
      <w:r w:rsidR="006728A7" w:rsidRPr="00A757E0">
        <w:rPr>
          <w:rFonts w:ascii="Times New Roman" w:hAnsi="Times New Roman"/>
          <w:sz w:val="24"/>
          <w:szCs w:val="24"/>
          <w:lang w:eastAsia="hu-HU"/>
        </w:rPr>
        <w:t>–</w:t>
      </w:r>
      <w:r w:rsidRPr="00A757E0">
        <w:rPr>
          <w:rFonts w:ascii="Times New Roman" w:hAnsi="Times New Roman"/>
          <w:sz w:val="24"/>
          <w:szCs w:val="24"/>
          <w:lang w:eastAsia="hu-HU"/>
        </w:rPr>
        <w:t xml:space="preserve"> így különösen a jogsértés súlyát, a beszerzés tárgyát és értékét, a jogsértésnek a beszerzési eljárást lezáró döntésre gyakorolt befolyását, az e törvénybe ütköző magatartás ismételt tanúsítását, a jogsértőnek az eljárást segítő együttműködő magatartását, a jogsértés megtörténte és a jogorvoslati eljárás megindítása között eltelt hosszú időtartamot </w:t>
      </w:r>
      <w:r w:rsidR="006728A7" w:rsidRPr="00A757E0">
        <w:rPr>
          <w:rFonts w:ascii="Times New Roman" w:hAnsi="Times New Roman"/>
          <w:sz w:val="24"/>
          <w:szCs w:val="24"/>
          <w:lang w:eastAsia="hu-HU"/>
        </w:rPr>
        <w:t>–</w:t>
      </w:r>
      <w:r w:rsidRPr="00A757E0">
        <w:rPr>
          <w:rFonts w:ascii="Times New Roman" w:hAnsi="Times New Roman"/>
          <w:sz w:val="24"/>
          <w:szCs w:val="24"/>
          <w:lang w:eastAsia="hu-HU"/>
        </w:rPr>
        <w:t xml:space="preserve"> figyelembe veszi. A bírság összegének és az eltiltás időtartamának megállapításakor figyelembe kell venni azt is, ha a jogsértés nyilvánvalóan szándékos volt.</w:t>
      </w:r>
    </w:p>
    <w:p w14:paraId="1D2CAD70"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(11)</w:t>
      </w:r>
      <w:r w:rsidRPr="00A757E0">
        <w:rPr>
          <w:rFonts w:ascii="Times New Roman" w:hAnsi="Times New Roman"/>
          <w:sz w:val="24"/>
          <w:szCs w:val="24"/>
          <w:lang w:eastAsia="hu-HU"/>
        </w:rPr>
        <w:t xml:space="preserve"> Ha a Közbeszerzési Döntőbizottság megsemmisíti az ajánlatkérőnek az eljárást lezáró döntését, az ajánlatkérő köteles a határozat végrehajthatóságának időpontjától számított harminc napon belül új eljárást lezáró döntést hozni. Ha az eljárás előre láthatólag nem eredménytelen, döntése meghozatala előtt </w:t>
      </w:r>
      <w:r w:rsidR="00333DBF" w:rsidRPr="00A757E0">
        <w:rPr>
          <w:rFonts w:ascii="Times New Roman" w:hAnsi="Times New Roman"/>
          <w:sz w:val="24"/>
          <w:szCs w:val="24"/>
          <w:lang w:eastAsia="hu-HU"/>
        </w:rPr>
        <w:t>–</w:t>
      </w:r>
      <w:r w:rsidRPr="00A757E0">
        <w:rPr>
          <w:rFonts w:ascii="Times New Roman" w:hAnsi="Times New Roman"/>
          <w:sz w:val="24"/>
          <w:szCs w:val="24"/>
          <w:lang w:eastAsia="hu-HU"/>
        </w:rPr>
        <w:t xml:space="preserve"> határidő tűzésével </w:t>
      </w:r>
      <w:r w:rsidR="00333DBF" w:rsidRPr="00A757E0">
        <w:rPr>
          <w:rFonts w:ascii="Times New Roman" w:hAnsi="Times New Roman"/>
          <w:sz w:val="24"/>
          <w:szCs w:val="24"/>
          <w:lang w:eastAsia="hu-HU"/>
        </w:rPr>
        <w:t>–</w:t>
      </w:r>
      <w:r w:rsidRPr="00A757E0">
        <w:rPr>
          <w:rFonts w:ascii="Times New Roman" w:hAnsi="Times New Roman"/>
          <w:sz w:val="24"/>
          <w:szCs w:val="24"/>
          <w:lang w:eastAsia="hu-HU"/>
        </w:rPr>
        <w:t xml:space="preserve"> be kell szereznie valamennyi érvényes ajánlatot tevő nyilatkozatát arról, hogy ajánlatát fenntartja. Ha az ajánlattevő a megadott határidőben nem nyilatkozott, úgy kell tekinteni, hogy ajánlatát nem tartja fenn. Ha az ajánlatkérő az eljárásban való részvételt ajánlati biztosíték adásához kötötte, az ajánlatát fenntartó ajánlattevőnek igazolnia kell az ajánlati biztosíték fenntartását vagy újbóli rendelkezésre bocsátását az ajánlati kötöttségnek az ajánlatkérő által meghatározott új idejére.</w:t>
      </w:r>
    </w:p>
    <w:p w14:paraId="560667AB" w14:textId="77777777" w:rsidR="00006B7F" w:rsidRPr="00A757E0" w:rsidRDefault="007E6D7A" w:rsidP="005F74C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(12)</w:t>
      </w:r>
      <w:r w:rsidRPr="00A757E0">
        <w:rPr>
          <w:rFonts w:ascii="Times New Roman" w:hAnsi="Times New Roman"/>
          <w:sz w:val="24"/>
          <w:szCs w:val="24"/>
          <w:lang w:eastAsia="hu-HU"/>
        </w:rPr>
        <w:t xml:space="preserve"> Ha a Közbeszerzési Döntőbizottság </w:t>
      </w:r>
      <w:r w:rsidR="006728A7" w:rsidRPr="00A757E0">
        <w:rPr>
          <w:rFonts w:ascii="Times New Roman" w:hAnsi="Times New Roman"/>
          <w:sz w:val="24"/>
          <w:szCs w:val="24"/>
          <w:lang w:eastAsia="hu-HU"/>
        </w:rPr>
        <w:t>érdemi</w:t>
      </w:r>
      <w:r w:rsidRPr="00A757E0">
        <w:rPr>
          <w:rFonts w:ascii="Times New Roman" w:hAnsi="Times New Roman"/>
          <w:sz w:val="24"/>
          <w:szCs w:val="24"/>
          <w:lang w:eastAsia="hu-HU"/>
        </w:rPr>
        <w:t xml:space="preserve"> határozatában megállapítja a beszerzésre, illetve a beszerzési eljárásra vonatkozó jogszabályok megsértését, az ajánlatkérőként, illetve az ajánlattevőként szerződő fél </w:t>
      </w:r>
      <w:r w:rsidR="00333DBF" w:rsidRPr="00A757E0">
        <w:rPr>
          <w:rFonts w:ascii="Times New Roman" w:hAnsi="Times New Roman"/>
          <w:sz w:val="24"/>
          <w:szCs w:val="24"/>
          <w:lang w:eastAsia="hu-HU"/>
        </w:rPr>
        <w:t>–</w:t>
      </w:r>
      <w:r w:rsidRPr="00A757E0">
        <w:rPr>
          <w:rFonts w:ascii="Times New Roman" w:hAnsi="Times New Roman"/>
          <w:sz w:val="24"/>
          <w:szCs w:val="24"/>
          <w:lang w:eastAsia="hu-HU"/>
        </w:rPr>
        <w:t xml:space="preserve"> a Közbeszerzési Döntőbizottság határozatának kézbesítésétől számított harminc napon belül </w:t>
      </w:r>
      <w:r w:rsidR="00333DBF" w:rsidRPr="00A757E0">
        <w:rPr>
          <w:rFonts w:ascii="Times New Roman" w:hAnsi="Times New Roman"/>
          <w:sz w:val="24"/>
          <w:szCs w:val="24"/>
          <w:lang w:eastAsia="hu-HU"/>
        </w:rPr>
        <w:t>–</w:t>
      </w:r>
      <w:r w:rsidRPr="00A757E0">
        <w:rPr>
          <w:rFonts w:ascii="Times New Roman" w:hAnsi="Times New Roman"/>
          <w:sz w:val="24"/>
          <w:szCs w:val="24"/>
          <w:lang w:eastAsia="hu-HU"/>
        </w:rPr>
        <w:t xml:space="preserve"> elállhat az érintett beszerzési eljárás alapján megkötött szerződéstől, feltéve, hogy a jogsértés befolyásolta a beszerzési eljárást lezáró döntést.</w:t>
      </w:r>
    </w:p>
    <w:p w14:paraId="4EC3FDFC" w14:textId="77777777" w:rsidR="007E6D7A" w:rsidRPr="00A757E0" w:rsidRDefault="007E6D7A" w:rsidP="007E6D7A">
      <w:pPr>
        <w:spacing w:after="0" w:line="240" w:lineRule="auto"/>
        <w:jc w:val="center"/>
        <w:outlineLvl w:val="3"/>
        <w:rPr>
          <w:rFonts w:ascii="Times New Roman" w:hAnsi="Times New Roman"/>
          <w:b/>
          <w:bCs/>
          <w:sz w:val="24"/>
          <w:szCs w:val="24"/>
          <w:lang w:eastAsia="hu-HU"/>
        </w:rPr>
      </w:pPr>
    </w:p>
    <w:p w14:paraId="4FF397D8" w14:textId="77777777" w:rsidR="007E6D7A" w:rsidRPr="00A757E0" w:rsidRDefault="007E6D7A" w:rsidP="007E6D7A">
      <w:pPr>
        <w:spacing w:after="0" w:line="240" w:lineRule="auto"/>
        <w:jc w:val="center"/>
        <w:outlineLvl w:val="3"/>
        <w:rPr>
          <w:rFonts w:ascii="Times New Roman" w:hAnsi="Times New Roman"/>
          <w:b/>
          <w:bCs/>
          <w:sz w:val="24"/>
          <w:szCs w:val="24"/>
          <w:lang w:eastAsia="hu-HU"/>
        </w:rPr>
      </w:pPr>
      <w:r w:rsidRPr="00A757E0">
        <w:rPr>
          <w:rFonts w:ascii="Times New Roman" w:hAnsi="Times New Roman"/>
          <w:b/>
          <w:bCs/>
          <w:sz w:val="24"/>
          <w:szCs w:val="24"/>
          <w:lang w:eastAsia="hu-HU"/>
        </w:rPr>
        <w:t>84. A Közbeszerzési Döntőbizottság döntésének közlése</w:t>
      </w:r>
    </w:p>
    <w:p w14:paraId="4F151781" w14:textId="77777777" w:rsidR="007E6D7A" w:rsidRPr="00A757E0" w:rsidRDefault="007E6D7A" w:rsidP="007E6D7A">
      <w:pPr>
        <w:spacing w:after="0" w:line="240" w:lineRule="auto"/>
        <w:jc w:val="center"/>
        <w:outlineLvl w:val="3"/>
        <w:rPr>
          <w:rFonts w:ascii="Times New Roman" w:hAnsi="Times New Roman"/>
          <w:b/>
          <w:bCs/>
          <w:sz w:val="24"/>
          <w:szCs w:val="24"/>
          <w:lang w:eastAsia="hu-HU"/>
        </w:rPr>
      </w:pPr>
    </w:p>
    <w:p w14:paraId="77338820" w14:textId="77777777" w:rsidR="007E6D7A" w:rsidRPr="00A757E0" w:rsidRDefault="00C63759" w:rsidP="007E6D7A">
      <w:pPr>
        <w:spacing w:after="0" w:line="240" w:lineRule="auto"/>
        <w:jc w:val="both"/>
        <w:rPr>
          <w:rFonts w:ascii="Times New Roman" w:hAnsi="Times New Roman"/>
          <w:sz w:val="24"/>
          <w:szCs w:val="24"/>
          <w:lang w:eastAsia="hu-HU"/>
        </w:rPr>
      </w:pPr>
      <w:r w:rsidRPr="00A757E0">
        <w:rPr>
          <w:rFonts w:ascii="Times New Roman" w:hAnsi="Times New Roman"/>
          <w:b/>
          <w:bCs/>
          <w:sz w:val="24"/>
          <w:szCs w:val="24"/>
          <w:lang w:eastAsia="hu-HU"/>
        </w:rPr>
        <w:t>159</w:t>
      </w:r>
      <w:r w:rsidR="007E6D7A" w:rsidRPr="00A757E0">
        <w:rPr>
          <w:rFonts w:ascii="Times New Roman" w:hAnsi="Times New Roman"/>
          <w:b/>
          <w:bCs/>
          <w:sz w:val="24"/>
          <w:szCs w:val="24"/>
          <w:lang w:eastAsia="hu-HU"/>
        </w:rPr>
        <w:t xml:space="preserve">. § </w:t>
      </w:r>
      <w:r w:rsidR="007E6D7A" w:rsidRPr="00A757E0">
        <w:rPr>
          <w:rFonts w:ascii="Times New Roman" w:hAnsi="Times New Roman"/>
          <w:bCs/>
          <w:sz w:val="24"/>
          <w:szCs w:val="24"/>
          <w:lang w:eastAsia="hu-HU"/>
        </w:rPr>
        <w:t>(1)</w:t>
      </w:r>
      <w:r w:rsidR="007E6D7A" w:rsidRPr="00A757E0">
        <w:rPr>
          <w:rFonts w:ascii="Times New Roman" w:hAnsi="Times New Roman"/>
          <w:sz w:val="24"/>
          <w:szCs w:val="24"/>
          <w:lang w:eastAsia="hu-HU"/>
        </w:rPr>
        <w:t xml:space="preserve"> Az eljárás felfüggesztését elrendelő végzést, a beszerzési ügy befejezését eredményező végzést és határozatot az ügyfeleknek és egyéb érdekelteknek kézbesíteni kell. </w:t>
      </w:r>
      <w:r w:rsidR="007E6D7A" w:rsidRPr="00A757E0">
        <w:rPr>
          <w:rFonts w:ascii="Times New Roman" w:hAnsi="Times New Roman"/>
          <w:bCs/>
          <w:sz w:val="24"/>
          <w:szCs w:val="24"/>
          <w:lang w:eastAsia="hu-HU"/>
        </w:rPr>
        <w:t>(2)</w:t>
      </w:r>
      <w:r w:rsidR="007E6D7A" w:rsidRPr="00A757E0">
        <w:rPr>
          <w:rFonts w:ascii="Times New Roman" w:hAnsi="Times New Roman"/>
          <w:sz w:val="24"/>
          <w:szCs w:val="24"/>
          <w:lang w:eastAsia="hu-HU"/>
        </w:rPr>
        <w:t xml:space="preserve"> A beszerzési ügy befejezését eredményező végzés és határozat, kérelmet érdemi vizsgálat nélkül elutasító végzés, az eljárást megszüntető végzés, az érdemi határozat bírósági felülvizsgálata esetén a bíróság</w:t>
      </w:r>
      <w:r w:rsidR="00006B7F" w:rsidRPr="00A757E0">
        <w:rPr>
          <w:rFonts w:ascii="Times New Roman" w:hAnsi="Times New Roman"/>
          <w:sz w:val="24"/>
          <w:szCs w:val="24"/>
          <w:lang w:eastAsia="hu-HU"/>
        </w:rPr>
        <w:t>i</w:t>
      </w:r>
      <w:r w:rsidR="007E6D7A" w:rsidRPr="00A757E0">
        <w:rPr>
          <w:rFonts w:ascii="Times New Roman" w:hAnsi="Times New Roman"/>
          <w:sz w:val="24"/>
          <w:szCs w:val="24"/>
          <w:lang w:eastAsia="hu-HU"/>
        </w:rPr>
        <w:t xml:space="preserve"> határozat, valamint a szerződés megkötésének engedélyezése tárgyában hozott végzés nem nyilvános. </w:t>
      </w:r>
    </w:p>
    <w:p w14:paraId="0EFA32C8" w14:textId="77777777" w:rsidR="005F74CA" w:rsidRPr="00A757E0" w:rsidRDefault="007E6D7A" w:rsidP="005F74C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(3)</w:t>
      </w:r>
      <w:r w:rsidRPr="00A757E0">
        <w:rPr>
          <w:rFonts w:ascii="Times New Roman" w:hAnsi="Times New Roman"/>
          <w:sz w:val="24"/>
          <w:szCs w:val="24"/>
          <w:lang w:eastAsia="hu-HU"/>
        </w:rPr>
        <w:t xml:space="preserve"> </w:t>
      </w:r>
      <w:r w:rsidR="009E2881" w:rsidRPr="00A757E0">
        <w:rPr>
          <w:rFonts w:ascii="Times New Roman" w:hAnsi="Times New Roman"/>
          <w:sz w:val="24"/>
          <w:szCs w:val="24"/>
          <w:lang w:eastAsia="hu-HU"/>
        </w:rPr>
        <w:t xml:space="preserve">Ha </w:t>
      </w:r>
      <w:r w:rsidRPr="00A757E0">
        <w:rPr>
          <w:rFonts w:ascii="Times New Roman" w:hAnsi="Times New Roman"/>
          <w:sz w:val="24"/>
          <w:szCs w:val="24"/>
          <w:lang w:eastAsia="hu-HU"/>
        </w:rPr>
        <w:t>a Közbeszerzési Döntőbizottság határozatának bírósági felülvizsgálatát kérik, az ajánlatkérő a folyamatban lévő beszerzési eljárását felfüggesztheti, a szerződés megkötését elhalaszthatja a bíróság jogerős határozatának meghozataláig.</w:t>
      </w:r>
    </w:p>
    <w:p w14:paraId="2F7ADF93" w14:textId="77777777" w:rsidR="007E6D7A" w:rsidRPr="00A757E0" w:rsidRDefault="007E6D7A" w:rsidP="005F74CA">
      <w:pPr>
        <w:spacing w:after="0" w:line="240" w:lineRule="auto"/>
        <w:jc w:val="both"/>
        <w:rPr>
          <w:rFonts w:ascii="Times New Roman" w:hAnsi="Times New Roman"/>
          <w:b/>
          <w:bCs/>
          <w:sz w:val="24"/>
          <w:szCs w:val="24"/>
          <w:lang w:eastAsia="hu-HU"/>
        </w:rPr>
      </w:pPr>
    </w:p>
    <w:p w14:paraId="17DFD7BB" w14:textId="77777777" w:rsidR="007E6D7A" w:rsidRPr="00A757E0" w:rsidRDefault="007E6D7A" w:rsidP="007E6D7A">
      <w:pPr>
        <w:spacing w:after="0" w:line="240" w:lineRule="auto"/>
        <w:jc w:val="center"/>
        <w:outlineLvl w:val="3"/>
        <w:rPr>
          <w:rFonts w:ascii="Times New Roman" w:hAnsi="Times New Roman"/>
          <w:b/>
          <w:bCs/>
          <w:sz w:val="24"/>
          <w:szCs w:val="24"/>
          <w:lang w:eastAsia="hu-HU"/>
        </w:rPr>
      </w:pPr>
      <w:r w:rsidRPr="00A757E0">
        <w:rPr>
          <w:rFonts w:ascii="Times New Roman" w:hAnsi="Times New Roman"/>
          <w:b/>
          <w:bCs/>
          <w:sz w:val="24"/>
          <w:szCs w:val="24"/>
          <w:lang w:eastAsia="hu-HU"/>
        </w:rPr>
        <w:t>85. Jogorvoslat a Közbeszerzési Döntőbizottság döntése ellen</w:t>
      </w:r>
    </w:p>
    <w:p w14:paraId="0163E5CC" w14:textId="77777777" w:rsidR="007E6D7A" w:rsidRPr="00A757E0" w:rsidRDefault="007E6D7A" w:rsidP="007E6D7A">
      <w:pPr>
        <w:spacing w:after="0" w:line="240" w:lineRule="auto"/>
        <w:jc w:val="center"/>
        <w:outlineLvl w:val="3"/>
        <w:rPr>
          <w:rFonts w:ascii="Times New Roman" w:hAnsi="Times New Roman"/>
          <w:b/>
          <w:bCs/>
          <w:sz w:val="24"/>
          <w:szCs w:val="24"/>
          <w:lang w:eastAsia="hu-HU"/>
        </w:rPr>
      </w:pPr>
    </w:p>
    <w:p w14:paraId="707373CF" w14:textId="77777777" w:rsidR="007E6D7A" w:rsidRPr="00A757E0" w:rsidRDefault="00C63759" w:rsidP="007E6D7A">
      <w:pPr>
        <w:spacing w:after="0" w:line="240" w:lineRule="auto"/>
        <w:jc w:val="both"/>
        <w:rPr>
          <w:rFonts w:ascii="Times New Roman" w:hAnsi="Times New Roman"/>
          <w:sz w:val="24"/>
          <w:szCs w:val="24"/>
          <w:lang w:eastAsia="hu-HU"/>
        </w:rPr>
      </w:pPr>
      <w:r w:rsidRPr="00A757E0">
        <w:rPr>
          <w:rFonts w:ascii="Times New Roman" w:hAnsi="Times New Roman"/>
          <w:b/>
          <w:bCs/>
          <w:sz w:val="24"/>
          <w:szCs w:val="24"/>
          <w:lang w:eastAsia="hu-HU"/>
        </w:rPr>
        <w:t>160</w:t>
      </w:r>
      <w:r w:rsidR="007E6D7A" w:rsidRPr="00A757E0">
        <w:rPr>
          <w:rFonts w:ascii="Times New Roman" w:hAnsi="Times New Roman"/>
          <w:b/>
          <w:bCs/>
          <w:sz w:val="24"/>
          <w:szCs w:val="24"/>
          <w:lang w:eastAsia="hu-HU"/>
        </w:rPr>
        <w:t xml:space="preserve">. § </w:t>
      </w:r>
      <w:r w:rsidR="007E6D7A" w:rsidRPr="00A757E0">
        <w:rPr>
          <w:rFonts w:ascii="Times New Roman" w:hAnsi="Times New Roman"/>
          <w:bCs/>
          <w:sz w:val="24"/>
          <w:szCs w:val="24"/>
          <w:lang w:eastAsia="hu-HU"/>
        </w:rPr>
        <w:t>(1)</w:t>
      </w:r>
      <w:r w:rsidR="007E6D7A" w:rsidRPr="00A757E0">
        <w:rPr>
          <w:rFonts w:ascii="Times New Roman" w:hAnsi="Times New Roman"/>
          <w:sz w:val="24"/>
          <w:szCs w:val="24"/>
          <w:lang w:eastAsia="hu-HU"/>
        </w:rPr>
        <w:t xml:space="preserve"> A Közbeszerzési Döntőbizottságnak az eljárás során hozott végzése ellen külön jogorvoslatnak akkor van helye, ha azt törvény megengedi. </w:t>
      </w:r>
      <w:r w:rsidR="009E2881" w:rsidRPr="00A757E0">
        <w:rPr>
          <w:rFonts w:ascii="Times New Roman" w:hAnsi="Times New Roman"/>
          <w:sz w:val="24"/>
          <w:szCs w:val="24"/>
          <w:lang w:eastAsia="hu-HU"/>
        </w:rPr>
        <w:t>A (2)-(4) bekezdés</w:t>
      </w:r>
      <w:r w:rsidR="007E6D7A" w:rsidRPr="00A757E0">
        <w:rPr>
          <w:rFonts w:ascii="Times New Roman" w:hAnsi="Times New Roman"/>
          <w:sz w:val="24"/>
          <w:szCs w:val="24"/>
          <w:lang w:eastAsia="hu-HU"/>
        </w:rPr>
        <w:t xml:space="preserve"> szerint van helye jogorvoslatnak a Közbeszerzési Döntőbizottság eljárásának felfüggesztését elrendelő végzés, a kérelmet érdemi vizsgálat nélkül elutasító végzés, valamint az eljárást megszüntető végzés ellen is.</w:t>
      </w:r>
    </w:p>
    <w:p w14:paraId="182ECEF4"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lastRenderedPageBreak/>
        <w:t>(2)</w:t>
      </w:r>
      <w:r w:rsidRPr="00A757E0">
        <w:rPr>
          <w:rFonts w:ascii="Times New Roman" w:hAnsi="Times New Roman"/>
          <w:sz w:val="24"/>
          <w:szCs w:val="24"/>
          <w:lang w:eastAsia="hu-HU"/>
        </w:rPr>
        <w:t xml:space="preserve"> A jogorvoslati kérelmet a végzés kézbesítésétől számított nyolc napon belül a Közbeszerzési Döntőbizottsághoz kell benyújtani vagy ajánlott küldeményként postára adni. A Közbeszerzési Döntőbizottság a kérelmet az ügy irataival együtt beérkezését követően haladéktalanul továbbítja a bíróságnak.</w:t>
      </w:r>
    </w:p>
    <w:p w14:paraId="56C6244E"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(3)</w:t>
      </w:r>
      <w:r w:rsidRPr="00A757E0">
        <w:rPr>
          <w:rFonts w:ascii="Times New Roman" w:hAnsi="Times New Roman"/>
          <w:sz w:val="24"/>
          <w:szCs w:val="24"/>
          <w:lang w:eastAsia="hu-HU"/>
        </w:rPr>
        <w:t xml:space="preserve"> A Közbeszerzési Döntőbizottságnak az eljárás során hozott végzése elleni külön jogorvoslati kérelmet a közigazgatási és munkaügyi bíróság nemperes eljárásban, soron kívül bírálja el. A bíróság a Közbeszerzési Döntőbizottság végzését megváltoztathatja. A bíróság végzése ellen fellebbezésnek és felülvizsgálatnak nincs helye.</w:t>
      </w:r>
    </w:p>
    <w:p w14:paraId="0A6BB0FC"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(4)</w:t>
      </w:r>
      <w:r w:rsidRPr="00A757E0">
        <w:rPr>
          <w:rFonts w:ascii="Times New Roman" w:hAnsi="Times New Roman"/>
          <w:sz w:val="24"/>
          <w:szCs w:val="24"/>
          <w:lang w:eastAsia="hu-HU"/>
        </w:rPr>
        <w:t xml:space="preserve"> A bíróság eljárására a polgári perrendtartásról szóló 1952. évi III. törvény (a továbbiakban: Pp.) XX. Fejezetét kell megfelelően alkalmazni, amennyiben e törvényből, illetve a nemperes eljárás jellegéből más nem következik.</w:t>
      </w:r>
    </w:p>
    <w:p w14:paraId="6071758F" w14:textId="77777777" w:rsidR="007E6D7A" w:rsidRPr="00A757E0" w:rsidRDefault="00C63759" w:rsidP="007E6D7A">
      <w:pPr>
        <w:spacing w:after="0" w:line="240" w:lineRule="auto"/>
        <w:jc w:val="both"/>
        <w:rPr>
          <w:rFonts w:ascii="Times New Roman" w:hAnsi="Times New Roman"/>
          <w:sz w:val="24"/>
          <w:szCs w:val="24"/>
          <w:lang w:eastAsia="hu-HU"/>
        </w:rPr>
      </w:pPr>
      <w:r w:rsidRPr="00A757E0">
        <w:rPr>
          <w:rFonts w:ascii="Times New Roman" w:hAnsi="Times New Roman"/>
          <w:b/>
          <w:bCs/>
          <w:sz w:val="24"/>
          <w:szCs w:val="24"/>
          <w:lang w:eastAsia="hu-HU"/>
        </w:rPr>
        <w:t>161</w:t>
      </w:r>
      <w:r w:rsidR="007E6D7A" w:rsidRPr="00A757E0">
        <w:rPr>
          <w:rFonts w:ascii="Times New Roman" w:hAnsi="Times New Roman"/>
          <w:b/>
          <w:bCs/>
          <w:sz w:val="24"/>
          <w:szCs w:val="24"/>
          <w:lang w:eastAsia="hu-HU"/>
        </w:rPr>
        <w:t xml:space="preserve">. § </w:t>
      </w:r>
      <w:r w:rsidR="007E6D7A" w:rsidRPr="00A757E0">
        <w:rPr>
          <w:rFonts w:ascii="Times New Roman" w:hAnsi="Times New Roman"/>
          <w:bCs/>
          <w:sz w:val="24"/>
          <w:szCs w:val="24"/>
          <w:lang w:eastAsia="hu-HU"/>
        </w:rPr>
        <w:t>(1)</w:t>
      </w:r>
      <w:r w:rsidR="007E6D7A" w:rsidRPr="00A757E0">
        <w:rPr>
          <w:rFonts w:ascii="Times New Roman" w:hAnsi="Times New Roman"/>
          <w:sz w:val="24"/>
          <w:szCs w:val="24"/>
          <w:lang w:eastAsia="hu-HU"/>
        </w:rPr>
        <w:t xml:space="preserve"> A Közbeszerzési Döntőbizottság érdemi határozata ellen fellebbezésnek, újrafelvételi eljárásnak helye nincs. Akinek jogát vagy jogos érdekét a Közbeszerzési Döntőbizottság érdemi határozata sérti, keresettel kérheti a bíróságtól annak felülvizsgálatát. A felülvizsgálat kérésének indoka nemcsak a Közbeszerzési Döntőbizottság jogszabálysértése lehet, hanem az a körülmény is, ha a felperes szerint a Közbeszerzési Döntőbizottság nem megfelelően értékelte, minősítette a kérelmezett korábbi eljárását, döntését e törvény szabályaira tekintettel.</w:t>
      </w:r>
    </w:p>
    <w:p w14:paraId="7BB7C9C2"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(2)</w:t>
      </w:r>
      <w:r w:rsidRPr="00A757E0">
        <w:rPr>
          <w:rFonts w:ascii="Times New Roman" w:hAnsi="Times New Roman"/>
          <w:sz w:val="24"/>
          <w:szCs w:val="24"/>
          <w:lang w:eastAsia="hu-HU"/>
        </w:rPr>
        <w:t xml:space="preserve"> A keresetlevelet a határozat kézbesítésétől számított tizenöt napon belül kizárólag a Közbeszerzési Döntőbizottsághoz lehet benyújtani vagy ajánlott küldeményként postára adni.</w:t>
      </w:r>
    </w:p>
    <w:p w14:paraId="54C41D5F"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(3)</w:t>
      </w:r>
      <w:r w:rsidRPr="00A757E0">
        <w:rPr>
          <w:rFonts w:ascii="Times New Roman" w:hAnsi="Times New Roman"/>
          <w:sz w:val="24"/>
          <w:szCs w:val="24"/>
          <w:lang w:eastAsia="hu-HU"/>
        </w:rPr>
        <w:t xml:space="preserve"> A Közbeszerzési Döntőbizottság a keresetlevelet az ügy irataival - a keresetlevélben foglaltakra vonatkozó nyilatkozatával együtt - a keresetlevél beérkezését követő öt napon belül továbbítja a bírósághoz és egyidejűleg tájékoztatja a bíróságot a Közbeszerzési Döntőbizottság előtti eljárásban részt vett ügyfelekről és azon érdekeltekről, akikre a határozat rendelkezést tartalmaz.</w:t>
      </w:r>
    </w:p>
    <w:p w14:paraId="02A7B622"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(4)</w:t>
      </w:r>
      <w:r w:rsidRPr="00A757E0">
        <w:rPr>
          <w:rFonts w:ascii="Times New Roman" w:hAnsi="Times New Roman"/>
          <w:sz w:val="24"/>
          <w:szCs w:val="24"/>
          <w:lang w:eastAsia="hu-HU"/>
        </w:rPr>
        <w:t xml:space="preserve"> Az ügy elintézéséből ki van zárva, és abban mint bíró nem vehet részt az a személy, aki a 141. §-ban meghatározott okok alapján közbeszerzési biztosként sem járhatna el.</w:t>
      </w:r>
    </w:p>
    <w:p w14:paraId="7702EA0D" w14:textId="77777777" w:rsidR="007E6D7A" w:rsidRPr="00A757E0" w:rsidRDefault="00C63759" w:rsidP="007E6D7A">
      <w:pPr>
        <w:spacing w:after="0" w:line="240" w:lineRule="auto"/>
        <w:jc w:val="both"/>
        <w:rPr>
          <w:rFonts w:ascii="Times New Roman" w:hAnsi="Times New Roman"/>
          <w:sz w:val="24"/>
          <w:szCs w:val="24"/>
          <w:lang w:eastAsia="hu-HU"/>
        </w:rPr>
      </w:pPr>
      <w:r w:rsidRPr="00A757E0">
        <w:rPr>
          <w:rFonts w:ascii="Times New Roman" w:hAnsi="Times New Roman"/>
          <w:b/>
          <w:bCs/>
          <w:sz w:val="24"/>
          <w:szCs w:val="24"/>
          <w:lang w:eastAsia="hu-HU"/>
        </w:rPr>
        <w:t>162</w:t>
      </w:r>
      <w:r w:rsidR="007E6D7A" w:rsidRPr="00A757E0">
        <w:rPr>
          <w:rFonts w:ascii="Times New Roman" w:hAnsi="Times New Roman"/>
          <w:b/>
          <w:bCs/>
          <w:sz w:val="24"/>
          <w:szCs w:val="24"/>
          <w:lang w:eastAsia="hu-HU"/>
        </w:rPr>
        <w:t xml:space="preserve">. § </w:t>
      </w:r>
      <w:r w:rsidR="007E6D7A" w:rsidRPr="00A757E0">
        <w:rPr>
          <w:rFonts w:ascii="Times New Roman" w:hAnsi="Times New Roman"/>
          <w:bCs/>
          <w:sz w:val="24"/>
          <w:szCs w:val="24"/>
          <w:lang w:eastAsia="hu-HU"/>
        </w:rPr>
        <w:t>(1)</w:t>
      </w:r>
      <w:r w:rsidR="007E6D7A" w:rsidRPr="00A757E0">
        <w:rPr>
          <w:rFonts w:ascii="Times New Roman" w:hAnsi="Times New Roman"/>
          <w:sz w:val="24"/>
          <w:szCs w:val="24"/>
          <w:lang w:eastAsia="hu-HU"/>
        </w:rPr>
        <w:t xml:space="preserve"> A bíróság a keresetlevelet nyolc napon belül megvizsgálja, valamint ezen belül a jogszabálynak megfelelő keresetlevelet a Közbeszerzési Döntőbizottság nyilatkozatával együtt megküldi a felperes részére.</w:t>
      </w:r>
    </w:p>
    <w:p w14:paraId="45D9DB4D"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(2)</w:t>
      </w:r>
      <w:r w:rsidRPr="00A757E0">
        <w:rPr>
          <w:rFonts w:ascii="Times New Roman" w:hAnsi="Times New Roman"/>
          <w:sz w:val="24"/>
          <w:szCs w:val="24"/>
          <w:lang w:eastAsia="hu-HU"/>
        </w:rPr>
        <w:t xml:space="preserve"> Ha a keresetlevél a határozat végrehajtásának felfüggesztésére irányuló kérelmet tartalmaz, a bíróság annak tárgyában az iratoknak a bírósághoz érkezését követő öt napon belül határoz és határozatát haladéktalanul megküldi a feleknek.</w:t>
      </w:r>
    </w:p>
    <w:p w14:paraId="51BEFD00"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(3)</w:t>
      </w:r>
      <w:r w:rsidRPr="00A757E0">
        <w:rPr>
          <w:rFonts w:ascii="Times New Roman" w:hAnsi="Times New Roman"/>
          <w:sz w:val="24"/>
          <w:szCs w:val="24"/>
          <w:lang w:eastAsia="hu-HU"/>
        </w:rPr>
        <w:t xml:space="preserve"> Az ellenérdekű felet, valamint a beszerzési ügyben szerepelt azon érdekelteket, akikre nézve a Közbeszerzési Döntőbizottság határozata rendelkezést tartalmaz, a bíróság az (1) bekezdésben meghatározott határidőig értesíti a beavatkozás lehetőségéről, azzal, hogy a beavatkozást az értesítés kézbesítését követő nyolc napon belül kell bejelenteni a bíróságnak, amely határidő elmulasztása esetén igazolásnak nincs helye.</w:t>
      </w:r>
    </w:p>
    <w:p w14:paraId="26FCD5A6"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(4)</w:t>
      </w:r>
      <w:r w:rsidRPr="00A757E0">
        <w:rPr>
          <w:rFonts w:ascii="Times New Roman" w:hAnsi="Times New Roman"/>
          <w:sz w:val="24"/>
          <w:szCs w:val="24"/>
          <w:lang w:eastAsia="hu-HU"/>
        </w:rPr>
        <w:t xml:space="preserve"> A perben a beadványok hiányosságának pótlására legfeljebb nyolcnapos határidő adható, amelyet indokolt esetben egyszer, legfeljebb nyolc nappal lehet meghosszabbítani.</w:t>
      </w:r>
    </w:p>
    <w:p w14:paraId="4C9D0351" w14:textId="77777777" w:rsidR="007E6D7A" w:rsidRPr="00A757E0" w:rsidRDefault="00C63759" w:rsidP="007E6D7A">
      <w:pPr>
        <w:spacing w:after="0" w:line="240" w:lineRule="auto"/>
        <w:jc w:val="both"/>
        <w:rPr>
          <w:rFonts w:ascii="Times New Roman" w:hAnsi="Times New Roman"/>
          <w:sz w:val="24"/>
          <w:szCs w:val="24"/>
          <w:lang w:eastAsia="hu-HU"/>
        </w:rPr>
      </w:pPr>
      <w:r w:rsidRPr="00A757E0">
        <w:rPr>
          <w:rFonts w:ascii="Times New Roman" w:hAnsi="Times New Roman"/>
          <w:b/>
          <w:bCs/>
          <w:sz w:val="24"/>
          <w:szCs w:val="24"/>
          <w:lang w:eastAsia="hu-HU"/>
        </w:rPr>
        <w:t>163</w:t>
      </w:r>
      <w:r w:rsidR="007E6D7A" w:rsidRPr="00A757E0">
        <w:rPr>
          <w:rFonts w:ascii="Times New Roman" w:hAnsi="Times New Roman"/>
          <w:b/>
          <w:bCs/>
          <w:sz w:val="24"/>
          <w:szCs w:val="24"/>
          <w:lang w:eastAsia="hu-HU"/>
        </w:rPr>
        <w:t xml:space="preserve">. § </w:t>
      </w:r>
      <w:r w:rsidR="007E6D7A" w:rsidRPr="00A757E0">
        <w:rPr>
          <w:rFonts w:ascii="Times New Roman" w:hAnsi="Times New Roman"/>
          <w:bCs/>
          <w:sz w:val="24"/>
          <w:szCs w:val="24"/>
          <w:lang w:eastAsia="hu-HU"/>
        </w:rPr>
        <w:t>(1)</w:t>
      </w:r>
      <w:r w:rsidR="007E6D7A" w:rsidRPr="00A757E0">
        <w:rPr>
          <w:rFonts w:ascii="Times New Roman" w:hAnsi="Times New Roman"/>
          <w:sz w:val="24"/>
          <w:szCs w:val="24"/>
          <w:lang w:eastAsia="hu-HU"/>
        </w:rPr>
        <w:t xml:space="preserve"> A bíróság az ügy érdemében tárgyaláson kívül határoz, a felek bármelyikének kérésére azonban tárgyalást tart. Tárgyalás tartását a felperes a keresetlevélben, az alperes pedig a keresetlevélre tett nyilatkozatában kérheti. Ennek elmulasztása miatt igazolásnak helye nincs. A beavatkozó tárgyalás tartását a Pp. 338. § (3) bekezdése szerint kérheti. A tárgyaláson kívüli elbírálásra a Pp. 338. § (5), (7) és (8) bekezdését alkalmazni kell.</w:t>
      </w:r>
    </w:p>
    <w:p w14:paraId="3E95153D"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(2)</w:t>
      </w:r>
      <w:r w:rsidRPr="00A757E0">
        <w:rPr>
          <w:rFonts w:ascii="Times New Roman" w:hAnsi="Times New Roman"/>
          <w:sz w:val="24"/>
          <w:szCs w:val="24"/>
          <w:lang w:eastAsia="hu-HU"/>
        </w:rPr>
        <w:t xml:space="preserve"> A Pp. 332/B. §-át azzal az eltéréssel kell alkalmazni, hogy az első tárgyalást az iratoknak a bírósághoz érkezését követő harminc napon belül kell megtartani, és ha nincs szükség bizonyítási eljárás lefolytatására, vagy tárgyaláson kívüli eljárás esetén, e határidőn belül elbírálni. A határidők számításakor a hiánypótlásra fordított idő nem vehető figyelembe.</w:t>
      </w:r>
    </w:p>
    <w:p w14:paraId="785CA4B1"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lastRenderedPageBreak/>
        <w:t>(3)</w:t>
      </w:r>
      <w:r w:rsidRPr="00A757E0">
        <w:rPr>
          <w:rFonts w:ascii="Times New Roman" w:hAnsi="Times New Roman"/>
          <w:sz w:val="24"/>
          <w:szCs w:val="24"/>
          <w:lang w:eastAsia="hu-HU"/>
        </w:rPr>
        <w:t xml:space="preserve"> A bíróság a Közbeszerzési Döntőbizottság határozatát </w:t>
      </w:r>
      <w:r w:rsidR="009E2881" w:rsidRPr="00A757E0">
        <w:rPr>
          <w:rFonts w:ascii="Times New Roman" w:hAnsi="Times New Roman"/>
          <w:sz w:val="24"/>
          <w:szCs w:val="24"/>
          <w:lang w:eastAsia="hu-HU"/>
        </w:rPr>
        <w:t xml:space="preserve">– </w:t>
      </w:r>
      <w:r w:rsidRPr="00A757E0">
        <w:rPr>
          <w:rFonts w:ascii="Times New Roman" w:hAnsi="Times New Roman"/>
          <w:sz w:val="24"/>
          <w:szCs w:val="24"/>
          <w:lang w:eastAsia="hu-HU"/>
        </w:rPr>
        <w:t xml:space="preserve">a bírság összegét is ideértve </w:t>
      </w:r>
      <w:r w:rsidR="009E2881" w:rsidRPr="00A757E0">
        <w:rPr>
          <w:rFonts w:ascii="Times New Roman" w:hAnsi="Times New Roman"/>
          <w:sz w:val="24"/>
          <w:szCs w:val="24"/>
          <w:lang w:eastAsia="hu-HU"/>
        </w:rPr>
        <w:t xml:space="preserve">– </w:t>
      </w:r>
      <w:r w:rsidRPr="00A757E0">
        <w:rPr>
          <w:rFonts w:ascii="Times New Roman" w:hAnsi="Times New Roman"/>
          <w:sz w:val="24"/>
          <w:szCs w:val="24"/>
          <w:lang w:eastAsia="hu-HU"/>
        </w:rPr>
        <w:t>megváltoztathatja és alkalmazhatja a 15</w:t>
      </w:r>
      <w:r w:rsidR="00C63759" w:rsidRPr="00A757E0">
        <w:rPr>
          <w:rFonts w:ascii="Times New Roman" w:hAnsi="Times New Roman"/>
          <w:sz w:val="24"/>
          <w:szCs w:val="24"/>
          <w:lang w:eastAsia="hu-HU"/>
        </w:rPr>
        <w:t>8</w:t>
      </w:r>
      <w:r w:rsidRPr="00A757E0">
        <w:rPr>
          <w:rFonts w:ascii="Times New Roman" w:hAnsi="Times New Roman"/>
          <w:sz w:val="24"/>
          <w:szCs w:val="24"/>
          <w:lang w:eastAsia="hu-HU"/>
        </w:rPr>
        <w:t>. § (3), (5), (7) és (8) bekezdése szerinti jogkövetkezményeket.</w:t>
      </w:r>
    </w:p>
    <w:p w14:paraId="15270AD9"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(4)</w:t>
      </w:r>
      <w:r w:rsidRPr="00A757E0">
        <w:rPr>
          <w:rFonts w:ascii="Times New Roman" w:hAnsi="Times New Roman"/>
          <w:sz w:val="24"/>
          <w:szCs w:val="24"/>
          <w:lang w:eastAsia="hu-HU"/>
        </w:rPr>
        <w:t xml:space="preserve"> A bíróság a Közbeszerzési Döntőbizottság határozatát kizárólag abban az esetben helyezi hatályon kívül, ha a Közbeszerzési Döntőbizottság eljárása során a jogorvoslati eljárás lényeges és az ügy érdemére kiható szabályainak megsértésére került sor.</w:t>
      </w:r>
    </w:p>
    <w:p w14:paraId="15D7D3B8"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(5)</w:t>
      </w:r>
      <w:r w:rsidRPr="00A757E0">
        <w:rPr>
          <w:rFonts w:ascii="Times New Roman" w:hAnsi="Times New Roman"/>
          <w:sz w:val="24"/>
          <w:szCs w:val="24"/>
          <w:lang w:eastAsia="hu-HU"/>
        </w:rPr>
        <w:t xml:space="preserve"> A bíróság határozata ellen fellebbezésnek nincs helye, kivéve, ha a bíróság a Közbeszerzési Döntőbizottság határozatát megváltoztatja.</w:t>
      </w:r>
    </w:p>
    <w:p w14:paraId="13E1E5C1"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(6)</w:t>
      </w:r>
      <w:r w:rsidRPr="00A757E0">
        <w:rPr>
          <w:rFonts w:ascii="Times New Roman" w:hAnsi="Times New Roman"/>
          <w:sz w:val="24"/>
          <w:szCs w:val="24"/>
          <w:lang w:eastAsia="hu-HU"/>
        </w:rPr>
        <w:t xml:space="preserve"> A bíróság határozatát a meghozatalától számított tizenöt napon belül a felek részére kézbesíteni kell.</w:t>
      </w:r>
    </w:p>
    <w:p w14:paraId="5C37E185"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(7)</w:t>
      </w:r>
      <w:r w:rsidRPr="00A757E0">
        <w:rPr>
          <w:rFonts w:ascii="Times New Roman" w:hAnsi="Times New Roman"/>
          <w:sz w:val="24"/>
          <w:szCs w:val="24"/>
          <w:lang w:eastAsia="hu-HU"/>
        </w:rPr>
        <w:t xml:space="preserve"> A bíróság a </w:t>
      </w:r>
      <w:r w:rsidR="00C63759" w:rsidRPr="00A757E0">
        <w:rPr>
          <w:rFonts w:ascii="Times New Roman" w:hAnsi="Times New Roman"/>
          <w:sz w:val="24"/>
          <w:szCs w:val="24"/>
          <w:lang w:eastAsia="hu-HU"/>
        </w:rPr>
        <w:t>158</w:t>
      </w:r>
      <w:r w:rsidRPr="00A757E0">
        <w:rPr>
          <w:rFonts w:ascii="Times New Roman" w:hAnsi="Times New Roman"/>
          <w:sz w:val="24"/>
          <w:szCs w:val="24"/>
          <w:lang w:eastAsia="hu-HU"/>
        </w:rPr>
        <w:t>. § (7) és (8) bekezdését alkalmazó határozatát megküldi a Közbeszerzési Hatóságnak.</w:t>
      </w:r>
    </w:p>
    <w:p w14:paraId="66D3A54C" w14:textId="77777777" w:rsidR="007E6D7A" w:rsidRPr="00A757E0" w:rsidRDefault="007E6D7A" w:rsidP="007E6D7A">
      <w:pPr>
        <w:spacing w:after="0" w:line="240" w:lineRule="auto"/>
        <w:jc w:val="both"/>
        <w:outlineLvl w:val="3"/>
        <w:rPr>
          <w:rFonts w:ascii="Times New Roman" w:hAnsi="Times New Roman"/>
          <w:b/>
          <w:bCs/>
          <w:sz w:val="24"/>
          <w:szCs w:val="24"/>
          <w:lang w:eastAsia="hu-HU"/>
        </w:rPr>
      </w:pPr>
    </w:p>
    <w:p w14:paraId="607949B8" w14:textId="77777777" w:rsidR="007E6D7A" w:rsidRPr="00A757E0" w:rsidRDefault="007E6D7A" w:rsidP="007E6D7A">
      <w:pPr>
        <w:spacing w:after="0" w:line="240" w:lineRule="auto"/>
        <w:jc w:val="center"/>
        <w:outlineLvl w:val="3"/>
        <w:rPr>
          <w:rFonts w:ascii="Times New Roman" w:hAnsi="Times New Roman"/>
          <w:b/>
          <w:bCs/>
          <w:sz w:val="24"/>
          <w:szCs w:val="24"/>
          <w:lang w:eastAsia="hu-HU"/>
        </w:rPr>
      </w:pPr>
      <w:r w:rsidRPr="00A757E0">
        <w:rPr>
          <w:rFonts w:ascii="Times New Roman" w:hAnsi="Times New Roman"/>
          <w:b/>
          <w:bCs/>
          <w:sz w:val="24"/>
          <w:szCs w:val="24"/>
          <w:lang w:eastAsia="hu-HU"/>
        </w:rPr>
        <w:t>86. A Közbeszerzési Döntőbizottság határozatának felülvizsgálata és a szerződés beszerzési jogsértés miatti érvénytelenségének megállapítása iránti egységes per</w:t>
      </w:r>
    </w:p>
    <w:p w14:paraId="280E1460" w14:textId="77777777" w:rsidR="007E6D7A" w:rsidRPr="00A757E0" w:rsidRDefault="007E6D7A" w:rsidP="007E6D7A">
      <w:pPr>
        <w:spacing w:after="0" w:line="240" w:lineRule="auto"/>
        <w:jc w:val="both"/>
        <w:rPr>
          <w:rFonts w:ascii="Times New Roman" w:hAnsi="Times New Roman"/>
          <w:b/>
          <w:bCs/>
          <w:sz w:val="24"/>
          <w:szCs w:val="24"/>
          <w:lang w:eastAsia="hu-HU"/>
        </w:rPr>
      </w:pPr>
    </w:p>
    <w:p w14:paraId="3F307C5E" w14:textId="77777777" w:rsidR="007E6D7A" w:rsidRPr="00A757E0" w:rsidRDefault="00C63759" w:rsidP="007E6D7A">
      <w:pPr>
        <w:spacing w:after="0" w:line="240" w:lineRule="auto"/>
        <w:jc w:val="both"/>
        <w:rPr>
          <w:rFonts w:ascii="Times New Roman" w:hAnsi="Times New Roman"/>
          <w:sz w:val="24"/>
          <w:szCs w:val="24"/>
          <w:lang w:eastAsia="hu-HU"/>
        </w:rPr>
      </w:pPr>
      <w:r w:rsidRPr="00A757E0">
        <w:rPr>
          <w:rFonts w:ascii="Times New Roman" w:hAnsi="Times New Roman"/>
          <w:b/>
          <w:bCs/>
          <w:sz w:val="24"/>
          <w:szCs w:val="24"/>
          <w:lang w:eastAsia="hu-HU"/>
        </w:rPr>
        <w:t>164</w:t>
      </w:r>
      <w:r w:rsidR="007E6D7A" w:rsidRPr="00A757E0">
        <w:rPr>
          <w:rFonts w:ascii="Times New Roman" w:hAnsi="Times New Roman"/>
          <w:b/>
          <w:bCs/>
          <w:sz w:val="24"/>
          <w:szCs w:val="24"/>
          <w:lang w:eastAsia="hu-HU"/>
        </w:rPr>
        <w:t xml:space="preserve">. § </w:t>
      </w:r>
      <w:r w:rsidR="007E6D7A" w:rsidRPr="00A757E0">
        <w:rPr>
          <w:rFonts w:ascii="Times New Roman" w:hAnsi="Times New Roman"/>
          <w:bCs/>
          <w:sz w:val="24"/>
          <w:szCs w:val="24"/>
          <w:lang w:eastAsia="hu-HU"/>
        </w:rPr>
        <w:t>(1)</w:t>
      </w:r>
      <w:r w:rsidR="007E6D7A" w:rsidRPr="00A757E0">
        <w:rPr>
          <w:rFonts w:ascii="Times New Roman" w:hAnsi="Times New Roman"/>
          <w:sz w:val="24"/>
          <w:szCs w:val="24"/>
          <w:lang w:eastAsia="hu-HU"/>
        </w:rPr>
        <w:t xml:space="preserve"> A kérelmező a Közbeszerzési Döntőbizottság határozatának felülvizsgálatát, valamint a határozat alapjául szolgáló szerződés </w:t>
      </w:r>
      <w:r w:rsidR="009E2881" w:rsidRPr="00A757E0">
        <w:rPr>
          <w:rFonts w:ascii="Times New Roman" w:hAnsi="Times New Roman"/>
          <w:sz w:val="24"/>
          <w:szCs w:val="24"/>
          <w:lang w:eastAsia="hu-HU"/>
        </w:rPr>
        <w:t>–</w:t>
      </w:r>
      <w:r w:rsidR="007E6D7A" w:rsidRPr="00A757E0">
        <w:rPr>
          <w:rFonts w:ascii="Times New Roman" w:hAnsi="Times New Roman"/>
          <w:sz w:val="24"/>
          <w:szCs w:val="24"/>
          <w:lang w:eastAsia="hu-HU"/>
        </w:rPr>
        <w:t xml:space="preserve"> a 104. § (1) bekezdésében meghatározott okok miatti </w:t>
      </w:r>
      <w:r w:rsidR="009E2881" w:rsidRPr="00A757E0">
        <w:rPr>
          <w:rFonts w:ascii="Times New Roman" w:hAnsi="Times New Roman"/>
          <w:sz w:val="24"/>
          <w:szCs w:val="24"/>
          <w:lang w:eastAsia="hu-HU"/>
        </w:rPr>
        <w:t>–</w:t>
      </w:r>
      <w:r w:rsidR="007E6D7A" w:rsidRPr="00A757E0">
        <w:rPr>
          <w:rFonts w:ascii="Times New Roman" w:hAnsi="Times New Roman"/>
          <w:sz w:val="24"/>
          <w:szCs w:val="24"/>
          <w:lang w:eastAsia="hu-HU"/>
        </w:rPr>
        <w:t xml:space="preserve"> érvénytelenségének kimondását és az érvénytelenség jogkövetkezményeinek alkalmazását kizárólag ugyanazon perben kérheti. A pert a Közbeszerzési Döntőbizottság, valamint a szerződő felek ellen kell megindítani, a keresetlevelet a határozat kézbesítésétől számított tizenöt napon belül a Közbeszerzési Döntőbizottsághoz kell benyújtani vagy ajánlott küldeményként postára adni.</w:t>
      </w:r>
    </w:p>
    <w:p w14:paraId="422005A7"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(2)</w:t>
      </w:r>
      <w:r w:rsidRPr="00A757E0">
        <w:rPr>
          <w:rFonts w:ascii="Times New Roman" w:hAnsi="Times New Roman"/>
          <w:sz w:val="24"/>
          <w:szCs w:val="24"/>
          <w:lang w:eastAsia="hu-HU"/>
        </w:rPr>
        <w:t xml:space="preserve"> A perben egyéb polgári jogi igény nem érvényesíthető, a szerződés érvénytelenségének a 104. § (1) bekezdésében nem szereplő érvénytelenségi okok miatti megállapítása nem kérelmezhető.</w:t>
      </w:r>
    </w:p>
    <w:p w14:paraId="6185B9E6" w14:textId="77777777" w:rsidR="007E6D7A" w:rsidRPr="00A757E0" w:rsidRDefault="007E6D7A" w:rsidP="007E6D7A">
      <w:pPr>
        <w:spacing w:after="0" w:line="240" w:lineRule="auto"/>
        <w:jc w:val="both"/>
        <w:rPr>
          <w:rFonts w:ascii="Times New Roman" w:hAnsi="Times New Roman"/>
          <w:sz w:val="24"/>
          <w:szCs w:val="24"/>
          <w:lang w:eastAsia="hu-HU"/>
        </w:rPr>
      </w:pPr>
      <w:r w:rsidRPr="00A757E0">
        <w:rPr>
          <w:rFonts w:ascii="Times New Roman" w:hAnsi="Times New Roman"/>
          <w:bCs/>
          <w:sz w:val="24"/>
          <w:szCs w:val="24"/>
          <w:lang w:eastAsia="hu-HU"/>
        </w:rPr>
        <w:t>(3)</w:t>
      </w:r>
      <w:r w:rsidRPr="00A757E0">
        <w:rPr>
          <w:rFonts w:ascii="Times New Roman" w:hAnsi="Times New Roman"/>
          <w:sz w:val="24"/>
          <w:szCs w:val="24"/>
          <w:lang w:eastAsia="hu-HU"/>
        </w:rPr>
        <w:t xml:space="preserve"> A perben a Pp. XX. Fejezetét az e törvényben meghatározott eltérésekkel kell alkalmazni.</w:t>
      </w:r>
    </w:p>
    <w:p w14:paraId="62398B6A" w14:textId="77777777" w:rsidR="007E6D7A" w:rsidRPr="00E0662C" w:rsidRDefault="007E6D7A" w:rsidP="007E6D7A">
      <w:pPr>
        <w:spacing w:after="0" w:line="240" w:lineRule="auto"/>
        <w:jc w:val="both"/>
        <w:rPr>
          <w:rFonts w:ascii="Times New Roman" w:hAnsi="Times New Roman"/>
          <w:sz w:val="24"/>
          <w:szCs w:val="24"/>
          <w:lang w:val="en" w:eastAsia="hu-HU"/>
        </w:rPr>
      </w:pPr>
      <w:r w:rsidRPr="00E0662C">
        <w:rPr>
          <w:rFonts w:ascii="Times New Roman" w:hAnsi="Times New Roman"/>
          <w:bCs/>
          <w:sz w:val="24"/>
          <w:szCs w:val="24"/>
          <w:lang w:val="en" w:eastAsia="hu-HU"/>
        </w:rPr>
        <w:t>(4)</w:t>
      </w:r>
      <w:r w:rsidRPr="00E0662C">
        <w:rPr>
          <w:rFonts w:ascii="Times New Roman" w:hAnsi="Times New Roman"/>
          <w:sz w:val="24"/>
          <w:szCs w:val="24"/>
          <w:lang w:val="en" w:eastAsia="hu-HU"/>
        </w:rPr>
        <w:t xml:space="preserve"> A Közbeszerzési Döntőbizottság a keresetlevelet az ügy irataival, valamint a </w:t>
      </w:r>
      <w:r w:rsidR="00C63759" w:rsidRPr="00E0662C">
        <w:rPr>
          <w:rFonts w:ascii="Times New Roman" w:hAnsi="Times New Roman"/>
          <w:sz w:val="24"/>
          <w:szCs w:val="24"/>
          <w:lang w:val="en" w:eastAsia="hu-HU"/>
        </w:rPr>
        <w:t>161</w:t>
      </w:r>
      <w:r w:rsidRPr="00E0662C">
        <w:rPr>
          <w:rFonts w:ascii="Times New Roman" w:hAnsi="Times New Roman"/>
          <w:sz w:val="24"/>
          <w:szCs w:val="24"/>
          <w:lang w:val="en" w:eastAsia="hu-HU"/>
        </w:rPr>
        <w:t>. § (3) bekezdésben foglalt tájékoztatással és a keresetlevélben foglaltakra vonatkozó nyilatkozatával együtt a keresetlevél beérkezését követő öt napon belül továbbítja a bírósághoz.</w:t>
      </w:r>
    </w:p>
    <w:p w14:paraId="54A639B3" w14:textId="77777777" w:rsidR="007E6D7A" w:rsidRPr="00E0662C" w:rsidRDefault="007E6D7A" w:rsidP="007E6D7A">
      <w:pPr>
        <w:spacing w:after="0" w:line="240" w:lineRule="auto"/>
        <w:jc w:val="both"/>
        <w:rPr>
          <w:rFonts w:ascii="Times New Roman" w:hAnsi="Times New Roman"/>
          <w:sz w:val="24"/>
          <w:szCs w:val="24"/>
          <w:lang w:val="en" w:eastAsia="hu-HU"/>
        </w:rPr>
      </w:pPr>
      <w:r w:rsidRPr="00E0662C">
        <w:rPr>
          <w:rFonts w:ascii="Times New Roman" w:hAnsi="Times New Roman"/>
          <w:bCs/>
          <w:sz w:val="24"/>
          <w:szCs w:val="24"/>
          <w:lang w:val="en" w:eastAsia="hu-HU"/>
        </w:rPr>
        <w:t>(5)</w:t>
      </w:r>
      <w:r w:rsidRPr="00E0662C">
        <w:rPr>
          <w:rFonts w:ascii="Times New Roman" w:hAnsi="Times New Roman"/>
          <w:sz w:val="24"/>
          <w:szCs w:val="24"/>
          <w:lang w:val="en" w:eastAsia="hu-HU"/>
        </w:rPr>
        <w:t xml:space="preserve"> Az ügy elintézéséből ki van zárva, és abban mint bíró nem vehet részt az a személy, aki a 141. §-ban meghatározott okok alapján közbeszerzési biztosként sem járhatna el.</w:t>
      </w:r>
    </w:p>
    <w:p w14:paraId="080059DA" w14:textId="77777777" w:rsidR="007E6D7A" w:rsidRPr="00E0662C" w:rsidRDefault="007E6D7A" w:rsidP="007E6D7A">
      <w:pPr>
        <w:spacing w:after="0" w:line="240" w:lineRule="auto"/>
        <w:jc w:val="both"/>
        <w:rPr>
          <w:rFonts w:ascii="Times New Roman" w:hAnsi="Times New Roman"/>
          <w:sz w:val="24"/>
          <w:szCs w:val="24"/>
          <w:lang w:val="en" w:eastAsia="hu-HU"/>
        </w:rPr>
      </w:pPr>
      <w:r w:rsidRPr="00E0662C">
        <w:rPr>
          <w:rFonts w:ascii="Times New Roman" w:hAnsi="Times New Roman"/>
          <w:bCs/>
          <w:sz w:val="24"/>
          <w:szCs w:val="24"/>
          <w:lang w:val="en" w:eastAsia="hu-HU"/>
        </w:rPr>
        <w:t>(6)</w:t>
      </w:r>
      <w:r w:rsidRPr="00E0662C">
        <w:rPr>
          <w:rFonts w:ascii="Times New Roman" w:hAnsi="Times New Roman"/>
          <w:sz w:val="24"/>
          <w:szCs w:val="24"/>
          <w:lang w:val="en" w:eastAsia="hu-HU"/>
        </w:rPr>
        <w:t xml:space="preserve"> A keresetet csak a perindításra nyitva álló határidőn belül lehet megváltoztatni, illetve kiterjeszteni. A Pp. 335/A. § (2) bekezdését ebben az esetben is alkalmazni kell.</w:t>
      </w:r>
    </w:p>
    <w:p w14:paraId="1083C129" w14:textId="77777777" w:rsidR="007E6D7A" w:rsidRPr="00E0662C" w:rsidRDefault="007E6D7A" w:rsidP="007E6D7A">
      <w:pPr>
        <w:spacing w:after="0" w:line="240" w:lineRule="auto"/>
        <w:jc w:val="both"/>
        <w:rPr>
          <w:rFonts w:ascii="Times New Roman" w:hAnsi="Times New Roman"/>
          <w:sz w:val="24"/>
          <w:szCs w:val="24"/>
          <w:lang w:val="en" w:eastAsia="hu-HU"/>
        </w:rPr>
      </w:pPr>
      <w:r w:rsidRPr="00E0662C">
        <w:rPr>
          <w:rFonts w:ascii="Times New Roman" w:hAnsi="Times New Roman"/>
          <w:bCs/>
          <w:sz w:val="24"/>
          <w:szCs w:val="24"/>
          <w:lang w:val="en" w:eastAsia="hu-HU"/>
        </w:rPr>
        <w:t>(7)</w:t>
      </w:r>
      <w:r w:rsidRPr="00E0662C">
        <w:rPr>
          <w:rFonts w:ascii="Times New Roman" w:hAnsi="Times New Roman"/>
          <w:sz w:val="24"/>
          <w:szCs w:val="24"/>
          <w:lang w:val="en" w:eastAsia="hu-HU"/>
        </w:rPr>
        <w:t xml:space="preserve"> Ha valamelyik fél tárgyalás tartását kéri, az ügyben tartott tárgyalást követően a bíróság felhívása nélkül előterjesztett további észrevételeket vagy nyilatkozatokat a bíróság nem veszi figyelembe döntése meghozatalakor.</w:t>
      </w:r>
    </w:p>
    <w:p w14:paraId="299607E1" w14:textId="77777777" w:rsidR="007E6D7A" w:rsidRPr="00E0662C" w:rsidRDefault="00C63759" w:rsidP="007E6D7A">
      <w:pPr>
        <w:spacing w:after="0" w:line="240" w:lineRule="auto"/>
        <w:jc w:val="both"/>
        <w:rPr>
          <w:rFonts w:ascii="Times New Roman" w:hAnsi="Times New Roman"/>
          <w:sz w:val="24"/>
          <w:szCs w:val="24"/>
          <w:lang w:val="en" w:eastAsia="hu-HU"/>
        </w:rPr>
      </w:pPr>
      <w:r w:rsidRPr="00E0662C">
        <w:rPr>
          <w:rFonts w:ascii="Times New Roman" w:hAnsi="Times New Roman"/>
          <w:b/>
          <w:bCs/>
          <w:sz w:val="24"/>
          <w:szCs w:val="24"/>
          <w:lang w:val="en" w:eastAsia="hu-HU"/>
        </w:rPr>
        <w:t>165</w:t>
      </w:r>
      <w:r w:rsidR="007E6D7A" w:rsidRPr="00E0662C">
        <w:rPr>
          <w:rFonts w:ascii="Times New Roman" w:hAnsi="Times New Roman"/>
          <w:b/>
          <w:bCs/>
          <w:sz w:val="24"/>
          <w:szCs w:val="24"/>
          <w:lang w:val="en" w:eastAsia="hu-HU"/>
        </w:rPr>
        <w:t xml:space="preserve">. § </w:t>
      </w:r>
      <w:r w:rsidR="007E6D7A" w:rsidRPr="00E0662C">
        <w:rPr>
          <w:rFonts w:ascii="Times New Roman" w:hAnsi="Times New Roman"/>
          <w:bCs/>
          <w:sz w:val="24"/>
          <w:szCs w:val="24"/>
          <w:lang w:val="en" w:eastAsia="hu-HU"/>
        </w:rPr>
        <w:t>(1)</w:t>
      </w:r>
      <w:r w:rsidR="007E6D7A" w:rsidRPr="00E0662C">
        <w:rPr>
          <w:rFonts w:ascii="Times New Roman" w:hAnsi="Times New Roman"/>
          <w:sz w:val="24"/>
          <w:szCs w:val="24"/>
          <w:lang w:val="en" w:eastAsia="hu-HU"/>
        </w:rPr>
        <w:t xml:space="preserve"> A bíróság a Közbeszerzési Döntőbizottság határozatát </w:t>
      </w:r>
      <w:r w:rsidR="009E2881" w:rsidRPr="00E0662C">
        <w:rPr>
          <w:rFonts w:ascii="Times New Roman" w:hAnsi="Times New Roman"/>
          <w:sz w:val="24"/>
          <w:szCs w:val="24"/>
          <w:lang w:val="en" w:eastAsia="hu-HU"/>
        </w:rPr>
        <w:t>–</w:t>
      </w:r>
      <w:r w:rsidR="007E6D7A" w:rsidRPr="00E0662C">
        <w:rPr>
          <w:rFonts w:ascii="Times New Roman" w:hAnsi="Times New Roman"/>
          <w:sz w:val="24"/>
          <w:szCs w:val="24"/>
          <w:lang w:val="en" w:eastAsia="hu-HU"/>
        </w:rPr>
        <w:t xml:space="preserve"> a bírság összegét is ideértve </w:t>
      </w:r>
      <w:r w:rsidR="009E2881" w:rsidRPr="00E0662C">
        <w:rPr>
          <w:rFonts w:ascii="Times New Roman" w:hAnsi="Times New Roman"/>
          <w:sz w:val="24"/>
          <w:szCs w:val="24"/>
          <w:lang w:val="en" w:eastAsia="hu-HU"/>
        </w:rPr>
        <w:t>–</w:t>
      </w:r>
      <w:r w:rsidR="007E6D7A" w:rsidRPr="00E0662C">
        <w:rPr>
          <w:rFonts w:ascii="Times New Roman" w:hAnsi="Times New Roman"/>
          <w:sz w:val="24"/>
          <w:szCs w:val="24"/>
          <w:lang w:val="en" w:eastAsia="hu-HU"/>
        </w:rPr>
        <w:t xml:space="preserve"> megváltoztathatja és alkalmazhatja a </w:t>
      </w:r>
      <w:r w:rsidRPr="00E0662C">
        <w:rPr>
          <w:rFonts w:ascii="Times New Roman" w:hAnsi="Times New Roman"/>
          <w:sz w:val="24"/>
          <w:szCs w:val="24"/>
          <w:lang w:val="en" w:eastAsia="hu-HU"/>
        </w:rPr>
        <w:t>158</w:t>
      </w:r>
      <w:r w:rsidR="007E6D7A" w:rsidRPr="00E0662C">
        <w:rPr>
          <w:rFonts w:ascii="Times New Roman" w:hAnsi="Times New Roman"/>
          <w:sz w:val="24"/>
          <w:szCs w:val="24"/>
          <w:lang w:val="en" w:eastAsia="hu-HU"/>
        </w:rPr>
        <w:t>. § (3), (5), (7) és (8) bekezdése szerinti jogkövetkezményeket. Ha a bíróság a Közbeszerzési Döntőbizottság határozatát hatályon kívül helyezi, a szerződés érvénytelenségének tárgyában a pert megszünteti. A bíróság a Közbeszerzési Döntőbizottság határozatát kizárólag abban az esetben helyezi hatályon kívül, ha a Közbeszerzési Döntőbizottság eljárása során a jogorvoslati eljárás lényeges és az ügy érdemére kiható szabályainak megsértésére került sor.</w:t>
      </w:r>
    </w:p>
    <w:p w14:paraId="7BB90F3D" w14:textId="77777777" w:rsidR="007E6D7A" w:rsidRPr="00E0662C" w:rsidRDefault="007E6D7A" w:rsidP="007E6D7A">
      <w:pPr>
        <w:spacing w:after="0" w:line="240" w:lineRule="auto"/>
        <w:jc w:val="both"/>
        <w:rPr>
          <w:rFonts w:ascii="Times New Roman" w:hAnsi="Times New Roman"/>
          <w:sz w:val="24"/>
          <w:szCs w:val="24"/>
          <w:lang w:val="en" w:eastAsia="hu-HU"/>
        </w:rPr>
      </w:pPr>
      <w:r w:rsidRPr="00E0662C">
        <w:rPr>
          <w:rFonts w:ascii="Times New Roman" w:hAnsi="Times New Roman"/>
          <w:bCs/>
          <w:sz w:val="24"/>
          <w:szCs w:val="24"/>
          <w:lang w:val="en" w:eastAsia="hu-HU"/>
        </w:rPr>
        <w:t>(2)</w:t>
      </w:r>
      <w:r w:rsidRPr="00E0662C">
        <w:rPr>
          <w:rFonts w:ascii="Times New Roman" w:hAnsi="Times New Roman"/>
          <w:sz w:val="24"/>
          <w:szCs w:val="24"/>
          <w:lang w:val="en" w:eastAsia="hu-HU"/>
        </w:rPr>
        <w:t xml:space="preserve"> Ha a bíróság a beszerzési eljárás alapján megkötött szerződést a 104. § (3) bekezdése alapján érvényessé nyilvánítja, bírságot </w:t>
      </w:r>
      <w:r w:rsidR="00341F88" w:rsidRPr="00E0662C">
        <w:rPr>
          <w:rFonts w:ascii="Times New Roman" w:hAnsi="Times New Roman"/>
          <w:sz w:val="24"/>
          <w:szCs w:val="24"/>
          <w:lang w:val="en" w:eastAsia="hu-HU"/>
        </w:rPr>
        <w:t>szab ki</w:t>
      </w:r>
      <w:r w:rsidRPr="00E0662C">
        <w:rPr>
          <w:rFonts w:ascii="Times New Roman" w:hAnsi="Times New Roman"/>
          <w:sz w:val="24"/>
          <w:szCs w:val="24"/>
          <w:lang w:val="en" w:eastAsia="hu-HU"/>
        </w:rPr>
        <w:t xml:space="preserve">, amelynek összege </w:t>
      </w:r>
      <w:r w:rsidR="009E2881" w:rsidRPr="00E0662C">
        <w:rPr>
          <w:rFonts w:ascii="Times New Roman" w:hAnsi="Times New Roman"/>
          <w:sz w:val="24"/>
          <w:szCs w:val="24"/>
          <w:lang w:val="en" w:eastAsia="hu-HU"/>
        </w:rPr>
        <w:t>–</w:t>
      </w:r>
      <w:r w:rsidRPr="00E0662C">
        <w:rPr>
          <w:rFonts w:ascii="Times New Roman" w:hAnsi="Times New Roman"/>
          <w:sz w:val="24"/>
          <w:szCs w:val="24"/>
          <w:lang w:val="en" w:eastAsia="hu-HU"/>
        </w:rPr>
        <w:t xml:space="preserve"> az eset összes körülményét figyelembe véve </w:t>
      </w:r>
      <w:r w:rsidR="009E2881" w:rsidRPr="00E0662C">
        <w:rPr>
          <w:rFonts w:ascii="Times New Roman" w:hAnsi="Times New Roman"/>
          <w:sz w:val="24"/>
          <w:szCs w:val="24"/>
          <w:lang w:val="en" w:eastAsia="hu-HU"/>
        </w:rPr>
        <w:t>–</w:t>
      </w:r>
      <w:r w:rsidRPr="00E0662C">
        <w:rPr>
          <w:rFonts w:ascii="Times New Roman" w:hAnsi="Times New Roman"/>
          <w:sz w:val="24"/>
          <w:szCs w:val="24"/>
          <w:lang w:val="en" w:eastAsia="hu-HU"/>
        </w:rPr>
        <w:t xml:space="preserve"> legfeljebb a szerződés értékének 5%-a. Ha az érvénytelenség jogkövetkezményeinek alkalmazásakor a bíróság az ellenszolgáltatás nélkül maradt szolgáltatás ellenértékének pénzbeni megtérítését rendeli el, bírságot </w:t>
      </w:r>
      <w:r w:rsidR="00341F88" w:rsidRPr="00E0662C">
        <w:rPr>
          <w:rFonts w:ascii="Times New Roman" w:hAnsi="Times New Roman"/>
          <w:sz w:val="24"/>
          <w:szCs w:val="24"/>
          <w:lang w:val="en" w:eastAsia="hu-HU"/>
        </w:rPr>
        <w:t>szab ki</w:t>
      </w:r>
      <w:r w:rsidRPr="00E0662C">
        <w:rPr>
          <w:rFonts w:ascii="Times New Roman" w:hAnsi="Times New Roman"/>
          <w:sz w:val="24"/>
          <w:szCs w:val="24"/>
          <w:lang w:val="en" w:eastAsia="hu-HU"/>
        </w:rPr>
        <w:t>, amelynek összege - az eset összes körülményét figyelembe véve - legfeljebb a szerződés értékének 5%-a.</w:t>
      </w:r>
    </w:p>
    <w:p w14:paraId="058A8276" w14:textId="77777777" w:rsidR="007E6D7A" w:rsidRPr="00E0662C" w:rsidRDefault="007E6D7A" w:rsidP="007E6D7A">
      <w:pPr>
        <w:spacing w:after="0" w:line="240" w:lineRule="auto"/>
        <w:jc w:val="both"/>
        <w:rPr>
          <w:rFonts w:ascii="Times New Roman" w:hAnsi="Times New Roman"/>
          <w:sz w:val="24"/>
          <w:szCs w:val="24"/>
          <w:lang w:val="en" w:eastAsia="hu-HU"/>
        </w:rPr>
      </w:pPr>
      <w:r w:rsidRPr="00E0662C">
        <w:rPr>
          <w:rFonts w:ascii="Times New Roman" w:hAnsi="Times New Roman"/>
          <w:bCs/>
          <w:sz w:val="24"/>
          <w:szCs w:val="24"/>
          <w:lang w:val="en" w:eastAsia="hu-HU"/>
        </w:rPr>
        <w:lastRenderedPageBreak/>
        <w:t>(3)</w:t>
      </w:r>
      <w:r w:rsidRPr="00E0662C">
        <w:rPr>
          <w:rFonts w:ascii="Times New Roman" w:hAnsi="Times New Roman"/>
          <w:sz w:val="24"/>
          <w:szCs w:val="24"/>
          <w:lang w:val="en" w:eastAsia="hu-HU"/>
        </w:rPr>
        <w:t xml:space="preserve"> A bíróság határozata ellen fellebbezésnek nincs helye, kivéve a szerződés érvénytelensége tárgyában hozott határozatot, illetve ha a bíróság a Közbeszerzési Döntőbizottság határozatát megváltoztatja.</w:t>
      </w:r>
    </w:p>
    <w:p w14:paraId="2DBBA08A" w14:textId="77777777" w:rsidR="007E6D7A" w:rsidRPr="00E0662C" w:rsidRDefault="007E6D7A" w:rsidP="007E6D7A">
      <w:pPr>
        <w:spacing w:after="0" w:line="240" w:lineRule="auto"/>
        <w:jc w:val="both"/>
        <w:outlineLvl w:val="3"/>
        <w:rPr>
          <w:rFonts w:ascii="Times New Roman" w:hAnsi="Times New Roman"/>
          <w:b/>
          <w:bCs/>
          <w:sz w:val="24"/>
          <w:szCs w:val="24"/>
          <w:lang w:val="en" w:eastAsia="hu-HU"/>
        </w:rPr>
      </w:pPr>
    </w:p>
    <w:p w14:paraId="120AA667" w14:textId="77777777" w:rsidR="007E6D7A" w:rsidRPr="00E0662C" w:rsidRDefault="007E6D7A" w:rsidP="007E6D7A">
      <w:pPr>
        <w:spacing w:after="0" w:line="240" w:lineRule="auto"/>
        <w:jc w:val="center"/>
        <w:outlineLvl w:val="3"/>
        <w:rPr>
          <w:rFonts w:ascii="Times New Roman" w:hAnsi="Times New Roman"/>
          <w:b/>
          <w:bCs/>
          <w:sz w:val="24"/>
          <w:szCs w:val="24"/>
          <w:lang w:val="en" w:eastAsia="hu-HU"/>
        </w:rPr>
      </w:pPr>
      <w:r w:rsidRPr="00E0662C">
        <w:rPr>
          <w:rFonts w:ascii="Times New Roman" w:hAnsi="Times New Roman"/>
          <w:b/>
          <w:bCs/>
          <w:sz w:val="24"/>
          <w:szCs w:val="24"/>
          <w:lang w:val="en" w:eastAsia="hu-HU"/>
        </w:rPr>
        <w:t>87. A szerződés beszerzési jogsértés miatti érvénytelenségének megállapítása iránti polgári per</w:t>
      </w:r>
    </w:p>
    <w:p w14:paraId="3D9E6FD8" w14:textId="77777777" w:rsidR="007E6D7A" w:rsidRPr="00E0662C" w:rsidRDefault="007E6D7A" w:rsidP="007E6D7A">
      <w:pPr>
        <w:spacing w:after="0" w:line="240" w:lineRule="auto"/>
        <w:jc w:val="both"/>
        <w:rPr>
          <w:rFonts w:ascii="Times New Roman" w:hAnsi="Times New Roman"/>
          <w:b/>
          <w:bCs/>
          <w:sz w:val="24"/>
          <w:szCs w:val="24"/>
          <w:lang w:val="en" w:eastAsia="hu-HU"/>
        </w:rPr>
      </w:pPr>
    </w:p>
    <w:p w14:paraId="023594AE" w14:textId="77777777" w:rsidR="007E6D7A" w:rsidRPr="00E0662C" w:rsidRDefault="00C63759" w:rsidP="007E6D7A">
      <w:pPr>
        <w:spacing w:after="0" w:line="240" w:lineRule="auto"/>
        <w:jc w:val="both"/>
        <w:rPr>
          <w:rFonts w:ascii="Times New Roman" w:hAnsi="Times New Roman"/>
          <w:sz w:val="24"/>
          <w:szCs w:val="24"/>
          <w:lang w:val="en" w:eastAsia="hu-HU"/>
        </w:rPr>
      </w:pPr>
      <w:r w:rsidRPr="00E0662C">
        <w:rPr>
          <w:rFonts w:ascii="Times New Roman" w:hAnsi="Times New Roman"/>
          <w:b/>
          <w:bCs/>
          <w:sz w:val="24"/>
          <w:szCs w:val="24"/>
          <w:lang w:val="en" w:eastAsia="hu-HU"/>
        </w:rPr>
        <w:t>166</w:t>
      </w:r>
      <w:r w:rsidR="007E6D7A" w:rsidRPr="00E0662C">
        <w:rPr>
          <w:rFonts w:ascii="Times New Roman" w:hAnsi="Times New Roman"/>
          <w:b/>
          <w:bCs/>
          <w:sz w:val="24"/>
          <w:szCs w:val="24"/>
          <w:lang w:val="en" w:eastAsia="hu-HU"/>
        </w:rPr>
        <w:t xml:space="preserve">. </w:t>
      </w:r>
      <w:r w:rsidR="007E6D7A" w:rsidRPr="00E0662C">
        <w:rPr>
          <w:rFonts w:ascii="Times New Roman" w:hAnsi="Times New Roman"/>
          <w:b/>
          <w:sz w:val="24"/>
          <w:szCs w:val="24"/>
          <w:lang w:val="en" w:eastAsia="hu-HU"/>
        </w:rPr>
        <w:t xml:space="preserve">§ </w:t>
      </w:r>
      <w:r w:rsidR="007E6D7A" w:rsidRPr="00E0662C">
        <w:rPr>
          <w:rFonts w:ascii="Times New Roman" w:hAnsi="Times New Roman"/>
          <w:sz w:val="24"/>
          <w:szCs w:val="24"/>
          <w:lang w:val="en" w:eastAsia="hu-HU"/>
        </w:rPr>
        <w:t>(1) Ha az ügy érdemében hozott határozatában a Közbeszerzési Döntőbizottság a 104. § (1) bekezdés szerinti jogsértést állapít meg, pert indít a szerződés érvénytelenségének kimondása és az érvénytelenség jogkövetkezményeinek alkalmazása iránt. A perindítással egyidejűleg a Közbeszerzési Döntőbizottságnak ideiglenes intézkedésként kérnie kell a bíróságtól a szerződés további teljesítésének felfüggesztését. A Közbeszerzési Döntőbizottságot a perben teljes költségmentesség illeti meg.</w:t>
      </w:r>
    </w:p>
    <w:p w14:paraId="5C957734" w14:textId="77777777" w:rsidR="007E6D7A" w:rsidRPr="00E0662C" w:rsidRDefault="007E6D7A" w:rsidP="007E6D7A">
      <w:pPr>
        <w:spacing w:after="0" w:line="240" w:lineRule="auto"/>
        <w:jc w:val="both"/>
        <w:rPr>
          <w:rFonts w:ascii="Times New Roman" w:hAnsi="Times New Roman"/>
          <w:sz w:val="24"/>
          <w:szCs w:val="24"/>
          <w:lang w:val="en" w:eastAsia="hu-HU"/>
        </w:rPr>
      </w:pPr>
      <w:r w:rsidRPr="00E0662C">
        <w:rPr>
          <w:rFonts w:ascii="Times New Roman" w:hAnsi="Times New Roman"/>
          <w:sz w:val="24"/>
          <w:szCs w:val="24"/>
          <w:lang w:val="en" w:eastAsia="hu-HU"/>
        </w:rPr>
        <w:t>(2) A Közbeszerzési Döntőbizottság az (1) bekezdés szerinti pert érdemi határozatának meghozatalától számított harminc napon belül indítja meg. A határidő elmulasztása esetén a Pp. szabályai szerint van helye igazolásnak.</w:t>
      </w:r>
    </w:p>
    <w:p w14:paraId="6D0AF53C" w14:textId="77777777" w:rsidR="007E6D7A" w:rsidRPr="00E0662C" w:rsidRDefault="007E6D7A" w:rsidP="007E6D7A">
      <w:pPr>
        <w:spacing w:after="0" w:line="240" w:lineRule="auto"/>
        <w:jc w:val="both"/>
        <w:rPr>
          <w:rFonts w:ascii="Times New Roman" w:hAnsi="Times New Roman"/>
          <w:sz w:val="24"/>
          <w:szCs w:val="24"/>
          <w:lang w:val="en" w:eastAsia="hu-HU"/>
        </w:rPr>
      </w:pPr>
      <w:r w:rsidRPr="00E0662C">
        <w:rPr>
          <w:rFonts w:ascii="Times New Roman" w:hAnsi="Times New Roman"/>
          <w:sz w:val="24"/>
          <w:szCs w:val="24"/>
          <w:lang w:val="en" w:eastAsia="hu-HU"/>
        </w:rPr>
        <w:t>(3) Ha a bíróság az (1) bekezdés szerinti perben megállapítja a szerződés 104. § (1) bekezdése szerint meghatározott okok miatti érvénytelenségét, az érvénytelenség jogkövetkezményeit a Ptk.-ban és az e törvényben foglaltak szerint alkalmazza.</w:t>
      </w:r>
    </w:p>
    <w:p w14:paraId="586EEC7E" w14:textId="77777777" w:rsidR="007E6D7A" w:rsidRPr="00E0662C" w:rsidRDefault="007E6D7A" w:rsidP="007E6D7A">
      <w:pPr>
        <w:spacing w:after="0" w:line="240" w:lineRule="auto"/>
        <w:jc w:val="both"/>
        <w:rPr>
          <w:rFonts w:ascii="Times New Roman" w:hAnsi="Times New Roman"/>
          <w:sz w:val="24"/>
          <w:szCs w:val="24"/>
          <w:lang w:val="en" w:eastAsia="hu-HU"/>
        </w:rPr>
      </w:pPr>
      <w:r w:rsidRPr="00E0662C">
        <w:rPr>
          <w:rFonts w:ascii="Times New Roman" w:hAnsi="Times New Roman"/>
          <w:sz w:val="24"/>
          <w:szCs w:val="24"/>
          <w:lang w:val="en" w:eastAsia="hu-HU"/>
        </w:rPr>
        <w:t xml:space="preserve">(4) Ha a bíróság a beszerzési eljárás alapján megkötött szerződést a 104. § (3) bekezdése alapján érvényessé nyilvánítja, bírságot </w:t>
      </w:r>
      <w:r w:rsidR="00781177" w:rsidRPr="00E0662C">
        <w:rPr>
          <w:rFonts w:ascii="Times New Roman" w:hAnsi="Times New Roman"/>
          <w:sz w:val="24"/>
          <w:szCs w:val="24"/>
          <w:lang w:val="en" w:eastAsia="hu-HU"/>
        </w:rPr>
        <w:t>szab ki</w:t>
      </w:r>
      <w:r w:rsidRPr="00E0662C">
        <w:rPr>
          <w:rFonts w:ascii="Times New Roman" w:hAnsi="Times New Roman"/>
          <w:sz w:val="24"/>
          <w:szCs w:val="24"/>
          <w:lang w:val="en" w:eastAsia="hu-HU"/>
        </w:rPr>
        <w:t xml:space="preserve">, amelynek összege </w:t>
      </w:r>
      <w:r w:rsidR="00E013FF" w:rsidRPr="00E0662C">
        <w:rPr>
          <w:rFonts w:ascii="Times New Roman" w:hAnsi="Times New Roman"/>
          <w:sz w:val="24"/>
          <w:szCs w:val="24"/>
          <w:lang w:val="en" w:eastAsia="hu-HU"/>
        </w:rPr>
        <w:t>–</w:t>
      </w:r>
      <w:r w:rsidRPr="00E0662C">
        <w:rPr>
          <w:rFonts w:ascii="Times New Roman" w:hAnsi="Times New Roman"/>
          <w:sz w:val="24"/>
          <w:szCs w:val="24"/>
          <w:lang w:val="en" w:eastAsia="hu-HU"/>
        </w:rPr>
        <w:t xml:space="preserve"> az eset összes körülményét figyelembe véve </w:t>
      </w:r>
      <w:r w:rsidR="00E013FF" w:rsidRPr="00E0662C">
        <w:rPr>
          <w:rFonts w:ascii="Times New Roman" w:hAnsi="Times New Roman"/>
          <w:sz w:val="24"/>
          <w:szCs w:val="24"/>
          <w:lang w:val="en" w:eastAsia="hu-HU"/>
        </w:rPr>
        <w:t>–</w:t>
      </w:r>
      <w:r w:rsidRPr="00E0662C">
        <w:rPr>
          <w:rFonts w:ascii="Times New Roman" w:hAnsi="Times New Roman"/>
          <w:sz w:val="24"/>
          <w:szCs w:val="24"/>
          <w:lang w:val="en" w:eastAsia="hu-HU"/>
        </w:rPr>
        <w:t xml:space="preserve"> legfeljebb a szerződés értékének 5%-a. Ha az érvénytelenség jogkövetkezményeinek alkalmazásakor a bíróság az ellenszolgáltatás nélkül maradt szolgáltatás ellenértékének pénzbeni megtérítését rendeli el, bírságot </w:t>
      </w:r>
      <w:r w:rsidR="00781177" w:rsidRPr="00E0662C">
        <w:rPr>
          <w:rFonts w:ascii="Times New Roman" w:hAnsi="Times New Roman"/>
          <w:sz w:val="24"/>
          <w:szCs w:val="24"/>
          <w:lang w:val="en" w:eastAsia="hu-HU"/>
        </w:rPr>
        <w:t>szab ki</w:t>
      </w:r>
      <w:r w:rsidRPr="00E0662C">
        <w:rPr>
          <w:rFonts w:ascii="Times New Roman" w:hAnsi="Times New Roman"/>
          <w:sz w:val="24"/>
          <w:szCs w:val="24"/>
          <w:lang w:val="en" w:eastAsia="hu-HU"/>
        </w:rPr>
        <w:t xml:space="preserve">, amelynek összege </w:t>
      </w:r>
      <w:r w:rsidR="00781177" w:rsidRPr="00E0662C">
        <w:rPr>
          <w:rFonts w:ascii="Times New Roman" w:hAnsi="Times New Roman"/>
          <w:sz w:val="24"/>
          <w:szCs w:val="24"/>
          <w:lang w:val="en" w:eastAsia="hu-HU"/>
        </w:rPr>
        <w:t>–</w:t>
      </w:r>
      <w:r w:rsidRPr="00E0662C">
        <w:rPr>
          <w:rFonts w:ascii="Times New Roman" w:hAnsi="Times New Roman"/>
          <w:sz w:val="24"/>
          <w:szCs w:val="24"/>
          <w:lang w:val="en" w:eastAsia="hu-HU"/>
        </w:rPr>
        <w:t xml:space="preserve"> az eset összes körülményét figyelembe véve </w:t>
      </w:r>
      <w:r w:rsidR="00781177" w:rsidRPr="00E0662C">
        <w:rPr>
          <w:rFonts w:ascii="Times New Roman" w:hAnsi="Times New Roman"/>
          <w:sz w:val="24"/>
          <w:szCs w:val="24"/>
          <w:lang w:val="en" w:eastAsia="hu-HU"/>
        </w:rPr>
        <w:t>–</w:t>
      </w:r>
      <w:r w:rsidRPr="00E0662C">
        <w:rPr>
          <w:rFonts w:ascii="Times New Roman" w:hAnsi="Times New Roman"/>
          <w:sz w:val="24"/>
          <w:szCs w:val="24"/>
          <w:lang w:val="en" w:eastAsia="hu-HU"/>
        </w:rPr>
        <w:t xml:space="preserve"> legfeljebb a szerződés értékének 5%-a.</w:t>
      </w:r>
    </w:p>
    <w:p w14:paraId="3273749E" w14:textId="77777777" w:rsidR="007E6D7A" w:rsidRPr="00E0662C" w:rsidRDefault="007E6D7A" w:rsidP="007E6D7A">
      <w:pPr>
        <w:spacing w:after="0" w:line="240" w:lineRule="auto"/>
        <w:jc w:val="both"/>
        <w:rPr>
          <w:rFonts w:ascii="Times New Roman" w:hAnsi="Times New Roman"/>
          <w:sz w:val="24"/>
          <w:szCs w:val="24"/>
          <w:lang w:val="en" w:eastAsia="hu-HU"/>
        </w:rPr>
      </w:pPr>
      <w:r w:rsidRPr="00E0662C">
        <w:rPr>
          <w:rFonts w:ascii="Times New Roman" w:hAnsi="Times New Roman"/>
          <w:sz w:val="24"/>
          <w:szCs w:val="24"/>
          <w:lang w:val="en" w:eastAsia="hu-HU"/>
        </w:rPr>
        <w:t>(5) Az (1) bekezdés szerinti perre az a közigazgatási és munkaügyi bíróság kizárólagosan illetékes, amely ugyanazon beszerzési jogsértés ügyében a 16</w:t>
      </w:r>
      <w:r w:rsidR="004E4D58" w:rsidRPr="00E0662C">
        <w:rPr>
          <w:rFonts w:ascii="Times New Roman" w:hAnsi="Times New Roman"/>
          <w:sz w:val="24"/>
          <w:szCs w:val="24"/>
          <w:lang w:val="en" w:eastAsia="hu-HU"/>
        </w:rPr>
        <w:t>0</w:t>
      </w:r>
      <w:r w:rsidRPr="00E0662C">
        <w:rPr>
          <w:rFonts w:ascii="Times New Roman" w:hAnsi="Times New Roman"/>
          <w:sz w:val="24"/>
          <w:szCs w:val="24"/>
          <w:lang w:val="en" w:eastAsia="hu-HU"/>
        </w:rPr>
        <w:t xml:space="preserve">. § szerinti közigazgatási perben eljár. Ha a Közbeszerzési Döntőbizottság a 104. § (1) bekezdése szerinti jogsértést megállapító érdemi határozatának bírósági felülvizsgálatát kérték, a Közbeszerzési Döntőbizottság által ugyanazon ügyben indított polgári pert </w:t>
      </w:r>
      <w:r w:rsidR="00781177" w:rsidRPr="00E0662C">
        <w:rPr>
          <w:rFonts w:ascii="Times New Roman" w:hAnsi="Times New Roman"/>
          <w:sz w:val="24"/>
          <w:szCs w:val="24"/>
          <w:lang w:val="en" w:eastAsia="hu-HU"/>
        </w:rPr>
        <w:t>–</w:t>
      </w:r>
      <w:r w:rsidRPr="00E0662C">
        <w:rPr>
          <w:rFonts w:ascii="Times New Roman" w:hAnsi="Times New Roman"/>
          <w:sz w:val="24"/>
          <w:szCs w:val="24"/>
          <w:lang w:val="en" w:eastAsia="hu-HU"/>
        </w:rPr>
        <w:t xml:space="preserve"> </w:t>
      </w:r>
      <w:r w:rsidR="00781177" w:rsidRPr="00E0662C">
        <w:rPr>
          <w:rFonts w:ascii="Times New Roman" w:hAnsi="Times New Roman"/>
          <w:sz w:val="24"/>
          <w:szCs w:val="24"/>
          <w:lang w:val="en" w:eastAsia="hu-HU"/>
        </w:rPr>
        <w:t>ha</w:t>
      </w:r>
      <w:r w:rsidRPr="00E0662C">
        <w:rPr>
          <w:rFonts w:ascii="Times New Roman" w:hAnsi="Times New Roman"/>
          <w:sz w:val="24"/>
          <w:szCs w:val="24"/>
          <w:lang w:val="en" w:eastAsia="hu-HU"/>
        </w:rPr>
        <w:t xml:space="preserve"> a közigazgatási per indul később </w:t>
      </w:r>
      <w:r w:rsidR="00781177" w:rsidRPr="00E0662C">
        <w:rPr>
          <w:rFonts w:ascii="Times New Roman" w:hAnsi="Times New Roman"/>
          <w:sz w:val="24"/>
          <w:szCs w:val="24"/>
          <w:lang w:val="en" w:eastAsia="hu-HU"/>
        </w:rPr>
        <w:t>–</w:t>
      </w:r>
      <w:r w:rsidRPr="00E0662C">
        <w:rPr>
          <w:rFonts w:ascii="Times New Roman" w:hAnsi="Times New Roman"/>
          <w:sz w:val="24"/>
          <w:szCs w:val="24"/>
          <w:lang w:val="en" w:eastAsia="hu-HU"/>
        </w:rPr>
        <w:t xml:space="preserve"> a </w:t>
      </w:r>
      <w:r w:rsidR="00C63759" w:rsidRPr="00E0662C">
        <w:rPr>
          <w:rFonts w:ascii="Times New Roman" w:hAnsi="Times New Roman"/>
          <w:sz w:val="24"/>
          <w:szCs w:val="24"/>
          <w:lang w:val="en" w:eastAsia="hu-HU"/>
        </w:rPr>
        <w:t>168</w:t>
      </w:r>
      <w:r w:rsidRPr="00E0662C">
        <w:rPr>
          <w:rFonts w:ascii="Times New Roman" w:hAnsi="Times New Roman"/>
          <w:sz w:val="24"/>
          <w:szCs w:val="24"/>
          <w:lang w:val="en" w:eastAsia="hu-HU"/>
        </w:rPr>
        <w:t xml:space="preserve">. § szerinti közigazgatási per bíróságához át kell tenni. A közigazgatási pert és a Közbeszerzési Döntőbizottság által indított polgári pert egyesíteni kell. A Közbeszerzési Döntőbizottság haladéktalanul </w:t>
      </w:r>
      <w:r w:rsidR="00781177" w:rsidRPr="00E0662C">
        <w:rPr>
          <w:rFonts w:ascii="Times New Roman" w:hAnsi="Times New Roman"/>
          <w:sz w:val="24"/>
          <w:szCs w:val="24"/>
          <w:lang w:val="en" w:eastAsia="hu-HU"/>
        </w:rPr>
        <w:t xml:space="preserve">tájékoztatja </w:t>
      </w:r>
      <w:r w:rsidRPr="00E0662C">
        <w:rPr>
          <w:rFonts w:ascii="Times New Roman" w:hAnsi="Times New Roman"/>
          <w:sz w:val="24"/>
          <w:szCs w:val="24"/>
          <w:lang w:val="en" w:eastAsia="hu-HU"/>
        </w:rPr>
        <w:t>a polgári perben eljáró bíróságot arról, ha a 104. § (1) bekezdése szerinti jogsértést megállapító érdemi határozatának bírósági felülvizsgálatát kérő keresetlevelet nála benyújtották.</w:t>
      </w:r>
    </w:p>
    <w:p w14:paraId="124D98E2" w14:textId="77777777" w:rsidR="007E6D7A" w:rsidRPr="00E0662C" w:rsidRDefault="007E6D7A" w:rsidP="007E6D7A">
      <w:pPr>
        <w:spacing w:after="0" w:line="240" w:lineRule="auto"/>
        <w:jc w:val="both"/>
        <w:rPr>
          <w:rFonts w:ascii="Times New Roman" w:hAnsi="Times New Roman"/>
          <w:sz w:val="24"/>
          <w:szCs w:val="24"/>
          <w:lang w:val="en" w:eastAsia="hu-HU"/>
        </w:rPr>
      </w:pPr>
      <w:r w:rsidRPr="00E0662C">
        <w:rPr>
          <w:rFonts w:ascii="Times New Roman" w:hAnsi="Times New Roman"/>
          <w:sz w:val="24"/>
          <w:szCs w:val="24"/>
          <w:lang w:val="en" w:eastAsia="hu-HU"/>
        </w:rPr>
        <w:t xml:space="preserve">(7) A (6) bekezdés szerinti egységes perben a Pp. XX. Fejezetét a </w:t>
      </w:r>
      <w:r w:rsidR="00C63759" w:rsidRPr="00E0662C">
        <w:rPr>
          <w:rFonts w:ascii="Times New Roman" w:hAnsi="Times New Roman"/>
          <w:sz w:val="24"/>
          <w:szCs w:val="24"/>
          <w:lang w:val="en" w:eastAsia="hu-HU"/>
        </w:rPr>
        <w:t>164</w:t>
      </w:r>
      <w:r w:rsidRPr="00E0662C">
        <w:rPr>
          <w:rFonts w:ascii="Times New Roman" w:hAnsi="Times New Roman"/>
          <w:sz w:val="24"/>
          <w:szCs w:val="24"/>
          <w:lang w:val="en" w:eastAsia="hu-HU"/>
        </w:rPr>
        <w:t xml:space="preserve">. § (2) </w:t>
      </w:r>
      <w:r w:rsidR="00781177" w:rsidRPr="00E0662C">
        <w:rPr>
          <w:rFonts w:ascii="Times New Roman" w:hAnsi="Times New Roman"/>
          <w:sz w:val="24"/>
          <w:szCs w:val="24"/>
          <w:lang w:val="en" w:eastAsia="hu-HU"/>
        </w:rPr>
        <w:t xml:space="preserve">és </w:t>
      </w:r>
      <w:r w:rsidRPr="00E0662C">
        <w:rPr>
          <w:rFonts w:ascii="Times New Roman" w:hAnsi="Times New Roman"/>
          <w:sz w:val="24"/>
          <w:szCs w:val="24"/>
          <w:lang w:val="en" w:eastAsia="hu-HU"/>
        </w:rPr>
        <w:t xml:space="preserve">(5)-(7) bekezdésében, valamint a </w:t>
      </w:r>
      <w:r w:rsidR="00C63759" w:rsidRPr="00E0662C">
        <w:rPr>
          <w:rFonts w:ascii="Times New Roman" w:hAnsi="Times New Roman"/>
          <w:sz w:val="24"/>
          <w:szCs w:val="24"/>
          <w:lang w:val="en" w:eastAsia="hu-HU"/>
        </w:rPr>
        <w:t>165</w:t>
      </w:r>
      <w:r w:rsidRPr="00E0662C">
        <w:rPr>
          <w:rFonts w:ascii="Times New Roman" w:hAnsi="Times New Roman"/>
          <w:sz w:val="24"/>
          <w:szCs w:val="24"/>
          <w:lang w:val="en" w:eastAsia="hu-HU"/>
        </w:rPr>
        <w:t>. §-ban foglalt eltérésekkel kell alkalmazni.</w:t>
      </w:r>
    </w:p>
    <w:p w14:paraId="45EED484" w14:textId="77777777" w:rsidR="007E6D7A" w:rsidRPr="00E0662C" w:rsidRDefault="007E6D7A" w:rsidP="007E6D7A">
      <w:pPr>
        <w:spacing w:after="0" w:line="240" w:lineRule="auto"/>
        <w:jc w:val="both"/>
        <w:outlineLvl w:val="3"/>
        <w:rPr>
          <w:rFonts w:ascii="Times New Roman" w:hAnsi="Times New Roman"/>
          <w:b/>
          <w:bCs/>
          <w:sz w:val="24"/>
          <w:szCs w:val="24"/>
          <w:lang w:val="en" w:eastAsia="hu-HU"/>
        </w:rPr>
      </w:pPr>
    </w:p>
    <w:p w14:paraId="765BB18E" w14:textId="77777777" w:rsidR="007E6D7A" w:rsidRPr="00E0662C" w:rsidRDefault="007E6D7A" w:rsidP="007E6D7A">
      <w:pPr>
        <w:spacing w:after="0" w:line="240" w:lineRule="auto"/>
        <w:jc w:val="center"/>
        <w:outlineLvl w:val="3"/>
        <w:rPr>
          <w:rFonts w:ascii="Times New Roman" w:hAnsi="Times New Roman"/>
          <w:b/>
          <w:bCs/>
          <w:sz w:val="24"/>
          <w:szCs w:val="24"/>
          <w:lang w:val="en" w:eastAsia="hu-HU"/>
        </w:rPr>
      </w:pPr>
      <w:r w:rsidRPr="00E0662C">
        <w:rPr>
          <w:rFonts w:ascii="Times New Roman" w:hAnsi="Times New Roman"/>
          <w:b/>
          <w:bCs/>
          <w:sz w:val="24"/>
          <w:szCs w:val="24"/>
          <w:lang w:val="en" w:eastAsia="hu-HU"/>
        </w:rPr>
        <w:t>88. A beszerzésekkel kapcsolatos egyéb polgári perek</w:t>
      </w:r>
    </w:p>
    <w:p w14:paraId="36B77A1D" w14:textId="77777777" w:rsidR="007E6D7A" w:rsidRPr="00E0662C" w:rsidRDefault="007E6D7A" w:rsidP="007E6D7A">
      <w:pPr>
        <w:spacing w:after="0" w:line="240" w:lineRule="auto"/>
        <w:jc w:val="center"/>
        <w:rPr>
          <w:rFonts w:ascii="Times New Roman" w:hAnsi="Times New Roman"/>
          <w:b/>
          <w:bCs/>
          <w:sz w:val="24"/>
          <w:szCs w:val="24"/>
          <w:lang w:val="en" w:eastAsia="hu-HU"/>
        </w:rPr>
      </w:pPr>
    </w:p>
    <w:p w14:paraId="37D4892C" w14:textId="77777777" w:rsidR="007E6D7A" w:rsidRPr="00E0662C" w:rsidRDefault="00C63759" w:rsidP="007E6D7A">
      <w:pPr>
        <w:spacing w:after="0" w:line="240" w:lineRule="auto"/>
        <w:jc w:val="both"/>
        <w:rPr>
          <w:rFonts w:ascii="Times New Roman" w:hAnsi="Times New Roman"/>
          <w:sz w:val="24"/>
          <w:szCs w:val="24"/>
          <w:lang w:val="en" w:eastAsia="hu-HU"/>
        </w:rPr>
      </w:pPr>
      <w:r w:rsidRPr="00E0662C">
        <w:rPr>
          <w:rFonts w:ascii="Times New Roman" w:hAnsi="Times New Roman"/>
          <w:b/>
          <w:bCs/>
          <w:sz w:val="24"/>
          <w:szCs w:val="24"/>
          <w:lang w:val="en" w:eastAsia="hu-HU"/>
        </w:rPr>
        <w:t>167</w:t>
      </w:r>
      <w:r w:rsidR="007E6D7A" w:rsidRPr="00E0662C">
        <w:rPr>
          <w:rFonts w:ascii="Times New Roman" w:hAnsi="Times New Roman"/>
          <w:b/>
          <w:bCs/>
          <w:sz w:val="24"/>
          <w:szCs w:val="24"/>
          <w:lang w:val="en" w:eastAsia="hu-HU"/>
        </w:rPr>
        <w:t xml:space="preserve">. </w:t>
      </w:r>
      <w:r w:rsidR="007E6D7A" w:rsidRPr="00E0662C">
        <w:rPr>
          <w:rFonts w:ascii="Times New Roman" w:hAnsi="Times New Roman"/>
          <w:b/>
          <w:sz w:val="24"/>
          <w:szCs w:val="24"/>
          <w:lang w:val="en" w:eastAsia="hu-HU"/>
        </w:rPr>
        <w:t xml:space="preserve">§ </w:t>
      </w:r>
      <w:r w:rsidR="007E6D7A" w:rsidRPr="00E0662C">
        <w:rPr>
          <w:rFonts w:ascii="Times New Roman" w:hAnsi="Times New Roman"/>
          <w:sz w:val="24"/>
          <w:szCs w:val="24"/>
          <w:lang w:val="en" w:eastAsia="hu-HU"/>
        </w:rPr>
        <w:t xml:space="preserve">(1) A </w:t>
      </w:r>
      <w:r w:rsidRPr="00E0662C">
        <w:rPr>
          <w:rFonts w:ascii="Times New Roman" w:hAnsi="Times New Roman"/>
          <w:sz w:val="24"/>
          <w:szCs w:val="24"/>
          <w:lang w:val="en" w:eastAsia="hu-HU"/>
        </w:rPr>
        <w:t>164</w:t>
      </w:r>
      <w:r w:rsidR="007E6D7A" w:rsidRPr="00E0662C">
        <w:rPr>
          <w:rFonts w:ascii="Times New Roman" w:hAnsi="Times New Roman"/>
          <w:sz w:val="24"/>
          <w:szCs w:val="24"/>
          <w:lang w:val="en" w:eastAsia="hu-HU"/>
        </w:rPr>
        <w:t xml:space="preserve">. § (1) bekezdésében és a </w:t>
      </w:r>
      <w:r w:rsidRPr="00E0662C">
        <w:rPr>
          <w:rFonts w:ascii="Times New Roman" w:hAnsi="Times New Roman"/>
          <w:sz w:val="24"/>
          <w:szCs w:val="24"/>
          <w:lang w:val="en" w:eastAsia="hu-HU"/>
        </w:rPr>
        <w:t>166</w:t>
      </w:r>
      <w:r w:rsidR="007E6D7A" w:rsidRPr="00E0662C">
        <w:rPr>
          <w:rFonts w:ascii="Times New Roman" w:hAnsi="Times New Roman"/>
          <w:sz w:val="24"/>
          <w:szCs w:val="24"/>
          <w:lang w:val="en" w:eastAsia="hu-HU"/>
        </w:rPr>
        <w:t xml:space="preserve">. § (1) bekezdésében foglalt esetek, valamint a (3) bekezdés szerinti esetek kivételével a beszerzésre, illetve a beszerzési eljárásra vonatkozó jogszabályok megsértésére alapított bármely polgári jogi igény érvényesíthetőségének feltétele, hogy a Közbeszerzési Döntőbizottság, illetve </w:t>
      </w:r>
      <w:r w:rsidR="00781177" w:rsidRPr="00E0662C">
        <w:rPr>
          <w:rFonts w:ascii="Times New Roman" w:hAnsi="Times New Roman"/>
          <w:sz w:val="24"/>
          <w:szCs w:val="24"/>
          <w:lang w:val="en" w:eastAsia="hu-HU"/>
        </w:rPr>
        <w:t>–</w:t>
      </w:r>
      <w:r w:rsidR="007E6D7A" w:rsidRPr="00E0662C">
        <w:rPr>
          <w:rFonts w:ascii="Times New Roman" w:hAnsi="Times New Roman"/>
          <w:sz w:val="24"/>
          <w:szCs w:val="24"/>
          <w:lang w:val="en" w:eastAsia="hu-HU"/>
        </w:rPr>
        <w:t xml:space="preserve"> a Közbeszerzési Döntőbizottság határozatának felülvizsgálata során </w:t>
      </w:r>
      <w:r w:rsidR="00781177" w:rsidRPr="00E0662C">
        <w:rPr>
          <w:rFonts w:ascii="Times New Roman" w:hAnsi="Times New Roman"/>
          <w:sz w:val="24"/>
          <w:szCs w:val="24"/>
          <w:lang w:val="en" w:eastAsia="hu-HU"/>
        </w:rPr>
        <w:t>–</w:t>
      </w:r>
      <w:r w:rsidR="007E6D7A" w:rsidRPr="00E0662C">
        <w:rPr>
          <w:rFonts w:ascii="Times New Roman" w:hAnsi="Times New Roman"/>
          <w:sz w:val="24"/>
          <w:szCs w:val="24"/>
          <w:lang w:val="en" w:eastAsia="hu-HU"/>
        </w:rPr>
        <w:t xml:space="preserve"> a bíróság a jogsértést jogerősen megállapítsa.</w:t>
      </w:r>
    </w:p>
    <w:p w14:paraId="6F9F2044" w14:textId="77777777" w:rsidR="007E6D7A" w:rsidRPr="00E0662C" w:rsidRDefault="007E6D7A" w:rsidP="007E6D7A">
      <w:pPr>
        <w:spacing w:after="0" w:line="240" w:lineRule="auto"/>
        <w:jc w:val="both"/>
        <w:rPr>
          <w:rFonts w:ascii="Times New Roman" w:hAnsi="Times New Roman"/>
          <w:sz w:val="24"/>
          <w:szCs w:val="24"/>
          <w:lang w:val="en" w:eastAsia="hu-HU"/>
        </w:rPr>
      </w:pPr>
      <w:r w:rsidRPr="00E0662C">
        <w:rPr>
          <w:rFonts w:ascii="Times New Roman" w:hAnsi="Times New Roman"/>
          <w:sz w:val="24"/>
          <w:szCs w:val="24"/>
          <w:lang w:val="en" w:eastAsia="hu-HU"/>
        </w:rPr>
        <w:t>(2) Ha az ajánlattevő kártérítésként kizárólag az ajánlat elkészítésével és a beszerzési eljárásban való részvétellel kapcsolatban felmerült költségeinek megtérítését követeli az ajánlatkérőtől, e kártérítési igény érvényesítéséhez elegendő azt bizonyítania, hogy</w:t>
      </w:r>
    </w:p>
    <w:p w14:paraId="46A5D540" w14:textId="77777777" w:rsidR="007E6D7A" w:rsidRPr="00E0662C" w:rsidRDefault="007E6D7A" w:rsidP="007E6D7A">
      <w:pPr>
        <w:spacing w:after="0" w:line="240" w:lineRule="auto"/>
        <w:jc w:val="both"/>
        <w:rPr>
          <w:rFonts w:ascii="Times New Roman" w:hAnsi="Times New Roman"/>
          <w:sz w:val="24"/>
          <w:szCs w:val="24"/>
          <w:lang w:val="en" w:eastAsia="hu-HU"/>
        </w:rPr>
      </w:pPr>
      <w:r w:rsidRPr="00E0662C">
        <w:rPr>
          <w:rFonts w:ascii="Times New Roman" w:hAnsi="Times New Roman"/>
          <w:i/>
          <w:iCs/>
          <w:sz w:val="24"/>
          <w:szCs w:val="24"/>
          <w:lang w:val="en" w:eastAsia="hu-HU"/>
        </w:rPr>
        <w:t xml:space="preserve">a) </w:t>
      </w:r>
      <w:r w:rsidRPr="00E0662C">
        <w:rPr>
          <w:rFonts w:ascii="Times New Roman" w:hAnsi="Times New Roman"/>
          <w:sz w:val="24"/>
          <w:szCs w:val="24"/>
          <w:lang w:val="en" w:eastAsia="hu-HU"/>
        </w:rPr>
        <w:t>ajánlatkérő megsértette a beszerzésre, illetve a beszerzési eljárásra vonatkozó jogszabályok valamely rendelkezését,</w:t>
      </w:r>
    </w:p>
    <w:p w14:paraId="62F2DE86" w14:textId="77777777" w:rsidR="007E6D7A" w:rsidRPr="00E0662C" w:rsidRDefault="007E6D7A" w:rsidP="007E6D7A">
      <w:pPr>
        <w:spacing w:after="0" w:line="240" w:lineRule="auto"/>
        <w:jc w:val="both"/>
        <w:rPr>
          <w:rFonts w:ascii="Times New Roman" w:hAnsi="Times New Roman"/>
          <w:sz w:val="24"/>
          <w:szCs w:val="24"/>
          <w:lang w:val="en" w:eastAsia="hu-HU"/>
        </w:rPr>
      </w:pPr>
      <w:r w:rsidRPr="00E0662C">
        <w:rPr>
          <w:rFonts w:ascii="Times New Roman" w:hAnsi="Times New Roman"/>
          <w:i/>
          <w:iCs/>
          <w:sz w:val="24"/>
          <w:szCs w:val="24"/>
          <w:lang w:val="en" w:eastAsia="hu-HU"/>
        </w:rPr>
        <w:lastRenderedPageBreak/>
        <w:t xml:space="preserve">b) </w:t>
      </w:r>
      <w:r w:rsidRPr="00E0662C">
        <w:rPr>
          <w:rFonts w:ascii="Times New Roman" w:hAnsi="Times New Roman"/>
          <w:sz w:val="24"/>
          <w:szCs w:val="24"/>
          <w:lang w:val="en" w:eastAsia="hu-HU"/>
        </w:rPr>
        <w:t>valódi esélye volt a szerződés elnyerésére, valamint</w:t>
      </w:r>
    </w:p>
    <w:p w14:paraId="1A4FB890" w14:textId="77777777" w:rsidR="00CD1824" w:rsidRPr="00CD1824" w:rsidRDefault="007E6D7A" w:rsidP="00A56DE3">
      <w:pPr>
        <w:spacing w:after="0" w:line="240" w:lineRule="auto"/>
        <w:jc w:val="both"/>
        <w:rPr>
          <w:rFonts w:ascii="Times New Roman" w:hAnsi="Times New Roman"/>
          <w:sz w:val="24"/>
          <w:szCs w:val="24"/>
          <w:lang w:val="en" w:eastAsia="hu-HU"/>
        </w:rPr>
      </w:pPr>
      <w:r w:rsidRPr="00E0662C">
        <w:rPr>
          <w:rFonts w:ascii="Times New Roman" w:hAnsi="Times New Roman"/>
          <w:i/>
          <w:iCs/>
          <w:sz w:val="24"/>
          <w:szCs w:val="24"/>
          <w:lang w:val="en" w:eastAsia="hu-HU"/>
        </w:rPr>
        <w:t xml:space="preserve">c) </w:t>
      </w:r>
      <w:r w:rsidRPr="00E0662C">
        <w:rPr>
          <w:rFonts w:ascii="Times New Roman" w:hAnsi="Times New Roman"/>
          <w:sz w:val="24"/>
          <w:szCs w:val="24"/>
          <w:lang w:val="en" w:eastAsia="hu-HU"/>
        </w:rPr>
        <w:t>a jogsértés kedvezőtlenül befolyásolta a szerződés elnyerésére vonatkozó esélyét.</w:t>
      </w:r>
    </w:p>
    <w:p w14:paraId="7F6825C7" w14:textId="77777777" w:rsidR="007E6D7A" w:rsidRPr="00E0662C" w:rsidRDefault="007E6D7A" w:rsidP="007E6D7A">
      <w:pPr>
        <w:spacing w:after="0" w:line="240" w:lineRule="auto"/>
        <w:jc w:val="both"/>
        <w:outlineLvl w:val="3"/>
        <w:rPr>
          <w:rFonts w:ascii="Times New Roman" w:hAnsi="Times New Roman"/>
          <w:sz w:val="24"/>
          <w:szCs w:val="24"/>
          <w:lang w:val="en" w:eastAsia="hu-HU"/>
        </w:rPr>
      </w:pPr>
    </w:p>
    <w:p w14:paraId="597E4FB5" w14:textId="77777777" w:rsidR="007E6D7A" w:rsidRPr="000E2BAB" w:rsidRDefault="007E6D7A" w:rsidP="007E6D7A">
      <w:pPr>
        <w:spacing w:after="0" w:line="240" w:lineRule="auto"/>
        <w:jc w:val="center"/>
        <w:outlineLvl w:val="3"/>
        <w:rPr>
          <w:rFonts w:ascii="Times New Roman" w:hAnsi="Times New Roman"/>
          <w:b/>
          <w:bCs/>
          <w:color w:val="222222"/>
          <w:sz w:val="24"/>
          <w:szCs w:val="24"/>
          <w:lang w:val="en" w:eastAsia="hu-HU"/>
        </w:rPr>
      </w:pPr>
      <w:r>
        <w:rPr>
          <w:rFonts w:ascii="Times New Roman" w:hAnsi="Times New Roman"/>
          <w:b/>
          <w:bCs/>
          <w:color w:val="222222"/>
          <w:sz w:val="24"/>
          <w:szCs w:val="24"/>
          <w:lang w:val="en" w:eastAsia="hu-HU"/>
        </w:rPr>
        <w:t xml:space="preserve">89. </w:t>
      </w:r>
      <w:r w:rsidRPr="000E2BAB">
        <w:rPr>
          <w:rFonts w:ascii="Times New Roman" w:hAnsi="Times New Roman"/>
          <w:b/>
          <w:bCs/>
          <w:color w:val="222222"/>
          <w:sz w:val="24"/>
          <w:szCs w:val="24"/>
          <w:lang w:val="en" w:eastAsia="hu-HU"/>
        </w:rPr>
        <w:t>A jegyzékre kerülés érdekében lefolytatott eljárás, vagy a jegyzékből történő törlés szabályosságával kapcsolatos jogorvoslat</w:t>
      </w:r>
    </w:p>
    <w:p w14:paraId="5DC4BBE0" w14:textId="77777777" w:rsidR="007E6D7A" w:rsidRPr="000F63D2" w:rsidRDefault="007E6D7A" w:rsidP="007E6D7A">
      <w:pPr>
        <w:spacing w:after="0" w:line="240" w:lineRule="auto"/>
        <w:jc w:val="both"/>
        <w:outlineLvl w:val="3"/>
        <w:rPr>
          <w:rFonts w:ascii="Times New Roman" w:hAnsi="Times New Roman"/>
          <w:b/>
          <w:sz w:val="24"/>
          <w:szCs w:val="24"/>
          <w:lang w:val="en" w:eastAsia="hu-HU"/>
        </w:rPr>
      </w:pPr>
    </w:p>
    <w:p w14:paraId="5F687A82" w14:textId="77777777" w:rsidR="007E6D7A" w:rsidRDefault="00C63759" w:rsidP="007E6D7A">
      <w:pPr>
        <w:spacing w:after="0" w:line="240" w:lineRule="auto"/>
        <w:jc w:val="both"/>
        <w:rPr>
          <w:rFonts w:ascii="Times New Roman" w:hAnsi="Times New Roman"/>
          <w:color w:val="222222"/>
          <w:sz w:val="24"/>
          <w:szCs w:val="24"/>
          <w:lang w:val="en" w:eastAsia="hu-HU"/>
        </w:rPr>
      </w:pPr>
      <w:r w:rsidRPr="000E2BAB">
        <w:rPr>
          <w:rFonts w:ascii="Times New Roman" w:hAnsi="Times New Roman"/>
          <w:b/>
          <w:color w:val="222222"/>
          <w:sz w:val="24"/>
          <w:szCs w:val="24"/>
          <w:lang w:val="en" w:eastAsia="hu-HU"/>
        </w:rPr>
        <w:t>16</w:t>
      </w:r>
      <w:r>
        <w:rPr>
          <w:rFonts w:ascii="Times New Roman" w:hAnsi="Times New Roman"/>
          <w:b/>
          <w:color w:val="222222"/>
          <w:sz w:val="24"/>
          <w:szCs w:val="24"/>
          <w:lang w:val="en" w:eastAsia="hu-HU"/>
        </w:rPr>
        <w:t>8</w:t>
      </w:r>
      <w:r w:rsidR="007E6D7A" w:rsidRPr="000E2BAB">
        <w:rPr>
          <w:rFonts w:ascii="Times New Roman" w:hAnsi="Times New Roman"/>
          <w:b/>
          <w:color w:val="222222"/>
          <w:sz w:val="24"/>
          <w:szCs w:val="24"/>
          <w:lang w:val="en" w:eastAsia="hu-HU"/>
        </w:rPr>
        <w:t xml:space="preserve">. § </w:t>
      </w:r>
      <w:r w:rsidR="007E6D7A" w:rsidRPr="0030060F">
        <w:rPr>
          <w:rFonts w:ascii="Times New Roman" w:hAnsi="Times New Roman"/>
          <w:color w:val="222222"/>
          <w:sz w:val="24"/>
          <w:szCs w:val="24"/>
          <w:lang w:val="en" w:eastAsia="hu-HU"/>
        </w:rPr>
        <w:t>(1)</w:t>
      </w:r>
      <w:r w:rsidR="007E6D7A">
        <w:rPr>
          <w:rFonts w:ascii="Times New Roman" w:hAnsi="Times New Roman"/>
          <w:color w:val="222222"/>
          <w:sz w:val="24"/>
          <w:szCs w:val="24"/>
          <w:lang w:val="en" w:eastAsia="hu-HU"/>
        </w:rPr>
        <w:t xml:space="preserve"> A </w:t>
      </w:r>
      <w:r w:rsidR="007E6D7A" w:rsidRPr="000E2BAB">
        <w:rPr>
          <w:rFonts w:ascii="Times New Roman" w:hAnsi="Times New Roman"/>
          <w:color w:val="222222"/>
          <w:sz w:val="24"/>
          <w:szCs w:val="24"/>
          <w:lang w:val="en" w:eastAsia="hu-HU"/>
        </w:rPr>
        <w:t xml:space="preserve">jegyzékre kerülés érdekében lefolytatott eljárás, vagy a jegyzékből történő törlés szabályosságával kapcsolatban felmerülő panaszával az érinett gazdasági szereplő a </w:t>
      </w:r>
      <w:r w:rsidR="00781177">
        <w:rPr>
          <w:rFonts w:ascii="Times New Roman" w:hAnsi="Times New Roman"/>
          <w:color w:val="222222"/>
          <w:sz w:val="24"/>
          <w:szCs w:val="24"/>
          <w:lang w:val="en" w:eastAsia="hu-HU"/>
        </w:rPr>
        <w:t>polgári nemzetbiztonsági szolgálatok irányításáért felelős</w:t>
      </w:r>
      <w:r w:rsidR="007E6D7A" w:rsidRPr="000E2BAB">
        <w:rPr>
          <w:rFonts w:ascii="Times New Roman" w:hAnsi="Times New Roman"/>
          <w:color w:val="222222"/>
          <w:sz w:val="24"/>
          <w:szCs w:val="24"/>
          <w:lang w:val="en" w:eastAsia="hu-HU"/>
        </w:rPr>
        <w:t xml:space="preserve"> miniszterhez fordulhat.</w:t>
      </w:r>
      <w:r w:rsidR="00863B97">
        <w:rPr>
          <w:rFonts w:ascii="Times New Roman" w:hAnsi="Times New Roman"/>
          <w:color w:val="222222"/>
          <w:sz w:val="24"/>
          <w:szCs w:val="24"/>
          <w:lang w:val="en" w:eastAsia="hu-HU"/>
        </w:rPr>
        <w:t xml:space="preserve"> A </w:t>
      </w:r>
      <w:r w:rsidR="002C1C00">
        <w:rPr>
          <w:rFonts w:ascii="Times New Roman" w:hAnsi="Times New Roman"/>
          <w:color w:val="222222"/>
          <w:sz w:val="24"/>
          <w:szCs w:val="24"/>
          <w:lang w:val="en" w:eastAsia="hu-HU"/>
        </w:rPr>
        <w:t xml:space="preserve">panasz nem irányulhat </w:t>
      </w:r>
      <w:r w:rsidR="0035144E">
        <w:rPr>
          <w:rFonts w:ascii="Times New Roman" w:hAnsi="Times New Roman"/>
          <w:color w:val="222222"/>
          <w:sz w:val="24"/>
          <w:szCs w:val="24"/>
          <w:lang w:val="en" w:eastAsia="hu-HU"/>
        </w:rPr>
        <w:t>az eljáró nemzetbiztonsági szolgálat</w:t>
      </w:r>
      <w:r w:rsidR="002C1C00">
        <w:rPr>
          <w:rFonts w:ascii="Times New Roman" w:hAnsi="Times New Roman"/>
          <w:color w:val="222222"/>
          <w:sz w:val="24"/>
          <w:szCs w:val="24"/>
          <w:lang w:val="en" w:eastAsia="hu-HU"/>
        </w:rPr>
        <w:t xml:space="preserve"> mérlegelési jogkörben meghozott döntése felülvizsgálatának kezdeményezésére. </w:t>
      </w:r>
    </w:p>
    <w:p w14:paraId="4630A9EA" w14:textId="77777777" w:rsidR="00B80EF9" w:rsidRPr="00A56DE3" w:rsidRDefault="007E6D7A" w:rsidP="00A56DE3">
      <w:pPr>
        <w:spacing w:after="0" w:line="240" w:lineRule="auto"/>
        <w:jc w:val="both"/>
        <w:rPr>
          <w:rFonts w:ascii="Times New Roman" w:hAnsi="Times New Roman"/>
          <w:sz w:val="24"/>
          <w:szCs w:val="24"/>
          <w:lang w:val="en" w:eastAsia="hu-HU"/>
        </w:rPr>
      </w:pPr>
      <w:r w:rsidRPr="0030060F">
        <w:rPr>
          <w:rFonts w:ascii="Times New Roman" w:hAnsi="Times New Roman"/>
          <w:color w:val="222222"/>
          <w:sz w:val="24"/>
          <w:szCs w:val="24"/>
          <w:lang w:val="en" w:eastAsia="hu-HU"/>
        </w:rPr>
        <w:t>(2)</w:t>
      </w:r>
      <w:r>
        <w:rPr>
          <w:rFonts w:ascii="Times New Roman" w:hAnsi="Times New Roman"/>
          <w:color w:val="222222"/>
          <w:sz w:val="24"/>
          <w:szCs w:val="24"/>
          <w:lang w:val="en" w:eastAsia="hu-HU"/>
        </w:rPr>
        <w:t xml:space="preserve"> </w:t>
      </w:r>
      <w:r w:rsidRPr="000E2BAB">
        <w:rPr>
          <w:rFonts w:ascii="Times New Roman" w:hAnsi="Times New Roman"/>
          <w:color w:val="222222"/>
          <w:sz w:val="24"/>
          <w:szCs w:val="24"/>
          <w:lang w:val="en" w:eastAsia="hu-HU"/>
        </w:rPr>
        <w:t>A miniszter kivizsgálja a panaszokat, a vizsgálat eredményéről és a megtett intézkedésekről 30 napon belül tájékoztatja a panaszost. Ez a határidő egy esetben</w:t>
      </w:r>
      <w:r w:rsidR="00781177">
        <w:rPr>
          <w:rFonts w:ascii="Times New Roman" w:hAnsi="Times New Roman"/>
          <w:color w:val="222222"/>
          <w:sz w:val="24"/>
          <w:szCs w:val="24"/>
          <w:lang w:val="en" w:eastAsia="hu-HU"/>
        </w:rPr>
        <w:t>,</w:t>
      </w:r>
      <w:r w:rsidRPr="000E2BAB">
        <w:rPr>
          <w:rFonts w:ascii="Times New Roman" w:hAnsi="Times New Roman"/>
          <w:color w:val="222222"/>
          <w:sz w:val="24"/>
          <w:szCs w:val="24"/>
          <w:lang w:val="en" w:eastAsia="hu-HU"/>
        </w:rPr>
        <w:t xml:space="preserve"> 30 nappal meghosszabbítható.</w:t>
      </w:r>
      <w:r w:rsidR="00A56DE3">
        <w:rPr>
          <w:rFonts w:ascii="Times New Roman" w:hAnsi="Times New Roman"/>
          <w:color w:val="222222"/>
          <w:sz w:val="24"/>
          <w:szCs w:val="24"/>
          <w:lang w:val="en" w:eastAsia="hu-HU"/>
        </w:rPr>
        <w:t xml:space="preserve"> </w:t>
      </w:r>
    </w:p>
    <w:p w14:paraId="53F343EF" w14:textId="77777777" w:rsidR="007E6D7A" w:rsidRPr="00A56DE3" w:rsidRDefault="007E6D7A" w:rsidP="007E6D7A">
      <w:pPr>
        <w:spacing w:after="0" w:line="240" w:lineRule="auto"/>
        <w:jc w:val="both"/>
        <w:outlineLvl w:val="3"/>
        <w:rPr>
          <w:rFonts w:ascii="Times New Roman" w:hAnsi="Times New Roman"/>
          <w:b/>
          <w:bCs/>
          <w:sz w:val="24"/>
          <w:szCs w:val="24"/>
          <w:lang w:val="en" w:eastAsia="hu-HU"/>
        </w:rPr>
      </w:pPr>
    </w:p>
    <w:p w14:paraId="3681FE11" w14:textId="77777777" w:rsidR="007E6D7A" w:rsidRPr="00A56DE3" w:rsidRDefault="007E6D7A" w:rsidP="007E6D7A">
      <w:pPr>
        <w:spacing w:after="0" w:line="240" w:lineRule="auto"/>
        <w:jc w:val="center"/>
        <w:outlineLvl w:val="3"/>
        <w:rPr>
          <w:rFonts w:ascii="Times New Roman" w:hAnsi="Times New Roman"/>
          <w:b/>
          <w:bCs/>
          <w:sz w:val="24"/>
          <w:szCs w:val="24"/>
          <w:lang w:val="en" w:eastAsia="hu-HU"/>
        </w:rPr>
      </w:pPr>
      <w:r w:rsidRPr="00A56DE3">
        <w:rPr>
          <w:rFonts w:ascii="Times New Roman" w:hAnsi="Times New Roman"/>
          <w:b/>
          <w:bCs/>
          <w:sz w:val="24"/>
          <w:szCs w:val="24"/>
          <w:lang w:val="en" w:eastAsia="hu-HU"/>
        </w:rPr>
        <w:t>90. Az Európai Bizottság eljárása</w:t>
      </w:r>
    </w:p>
    <w:p w14:paraId="33FCAEA3" w14:textId="77777777" w:rsidR="007E6D7A" w:rsidRPr="00A56DE3" w:rsidRDefault="007E6D7A" w:rsidP="007E6D7A">
      <w:pPr>
        <w:spacing w:after="0" w:line="240" w:lineRule="auto"/>
        <w:jc w:val="center"/>
        <w:outlineLvl w:val="3"/>
        <w:rPr>
          <w:rFonts w:ascii="Times New Roman" w:hAnsi="Times New Roman"/>
          <w:b/>
          <w:sz w:val="24"/>
          <w:szCs w:val="24"/>
          <w:lang w:val="en" w:eastAsia="hu-HU"/>
        </w:rPr>
      </w:pPr>
    </w:p>
    <w:p w14:paraId="7FC48298" w14:textId="77777777" w:rsidR="007E6D7A" w:rsidRPr="00A56DE3" w:rsidRDefault="00CD1824" w:rsidP="007E6D7A">
      <w:pPr>
        <w:spacing w:after="0" w:line="240" w:lineRule="auto"/>
        <w:jc w:val="both"/>
        <w:rPr>
          <w:rFonts w:ascii="Times New Roman" w:hAnsi="Times New Roman"/>
          <w:sz w:val="24"/>
          <w:szCs w:val="24"/>
          <w:lang w:val="en" w:eastAsia="hu-HU"/>
        </w:rPr>
      </w:pPr>
      <w:r w:rsidRPr="00A56DE3">
        <w:rPr>
          <w:rFonts w:ascii="Times New Roman" w:hAnsi="Times New Roman"/>
          <w:b/>
          <w:sz w:val="24"/>
          <w:szCs w:val="24"/>
          <w:lang w:val="en" w:eastAsia="hu-HU"/>
        </w:rPr>
        <w:t>169</w:t>
      </w:r>
      <w:r w:rsidR="007E6D7A" w:rsidRPr="00A56DE3">
        <w:rPr>
          <w:rFonts w:ascii="Times New Roman" w:hAnsi="Times New Roman"/>
          <w:b/>
          <w:sz w:val="24"/>
          <w:szCs w:val="24"/>
          <w:lang w:val="en" w:eastAsia="hu-HU"/>
        </w:rPr>
        <w:t xml:space="preserve">. § </w:t>
      </w:r>
      <w:r w:rsidR="007E6D7A" w:rsidRPr="00A56DE3">
        <w:rPr>
          <w:rFonts w:ascii="Times New Roman" w:hAnsi="Times New Roman"/>
          <w:sz w:val="24"/>
          <w:szCs w:val="24"/>
          <w:lang w:val="en" w:eastAsia="hu-HU"/>
        </w:rPr>
        <w:t xml:space="preserve">(1) </w:t>
      </w:r>
      <w:r w:rsidR="00781177" w:rsidRPr="00A56DE3">
        <w:rPr>
          <w:rFonts w:ascii="Times New Roman" w:hAnsi="Times New Roman"/>
          <w:sz w:val="24"/>
          <w:szCs w:val="24"/>
          <w:lang w:val="en" w:eastAsia="hu-HU"/>
        </w:rPr>
        <w:t xml:space="preserve">Ha </w:t>
      </w:r>
      <w:r w:rsidR="007E6D7A" w:rsidRPr="00A56DE3">
        <w:rPr>
          <w:rFonts w:ascii="Times New Roman" w:hAnsi="Times New Roman"/>
          <w:sz w:val="24"/>
          <w:szCs w:val="24"/>
          <w:lang w:val="en" w:eastAsia="hu-HU"/>
        </w:rPr>
        <w:t xml:space="preserve">az Európai Bizottság a </w:t>
      </w:r>
      <w:r w:rsidR="001E6DDC" w:rsidRPr="00A56DE3">
        <w:rPr>
          <w:rFonts w:ascii="Times New Roman" w:hAnsi="Times New Roman"/>
          <w:sz w:val="24"/>
          <w:szCs w:val="24"/>
          <w:lang w:val="en" w:eastAsia="hu-HU"/>
        </w:rPr>
        <w:t xml:space="preserve">védelmi és biztonsági tárgyú beszerzések </w:t>
      </w:r>
      <w:r w:rsidR="007E6D7A" w:rsidRPr="00A56DE3">
        <w:rPr>
          <w:rFonts w:ascii="Times New Roman" w:hAnsi="Times New Roman"/>
          <w:sz w:val="24"/>
          <w:szCs w:val="24"/>
          <w:lang w:val="en" w:eastAsia="hu-HU"/>
        </w:rPr>
        <w:t>uniós értékhatár</w:t>
      </w:r>
      <w:r w:rsidR="001E6DDC" w:rsidRPr="00A56DE3">
        <w:rPr>
          <w:rFonts w:ascii="Times New Roman" w:hAnsi="Times New Roman"/>
          <w:sz w:val="24"/>
          <w:szCs w:val="24"/>
          <w:lang w:val="en" w:eastAsia="hu-HU"/>
        </w:rPr>
        <w:t>á</w:t>
      </w:r>
      <w:r w:rsidR="007E6D7A" w:rsidRPr="00A56DE3">
        <w:rPr>
          <w:rFonts w:ascii="Times New Roman" w:hAnsi="Times New Roman"/>
          <w:sz w:val="24"/>
          <w:szCs w:val="24"/>
          <w:lang w:val="en" w:eastAsia="hu-HU"/>
        </w:rPr>
        <w:t>t elérő, vagy meghaladó értékű beszerzési eljárásban a beszerzésekre vonatkozó európai uniós jogszabályok nyilvánvaló megsértését észleli, a (2) bekezdés szerint eljárást kezdeményezhet.</w:t>
      </w:r>
    </w:p>
    <w:p w14:paraId="30D30A30" w14:textId="77777777" w:rsidR="007E6D7A" w:rsidRPr="00A56DE3" w:rsidRDefault="007E6D7A" w:rsidP="007E6D7A">
      <w:pPr>
        <w:spacing w:after="0" w:line="240" w:lineRule="auto"/>
        <w:jc w:val="both"/>
        <w:rPr>
          <w:rFonts w:ascii="Times New Roman" w:hAnsi="Times New Roman"/>
          <w:sz w:val="24"/>
          <w:szCs w:val="24"/>
          <w:lang w:val="en" w:eastAsia="hu-HU"/>
        </w:rPr>
      </w:pPr>
      <w:r w:rsidRPr="00A56DE3">
        <w:rPr>
          <w:rFonts w:ascii="Times New Roman" w:hAnsi="Times New Roman"/>
          <w:sz w:val="24"/>
          <w:szCs w:val="24"/>
          <w:lang w:val="en" w:eastAsia="hu-HU"/>
        </w:rPr>
        <w:t>(2) Az Európai Bizottság az észlelt jogsértésről értesíti az ajánlatkérőt is, és felhívja a jogsértésnek a szerződés megkötéséig történő orvoslására.</w:t>
      </w:r>
    </w:p>
    <w:p w14:paraId="2B3AAEC7" w14:textId="77777777" w:rsidR="007E6D7A" w:rsidRPr="00A56DE3" w:rsidRDefault="007E6D7A" w:rsidP="007E6D7A">
      <w:pPr>
        <w:spacing w:after="0" w:line="240" w:lineRule="auto"/>
        <w:jc w:val="both"/>
        <w:rPr>
          <w:rFonts w:ascii="Times New Roman" w:hAnsi="Times New Roman"/>
          <w:sz w:val="24"/>
          <w:szCs w:val="24"/>
          <w:lang w:val="en" w:eastAsia="hu-HU"/>
        </w:rPr>
      </w:pPr>
      <w:r w:rsidRPr="00A56DE3">
        <w:rPr>
          <w:rFonts w:ascii="Times New Roman" w:hAnsi="Times New Roman"/>
          <w:sz w:val="24"/>
          <w:szCs w:val="24"/>
          <w:lang w:val="en" w:eastAsia="hu-HU"/>
        </w:rPr>
        <w:t>(3) Az ajánlatkérő a jelzett jogsértéssel kapcsolatos tájékoztatását a Közbeszerzési Hatóságnak köteles megküldeni oly módon, hogy a Közbeszerzési Hatóság a megkeresés kézhezvételétől számított huszonegy, napon belül továbbítani tudja azt az Európai Bizottság részére.</w:t>
      </w:r>
    </w:p>
    <w:p w14:paraId="054FCBE2" w14:textId="77777777" w:rsidR="007E6D7A" w:rsidRPr="00A56DE3" w:rsidRDefault="007E6D7A" w:rsidP="007E6D7A">
      <w:pPr>
        <w:spacing w:after="0" w:line="240" w:lineRule="auto"/>
        <w:jc w:val="both"/>
        <w:rPr>
          <w:rFonts w:ascii="Times New Roman" w:hAnsi="Times New Roman"/>
          <w:sz w:val="24"/>
          <w:szCs w:val="24"/>
          <w:lang w:val="en" w:eastAsia="hu-HU"/>
        </w:rPr>
      </w:pPr>
      <w:r w:rsidRPr="00A56DE3">
        <w:rPr>
          <w:rFonts w:ascii="Times New Roman" w:hAnsi="Times New Roman"/>
          <w:sz w:val="24"/>
          <w:szCs w:val="24"/>
          <w:lang w:val="en" w:eastAsia="hu-HU"/>
        </w:rPr>
        <w:t>(4) Az ajánlatkérő különösen arról köteles tájékoztatást adni, hogy</w:t>
      </w:r>
    </w:p>
    <w:p w14:paraId="614D4A6E" w14:textId="77777777" w:rsidR="007E6D7A" w:rsidRPr="00A56DE3" w:rsidRDefault="007E6D7A" w:rsidP="007E6D7A">
      <w:pPr>
        <w:spacing w:after="0" w:line="240" w:lineRule="auto"/>
        <w:jc w:val="both"/>
        <w:rPr>
          <w:rFonts w:ascii="Times New Roman" w:hAnsi="Times New Roman"/>
          <w:sz w:val="24"/>
          <w:szCs w:val="24"/>
          <w:lang w:val="en" w:eastAsia="hu-HU"/>
        </w:rPr>
      </w:pPr>
      <w:r w:rsidRPr="00A56DE3">
        <w:rPr>
          <w:rFonts w:ascii="Times New Roman" w:hAnsi="Times New Roman"/>
          <w:i/>
          <w:iCs/>
          <w:sz w:val="24"/>
          <w:szCs w:val="24"/>
          <w:lang w:val="en" w:eastAsia="hu-HU"/>
        </w:rPr>
        <w:t xml:space="preserve">a) </w:t>
      </w:r>
      <w:r w:rsidRPr="00A56DE3">
        <w:rPr>
          <w:rFonts w:ascii="Times New Roman" w:hAnsi="Times New Roman"/>
          <w:sz w:val="24"/>
          <w:szCs w:val="24"/>
          <w:lang w:val="en" w:eastAsia="hu-HU"/>
        </w:rPr>
        <w:t>a jogsértést orvosolták,</w:t>
      </w:r>
    </w:p>
    <w:p w14:paraId="6D2D5A0A" w14:textId="77777777" w:rsidR="007E6D7A" w:rsidRPr="00A56DE3" w:rsidRDefault="007E6D7A" w:rsidP="007E6D7A">
      <w:pPr>
        <w:spacing w:after="0" w:line="240" w:lineRule="auto"/>
        <w:jc w:val="both"/>
        <w:rPr>
          <w:rFonts w:ascii="Times New Roman" w:hAnsi="Times New Roman"/>
          <w:sz w:val="24"/>
          <w:szCs w:val="24"/>
          <w:lang w:val="en" w:eastAsia="hu-HU"/>
        </w:rPr>
      </w:pPr>
      <w:r w:rsidRPr="00A56DE3">
        <w:rPr>
          <w:rFonts w:ascii="Times New Roman" w:hAnsi="Times New Roman"/>
          <w:i/>
          <w:iCs/>
          <w:sz w:val="24"/>
          <w:szCs w:val="24"/>
          <w:lang w:val="en" w:eastAsia="hu-HU"/>
        </w:rPr>
        <w:t xml:space="preserve">b) </w:t>
      </w:r>
      <w:r w:rsidRPr="00A56DE3">
        <w:rPr>
          <w:rFonts w:ascii="Times New Roman" w:hAnsi="Times New Roman"/>
          <w:sz w:val="24"/>
          <w:szCs w:val="24"/>
          <w:lang w:val="en" w:eastAsia="hu-HU"/>
        </w:rPr>
        <w:t>a jogsértést nem orvosolták, vagy</w:t>
      </w:r>
    </w:p>
    <w:p w14:paraId="7FE42A0A" w14:textId="77777777" w:rsidR="007E6D7A" w:rsidRPr="00A56DE3" w:rsidRDefault="007E6D7A" w:rsidP="007E6D7A">
      <w:pPr>
        <w:spacing w:after="0" w:line="240" w:lineRule="auto"/>
        <w:jc w:val="both"/>
        <w:rPr>
          <w:rFonts w:ascii="Times New Roman" w:hAnsi="Times New Roman"/>
          <w:sz w:val="24"/>
          <w:szCs w:val="24"/>
          <w:lang w:val="en" w:eastAsia="hu-HU"/>
        </w:rPr>
      </w:pPr>
      <w:r w:rsidRPr="00A56DE3">
        <w:rPr>
          <w:rFonts w:ascii="Times New Roman" w:hAnsi="Times New Roman"/>
          <w:i/>
          <w:iCs/>
          <w:sz w:val="24"/>
          <w:szCs w:val="24"/>
          <w:lang w:val="en" w:eastAsia="hu-HU"/>
        </w:rPr>
        <w:t xml:space="preserve">c) </w:t>
      </w:r>
      <w:r w:rsidRPr="00A56DE3">
        <w:rPr>
          <w:rFonts w:ascii="Times New Roman" w:hAnsi="Times New Roman"/>
          <w:sz w:val="24"/>
          <w:szCs w:val="24"/>
          <w:lang w:val="en" w:eastAsia="hu-HU"/>
        </w:rPr>
        <w:t xml:space="preserve">az érintett beszerzési eljárását felfüggesztette, </w:t>
      </w:r>
      <w:r w:rsidR="001E6DDC" w:rsidRPr="00A56DE3">
        <w:rPr>
          <w:rFonts w:ascii="Times New Roman" w:hAnsi="Times New Roman"/>
          <w:sz w:val="24"/>
          <w:szCs w:val="24"/>
          <w:lang w:val="en" w:eastAsia="hu-HU"/>
        </w:rPr>
        <w:t xml:space="preserve">vagy </w:t>
      </w:r>
      <w:r w:rsidRPr="00A56DE3">
        <w:rPr>
          <w:rFonts w:ascii="Times New Roman" w:hAnsi="Times New Roman"/>
          <w:sz w:val="24"/>
          <w:szCs w:val="24"/>
          <w:lang w:val="en" w:eastAsia="hu-HU"/>
        </w:rPr>
        <w:t>ha a Közbeszerzési Döntőbizottság jogorvoslati eljárásban ideiglenes intézkedésként a beszerzési eljárás felfüggesztését rendelte el.</w:t>
      </w:r>
    </w:p>
    <w:p w14:paraId="6F2DBDF0" w14:textId="77777777" w:rsidR="007E6D7A" w:rsidRPr="00A56DE3" w:rsidRDefault="007E6D7A" w:rsidP="007E6D7A">
      <w:pPr>
        <w:spacing w:after="0" w:line="240" w:lineRule="auto"/>
        <w:jc w:val="both"/>
        <w:rPr>
          <w:rFonts w:ascii="Times New Roman" w:hAnsi="Times New Roman"/>
          <w:sz w:val="24"/>
          <w:szCs w:val="24"/>
          <w:lang w:val="en" w:eastAsia="hu-HU"/>
        </w:rPr>
      </w:pPr>
      <w:r w:rsidRPr="00A56DE3">
        <w:rPr>
          <w:rFonts w:ascii="Times New Roman" w:hAnsi="Times New Roman"/>
          <w:sz w:val="24"/>
          <w:szCs w:val="24"/>
          <w:lang w:val="en" w:eastAsia="hu-HU"/>
        </w:rPr>
        <w:t xml:space="preserve">(5) A (4) bekezdés </w:t>
      </w:r>
      <w:r w:rsidRPr="00A56DE3">
        <w:rPr>
          <w:rFonts w:ascii="Times New Roman" w:hAnsi="Times New Roman"/>
          <w:i/>
          <w:iCs/>
          <w:sz w:val="24"/>
          <w:szCs w:val="24"/>
          <w:lang w:val="en" w:eastAsia="hu-HU"/>
        </w:rPr>
        <w:t xml:space="preserve">b) </w:t>
      </w:r>
      <w:r w:rsidRPr="00A56DE3">
        <w:rPr>
          <w:rFonts w:ascii="Times New Roman" w:hAnsi="Times New Roman"/>
          <w:sz w:val="24"/>
          <w:szCs w:val="24"/>
          <w:lang w:val="en" w:eastAsia="hu-HU"/>
        </w:rPr>
        <w:t>pontja szerinti tájékoztatást indokolással kell ellátni. Ha az állítólagos jogsértés orvoslására azért nem került sor, mert az folyamatban lévő jogorvoslati eljárás tárgyát képezi, a Közbeszerzési Hatóság haladéktalanul tájékoztatja az Európai Bizottságot a jogorvoslati eljárás során hozott határozatról.</w:t>
      </w:r>
    </w:p>
    <w:p w14:paraId="48DC8737" w14:textId="77777777" w:rsidR="007E6D7A" w:rsidRDefault="007E6D7A" w:rsidP="007E6D7A">
      <w:pPr>
        <w:spacing w:after="0" w:line="240" w:lineRule="auto"/>
        <w:jc w:val="both"/>
        <w:rPr>
          <w:rFonts w:ascii="Times New Roman" w:hAnsi="Times New Roman"/>
          <w:sz w:val="24"/>
          <w:szCs w:val="24"/>
          <w:lang w:val="en" w:eastAsia="hu-HU"/>
        </w:rPr>
      </w:pPr>
      <w:r w:rsidRPr="00A56DE3">
        <w:rPr>
          <w:rFonts w:ascii="Times New Roman" w:hAnsi="Times New Roman"/>
          <w:sz w:val="24"/>
          <w:szCs w:val="24"/>
          <w:lang w:val="en" w:eastAsia="hu-HU"/>
        </w:rPr>
        <w:t xml:space="preserve">(6) A (4) bekezdés </w:t>
      </w:r>
      <w:r w:rsidRPr="00A56DE3">
        <w:rPr>
          <w:rFonts w:ascii="Times New Roman" w:hAnsi="Times New Roman"/>
          <w:i/>
          <w:iCs/>
          <w:sz w:val="24"/>
          <w:szCs w:val="24"/>
          <w:lang w:val="en" w:eastAsia="hu-HU"/>
        </w:rPr>
        <w:t xml:space="preserve">c) </w:t>
      </w:r>
      <w:r w:rsidRPr="00A56DE3">
        <w:rPr>
          <w:rFonts w:ascii="Times New Roman" w:hAnsi="Times New Roman"/>
          <w:sz w:val="24"/>
          <w:szCs w:val="24"/>
          <w:lang w:val="en" w:eastAsia="hu-HU"/>
        </w:rPr>
        <w:t>pontja szerinti esetben a Közbeszerzési Hatóság szintén haladéktalanul tájékoztatja az Európai Bizottságot a beszerzési eljárás, illetve a jogorvoslati eljárás eredményéről, a jelzett jogsértés orvoslásának kérdéséről.</w:t>
      </w:r>
    </w:p>
    <w:p w14:paraId="4B478E2F" w14:textId="2DBCE796" w:rsidR="008A2DD4" w:rsidRDefault="008A2DD4" w:rsidP="007E6D7A">
      <w:pPr>
        <w:spacing w:after="0" w:line="240" w:lineRule="auto"/>
        <w:jc w:val="both"/>
        <w:rPr>
          <w:rFonts w:ascii="Times New Roman" w:hAnsi="Times New Roman"/>
          <w:sz w:val="24"/>
          <w:szCs w:val="24"/>
          <w:lang w:val="en" w:eastAsia="hu-HU"/>
        </w:rPr>
      </w:pPr>
    </w:p>
    <w:p w14:paraId="430D25B5" w14:textId="5A569101" w:rsidR="00497E2C" w:rsidRPr="00497E2C" w:rsidRDefault="00497E2C" w:rsidP="00497E2C">
      <w:pPr>
        <w:spacing w:after="0" w:line="240" w:lineRule="auto"/>
        <w:jc w:val="center"/>
        <w:rPr>
          <w:rFonts w:ascii="Times New Roman" w:hAnsi="Times New Roman"/>
          <w:b/>
          <w:sz w:val="24"/>
          <w:szCs w:val="24"/>
          <w:lang w:val="en" w:eastAsia="hu-HU"/>
        </w:rPr>
      </w:pPr>
      <w:r w:rsidRPr="00497E2C">
        <w:rPr>
          <w:rFonts w:ascii="Times New Roman" w:hAnsi="Times New Roman"/>
          <w:b/>
          <w:sz w:val="24"/>
          <w:szCs w:val="24"/>
          <w:lang w:val="en" w:eastAsia="hu-HU"/>
        </w:rPr>
        <w:t>91. Az igazgatási szolgáltatási díjakkal kapcsolatos rendelkezések</w:t>
      </w:r>
    </w:p>
    <w:p w14:paraId="6A6C5DC7" w14:textId="77777777" w:rsidR="00497E2C" w:rsidRPr="00A56DE3" w:rsidRDefault="00497E2C" w:rsidP="007E6D7A">
      <w:pPr>
        <w:spacing w:after="0" w:line="240" w:lineRule="auto"/>
        <w:jc w:val="both"/>
        <w:rPr>
          <w:rFonts w:ascii="Times New Roman" w:hAnsi="Times New Roman"/>
          <w:sz w:val="24"/>
          <w:szCs w:val="24"/>
          <w:lang w:val="en" w:eastAsia="hu-HU"/>
        </w:rPr>
      </w:pPr>
    </w:p>
    <w:p w14:paraId="4F3C1987" w14:textId="77777777" w:rsidR="002F0216" w:rsidRPr="00E73101" w:rsidRDefault="00B523E0" w:rsidP="0030060F">
      <w:pPr>
        <w:pStyle w:val="cf0"/>
        <w:spacing w:before="0" w:beforeAutospacing="0" w:after="0" w:afterAutospacing="0"/>
        <w:jc w:val="both"/>
        <w:textAlignment w:val="top"/>
      </w:pPr>
      <w:r w:rsidRPr="00E73101">
        <w:rPr>
          <w:b/>
        </w:rPr>
        <w:t>17</w:t>
      </w:r>
      <w:r w:rsidR="00CD1824" w:rsidRPr="00E73101">
        <w:rPr>
          <w:b/>
        </w:rPr>
        <w:t>0</w:t>
      </w:r>
      <w:r w:rsidRPr="00E73101">
        <w:rPr>
          <w:b/>
        </w:rPr>
        <w:t xml:space="preserve">. § </w:t>
      </w:r>
      <w:r w:rsidR="002F0216" w:rsidRPr="00E73101">
        <w:t>(1)</w:t>
      </w:r>
      <w:r w:rsidR="002F0216" w:rsidRPr="00E73101">
        <w:rPr>
          <w:b/>
        </w:rPr>
        <w:t xml:space="preserve"> </w:t>
      </w:r>
      <w:r w:rsidRPr="00E73101">
        <w:t xml:space="preserve">Az e törvény alapján beszedett igazgatási szolgáltatási díjak a </w:t>
      </w:r>
      <w:r w:rsidR="002F0216" w:rsidRPr="00E73101">
        <w:t xml:space="preserve">Közbeszerzési </w:t>
      </w:r>
      <w:r w:rsidRPr="00E73101">
        <w:t>Hatóság saját bevételét képezik</w:t>
      </w:r>
      <w:r w:rsidR="002F0216" w:rsidRPr="00E73101">
        <w:t>, melyet</w:t>
      </w:r>
      <w:r w:rsidR="002F0216" w:rsidRPr="005D303A">
        <w:t xml:space="preserve"> </w:t>
      </w:r>
      <w:r w:rsidR="002F0216" w:rsidRPr="00E73101">
        <w:t>törvényben előírt feladatai teljesítése során felmerülő kiadásokra kell fordít</w:t>
      </w:r>
      <w:r w:rsidRPr="00E73101">
        <w:t>.</w:t>
      </w:r>
    </w:p>
    <w:p w14:paraId="4FAC33FF" w14:textId="77777777" w:rsidR="00B523E0" w:rsidRPr="00A56DE3" w:rsidRDefault="002F0216" w:rsidP="0030060F">
      <w:pPr>
        <w:pStyle w:val="cf0"/>
        <w:spacing w:before="0" w:beforeAutospacing="0" w:after="0" w:afterAutospacing="0"/>
        <w:jc w:val="both"/>
        <w:textAlignment w:val="top"/>
      </w:pPr>
      <w:r w:rsidRPr="00E73101">
        <w:t xml:space="preserve">(2) </w:t>
      </w:r>
      <w:r w:rsidR="00B523E0" w:rsidRPr="00E73101">
        <w:t xml:space="preserve">A </w:t>
      </w:r>
      <w:r w:rsidRPr="00E73101">
        <w:t xml:space="preserve">Közbeszerzési </w:t>
      </w:r>
      <w:r w:rsidR="00B523E0" w:rsidRPr="00E73101">
        <w:t xml:space="preserve">Hatóság </w:t>
      </w:r>
      <w:r w:rsidR="00975F56" w:rsidRPr="00E73101">
        <w:t>–</w:t>
      </w:r>
      <w:r w:rsidR="00B523E0" w:rsidRPr="00E73101">
        <w:t xml:space="preserve"> a díjfizetési kötelezettség teljesítésének ellenőrzéséhez </w:t>
      </w:r>
      <w:r w:rsidR="00975F56" w:rsidRPr="00E73101">
        <w:t>–</w:t>
      </w:r>
      <w:r w:rsidR="00B523E0" w:rsidRPr="00E73101">
        <w:t xml:space="preserve"> a befizetett igazgatási szolgáltatási díjakról, rendbírságról, bírságról külön nyilvántartást vezet. A</w:t>
      </w:r>
      <w:r w:rsidRPr="00E73101">
        <w:t xml:space="preserve"> Közbeszerzési</w:t>
      </w:r>
      <w:r w:rsidR="00B523E0" w:rsidRPr="00E73101">
        <w:t xml:space="preserve"> Hatósá</w:t>
      </w:r>
      <w:r w:rsidR="00B523E0" w:rsidRPr="00A56DE3">
        <w:t xml:space="preserve">g a </w:t>
      </w:r>
      <w:hyperlink r:id="rId8" w:history="1">
        <w:r w:rsidR="00B523E0" w:rsidRPr="00A56DE3">
          <w:t>Pp. 339. § (1) bekezdésére</w:t>
        </w:r>
      </w:hyperlink>
      <w:r w:rsidR="00B523E0" w:rsidRPr="00A56DE3">
        <w:t xml:space="preserve"> és </w:t>
      </w:r>
      <w:hyperlink r:id="rId9" w:history="1">
        <w:r w:rsidR="00B523E0" w:rsidRPr="00A56DE3">
          <w:t xml:space="preserve">339. § (2) bekezdés </w:t>
        </w:r>
      </w:hyperlink>
      <w:hyperlink r:id="rId10" w:history="1">
        <w:r w:rsidR="00B523E0" w:rsidRPr="00A56DE3">
          <w:rPr>
            <w:i/>
            <w:iCs/>
          </w:rPr>
          <w:t xml:space="preserve">q) </w:t>
        </w:r>
      </w:hyperlink>
      <w:hyperlink r:id="rId11" w:history="1">
        <w:r w:rsidR="00B523E0" w:rsidRPr="00A56DE3">
          <w:t>pontjára</w:t>
        </w:r>
      </w:hyperlink>
      <w:r w:rsidR="00B523E0" w:rsidRPr="00A56DE3">
        <w:t xml:space="preserve">, valamint e törvény vonatkozó rendelkezéseire tekintettel a tárgyévben keletkezett visszafizetési kötelezettségeivel csökkentett összegű tárgyévi bírság bevételeivel a december 31-i állapot </w:t>
      </w:r>
      <w:r w:rsidR="00B523E0" w:rsidRPr="00A56DE3">
        <w:lastRenderedPageBreak/>
        <w:t>szerint köteles elszámolni. A díjak, a rendbírság, a bírság nyilvántartására, kezelésére és elszámolására egyebekben az államháztartás számviteléről szóló jogszabályt kell alkalmazni.</w:t>
      </w:r>
    </w:p>
    <w:p w14:paraId="1C53A351" w14:textId="77777777" w:rsidR="00B523E0" w:rsidRPr="00A56DE3" w:rsidRDefault="00B523E0" w:rsidP="0030060F">
      <w:pPr>
        <w:spacing w:after="0" w:line="240" w:lineRule="auto"/>
        <w:jc w:val="both"/>
        <w:textAlignment w:val="top"/>
        <w:rPr>
          <w:rFonts w:ascii="Times New Roman" w:hAnsi="Times New Roman"/>
          <w:sz w:val="24"/>
          <w:szCs w:val="24"/>
          <w:lang w:eastAsia="hu-HU"/>
        </w:rPr>
      </w:pPr>
      <w:r w:rsidRPr="00A56DE3">
        <w:rPr>
          <w:rFonts w:ascii="Times New Roman" w:hAnsi="Times New Roman"/>
          <w:sz w:val="24"/>
          <w:szCs w:val="24"/>
          <w:lang w:eastAsia="hu-HU"/>
        </w:rPr>
        <w:t>(</w:t>
      </w:r>
      <w:r w:rsidR="002F0216" w:rsidRPr="00A56DE3">
        <w:rPr>
          <w:rFonts w:ascii="Times New Roman" w:hAnsi="Times New Roman"/>
          <w:sz w:val="24"/>
          <w:szCs w:val="24"/>
          <w:lang w:eastAsia="hu-HU"/>
        </w:rPr>
        <w:t>3</w:t>
      </w:r>
      <w:r w:rsidRPr="00A56DE3">
        <w:rPr>
          <w:rFonts w:ascii="Times New Roman" w:hAnsi="Times New Roman"/>
          <w:sz w:val="24"/>
          <w:szCs w:val="24"/>
          <w:lang w:eastAsia="hu-HU"/>
        </w:rPr>
        <w:t>) A</w:t>
      </w:r>
      <w:r w:rsidR="002F0216" w:rsidRPr="00A56DE3">
        <w:rPr>
          <w:rFonts w:ascii="Times New Roman" w:hAnsi="Times New Roman"/>
          <w:sz w:val="24"/>
          <w:szCs w:val="24"/>
          <w:lang w:eastAsia="hu-HU"/>
        </w:rPr>
        <w:t>z</w:t>
      </w:r>
      <w:r w:rsidRPr="00A56DE3">
        <w:rPr>
          <w:rFonts w:ascii="Times New Roman" w:hAnsi="Times New Roman"/>
          <w:sz w:val="24"/>
          <w:szCs w:val="24"/>
          <w:lang w:eastAsia="hu-HU"/>
        </w:rPr>
        <w:t xml:space="preserve"> (</w:t>
      </w:r>
      <w:r w:rsidR="002F0216" w:rsidRPr="00A56DE3">
        <w:rPr>
          <w:rFonts w:ascii="Times New Roman" w:hAnsi="Times New Roman"/>
          <w:sz w:val="24"/>
          <w:szCs w:val="24"/>
          <w:lang w:eastAsia="hu-HU"/>
        </w:rPr>
        <w:t>1</w:t>
      </w:r>
      <w:r w:rsidRPr="00A56DE3">
        <w:rPr>
          <w:rFonts w:ascii="Times New Roman" w:hAnsi="Times New Roman"/>
          <w:sz w:val="24"/>
          <w:szCs w:val="24"/>
          <w:lang w:eastAsia="hu-HU"/>
        </w:rPr>
        <w:t xml:space="preserve">) bekezdés szerinti igazgatási szolgáltatási díjak tekintetében az illetékekről szóló </w:t>
      </w:r>
      <w:hyperlink r:id="rId12" w:history="1">
        <w:r w:rsidRPr="00A56DE3">
          <w:rPr>
            <w:rFonts w:ascii="Times New Roman" w:hAnsi="Times New Roman"/>
            <w:sz w:val="24"/>
            <w:szCs w:val="24"/>
            <w:lang w:eastAsia="hu-HU"/>
          </w:rPr>
          <w:t>1990. évi XCIII. törvény</w:t>
        </w:r>
      </w:hyperlink>
      <w:r w:rsidRPr="00A56DE3">
        <w:rPr>
          <w:rFonts w:ascii="Times New Roman" w:hAnsi="Times New Roman"/>
          <w:sz w:val="24"/>
          <w:szCs w:val="24"/>
          <w:lang w:eastAsia="hu-HU"/>
        </w:rPr>
        <w:t xml:space="preserve"> (a továbbiakban: </w:t>
      </w:r>
      <w:hyperlink r:id="rId13" w:history="1">
        <w:r w:rsidRPr="00A56DE3">
          <w:rPr>
            <w:rFonts w:ascii="Times New Roman" w:hAnsi="Times New Roman"/>
            <w:sz w:val="24"/>
            <w:szCs w:val="24"/>
            <w:lang w:eastAsia="hu-HU"/>
          </w:rPr>
          <w:t>Itv.</w:t>
        </w:r>
      </w:hyperlink>
      <w:r w:rsidRPr="00A56DE3">
        <w:rPr>
          <w:rFonts w:ascii="Times New Roman" w:hAnsi="Times New Roman"/>
          <w:sz w:val="24"/>
          <w:szCs w:val="24"/>
          <w:lang w:eastAsia="hu-HU"/>
        </w:rPr>
        <w:t>)</w:t>
      </w:r>
    </w:p>
    <w:p w14:paraId="4FAD208F" w14:textId="77777777" w:rsidR="00B523E0" w:rsidRPr="00A56DE3" w:rsidRDefault="00B523E0" w:rsidP="0030060F">
      <w:pPr>
        <w:spacing w:after="0" w:line="240" w:lineRule="auto"/>
        <w:jc w:val="both"/>
        <w:textAlignment w:val="top"/>
        <w:rPr>
          <w:rFonts w:ascii="Times New Roman" w:hAnsi="Times New Roman"/>
          <w:sz w:val="24"/>
          <w:szCs w:val="24"/>
          <w:lang w:eastAsia="hu-HU"/>
        </w:rPr>
      </w:pPr>
      <w:r w:rsidRPr="00A56DE3">
        <w:rPr>
          <w:rFonts w:ascii="Times New Roman" w:hAnsi="Times New Roman"/>
          <w:i/>
          <w:iCs/>
          <w:sz w:val="24"/>
          <w:szCs w:val="24"/>
          <w:lang w:eastAsia="hu-HU"/>
        </w:rPr>
        <w:t xml:space="preserve">a) </w:t>
      </w:r>
      <w:hyperlink r:id="rId14" w:history="1">
        <w:r w:rsidRPr="00A56DE3">
          <w:rPr>
            <w:rFonts w:ascii="Times New Roman" w:hAnsi="Times New Roman"/>
            <w:sz w:val="24"/>
            <w:szCs w:val="24"/>
            <w:lang w:eastAsia="hu-HU"/>
          </w:rPr>
          <w:t>3. § (4) bekezdésében</w:t>
        </w:r>
      </w:hyperlink>
      <w:r w:rsidRPr="00A56DE3">
        <w:rPr>
          <w:rFonts w:ascii="Times New Roman" w:hAnsi="Times New Roman"/>
          <w:sz w:val="24"/>
          <w:szCs w:val="24"/>
          <w:lang w:eastAsia="hu-HU"/>
        </w:rPr>
        <w:t xml:space="preserve"> és </w:t>
      </w:r>
      <w:hyperlink r:id="rId15" w:history="1">
        <w:r w:rsidRPr="00A56DE3">
          <w:rPr>
            <w:rFonts w:ascii="Times New Roman" w:hAnsi="Times New Roman"/>
            <w:sz w:val="24"/>
            <w:szCs w:val="24"/>
            <w:lang w:eastAsia="hu-HU"/>
          </w:rPr>
          <w:t>28. § (2)-(3) bekezdésében</w:t>
        </w:r>
      </w:hyperlink>
      <w:r w:rsidRPr="00A56DE3">
        <w:rPr>
          <w:rFonts w:ascii="Times New Roman" w:hAnsi="Times New Roman"/>
          <w:sz w:val="24"/>
          <w:szCs w:val="24"/>
          <w:lang w:eastAsia="hu-HU"/>
        </w:rPr>
        <w:t xml:space="preserve"> foglaltakat a díjfizetési kötelezettségre,</w:t>
      </w:r>
    </w:p>
    <w:p w14:paraId="3FC6E863" w14:textId="77777777" w:rsidR="00B523E0" w:rsidRPr="00A56DE3" w:rsidRDefault="00B523E0" w:rsidP="0030060F">
      <w:pPr>
        <w:spacing w:after="0" w:line="240" w:lineRule="auto"/>
        <w:textAlignment w:val="top"/>
        <w:rPr>
          <w:rFonts w:ascii="Times New Roman" w:hAnsi="Times New Roman"/>
          <w:sz w:val="24"/>
          <w:szCs w:val="24"/>
          <w:lang w:val="en" w:eastAsia="hu-HU"/>
        </w:rPr>
      </w:pPr>
      <w:r w:rsidRPr="00A56DE3">
        <w:rPr>
          <w:rFonts w:ascii="Times New Roman" w:hAnsi="Times New Roman"/>
          <w:i/>
          <w:iCs/>
          <w:sz w:val="24"/>
          <w:szCs w:val="24"/>
          <w:lang w:val="en" w:eastAsia="hu-HU"/>
        </w:rPr>
        <w:t xml:space="preserve">b) </w:t>
      </w:r>
      <w:hyperlink r:id="rId16" w:history="1">
        <w:r w:rsidRPr="00A56DE3">
          <w:rPr>
            <w:rFonts w:ascii="Times New Roman" w:hAnsi="Times New Roman"/>
            <w:sz w:val="24"/>
            <w:szCs w:val="24"/>
            <w:lang w:val="en" w:eastAsia="hu-HU"/>
          </w:rPr>
          <w:t>31. § (1) bekezdésének</w:t>
        </w:r>
      </w:hyperlink>
      <w:r w:rsidRPr="00A56DE3">
        <w:rPr>
          <w:rFonts w:ascii="Times New Roman" w:hAnsi="Times New Roman"/>
          <w:sz w:val="24"/>
          <w:szCs w:val="24"/>
          <w:lang w:val="en" w:eastAsia="hu-HU"/>
        </w:rPr>
        <w:t xml:space="preserve"> első mondatában, illetve </w:t>
      </w:r>
      <w:hyperlink r:id="rId17" w:history="1">
        <w:r w:rsidRPr="00A56DE3">
          <w:rPr>
            <w:rFonts w:ascii="Times New Roman" w:hAnsi="Times New Roman"/>
            <w:sz w:val="24"/>
            <w:szCs w:val="24"/>
            <w:lang w:val="en" w:eastAsia="hu-HU"/>
          </w:rPr>
          <w:t>31. § (2)</w:t>
        </w:r>
      </w:hyperlink>
      <w:r w:rsidRPr="00A56DE3">
        <w:rPr>
          <w:rFonts w:ascii="Times New Roman" w:hAnsi="Times New Roman"/>
          <w:sz w:val="24"/>
          <w:szCs w:val="24"/>
          <w:lang w:val="en" w:eastAsia="hu-HU"/>
        </w:rPr>
        <w:t xml:space="preserve">, </w:t>
      </w:r>
      <w:hyperlink r:id="rId18" w:history="1">
        <w:r w:rsidRPr="00A56DE3">
          <w:rPr>
            <w:rFonts w:ascii="Times New Roman" w:hAnsi="Times New Roman"/>
            <w:sz w:val="24"/>
            <w:szCs w:val="24"/>
            <w:lang w:val="en" w:eastAsia="hu-HU"/>
          </w:rPr>
          <w:t>(5) bekezdésében</w:t>
        </w:r>
      </w:hyperlink>
      <w:r w:rsidRPr="00A56DE3">
        <w:rPr>
          <w:rFonts w:ascii="Times New Roman" w:hAnsi="Times New Roman"/>
          <w:sz w:val="24"/>
          <w:szCs w:val="24"/>
          <w:lang w:val="en" w:eastAsia="hu-HU"/>
        </w:rPr>
        <w:t xml:space="preserve"> foglaltakat a díjfizetésre kötelezettek körének megállapítására,</w:t>
      </w:r>
      <w:r w:rsidR="00975F56" w:rsidRPr="00A56DE3">
        <w:rPr>
          <w:rFonts w:ascii="Times New Roman" w:hAnsi="Times New Roman"/>
          <w:sz w:val="24"/>
          <w:szCs w:val="24"/>
          <w:lang w:val="en" w:eastAsia="hu-HU"/>
        </w:rPr>
        <w:t xml:space="preserve"> és</w:t>
      </w:r>
    </w:p>
    <w:p w14:paraId="4CCE0105" w14:textId="77777777" w:rsidR="00B523E0" w:rsidRPr="00A56DE3" w:rsidRDefault="00B523E0" w:rsidP="0030060F">
      <w:pPr>
        <w:spacing w:after="0" w:line="240" w:lineRule="auto"/>
        <w:textAlignment w:val="top"/>
        <w:rPr>
          <w:rFonts w:ascii="Times New Roman" w:hAnsi="Times New Roman"/>
          <w:sz w:val="24"/>
          <w:szCs w:val="24"/>
          <w:lang w:val="en" w:eastAsia="hu-HU"/>
        </w:rPr>
      </w:pPr>
      <w:r w:rsidRPr="00A56DE3">
        <w:rPr>
          <w:rFonts w:ascii="Times New Roman" w:hAnsi="Times New Roman"/>
          <w:i/>
          <w:iCs/>
          <w:sz w:val="24"/>
          <w:szCs w:val="24"/>
          <w:lang w:val="en" w:eastAsia="hu-HU"/>
        </w:rPr>
        <w:t xml:space="preserve">c) </w:t>
      </w:r>
      <w:hyperlink r:id="rId19" w:history="1">
        <w:r w:rsidRPr="00A56DE3">
          <w:rPr>
            <w:rFonts w:ascii="Times New Roman" w:hAnsi="Times New Roman"/>
            <w:sz w:val="24"/>
            <w:szCs w:val="24"/>
            <w:lang w:val="en" w:eastAsia="hu-HU"/>
          </w:rPr>
          <w:t>86. §-ában</w:t>
        </w:r>
      </w:hyperlink>
      <w:r w:rsidRPr="00A56DE3">
        <w:rPr>
          <w:rFonts w:ascii="Times New Roman" w:hAnsi="Times New Roman"/>
          <w:sz w:val="24"/>
          <w:szCs w:val="24"/>
          <w:lang w:val="en" w:eastAsia="hu-HU"/>
        </w:rPr>
        <w:t xml:space="preserve"> foglaltakat az elévülésre</w:t>
      </w:r>
    </w:p>
    <w:p w14:paraId="1609FB9B" w14:textId="77777777" w:rsidR="00B523E0" w:rsidRPr="00A56DE3" w:rsidRDefault="00B523E0" w:rsidP="0030060F">
      <w:pPr>
        <w:spacing w:after="0" w:line="240" w:lineRule="auto"/>
        <w:jc w:val="both"/>
        <w:textAlignment w:val="top"/>
        <w:rPr>
          <w:rFonts w:ascii="Times New Roman" w:hAnsi="Times New Roman"/>
          <w:sz w:val="24"/>
          <w:szCs w:val="24"/>
          <w:lang w:val="en" w:eastAsia="hu-HU"/>
        </w:rPr>
      </w:pPr>
      <w:r w:rsidRPr="00A56DE3">
        <w:rPr>
          <w:rFonts w:ascii="Times New Roman" w:hAnsi="Times New Roman"/>
          <w:sz w:val="24"/>
          <w:szCs w:val="24"/>
          <w:lang w:val="en" w:eastAsia="hu-HU"/>
        </w:rPr>
        <w:t xml:space="preserve">megfelelően kell alkalmazni azzal az eltéréssel, hogy ahol az </w:t>
      </w:r>
      <w:hyperlink r:id="rId20" w:history="1">
        <w:r w:rsidRPr="00A56DE3">
          <w:rPr>
            <w:rFonts w:ascii="Times New Roman" w:hAnsi="Times New Roman"/>
            <w:sz w:val="24"/>
            <w:szCs w:val="24"/>
            <w:lang w:val="en" w:eastAsia="hu-HU"/>
          </w:rPr>
          <w:t>Itv.</w:t>
        </w:r>
      </w:hyperlink>
      <w:r w:rsidRPr="00A56DE3">
        <w:rPr>
          <w:rFonts w:ascii="Times New Roman" w:hAnsi="Times New Roman"/>
          <w:sz w:val="24"/>
          <w:szCs w:val="24"/>
          <w:lang w:val="en" w:eastAsia="hu-HU"/>
        </w:rPr>
        <w:t xml:space="preserve"> illetéket említ, azon díjat kell érteni.</w:t>
      </w:r>
    </w:p>
    <w:p w14:paraId="1806142C" w14:textId="77777777" w:rsidR="005D303A" w:rsidRPr="005D303A" w:rsidRDefault="005D303A" w:rsidP="002F0216">
      <w:pPr>
        <w:keepLines/>
        <w:autoSpaceDE w:val="0"/>
        <w:autoSpaceDN w:val="0"/>
        <w:adjustRightInd w:val="0"/>
        <w:spacing w:after="0" w:line="240" w:lineRule="auto"/>
        <w:jc w:val="both"/>
        <w:rPr>
          <w:rFonts w:ascii="Times New Roman" w:hAnsi="Times New Roman"/>
          <w:bCs/>
          <w:noProof/>
          <w:sz w:val="24"/>
          <w:szCs w:val="24"/>
          <w:lang w:eastAsia="hu-HU"/>
        </w:rPr>
      </w:pPr>
    </w:p>
    <w:p w14:paraId="3C408B90" w14:textId="77777777" w:rsidR="007B6109" w:rsidRPr="00944E55" w:rsidRDefault="007B6109" w:rsidP="00402AF6">
      <w:pPr>
        <w:keepLines/>
        <w:autoSpaceDE w:val="0"/>
        <w:autoSpaceDN w:val="0"/>
        <w:adjustRightInd w:val="0"/>
        <w:spacing w:after="0" w:line="240" w:lineRule="auto"/>
        <w:jc w:val="center"/>
        <w:rPr>
          <w:rFonts w:ascii="Times New Roman" w:hAnsi="Times New Roman"/>
          <w:b/>
          <w:bCs/>
          <w:noProof/>
          <w:sz w:val="24"/>
          <w:szCs w:val="24"/>
          <w:lang w:eastAsia="hu-HU"/>
        </w:rPr>
      </w:pPr>
      <w:r>
        <w:rPr>
          <w:rFonts w:ascii="Times New Roman" w:hAnsi="Times New Roman"/>
          <w:b/>
          <w:bCs/>
          <w:noProof/>
          <w:sz w:val="24"/>
          <w:szCs w:val="24"/>
          <w:lang w:eastAsia="hu-HU"/>
        </w:rPr>
        <w:t xml:space="preserve">VIII. </w:t>
      </w:r>
      <w:r w:rsidRPr="00944E55">
        <w:rPr>
          <w:rFonts w:ascii="Times New Roman" w:hAnsi="Times New Roman"/>
          <w:b/>
          <w:bCs/>
          <w:noProof/>
          <w:sz w:val="24"/>
          <w:szCs w:val="24"/>
          <w:lang w:eastAsia="hu-HU"/>
        </w:rPr>
        <w:t>R</w:t>
      </w:r>
      <w:r>
        <w:rPr>
          <w:rFonts w:ascii="Times New Roman" w:hAnsi="Times New Roman"/>
          <w:b/>
          <w:bCs/>
          <w:noProof/>
          <w:sz w:val="24"/>
          <w:szCs w:val="24"/>
          <w:lang w:eastAsia="hu-HU"/>
        </w:rPr>
        <w:t>ÉSZ</w:t>
      </w:r>
    </w:p>
    <w:p w14:paraId="1336FA44" w14:textId="77777777" w:rsidR="007B6109" w:rsidRPr="0085166F" w:rsidRDefault="007B6109" w:rsidP="00402AF6">
      <w:pPr>
        <w:keepLines/>
        <w:autoSpaceDE w:val="0"/>
        <w:autoSpaceDN w:val="0"/>
        <w:adjustRightInd w:val="0"/>
        <w:spacing w:after="0" w:line="240" w:lineRule="auto"/>
        <w:jc w:val="both"/>
        <w:rPr>
          <w:rFonts w:ascii="Times New Roman" w:hAnsi="Times New Roman"/>
          <w:noProof/>
          <w:sz w:val="24"/>
          <w:szCs w:val="24"/>
          <w:lang w:eastAsia="hu-HU"/>
        </w:rPr>
      </w:pPr>
    </w:p>
    <w:p w14:paraId="3F2BCC35" w14:textId="77777777" w:rsidR="007B6109" w:rsidRDefault="007B6109" w:rsidP="00DE32D1">
      <w:pPr>
        <w:keepLines/>
        <w:autoSpaceDE w:val="0"/>
        <w:autoSpaceDN w:val="0"/>
        <w:adjustRightInd w:val="0"/>
        <w:spacing w:after="0" w:line="240" w:lineRule="auto"/>
        <w:jc w:val="center"/>
        <w:rPr>
          <w:rFonts w:ascii="Times New Roman" w:hAnsi="Times New Roman"/>
          <w:b/>
          <w:bCs/>
          <w:noProof/>
          <w:sz w:val="24"/>
          <w:szCs w:val="24"/>
          <w:lang w:eastAsia="hu-HU"/>
        </w:rPr>
      </w:pPr>
      <w:r w:rsidRPr="0085166F">
        <w:rPr>
          <w:rFonts w:ascii="Times New Roman" w:hAnsi="Times New Roman"/>
          <w:b/>
          <w:bCs/>
          <w:noProof/>
          <w:sz w:val="24"/>
          <w:szCs w:val="24"/>
          <w:lang w:eastAsia="hu-HU"/>
        </w:rPr>
        <w:t>ZÁRÓ RENDELKEZÉSEK</w:t>
      </w:r>
    </w:p>
    <w:p w14:paraId="0E45EE5D" w14:textId="77777777" w:rsidR="007B6109" w:rsidRDefault="007B6109" w:rsidP="00DE32D1">
      <w:pPr>
        <w:keepLines/>
        <w:autoSpaceDE w:val="0"/>
        <w:autoSpaceDN w:val="0"/>
        <w:adjustRightInd w:val="0"/>
        <w:spacing w:after="0" w:line="240" w:lineRule="auto"/>
        <w:jc w:val="center"/>
        <w:rPr>
          <w:rFonts w:ascii="Times New Roman" w:hAnsi="Times New Roman"/>
          <w:b/>
          <w:bCs/>
          <w:noProof/>
          <w:sz w:val="24"/>
          <w:szCs w:val="24"/>
          <w:lang w:eastAsia="hu-HU"/>
        </w:rPr>
      </w:pPr>
    </w:p>
    <w:p w14:paraId="2BD628D9" w14:textId="071DE4D5" w:rsidR="007B6109" w:rsidRPr="0085166F" w:rsidRDefault="007E6D7A" w:rsidP="0077690F">
      <w:pPr>
        <w:keepLines/>
        <w:autoSpaceDE w:val="0"/>
        <w:autoSpaceDN w:val="0"/>
        <w:adjustRightInd w:val="0"/>
        <w:spacing w:after="0" w:line="240" w:lineRule="auto"/>
        <w:jc w:val="center"/>
        <w:rPr>
          <w:rFonts w:ascii="Times New Roman" w:hAnsi="Times New Roman"/>
          <w:noProof/>
          <w:sz w:val="24"/>
          <w:szCs w:val="24"/>
          <w:lang w:eastAsia="hu-HU"/>
        </w:rPr>
      </w:pPr>
      <w:r>
        <w:rPr>
          <w:rFonts w:ascii="Times New Roman" w:hAnsi="Times New Roman"/>
          <w:b/>
          <w:bCs/>
          <w:noProof/>
          <w:sz w:val="24"/>
          <w:szCs w:val="24"/>
          <w:lang w:eastAsia="hu-HU"/>
        </w:rPr>
        <w:t>9</w:t>
      </w:r>
      <w:r w:rsidR="0025526E">
        <w:rPr>
          <w:rFonts w:ascii="Times New Roman" w:hAnsi="Times New Roman"/>
          <w:b/>
          <w:bCs/>
          <w:noProof/>
          <w:sz w:val="24"/>
          <w:szCs w:val="24"/>
          <w:lang w:eastAsia="hu-HU"/>
        </w:rPr>
        <w:t>2</w:t>
      </w:r>
      <w:r w:rsidR="007B6109">
        <w:rPr>
          <w:rFonts w:ascii="Times New Roman" w:hAnsi="Times New Roman"/>
          <w:b/>
          <w:bCs/>
          <w:noProof/>
          <w:sz w:val="24"/>
          <w:szCs w:val="24"/>
          <w:lang w:eastAsia="hu-HU"/>
        </w:rPr>
        <w:t xml:space="preserve">. </w:t>
      </w:r>
      <w:r w:rsidR="007B6109" w:rsidRPr="0085166F">
        <w:rPr>
          <w:rFonts w:ascii="Times New Roman" w:hAnsi="Times New Roman"/>
          <w:b/>
          <w:bCs/>
          <w:noProof/>
          <w:sz w:val="24"/>
          <w:szCs w:val="24"/>
          <w:lang w:eastAsia="hu-HU"/>
        </w:rPr>
        <w:t>Statisztikai kötelezettségek</w:t>
      </w:r>
    </w:p>
    <w:p w14:paraId="51E9D61C" w14:textId="77777777" w:rsidR="007B6109" w:rsidRPr="0085166F" w:rsidRDefault="007B6109" w:rsidP="0077690F">
      <w:pPr>
        <w:keepLines/>
        <w:autoSpaceDE w:val="0"/>
        <w:autoSpaceDN w:val="0"/>
        <w:adjustRightInd w:val="0"/>
        <w:spacing w:after="0" w:line="240" w:lineRule="auto"/>
        <w:jc w:val="center"/>
        <w:rPr>
          <w:rFonts w:ascii="Times New Roman" w:hAnsi="Times New Roman"/>
          <w:b/>
          <w:bCs/>
          <w:noProof/>
          <w:sz w:val="24"/>
          <w:szCs w:val="24"/>
          <w:lang w:eastAsia="hu-HU"/>
        </w:rPr>
      </w:pPr>
    </w:p>
    <w:p w14:paraId="12C7E2BE" w14:textId="77777777" w:rsidR="007B6109" w:rsidRPr="0085166F" w:rsidRDefault="00CD1824" w:rsidP="0077690F">
      <w:pPr>
        <w:tabs>
          <w:tab w:val="left" w:pos="283"/>
        </w:tabs>
        <w:autoSpaceDE w:val="0"/>
        <w:autoSpaceDN w:val="0"/>
        <w:adjustRightInd w:val="0"/>
        <w:spacing w:after="0" w:line="240" w:lineRule="auto"/>
        <w:jc w:val="both"/>
        <w:rPr>
          <w:rFonts w:ascii="Times New Roman" w:hAnsi="Times New Roman"/>
          <w:noProof/>
          <w:sz w:val="24"/>
          <w:szCs w:val="24"/>
          <w:lang w:eastAsia="hu-HU"/>
        </w:rPr>
      </w:pPr>
      <w:r>
        <w:rPr>
          <w:rFonts w:ascii="Times New Roman" w:hAnsi="Times New Roman"/>
          <w:b/>
          <w:bCs/>
          <w:noProof/>
          <w:sz w:val="24"/>
          <w:szCs w:val="24"/>
          <w:lang w:eastAsia="hu-HU"/>
        </w:rPr>
        <w:t>171</w:t>
      </w:r>
      <w:r w:rsidR="007B6109" w:rsidRPr="0085166F">
        <w:rPr>
          <w:rFonts w:ascii="Times New Roman" w:hAnsi="Times New Roman"/>
          <w:b/>
          <w:bCs/>
          <w:noProof/>
          <w:sz w:val="24"/>
          <w:szCs w:val="24"/>
          <w:lang w:eastAsia="hu-HU"/>
        </w:rPr>
        <w:t>. §</w:t>
      </w:r>
      <w:r w:rsidR="007B6109" w:rsidRPr="0085166F">
        <w:rPr>
          <w:rFonts w:ascii="Times New Roman" w:hAnsi="Times New Roman"/>
          <w:noProof/>
          <w:sz w:val="24"/>
          <w:szCs w:val="24"/>
          <w:lang w:eastAsia="hu-HU"/>
        </w:rPr>
        <w:t xml:space="preserve"> </w:t>
      </w:r>
      <w:r w:rsidR="007B6109" w:rsidRPr="00DF6A63">
        <w:rPr>
          <w:rFonts w:ascii="Times New Roman" w:hAnsi="Times New Roman"/>
          <w:noProof/>
          <w:sz w:val="24"/>
          <w:szCs w:val="24"/>
          <w:lang w:eastAsia="hu-HU"/>
        </w:rPr>
        <w:t>(1)</w:t>
      </w:r>
      <w:r w:rsidR="007B6109" w:rsidRPr="0085166F">
        <w:rPr>
          <w:rFonts w:ascii="Times New Roman" w:hAnsi="Times New Roman"/>
          <w:noProof/>
          <w:sz w:val="24"/>
          <w:szCs w:val="24"/>
          <w:lang w:eastAsia="hu-HU"/>
        </w:rPr>
        <w:t xml:space="preserve"> A</w:t>
      </w:r>
      <w:r w:rsidR="007B6109">
        <w:rPr>
          <w:rFonts w:ascii="Times New Roman" w:hAnsi="Times New Roman"/>
          <w:noProof/>
          <w:sz w:val="24"/>
          <w:szCs w:val="24"/>
          <w:lang w:eastAsia="hu-HU"/>
        </w:rPr>
        <w:t>z e</w:t>
      </w:r>
      <w:r w:rsidR="007B6109" w:rsidRPr="0085166F">
        <w:rPr>
          <w:rFonts w:ascii="Times New Roman" w:hAnsi="Times New Roman"/>
          <w:noProof/>
          <w:sz w:val="24"/>
          <w:szCs w:val="24"/>
          <w:lang w:eastAsia="hu-HU"/>
        </w:rPr>
        <w:t xml:space="preserve"> törvény hatálya alá tartozó </w:t>
      </w:r>
      <w:r w:rsidR="007B6109">
        <w:rPr>
          <w:rFonts w:ascii="Times New Roman" w:hAnsi="Times New Roman"/>
          <w:noProof/>
          <w:sz w:val="24"/>
          <w:szCs w:val="24"/>
          <w:lang w:eastAsia="hu-HU"/>
        </w:rPr>
        <w:t xml:space="preserve">beszerzési </w:t>
      </w:r>
      <w:r w:rsidR="007B6109" w:rsidRPr="0085166F">
        <w:rPr>
          <w:rFonts w:ascii="Times New Roman" w:hAnsi="Times New Roman"/>
          <w:noProof/>
          <w:sz w:val="24"/>
          <w:szCs w:val="24"/>
          <w:lang w:eastAsia="hu-HU"/>
        </w:rPr>
        <w:t xml:space="preserve">eljárást lefolytató ajánlatkérők a (2) bekezdésben előírt statisztikai jelentést készítenek legkésőbb minden év október 31-ig, melyet a honvédelmért felelős miniszter megküld a Bizottság illetékes szervének. A jelentéshez szükséges adatokat </w:t>
      </w:r>
      <w:r w:rsidR="007B6109">
        <w:rPr>
          <w:rFonts w:ascii="Times New Roman" w:hAnsi="Times New Roman"/>
          <w:noProof/>
          <w:sz w:val="24"/>
          <w:szCs w:val="24"/>
          <w:lang w:eastAsia="hu-HU"/>
        </w:rPr>
        <w:t xml:space="preserve">a honvédelemért felelős miniszter </w:t>
      </w:r>
      <w:r w:rsidR="007B6109" w:rsidRPr="0085166F">
        <w:rPr>
          <w:rFonts w:ascii="Times New Roman" w:hAnsi="Times New Roman"/>
          <w:noProof/>
          <w:sz w:val="24"/>
          <w:szCs w:val="24"/>
          <w:lang w:eastAsia="hu-HU"/>
        </w:rPr>
        <w:t xml:space="preserve">az </w:t>
      </w:r>
      <w:r w:rsidR="007B6109">
        <w:rPr>
          <w:rFonts w:ascii="Times New Roman" w:hAnsi="Times New Roman"/>
          <w:noProof/>
          <w:sz w:val="24"/>
          <w:szCs w:val="24"/>
          <w:lang w:eastAsia="hu-HU"/>
        </w:rPr>
        <w:t>ajánlatkérők irányítását, felügyeletét ellátó</w:t>
      </w:r>
      <w:r w:rsidR="007B6109" w:rsidRPr="0085166F">
        <w:rPr>
          <w:rFonts w:ascii="Times New Roman" w:hAnsi="Times New Roman"/>
          <w:noProof/>
          <w:sz w:val="24"/>
          <w:szCs w:val="24"/>
          <w:lang w:eastAsia="hu-HU"/>
        </w:rPr>
        <w:t xml:space="preserve"> </w:t>
      </w:r>
      <w:r w:rsidR="007B6109">
        <w:rPr>
          <w:rFonts w:ascii="Times New Roman" w:hAnsi="Times New Roman"/>
          <w:noProof/>
          <w:sz w:val="24"/>
          <w:szCs w:val="24"/>
          <w:lang w:eastAsia="hu-HU"/>
        </w:rPr>
        <w:t xml:space="preserve">miniszterektől </w:t>
      </w:r>
      <w:r w:rsidR="007B6109" w:rsidRPr="0085166F">
        <w:rPr>
          <w:rFonts w:ascii="Times New Roman" w:hAnsi="Times New Roman"/>
          <w:noProof/>
          <w:sz w:val="24"/>
          <w:szCs w:val="24"/>
          <w:lang w:eastAsia="hu-HU"/>
        </w:rPr>
        <w:t xml:space="preserve">minden év szeptember 30-ig megkéri. </w:t>
      </w:r>
    </w:p>
    <w:p w14:paraId="19523C16" w14:textId="77777777" w:rsidR="007B6109" w:rsidRPr="0085166F" w:rsidRDefault="007B6109" w:rsidP="0077690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DF6A63">
        <w:rPr>
          <w:rFonts w:ascii="Times New Roman" w:hAnsi="Times New Roman"/>
          <w:bCs/>
          <w:noProof/>
          <w:sz w:val="24"/>
          <w:szCs w:val="24"/>
          <w:lang w:eastAsia="hu-HU"/>
        </w:rPr>
        <w:t>(2)</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 xml:space="preserve">A statisztikai jelentés az odaítélt szerződések számát és értékét a nyertes ajánlattevő tagállama, illetve harmadik országa szerint határozza meg. </w:t>
      </w:r>
      <w:r>
        <w:rPr>
          <w:rFonts w:ascii="Times New Roman" w:hAnsi="Times New Roman"/>
          <w:noProof/>
          <w:sz w:val="24"/>
          <w:szCs w:val="24"/>
          <w:lang w:eastAsia="hu-HU"/>
        </w:rPr>
        <w:t>A jelentésben a szerződéseket beszerzési tárgyak szerint csoportoítva kell szerepeltetni.</w:t>
      </w:r>
    </w:p>
    <w:p w14:paraId="02D7E027" w14:textId="77777777" w:rsidR="007B6109" w:rsidRPr="0085166F" w:rsidRDefault="007B6109" w:rsidP="0077690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DF6A63">
        <w:rPr>
          <w:rFonts w:ascii="Times New Roman" w:hAnsi="Times New Roman"/>
          <w:bCs/>
          <w:noProof/>
          <w:sz w:val="24"/>
          <w:szCs w:val="24"/>
          <w:lang w:eastAsia="hu-HU"/>
        </w:rPr>
        <w:t>(3)</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 xml:space="preserve">A (2) bekezdésben említett adatokat az alkalmazott eljárás szerinti bontásban, és minden eljárásra külön, a CPV kategóriái </w:t>
      </w:r>
      <w:r>
        <w:rPr>
          <w:rFonts w:ascii="Times New Roman" w:hAnsi="Times New Roman"/>
          <w:noProof/>
          <w:sz w:val="24"/>
          <w:szCs w:val="24"/>
          <w:lang w:eastAsia="hu-HU"/>
        </w:rPr>
        <w:t>szerint</w:t>
      </w:r>
      <w:r w:rsidRPr="0085166F">
        <w:rPr>
          <w:rFonts w:ascii="Times New Roman" w:hAnsi="Times New Roman"/>
          <w:noProof/>
          <w:sz w:val="24"/>
          <w:szCs w:val="24"/>
          <w:lang w:eastAsia="hu-HU"/>
        </w:rPr>
        <w:t xml:space="preserve"> </w:t>
      </w:r>
      <w:r>
        <w:rPr>
          <w:rFonts w:ascii="Times New Roman" w:hAnsi="Times New Roman"/>
          <w:noProof/>
          <w:sz w:val="24"/>
          <w:szCs w:val="24"/>
          <w:lang w:eastAsia="hu-HU"/>
        </w:rPr>
        <w:t>besorolt</w:t>
      </w:r>
      <w:r w:rsidRPr="0085166F">
        <w:rPr>
          <w:rFonts w:ascii="Times New Roman" w:hAnsi="Times New Roman"/>
          <w:noProof/>
          <w:sz w:val="24"/>
          <w:szCs w:val="24"/>
          <w:lang w:eastAsia="hu-HU"/>
        </w:rPr>
        <w:t xml:space="preserve"> árubeszerzés, szolgáltatások és építési beruházás szerint kell megadni. </w:t>
      </w:r>
    </w:p>
    <w:p w14:paraId="2EBEE893" w14:textId="77777777" w:rsidR="00DF6A63" w:rsidRPr="00DF6A63" w:rsidRDefault="007B6109" w:rsidP="00A56DE3">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DF6A63">
        <w:rPr>
          <w:rFonts w:ascii="Times New Roman" w:hAnsi="Times New Roman"/>
          <w:bCs/>
          <w:noProof/>
          <w:sz w:val="24"/>
          <w:szCs w:val="24"/>
          <w:lang w:eastAsia="hu-HU"/>
        </w:rPr>
        <w:t>(4)</w:t>
      </w:r>
      <w:r w:rsidRPr="0085166F">
        <w:rPr>
          <w:rFonts w:ascii="Times New Roman" w:hAnsi="Times New Roman"/>
          <w:b/>
          <w:bCs/>
          <w:noProof/>
          <w:sz w:val="24"/>
          <w:szCs w:val="24"/>
          <w:lang w:eastAsia="hu-HU"/>
        </w:rPr>
        <w:t xml:space="preserve"> </w:t>
      </w:r>
      <w:r w:rsidRPr="0085166F">
        <w:rPr>
          <w:rFonts w:ascii="Times New Roman" w:hAnsi="Times New Roman"/>
          <w:noProof/>
          <w:sz w:val="24"/>
          <w:szCs w:val="24"/>
          <w:lang w:eastAsia="hu-HU"/>
        </w:rPr>
        <w:t>Ha a szerződés megkötése hirdetmény nélküli tárgyalásos eljárás szerint történt, a (2) bek</w:t>
      </w:r>
      <w:r>
        <w:rPr>
          <w:rFonts w:ascii="Times New Roman" w:hAnsi="Times New Roman"/>
          <w:noProof/>
          <w:sz w:val="24"/>
          <w:szCs w:val="24"/>
          <w:lang w:eastAsia="hu-HU"/>
        </w:rPr>
        <w:t>ezdésben felsorolt adatokat a 75</w:t>
      </w:r>
      <w:r w:rsidRPr="0085166F">
        <w:rPr>
          <w:rFonts w:ascii="Times New Roman" w:hAnsi="Times New Roman"/>
          <w:noProof/>
          <w:sz w:val="24"/>
          <w:szCs w:val="24"/>
          <w:lang w:eastAsia="hu-HU"/>
        </w:rPr>
        <w:t>. §</w:t>
      </w:r>
      <w:r>
        <w:rPr>
          <w:rFonts w:ascii="Times New Roman" w:hAnsi="Times New Roman"/>
          <w:noProof/>
          <w:sz w:val="24"/>
          <w:szCs w:val="24"/>
          <w:lang w:eastAsia="hu-HU"/>
        </w:rPr>
        <w:t xml:space="preserve"> (2) bekezdésében meghatározott</w:t>
      </w:r>
      <w:r w:rsidRPr="0085166F">
        <w:rPr>
          <w:rFonts w:ascii="Times New Roman" w:hAnsi="Times New Roman"/>
          <w:noProof/>
          <w:sz w:val="24"/>
          <w:szCs w:val="24"/>
          <w:lang w:eastAsia="hu-HU"/>
        </w:rPr>
        <w:t xml:space="preserve"> körülmények szerinti bontásban is meg kell adni.</w:t>
      </w:r>
      <w:r w:rsidR="00DF6A63">
        <w:rPr>
          <w:rFonts w:ascii="Times New Roman" w:hAnsi="Times New Roman"/>
          <w:noProof/>
          <w:sz w:val="24"/>
          <w:szCs w:val="24"/>
          <w:lang w:eastAsia="hu-HU"/>
        </w:rPr>
        <w:t xml:space="preserve"> </w:t>
      </w:r>
    </w:p>
    <w:p w14:paraId="6CED0FEA" w14:textId="77777777" w:rsidR="007B6109" w:rsidRDefault="007B6109" w:rsidP="00CF2FB6">
      <w:pPr>
        <w:keepLines/>
        <w:autoSpaceDE w:val="0"/>
        <w:autoSpaceDN w:val="0"/>
        <w:adjustRightInd w:val="0"/>
        <w:spacing w:after="0" w:line="240" w:lineRule="auto"/>
        <w:jc w:val="center"/>
        <w:rPr>
          <w:rFonts w:ascii="Times New Roman" w:hAnsi="Times New Roman"/>
          <w:b/>
          <w:bCs/>
          <w:noProof/>
          <w:sz w:val="24"/>
          <w:szCs w:val="24"/>
          <w:lang w:eastAsia="hu-HU"/>
        </w:rPr>
      </w:pPr>
    </w:p>
    <w:p w14:paraId="5D8883E9" w14:textId="5F29FBA4" w:rsidR="007B6109" w:rsidRDefault="007E6D7A" w:rsidP="00AE27A7">
      <w:pPr>
        <w:keepLines/>
        <w:autoSpaceDE w:val="0"/>
        <w:autoSpaceDN w:val="0"/>
        <w:adjustRightInd w:val="0"/>
        <w:spacing w:after="0" w:line="240" w:lineRule="auto"/>
        <w:jc w:val="center"/>
        <w:rPr>
          <w:rFonts w:ascii="Times New Roman" w:hAnsi="Times New Roman"/>
          <w:b/>
          <w:bCs/>
          <w:noProof/>
          <w:sz w:val="24"/>
          <w:szCs w:val="24"/>
          <w:lang w:eastAsia="hu-HU"/>
        </w:rPr>
      </w:pPr>
      <w:r>
        <w:rPr>
          <w:rFonts w:ascii="Times New Roman" w:hAnsi="Times New Roman"/>
          <w:b/>
          <w:bCs/>
          <w:noProof/>
          <w:sz w:val="24"/>
          <w:szCs w:val="24"/>
          <w:lang w:eastAsia="hu-HU"/>
        </w:rPr>
        <w:t>9</w:t>
      </w:r>
      <w:r w:rsidR="0025526E">
        <w:rPr>
          <w:rFonts w:ascii="Times New Roman" w:hAnsi="Times New Roman"/>
          <w:b/>
          <w:bCs/>
          <w:noProof/>
          <w:sz w:val="24"/>
          <w:szCs w:val="24"/>
          <w:lang w:eastAsia="hu-HU"/>
        </w:rPr>
        <w:t>3</w:t>
      </w:r>
      <w:r w:rsidR="007B6109">
        <w:rPr>
          <w:rFonts w:ascii="Times New Roman" w:hAnsi="Times New Roman"/>
          <w:b/>
          <w:bCs/>
          <w:noProof/>
          <w:sz w:val="24"/>
          <w:szCs w:val="24"/>
          <w:lang w:eastAsia="hu-HU"/>
        </w:rPr>
        <w:t xml:space="preserve">. </w:t>
      </w:r>
      <w:r w:rsidR="007B6109" w:rsidRPr="00E932E2">
        <w:rPr>
          <w:rFonts w:ascii="Times New Roman" w:hAnsi="Times New Roman"/>
          <w:b/>
          <w:bCs/>
          <w:noProof/>
          <w:sz w:val="24"/>
          <w:szCs w:val="24"/>
          <w:lang w:eastAsia="hu-HU"/>
        </w:rPr>
        <w:t>Felhatalmazó rendelkezések</w:t>
      </w:r>
    </w:p>
    <w:p w14:paraId="59395DE1" w14:textId="77777777" w:rsidR="007B6109" w:rsidRDefault="007B6109" w:rsidP="00AE27A7">
      <w:pPr>
        <w:keepLines/>
        <w:autoSpaceDE w:val="0"/>
        <w:autoSpaceDN w:val="0"/>
        <w:adjustRightInd w:val="0"/>
        <w:spacing w:after="0" w:line="240" w:lineRule="auto"/>
        <w:jc w:val="both"/>
        <w:rPr>
          <w:rFonts w:ascii="Times New Roman" w:hAnsi="Times New Roman"/>
          <w:bCs/>
          <w:noProof/>
          <w:sz w:val="24"/>
          <w:szCs w:val="24"/>
          <w:lang w:eastAsia="hu-HU"/>
        </w:rPr>
      </w:pPr>
    </w:p>
    <w:p w14:paraId="08D37195" w14:textId="77777777" w:rsidR="007B6109" w:rsidRDefault="00CD1824" w:rsidP="00AE27A7">
      <w:pPr>
        <w:keepLines/>
        <w:autoSpaceDE w:val="0"/>
        <w:autoSpaceDN w:val="0"/>
        <w:adjustRightInd w:val="0"/>
        <w:spacing w:after="0" w:line="240" w:lineRule="auto"/>
        <w:jc w:val="both"/>
        <w:rPr>
          <w:rFonts w:ascii="Times New Roman" w:hAnsi="Times New Roman"/>
          <w:bCs/>
          <w:noProof/>
          <w:sz w:val="24"/>
          <w:szCs w:val="24"/>
          <w:lang w:eastAsia="hu-HU"/>
        </w:rPr>
      </w:pPr>
      <w:r>
        <w:rPr>
          <w:rFonts w:ascii="Times New Roman" w:hAnsi="Times New Roman"/>
          <w:b/>
          <w:bCs/>
          <w:noProof/>
          <w:sz w:val="24"/>
          <w:szCs w:val="24"/>
          <w:lang w:eastAsia="hu-HU"/>
        </w:rPr>
        <w:t>172</w:t>
      </w:r>
      <w:r w:rsidR="007B6109" w:rsidRPr="00DE32D1">
        <w:rPr>
          <w:rFonts w:ascii="Times New Roman" w:hAnsi="Times New Roman"/>
          <w:b/>
          <w:bCs/>
          <w:noProof/>
          <w:sz w:val="24"/>
          <w:szCs w:val="24"/>
          <w:lang w:eastAsia="hu-HU"/>
        </w:rPr>
        <w:t xml:space="preserve">. § </w:t>
      </w:r>
      <w:r w:rsidR="007B6109" w:rsidRPr="00927A8F">
        <w:rPr>
          <w:rFonts w:ascii="Times New Roman" w:hAnsi="Times New Roman"/>
          <w:bCs/>
          <w:noProof/>
          <w:sz w:val="24"/>
          <w:szCs w:val="24"/>
          <w:lang w:eastAsia="hu-HU"/>
        </w:rPr>
        <w:t>(1)</w:t>
      </w:r>
      <w:r w:rsidR="007B6109" w:rsidRPr="00DE32D1">
        <w:rPr>
          <w:rFonts w:ascii="Times New Roman" w:hAnsi="Times New Roman"/>
          <w:bCs/>
          <w:noProof/>
          <w:sz w:val="24"/>
          <w:szCs w:val="24"/>
          <w:lang w:eastAsia="hu-HU"/>
        </w:rPr>
        <w:t xml:space="preserve"> Felhatalmazást kap a Kormány, hogy rendeletben szabályozza</w:t>
      </w:r>
    </w:p>
    <w:p w14:paraId="32B929BC" w14:textId="5C75AAE9" w:rsidR="00487494" w:rsidRPr="00DE32D1" w:rsidRDefault="00487494" w:rsidP="00AE27A7">
      <w:pPr>
        <w:keepLines/>
        <w:autoSpaceDE w:val="0"/>
        <w:autoSpaceDN w:val="0"/>
        <w:adjustRightInd w:val="0"/>
        <w:spacing w:after="0" w:line="240" w:lineRule="auto"/>
        <w:jc w:val="both"/>
        <w:rPr>
          <w:rFonts w:ascii="Times New Roman" w:hAnsi="Times New Roman"/>
          <w:bCs/>
          <w:noProof/>
          <w:sz w:val="24"/>
          <w:szCs w:val="24"/>
          <w:lang w:eastAsia="hu-HU"/>
        </w:rPr>
      </w:pPr>
      <w:r w:rsidRPr="00497E2C">
        <w:rPr>
          <w:rFonts w:ascii="Times New Roman" w:hAnsi="Times New Roman"/>
          <w:bCs/>
          <w:i/>
          <w:noProof/>
          <w:sz w:val="24"/>
          <w:szCs w:val="24"/>
          <w:lang w:eastAsia="hu-HU"/>
        </w:rPr>
        <w:t>a)</w:t>
      </w:r>
      <w:r w:rsidRPr="00497E2C">
        <w:rPr>
          <w:rFonts w:ascii="Times New Roman" w:hAnsi="Times New Roman"/>
          <w:bCs/>
          <w:noProof/>
          <w:sz w:val="24"/>
          <w:szCs w:val="24"/>
          <w:lang w:eastAsia="hu-HU"/>
        </w:rPr>
        <w:t xml:space="preserve"> </w:t>
      </w:r>
      <w:r w:rsidR="00683EA3" w:rsidRPr="00497E2C">
        <w:rPr>
          <w:rFonts w:ascii="Times New Roman" w:hAnsi="Times New Roman"/>
          <w:bCs/>
          <w:noProof/>
          <w:sz w:val="24"/>
          <w:szCs w:val="24"/>
          <w:lang w:eastAsia="hu-HU"/>
        </w:rPr>
        <w:t xml:space="preserve">az Európai Unió közös katonai listájával összhangban </w:t>
      </w:r>
      <w:r w:rsidR="002F4669" w:rsidRPr="00497E2C">
        <w:rPr>
          <w:rFonts w:ascii="Times New Roman" w:hAnsi="Times New Roman"/>
          <w:bCs/>
          <w:noProof/>
          <w:sz w:val="24"/>
          <w:szCs w:val="24"/>
          <w:lang w:eastAsia="hu-HU"/>
        </w:rPr>
        <w:t>az 1. mellékletben meghatározott kategóriák részletes paramétereinek meghatározásával az e törvény hatálya alá tartozó haditechnikai eszközöke</w:t>
      </w:r>
      <w:r w:rsidR="0071672D" w:rsidRPr="00497E2C">
        <w:rPr>
          <w:rFonts w:ascii="Times New Roman" w:hAnsi="Times New Roman"/>
          <w:bCs/>
          <w:noProof/>
          <w:sz w:val="24"/>
          <w:szCs w:val="24"/>
          <w:lang w:eastAsia="hu-HU"/>
        </w:rPr>
        <w:t>t</w:t>
      </w:r>
      <w:r w:rsidR="002F4669" w:rsidRPr="00497E2C">
        <w:rPr>
          <w:rFonts w:ascii="Times New Roman" w:hAnsi="Times New Roman"/>
          <w:bCs/>
          <w:noProof/>
          <w:sz w:val="24"/>
          <w:szCs w:val="24"/>
          <w:lang w:eastAsia="hu-HU"/>
        </w:rPr>
        <w:t xml:space="preserve"> és szolgáltatásokat</w:t>
      </w:r>
      <w:r w:rsidR="002C29ED" w:rsidRPr="00497E2C">
        <w:rPr>
          <w:rFonts w:ascii="Times New Roman" w:hAnsi="Times New Roman"/>
          <w:bCs/>
          <w:noProof/>
          <w:sz w:val="24"/>
          <w:szCs w:val="24"/>
          <w:lang w:eastAsia="hu-HU"/>
        </w:rPr>
        <w:t>,</w:t>
      </w:r>
      <w:r w:rsidR="007C1704" w:rsidRPr="00497E2C">
        <w:rPr>
          <w:rFonts w:ascii="Times New Roman" w:hAnsi="Times New Roman"/>
          <w:bCs/>
          <w:noProof/>
          <w:sz w:val="24"/>
          <w:szCs w:val="24"/>
          <w:lang w:eastAsia="hu-HU"/>
        </w:rPr>
        <w:t xml:space="preserve"> és</w:t>
      </w:r>
    </w:p>
    <w:p w14:paraId="0482EB84" w14:textId="77777777" w:rsidR="007B6109" w:rsidRDefault="00487494" w:rsidP="00AE27A7">
      <w:pPr>
        <w:keepLines/>
        <w:autoSpaceDE w:val="0"/>
        <w:autoSpaceDN w:val="0"/>
        <w:adjustRightInd w:val="0"/>
        <w:spacing w:after="0" w:line="240" w:lineRule="auto"/>
        <w:jc w:val="both"/>
        <w:rPr>
          <w:rFonts w:ascii="Times New Roman" w:hAnsi="Times New Roman"/>
          <w:bCs/>
          <w:noProof/>
          <w:sz w:val="24"/>
          <w:szCs w:val="24"/>
          <w:lang w:eastAsia="hu-HU"/>
        </w:rPr>
      </w:pPr>
      <w:r>
        <w:rPr>
          <w:rFonts w:ascii="Times New Roman" w:hAnsi="Times New Roman"/>
          <w:bCs/>
          <w:i/>
          <w:noProof/>
          <w:sz w:val="24"/>
          <w:szCs w:val="24"/>
          <w:lang w:eastAsia="hu-HU"/>
        </w:rPr>
        <w:t xml:space="preserve">b) </w:t>
      </w:r>
      <w:r w:rsidR="007B6109" w:rsidRPr="00FB5EBE">
        <w:rPr>
          <w:rFonts w:ascii="Times New Roman" w:hAnsi="Times New Roman"/>
          <w:bCs/>
          <w:noProof/>
          <w:sz w:val="24"/>
          <w:szCs w:val="24"/>
          <w:lang w:eastAsia="hu-HU"/>
        </w:rPr>
        <w:t xml:space="preserve">a </w:t>
      </w:r>
      <w:r w:rsidR="007B6109">
        <w:rPr>
          <w:rFonts w:ascii="Times New Roman" w:hAnsi="Times New Roman"/>
          <w:bCs/>
          <w:noProof/>
          <w:sz w:val="24"/>
          <w:szCs w:val="24"/>
          <w:lang w:eastAsia="hu-HU"/>
        </w:rPr>
        <w:t>7. § (1) bekezdés 4. pontja szerinti beszerzések e törvény hatálya alóli mentesülésének, illetve mentesítésének szabályait</w:t>
      </w:r>
      <w:r w:rsidR="001E6DDC">
        <w:rPr>
          <w:rFonts w:ascii="Times New Roman" w:hAnsi="Times New Roman"/>
          <w:bCs/>
          <w:noProof/>
          <w:sz w:val="24"/>
          <w:szCs w:val="24"/>
          <w:lang w:eastAsia="hu-HU"/>
        </w:rPr>
        <w:t>.</w:t>
      </w:r>
    </w:p>
    <w:p w14:paraId="2D91CEBE" w14:textId="77777777" w:rsidR="007B6109" w:rsidRPr="00E22C9F" w:rsidRDefault="007B6109" w:rsidP="00AE27A7">
      <w:pPr>
        <w:keepLines/>
        <w:autoSpaceDE w:val="0"/>
        <w:autoSpaceDN w:val="0"/>
        <w:adjustRightInd w:val="0"/>
        <w:spacing w:after="0" w:line="240" w:lineRule="auto"/>
        <w:jc w:val="both"/>
        <w:rPr>
          <w:rFonts w:ascii="Times New Roman" w:hAnsi="Times New Roman"/>
          <w:bCs/>
          <w:noProof/>
          <w:sz w:val="24"/>
          <w:szCs w:val="24"/>
          <w:lang w:eastAsia="hu-HU"/>
        </w:rPr>
      </w:pPr>
      <w:r w:rsidRPr="00927A8F">
        <w:rPr>
          <w:rFonts w:ascii="Times New Roman" w:hAnsi="Times New Roman"/>
          <w:bCs/>
          <w:noProof/>
          <w:sz w:val="24"/>
          <w:szCs w:val="24"/>
          <w:lang w:eastAsia="hu-HU"/>
        </w:rPr>
        <w:t>(2)</w:t>
      </w:r>
      <w:r w:rsidRPr="00E22C9F">
        <w:rPr>
          <w:rFonts w:ascii="Times New Roman" w:hAnsi="Times New Roman"/>
          <w:bCs/>
          <w:noProof/>
          <w:sz w:val="24"/>
          <w:szCs w:val="24"/>
          <w:lang w:eastAsia="hu-HU"/>
        </w:rPr>
        <w:t xml:space="preserve"> Felhatalmazást kap a honvédelemért felelős miniszter, </w:t>
      </w:r>
    </w:p>
    <w:p w14:paraId="4DB513CF" w14:textId="4CF37185" w:rsidR="007B6109" w:rsidRPr="00FB5EBE" w:rsidRDefault="007B6109" w:rsidP="00AE27A7">
      <w:pPr>
        <w:keepLines/>
        <w:autoSpaceDE w:val="0"/>
        <w:autoSpaceDN w:val="0"/>
        <w:adjustRightInd w:val="0"/>
        <w:spacing w:after="0" w:line="240" w:lineRule="auto"/>
        <w:jc w:val="both"/>
        <w:rPr>
          <w:rFonts w:ascii="Times New Roman" w:hAnsi="Times New Roman"/>
          <w:bCs/>
          <w:noProof/>
          <w:sz w:val="24"/>
          <w:szCs w:val="24"/>
          <w:lang w:eastAsia="hu-HU"/>
        </w:rPr>
      </w:pPr>
      <w:r w:rsidRPr="00FB5EBE">
        <w:rPr>
          <w:rFonts w:ascii="Times New Roman" w:hAnsi="Times New Roman"/>
          <w:bCs/>
          <w:i/>
          <w:noProof/>
          <w:sz w:val="24"/>
          <w:szCs w:val="24"/>
          <w:lang w:eastAsia="hu-HU"/>
        </w:rPr>
        <w:t>a)</w:t>
      </w:r>
      <w:r w:rsidRPr="00FB5EBE">
        <w:rPr>
          <w:rFonts w:ascii="Times New Roman" w:hAnsi="Times New Roman"/>
          <w:bCs/>
          <w:noProof/>
          <w:sz w:val="24"/>
          <w:szCs w:val="24"/>
          <w:lang w:eastAsia="hu-HU"/>
        </w:rPr>
        <w:t xml:space="preserve"> </w:t>
      </w:r>
      <w:r w:rsidRPr="00E320C8">
        <w:rPr>
          <w:rFonts w:ascii="Times New Roman" w:hAnsi="Times New Roman"/>
          <w:bCs/>
          <w:noProof/>
          <w:sz w:val="24"/>
          <w:szCs w:val="24"/>
          <w:lang w:eastAsia="hu-HU"/>
        </w:rPr>
        <w:t xml:space="preserve">hogy rendeletben szabályozza </w:t>
      </w:r>
      <w:r w:rsidRPr="00FB5EBE">
        <w:rPr>
          <w:rFonts w:ascii="Times New Roman" w:hAnsi="Times New Roman"/>
          <w:bCs/>
          <w:noProof/>
          <w:sz w:val="24"/>
          <w:szCs w:val="24"/>
          <w:lang w:eastAsia="hu-HU"/>
        </w:rPr>
        <w:t xml:space="preserve">a hirdetmények </w:t>
      </w:r>
      <w:r w:rsidR="003D37DD">
        <w:rPr>
          <w:rFonts w:ascii="Times New Roman" w:hAnsi="Times New Roman"/>
          <w:bCs/>
          <w:noProof/>
          <w:sz w:val="24"/>
          <w:szCs w:val="24"/>
          <w:lang w:eastAsia="hu-HU"/>
        </w:rPr>
        <w:t xml:space="preserve">körét, azok </w:t>
      </w:r>
      <w:r w:rsidRPr="00FB5EBE">
        <w:rPr>
          <w:rFonts w:ascii="Times New Roman" w:hAnsi="Times New Roman"/>
          <w:bCs/>
          <w:noProof/>
          <w:sz w:val="24"/>
          <w:szCs w:val="24"/>
          <w:lang w:eastAsia="hu-HU"/>
        </w:rPr>
        <w:t>feladásának és közzétételének szabályait, a hirdetmények egyes tartalmi elemeit, a bírálati összegezések mintáit, a beszerzések éves statisztikai összegezés</w:t>
      </w:r>
      <w:r>
        <w:rPr>
          <w:rFonts w:ascii="Times New Roman" w:hAnsi="Times New Roman"/>
          <w:bCs/>
          <w:noProof/>
          <w:sz w:val="24"/>
          <w:szCs w:val="24"/>
          <w:lang w:eastAsia="hu-HU"/>
        </w:rPr>
        <w:t>é</w:t>
      </w:r>
      <w:r w:rsidR="00497E2C">
        <w:rPr>
          <w:rFonts w:ascii="Times New Roman" w:hAnsi="Times New Roman"/>
          <w:bCs/>
          <w:noProof/>
          <w:sz w:val="24"/>
          <w:szCs w:val="24"/>
          <w:lang w:eastAsia="hu-HU"/>
        </w:rPr>
        <w:t>re vonatkozó szabályokat,</w:t>
      </w:r>
    </w:p>
    <w:p w14:paraId="36C5BC4C" w14:textId="77777777" w:rsidR="007B6109" w:rsidRDefault="007B6109" w:rsidP="00AE27A7">
      <w:pPr>
        <w:keepLines/>
        <w:autoSpaceDE w:val="0"/>
        <w:autoSpaceDN w:val="0"/>
        <w:adjustRightInd w:val="0"/>
        <w:spacing w:after="0" w:line="240" w:lineRule="auto"/>
        <w:jc w:val="both"/>
        <w:rPr>
          <w:rFonts w:ascii="Times New Roman" w:hAnsi="Times New Roman"/>
          <w:bCs/>
          <w:noProof/>
          <w:sz w:val="24"/>
          <w:szCs w:val="24"/>
          <w:lang w:eastAsia="hu-HU"/>
        </w:rPr>
      </w:pPr>
      <w:r w:rsidRPr="00FB5EBE">
        <w:rPr>
          <w:rFonts w:ascii="Times New Roman" w:hAnsi="Times New Roman"/>
          <w:bCs/>
          <w:i/>
          <w:noProof/>
          <w:sz w:val="24"/>
          <w:szCs w:val="24"/>
          <w:lang w:eastAsia="hu-HU"/>
        </w:rPr>
        <w:t>b)</w:t>
      </w:r>
      <w:r w:rsidRPr="00FB5EBE">
        <w:rPr>
          <w:rFonts w:ascii="Times New Roman" w:hAnsi="Times New Roman"/>
          <w:bCs/>
          <w:noProof/>
          <w:sz w:val="24"/>
          <w:szCs w:val="24"/>
          <w:lang w:eastAsia="hu-HU"/>
        </w:rPr>
        <w:t xml:space="preserve"> </w:t>
      </w:r>
      <w:r w:rsidRPr="001E6BBA">
        <w:rPr>
          <w:rFonts w:ascii="Times New Roman" w:hAnsi="Times New Roman"/>
          <w:bCs/>
          <w:noProof/>
          <w:sz w:val="24"/>
          <w:szCs w:val="24"/>
          <w:lang w:eastAsia="hu-HU"/>
        </w:rPr>
        <w:t xml:space="preserve">a </w:t>
      </w:r>
      <w:r w:rsidR="001E6BBA">
        <w:rPr>
          <w:rFonts w:ascii="Times New Roman" w:hAnsi="Times New Roman"/>
          <w:bCs/>
          <w:noProof/>
          <w:sz w:val="24"/>
          <w:szCs w:val="24"/>
          <w:lang w:eastAsia="hu-HU"/>
        </w:rPr>
        <w:t>közbeszerzésekért</w:t>
      </w:r>
      <w:r w:rsidR="001E6BBA" w:rsidRPr="001E6BBA">
        <w:rPr>
          <w:rFonts w:ascii="Times New Roman" w:hAnsi="Times New Roman"/>
          <w:bCs/>
          <w:noProof/>
          <w:sz w:val="24"/>
          <w:szCs w:val="24"/>
          <w:lang w:eastAsia="hu-HU"/>
        </w:rPr>
        <w:t xml:space="preserve"> </w:t>
      </w:r>
      <w:r w:rsidRPr="001E6BBA">
        <w:rPr>
          <w:rFonts w:ascii="Times New Roman" w:hAnsi="Times New Roman"/>
          <w:bCs/>
          <w:noProof/>
          <w:sz w:val="24"/>
          <w:szCs w:val="24"/>
          <w:lang w:eastAsia="hu-HU"/>
        </w:rPr>
        <w:t xml:space="preserve">felelős miniszterrel és a </w:t>
      </w:r>
      <w:r w:rsidR="001E6BBA">
        <w:rPr>
          <w:rFonts w:ascii="Times New Roman" w:hAnsi="Times New Roman"/>
          <w:bCs/>
          <w:noProof/>
          <w:sz w:val="24"/>
          <w:szCs w:val="24"/>
          <w:lang w:eastAsia="hu-HU"/>
        </w:rPr>
        <w:t>polgári nemzetbiztonsági szolgálatok irányításáért</w:t>
      </w:r>
      <w:r w:rsidRPr="001E6BBA">
        <w:rPr>
          <w:rFonts w:ascii="Times New Roman" w:hAnsi="Times New Roman"/>
          <w:bCs/>
          <w:noProof/>
          <w:sz w:val="24"/>
          <w:szCs w:val="24"/>
          <w:lang w:eastAsia="hu-HU"/>
        </w:rPr>
        <w:t xml:space="preserve"> felelős miniszterrel </w:t>
      </w:r>
      <w:r w:rsidRPr="00E32FFE">
        <w:rPr>
          <w:rFonts w:ascii="Times New Roman" w:hAnsi="Times New Roman"/>
          <w:bCs/>
          <w:noProof/>
          <w:sz w:val="24"/>
          <w:szCs w:val="24"/>
          <w:lang w:eastAsia="hu-HU"/>
        </w:rPr>
        <w:t>egyetértésben</w:t>
      </w:r>
      <w:r w:rsidRPr="00FB5EBE">
        <w:rPr>
          <w:rFonts w:ascii="Times New Roman" w:hAnsi="Times New Roman"/>
          <w:bCs/>
          <w:noProof/>
          <w:sz w:val="24"/>
          <w:szCs w:val="24"/>
          <w:lang w:eastAsia="hu-HU"/>
        </w:rPr>
        <w:t xml:space="preserve"> </w:t>
      </w:r>
      <w:r w:rsidRPr="00E320C8">
        <w:rPr>
          <w:rFonts w:ascii="Times New Roman" w:hAnsi="Times New Roman"/>
          <w:bCs/>
          <w:noProof/>
          <w:sz w:val="24"/>
          <w:szCs w:val="24"/>
          <w:lang w:eastAsia="hu-HU"/>
        </w:rPr>
        <w:t xml:space="preserve">rendeletben </w:t>
      </w:r>
      <w:r w:rsidRPr="00FB5EBE">
        <w:rPr>
          <w:rFonts w:ascii="Times New Roman" w:hAnsi="Times New Roman"/>
          <w:bCs/>
          <w:noProof/>
          <w:sz w:val="24"/>
          <w:szCs w:val="24"/>
          <w:lang w:eastAsia="hu-HU"/>
        </w:rPr>
        <w:t xml:space="preserve">szabályozza az </w:t>
      </w:r>
      <w:r>
        <w:rPr>
          <w:rFonts w:ascii="Times New Roman" w:hAnsi="Times New Roman"/>
          <w:bCs/>
          <w:noProof/>
          <w:sz w:val="24"/>
          <w:szCs w:val="24"/>
          <w:lang w:eastAsia="hu-HU"/>
        </w:rPr>
        <w:t>a</w:t>
      </w:r>
      <w:r w:rsidRPr="00FB5EBE">
        <w:rPr>
          <w:rFonts w:ascii="Times New Roman" w:hAnsi="Times New Roman"/>
          <w:bCs/>
          <w:noProof/>
          <w:sz w:val="24"/>
          <w:szCs w:val="24"/>
          <w:lang w:eastAsia="hu-HU"/>
        </w:rPr>
        <w:t>jánlattevők, részvételre jelentkezők, alvállalkozók, kiemelt alvállalkozók jegyzékével összefüggő előzetes minősítés, a beszerzési eljáráshoz kötött minősítés, valamint a jegyzéken tartás során alkalmazandó formanyomtatványok mintáit</w:t>
      </w:r>
      <w:r>
        <w:rPr>
          <w:rFonts w:ascii="Times New Roman" w:hAnsi="Times New Roman"/>
          <w:bCs/>
          <w:noProof/>
          <w:sz w:val="24"/>
          <w:szCs w:val="24"/>
          <w:lang w:eastAsia="hu-HU"/>
        </w:rPr>
        <w:t>, valamint az AH által vezetett elektronikus jegyzék tartalmi elemeit.</w:t>
      </w:r>
    </w:p>
    <w:p w14:paraId="5AD5901E" w14:textId="77777777" w:rsidR="007B6109" w:rsidRDefault="007B6109" w:rsidP="00CF2FB6">
      <w:pPr>
        <w:keepLines/>
        <w:autoSpaceDE w:val="0"/>
        <w:autoSpaceDN w:val="0"/>
        <w:adjustRightInd w:val="0"/>
        <w:spacing w:after="0" w:line="240" w:lineRule="auto"/>
        <w:jc w:val="center"/>
        <w:rPr>
          <w:rFonts w:ascii="Times New Roman" w:hAnsi="Times New Roman"/>
          <w:b/>
          <w:bCs/>
          <w:noProof/>
          <w:sz w:val="24"/>
          <w:szCs w:val="24"/>
          <w:lang w:eastAsia="hu-HU"/>
        </w:rPr>
      </w:pPr>
    </w:p>
    <w:p w14:paraId="4E06A6F0" w14:textId="03562D75" w:rsidR="007B6109" w:rsidRPr="0085166F" w:rsidRDefault="007E6D7A" w:rsidP="00CF2FB6">
      <w:pPr>
        <w:keepLines/>
        <w:autoSpaceDE w:val="0"/>
        <w:autoSpaceDN w:val="0"/>
        <w:adjustRightInd w:val="0"/>
        <w:spacing w:after="0" w:line="240" w:lineRule="auto"/>
        <w:jc w:val="center"/>
        <w:rPr>
          <w:rFonts w:ascii="Times New Roman" w:hAnsi="Times New Roman"/>
          <w:b/>
          <w:bCs/>
          <w:noProof/>
          <w:sz w:val="24"/>
          <w:szCs w:val="24"/>
          <w:lang w:eastAsia="hu-HU"/>
        </w:rPr>
      </w:pPr>
      <w:r>
        <w:rPr>
          <w:rFonts w:ascii="Times New Roman" w:hAnsi="Times New Roman"/>
          <w:b/>
          <w:bCs/>
          <w:noProof/>
          <w:sz w:val="24"/>
          <w:szCs w:val="24"/>
          <w:lang w:eastAsia="hu-HU"/>
        </w:rPr>
        <w:t>9</w:t>
      </w:r>
      <w:r w:rsidR="0025526E">
        <w:rPr>
          <w:rFonts w:ascii="Times New Roman" w:hAnsi="Times New Roman"/>
          <w:b/>
          <w:bCs/>
          <w:noProof/>
          <w:sz w:val="24"/>
          <w:szCs w:val="24"/>
          <w:lang w:eastAsia="hu-HU"/>
        </w:rPr>
        <w:t>4</w:t>
      </w:r>
      <w:r w:rsidR="007B6109">
        <w:rPr>
          <w:rFonts w:ascii="Times New Roman" w:hAnsi="Times New Roman"/>
          <w:b/>
          <w:bCs/>
          <w:noProof/>
          <w:sz w:val="24"/>
          <w:szCs w:val="24"/>
          <w:lang w:eastAsia="hu-HU"/>
        </w:rPr>
        <w:t>. Hatálybalépés</w:t>
      </w:r>
    </w:p>
    <w:p w14:paraId="703F2F6F" w14:textId="77777777" w:rsidR="007B6109" w:rsidRPr="0085166F" w:rsidRDefault="007B6109" w:rsidP="00CF2FB6">
      <w:pPr>
        <w:keepLines/>
        <w:autoSpaceDE w:val="0"/>
        <w:autoSpaceDN w:val="0"/>
        <w:adjustRightInd w:val="0"/>
        <w:spacing w:after="0" w:line="240" w:lineRule="auto"/>
        <w:jc w:val="center"/>
        <w:rPr>
          <w:rFonts w:ascii="Times New Roman" w:hAnsi="Times New Roman"/>
          <w:b/>
          <w:bCs/>
          <w:noProof/>
          <w:sz w:val="24"/>
          <w:szCs w:val="24"/>
          <w:lang w:eastAsia="hu-HU"/>
        </w:rPr>
      </w:pPr>
    </w:p>
    <w:p w14:paraId="430BA4E5" w14:textId="77777777" w:rsidR="007B6109" w:rsidRDefault="00CD1824" w:rsidP="00CF2FB6">
      <w:pPr>
        <w:tabs>
          <w:tab w:val="left" w:pos="283"/>
        </w:tabs>
        <w:autoSpaceDE w:val="0"/>
        <w:autoSpaceDN w:val="0"/>
        <w:adjustRightInd w:val="0"/>
        <w:spacing w:after="0" w:line="240" w:lineRule="auto"/>
        <w:jc w:val="both"/>
        <w:rPr>
          <w:rFonts w:ascii="Times New Roman" w:hAnsi="Times New Roman"/>
          <w:noProof/>
          <w:sz w:val="24"/>
          <w:szCs w:val="24"/>
          <w:lang w:eastAsia="hu-HU"/>
        </w:rPr>
      </w:pPr>
      <w:r>
        <w:rPr>
          <w:rFonts w:ascii="Times New Roman" w:hAnsi="Times New Roman"/>
          <w:b/>
          <w:bCs/>
          <w:noProof/>
          <w:sz w:val="24"/>
          <w:szCs w:val="24"/>
          <w:lang w:eastAsia="hu-HU"/>
        </w:rPr>
        <w:t>173</w:t>
      </w:r>
      <w:r w:rsidR="007B6109" w:rsidRPr="0085166F">
        <w:rPr>
          <w:rFonts w:ascii="Times New Roman" w:hAnsi="Times New Roman"/>
          <w:b/>
          <w:bCs/>
          <w:noProof/>
          <w:sz w:val="24"/>
          <w:szCs w:val="24"/>
          <w:lang w:eastAsia="hu-HU"/>
        </w:rPr>
        <w:t>. §</w:t>
      </w:r>
      <w:r w:rsidR="007B6109" w:rsidRPr="0085166F">
        <w:rPr>
          <w:rFonts w:ascii="Times New Roman" w:hAnsi="Times New Roman"/>
          <w:noProof/>
          <w:sz w:val="24"/>
          <w:szCs w:val="24"/>
          <w:lang w:eastAsia="hu-HU"/>
        </w:rPr>
        <w:t xml:space="preserve"> Ez a törvény </w:t>
      </w:r>
      <w:r w:rsidR="00DD4933">
        <w:rPr>
          <w:rFonts w:ascii="Times New Roman" w:hAnsi="Times New Roman"/>
          <w:noProof/>
          <w:sz w:val="24"/>
          <w:szCs w:val="24"/>
          <w:lang w:eastAsia="hu-HU"/>
        </w:rPr>
        <w:t xml:space="preserve">2016. augusztus 1-jén </w:t>
      </w:r>
      <w:r w:rsidR="007B6109" w:rsidRPr="0085166F">
        <w:rPr>
          <w:rFonts w:ascii="Times New Roman" w:hAnsi="Times New Roman"/>
          <w:noProof/>
          <w:sz w:val="24"/>
          <w:szCs w:val="24"/>
          <w:lang w:eastAsia="hu-HU"/>
        </w:rPr>
        <w:t xml:space="preserve">lép hatályba. </w:t>
      </w:r>
    </w:p>
    <w:p w14:paraId="30C1AA80" w14:textId="77777777" w:rsidR="007B6109" w:rsidRDefault="007B6109" w:rsidP="0077690F">
      <w:pPr>
        <w:tabs>
          <w:tab w:val="left" w:pos="283"/>
        </w:tabs>
        <w:autoSpaceDE w:val="0"/>
        <w:autoSpaceDN w:val="0"/>
        <w:adjustRightInd w:val="0"/>
        <w:spacing w:after="0" w:line="240" w:lineRule="auto"/>
        <w:jc w:val="both"/>
        <w:rPr>
          <w:rFonts w:ascii="Times New Roman" w:hAnsi="Times New Roman"/>
          <w:noProof/>
          <w:sz w:val="24"/>
          <w:szCs w:val="24"/>
          <w:lang w:eastAsia="hu-HU"/>
        </w:rPr>
      </w:pPr>
    </w:p>
    <w:p w14:paraId="10B6CB04" w14:textId="43ACA907" w:rsidR="007B6109" w:rsidRDefault="007E6D7A" w:rsidP="00FB5EBE">
      <w:pPr>
        <w:keepLines/>
        <w:autoSpaceDE w:val="0"/>
        <w:autoSpaceDN w:val="0"/>
        <w:adjustRightInd w:val="0"/>
        <w:spacing w:after="0" w:line="240" w:lineRule="auto"/>
        <w:jc w:val="center"/>
        <w:rPr>
          <w:rFonts w:ascii="Times New Roman" w:hAnsi="Times New Roman"/>
          <w:b/>
          <w:bCs/>
          <w:noProof/>
          <w:sz w:val="24"/>
          <w:szCs w:val="24"/>
          <w:lang w:eastAsia="hu-HU"/>
        </w:rPr>
      </w:pPr>
      <w:r>
        <w:rPr>
          <w:rFonts w:ascii="Times New Roman" w:hAnsi="Times New Roman"/>
          <w:b/>
          <w:bCs/>
          <w:noProof/>
          <w:sz w:val="24"/>
          <w:szCs w:val="24"/>
          <w:lang w:eastAsia="hu-HU"/>
        </w:rPr>
        <w:t>9</w:t>
      </w:r>
      <w:r w:rsidR="0025526E">
        <w:rPr>
          <w:rFonts w:ascii="Times New Roman" w:hAnsi="Times New Roman"/>
          <w:b/>
          <w:bCs/>
          <w:noProof/>
          <w:sz w:val="24"/>
          <w:szCs w:val="24"/>
          <w:lang w:eastAsia="hu-HU"/>
        </w:rPr>
        <w:t>5</w:t>
      </w:r>
      <w:r w:rsidR="007B6109">
        <w:rPr>
          <w:rFonts w:ascii="Times New Roman" w:hAnsi="Times New Roman"/>
          <w:b/>
          <w:bCs/>
          <w:noProof/>
          <w:sz w:val="24"/>
          <w:szCs w:val="24"/>
          <w:lang w:eastAsia="hu-HU"/>
        </w:rPr>
        <w:t xml:space="preserve">. </w:t>
      </w:r>
      <w:r w:rsidR="007B6109" w:rsidRPr="00FB5EBE">
        <w:rPr>
          <w:rFonts w:ascii="Times New Roman" w:hAnsi="Times New Roman"/>
          <w:b/>
          <w:bCs/>
          <w:noProof/>
          <w:sz w:val="24"/>
          <w:szCs w:val="24"/>
          <w:lang w:eastAsia="hu-HU"/>
        </w:rPr>
        <w:t>Átmeneti rendelkezések</w:t>
      </w:r>
    </w:p>
    <w:p w14:paraId="4F971C1D" w14:textId="77777777" w:rsidR="007B6109" w:rsidRDefault="007B6109" w:rsidP="00FB5EBE">
      <w:pPr>
        <w:keepLines/>
        <w:autoSpaceDE w:val="0"/>
        <w:autoSpaceDN w:val="0"/>
        <w:adjustRightInd w:val="0"/>
        <w:spacing w:after="0" w:line="240" w:lineRule="auto"/>
        <w:jc w:val="center"/>
        <w:rPr>
          <w:rFonts w:ascii="Times New Roman" w:hAnsi="Times New Roman"/>
          <w:b/>
          <w:bCs/>
          <w:noProof/>
          <w:sz w:val="24"/>
          <w:szCs w:val="24"/>
          <w:lang w:eastAsia="hu-HU"/>
        </w:rPr>
      </w:pPr>
    </w:p>
    <w:p w14:paraId="731E5F32" w14:textId="77777777" w:rsidR="00B80BA4" w:rsidRPr="00FB5EBE" w:rsidRDefault="00CD1824" w:rsidP="00A56DE3">
      <w:pPr>
        <w:keepLines/>
        <w:autoSpaceDE w:val="0"/>
        <w:autoSpaceDN w:val="0"/>
        <w:adjustRightInd w:val="0"/>
        <w:spacing w:after="0" w:line="240" w:lineRule="auto"/>
        <w:jc w:val="both"/>
        <w:rPr>
          <w:rFonts w:ascii="Times New Roman" w:hAnsi="Times New Roman"/>
          <w:bCs/>
          <w:noProof/>
          <w:sz w:val="24"/>
          <w:szCs w:val="24"/>
          <w:lang w:eastAsia="hu-HU"/>
        </w:rPr>
      </w:pPr>
      <w:r>
        <w:rPr>
          <w:rFonts w:ascii="Times New Roman" w:hAnsi="Times New Roman"/>
          <w:b/>
          <w:bCs/>
          <w:noProof/>
          <w:sz w:val="24"/>
          <w:szCs w:val="24"/>
          <w:lang w:eastAsia="hu-HU"/>
        </w:rPr>
        <w:t>174</w:t>
      </w:r>
      <w:r w:rsidR="007B6109">
        <w:rPr>
          <w:rFonts w:ascii="Times New Roman" w:hAnsi="Times New Roman"/>
          <w:b/>
          <w:bCs/>
          <w:noProof/>
          <w:sz w:val="24"/>
          <w:szCs w:val="24"/>
          <w:lang w:eastAsia="hu-HU"/>
        </w:rPr>
        <w:t>.</w:t>
      </w:r>
      <w:r w:rsidR="007B6109" w:rsidRPr="006751FA">
        <w:rPr>
          <w:rFonts w:ascii="Times New Roman" w:hAnsi="Times New Roman"/>
          <w:b/>
          <w:bCs/>
          <w:noProof/>
          <w:sz w:val="24"/>
          <w:szCs w:val="24"/>
          <w:lang w:eastAsia="hu-HU"/>
        </w:rPr>
        <w:t xml:space="preserve"> § </w:t>
      </w:r>
      <w:r w:rsidR="007B6109" w:rsidRPr="00FB5EBE">
        <w:rPr>
          <w:rFonts w:ascii="Times New Roman" w:hAnsi="Times New Roman"/>
          <w:noProof/>
          <w:sz w:val="24"/>
          <w:szCs w:val="24"/>
          <w:lang w:eastAsia="hu-HU"/>
        </w:rPr>
        <w:t>E törvény rendelkezéseit a hatálybalépése után megkezdett beszerzésekre, beszerzési eljárások alapján megkötött szerződésekre és az azokkal kapcsolatban kérelmezett</w:t>
      </w:r>
      <w:r w:rsidR="007B6109">
        <w:rPr>
          <w:rFonts w:ascii="Times New Roman" w:hAnsi="Times New Roman"/>
          <w:noProof/>
          <w:sz w:val="24"/>
          <w:szCs w:val="24"/>
          <w:lang w:eastAsia="hu-HU"/>
        </w:rPr>
        <w:t xml:space="preserve"> </w:t>
      </w:r>
      <w:r w:rsidR="007B6109" w:rsidRPr="00FB5EBE">
        <w:rPr>
          <w:rFonts w:ascii="Times New Roman" w:hAnsi="Times New Roman"/>
          <w:noProof/>
          <w:sz w:val="24"/>
          <w:szCs w:val="24"/>
          <w:lang w:eastAsia="hu-HU"/>
        </w:rPr>
        <w:t>jogorvoslati eljárásokra és előzetes vitarendezési eljárásokra kell alkalmazni.</w:t>
      </w:r>
    </w:p>
    <w:p w14:paraId="6F36F91F" w14:textId="77777777" w:rsidR="007B6109" w:rsidRDefault="007B6109" w:rsidP="000A02AF">
      <w:pPr>
        <w:keepLines/>
        <w:autoSpaceDE w:val="0"/>
        <w:autoSpaceDN w:val="0"/>
        <w:adjustRightInd w:val="0"/>
        <w:spacing w:after="0" w:line="240" w:lineRule="auto"/>
        <w:jc w:val="center"/>
        <w:rPr>
          <w:rFonts w:ascii="Times New Roman" w:hAnsi="Times New Roman"/>
          <w:b/>
          <w:bCs/>
          <w:noProof/>
          <w:sz w:val="24"/>
          <w:szCs w:val="24"/>
          <w:lang w:eastAsia="hu-HU"/>
        </w:rPr>
      </w:pPr>
    </w:p>
    <w:p w14:paraId="2B00131F" w14:textId="309F0BEA" w:rsidR="007B6109" w:rsidRDefault="007E6D7A" w:rsidP="000A02AF">
      <w:pPr>
        <w:keepLines/>
        <w:autoSpaceDE w:val="0"/>
        <w:autoSpaceDN w:val="0"/>
        <w:adjustRightInd w:val="0"/>
        <w:spacing w:after="0" w:line="240" w:lineRule="auto"/>
        <w:jc w:val="center"/>
        <w:rPr>
          <w:rFonts w:ascii="Times New Roman" w:hAnsi="Times New Roman"/>
          <w:b/>
          <w:bCs/>
          <w:noProof/>
          <w:sz w:val="24"/>
          <w:szCs w:val="24"/>
          <w:lang w:eastAsia="hu-HU"/>
        </w:rPr>
      </w:pPr>
      <w:r>
        <w:rPr>
          <w:rFonts w:ascii="Times New Roman" w:hAnsi="Times New Roman"/>
          <w:b/>
          <w:bCs/>
          <w:noProof/>
          <w:sz w:val="24"/>
          <w:szCs w:val="24"/>
          <w:lang w:eastAsia="hu-HU"/>
        </w:rPr>
        <w:t>9</w:t>
      </w:r>
      <w:r w:rsidR="0025526E">
        <w:rPr>
          <w:rFonts w:ascii="Times New Roman" w:hAnsi="Times New Roman"/>
          <w:b/>
          <w:bCs/>
          <w:noProof/>
          <w:sz w:val="24"/>
          <w:szCs w:val="24"/>
          <w:lang w:eastAsia="hu-HU"/>
        </w:rPr>
        <w:t>6</w:t>
      </w:r>
      <w:r w:rsidR="007B6109">
        <w:rPr>
          <w:rFonts w:ascii="Times New Roman" w:hAnsi="Times New Roman"/>
          <w:b/>
          <w:bCs/>
          <w:noProof/>
          <w:sz w:val="24"/>
          <w:szCs w:val="24"/>
          <w:lang w:eastAsia="hu-HU"/>
        </w:rPr>
        <w:t>. Módosító rendelkezések</w:t>
      </w:r>
    </w:p>
    <w:p w14:paraId="3CEA65A7" w14:textId="77777777" w:rsidR="007B6109" w:rsidRDefault="007B6109" w:rsidP="000A02AF">
      <w:pPr>
        <w:keepLines/>
        <w:autoSpaceDE w:val="0"/>
        <w:autoSpaceDN w:val="0"/>
        <w:adjustRightInd w:val="0"/>
        <w:spacing w:after="0" w:line="240" w:lineRule="auto"/>
        <w:jc w:val="center"/>
        <w:rPr>
          <w:rFonts w:ascii="Times New Roman" w:hAnsi="Times New Roman"/>
          <w:b/>
          <w:bCs/>
          <w:noProof/>
          <w:sz w:val="24"/>
          <w:szCs w:val="24"/>
          <w:lang w:eastAsia="hu-HU"/>
        </w:rPr>
      </w:pPr>
    </w:p>
    <w:p w14:paraId="074A85E6" w14:textId="77777777" w:rsidR="009B0372" w:rsidRDefault="009B0372" w:rsidP="000A02AF">
      <w:pPr>
        <w:keepLines/>
        <w:autoSpaceDE w:val="0"/>
        <w:autoSpaceDN w:val="0"/>
        <w:adjustRightInd w:val="0"/>
        <w:spacing w:after="0" w:line="240" w:lineRule="auto"/>
        <w:jc w:val="center"/>
        <w:rPr>
          <w:rFonts w:ascii="Times New Roman" w:hAnsi="Times New Roman"/>
          <w:b/>
          <w:bCs/>
          <w:noProof/>
          <w:sz w:val="24"/>
          <w:szCs w:val="24"/>
          <w:lang w:eastAsia="hu-HU"/>
        </w:rPr>
      </w:pPr>
    </w:p>
    <w:p w14:paraId="50FF6DF1" w14:textId="77777777" w:rsidR="009B0372" w:rsidRDefault="009B0372" w:rsidP="009B0372">
      <w:pPr>
        <w:keepLines/>
        <w:autoSpaceDE w:val="0"/>
        <w:autoSpaceDN w:val="0"/>
        <w:adjustRightInd w:val="0"/>
        <w:spacing w:after="0" w:line="240" w:lineRule="auto"/>
        <w:jc w:val="both"/>
        <w:rPr>
          <w:rFonts w:ascii="Times New Roman" w:hAnsi="Times New Roman"/>
          <w:bCs/>
          <w:noProof/>
          <w:sz w:val="24"/>
          <w:szCs w:val="24"/>
          <w:lang w:eastAsia="hu-HU"/>
        </w:rPr>
      </w:pPr>
      <w:r>
        <w:rPr>
          <w:rFonts w:ascii="Times New Roman" w:hAnsi="Times New Roman"/>
          <w:b/>
          <w:bCs/>
          <w:noProof/>
          <w:sz w:val="24"/>
          <w:szCs w:val="24"/>
          <w:lang w:eastAsia="hu-HU"/>
        </w:rPr>
        <w:t>17</w:t>
      </w:r>
      <w:r w:rsidR="00CD1824">
        <w:rPr>
          <w:rFonts w:ascii="Times New Roman" w:hAnsi="Times New Roman"/>
          <w:b/>
          <w:bCs/>
          <w:noProof/>
          <w:sz w:val="24"/>
          <w:szCs w:val="24"/>
          <w:lang w:eastAsia="hu-HU"/>
        </w:rPr>
        <w:t>5</w:t>
      </w:r>
      <w:r>
        <w:rPr>
          <w:rFonts w:ascii="Times New Roman" w:hAnsi="Times New Roman"/>
          <w:b/>
          <w:bCs/>
          <w:noProof/>
          <w:sz w:val="24"/>
          <w:szCs w:val="24"/>
          <w:lang w:eastAsia="hu-HU"/>
        </w:rPr>
        <w:t xml:space="preserve">. § </w:t>
      </w:r>
      <w:r w:rsidRPr="009B0372">
        <w:rPr>
          <w:rFonts w:ascii="Times New Roman" w:hAnsi="Times New Roman"/>
          <w:bCs/>
          <w:noProof/>
          <w:sz w:val="24"/>
          <w:szCs w:val="24"/>
          <w:lang w:eastAsia="hu-HU"/>
        </w:rPr>
        <w:t>(1)</w:t>
      </w:r>
      <w:r>
        <w:rPr>
          <w:rFonts w:ascii="Times New Roman" w:hAnsi="Times New Roman"/>
          <w:b/>
          <w:bCs/>
          <w:noProof/>
          <w:sz w:val="24"/>
          <w:szCs w:val="24"/>
          <w:lang w:eastAsia="hu-HU"/>
        </w:rPr>
        <w:t xml:space="preserve"> </w:t>
      </w:r>
      <w:r>
        <w:rPr>
          <w:rFonts w:ascii="Times New Roman" w:hAnsi="Times New Roman"/>
          <w:bCs/>
          <w:noProof/>
          <w:sz w:val="24"/>
          <w:szCs w:val="24"/>
          <w:lang w:eastAsia="hu-HU"/>
        </w:rPr>
        <w:t xml:space="preserve">Az Nbtv. 4. § </w:t>
      </w:r>
      <w:r w:rsidRPr="006B7E82">
        <w:rPr>
          <w:rFonts w:ascii="Times New Roman" w:hAnsi="Times New Roman"/>
          <w:bCs/>
          <w:i/>
          <w:noProof/>
          <w:sz w:val="24"/>
          <w:szCs w:val="24"/>
          <w:lang w:eastAsia="hu-HU"/>
        </w:rPr>
        <w:t>j)</w:t>
      </w:r>
      <w:r>
        <w:rPr>
          <w:rFonts w:ascii="Times New Roman" w:hAnsi="Times New Roman"/>
          <w:bCs/>
          <w:noProof/>
          <w:sz w:val="24"/>
          <w:szCs w:val="24"/>
          <w:lang w:eastAsia="hu-HU"/>
        </w:rPr>
        <w:t xml:space="preserve"> pontja helyébe a következő rendelkezés lép:</w:t>
      </w:r>
    </w:p>
    <w:p w14:paraId="7229A8E3" w14:textId="77777777" w:rsidR="009B0372" w:rsidRDefault="009B0372" w:rsidP="009B0372">
      <w:pPr>
        <w:keepLines/>
        <w:autoSpaceDE w:val="0"/>
        <w:autoSpaceDN w:val="0"/>
        <w:adjustRightInd w:val="0"/>
        <w:spacing w:after="0" w:line="240" w:lineRule="auto"/>
        <w:jc w:val="both"/>
        <w:rPr>
          <w:rFonts w:ascii="Times New Roman" w:hAnsi="Times New Roman"/>
          <w:bCs/>
          <w:noProof/>
          <w:sz w:val="24"/>
          <w:szCs w:val="24"/>
          <w:lang w:eastAsia="hu-HU"/>
        </w:rPr>
      </w:pPr>
    </w:p>
    <w:p w14:paraId="434113B6" w14:textId="77777777" w:rsidR="009B0372" w:rsidRPr="009B0372" w:rsidRDefault="009B0372" w:rsidP="009B0372">
      <w:pPr>
        <w:keepLines/>
        <w:autoSpaceDE w:val="0"/>
        <w:autoSpaceDN w:val="0"/>
        <w:adjustRightInd w:val="0"/>
        <w:spacing w:after="0" w:line="240" w:lineRule="auto"/>
        <w:jc w:val="both"/>
        <w:rPr>
          <w:rFonts w:ascii="Times New Roman" w:hAnsi="Times New Roman"/>
          <w:bCs/>
          <w:i/>
          <w:noProof/>
          <w:sz w:val="24"/>
          <w:szCs w:val="24"/>
          <w:lang w:eastAsia="hu-HU"/>
        </w:rPr>
      </w:pPr>
      <w:r w:rsidRPr="009B0372">
        <w:rPr>
          <w:rFonts w:ascii="Times New Roman" w:hAnsi="Times New Roman"/>
          <w:bCs/>
          <w:i/>
          <w:noProof/>
          <w:sz w:val="24"/>
          <w:szCs w:val="24"/>
          <w:lang w:eastAsia="hu-HU"/>
        </w:rPr>
        <w:t>(Az Információs Hivatal)</w:t>
      </w:r>
    </w:p>
    <w:p w14:paraId="329E01B6" w14:textId="77777777" w:rsidR="009B0372" w:rsidRDefault="009B0372" w:rsidP="009B0372">
      <w:pPr>
        <w:keepLines/>
        <w:autoSpaceDE w:val="0"/>
        <w:autoSpaceDN w:val="0"/>
        <w:adjustRightInd w:val="0"/>
        <w:spacing w:after="0" w:line="240" w:lineRule="auto"/>
        <w:jc w:val="both"/>
        <w:rPr>
          <w:rFonts w:ascii="Times New Roman" w:hAnsi="Times New Roman"/>
          <w:bCs/>
          <w:noProof/>
          <w:sz w:val="24"/>
          <w:szCs w:val="24"/>
          <w:lang w:eastAsia="hu-HU"/>
        </w:rPr>
      </w:pPr>
      <w:r>
        <w:rPr>
          <w:rFonts w:ascii="Times New Roman" w:hAnsi="Times New Roman"/>
          <w:bCs/>
          <w:noProof/>
          <w:sz w:val="24"/>
          <w:szCs w:val="24"/>
          <w:lang w:eastAsia="hu-HU"/>
        </w:rPr>
        <w:t>„</w:t>
      </w:r>
      <w:r w:rsidRPr="009B0372">
        <w:rPr>
          <w:rFonts w:ascii="Times New Roman" w:hAnsi="Times New Roman"/>
          <w:bCs/>
          <w:i/>
          <w:noProof/>
          <w:sz w:val="24"/>
          <w:szCs w:val="24"/>
          <w:lang w:eastAsia="hu-HU"/>
        </w:rPr>
        <w:t>j)</w:t>
      </w:r>
      <w:r>
        <w:rPr>
          <w:rFonts w:ascii="Times New Roman" w:hAnsi="Times New Roman"/>
          <w:bCs/>
          <w:noProof/>
          <w:sz w:val="24"/>
          <w:szCs w:val="24"/>
          <w:lang w:eastAsia="hu-HU"/>
        </w:rPr>
        <w:t xml:space="preserve"> </w:t>
      </w:r>
      <w:r w:rsidRPr="009B0372">
        <w:rPr>
          <w:rFonts w:ascii="Times New Roman" w:hAnsi="Times New Roman"/>
          <w:bCs/>
          <w:noProof/>
          <w:sz w:val="24"/>
          <w:szCs w:val="24"/>
          <w:lang w:eastAsia="hu-HU"/>
        </w:rPr>
        <w:t xml:space="preserve">elvégezheti a saját </w:t>
      </w:r>
      <w:r>
        <w:rPr>
          <w:rFonts w:ascii="Times New Roman" w:hAnsi="Times New Roman"/>
          <w:bCs/>
          <w:noProof/>
          <w:sz w:val="24"/>
          <w:szCs w:val="24"/>
          <w:lang w:eastAsia="hu-HU"/>
        </w:rPr>
        <w:t>biztonsági</w:t>
      </w:r>
      <w:r w:rsidRPr="009B0372">
        <w:rPr>
          <w:rFonts w:ascii="Times New Roman" w:hAnsi="Times New Roman"/>
          <w:bCs/>
          <w:noProof/>
          <w:sz w:val="24"/>
          <w:szCs w:val="24"/>
          <w:lang w:eastAsia="hu-HU"/>
        </w:rPr>
        <w:t xml:space="preserve"> beszerzései tekintetében a </w:t>
      </w:r>
      <w:r>
        <w:rPr>
          <w:rFonts w:ascii="Times New Roman" w:hAnsi="Times New Roman"/>
          <w:bCs/>
          <w:noProof/>
          <w:sz w:val="24"/>
          <w:szCs w:val="24"/>
          <w:lang w:eastAsia="hu-HU"/>
        </w:rPr>
        <w:t>védelmi és biztonsági célú beszerzésekről szóló törvény</w:t>
      </w:r>
      <w:r w:rsidRPr="009B0372">
        <w:rPr>
          <w:rFonts w:ascii="Times New Roman" w:hAnsi="Times New Roman"/>
          <w:bCs/>
          <w:noProof/>
          <w:sz w:val="24"/>
          <w:szCs w:val="24"/>
          <w:lang w:eastAsia="hu-HU"/>
        </w:rPr>
        <w:t xml:space="preserve"> szerinti kiegészítő ellenőrzést.</w:t>
      </w:r>
      <w:r w:rsidR="006B7E82">
        <w:rPr>
          <w:rFonts w:ascii="Times New Roman" w:hAnsi="Times New Roman"/>
          <w:bCs/>
          <w:noProof/>
          <w:sz w:val="24"/>
          <w:szCs w:val="24"/>
          <w:lang w:eastAsia="hu-HU"/>
        </w:rPr>
        <w:t>”</w:t>
      </w:r>
    </w:p>
    <w:p w14:paraId="72B47FBA" w14:textId="77777777" w:rsidR="009B0372" w:rsidRDefault="009B0372" w:rsidP="009B0372">
      <w:pPr>
        <w:keepLines/>
        <w:autoSpaceDE w:val="0"/>
        <w:autoSpaceDN w:val="0"/>
        <w:adjustRightInd w:val="0"/>
        <w:spacing w:after="0" w:line="240" w:lineRule="auto"/>
        <w:jc w:val="both"/>
        <w:rPr>
          <w:rFonts w:ascii="Times New Roman" w:hAnsi="Times New Roman"/>
          <w:bCs/>
          <w:noProof/>
          <w:sz w:val="24"/>
          <w:szCs w:val="24"/>
          <w:lang w:eastAsia="hu-HU"/>
        </w:rPr>
      </w:pPr>
    </w:p>
    <w:p w14:paraId="1194EFE5" w14:textId="77777777" w:rsidR="009B0372" w:rsidRDefault="009B0372" w:rsidP="009B0372">
      <w:pPr>
        <w:keepLines/>
        <w:autoSpaceDE w:val="0"/>
        <w:autoSpaceDN w:val="0"/>
        <w:adjustRightInd w:val="0"/>
        <w:spacing w:after="0" w:line="240" w:lineRule="auto"/>
        <w:jc w:val="both"/>
        <w:rPr>
          <w:rFonts w:ascii="Times New Roman" w:hAnsi="Times New Roman"/>
          <w:bCs/>
          <w:noProof/>
          <w:sz w:val="24"/>
          <w:szCs w:val="24"/>
          <w:lang w:eastAsia="hu-HU"/>
        </w:rPr>
      </w:pPr>
      <w:r>
        <w:rPr>
          <w:rFonts w:ascii="Times New Roman" w:hAnsi="Times New Roman"/>
          <w:bCs/>
          <w:noProof/>
          <w:sz w:val="24"/>
          <w:szCs w:val="24"/>
          <w:lang w:eastAsia="hu-HU"/>
        </w:rPr>
        <w:t xml:space="preserve">(2) Az Nbtv. 5. § </w:t>
      </w:r>
      <w:r w:rsidRPr="006B7E82">
        <w:rPr>
          <w:rFonts w:ascii="Times New Roman" w:hAnsi="Times New Roman"/>
          <w:bCs/>
          <w:i/>
          <w:noProof/>
          <w:sz w:val="24"/>
          <w:szCs w:val="24"/>
          <w:lang w:eastAsia="hu-HU"/>
        </w:rPr>
        <w:t>n)</w:t>
      </w:r>
      <w:r>
        <w:rPr>
          <w:rFonts w:ascii="Times New Roman" w:hAnsi="Times New Roman"/>
          <w:bCs/>
          <w:noProof/>
          <w:sz w:val="24"/>
          <w:szCs w:val="24"/>
          <w:lang w:eastAsia="hu-HU"/>
        </w:rPr>
        <w:t xml:space="preserve"> pontja helyébe a következő rendelkezés lép:</w:t>
      </w:r>
    </w:p>
    <w:p w14:paraId="19C3D845" w14:textId="77777777" w:rsidR="009B0372" w:rsidRDefault="009B0372" w:rsidP="009B0372">
      <w:pPr>
        <w:keepLines/>
        <w:autoSpaceDE w:val="0"/>
        <w:autoSpaceDN w:val="0"/>
        <w:adjustRightInd w:val="0"/>
        <w:spacing w:after="0" w:line="240" w:lineRule="auto"/>
        <w:jc w:val="both"/>
        <w:rPr>
          <w:rFonts w:ascii="Times New Roman" w:hAnsi="Times New Roman"/>
          <w:bCs/>
          <w:noProof/>
          <w:sz w:val="24"/>
          <w:szCs w:val="24"/>
          <w:lang w:eastAsia="hu-HU"/>
        </w:rPr>
      </w:pPr>
    </w:p>
    <w:p w14:paraId="094C8BC3" w14:textId="77777777" w:rsidR="009B0372" w:rsidRDefault="009B0372" w:rsidP="009B0372">
      <w:pPr>
        <w:keepLines/>
        <w:autoSpaceDE w:val="0"/>
        <w:autoSpaceDN w:val="0"/>
        <w:adjustRightInd w:val="0"/>
        <w:spacing w:after="0" w:line="240" w:lineRule="auto"/>
        <w:jc w:val="both"/>
        <w:rPr>
          <w:rFonts w:ascii="Times New Roman" w:hAnsi="Times New Roman"/>
          <w:bCs/>
          <w:i/>
          <w:noProof/>
          <w:sz w:val="24"/>
          <w:szCs w:val="24"/>
          <w:lang w:eastAsia="hu-HU"/>
        </w:rPr>
      </w:pPr>
      <w:r w:rsidRPr="009B0372">
        <w:rPr>
          <w:rFonts w:ascii="Times New Roman" w:hAnsi="Times New Roman"/>
          <w:bCs/>
          <w:i/>
          <w:noProof/>
          <w:sz w:val="24"/>
          <w:szCs w:val="24"/>
          <w:lang w:eastAsia="hu-HU"/>
        </w:rPr>
        <w:t>(Az Alkotmányvédelmi Hivatal)</w:t>
      </w:r>
    </w:p>
    <w:p w14:paraId="589A7042" w14:textId="77777777" w:rsidR="009B0372" w:rsidRPr="009B0372" w:rsidRDefault="009B0372" w:rsidP="009B0372">
      <w:pPr>
        <w:keepLines/>
        <w:autoSpaceDE w:val="0"/>
        <w:autoSpaceDN w:val="0"/>
        <w:adjustRightInd w:val="0"/>
        <w:spacing w:after="0" w:line="240" w:lineRule="auto"/>
        <w:jc w:val="both"/>
        <w:rPr>
          <w:rFonts w:ascii="Times New Roman" w:hAnsi="Times New Roman"/>
          <w:bCs/>
          <w:noProof/>
          <w:sz w:val="24"/>
          <w:szCs w:val="24"/>
          <w:lang w:eastAsia="hu-HU"/>
        </w:rPr>
      </w:pPr>
      <w:r>
        <w:rPr>
          <w:rFonts w:ascii="Times New Roman" w:hAnsi="Times New Roman"/>
          <w:bCs/>
          <w:i/>
          <w:noProof/>
          <w:sz w:val="24"/>
          <w:szCs w:val="24"/>
          <w:lang w:eastAsia="hu-HU"/>
        </w:rPr>
        <w:t xml:space="preserve">„n) </w:t>
      </w:r>
      <w:r w:rsidRPr="009B0372">
        <w:rPr>
          <w:rFonts w:ascii="Times New Roman" w:hAnsi="Times New Roman"/>
          <w:bCs/>
          <w:noProof/>
          <w:sz w:val="24"/>
          <w:szCs w:val="24"/>
          <w:lang w:eastAsia="hu-HU"/>
        </w:rPr>
        <w:t>elvégzi a minősített adatot, az ország alapvető biztonsági, nemzetbiztonsági érdekeit érintő vagy a különleges biztonsági intézkedést igénylő beszerzések szabályairól szóló kormányrendelet</w:t>
      </w:r>
      <w:r>
        <w:rPr>
          <w:rFonts w:ascii="Times New Roman" w:hAnsi="Times New Roman"/>
          <w:bCs/>
          <w:noProof/>
          <w:sz w:val="24"/>
          <w:szCs w:val="24"/>
          <w:lang w:eastAsia="hu-HU"/>
        </w:rPr>
        <w:t>, illetve a védelmi és biztonsági célú beszerzések szerinti</w:t>
      </w:r>
      <w:r w:rsidRPr="009B0372">
        <w:rPr>
          <w:rFonts w:ascii="Times New Roman" w:hAnsi="Times New Roman"/>
          <w:bCs/>
          <w:noProof/>
          <w:sz w:val="24"/>
          <w:szCs w:val="24"/>
          <w:lang w:eastAsia="hu-HU"/>
        </w:rPr>
        <w:t xml:space="preserve"> szerinti előzetes minősítést, beszerzési eljáráshoz kötődő minősítést, valamint saját </w:t>
      </w:r>
      <w:r w:rsidR="006B7E82">
        <w:rPr>
          <w:rFonts w:ascii="Times New Roman" w:hAnsi="Times New Roman"/>
          <w:bCs/>
          <w:noProof/>
          <w:sz w:val="24"/>
          <w:szCs w:val="24"/>
          <w:lang w:eastAsia="hu-HU"/>
        </w:rPr>
        <w:t>biztonsági</w:t>
      </w:r>
      <w:r w:rsidRPr="009B0372">
        <w:rPr>
          <w:rFonts w:ascii="Times New Roman" w:hAnsi="Times New Roman"/>
          <w:bCs/>
          <w:noProof/>
          <w:sz w:val="24"/>
          <w:szCs w:val="24"/>
          <w:lang w:eastAsia="hu-HU"/>
        </w:rPr>
        <w:t xml:space="preserve"> beszerzései tekintetében elvégezheti a </w:t>
      </w:r>
      <w:r w:rsidR="006B7E82" w:rsidRPr="006B7E82">
        <w:rPr>
          <w:rFonts w:ascii="Times New Roman" w:hAnsi="Times New Roman"/>
          <w:bCs/>
          <w:noProof/>
          <w:sz w:val="24"/>
          <w:szCs w:val="24"/>
          <w:lang w:eastAsia="hu-HU"/>
        </w:rPr>
        <w:t xml:space="preserve">védelmi és biztonsági célú beszerzésekről szóló törvény szerinti </w:t>
      </w:r>
      <w:r w:rsidRPr="009B0372">
        <w:rPr>
          <w:rFonts w:ascii="Times New Roman" w:hAnsi="Times New Roman"/>
          <w:bCs/>
          <w:noProof/>
          <w:sz w:val="24"/>
          <w:szCs w:val="24"/>
          <w:lang w:eastAsia="hu-HU"/>
        </w:rPr>
        <w:t>szükséges kiegészítő ellenőrzést;</w:t>
      </w:r>
      <w:r w:rsidR="006B7E82">
        <w:rPr>
          <w:rFonts w:ascii="Times New Roman" w:hAnsi="Times New Roman"/>
          <w:bCs/>
          <w:noProof/>
          <w:sz w:val="24"/>
          <w:szCs w:val="24"/>
          <w:lang w:eastAsia="hu-HU"/>
        </w:rPr>
        <w:t>”</w:t>
      </w:r>
    </w:p>
    <w:p w14:paraId="37D18B90" w14:textId="77777777" w:rsidR="009B0372" w:rsidRDefault="009B0372" w:rsidP="009B0372">
      <w:pPr>
        <w:keepLines/>
        <w:autoSpaceDE w:val="0"/>
        <w:autoSpaceDN w:val="0"/>
        <w:adjustRightInd w:val="0"/>
        <w:spacing w:after="0" w:line="240" w:lineRule="auto"/>
        <w:jc w:val="both"/>
        <w:rPr>
          <w:rFonts w:ascii="Times New Roman" w:hAnsi="Times New Roman"/>
          <w:b/>
          <w:bCs/>
          <w:noProof/>
          <w:sz w:val="24"/>
          <w:szCs w:val="24"/>
          <w:lang w:eastAsia="hu-HU"/>
        </w:rPr>
      </w:pPr>
    </w:p>
    <w:p w14:paraId="7CE3E940" w14:textId="77777777" w:rsidR="006B7E82" w:rsidRDefault="006B7E82" w:rsidP="009B0372">
      <w:pPr>
        <w:keepLines/>
        <w:autoSpaceDE w:val="0"/>
        <w:autoSpaceDN w:val="0"/>
        <w:adjustRightInd w:val="0"/>
        <w:spacing w:after="0" w:line="240" w:lineRule="auto"/>
        <w:jc w:val="both"/>
        <w:rPr>
          <w:rFonts w:ascii="Times New Roman" w:hAnsi="Times New Roman"/>
          <w:bCs/>
          <w:noProof/>
          <w:sz w:val="24"/>
          <w:szCs w:val="24"/>
          <w:lang w:eastAsia="hu-HU"/>
        </w:rPr>
      </w:pPr>
      <w:r w:rsidRPr="006B7E82">
        <w:rPr>
          <w:rFonts w:ascii="Times New Roman" w:hAnsi="Times New Roman"/>
          <w:bCs/>
          <w:noProof/>
          <w:sz w:val="24"/>
          <w:szCs w:val="24"/>
          <w:lang w:eastAsia="hu-HU"/>
        </w:rPr>
        <w:t>(3)</w:t>
      </w:r>
      <w:r>
        <w:rPr>
          <w:rFonts w:ascii="Times New Roman" w:hAnsi="Times New Roman"/>
          <w:bCs/>
          <w:noProof/>
          <w:sz w:val="24"/>
          <w:szCs w:val="24"/>
          <w:lang w:eastAsia="hu-HU"/>
        </w:rPr>
        <w:t xml:space="preserve"> Az Nbtv. 6. § </w:t>
      </w:r>
      <w:r w:rsidRPr="006B7E82">
        <w:rPr>
          <w:rFonts w:ascii="Times New Roman" w:hAnsi="Times New Roman"/>
          <w:bCs/>
          <w:i/>
          <w:noProof/>
          <w:sz w:val="24"/>
          <w:szCs w:val="24"/>
          <w:lang w:eastAsia="hu-HU"/>
        </w:rPr>
        <w:t>q)</w:t>
      </w:r>
      <w:r>
        <w:rPr>
          <w:rFonts w:ascii="Times New Roman" w:hAnsi="Times New Roman"/>
          <w:bCs/>
          <w:noProof/>
          <w:sz w:val="24"/>
          <w:szCs w:val="24"/>
          <w:lang w:eastAsia="hu-HU"/>
        </w:rPr>
        <w:t xml:space="preserve"> pontja helyébe a következő rendelkezés lép:</w:t>
      </w:r>
    </w:p>
    <w:p w14:paraId="4E784990" w14:textId="77777777" w:rsidR="006B7E82" w:rsidRDefault="006B7E82" w:rsidP="009B0372">
      <w:pPr>
        <w:keepLines/>
        <w:autoSpaceDE w:val="0"/>
        <w:autoSpaceDN w:val="0"/>
        <w:adjustRightInd w:val="0"/>
        <w:spacing w:after="0" w:line="240" w:lineRule="auto"/>
        <w:jc w:val="both"/>
        <w:rPr>
          <w:rFonts w:ascii="Times New Roman" w:hAnsi="Times New Roman"/>
          <w:bCs/>
          <w:noProof/>
          <w:sz w:val="24"/>
          <w:szCs w:val="24"/>
          <w:lang w:eastAsia="hu-HU"/>
        </w:rPr>
      </w:pPr>
    </w:p>
    <w:p w14:paraId="77AB0954" w14:textId="77777777" w:rsidR="006B7E82" w:rsidRDefault="006B7E82" w:rsidP="009B0372">
      <w:pPr>
        <w:keepLines/>
        <w:autoSpaceDE w:val="0"/>
        <w:autoSpaceDN w:val="0"/>
        <w:adjustRightInd w:val="0"/>
        <w:spacing w:after="0" w:line="240" w:lineRule="auto"/>
        <w:jc w:val="both"/>
        <w:rPr>
          <w:rFonts w:ascii="Times New Roman" w:hAnsi="Times New Roman"/>
          <w:bCs/>
          <w:i/>
          <w:noProof/>
          <w:sz w:val="24"/>
          <w:szCs w:val="24"/>
          <w:lang w:eastAsia="hu-HU"/>
        </w:rPr>
      </w:pPr>
      <w:r w:rsidRPr="006B7E82">
        <w:rPr>
          <w:rFonts w:ascii="Times New Roman" w:hAnsi="Times New Roman"/>
          <w:bCs/>
          <w:i/>
          <w:noProof/>
          <w:sz w:val="24"/>
          <w:szCs w:val="24"/>
          <w:lang w:eastAsia="hu-HU"/>
        </w:rPr>
        <w:t>(A Katonai Nemzetbiztonsági Szolgálat)</w:t>
      </w:r>
    </w:p>
    <w:p w14:paraId="7791CA8E" w14:textId="77777777" w:rsidR="006B7E82" w:rsidRPr="007C1704" w:rsidRDefault="006B7E82" w:rsidP="009B0372">
      <w:pPr>
        <w:keepLines/>
        <w:autoSpaceDE w:val="0"/>
        <w:autoSpaceDN w:val="0"/>
        <w:adjustRightInd w:val="0"/>
        <w:spacing w:after="0" w:line="240" w:lineRule="auto"/>
        <w:jc w:val="both"/>
        <w:rPr>
          <w:rFonts w:ascii="Times New Roman" w:hAnsi="Times New Roman"/>
          <w:sz w:val="24"/>
          <w:szCs w:val="24"/>
        </w:rPr>
      </w:pPr>
      <w:r>
        <w:rPr>
          <w:rFonts w:ascii="Times New Roman" w:hAnsi="Times New Roman"/>
          <w:bCs/>
          <w:i/>
          <w:noProof/>
          <w:sz w:val="24"/>
          <w:szCs w:val="24"/>
          <w:lang w:eastAsia="hu-HU"/>
        </w:rPr>
        <w:t>„</w:t>
      </w:r>
      <w:r w:rsidRPr="007C1704">
        <w:rPr>
          <w:rFonts w:ascii="Times New Roman" w:hAnsi="Times New Roman"/>
          <w:i/>
          <w:sz w:val="24"/>
          <w:szCs w:val="24"/>
        </w:rPr>
        <w:t>q)</w:t>
      </w:r>
      <w:r w:rsidRPr="007C1704">
        <w:rPr>
          <w:rFonts w:ascii="Times New Roman" w:hAnsi="Times New Roman"/>
          <w:sz w:val="24"/>
          <w:szCs w:val="24"/>
        </w:rPr>
        <w:t xml:space="preserve"> elvégzi a minősített adatot, az ország alapvető biztonsági, nemzetbiztonsági érdekeit érintő vagy a különleges biztonsági intézkedést igénylő beszerzések szabályairól szóló kormányrendelet, illetve a védelmi és biztonsági célú beszerzések szerinti előzetes minősítést, beszerzési eljáráshoz kötődő minősítést, valamint saját biztonsági beszerzései tekintetében elvégezheti a védelmi és biztonsági célú beszerzésekről szóló törvény szerinti szükséges kiegészítő ellenőrzést;”</w:t>
      </w:r>
    </w:p>
    <w:p w14:paraId="2F14B148" w14:textId="77777777" w:rsidR="006B7E82" w:rsidRPr="007C1704" w:rsidRDefault="006B7E82" w:rsidP="009B0372">
      <w:pPr>
        <w:keepLines/>
        <w:autoSpaceDE w:val="0"/>
        <w:autoSpaceDN w:val="0"/>
        <w:adjustRightInd w:val="0"/>
        <w:spacing w:after="0" w:line="240" w:lineRule="auto"/>
        <w:jc w:val="both"/>
        <w:rPr>
          <w:rFonts w:ascii="Times New Roman" w:hAnsi="Times New Roman"/>
          <w:sz w:val="24"/>
          <w:szCs w:val="24"/>
        </w:rPr>
      </w:pPr>
    </w:p>
    <w:p w14:paraId="47E1EF32" w14:textId="77777777" w:rsidR="006B7E82" w:rsidRPr="007C1704" w:rsidRDefault="006B7E82" w:rsidP="009B0372">
      <w:pPr>
        <w:keepLines/>
        <w:autoSpaceDE w:val="0"/>
        <w:autoSpaceDN w:val="0"/>
        <w:adjustRightInd w:val="0"/>
        <w:spacing w:after="0" w:line="240" w:lineRule="auto"/>
        <w:jc w:val="both"/>
        <w:rPr>
          <w:rFonts w:ascii="Times New Roman" w:hAnsi="Times New Roman"/>
          <w:sz w:val="24"/>
          <w:szCs w:val="24"/>
        </w:rPr>
      </w:pPr>
      <w:r w:rsidRPr="007C1704">
        <w:rPr>
          <w:rFonts w:ascii="Times New Roman" w:hAnsi="Times New Roman"/>
          <w:sz w:val="24"/>
          <w:szCs w:val="24"/>
        </w:rPr>
        <w:t xml:space="preserve">(4) Az Nbtv. 8. § (1) bekezdés </w:t>
      </w:r>
      <w:r w:rsidRPr="007C1704">
        <w:rPr>
          <w:rFonts w:ascii="Times New Roman" w:hAnsi="Times New Roman"/>
          <w:i/>
          <w:sz w:val="24"/>
          <w:szCs w:val="24"/>
        </w:rPr>
        <w:t>g)</w:t>
      </w:r>
      <w:r w:rsidRPr="007C1704">
        <w:rPr>
          <w:rFonts w:ascii="Times New Roman" w:hAnsi="Times New Roman"/>
          <w:sz w:val="24"/>
          <w:szCs w:val="24"/>
        </w:rPr>
        <w:t xml:space="preserve"> pontja helyébe a következő rendelkezés lép:</w:t>
      </w:r>
    </w:p>
    <w:p w14:paraId="41A23B6A" w14:textId="77777777" w:rsidR="006B7E82" w:rsidRPr="007C1704" w:rsidRDefault="006B7E82" w:rsidP="009B0372">
      <w:pPr>
        <w:keepLines/>
        <w:autoSpaceDE w:val="0"/>
        <w:autoSpaceDN w:val="0"/>
        <w:adjustRightInd w:val="0"/>
        <w:spacing w:after="0" w:line="240" w:lineRule="auto"/>
        <w:jc w:val="both"/>
        <w:rPr>
          <w:rFonts w:ascii="Times New Roman" w:hAnsi="Times New Roman"/>
          <w:sz w:val="24"/>
          <w:szCs w:val="24"/>
        </w:rPr>
      </w:pPr>
    </w:p>
    <w:p w14:paraId="07CE1AB7" w14:textId="77777777" w:rsidR="002D672D" w:rsidRPr="007C1704" w:rsidRDefault="007C1704" w:rsidP="009B0372">
      <w:pPr>
        <w:keepLines/>
        <w:autoSpaceDE w:val="0"/>
        <w:autoSpaceDN w:val="0"/>
        <w:adjustRightInd w:val="0"/>
        <w:spacing w:after="0" w:line="240" w:lineRule="auto"/>
        <w:jc w:val="both"/>
        <w:rPr>
          <w:rFonts w:ascii="Times New Roman" w:hAnsi="Times New Roman"/>
          <w:bCs/>
          <w:i/>
          <w:noProof/>
          <w:sz w:val="24"/>
          <w:szCs w:val="24"/>
          <w:lang w:eastAsia="hu-HU"/>
        </w:rPr>
      </w:pPr>
      <w:r w:rsidRPr="007C1704">
        <w:rPr>
          <w:rFonts w:ascii="Times New Roman" w:hAnsi="Times New Roman"/>
          <w:bCs/>
          <w:i/>
          <w:noProof/>
          <w:sz w:val="24"/>
          <w:szCs w:val="24"/>
          <w:lang w:eastAsia="hu-HU"/>
        </w:rPr>
        <w:t>(A Nemzetbiztonsági Szakszolgálat)</w:t>
      </w:r>
    </w:p>
    <w:p w14:paraId="08E3A3B8" w14:textId="77777777" w:rsidR="006B7E82" w:rsidRPr="006B7E82" w:rsidRDefault="006B7E82" w:rsidP="009B0372">
      <w:pPr>
        <w:keepLines/>
        <w:autoSpaceDE w:val="0"/>
        <w:autoSpaceDN w:val="0"/>
        <w:adjustRightInd w:val="0"/>
        <w:spacing w:after="0" w:line="240" w:lineRule="auto"/>
        <w:jc w:val="both"/>
        <w:rPr>
          <w:rFonts w:ascii="Times New Roman" w:hAnsi="Times New Roman"/>
          <w:bCs/>
          <w:noProof/>
          <w:sz w:val="24"/>
          <w:szCs w:val="24"/>
          <w:lang w:eastAsia="hu-HU"/>
        </w:rPr>
      </w:pPr>
      <w:r w:rsidRPr="006B7E82">
        <w:rPr>
          <w:rFonts w:ascii="Times New Roman" w:hAnsi="Times New Roman"/>
          <w:bCs/>
          <w:noProof/>
          <w:sz w:val="24"/>
          <w:szCs w:val="24"/>
          <w:lang w:eastAsia="hu-HU"/>
        </w:rPr>
        <w:t>„</w:t>
      </w:r>
      <w:r>
        <w:rPr>
          <w:rFonts w:ascii="Times New Roman" w:hAnsi="Times New Roman"/>
          <w:bCs/>
          <w:i/>
          <w:noProof/>
          <w:sz w:val="24"/>
          <w:szCs w:val="24"/>
          <w:lang w:eastAsia="hu-HU"/>
        </w:rPr>
        <w:t>g</w:t>
      </w:r>
      <w:r w:rsidRPr="006B7E82">
        <w:rPr>
          <w:rFonts w:ascii="Times New Roman" w:hAnsi="Times New Roman"/>
          <w:bCs/>
          <w:i/>
          <w:noProof/>
          <w:sz w:val="24"/>
          <w:szCs w:val="24"/>
          <w:lang w:eastAsia="hu-HU"/>
        </w:rPr>
        <w:t>)</w:t>
      </w:r>
      <w:r w:rsidRPr="006B7E82">
        <w:rPr>
          <w:rFonts w:ascii="Times New Roman" w:hAnsi="Times New Roman"/>
          <w:bCs/>
          <w:noProof/>
          <w:sz w:val="24"/>
          <w:szCs w:val="24"/>
          <w:lang w:eastAsia="hu-HU"/>
        </w:rPr>
        <w:t xml:space="preserve"> elvégezheti a saját biztonsági beszerzései tekintetében a védelmi és biztonsági célú beszerzésekről szóló törvény szerinti kiegészítő ellenőrzést</w:t>
      </w:r>
      <w:r>
        <w:rPr>
          <w:rFonts w:ascii="Times New Roman" w:hAnsi="Times New Roman"/>
          <w:bCs/>
          <w:noProof/>
          <w:sz w:val="24"/>
          <w:szCs w:val="24"/>
          <w:lang w:eastAsia="hu-HU"/>
        </w:rPr>
        <w:t>,</w:t>
      </w:r>
      <w:r w:rsidRPr="006B7E82">
        <w:rPr>
          <w:rFonts w:ascii="Times New Roman" w:hAnsi="Times New Roman"/>
          <w:bCs/>
          <w:noProof/>
          <w:sz w:val="24"/>
          <w:szCs w:val="24"/>
          <w:lang w:eastAsia="hu-HU"/>
        </w:rPr>
        <w:t>”</w:t>
      </w:r>
    </w:p>
    <w:p w14:paraId="200C7707" w14:textId="77777777" w:rsidR="005F255E" w:rsidRDefault="005F255E" w:rsidP="009B0372">
      <w:pPr>
        <w:keepLines/>
        <w:autoSpaceDE w:val="0"/>
        <w:autoSpaceDN w:val="0"/>
        <w:adjustRightInd w:val="0"/>
        <w:spacing w:after="0" w:line="240" w:lineRule="auto"/>
        <w:jc w:val="both"/>
        <w:rPr>
          <w:rFonts w:ascii="Times New Roman" w:hAnsi="Times New Roman"/>
          <w:b/>
          <w:bCs/>
          <w:noProof/>
          <w:sz w:val="24"/>
          <w:szCs w:val="24"/>
          <w:lang w:eastAsia="hu-HU"/>
        </w:rPr>
      </w:pPr>
    </w:p>
    <w:p w14:paraId="193F0F54" w14:textId="77777777" w:rsidR="007B6109" w:rsidRDefault="00CD1824" w:rsidP="00FB5EBE">
      <w:pPr>
        <w:keepLines/>
        <w:autoSpaceDE w:val="0"/>
        <w:autoSpaceDN w:val="0"/>
        <w:adjustRightInd w:val="0"/>
        <w:spacing w:after="0" w:line="240" w:lineRule="auto"/>
        <w:jc w:val="both"/>
        <w:rPr>
          <w:rFonts w:ascii="Times New Roman" w:hAnsi="Times New Roman"/>
          <w:bCs/>
          <w:noProof/>
          <w:sz w:val="24"/>
          <w:szCs w:val="24"/>
          <w:lang w:eastAsia="hu-HU"/>
        </w:rPr>
      </w:pPr>
      <w:r>
        <w:rPr>
          <w:rFonts w:ascii="Times New Roman" w:hAnsi="Times New Roman"/>
          <w:b/>
          <w:bCs/>
          <w:noProof/>
          <w:sz w:val="24"/>
          <w:szCs w:val="24"/>
          <w:lang w:eastAsia="hu-HU"/>
        </w:rPr>
        <w:t>176</w:t>
      </w:r>
      <w:r w:rsidR="007B6109">
        <w:rPr>
          <w:rFonts w:ascii="Times New Roman" w:hAnsi="Times New Roman"/>
          <w:b/>
          <w:bCs/>
          <w:noProof/>
          <w:sz w:val="24"/>
          <w:szCs w:val="24"/>
          <w:lang w:eastAsia="hu-HU"/>
        </w:rPr>
        <w:t xml:space="preserve">. § </w:t>
      </w:r>
      <w:r w:rsidR="007B6109" w:rsidRPr="00927A8F">
        <w:rPr>
          <w:rFonts w:ascii="Times New Roman" w:hAnsi="Times New Roman"/>
          <w:bCs/>
          <w:noProof/>
          <w:sz w:val="24"/>
          <w:szCs w:val="24"/>
          <w:lang w:eastAsia="hu-HU"/>
        </w:rPr>
        <w:t>(1)</w:t>
      </w:r>
      <w:r w:rsidR="007B6109">
        <w:rPr>
          <w:rFonts w:ascii="Times New Roman" w:hAnsi="Times New Roman"/>
          <w:b/>
          <w:bCs/>
          <w:noProof/>
          <w:sz w:val="24"/>
          <w:szCs w:val="24"/>
          <w:lang w:eastAsia="hu-HU"/>
        </w:rPr>
        <w:t xml:space="preserve"> </w:t>
      </w:r>
      <w:r w:rsidR="007B6109">
        <w:rPr>
          <w:rFonts w:ascii="Times New Roman" w:hAnsi="Times New Roman"/>
          <w:bCs/>
          <w:noProof/>
          <w:sz w:val="24"/>
          <w:szCs w:val="24"/>
          <w:lang w:eastAsia="hu-HU"/>
        </w:rPr>
        <w:t xml:space="preserve">A Kbt. 9. § (1) bekezdés </w:t>
      </w:r>
      <w:r w:rsidR="007B6109" w:rsidRPr="00414D05">
        <w:rPr>
          <w:rFonts w:ascii="Times New Roman" w:hAnsi="Times New Roman"/>
          <w:i/>
          <w:sz w:val="24"/>
        </w:rPr>
        <w:t>a)</w:t>
      </w:r>
      <w:r w:rsidR="007B6109">
        <w:rPr>
          <w:rFonts w:ascii="Times New Roman" w:hAnsi="Times New Roman"/>
          <w:bCs/>
          <w:noProof/>
          <w:sz w:val="24"/>
          <w:szCs w:val="24"/>
          <w:lang w:eastAsia="hu-HU"/>
        </w:rPr>
        <w:t xml:space="preserve"> pontja helyébe a következő rendelkezés lép:</w:t>
      </w:r>
    </w:p>
    <w:p w14:paraId="233BBD71" w14:textId="77777777" w:rsidR="007B6109" w:rsidRDefault="007B6109" w:rsidP="00FB5EBE">
      <w:pPr>
        <w:keepLines/>
        <w:autoSpaceDE w:val="0"/>
        <w:autoSpaceDN w:val="0"/>
        <w:adjustRightInd w:val="0"/>
        <w:spacing w:after="0" w:line="240" w:lineRule="auto"/>
        <w:jc w:val="both"/>
        <w:rPr>
          <w:rFonts w:ascii="Times New Roman" w:hAnsi="Times New Roman"/>
          <w:bCs/>
          <w:noProof/>
          <w:sz w:val="24"/>
          <w:szCs w:val="24"/>
          <w:lang w:eastAsia="hu-HU"/>
        </w:rPr>
      </w:pPr>
    </w:p>
    <w:p w14:paraId="45DF6D2B" w14:textId="77777777" w:rsidR="007B6109" w:rsidRPr="003B6D84" w:rsidRDefault="007B6109" w:rsidP="00FB5EBE">
      <w:pPr>
        <w:keepLines/>
        <w:autoSpaceDE w:val="0"/>
        <w:autoSpaceDN w:val="0"/>
        <w:adjustRightInd w:val="0"/>
        <w:spacing w:after="0" w:line="240" w:lineRule="auto"/>
        <w:jc w:val="both"/>
        <w:rPr>
          <w:rFonts w:ascii="Times New Roman" w:hAnsi="Times New Roman"/>
          <w:bCs/>
          <w:i/>
          <w:noProof/>
          <w:sz w:val="24"/>
          <w:szCs w:val="24"/>
          <w:lang w:eastAsia="hu-HU"/>
        </w:rPr>
      </w:pPr>
      <w:r w:rsidRPr="003B6D84">
        <w:rPr>
          <w:rFonts w:ascii="Times New Roman" w:hAnsi="Times New Roman"/>
          <w:bCs/>
          <w:i/>
          <w:noProof/>
          <w:sz w:val="24"/>
          <w:szCs w:val="24"/>
          <w:lang w:eastAsia="hu-HU"/>
        </w:rPr>
        <w:t>(</w:t>
      </w:r>
      <w:r w:rsidRPr="003B6D84">
        <w:rPr>
          <w:rFonts w:ascii="Times New Roman" w:hAnsi="Times New Roman"/>
          <w:i/>
          <w:sz w:val="24"/>
          <w:szCs w:val="24"/>
        </w:rPr>
        <w:t>E törvényt nem kell alkalmazni</w:t>
      </w:r>
      <w:r>
        <w:rPr>
          <w:rFonts w:ascii="Times New Roman" w:hAnsi="Times New Roman"/>
          <w:bCs/>
          <w:i/>
          <w:noProof/>
          <w:sz w:val="24"/>
          <w:szCs w:val="24"/>
          <w:lang w:eastAsia="hu-HU"/>
        </w:rPr>
        <w:t>)</w:t>
      </w:r>
    </w:p>
    <w:p w14:paraId="276BF1A6" w14:textId="62AE8DB5" w:rsidR="007B6109" w:rsidRDefault="007B6109" w:rsidP="00FB5EBE">
      <w:pPr>
        <w:keepLines/>
        <w:autoSpaceDE w:val="0"/>
        <w:autoSpaceDN w:val="0"/>
        <w:adjustRightInd w:val="0"/>
        <w:spacing w:after="0" w:line="240" w:lineRule="auto"/>
        <w:jc w:val="both"/>
        <w:rPr>
          <w:rFonts w:ascii="Times New Roman" w:hAnsi="Times New Roman"/>
          <w:bCs/>
          <w:noProof/>
          <w:sz w:val="24"/>
          <w:szCs w:val="24"/>
          <w:lang w:eastAsia="hu-HU"/>
        </w:rPr>
      </w:pPr>
      <w:r>
        <w:rPr>
          <w:rFonts w:ascii="Times New Roman" w:hAnsi="Times New Roman"/>
          <w:bCs/>
          <w:noProof/>
          <w:sz w:val="24"/>
          <w:szCs w:val="24"/>
          <w:lang w:eastAsia="hu-HU"/>
        </w:rPr>
        <w:lastRenderedPageBreak/>
        <w:t>„</w:t>
      </w:r>
      <w:r w:rsidRPr="003B6D84">
        <w:rPr>
          <w:rFonts w:ascii="Times New Roman" w:hAnsi="Times New Roman"/>
          <w:bCs/>
          <w:i/>
          <w:noProof/>
          <w:sz w:val="24"/>
          <w:szCs w:val="24"/>
          <w:lang w:eastAsia="hu-HU"/>
        </w:rPr>
        <w:t>a)</w:t>
      </w:r>
      <w:r w:rsidRPr="00FB5EBE">
        <w:rPr>
          <w:rFonts w:ascii="Times New Roman" w:hAnsi="Times New Roman"/>
          <w:bCs/>
          <w:noProof/>
          <w:sz w:val="24"/>
          <w:szCs w:val="24"/>
          <w:lang w:eastAsia="hu-HU"/>
        </w:rPr>
        <w:t xml:space="preserve"> a külön törvényben meghatározott védelmi és biztonsági tárgyú beszerzésekre </w:t>
      </w:r>
      <w:r w:rsidR="00207F31">
        <w:rPr>
          <w:rFonts w:ascii="Times New Roman" w:hAnsi="Times New Roman"/>
          <w:bCs/>
          <w:noProof/>
          <w:sz w:val="24"/>
          <w:szCs w:val="24"/>
          <w:lang w:eastAsia="hu-HU"/>
        </w:rPr>
        <w:t xml:space="preserve">– </w:t>
      </w:r>
      <w:r w:rsidRPr="00FB5EBE">
        <w:rPr>
          <w:rFonts w:ascii="Times New Roman" w:hAnsi="Times New Roman"/>
          <w:bCs/>
          <w:noProof/>
          <w:sz w:val="24"/>
          <w:szCs w:val="24"/>
          <w:lang w:eastAsia="hu-HU"/>
        </w:rPr>
        <w:t>azzal, hogy e beszerzésekre a külön törvényben meghatározott szabályok alkalmazandók</w:t>
      </w:r>
      <w:r w:rsidR="005F4323">
        <w:rPr>
          <w:rFonts w:ascii="Times New Roman" w:hAnsi="Times New Roman"/>
          <w:bCs/>
          <w:noProof/>
          <w:sz w:val="24"/>
          <w:szCs w:val="24"/>
          <w:lang w:eastAsia="hu-HU"/>
        </w:rPr>
        <w:t xml:space="preserve"> </w:t>
      </w:r>
      <w:r w:rsidR="00207F31">
        <w:rPr>
          <w:rFonts w:ascii="Times New Roman" w:hAnsi="Times New Roman"/>
          <w:bCs/>
          <w:noProof/>
          <w:sz w:val="24"/>
          <w:szCs w:val="24"/>
          <w:lang w:eastAsia="hu-HU"/>
        </w:rPr>
        <w:t xml:space="preserve">– </w:t>
      </w:r>
      <w:r w:rsidRPr="00FB5EBE">
        <w:rPr>
          <w:rFonts w:ascii="Times New Roman" w:hAnsi="Times New Roman"/>
          <w:bCs/>
          <w:noProof/>
          <w:sz w:val="24"/>
          <w:szCs w:val="24"/>
          <w:lang w:eastAsia="hu-HU"/>
        </w:rPr>
        <w:t>, valamint ha a beszerzés a külön törvény alkalmazása alól is kivételt képez</w:t>
      </w:r>
      <w:r w:rsidR="00AB2DE5">
        <w:rPr>
          <w:rFonts w:ascii="Times New Roman" w:hAnsi="Times New Roman"/>
          <w:bCs/>
          <w:noProof/>
          <w:sz w:val="24"/>
          <w:szCs w:val="24"/>
          <w:lang w:eastAsia="hu-HU"/>
        </w:rPr>
        <w:t>,</w:t>
      </w:r>
      <w:r w:rsidR="002F0216">
        <w:rPr>
          <w:rFonts w:ascii="Times New Roman" w:hAnsi="Times New Roman"/>
          <w:bCs/>
          <w:noProof/>
          <w:sz w:val="24"/>
          <w:szCs w:val="24"/>
          <w:lang w:eastAsia="hu-HU"/>
        </w:rPr>
        <w:t xml:space="preserve"> </w:t>
      </w:r>
      <w:r w:rsidR="00394221">
        <w:rPr>
          <w:rFonts w:ascii="Times New Roman" w:hAnsi="Times New Roman"/>
          <w:bCs/>
          <w:noProof/>
          <w:sz w:val="24"/>
          <w:szCs w:val="24"/>
          <w:lang w:eastAsia="hu-HU"/>
        </w:rPr>
        <w:t xml:space="preserve">továbbá </w:t>
      </w:r>
      <w:r w:rsidR="002F0216">
        <w:rPr>
          <w:rFonts w:ascii="Times New Roman" w:hAnsi="Times New Roman"/>
          <w:bCs/>
          <w:noProof/>
          <w:sz w:val="24"/>
          <w:szCs w:val="24"/>
          <w:lang w:eastAsia="hu-HU"/>
        </w:rPr>
        <w:t xml:space="preserve">a </w:t>
      </w:r>
      <w:r w:rsidR="002F0216" w:rsidRPr="007C1704">
        <w:rPr>
          <w:rFonts w:ascii="Times New Roman" w:hAnsi="Times New Roman"/>
          <w:bCs/>
          <w:i/>
          <w:noProof/>
          <w:sz w:val="24"/>
          <w:szCs w:val="24"/>
          <w:lang w:eastAsia="hu-HU"/>
        </w:rPr>
        <w:t>b)</w:t>
      </w:r>
      <w:r w:rsidR="002F0216">
        <w:rPr>
          <w:rFonts w:ascii="Times New Roman" w:hAnsi="Times New Roman"/>
          <w:bCs/>
          <w:noProof/>
          <w:sz w:val="24"/>
          <w:szCs w:val="24"/>
          <w:lang w:eastAsia="hu-HU"/>
        </w:rPr>
        <w:t xml:space="preserve"> pont </w:t>
      </w:r>
      <w:r w:rsidR="002F0216" w:rsidRPr="007C1704">
        <w:rPr>
          <w:rFonts w:ascii="Times New Roman" w:hAnsi="Times New Roman"/>
          <w:bCs/>
          <w:i/>
          <w:noProof/>
          <w:sz w:val="24"/>
          <w:szCs w:val="24"/>
          <w:lang w:eastAsia="hu-HU"/>
        </w:rPr>
        <w:t>ba)</w:t>
      </w:r>
      <w:r w:rsidR="002F0216">
        <w:rPr>
          <w:rFonts w:ascii="Times New Roman" w:hAnsi="Times New Roman"/>
          <w:bCs/>
          <w:noProof/>
          <w:sz w:val="24"/>
          <w:szCs w:val="24"/>
          <w:lang w:eastAsia="hu-HU"/>
        </w:rPr>
        <w:t xml:space="preserve"> alpontjának megfelelő kivételi esetben</w:t>
      </w:r>
      <w:r w:rsidR="00394221">
        <w:rPr>
          <w:rFonts w:ascii="Times New Roman" w:hAnsi="Times New Roman"/>
          <w:bCs/>
          <w:noProof/>
          <w:sz w:val="24"/>
          <w:szCs w:val="24"/>
          <w:lang w:eastAsia="hu-HU"/>
        </w:rPr>
        <w:t xml:space="preserve"> akkor, ha</w:t>
      </w:r>
      <w:r w:rsidR="002F0216">
        <w:rPr>
          <w:rFonts w:ascii="Times New Roman" w:hAnsi="Times New Roman"/>
          <w:bCs/>
          <w:noProof/>
          <w:sz w:val="24"/>
          <w:szCs w:val="24"/>
          <w:lang w:eastAsia="hu-HU"/>
        </w:rPr>
        <w:t xml:space="preserve"> </w:t>
      </w:r>
      <w:r w:rsidR="00642A5C">
        <w:rPr>
          <w:rFonts w:ascii="Times New Roman" w:hAnsi="Times New Roman"/>
          <w:bCs/>
          <w:noProof/>
          <w:sz w:val="24"/>
          <w:szCs w:val="24"/>
          <w:lang w:eastAsia="hu-HU"/>
        </w:rPr>
        <w:t>a beszerzés a külön törvény alkalmazása alól az abban és a felhatalmazása alapján kiadott jogszabályban foglaltak alapján mentesült</w:t>
      </w:r>
      <w:r w:rsidRPr="00FB5EBE">
        <w:rPr>
          <w:rFonts w:ascii="Times New Roman" w:hAnsi="Times New Roman"/>
          <w:bCs/>
          <w:noProof/>
          <w:sz w:val="24"/>
          <w:szCs w:val="24"/>
          <w:lang w:eastAsia="hu-HU"/>
        </w:rPr>
        <w:t>;</w:t>
      </w:r>
      <w:r w:rsidR="00642A5C">
        <w:rPr>
          <w:rFonts w:ascii="Times New Roman" w:hAnsi="Times New Roman"/>
          <w:bCs/>
          <w:noProof/>
          <w:sz w:val="24"/>
          <w:szCs w:val="24"/>
          <w:lang w:eastAsia="hu-HU"/>
        </w:rPr>
        <w:t>”</w:t>
      </w:r>
    </w:p>
    <w:p w14:paraId="73223DC6" w14:textId="77777777" w:rsidR="00A41E84" w:rsidRPr="00E32FFE" w:rsidRDefault="00A41E84" w:rsidP="00642A5C">
      <w:pPr>
        <w:keepLines/>
        <w:autoSpaceDE w:val="0"/>
        <w:autoSpaceDN w:val="0"/>
        <w:adjustRightInd w:val="0"/>
        <w:spacing w:after="0" w:line="240" w:lineRule="auto"/>
        <w:jc w:val="both"/>
        <w:rPr>
          <w:rFonts w:ascii="Times New Roman" w:hAnsi="Times New Roman"/>
          <w:bCs/>
          <w:noProof/>
          <w:sz w:val="24"/>
          <w:szCs w:val="24"/>
          <w:lang w:eastAsia="hu-HU"/>
        </w:rPr>
      </w:pPr>
    </w:p>
    <w:p w14:paraId="03A8D848" w14:textId="77777777" w:rsidR="00F5075A" w:rsidRPr="00FB5EBE" w:rsidRDefault="00F5075A" w:rsidP="00F5075A">
      <w:pPr>
        <w:keepLines/>
        <w:autoSpaceDE w:val="0"/>
        <w:autoSpaceDN w:val="0"/>
        <w:adjustRightInd w:val="0"/>
        <w:spacing w:after="0" w:line="240" w:lineRule="auto"/>
        <w:jc w:val="both"/>
        <w:rPr>
          <w:rFonts w:ascii="Times New Roman" w:hAnsi="Times New Roman"/>
          <w:bCs/>
          <w:noProof/>
          <w:sz w:val="24"/>
          <w:szCs w:val="24"/>
          <w:lang w:eastAsia="hu-HU"/>
        </w:rPr>
      </w:pPr>
      <w:r w:rsidRPr="00927A8F">
        <w:rPr>
          <w:rFonts w:ascii="Times New Roman" w:hAnsi="Times New Roman"/>
          <w:bCs/>
          <w:noProof/>
          <w:sz w:val="24"/>
          <w:szCs w:val="24"/>
          <w:lang w:eastAsia="hu-HU"/>
        </w:rPr>
        <w:t>(</w:t>
      </w:r>
      <w:r w:rsidR="00924CE8" w:rsidRPr="00927A8F">
        <w:rPr>
          <w:rFonts w:ascii="Times New Roman" w:hAnsi="Times New Roman"/>
          <w:bCs/>
          <w:noProof/>
          <w:sz w:val="24"/>
          <w:szCs w:val="24"/>
          <w:lang w:eastAsia="hu-HU"/>
        </w:rPr>
        <w:t>2</w:t>
      </w:r>
      <w:r w:rsidRPr="00927A8F">
        <w:rPr>
          <w:rFonts w:ascii="Times New Roman" w:hAnsi="Times New Roman"/>
          <w:bCs/>
          <w:noProof/>
          <w:sz w:val="24"/>
          <w:szCs w:val="24"/>
          <w:lang w:eastAsia="hu-HU"/>
        </w:rPr>
        <w:t>)</w:t>
      </w:r>
      <w:r>
        <w:rPr>
          <w:rFonts w:ascii="Times New Roman" w:hAnsi="Times New Roman"/>
          <w:bCs/>
          <w:noProof/>
          <w:sz w:val="24"/>
          <w:szCs w:val="24"/>
          <w:lang w:eastAsia="hu-HU"/>
        </w:rPr>
        <w:t xml:space="preserve"> </w:t>
      </w:r>
      <w:r w:rsidR="003A6CA6">
        <w:rPr>
          <w:rFonts w:ascii="Times New Roman" w:hAnsi="Times New Roman"/>
          <w:bCs/>
          <w:noProof/>
          <w:sz w:val="24"/>
          <w:szCs w:val="24"/>
          <w:lang w:eastAsia="hu-HU"/>
        </w:rPr>
        <w:t>A</w:t>
      </w:r>
      <w:r w:rsidR="003A6CA6">
        <w:rPr>
          <w:rFonts w:ascii="Times New Roman" w:hAnsi="Times New Roman"/>
          <w:bCs/>
          <w:noProof/>
          <w:sz w:val="24"/>
          <w:szCs w:val="24"/>
          <w:lang w:eastAsia="hu-HU"/>
        </w:rPr>
        <w:t xml:space="preserve"> </w:t>
      </w:r>
      <w:r>
        <w:rPr>
          <w:rFonts w:ascii="Times New Roman" w:hAnsi="Times New Roman"/>
          <w:bCs/>
          <w:noProof/>
          <w:sz w:val="24"/>
          <w:szCs w:val="24"/>
          <w:lang w:eastAsia="hu-HU"/>
        </w:rPr>
        <w:t>Kbt. 198. § (1) bekezdés 12. pontja helyébe a következő rendelkezés lép:</w:t>
      </w:r>
    </w:p>
    <w:p w14:paraId="7F7E05AA" w14:textId="77777777" w:rsidR="00F5075A" w:rsidRDefault="00F5075A" w:rsidP="00F5075A">
      <w:pPr>
        <w:keepLines/>
        <w:autoSpaceDE w:val="0"/>
        <w:autoSpaceDN w:val="0"/>
        <w:adjustRightInd w:val="0"/>
        <w:spacing w:after="0" w:line="240" w:lineRule="auto"/>
        <w:jc w:val="both"/>
        <w:rPr>
          <w:rFonts w:ascii="Times New Roman" w:hAnsi="Times New Roman"/>
          <w:bCs/>
          <w:noProof/>
          <w:sz w:val="24"/>
          <w:szCs w:val="24"/>
          <w:lang w:eastAsia="hu-HU"/>
        </w:rPr>
      </w:pPr>
    </w:p>
    <w:p w14:paraId="20AC3DDA" w14:textId="77777777" w:rsidR="00F5075A" w:rsidRPr="00B50EE7" w:rsidRDefault="00F5075A" w:rsidP="00F5075A">
      <w:pPr>
        <w:keepLines/>
        <w:autoSpaceDE w:val="0"/>
        <w:autoSpaceDN w:val="0"/>
        <w:adjustRightInd w:val="0"/>
        <w:spacing w:after="0" w:line="240" w:lineRule="auto"/>
        <w:jc w:val="both"/>
        <w:rPr>
          <w:rFonts w:ascii="Times New Roman" w:hAnsi="Times New Roman"/>
          <w:bCs/>
          <w:i/>
          <w:noProof/>
          <w:sz w:val="24"/>
          <w:szCs w:val="24"/>
          <w:lang w:eastAsia="hu-HU"/>
        </w:rPr>
      </w:pPr>
      <w:r w:rsidRPr="00B50EE7">
        <w:rPr>
          <w:rFonts w:ascii="Times New Roman" w:hAnsi="Times New Roman"/>
          <w:i/>
          <w:sz w:val="24"/>
          <w:szCs w:val="24"/>
        </w:rPr>
        <w:t>(Felhatalmazást kap a Kormány, hogy rendeletben szabályozza)</w:t>
      </w:r>
    </w:p>
    <w:p w14:paraId="0ACD87AD" w14:textId="77777777" w:rsidR="003A6CA6" w:rsidRDefault="00F5075A" w:rsidP="00F5075A">
      <w:pPr>
        <w:keepLines/>
        <w:autoSpaceDE w:val="0"/>
        <w:autoSpaceDN w:val="0"/>
        <w:adjustRightInd w:val="0"/>
        <w:spacing w:after="0" w:line="240" w:lineRule="auto"/>
        <w:jc w:val="both"/>
        <w:rPr>
          <w:rFonts w:ascii="Times New Roman" w:hAnsi="Times New Roman"/>
          <w:bCs/>
          <w:noProof/>
          <w:sz w:val="24"/>
          <w:szCs w:val="24"/>
          <w:lang w:eastAsia="hu-HU"/>
        </w:rPr>
      </w:pPr>
      <w:r w:rsidRPr="00FB5EBE">
        <w:rPr>
          <w:rFonts w:ascii="Times New Roman" w:hAnsi="Times New Roman"/>
          <w:bCs/>
          <w:noProof/>
          <w:sz w:val="24"/>
          <w:szCs w:val="24"/>
          <w:lang w:eastAsia="hu-HU"/>
        </w:rPr>
        <w:t xml:space="preserve">„12. a 9. § (1) bekezdés </w:t>
      </w:r>
      <w:r w:rsidRPr="00BA2184">
        <w:rPr>
          <w:rFonts w:ascii="Times New Roman" w:hAnsi="Times New Roman"/>
          <w:bCs/>
          <w:i/>
          <w:noProof/>
          <w:sz w:val="24"/>
          <w:szCs w:val="24"/>
          <w:lang w:eastAsia="hu-HU"/>
        </w:rPr>
        <w:t>b)</w:t>
      </w:r>
      <w:r w:rsidRPr="00FB5EBE">
        <w:rPr>
          <w:rFonts w:ascii="Times New Roman" w:hAnsi="Times New Roman"/>
          <w:bCs/>
          <w:noProof/>
          <w:sz w:val="24"/>
          <w:szCs w:val="24"/>
          <w:lang w:eastAsia="hu-HU"/>
        </w:rPr>
        <w:t xml:space="preserve"> pontjában meghatározott beszerzések Országgyűlés</w:t>
      </w:r>
      <w:r>
        <w:rPr>
          <w:rFonts w:ascii="Times New Roman" w:hAnsi="Times New Roman"/>
          <w:bCs/>
          <w:noProof/>
          <w:sz w:val="24"/>
          <w:szCs w:val="24"/>
          <w:lang w:eastAsia="hu-HU"/>
        </w:rPr>
        <w:t xml:space="preserve"> illetékes bizottsága</w:t>
      </w:r>
      <w:r w:rsidRPr="00FB5EBE">
        <w:rPr>
          <w:rFonts w:ascii="Times New Roman" w:hAnsi="Times New Roman"/>
          <w:bCs/>
          <w:noProof/>
          <w:sz w:val="24"/>
          <w:szCs w:val="24"/>
          <w:lang w:eastAsia="hu-HU"/>
        </w:rPr>
        <w:t xml:space="preserve"> általi mentesítésének kezdeményezésére vonatkozó feltételeket és eljárást, </w:t>
      </w:r>
      <w:r w:rsidRPr="00834B89">
        <w:rPr>
          <w:rFonts w:ascii="Times New Roman" w:hAnsi="Times New Roman"/>
          <w:sz w:val="24"/>
        </w:rPr>
        <w:t>valamint az ilyen beszerzések megvalósításakor az ajánlatkérő által érvényesítendő követelményeket</w:t>
      </w:r>
      <w:r w:rsidRPr="00834B89">
        <w:rPr>
          <w:rFonts w:ascii="Times New Roman" w:hAnsi="Times New Roman"/>
          <w:bCs/>
          <w:noProof/>
          <w:sz w:val="24"/>
          <w:szCs w:val="24"/>
          <w:lang w:eastAsia="hu-HU"/>
        </w:rPr>
        <w:t>;</w:t>
      </w:r>
      <w:r w:rsidR="002677F6">
        <w:rPr>
          <w:rFonts w:ascii="Times New Roman" w:hAnsi="Times New Roman"/>
          <w:bCs/>
          <w:noProof/>
          <w:sz w:val="24"/>
          <w:szCs w:val="24"/>
          <w:lang w:eastAsia="hu-HU"/>
        </w:rPr>
        <w:t>”</w:t>
      </w:r>
    </w:p>
    <w:p w14:paraId="09DAA329" w14:textId="77777777" w:rsidR="003A6CA6" w:rsidRDefault="003A6CA6" w:rsidP="00F5075A">
      <w:pPr>
        <w:keepLines/>
        <w:autoSpaceDE w:val="0"/>
        <w:autoSpaceDN w:val="0"/>
        <w:adjustRightInd w:val="0"/>
        <w:spacing w:after="0" w:line="240" w:lineRule="auto"/>
        <w:jc w:val="both"/>
        <w:rPr>
          <w:rFonts w:ascii="Times New Roman" w:hAnsi="Times New Roman"/>
          <w:bCs/>
          <w:noProof/>
          <w:sz w:val="24"/>
          <w:szCs w:val="24"/>
          <w:lang w:eastAsia="hu-HU"/>
        </w:rPr>
      </w:pPr>
    </w:p>
    <w:p w14:paraId="41CAB5C7" w14:textId="77777777" w:rsidR="007713D8" w:rsidRDefault="007713D8" w:rsidP="00F5075A">
      <w:pPr>
        <w:keepLines/>
        <w:autoSpaceDE w:val="0"/>
        <w:autoSpaceDN w:val="0"/>
        <w:adjustRightInd w:val="0"/>
        <w:spacing w:after="0" w:line="240" w:lineRule="auto"/>
        <w:jc w:val="both"/>
        <w:rPr>
          <w:rFonts w:ascii="Times New Roman" w:hAnsi="Times New Roman"/>
          <w:bCs/>
          <w:noProof/>
          <w:sz w:val="24"/>
          <w:szCs w:val="24"/>
          <w:lang w:eastAsia="hu-HU"/>
        </w:rPr>
      </w:pPr>
      <w:r w:rsidRPr="007713D8">
        <w:rPr>
          <w:rFonts w:ascii="Times New Roman" w:hAnsi="Times New Roman"/>
          <w:b/>
          <w:bCs/>
          <w:noProof/>
          <w:sz w:val="24"/>
          <w:szCs w:val="24"/>
          <w:lang w:eastAsia="hu-HU"/>
        </w:rPr>
        <w:t>17</w:t>
      </w:r>
      <w:r w:rsidR="00CD1824">
        <w:rPr>
          <w:rFonts w:ascii="Times New Roman" w:hAnsi="Times New Roman"/>
          <w:b/>
          <w:bCs/>
          <w:noProof/>
          <w:sz w:val="24"/>
          <w:szCs w:val="24"/>
          <w:lang w:eastAsia="hu-HU"/>
        </w:rPr>
        <w:t>7</w:t>
      </w:r>
      <w:r w:rsidRPr="007713D8">
        <w:rPr>
          <w:rFonts w:ascii="Times New Roman" w:hAnsi="Times New Roman"/>
          <w:b/>
          <w:bCs/>
          <w:noProof/>
          <w:sz w:val="24"/>
          <w:szCs w:val="24"/>
          <w:lang w:eastAsia="hu-HU"/>
        </w:rPr>
        <w:t>. §</w:t>
      </w:r>
      <w:r>
        <w:rPr>
          <w:rFonts w:ascii="Times New Roman" w:hAnsi="Times New Roman"/>
          <w:b/>
          <w:bCs/>
          <w:noProof/>
          <w:sz w:val="24"/>
          <w:szCs w:val="24"/>
          <w:lang w:eastAsia="hu-HU"/>
        </w:rPr>
        <w:t xml:space="preserve"> </w:t>
      </w:r>
      <w:r w:rsidRPr="007713D8">
        <w:rPr>
          <w:rFonts w:ascii="Times New Roman" w:hAnsi="Times New Roman"/>
          <w:bCs/>
          <w:noProof/>
          <w:sz w:val="24"/>
          <w:szCs w:val="24"/>
          <w:lang w:eastAsia="hu-HU"/>
        </w:rPr>
        <w:t>A köztulajdonban</w:t>
      </w:r>
      <w:r>
        <w:rPr>
          <w:rFonts w:ascii="Times New Roman" w:hAnsi="Times New Roman"/>
          <w:bCs/>
          <w:noProof/>
          <w:sz w:val="24"/>
          <w:szCs w:val="24"/>
          <w:lang w:eastAsia="hu-HU"/>
        </w:rPr>
        <w:t xml:space="preserve"> álló gazdasági társaságok takarékosabb működéséről szóló 2009. évi CXXII. törvény 2. § (5) bekezdése helyébe a következő rendelkezés lép:</w:t>
      </w:r>
    </w:p>
    <w:p w14:paraId="18AC5ADA" w14:textId="77777777" w:rsidR="007713D8" w:rsidRDefault="007713D8" w:rsidP="00F5075A">
      <w:pPr>
        <w:keepLines/>
        <w:autoSpaceDE w:val="0"/>
        <w:autoSpaceDN w:val="0"/>
        <w:adjustRightInd w:val="0"/>
        <w:spacing w:after="0" w:line="240" w:lineRule="auto"/>
        <w:jc w:val="both"/>
        <w:rPr>
          <w:rFonts w:ascii="Times New Roman" w:hAnsi="Times New Roman"/>
          <w:bCs/>
          <w:noProof/>
          <w:sz w:val="24"/>
          <w:szCs w:val="24"/>
          <w:lang w:eastAsia="hu-HU"/>
        </w:rPr>
      </w:pPr>
    </w:p>
    <w:p w14:paraId="27262295" w14:textId="77777777" w:rsidR="007713D8" w:rsidRPr="007713D8" w:rsidRDefault="007713D8" w:rsidP="00F5075A">
      <w:pPr>
        <w:keepLines/>
        <w:autoSpaceDE w:val="0"/>
        <w:autoSpaceDN w:val="0"/>
        <w:adjustRightInd w:val="0"/>
        <w:spacing w:after="0" w:line="240" w:lineRule="auto"/>
        <w:jc w:val="both"/>
        <w:rPr>
          <w:rFonts w:ascii="Times New Roman" w:hAnsi="Times New Roman"/>
          <w:b/>
          <w:bCs/>
          <w:noProof/>
          <w:sz w:val="24"/>
          <w:szCs w:val="24"/>
          <w:lang w:eastAsia="hu-HU"/>
        </w:rPr>
      </w:pPr>
      <w:r>
        <w:rPr>
          <w:rFonts w:ascii="Times New Roman" w:hAnsi="Times New Roman"/>
          <w:bCs/>
          <w:noProof/>
          <w:sz w:val="24"/>
          <w:szCs w:val="24"/>
          <w:lang w:eastAsia="hu-HU"/>
        </w:rPr>
        <w:t xml:space="preserve">„(5) </w:t>
      </w:r>
      <w:r w:rsidRPr="007713D8">
        <w:rPr>
          <w:rFonts w:ascii="Times New Roman" w:hAnsi="Times New Roman"/>
          <w:bCs/>
          <w:noProof/>
          <w:sz w:val="24"/>
          <w:szCs w:val="24"/>
          <w:lang w:eastAsia="hu-HU"/>
        </w:rPr>
        <w:t xml:space="preserve">A (3) bekezdés szerinti nyilvánosságra hozatali kötelezettség nem vonatkozik a </w:t>
      </w:r>
      <w:r>
        <w:rPr>
          <w:rFonts w:ascii="Times New Roman" w:hAnsi="Times New Roman"/>
          <w:bCs/>
          <w:noProof/>
          <w:sz w:val="24"/>
          <w:szCs w:val="24"/>
          <w:lang w:eastAsia="hu-HU"/>
        </w:rPr>
        <w:t>védelmi és a biztonsági</w:t>
      </w:r>
      <w:r w:rsidRPr="007713D8">
        <w:rPr>
          <w:rFonts w:ascii="Times New Roman" w:hAnsi="Times New Roman"/>
          <w:bCs/>
          <w:noProof/>
          <w:sz w:val="24"/>
          <w:szCs w:val="24"/>
          <w:lang w:eastAsia="hu-HU"/>
        </w:rPr>
        <w:t xml:space="preserve"> beszerzésekre, valamint </w:t>
      </w:r>
      <w:r>
        <w:rPr>
          <w:rFonts w:ascii="Times New Roman" w:hAnsi="Times New Roman"/>
          <w:bCs/>
          <w:noProof/>
          <w:sz w:val="24"/>
          <w:szCs w:val="24"/>
          <w:lang w:eastAsia="hu-HU"/>
        </w:rPr>
        <w:t>a</w:t>
      </w:r>
      <w:r w:rsidRPr="007713D8">
        <w:rPr>
          <w:rFonts w:ascii="Times New Roman" w:hAnsi="Times New Roman"/>
          <w:bCs/>
          <w:noProof/>
          <w:sz w:val="24"/>
          <w:szCs w:val="24"/>
          <w:lang w:eastAsia="hu-HU"/>
        </w:rPr>
        <w:t xml:space="preserve"> minősített adatokra</w:t>
      </w:r>
      <w:r w:rsidRPr="007713D8">
        <w:rPr>
          <w:rFonts w:ascii="Times New Roman" w:hAnsi="Times New Roman"/>
          <w:b/>
          <w:bCs/>
          <w:noProof/>
          <w:sz w:val="24"/>
          <w:szCs w:val="24"/>
          <w:lang w:eastAsia="hu-HU"/>
        </w:rPr>
        <w:t>.</w:t>
      </w:r>
      <w:r>
        <w:rPr>
          <w:rFonts w:ascii="Times New Roman" w:hAnsi="Times New Roman"/>
          <w:b/>
          <w:bCs/>
          <w:noProof/>
          <w:sz w:val="24"/>
          <w:szCs w:val="24"/>
          <w:lang w:eastAsia="hu-HU"/>
        </w:rPr>
        <w:t>”</w:t>
      </w:r>
    </w:p>
    <w:p w14:paraId="7D09693E" w14:textId="77777777" w:rsidR="007713D8" w:rsidRDefault="007713D8" w:rsidP="00F5075A">
      <w:pPr>
        <w:keepLines/>
        <w:autoSpaceDE w:val="0"/>
        <w:autoSpaceDN w:val="0"/>
        <w:adjustRightInd w:val="0"/>
        <w:spacing w:after="0" w:line="240" w:lineRule="auto"/>
        <w:jc w:val="both"/>
        <w:rPr>
          <w:rFonts w:ascii="Times New Roman" w:hAnsi="Times New Roman"/>
          <w:bCs/>
          <w:noProof/>
          <w:sz w:val="24"/>
          <w:szCs w:val="24"/>
          <w:lang w:eastAsia="hu-HU"/>
        </w:rPr>
      </w:pPr>
    </w:p>
    <w:p w14:paraId="6D177BC9" w14:textId="77777777" w:rsidR="00402AF6" w:rsidRDefault="00402AF6" w:rsidP="00F5075A">
      <w:pPr>
        <w:keepLines/>
        <w:autoSpaceDE w:val="0"/>
        <w:autoSpaceDN w:val="0"/>
        <w:adjustRightInd w:val="0"/>
        <w:spacing w:after="0" w:line="240" w:lineRule="auto"/>
        <w:jc w:val="both"/>
        <w:rPr>
          <w:rFonts w:ascii="Times New Roman" w:hAnsi="Times New Roman"/>
          <w:bCs/>
          <w:noProof/>
          <w:sz w:val="24"/>
          <w:szCs w:val="24"/>
          <w:lang w:eastAsia="hu-HU"/>
        </w:rPr>
      </w:pPr>
      <w:r w:rsidRPr="00012419">
        <w:rPr>
          <w:rFonts w:ascii="Times New Roman" w:hAnsi="Times New Roman"/>
          <w:b/>
          <w:bCs/>
          <w:noProof/>
          <w:sz w:val="24"/>
          <w:szCs w:val="24"/>
          <w:lang w:eastAsia="hu-HU"/>
        </w:rPr>
        <w:t>17</w:t>
      </w:r>
      <w:r w:rsidR="00CD1824">
        <w:rPr>
          <w:rFonts w:ascii="Times New Roman" w:hAnsi="Times New Roman"/>
          <w:b/>
          <w:bCs/>
          <w:noProof/>
          <w:sz w:val="24"/>
          <w:szCs w:val="24"/>
          <w:lang w:eastAsia="hu-HU"/>
        </w:rPr>
        <w:t>8</w:t>
      </w:r>
      <w:r w:rsidRPr="00012419">
        <w:rPr>
          <w:rFonts w:ascii="Times New Roman" w:hAnsi="Times New Roman"/>
          <w:b/>
          <w:bCs/>
          <w:noProof/>
          <w:sz w:val="24"/>
          <w:szCs w:val="24"/>
          <w:lang w:eastAsia="hu-HU"/>
        </w:rPr>
        <w:t>. §</w:t>
      </w:r>
      <w:r>
        <w:rPr>
          <w:rFonts w:ascii="Times New Roman" w:hAnsi="Times New Roman"/>
          <w:bCs/>
          <w:noProof/>
          <w:sz w:val="24"/>
          <w:szCs w:val="24"/>
          <w:lang w:eastAsia="hu-HU"/>
        </w:rPr>
        <w:t xml:space="preserve"> Az </w:t>
      </w:r>
      <w:r w:rsidR="00012419">
        <w:rPr>
          <w:rFonts w:ascii="Times New Roman" w:hAnsi="Times New Roman"/>
          <w:bCs/>
          <w:noProof/>
          <w:sz w:val="24"/>
          <w:szCs w:val="24"/>
          <w:lang w:eastAsia="hu-HU"/>
        </w:rPr>
        <w:t>információs önrendelkezési jogról</w:t>
      </w:r>
      <w:r>
        <w:rPr>
          <w:rFonts w:ascii="Times New Roman" w:hAnsi="Times New Roman"/>
          <w:bCs/>
          <w:noProof/>
          <w:sz w:val="24"/>
          <w:szCs w:val="24"/>
          <w:lang w:eastAsia="hu-HU"/>
        </w:rPr>
        <w:t xml:space="preserve"> és az </w:t>
      </w:r>
      <w:r w:rsidR="00012419">
        <w:rPr>
          <w:rFonts w:ascii="Times New Roman" w:hAnsi="Times New Roman"/>
          <w:bCs/>
          <w:noProof/>
          <w:sz w:val="24"/>
          <w:szCs w:val="24"/>
          <w:lang w:eastAsia="hu-HU"/>
        </w:rPr>
        <w:t>információszabadságról</w:t>
      </w:r>
      <w:r>
        <w:rPr>
          <w:rFonts w:ascii="Times New Roman" w:hAnsi="Times New Roman"/>
          <w:bCs/>
          <w:noProof/>
          <w:sz w:val="24"/>
          <w:szCs w:val="24"/>
          <w:lang w:eastAsia="hu-HU"/>
        </w:rPr>
        <w:t xml:space="preserve"> szóló 2011. évi CXII. törvény 1. melléklete a 4. melléklet szerint módosul.</w:t>
      </w:r>
    </w:p>
    <w:p w14:paraId="38F4CF6C" w14:textId="77777777" w:rsidR="00402AF6" w:rsidRDefault="00402AF6" w:rsidP="00F5075A">
      <w:pPr>
        <w:keepLines/>
        <w:autoSpaceDE w:val="0"/>
        <w:autoSpaceDN w:val="0"/>
        <w:adjustRightInd w:val="0"/>
        <w:spacing w:after="0" w:line="240" w:lineRule="auto"/>
        <w:jc w:val="both"/>
        <w:rPr>
          <w:rFonts w:ascii="Times New Roman" w:hAnsi="Times New Roman"/>
          <w:bCs/>
          <w:noProof/>
          <w:sz w:val="24"/>
          <w:szCs w:val="24"/>
          <w:lang w:eastAsia="hu-HU"/>
        </w:rPr>
      </w:pPr>
    </w:p>
    <w:p w14:paraId="22C63063" w14:textId="63561243" w:rsidR="007B6109" w:rsidRDefault="007E6D7A" w:rsidP="000A02AF">
      <w:pPr>
        <w:keepLines/>
        <w:autoSpaceDE w:val="0"/>
        <w:autoSpaceDN w:val="0"/>
        <w:adjustRightInd w:val="0"/>
        <w:spacing w:after="0" w:line="240" w:lineRule="auto"/>
        <w:jc w:val="center"/>
        <w:rPr>
          <w:rFonts w:ascii="Times New Roman" w:hAnsi="Times New Roman"/>
          <w:b/>
          <w:bCs/>
          <w:noProof/>
          <w:sz w:val="24"/>
          <w:szCs w:val="24"/>
          <w:lang w:eastAsia="hu-HU"/>
        </w:rPr>
      </w:pPr>
      <w:r>
        <w:rPr>
          <w:rFonts w:ascii="Times New Roman" w:hAnsi="Times New Roman"/>
          <w:b/>
          <w:bCs/>
          <w:noProof/>
          <w:sz w:val="24"/>
          <w:szCs w:val="24"/>
          <w:lang w:eastAsia="hu-HU"/>
        </w:rPr>
        <w:t>9</w:t>
      </w:r>
      <w:r w:rsidR="0025526E">
        <w:rPr>
          <w:rFonts w:ascii="Times New Roman" w:hAnsi="Times New Roman"/>
          <w:b/>
          <w:bCs/>
          <w:noProof/>
          <w:sz w:val="24"/>
          <w:szCs w:val="24"/>
          <w:lang w:eastAsia="hu-HU"/>
        </w:rPr>
        <w:t>7</w:t>
      </w:r>
      <w:r w:rsidR="007B6109">
        <w:rPr>
          <w:rFonts w:ascii="Times New Roman" w:hAnsi="Times New Roman"/>
          <w:b/>
          <w:bCs/>
          <w:noProof/>
          <w:sz w:val="24"/>
          <w:szCs w:val="24"/>
          <w:lang w:eastAsia="hu-HU"/>
        </w:rPr>
        <w:t>. Hatályon kívül helyező rendelkezések</w:t>
      </w:r>
    </w:p>
    <w:p w14:paraId="283B0AC0" w14:textId="77777777" w:rsidR="007B6109" w:rsidRDefault="007B6109" w:rsidP="000A02AF">
      <w:pPr>
        <w:keepLines/>
        <w:autoSpaceDE w:val="0"/>
        <w:autoSpaceDN w:val="0"/>
        <w:adjustRightInd w:val="0"/>
        <w:spacing w:after="0" w:line="240" w:lineRule="auto"/>
        <w:jc w:val="center"/>
        <w:rPr>
          <w:rFonts w:ascii="Times New Roman" w:hAnsi="Times New Roman"/>
          <w:b/>
          <w:bCs/>
          <w:noProof/>
          <w:sz w:val="24"/>
          <w:szCs w:val="24"/>
          <w:lang w:eastAsia="hu-HU"/>
        </w:rPr>
      </w:pPr>
    </w:p>
    <w:p w14:paraId="7C1837D8" w14:textId="6A019CFD" w:rsidR="007B6109" w:rsidRDefault="003A6CA6" w:rsidP="001D1222">
      <w:pPr>
        <w:keepLines/>
        <w:autoSpaceDE w:val="0"/>
        <w:autoSpaceDN w:val="0"/>
        <w:adjustRightInd w:val="0"/>
        <w:spacing w:after="0" w:line="240" w:lineRule="auto"/>
        <w:jc w:val="both"/>
        <w:rPr>
          <w:rFonts w:ascii="Times New Roman" w:hAnsi="Times New Roman"/>
          <w:noProof/>
          <w:sz w:val="24"/>
          <w:szCs w:val="24"/>
          <w:lang w:eastAsia="hu-HU"/>
        </w:rPr>
      </w:pPr>
      <w:r>
        <w:rPr>
          <w:rFonts w:ascii="Times New Roman" w:hAnsi="Times New Roman"/>
          <w:b/>
          <w:bCs/>
          <w:noProof/>
          <w:sz w:val="24"/>
          <w:szCs w:val="24"/>
          <w:lang w:eastAsia="hu-HU"/>
        </w:rPr>
        <w:t>1</w:t>
      </w:r>
      <w:r w:rsidR="00CD1824">
        <w:rPr>
          <w:rFonts w:ascii="Times New Roman" w:hAnsi="Times New Roman"/>
          <w:b/>
          <w:bCs/>
          <w:noProof/>
          <w:sz w:val="24"/>
          <w:szCs w:val="24"/>
          <w:lang w:eastAsia="hu-HU"/>
        </w:rPr>
        <w:t>79</w:t>
      </w:r>
      <w:r w:rsidR="007B6109">
        <w:rPr>
          <w:rFonts w:ascii="Times New Roman" w:hAnsi="Times New Roman"/>
          <w:b/>
          <w:bCs/>
          <w:noProof/>
          <w:sz w:val="24"/>
          <w:szCs w:val="24"/>
          <w:lang w:eastAsia="hu-HU"/>
        </w:rPr>
        <w:t xml:space="preserve">. § </w:t>
      </w:r>
      <w:r w:rsidR="007B6109" w:rsidRPr="00CF2FB6">
        <w:rPr>
          <w:rFonts w:ascii="Times New Roman" w:hAnsi="Times New Roman"/>
          <w:noProof/>
          <w:sz w:val="24"/>
          <w:szCs w:val="24"/>
          <w:lang w:eastAsia="hu-HU"/>
        </w:rPr>
        <w:t xml:space="preserve">Hatályát veszti </w:t>
      </w:r>
      <w:r w:rsidR="007B6109">
        <w:rPr>
          <w:rFonts w:ascii="Times New Roman" w:hAnsi="Times New Roman"/>
          <w:noProof/>
          <w:sz w:val="24"/>
          <w:szCs w:val="24"/>
          <w:lang w:eastAsia="hu-HU"/>
        </w:rPr>
        <w:t xml:space="preserve">a Kbt. 198. § (1) </w:t>
      </w:r>
      <w:r w:rsidR="00A56DE3">
        <w:rPr>
          <w:rFonts w:ascii="Times New Roman" w:hAnsi="Times New Roman"/>
          <w:noProof/>
          <w:sz w:val="24"/>
          <w:szCs w:val="24"/>
          <w:lang w:eastAsia="hu-HU"/>
        </w:rPr>
        <w:t>bekezdés</w:t>
      </w:r>
      <w:r w:rsidR="00834B89">
        <w:rPr>
          <w:rFonts w:ascii="Times New Roman" w:hAnsi="Times New Roman"/>
          <w:noProof/>
          <w:sz w:val="24"/>
          <w:szCs w:val="24"/>
          <w:lang w:eastAsia="hu-HU"/>
        </w:rPr>
        <w:t xml:space="preserve"> </w:t>
      </w:r>
      <w:r w:rsidR="007B6109">
        <w:rPr>
          <w:rFonts w:ascii="Times New Roman" w:hAnsi="Times New Roman"/>
          <w:noProof/>
          <w:sz w:val="24"/>
          <w:szCs w:val="24"/>
          <w:lang w:eastAsia="hu-HU"/>
        </w:rPr>
        <w:t xml:space="preserve">20. </w:t>
      </w:r>
      <w:r w:rsidR="00807379">
        <w:rPr>
          <w:rFonts w:ascii="Times New Roman" w:hAnsi="Times New Roman"/>
          <w:noProof/>
          <w:sz w:val="24"/>
          <w:szCs w:val="24"/>
          <w:lang w:eastAsia="hu-HU"/>
        </w:rPr>
        <w:t xml:space="preserve">és 22. </w:t>
      </w:r>
      <w:r w:rsidR="007B6109">
        <w:rPr>
          <w:rFonts w:ascii="Times New Roman" w:hAnsi="Times New Roman"/>
          <w:noProof/>
          <w:sz w:val="24"/>
          <w:szCs w:val="24"/>
          <w:lang w:eastAsia="hu-HU"/>
        </w:rPr>
        <w:t>pontja.</w:t>
      </w:r>
    </w:p>
    <w:p w14:paraId="48236057" w14:textId="77777777" w:rsidR="00A56DE3" w:rsidRDefault="00A56DE3" w:rsidP="00CF2FB6">
      <w:pPr>
        <w:keepLines/>
        <w:autoSpaceDE w:val="0"/>
        <w:autoSpaceDN w:val="0"/>
        <w:adjustRightInd w:val="0"/>
        <w:spacing w:after="0" w:line="240" w:lineRule="auto"/>
        <w:jc w:val="center"/>
        <w:rPr>
          <w:rFonts w:ascii="Times New Roman" w:hAnsi="Times New Roman"/>
          <w:b/>
          <w:bCs/>
          <w:noProof/>
          <w:sz w:val="24"/>
          <w:szCs w:val="24"/>
          <w:lang w:eastAsia="hu-HU"/>
        </w:rPr>
      </w:pPr>
    </w:p>
    <w:p w14:paraId="1033C1A6" w14:textId="553F3127" w:rsidR="00320E23" w:rsidRDefault="00320E23" w:rsidP="00CF2FB6">
      <w:pPr>
        <w:keepLines/>
        <w:autoSpaceDE w:val="0"/>
        <w:autoSpaceDN w:val="0"/>
        <w:adjustRightInd w:val="0"/>
        <w:spacing w:after="0" w:line="240" w:lineRule="auto"/>
        <w:jc w:val="center"/>
        <w:rPr>
          <w:rFonts w:ascii="Times New Roman" w:hAnsi="Times New Roman"/>
          <w:b/>
          <w:bCs/>
          <w:noProof/>
          <w:sz w:val="24"/>
          <w:szCs w:val="24"/>
          <w:lang w:eastAsia="hu-HU"/>
        </w:rPr>
      </w:pPr>
      <w:r>
        <w:rPr>
          <w:rFonts w:ascii="Times New Roman" w:hAnsi="Times New Roman"/>
          <w:b/>
          <w:bCs/>
          <w:noProof/>
          <w:sz w:val="24"/>
          <w:szCs w:val="24"/>
          <w:lang w:eastAsia="hu-HU"/>
        </w:rPr>
        <w:t>9</w:t>
      </w:r>
      <w:r w:rsidR="0025526E">
        <w:rPr>
          <w:rFonts w:ascii="Times New Roman" w:hAnsi="Times New Roman"/>
          <w:b/>
          <w:bCs/>
          <w:noProof/>
          <w:sz w:val="24"/>
          <w:szCs w:val="24"/>
          <w:lang w:eastAsia="hu-HU"/>
        </w:rPr>
        <w:t>8</w:t>
      </w:r>
      <w:r>
        <w:rPr>
          <w:rFonts w:ascii="Times New Roman" w:hAnsi="Times New Roman"/>
          <w:b/>
          <w:bCs/>
          <w:noProof/>
          <w:sz w:val="24"/>
          <w:szCs w:val="24"/>
          <w:lang w:eastAsia="hu-HU"/>
        </w:rPr>
        <w:t xml:space="preserve">. </w:t>
      </w:r>
      <w:r w:rsidRPr="00320E23">
        <w:rPr>
          <w:rFonts w:ascii="Times New Roman" w:hAnsi="Times New Roman"/>
          <w:b/>
          <w:bCs/>
          <w:noProof/>
          <w:sz w:val="24"/>
          <w:szCs w:val="24"/>
          <w:lang w:eastAsia="hu-HU"/>
        </w:rPr>
        <w:t>Az Alaptörvény sarkalatosságra vonatkozó követelményének való megfelelés</w:t>
      </w:r>
    </w:p>
    <w:p w14:paraId="2C98C131" w14:textId="77777777" w:rsidR="00320E23" w:rsidRDefault="00320E23" w:rsidP="00CF2FB6">
      <w:pPr>
        <w:keepLines/>
        <w:autoSpaceDE w:val="0"/>
        <w:autoSpaceDN w:val="0"/>
        <w:adjustRightInd w:val="0"/>
        <w:spacing w:after="0" w:line="240" w:lineRule="auto"/>
        <w:jc w:val="center"/>
        <w:rPr>
          <w:rFonts w:ascii="Times New Roman" w:hAnsi="Times New Roman"/>
          <w:b/>
          <w:bCs/>
          <w:noProof/>
          <w:sz w:val="24"/>
          <w:szCs w:val="24"/>
          <w:lang w:eastAsia="hu-HU"/>
        </w:rPr>
      </w:pPr>
    </w:p>
    <w:p w14:paraId="7B383E01" w14:textId="77777777" w:rsidR="00320E23" w:rsidRDefault="00320E23" w:rsidP="00320E23">
      <w:pPr>
        <w:keepLines/>
        <w:autoSpaceDE w:val="0"/>
        <w:autoSpaceDN w:val="0"/>
        <w:adjustRightInd w:val="0"/>
        <w:spacing w:after="0" w:line="240" w:lineRule="auto"/>
        <w:jc w:val="both"/>
        <w:rPr>
          <w:rFonts w:ascii="Times New Roman" w:hAnsi="Times New Roman"/>
          <w:bCs/>
          <w:noProof/>
          <w:sz w:val="24"/>
          <w:szCs w:val="24"/>
          <w:lang w:eastAsia="hu-HU"/>
        </w:rPr>
      </w:pPr>
      <w:r>
        <w:rPr>
          <w:rFonts w:ascii="Times New Roman" w:hAnsi="Times New Roman"/>
          <w:b/>
          <w:bCs/>
          <w:noProof/>
          <w:sz w:val="24"/>
          <w:szCs w:val="24"/>
          <w:lang w:eastAsia="hu-HU"/>
        </w:rPr>
        <w:t>18</w:t>
      </w:r>
      <w:r w:rsidR="00CD1824">
        <w:rPr>
          <w:rFonts w:ascii="Times New Roman" w:hAnsi="Times New Roman"/>
          <w:b/>
          <w:bCs/>
          <w:noProof/>
          <w:sz w:val="24"/>
          <w:szCs w:val="24"/>
          <w:lang w:eastAsia="hu-HU"/>
        </w:rPr>
        <w:t>0</w:t>
      </w:r>
      <w:r>
        <w:rPr>
          <w:rFonts w:ascii="Times New Roman" w:hAnsi="Times New Roman"/>
          <w:b/>
          <w:bCs/>
          <w:noProof/>
          <w:sz w:val="24"/>
          <w:szCs w:val="24"/>
          <w:lang w:eastAsia="hu-HU"/>
        </w:rPr>
        <w:t xml:space="preserve">. § </w:t>
      </w:r>
      <w:r w:rsidRPr="00320E23">
        <w:rPr>
          <w:rFonts w:ascii="Times New Roman" w:hAnsi="Times New Roman"/>
          <w:bCs/>
          <w:noProof/>
          <w:sz w:val="24"/>
          <w:szCs w:val="24"/>
          <w:lang w:eastAsia="hu-HU"/>
        </w:rPr>
        <w:t>A 176. §</w:t>
      </w:r>
      <w:r>
        <w:rPr>
          <w:rFonts w:ascii="Times New Roman" w:hAnsi="Times New Roman"/>
          <w:bCs/>
          <w:noProof/>
          <w:sz w:val="24"/>
          <w:szCs w:val="24"/>
          <w:lang w:eastAsia="hu-HU"/>
        </w:rPr>
        <w:t xml:space="preserve"> Az Alaptörvény 46. cikk (6) bekezdése alapján sarkalatosnak minősül.</w:t>
      </w:r>
      <w:r w:rsidR="002032C5">
        <w:rPr>
          <w:rFonts w:ascii="Times New Roman" w:hAnsi="Times New Roman"/>
          <w:bCs/>
          <w:noProof/>
          <w:sz w:val="24"/>
          <w:szCs w:val="24"/>
          <w:lang w:eastAsia="hu-HU"/>
        </w:rPr>
        <w:br/>
      </w:r>
    </w:p>
    <w:p w14:paraId="37AF97F6" w14:textId="5AD7CF5D" w:rsidR="007B6109" w:rsidRPr="00FB5EBE" w:rsidRDefault="00320E23" w:rsidP="00CF2FB6">
      <w:pPr>
        <w:keepLines/>
        <w:autoSpaceDE w:val="0"/>
        <w:autoSpaceDN w:val="0"/>
        <w:adjustRightInd w:val="0"/>
        <w:spacing w:after="0" w:line="240" w:lineRule="auto"/>
        <w:jc w:val="center"/>
        <w:rPr>
          <w:rFonts w:ascii="Times New Roman" w:hAnsi="Times New Roman"/>
          <w:b/>
          <w:bCs/>
          <w:noProof/>
          <w:sz w:val="24"/>
          <w:szCs w:val="24"/>
          <w:lang w:eastAsia="hu-HU"/>
        </w:rPr>
      </w:pPr>
      <w:r>
        <w:rPr>
          <w:rFonts w:ascii="Times New Roman" w:hAnsi="Times New Roman"/>
          <w:b/>
          <w:bCs/>
          <w:noProof/>
          <w:sz w:val="24"/>
          <w:szCs w:val="24"/>
          <w:lang w:eastAsia="hu-HU"/>
        </w:rPr>
        <w:t>9</w:t>
      </w:r>
      <w:r w:rsidR="0025526E">
        <w:rPr>
          <w:rFonts w:ascii="Times New Roman" w:hAnsi="Times New Roman"/>
          <w:b/>
          <w:bCs/>
          <w:noProof/>
          <w:sz w:val="24"/>
          <w:szCs w:val="24"/>
          <w:lang w:eastAsia="hu-HU"/>
        </w:rPr>
        <w:t>9</w:t>
      </w:r>
      <w:r w:rsidR="007B6109" w:rsidRPr="00FB5EBE">
        <w:rPr>
          <w:rFonts w:ascii="Times New Roman" w:hAnsi="Times New Roman"/>
          <w:b/>
          <w:bCs/>
          <w:noProof/>
          <w:sz w:val="24"/>
          <w:szCs w:val="24"/>
          <w:lang w:eastAsia="hu-HU"/>
        </w:rPr>
        <w:t>. Az Európai Unió jogának való megfelelés</w:t>
      </w:r>
    </w:p>
    <w:p w14:paraId="66658BE9" w14:textId="77777777" w:rsidR="007B6109" w:rsidRPr="00FB5EBE" w:rsidRDefault="007B6109" w:rsidP="000A02AF">
      <w:pPr>
        <w:keepLines/>
        <w:autoSpaceDE w:val="0"/>
        <w:autoSpaceDN w:val="0"/>
        <w:adjustRightInd w:val="0"/>
        <w:spacing w:after="0" w:line="240" w:lineRule="auto"/>
        <w:jc w:val="center"/>
        <w:rPr>
          <w:rFonts w:ascii="Times New Roman" w:hAnsi="Times New Roman"/>
          <w:b/>
          <w:bCs/>
          <w:noProof/>
          <w:sz w:val="24"/>
          <w:szCs w:val="24"/>
          <w:lang w:eastAsia="hu-HU"/>
        </w:rPr>
      </w:pPr>
    </w:p>
    <w:p w14:paraId="60B557CA" w14:textId="77777777" w:rsidR="007B6109" w:rsidRPr="00FB5EBE" w:rsidRDefault="00402AF6" w:rsidP="000A02AF">
      <w:pPr>
        <w:tabs>
          <w:tab w:val="left" w:pos="283"/>
        </w:tabs>
        <w:autoSpaceDE w:val="0"/>
        <w:autoSpaceDN w:val="0"/>
        <w:adjustRightInd w:val="0"/>
        <w:spacing w:after="0" w:line="240" w:lineRule="auto"/>
        <w:jc w:val="both"/>
        <w:rPr>
          <w:rFonts w:ascii="Times New Roman" w:hAnsi="Times New Roman"/>
          <w:noProof/>
          <w:sz w:val="24"/>
          <w:szCs w:val="24"/>
          <w:lang w:eastAsia="hu-HU"/>
        </w:rPr>
      </w:pPr>
      <w:r w:rsidRPr="00FB5EBE">
        <w:rPr>
          <w:rFonts w:ascii="Times New Roman" w:hAnsi="Times New Roman"/>
          <w:b/>
          <w:bCs/>
          <w:noProof/>
          <w:sz w:val="24"/>
          <w:szCs w:val="24"/>
          <w:lang w:eastAsia="hu-HU"/>
        </w:rPr>
        <w:t>1</w:t>
      </w:r>
      <w:r>
        <w:rPr>
          <w:rFonts w:ascii="Times New Roman" w:hAnsi="Times New Roman"/>
          <w:b/>
          <w:bCs/>
          <w:noProof/>
          <w:sz w:val="24"/>
          <w:szCs w:val="24"/>
          <w:lang w:eastAsia="hu-HU"/>
        </w:rPr>
        <w:t>8</w:t>
      </w:r>
      <w:r w:rsidR="00CD1824">
        <w:rPr>
          <w:rFonts w:ascii="Times New Roman" w:hAnsi="Times New Roman"/>
          <w:b/>
          <w:bCs/>
          <w:noProof/>
          <w:sz w:val="24"/>
          <w:szCs w:val="24"/>
          <w:lang w:eastAsia="hu-HU"/>
        </w:rPr>
        <w:t>1</w:t>
      </w:r>
      <w:r w:rsidR="007B6109" w:rsidRPr="00FB5EBE">
        <w:rPr>
          <w:rFonts w:ascii="Times New Roman" w:hAnsi="Times New Roman"/>
          <w:b/>
          <w:bCs/>
          <w:noProof/>
          <w:sz w:val="24"/>
          <w:szCs w:val="24"/>
          <w:lang w:eastAsia="hu-HU"/>
        </w:rPr>
        <w:t xml:space="preserve">.§ </w:t>
      </w:r>
      <w:r w:rsidR="007B6109" w:rsidRPr="00927A8F">
        <w:rPr>
          <w:rFonts w:ascii="Times New Roman" w:hAnsi="Times New Roman"/>
          <w:bCs/>
          <w:noProof/>
          <w:sz w:val="24"/>
          <w:szCs w:val="24"/>
          <w:lang w:eastAsia="hu-HU"/>
        </w:rPr>
        <w:t>(1)</w:t>
      </w:r>
      <w:r w:rsidR="007B6109" w:rsidRPr="00FB5EBE">
        <w:rPr>
          <w:rFonts w:ascii="Times New Roman" w:hAnsi="Times New Roman"/>
          <w:b/>
          <w:bCs/>
          <w:noProof/>
          <w:sz w:val="24"/>
          <w:szCs w:val="24"/>
          <w:lang w:eastAsia="hu-HU"/>
        </w:rPr>
        <w:t xml:space="preserve"> </w:t>
      </w:r>
      <w:r w:rsidR="007B6109" w:rsidRPr="00FB5EBE">
        <w:rPr>
          <w:rFonts w:ascii="Times New Roman" w:hAnsi="Times New Roman"/>
          <w:noProof/>
          <w:sz w:val="24"/>
          <w:szCs w:val="24"/>
          <w:lang w:eastAsia="hu-HU"/>
        </w:rPr>
        <w:t>Ez a törvény a honvédelem és biztonság területén egyes építési beruházásra, árubeszerzésre és szolgáltatásnyújtásra irányuló, ajánlatkérő szervek vagy ajánlatkérők által odaítélt szerződések odaítélési eljárásainak összehangolásáról</w:t>
      </w:r>
      <w:r w:rsidR="00822619">
        <w:rPr>
          <w:rFonts w:ascii="Times New Roman" w:hAnsi="Times New Roman"/>
          <w:noProof/>
          <w:sz w:val="24"/>
          <w:szCs w:val="24"/>
          <w:lang w:eastAsia="hu-HU"/>
        </w:rPr>
        <w:t>, valamint a 2004/17/EK és a 2004/18/EK i</w:t>
      </w:r>
      <w:r w:rsidR="0072380C">
        <w:rPr>
          <w:rFonts w:ascii="Times New Roman" w:hAnsi="Times New Roman"/>
          <w:noProof/>
          <w:sz w:val="24"/>
          <w:szCs w:val="24"/>
          <w:lang w:eastAsia="hu-HU"/>
        </w:rPr>
        <w:t>rá</w:t>
      </w:r>
      <w:r w:rsidR="00822619">
        <w:rPr>
          <w:rFonts w:ascii="Times New Roman" w:hAnsi="Times New Roman"/>
          <w:noProof/>
          <w:sz w:val="24"/>
          <w:szCs w:val="24"/>
          <w:lang w:eastAsia="hu-HU"/>
        </w:rPr>
        <w:t>ny</w:t>
      </w:r>
      <w:r w:rsidR="0072380C">
        <w:rPr>
          <w:rFonts w:ascii="Times New Roman" w:hAnsi="Times New Roman"/>
          <w:noProof/>
          <w:sz w:val="24"/>
          <w:szCs w:val="24"/>
          <w:lang w:eastAsia="hu-HU"/>
        </w:rPr>
        <w:t>el</w:t>
      </w:r>
      <w:r w:rsidR="00822619">
        <w:rPr>
          <w:rFonts w:ascii="Times New Roman" w:hAnsi="Times New Roman"/>
          <w:noProof/>
          <w:sz w:val="24"/>
          <w:szCs w:val="24"/>
          <w:lang w:eastAsia="hu-HU"/>
        </w:rPr>
        <w:t>v módosításáról</w:t>
      </w:r>
      <w:r w:rsidR="007B6109" w:rsidRPr="00FB5EBE">
        <w:rPr>
          <w:rFonts w:ascii="Times New Roman" w:hAnsi="Times New Roman"/>
          <w:noProof/>
          <w:sz w:val="24"/>
          <w:szCs w:val="24"/>
          <w:lang w:eastAsia="hu-HU"/>
        </w:rPr>
        <w:t xml:space="preserve"> szóló 2009. július 13-i 2009/81/EK európai parlamenti és tanácsi irányelvnek való megfelelést szolgálja. </w:t>
      </w:r>
    </w:p>
    <w:p w14:paraId="27F5BAAC" w14:textId="77777777" w:rsidR="00D14FDB" w:rsidRDefault="00DC5B26" w:rsidP="00DF7ACD">
      <w:pPr>
        <w:keepLines/>
        <w:autoSpaceDE w:val="0"/>
        <w:autoSpaceDN w:val="0"/>
        <w:adjustRightInd w:val="0"/>
        <w:spacing w:after="0" w:line="240" w:lineRule="auto"/>
        <w:jc w:val="both"/>
        <w:rPr>
          <w:rFonts w:ascii="Times New Roman" w:hAnsi="Times New Roman"/>
          <w:sz w:val="24"/>
          <w:szCs w:val="24"/>
        </w:rPr>
      </w:pPr>
      <w:r w:rsidRPr="00927A8F">
        <w:rPr>
          <w:rFonts w:ascii="Times New Roman" w:hAnsi="Times New Roman"/>
          <w:bCs/>
          <w:iCs/>
          <w:noProof/>
          <w:sz w:val="24"/>
          <w:szCs w:val="24"/>
          <w:lang w:eastAsia="hu-HU"/>
        </w:rPr>
        <w:t>(</w:t>
      </w:r>
      <w:r w:rsidR="00846A59" w:rsidRPr="00927A8F">
        <w:rPr>
          <w:rFonts w:ascii="Times New Roman" w:hAnsi="Times New Roman"/>
          <w:bCs/>
          <w:iCs/>
          <w:noProof/>
          <w:sz w:val="24"/>
          <w:szCs w:val="24"/>
          <w:lang w:eastAsia="hu-HU"/>
        </w:rPr>
        <w:t>2</w:t>
      </w:r>
      <w:r w:rsidRPr="00DC5B26">
        <w:rPr>
          <w:rFonts w:ascii="Times New Roman" w:hAnsi="Times New Roman"/>
          <w:b/>
          <w:bCs/>
          <w:iCs/>
          <w:noProof/>
          <w:sz w:val="24"/>
          <w:szCs w:val="24"/>
          <w:lang w:eastAsia="hu-HU"/>
        </w:rPr>
        <w:t>)</w:t>
      </w:r>
      <w:r w:rsidR="007B6109" w:rsidRPr="00FB5EBE">
        <w:rPr>
          <w:rFonts w:ascii="Times New Roman" w:hAnsi="Times New Roman"/>
          <w:bCs/>
          <w:noProof/>
          <w:sz w:val="24"/>
          <w:szCs w:val="24"/>
          <w:lang w:eastAsia="hu-HU"/>
        </w:rPr>
        <w:t xml:space="preserve"> </w:t>
      </w:r>
      <w:r>
        <w:rPr>
          <w:rFonts w:ascii="Times New Roman" w:hAnsi="Times New Roman"/>
          <w:bCs/>
          <w:noProof/>
          <w:sz w:val="24"/>
          <w:szCs w:val="24"/>
          <w:lang w:eastAsia="hu-HU"/>
        </w:rPr>
        <w:t xml:space="preserve">A 30. § (2) és (3) bekezdése, a 31. § (1) bekezdése, a 32. § (1) bekezdése, a 70. § (3) bekezdése, a </w:t>
      </w:r>
      <w:r w:rsidR="00AE3A74">
        <w:rPr>
          <w:rFonts w:ascii="Times New Roman" w:hAnsi="Times New Roman"/>
          <w:bCs/>
          <w:noProof/>
          <w:sz w:val="24"/>
          <w:szCs w:val="24"/>
          <w:lang w:eastAsia="hu-HU"/>
        </w:rPr>
        <w:t xml:space="preserve">110. § és a 112. § (3) bekezdése </w:t>
      </w:r>
      <w:r w:rsidR="007B6109" w:rsidRPr="00FB5EBE">
        <w:rPr>
          <w:rFonts w:ascii="Times New Roman" w:hAnsi="Times New Roman"/>
          <w:bCs/>
          <w:noProof/>
          <w:sz w:val="24"/>
          <w:szCs w:val="24"/>
          <w:lang w:eastAsia="hu-HU"/>
        </w:rPr>
        <w:t xml:space="preserve">a közbeszerzési hirdetmények közzétételére használandó hirdetményminták létrehozásáról és az 1564/2005/EK rendelet hatályon kívül helyezéséről szóló </w:t>
      </w:r>
      <w:r w:rsidR="006E2827" w:rsidRPr="00FB5EBE">
        <w:rPr>
          <w:rFonts w:ascii="Times New Roman" w:hAnsi="Times New Roman"/>
          <w:bCs/>
          <w:noProof/>
          <w:sz w:val="24"/>
          <w:szCs w:val="24"/>
          <w:lang w:eastAsia="hu-HU"/>
        </w:rPr>
        <w:t>201</w:t>
      </w:r>
      <w:r w:rsidR="006E2827">
        <w:rPr>
          <w:rFonts w:ascii="Times New Roman" w:hAnsi="Times New Roman"/>
          <w:bCs/>
          <w:noProof/>
          <w:sz w:val="24"/>
          <w:szCs w:val="24"/>
          <w:lang w:eastAsia="hu-HU"/>
        </w:rPr>
        <w:t>5</w:t>
      </w:r>
      <w:r w:rsidR="007B6109" w:rsidRPr="00FB5EBE">
        <w:rPr>
          <w:rFonts w:ascii="Times New Roman" w:hAnsi="Times New Roman"/>
          <w:bCs/>
          <w:noProof/>
          <w:sz w:val="24"/>
          <w:szCs w:val="24"/>
          <w:lang w:eastAsia="hu-HU"/>
        </w:rPr>
        <w:t xml:space="preserve">. </w:t>
      </w:r>
      <w:r w:rsidR="000F22A1">
        <w:rPr>
          <w:rFonts w:ascii="Times New Roman" w:hAnsi="Times New Roman"/>
          <w:bCs/>
          <w:noProof/>
          <w:sz w:val="24"/>
          <w:szCs w:val="24"/>
          <w:lang w:eastAsia="hu-HU"/>
        </w:rPr>
        <w:t>november 11</w:t>
      </w:r>
      <w:r w:rsidR="007B6109" w:rsidRPr="00FB5EBE">
        <w:rPr>
          <w:rFonts w:ascii="Times New Roman" w:hAnsi="Times New Roman"/>
          <w:bCs/>
          <w:noProof/>
          <w:sz w:val="24"/>
          <w:szCs w:val="24"/>
          <w:lang w:eastAsia="hu-HU"/>
        </w:rPr>
        <w:t xml:space="preserve">-ei </w:t>
      </w:r>
      <w:r w:rsidR="00405769" w:rsidRPr="00405769">
        <w:rPr>
          <w:rFonts w:ascii="Times New Roman" w:hAnsi="Times New Roman"/>
          <w:bCs/>
          <w:noProof/>
          <w:sz w:val="24"/>
          <w:szCs w:val="24"/>
          <w:lang w:eastAsia="hu-HU"/>
        </w:rPr>
        <w:t xml:space="preserve">1986/2015/EU </w:t>
      </w:r>
      <w:r w:rsidR="007B6109" w:rsidRPr="00FB5EBE">
        <w:rPr>
          <w:rFonts w:ascii="Times New Roman" w:hAnsi="Times New Roman"/>
          <w:bCs/>
          <w:noProof/>
          <w:sz w:val="24"/>
          <w:szCs w:val="24"/>
          <w:lang w:eastAsia="hu-HU"/>
        </w:rPr>
        <w:t>bizottsági végrehajtási rendelet</w:t>
      </w:r>
      <w:r w:rsidR="00AE3A74">
        <w:rPr>
          <w:rFonts w:ascii="Times New Roman" w:hAnsi="Times New Roman"/>
          <w:bCs/>
          <w:noProof/>
          <w:sz w:val="24"/>
          <w:szCs w:val="24"/>
          <w:lang w:eastAsia="hu-HU"/>
        </w:rPr>
        <w:t xml:space="preserve"> végrehajtásához szükséges rendelkezéseket állapítja meg.</w:t>
      </w:r>
    </w:p>
    <w:p w14:paraId="19072D9B" w14:textId="77777777" w:rsidR="007B6109" w:rsidRPr="00FB5EBE" w:rsidRDefault="006E2827" w:rsidP="00DF7ACD">
      <w:pPr>
        <w:keepLines/>
        <w:autoSpaceDE w:val="0"/>
        <w:autoSpaceDN w:val="0"/>
        <w:adjustRightInd w:val="0"/>
        <w:spacing w:after="0" w:line="240" w:lineRule="auto"/>
        <w:jc w:val="both"/>
        <w:rPr>
          <w:rFonts w:ascii="Times New Roman" w:hAnsi="Times New Roman"/>
          <w:bCs/>
          <w:noProof/>
          <w:sz w:val="24"/>
          <w:szCs w:val="24"/>
          <w:lang w:eastAsia="hu-HU"/>
        </w:rPr>
      </w:pPr>
      <w:r w:rsidRPr="00927A8F">
        <w:rPr>
          <w:rFonts w:ascii="Times New Roman" w:hAnsi="Times New Roman"/>
          <w:sz w:val="24"/>
          <w:szCs w:val="24"/>
        </w:rPr>
        <w:t>(3)</w:t>
      </w:r>
      <w:r w:rsidR="00D14FDB">
        <w:rPr>
          <w:rFonts w:ascii="Times New Roman" w:hAnsi="Times New Roman"/>
          <w:sz w:val="24"/>
          <w:szCs w:val="24"/>
        </w:rPr>
        <w:t xml:space="preserve"> </w:t>
      </w:r>
      <w:r>
        <w:rPr>
          <w:rFonts w:ascii="Times New Roman" w:hAnsi="Times New Roman"/>
          <w:sz w:val="24"/>
          <w:szCs w:val="24"/>
        </w:rPr>
        <w:t>E törvény 2. és 3. melléklete</w:t>
      </w:r>
      <w:r w:rsidR="00C52B16" w:rsidRPr="00C52B16">
        <w:rPr>
          <w:rFonts w:ascii="Times New Roman" w:hAnsi="Times New Roman"/>
          <w:sz w:val="24"/>
          <w:szCs w:val="24"/>
        </w:rPr>
        <w:t xml:space="preserve">a közös közbeszerzési szószedetről (CPV) szóló </w:t>
      </w:r>
      <w:r w:rsidR="00646F4D">
        <w:rPr>
          <w:rFonts w:ascii="Times New Roman" w:hAnsi="Times New Roman"/>
          <w:sz w:val="24"/>
          <w:szCs w:val="24"/>
        </w:rPr>
        <w:t xml:space="preserve">2002. november 5-i </w:t>
      </w:r>
      <w:r w:rsidR="00C52B16" w:rsidRPr="00C52B16">
        <w:rPr>
          <w:rFonts w:ascii="Times New Roman" w:hAnsi="Times New Roman"/>
          <w:sz w:val="24"/>
          <w:szCs w:val="24"/>
        </w:rPr>
        <w:t xml:space="preserve">2195/2002/EK európai parlamenti és tanácsi rendelet </w:t>
      </w:r>
      <w:r w:rsidR="007B6109" w:rsidRPr="00FB5EBE">
        <w:rPr>
          <w:rFonts w:ascii="Times New Roman" w:hAnsi="Times New Roman"/>
          <w:bCs/>
          <w:noProof/>
          <w:sz w:val="24"/>
          <w:szCs w:val="24"/>
          <w:lang w:eastAsia="hu-HU"/>
        </w:rPr>
        <w:t>végrehajtásához szükséges rendelkezéseket állapítja meg.</w:t>
      </w:r>
    </w:p>
    <w:p w14:paraId="01435273" w14:textId="77777777" w:rsidR="007B6109" w:rsidRPr="0076255F" w:rsidRDefault="007B6109">
      <w:pPr>
        <w:rPr>
          <w:rFonts w:ascii="Times New Roman" w:hAnsi="Times New Roman"/>
          <w:b/>
          <w:bCs/>
          <w:noProof/>
          <w:sz w:val="2"/>
          <w:szCs w:val="2"/>
          <w:lang w:eastAsia="hu-HU"/>
        </w:rPr>
      </w:pPr>
      <w:r w:rsidRPr="0076255F">
        <w:rPr>
          <w:rFonts w:ascii="Times New Roman" w:hAnsi="Times New Roman"/>
          <w:b/>
          <w:bCs/>
          <w:sz w:val="2"/>
          <w:szCs w:val="2"/>
        </w:rPr>
        <w:br w:type="page"/>
      </w:r>
    </w:p>
    <w:p w14:paraId="0EBEC937" w14:textId="77777777" w:rsidR="007B6109" w:rsidRPr="0085166F" w:rsidRDefault="007B6109" w:rsidP="004876DE">
      <w:pPr>
        <w:pStyle w:val="Listaszerbekezds1"/>
        <w:jc w:val="right"/>
        <w:rPr>
          <w:sz w:val="24"/>
          <w:szCs w:val="24"/>
        </w:rPr>
      </w:pPr>
      <w:r>
        <w:rPr>
          <w:rFonts w:ascii="Times New Roman" w:hAnsi="Times New Roman"/>
          <w:i/>
          <w:sz w:val="24"/>
          <w:szCs w:val="24"/>
        </w:rPr>
        <w:lastRenderedPageBreak/>
        <w:t>1</w:t>
      </w:r>
      <w:r w:rsidRPr="00EF4B28">
        <w:rPr>
          <w:rFonts w:ascii="Times New Roman" w:hAnsi="Times New Roman"/>
          <w:i/>
          <w:sz w:val="24"/>
          <w:szCs w:val="24"/>
        </w:rPr>
        <w:t>. mellé</w:t>
      </w:r>
      <w:r w:rsidR="00C73EA0">
        <w:rPr>
          <w:rFonts w:ascii="Times New Roman" w:hAnsi="Times New Roman"/>
          <w:i/>
          <w:sz w:val="24"/>
          <w:szCs w:val="24"/>
        </w:rPr>
        <w:t>k</w:t>
      </w:r>
      <w:r w:rsidRPr="00EF4B28">
        <w:rPr>
          <w:rFonts w:ascii="Times New Roman" w:hAnsi="Times New Roman"/>
          <w:i/>
          <w:sz w:val="24"/>
          <w:szCs w:val="24"/>
        </w:rPr>
        <w:t>let a védelmi és biztonsági beszerzésekrő</w:t>
      </w:r>
      <w:r>
        <w:rPr>
          <w:rFonts w:ascii="Times New Roman" w:hAnsi="Times New Roman"/>
          <w:i/>
          <w:sz w:val="24"/>
          <w:szCs w:val="24"/>
        </w:rPr>
        <w:t xml:space="preserve">l szóló </w:t>
      </w:r>
      <w:r w:rsidR="007374D3">
        <w:rPr>
          <w:rFonts w:ascii="Times New Roman" w:hAnsi="Times New Roman"/>
          <w:i/>
          <w:sz w:val="24"/>
          <w:szCs w:val="24"/>
        </w:rPr>
        <w:t>2016</w:t>
      </w:r>
      <w:r>
        <w:rPr>
          <w:rFonts w:ascii="Times New Roman" w:hAnsi="Times New Roman"/>
          <w:i/>
          <w:sz w:val="24"/>
          <w:szCs w:val="24"/>
        </w:rPr>
        <w:t>. évi …. törvényhez</w:t>
      </w:r>
    </w:p>
    <w:p w14:paraId="483A08BD" w14:textId="5D488DD8" w:rsidR="007B6109" w:rsidRPr="002843C5" w:rsidRDefault="001E6BBA" w:rsidP="006F1B5F">
      <w:pPr>
        <w:shd w:val="clear" w:color="auto" w:fill="FFFFFF"/>
        <w:spacing w:before="300" w:after="300" w:line="240" w:lineRule="auto"/>
        <w:ind w:left="150" w:right="150"/>
        <w:jc w:val="center"/>
        <w:rPr>
          <w:rFonts w:ascii="Times New Roman" w:hAnsi="Times New Roman"/>
          <w:color w:val="222222"/>
          <w:sz w:val="24"/>
          <w:szCs w:val="24"/>
          <w:lang w:eastAsia="hu-HU"/>
        </w:rPr>
      </w:pPr>
      <w:r>
        <w:rPr>
          <w:rFonts w:ascii="Times New Roman" w:hAnsi="Times New Roman"/>
          <w:b/>
          <w:bCs/>
          <w:i/>
          <w:iCs/>
          <w:color w:val="222222"/>
          <w:sz w:val="24"/>
          <w:szCs w:val="24"/>
          <w:lang w:eastAsia="hu-HU"/>
        </w:rPr>
        <w:t>A törvény hatálya alá tartozó</w:t>
      </w:r>
      <w:r w:rsidR="00015C9C">
        <w:rPr>
          <w:rFonts w:ascii="Times New Roman" w:hAnsi="Times New Roman"/>
          <w:b/>
          <w:bCs/>
          <w:i/>
          <w:iCs/>
          <w:color w:val="222222"/>
          <w:sz w:val="24"/>
          <w:szCs w:val="24"/>
          <w:lang w:eastAsia="hu-HU"/>
        </w:rPr>
        <w:t>,</w:t>
      </w:r>
      <w:r w:rsidR="00015C9C" w:rsidRPr="00015C9C">
        <w:t xml:space="preserve"> </w:t>
      </w:r>
      <w:r w:rsidR="00015C9C" w:rsidRPr="00015C9C">
        <w:rPr>
          <w:rFonts w:ascii="Times New Roman" w:hAnsi="Times New Roman"/>
          <w:b/>
          <w:bCs/>
          <w:i/>
          <w:iCs/>
          <w:color w:val="222222"/>
          <w:sz w:val="24"/>
          <w:szCs w:val="24"/>
          <w:lang w:eastAsia="hu-HU"/>
        </w:rPr>
        <w:t>az Európai Unió közös katonai listájának</w:t>
      </w:r>
      <w:r>
        <w:rPr>
          <w:rFonts w:ascii="Times New Roman" w:hAnsi="Times New Roman"/>
          <w:b/>
          <w:bCs/>
          <w:i/>
          <w:iCs/>
          <w:color w:val="222222"/>
          <w:sz w:val="24"/>
          <w:szCs w:val="24"/>
          <w:lang w:eastAsia="hu-HU"/>
        </w:rPr>
        <w:t xml:space="preserve"> </w:t>
      </w:r>
      <w:r w:rsidR="00015C9C">
        <w:rPr>
          <w:rFonts w:ascii="Times New Roman" w:hAnsi="Times New Roman"/>
          <w:b/>
          <w:bCs/>
          <w:i/>
          <w:iCs/>
          <w:color w:val="222222"/>
          <w:sz w:val="24"/>
          <w:szCs w:val="24"/>
          <w:lang w:eastAsia="hu-HU"/>
        </w:rPr>
        <w:t xml:space="preserve">alapulvételével meghatározott </w:t>
      </w:r>
      <w:r>
        <w:rPr>
          <w:rFonts w:ascii="Times New Roman" w:hAnsi="Times New Roman"/>
          <w:b/>
          <w:bCs/>
          <w:i/>
          <w:iCs/>
          <w:color w:val="222222"/>
          <w:sz w:val="24"/>
          <w:szCs w:val="24"/>
          <w:lang w:eastAsia="hu-HU"/>
        </w:rPr>
        <w:t>haditechnikai eszközök és szolgáltatások</w:t>
      </w:r>
      <w:r w:rsidR="00DF7ACD">
        <w:rPr>
          <w:rFonts w:ascii="Times New Roman" w:hAnsi="Times New Roman"/>
          <w:b/>
          <w:bCs/>
          <w:i/>
          <w:iCs/>
          <w:color w:val="222222"/>
          <w:sz w:val="24"/>
          <w:szCs w:val="24"/>
          <w:lang w:eastAsia="hu-HU"/>
        </w:rPr>
        <w:t xml:space="preserve"> </w:t>
      </w:r>
      <w:r w:rsidR="00C55136">
        <w:rPr>
          <w:rFonts w:ascii="Times New Roman" w:hAnsi="Times New Roman"/>
          <w:b/>
          <w:bCs/>
          <w:i/>
          <w:iCs/>
          <w:color w:val="222222"/>
          <w:sz w:val="24"/>
          <w:szCs w:val="24"/>
          <w:lang w:eastAsia="hu-HU"/>
        </w:rPr>
        <w:t>kategóriái</w:t>
      </w:r>
    </w:p>
    <w:p w14:paraId="756E241E" w14:textId="77777777" w:rsidR="007B6109" w:rsidRPr="002843C5" w:rsidRDefault="007B6109" w:rsidP="006F1B5F">
      <w:pPr>
        <w:shd w:val="clear" w:color="auto" w:fill="FFFFFF"/>
        <w:spacing w:after="0" w:line="240" w:lineRule="auto"/>
        <w:ind w:right="150"/>
        <w:jc w:val="both"/>
        <w:rPr>
          <w:rFonts w:ascii="Times New Roman" w:hAnsi="Times New Roman"/>
          <w:color w:val="222222"/>
          <w:sz w:val="20"/>
          <w:szCs w:val="20"/>
          <w:lang w:eastAsia="hu-HU"/>
        </w:rPr>
      </w:pPr>
      <w:bookmarkStart w:id="80" w:name="pr549"/>
      <w:bookmarkEnd w:id="80"/>
    </w:p>
    <w:p w14:paraId="1D6C992C" w14:textId="74404CB1" w:rsidR="007B6109" w:rsidRDefault="00C55136" w:rsidP="006F1B5F">
      <w:pPr>
        <w:shd w:val="clear" w:color="auto" w:fill="FFFFFF"/>
        <w:spacing w:after="0" w:line="240" w:lineRule="auto"/>
        <w:ind w:left="150" w:right="150" w:firstLine="240"/>
        <w:jc w:val="both"/>
        <w:rPr>
          <w:rFonts w:ascii="Times New Roman" w:hAnsi="Times New Roman"/>
          <w:color w:val="222222"/>
          <w:sz w:val="20"/>
          <w:szCs w:val="20"/>
          <w:lang w:eastAsia="hu-HU"/>
        </w:rPr>
      </w:pPr>
      <w:bookmarkStart w:id="81" w:name="pr550"/>
      <w:bookmarkEnd w:id="81"/>
      <w:r>
        <w:rPr>
          <w:rFonts w:ascii="Times New Roman" w:hAnsi="Times New Roman"/>
          <w:color w:val="222222"/>
          <w:sz w:val="20"/>
          <w:szCs w:val="20"/>
          <w:lang w:eastAsia="hu-HU"/>
        </w:rPr>
        <w:t>Magyarázat :</w:t>
      </w:r>
      <w:r w:rsidR="007B6109" w:rsidRPr="002843C5">
        <w:rPr>
          <w:rFonts w:ascii="Times New Roman" w:hAnsi="Times New Roman"/>
          <w:color w:val="222222"/>
          <w:sz w:val="20"/>
          <w:szCs w:val="20"/>
          <w:lang w:eastAsia="hu-HU"/>
        </w:rPr>
        <w:t xml:space="preserve"> Az idézőjelben lévő kifejezések </w:t>
      </w:r>
      <w:r w:rsidR="001E6BBA">
        <w:rPr>
          <w:rFonts w:ascii="Times New Roman" w:hAnsi="Times New Roman"/>
          <w:color w:val="222222"/>
          <w:sz w:val="20"/>
          <w:szCs w:val="20"/>
          <w:lang w:eastAsia="hu-HU"/>
        </w:rPr>
        <w:t xml:space="preserve">tartalmának meghatározása az Európai Unió </w:t>
      </w:r>
      <w:r w:rsidR="00015C9C">
        <w:rPr>
          <w:rFonts w:ascii="Times New Roman" w:hAnsi="Times New Roman"/>
          <w:color w:val="222222"/>
          <w:sz w:val="20"/>
          <w:szCs w:val="20"/>
          <w:lang w:eastAsia="hu-HU"/>
        </w:rPr>
        <w:t xml:space="preserve">közös katonai listájának </w:t>
      </w:r>
      <w:r w:rsidR="007B6109" w:rsidRPr="002843C5">
        <w:rPr>
          <w:rFonts w:ascii="Times New Roman" w:hAnsi="Times New Roman"/>
          <w:color w:val="222222"/>
          <w:sz w:val="20"/>
          <w:szCs w:val="20"/>
          <w:lang w:eastAsia="hu-HU"/>
        </w:rPr>
        <w:t xml:space="preserve">„A listában szereplő kifejezések fogalom meghatározása” című </w:t>
      </w:r>
      <w:r w:rsidR="00015C9C">
        <w:rPr>
          <w:rFonts w:ascii="Times New Roman" w:hAnsi="Times New Roman"/>
          <w:color w:val="222222"/>
          <w:sz w:val="20"/>
          <w:szCs w:val="20"/>
          <w:lang w:eastAsia="hu-HU"/>
        </w:rPr>
        <w:t>részében</w:t>
      </w:r>
      <w:r w:rsidR="00015C9C" w:rsidRPr="002843C5">
        <w:rPr>
          <w:rFonts w:ascii="Times New Roman" w:hAnsi="Times New Roman"/>
          <w:color w:val="222222"/>
          <w:sz w:val="20"/>
          <w:szCs w:val="20"/>
          <w:lang w:eastAsia="hu-HU"/>
        </w:rPr>
        <w:t xml:space="preserve"> </w:t>
      </w:r>
      <w:r w:rsidR="007B6109" w:rsidRPr="002843C5">
        <w:rPr>
          <w:rFonts w:ascii="Times New Roman" w:hAnsi="Times New Roman"/>
          <w:color w:val="222222"/>
          <w:sz w:val="20"/>
          <w:szCs w:val="20"/>
          <w:lang w:eastAsia="hu-HU"/>
        </w:rPr>
        <w:t>található.</w:t>
      </w:r>
      <w:r w:rsidR="0076255F">
        <w:rPr>
          <w:rFonts w:ascii="Times New Roman" w:hAnsi="Times New Roman"/>
          <w:color w:val="222222"/>
          <w:sz w:val="20"/>
          <w:szCs w:val="20"/>
          <w:lang w:eastAsia="hu-HU"/>
        </w:rPr>
        <w:t xml:space="preserve"> A pontok stövegének elején található rövidítések az Európai Unió közös katonai listájának való megfeleltetést szolgálják.</w:t>
      </w:r>
    </w:p>
    <w:p w14:paraId="3D4D6A1A" w14:textId="77777777" w:rsidR="0076255F" w:rsidRPr="002843C5" w:rsidRDefault="0076255F" w:rsidP="006F1B5F">
      <w:pPr>
        <w:shd w:val="clear" w:color="auto" w:fill="FFFFFF"/>
        <w:spacing w:after="0" w:line="240" w:lineRule="auto"/>
        <w:ind w:left="150" w:right="150" w:firstLine="240"/>
        <w:jc w:val="both"/>
        <w:rPr>
          <w:rFonts w:ascii="Times New Roman" w:hAnsi="Times New Roman"/>
          <w:color w:val="222222"/>
          <w:sz w:val="20"/>
          <w:szCs w:val="20"/>
          <w:lang w:eastAsia="hu-HU"/>
        </w:rPr>
      </w:pPr>
    </w:p>
    <w:p w14:paraId="6A3CF3A4" w14:textId="431B1463" w:rsidR="007B6109" w:rsidRPr="002843C5" w:rsidRDefault="00C55136" w:rsidP="006F1B5F">
      <w:pPr>
        <w:shd w:val="clear" w:color="auto" w:fill="FFFFFF"/>
        <w:spacing w:before="180" w:after="0" w:line="240" w:lineRule="auto"/>
        <w:ind w:left="150" w:right="150" w:firstLine="240"/>
        <w:jc w:val="both"/>
        <w:rPr>
          <w:rFonts w:ascii="Times New Roman" w:hAnsi="Times New Roman"/>
          <w:color w:val="222222"/>
          <w:sz w:val="20"/>
          <w:szCs w:val="20"/>
          <w:lang w:eastAsia="hu-HU"/>
        </w:rPr>
      </w:pPr>
      <w:bookmarkStart w:id="82" w:name="pr551"/>
      <w:bookmarkStart w:id="83" w:name="pr552"/>
      <w:bookmarkStart w:id="84" w:name="pr553"/>
      <w:bookmarkStart w:id="85" w:name="pr554"/>
      <w:bookmarkStart w:id="86" w:name="pr555"/>
      <w:bookmarkStart w:id="87" w:name="pr556"/>
      <w:bookmarkEnd w:id="82"/>
      <w:bookmarkEnd w:id="83"/>
      <w:bookmarkEnd w:id="84"/>
      <w:bookmarkEnd w:id="85"/>
      <w:bookmarkEnd w:id="86"/>
      <w:bookmarkEnd w:id="87"/>
      <w:r>
        <w:rPr>
          <w:rFonts w:ascii="Times New Roman" w:hAnsi="Times New Roman"/>
          <w:color w:val="222222"/>
          <w:sz w:val="20"/>
          <w:szCs w:val="20"/>
          <w:lang w:eastAsia="hu-HU"/>
        </w:rPr>
        <w:t xml:space="preserve">1. </w:t>
      </w:r>
      <w:r w:rsidR="00C52B57">
        <w:rPr>
          <w:rFonts w:ascii="Times New Roman" w:hAnsi="Times New Roman"/>
          <w:color w:val="222222"/>
          <w:sz w:val="20"/>
          <w:szCs w:val="20"/>
          <w:lang w:eastAsia="hu-HU"/>
        </w:rPr>
        <w:t xml:space="preserve">ML1: </w:t>
      </w:r>
      <w:r w:rsidR="007B6109" w:rsidRPr="002843C5">
        <w:rPr>
          <w:rFonts w:ascii="Times New Roman" w:hAnsi="Times New Roman"/>
          <w:color w:val="222222"/>
          <w:sz w:val="20"/>
          <w:szCs w:val="20"/>
          <w:lang w:eastAsia="hu-HU"/>
        </w:rPr>
        <w:t>Sima csövű fegyverek 20 mm-nél kisebb kaliberrel, más kézifegyverek és automata fegyverek 12,7 mm (0,50 hüvelyk/inch) vagy kisebb kaliberrel és tartozékok a következők szerint, és a kifejezetten azokhoz tervezett részegységek</w:t>
      </w:r>
    </w:p>
    <w:p w14:paraId="3F5BBF6F" w14:textId="00E9E9B1" w:rsidR="007B6109" w:rsidRPr="002843C5" w:rsidRDefault="00C55136" w:rsidP="006F1B5F">
      <w:pPr>
        <w:shd w:val="clear" w:color="auto" w:fill="FFFFFF"/>
        <w:spacing w:before="180" w:after="0" w:line="240" w:lineRule="auto"/>
        <w:ind w:left="150" w:right="150" w:firstLine="240"/>
        <w:jc w:val="both"/>
        <w:rPr>
          <w:rFonts w:ascii="Times New Roman" w:hAnsi="Times New Roman"/>
          <w:color w:val="222222"/>
          <w:sz w:val="20"/>
          <w:szCs w:val="20"/>
          <w:lang w:eastAsia="hu-HU"/>
        </w:rPr>
      </w:pPr>
      <w:bookmarkStart w:id="88" w:name="pr557"/>
      <w:bookmarkStart w:id="89" w:name="pr558"/>
      <w:bookmarkStart w:id="90" w:name="pr559"/>
      <w:bookmarkStart w:id="91" w:name="pr560"/>
      <w:bookmarkStart w:id="92" w:name="pr561"/>
      <w:bookmarkStart w:id="93" w:name="pr562"/>
      <w:bookmarkStart w:id="94" w:name="pr563"/>
      <w:bookmarkStart w:id="95" w:name="pr564"/>
      <w:bookmarkStart w:id="96" w:name="pr565"/>
      <w:bookmarkStart w:id="97" w:name="pr566"/>
      <w:bookmarkStart w:id="98" w:name="pr567"/>
      <w:bookmarkStart w:id="99" w:name="pr568"/>
      <w:bookmarkStart w:id="100" w:name="pr569"/>
      <w:bookmarkStart w:id="101" w:name="pr570"/>
      <w:bookmarkStart w:id="102" w:name="pr571"/>
      <w:bookmarkStart w:id="103" w:name="pr572"/>
      <w:bookmarkStart w:id="104" w:name="pr573"/>
      <w:bookmarkStart w:id="105" w:name="pr574"/>
      <w:bookmarkStart w:id="106" w:name="pr575"/>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Pr>
          <w:rFonts w:ascii="Times New Roman" w:hAnsi="Times New Roman"/>
          <w:color w:val="222222"/>
          <w:sz w:val="20"/>
          <w:szCs w:val="20"/>
          <w:lang w:eastAsia="hu-HU"/>
        </w:rPr>
        <w:t xml:space="preserve">2. </w:t>
      </w:r>
      <w:r w:rsidR="00C52B57">
        <w:rPr>
          <w:rFonts w:ascii="Times New Roman" w:hAnsi="Times New Roman"/>
          <w:color w:val="222222"/>
          <w:sz w:val="20"/>
          <w:szCs w:val="20"/>
          <w:lang w:eastAsia="hu-HU"/>
        </w:rPr>
        <w:t xml:space="preserve">ML2: </w:t>
      </w:r>
      <w:r w:rsidR="007B6109" w:rsidRPr="002843C5">
        <w:rPr>
          <w:rFonts w:ascii="Times New Roman" w:hAnsi="Times New Roman"/>
          <w:color w:val="222222"/>
          <w:sz w:val="20"/>
          <w:szCs w:val="20"/>
          <w:lang w:eastAsia="hu-HU"/>
        </w:rPr>
        <w:t>20 mm és ennél nagyobb kaliberű sima csövű fegyverek, más fegyverek és fegyverzetek 12,7 mm-nél (0,5 hüvelyk/inch) nagyobb kaliberrel, tűzvetők és tartozékok, és az azokhoz tervezett különleges részegységek</w:t>
      </w:r>
    </w:p>
    <w:p w14:paraId="3DCBCB88" w14:textId="28B6E8F8" w:rsidR="007B6109" w:rsidRPr="002843C5" w:rsidRDefault="00C55136" w:rsidP="00927DA7">
      <w:pPr>
        <w:shd w:val="clear" w:color="auto" w:fill="FFFFFF"/>
        <w:spacing w:before="180" w:after="0" w:line="240" w:lineRule="auto"/>
        <w:ind w:left="150" w:right="150" w:firstLine="240"/>
        <w:jc w:val="both"/>
        <w:rPr>
          <w:rFonts w:ascii="Times New Roman" w:hAnsi="Times New Roman"/>
          <w:color w:val="222222"/>
          <w:sz w:val="20"/>
          <w:szCs w:val="20"/>
          <w:lang w:eastAsia="hu-HU"/>
        </w:rPr>
      </w:pPr>
      <w:bookmarkStart w:id="107" w:name="pr576"/>
      <w:bookmarkStart w:id="108" w:name="pr577"/>
      <w:bookmarkStart w:id="109" w:name="pr578"/>
      <w:bookmarkStart w:id="110" w:name="pr579"/>
      <w:bookmarkStart w:id="111" w:name="pr580"/>
      <w:bookmarkStart w:id="112" w:name="pr581"/>
      <w:bookmarkStart w:id="113" w:name="pr582"/>
      <w:bookmarkStart w:id="114" w:name="pr583"/>
      <w:bookmarkStart w:id="115" w:name="pr584"/>
      <w:bookmarkStart w:id="116" w:name="pr585"/>
      <w:bookmarkStart w:id="117" w:name="pr586"/>
      <w:bookmarkStart w:id="118" w:name="pr587"/>
      <w:bookmarkStart w:id="119" w:name="pr588"/>
      <w:bookmarkStart w:id="120" w:name="pr589"/>
      <w:bookmarkStart w:id="121" w:name="pr590"/>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Pr>
          <w:rFonts w:ascii="Times New Roman" w:hAnsi="Times New Roman"/>
          <w:color w:val="222222"/>
          <w:sz w:val="20"/>
          <w:szCs w:val="20"/>
          <w:lang w:eastAsia="hu-HU"/>
        </w:rPr>
        <w:t xml:space="preserve">3. </w:t>
      </w:r>
      <w:r w:rsidR="00C52B57">
        <w:rPr>
          <w:rFonts w:ascii="Times New Roman" w:hAnsi="Times New Roman"/>
          <w:color w:val="222222"/>
          <w:sz w:val="20"/>
          <w:szCs w:val="20"/>
          <w:lang w:eastAsia="hu-HU"/>
        </w:rPr>
        <w:t xml:space="preserve">ML3: </w:t>
      </w:r>
      <w:r w:rsidR="007B6109" w:rsidRPr="002843C5">
        <w:rPr>
          <w:rFonts w:ascii="Times New Roman" w:hAnsi="Times New Roman"/>
          <w:color w:val="222222"/>
          <w:sz w:val="20"/>
          <w:szCs w:val="20"/>
          <w:lang w:eastAsia="hu-HU"/>
        </w:rPr>
        <w:t xml:space="preserve">Lőszerek és mechanikus gyújtószerkezetek, és az azokhoz tervezett különleges részegységek </w:t>
      </w:r>
      <w:bookmarkStart w:id="122" w:name="pr591"/>
      <w:bookmarkStart w:id="123" w:name="pr592"/>
      <w:bookmarkStart w:id="124" w:name="pr593"/>
      <w:bookmarkStart w:id="125" w:name="pr594"/>
      <w:bookmarkStart w:id="126" w:name="pr595"/>
      <w:bookmarkStart w:id="127" w:name="pr596"/>
      <w:bookmarkStart w:id="128" w:name="pr597"/>
      <w:bookmarkStart w:id="129" w:name="pr598"/>
      <w:bookmarkStart w:id="130" w:name="pr600"/>
      <w:bookmarkStart w:id="131" w:name="pr601"/>
      <w:bookmarkStart w:id="132" w:name="pr602"/>
      <w:bookmarkStart w:id="133" w:name="pr603"/>
      <w:bookmarkStart w:id="134" w:name="pr604"/>
      <w:bookmarkStart w:id="135" w:name="pr605"/>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14:paraId="4E4C01D0" w14:textId="0C143862" w:rsidR="007B6109" w:rsidRPr="002843C5" w:rsidRDefault="00C55136" w:rsidP="006F1B5F">
      <w:pPr>
        <w:shd w:val="clear" w:color="auto" w:fill="FFFFFF"/>
        <w:spacing w:before="180" w:after="0" w:line="240" w:lineRule="auto"/>
        <w:ind w:left="150" w:right="150" w:firstLine="240"/>
        <w:jc w:val="both"/>
        <w:rPr>
          <w:rFonts w:ascii="Times New Roman" w:hAnsi="Times New Roman"/>
          <w:color w:val="222222"/>
          <w:sz w:val="20"/>
          <w:szCs w:val="20"/>
          <w:lang w:eastAsia="hu-HU"/>
        </w:rPr>
      </w:pPr>
      <w:bookmarkStart w:id="136" w:name="pr606"/>
      <w:bookmarkEnd w:id="136"/>
      <w:r>
        <w:rPr>
          <w:rFonts w:ascii="Times New Roman" w:hAnsi="Times New Roman"/>
          <w:color w:val="222222"/>
          <w:sz w:val="20"/>
          <w:szCs w:val="20"/>
          <w:lang w:eastAsia="hu-HU"/>
        </w:rPr>
        <w:t xml:space="preserve">4. </w:t>
      </w:r>
      <w:r w:rsidR="00C52B57">
        <w:rPr>
          <w:rFonts w:ascii="Times New Roman" w:hAnsi="Times New Roman"/>
          <w:color w:val="222222"/>
          <w:sz w:val="20"/>
          <w:szCs w:val="20"/>
          <w:lang w:eastAsia="hu-HU"/>
        </w:rPr>
        <w:t xml:space="preserve">ML 4: </w:t>
      </w:r>
      <w:r w:rsidR="007B6109" w:rsidRPr="002843C5">
        <w:rPr>
          <w:rFonts w:ascii="Times New Roman" w:hAnsi="Times New Roman"/>
          <w:color w:val="222222"/>
          <w:sz w:val="20"/>
          <w:szCs w:val="20"/>
          <w:lang w:eastAsia="hu-HU"/>
        </w:rPr>
        <w:t>Bombák, torpedók, nem irányított és irányított rakéták, más robbanó eszközök és töltetek, valamint a hozzájuk tartozó eszközök és részegységek a következő felsorolás szerint, továbbá a kifejezetten azokhoz tervezett alkatrészek</w:t>
      </w:r>
    </w:p>
    <w:p w14:paraId="54EE677F" w14:textId="7EC3AEC0" w:rsidR="007B6109" w:rsidRPr="002843C5" w:rsidRDefault="00C55136" w:rsidP="00927DA7">
      <w:pPr>
        <w:shd w:val="clear" w:color="auto" w:fill="FFFFFF"/>
        <w:spacing w:before="180" w:after="0" w:line="240" w:lineRule="auto"/>
        <w:ind w:left="150" w:right="150" w:firstLine="240"/>
        <w:jc w:val="both"/>
        <w:rPr>
          <w:rFonts w:ascii="Times New Roman" w:hAnsi="Times New Roman"/>
          <w:color w:val="222222"/>
          <w:sz w:val="20"/>
          <w:szCs w:val="20"/>
          <w:lang w:eastAsia="hu-HU"/>
        </w:rPr>
      </w:pPr>
      <w:bookmarkStart w:id="137" w:name="pr607"/>
      <w:bookmarkEnd w:id="137"/>
      <w:r>
        <w:rPr>
          <w:rFonts w:ascii="Times New Roman" w:hAnsi="Times New Roman"/>
          <w:color w:val="222222"/>
          <w:sz w:val="20"/>
          <w:szCs w:val="20"/>
          <w:lang w:eastAsia="hu-HU"/>
        </w:rPr>
        <w:t xml:space="preserve">5. </w:t>
      </w:r>
      <w:bookmarkStart w:id="138" w:name="pr608"/>
      <w:bookmarkStart w:id="139" w:name="pr609"/>
      <w:bookmarkStart w:id="140" w:name="pr610"/>
      <w:bookmarkStart w:id="141" w:name="pr611"/>
      <w:bookmarkStart w:id="142" w:name="pr612"/>
      <w:bookmarkStart w:id="143" w:name="pr613"/>
      <w:bookmarkStart w:id="144" w:name="pr614"/>
      <w:bookmarkStart w:id="145" w:name="pr615"/>
      <w:bookmarkStart w:id="146" w:name="pr616"/>
      <w:bookmarkStart w:id="147" w:name="pr617"/>
      <w:bookmarkStart w:id="148" w:name="pr618"/>
      <w:bookmarkStart w:id="149" w:name="pr619"/>
      <w:bookmarkStart w:id="150" w:name="pr620"/>
      <w:bookmarkStart w:id="151" w:name="pr621"/>
      <w:bookmarkStart w:id="152" w:name="pr622"/>
      <w:bookmarkStart w:id="153" w:name="pr623"/>
      <w:bookmarkStart w:id="154" w:name="pr624"/>
      <w:bookmarkStart w:id="155" w:name="pr625"/>
      <w:bookmarkStart w:id="156" w:name="pr626"/>
      <w:bookmarkStart w:id="157" w:name="pr627"/>
      <w:bookmarkStart w:id="158" w:name="pr628"/>
      <w:bookmarkStart w:id="159" w:name="pr629"/>
      <w:bookmarkStart w:id="160" w:name="pr630"/>
      <w:bookmarkStart w:id="161" w:name="pr631"/>
      <w:bookmarkStart w:id="162" w:name="pr632"/>
      <w:bookmarkStart w:id="163" w:name="pr633"/>
      <w:bookmarkStart w:id="164" w:name="pr634"/>
      <w:bookmarkStart w:id="165" w:name="pr635"/>
      <w:bookmarkStart w:id="166" w:name="pr636"/>
      <w:bookmarkStart w:id="167" w:name="pr637"/>
      <w:bookmarkStart w:id="168" w:name="pr638"/>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00C52B57">
        <w:rPr>
          <w:rFonts w:ascii="Times New Roman" w:hAnsi="Times New Roman"/>
          <w:color w:val="222222"/>
          <w:sz w:val="20"/>
          <w:szCs w:val="20"/>
          <w:lang w:eastAsia="hu-HU"/>
        </w:rPr>
        <w:t xml:space="preserve">ML5: </w:t>
      </w:r>
      <w:r w:rsidR="007B6109" w:rsidRPr="002843C5">
        <w:rPr>
          <w:rFonts w:ascii="Times New Roman" w:hAnsi="Times New Roman"/>
          <w:color w:val="222222"/>
          <w:sz w:val="20"/>
          <w:szCs w:val="20"/>
          <w:lang w:eastAsia="hu-HU"/>
        </w:rPr>
        <w:t xml:space="preserve">Kifejezetten katonai célra terveztt tűzvezető, és kapcsolódó készültségi és riasztó eszközök, továbbá a kapcsolódó rendszerek, teszt és illesztő és ellentevékenység berendezései és a kifejezetten azokhoz tervezett részegységek és szerelvények </w:t>
      </w:r>
      <w:bookmarkStart w:id="169" w:name="pr639"/>
      <w:bookmarkStart w:id="170" w:name="pr640"/>
      <w:bookmarkStart w:id="171" w:name="pr641"/>
      <w:bookmarkStart w:id="172" w:name="pr642"/>
      <w:bookmarkStart w:id="173" w:name="pr643"/>
      <w:bookmarkStart w:id="174" w:name="pr644"/>
      <w:bookmarkStart w:id="175" w:name="pr645"/>
      <w:bookmarkEnd w:id="169"/>
      <w:bookmarkEnd w:id="170"/>
      <w:bookmarkEnd w:id="171"/>
      <w:bookmarkEnd w:id="172"/>
      <w:bookmarkEnd w:id="173"/>
      <w:bookmarkEnd w:id="174"/>
      <w:bookmarkEnd w:id="175"/>
    </w:p>
    <w:p w14:paraId="5905524B" w14:textId="3413E536" w:rsidR="00C55136" w:rsidRDefault="00C55136" w:rsidP="00927DA7">
      <w:pPr>
        <w:shd w:val="clear" w:color="auto" w:fill="FFFFFF"/>
        <w:spacing w:before="180" w:after="0" w:line="240" w:lineRule="auto"/>
        <w:ind w:left="150" w:right="150" w:firstLine="240"/>
        <w:jc w:val="both"/>
        <w:rPr>
          <w:rFonts w:ascii="Times New Roman" w:hAnsi="Times New Roman"/>
          <w:color w:val="222222"/>
          <w:sz w:val="20"/>
          <w:szCs w:val="20"/>
          <w:lang w:eastAsia="hu-HU"/>
        </w:rPr>
      </w:pPr>
      <w:bookmarkStart w:id="176" w:name="pr646"/>
      <w:bookmarkEnd w:id="176"/>
      <w:r>
        <w:rPr>
          <w:rFonts w:ascii="Times New Roman" w:hAnsi="Times New Roman"/>
          <w:color w:val="222222"/>
          <w:sz w:val="20"/>
          <w:szCs w:val="20"/>
          <w:lang w:eastAsia="hu-HU"/>
        </w:rPr>
        <w:t xml:space="preserve">6. </w:t>
      </w:r>
      <w:r w:rsidR="00C52B57">
        <w:rPr>
          <w:rFonts w:ascii="Times New Roman" w:hAnsi="Times New Roman"/>
          <w:color w:val="222222"/>
          <w:sz w:val="20"/>
          <w:szCs w:val="20"/>
          <w:lang w:eastAsia="hu-HU"/>
        </w:rPr>
        <w:t xml:space="preserve">ML 6: </w:t>
      </w:r>
      <w:r w:rsidR="007B6109" w:rsidRPr="002843C5">
        <w:rPr>
          <w:rFonts w:ascii="Times New Roman" w:hAnsi="Times New Roman"/>
          <w:color w:val="222222"/>
          <w:sz w:val="20"/>
          <w:szCs w:val="20"/>
          <w:lang w:eastAsia="hu-HU"/>
        </w:rPr>
        <w:t>Szárazföldi járművek és részegységeik</w:t>
      </w:r>
    </w:p>
    <w:p w14:paraId="3C32FB50" w14:textId="7A4D2899" w:rsidR="00C55136" w:rsidRDefault="00C55136" w:rsidP="00927DA7">
      <w:pPr>
        <w:shd w:val="clear" w:color="auto" w:fill="FFFFFF"/>
        <w:spacing w:before="180" w:after="0" w:line="240" w:lineRule="auto"/>
        <w:ind w:left="150" w:right="150" w:firstLine="240"/>
        <w:jc w:val="both"/>
        <w:rPr>
          <w:rFonts w:ascii="Times New Roman" w:hAnsi="Times New Roman"/>
          <w:color w:val="222222"/>
          <w:sz w:val="20"/>
          <w:szCs w:val="20"/>
          <w:lang w:eastAsia="hu-HU"/>
        </w:rPr>
      </w:pPr>
      <w:r>
        <w:rPr>
          <w:rFonts w:ascii="Times New Roman" w:hAnsi="Times New Roman"/>
          <w:color w:val="222222"/>
          <w:sz w:val="20"/>
          <w:szCs w:val="20"/>
          <w:lang w:eastAsia="hu-HU"/>
        </w:rPr>
        <w:t>7.</w:t>
      </w:r>
      <w:bookmarkStart w:id="177" w:name="pr647"/>
      <w:bookmarkStart w:id="178" w:name="pr648"/>
      <w:bookmarkStart w:id="179" w:name="pr649"/>
      <w:bookmarkStart w:id="180" w:name="pr650"/>
      <w:bookmarkStart w:id="181" w:name="pr651"/>
      <w:bookmarkStart w:id="182" w:name="pr652"/>
      <w:bookmarkStart w:id="183" w:name="pr653"/>
      <w:bookmarkStart w:id="184" w:name="pr654"/>
      <w:bookmarkStart w:id="185" w:name="pr655"/>
      <w:bookmarkStart w:id="186" w:name="pr656"/>
      <w:bookmarkStart w:id="187" w:name="pr657"/>
      <w:bookmarkStart w:id="188" w:name="pr658"/>
      <w:bookmarkStart w:id="189" w:name="pr659"/>
      <w:bookmarkStart w:id="190" w:name="pr660"/>
      <w:bookmarkStart w:id="191" w:name="pr661"/>
      <w:bookmarkStart w:id="192" w:name="pr662"/>
      <w:bookmarkStart w:id="193" w:name="pr663"/>
      <w:bookmarkStart w:id="194" w:name="pr664"/>
      <w:bookmarkStart w:id="195" w:name="pr665"/>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r>
        <w:rPr>
          <w:rFonts w:ascii="Times New Roman" w:hAnsi="Times New Roman"/>
          <w:color w:val="222222"/>
          <w:sz w:val="20"/>
          <w:szCs w:val="20"/>
          <w:lang w:eastAsia="hu-HU"/>
        </w:rPr>
        <w:t xml:space="preserve"> </w:t>
      </w:r>
      <w:bookmarkStart w:id="196" w:name="pr666"/>
      <w:bookmarkStart w:id="197" w:name="pr667"/>
      <w:bookmarkStart w:id="198" w:name="pr668"/>
      <w:bookmarkEnd w:id="196"/>
      <w:bookmarkEnd w:id="197"/>
      <w:bookmarkEnd w:id="198"/>
      <w:r w:rsidR="00C52B57">
        <w:rPr>
          <w:rFonts w:ascii="Times New Roman" w:hAnsi="Times New Roman"/>
          <w:color w:val="222222"/>
          <w:sz w:val="20"/>
          <w:szCs w:val="20"/>
          <w:lang w:eastAsia="hu-HU"/>
        </w:rPr>
        <w:t xml:space="preserve">ML 7: </w:t>
      </w:r>
      <w:r w:rsidR="007B6109" w:rsidRPr="002843C5">
        <w:rPr>
          <w:rFonts w:ascii="Times New Roman" w:hAnsi="Times New Roman"/>
          <w:color w:val="222222"/>
          <w:sz w:val="20"/>
          <w:szCs w:val="20"/>
          <w:lang w:eastAsia="hu-HU"/>
        </w:rPr>
        <w:t>Vegyi vagy biológiai mérgező harcanyagok, „tömegoszlató harcanyagok”, radioaktív anyagok, kapcsolódó berendezések, összetevők</w:t>
      </w:r>
      <w:r>
        <w:rPr>
          <w:rFonts w:ascii="Times New Roman" w:hAnsi="Times New Roman"/>
          <w:color w:val="222222"/>
          <w:sz w:val="20"/>
          <w:szCs w:val="20"/>
          <w:lang w:eastAsia="hu-HU"/>
        </w:rPr>
        <w:t xml:space="preserve"> </w:t>
      </w:r>
      <w:r w:rsidR="007B6109" w:rsidRPr="002843C5">
        <w:rPr>
          <w:rFonts w:ascii="Times New Roman" w:hAnsi="Times New Roman"/>
          <w:color w:val="222222"/>
          <w:sz w:val="20"/>
          <w:szCs w:val="20"/>
          <w:lang w:eastAsia="hu-HU"/>
        </w:rPr>
        <w:t>és anyagok</w:t>
      </w:r>
    </w:p>
    <w:p w14:paraId="0ADFED67" w14:textId="7D1B6991" w:rsidR="007B6109" w:rsidRPr="002843C5" w:rsidRDefault="00C55136" w:rsidP="006F1B5F">
      <w:pPr>
        <w:shd w:val="clear" w:color="auto" w:fill="FFFFFF"/>
        <w:spacing w:before="180" w:after="0" w:line="240" w:lineRule="auto"/>
        <w:ind w:left="150" w:right="150" w:firstLine="240"/>
        <w:jc w:val="both"/>
        <w:rPr>
          <w:rFonts w:ascii="Times New Roman" w:hAnsi="Times New Roman"/>
          <w:color w:val="222222"/>
          <w:sz w:val="20"/>
          <w:szCs w:val="20"/>
          <w:lang w:eastAsia="hu-HU"/>
        </w:rPr>
      </w:pPr>
      <w:bookmarkStart w:id="199" w:name="pr669"/>
      <w:bookmarkStart w:id="200" w:name="pr670"/>
      <w:bookmarkStart w:id="201" w:name="pr671"/>
      <w:bookmarkStart w:id="202" w:name="pr672"/>
      <w:bookmarkStart w:id="203" w:name="pr673"/>
      <w:bookmarkStart w:id="204" w:name="pr674"/>
      <w:bookmarkStart w:id="205" w:name="pr675"/>
      <w:bookmarkStart w:id="206" w:name="pr676"/>
      <w:bookmarkStart w:id="207" w:name="pr677"/>
      <w:bookmarkStart w:id="208" w:name="pr678"/>
      <w:bookmarkStart w:id="209" w:name="pr679"/>
      <w:bookmarkStart w:id="210" w:name="pr680"/>
      <w:bookmarkStart w:id="211" w:name="pr681"/>
      <w:bookmarkStart w:id="212" w:name="pr682"/>
      <w:bookmarkStart w:id="213" w:name="pr683"/>
      <w:bookmarkStart w:id="214" w:name="pr684"/>
      <w:bookmarkStart w:id="215" w:name="pr685"/>
      <w:bookmarkStart w:id="216" w:name="pr686"/>
      <w:bookmarkStart w:id="217" w:name="pr687"/>
      <w:bookmarkStart w:id="218" w:name="pr688"/>
      <w:bookmarkStart w:id="219" w:name="pr689"/>
      <w:bookmarkStart w:id="220" w:name="pr690"/>
      <w:bookmarkStart w:id="221" w:name="pr691"/>
      <w:bookmarkStart w:id="222" w:name="pr692"/>
      <w:bookmarkStart w:id="223" w:name="pr693"/>
      <w:bookmarkStart w:id="224" w:name="pr694"/>
      <w:bookmarkStart w:id="225" w:name="pr695"/>
      <w:bookmarkStart w:id="226" w:name="pr696"/>
      <w:bookmarkStart w:id="227" w:name="pr697"/>
      <w:bookmarkStart w:id="228" w:name="pr698"/>
      <w:bookmarkStart w:id="229" w:name="pr699"/>
      <w:bookmarkStart w:id="230" w:name="pr700"/>
      <w:bookmarkStart w:id="231" w:name="pr701"/>
      <w:bookmarkStart w:id="232" w:name="pr702"/>
      <w:bookmarkStart w:id="233" w:name="pr703"/>
      <w:bookmarkStart w:id="234" w:name="pr704"/>
      <w:bookmarkStart w:id="235" w:name="pr705"/>
      <w:bookmarkStart w:id="236" w:name="pr706"/>
      <w:bookmarkStart w:id="237" w:name="pr707"/>
      <w:bookmarkStart w:id="238" w:name="pr708"/>
      <w:bookmarkStart w:id="239" w:name="pr709"/>
      <w:bookmarkStart w:id="240" w:name="pr710"/>
      <w:bookmarkStart w:id="241" w:name="pr711"/>
      <w:bookmarkStart w:id="242" w:name="pr712"/>
      <w:bookmarkStart w:id="243" w:name="pr713"/>
      <w:bookmarkStart w:id="244" w:name="pr714"/>
      <w:bookmarkStart w:id="245" w:name="pr715"/>
      <w:bookmarkStart w:id="246" w:name="pr716"/>
      <w:bookmarkStart w:id="247" w:name="pr717"/>
      <w:bookmarkStart w:id="248" w:name="pr718"/>
      <w:bookmarkStart w:id="249" w:name="pr719"/>
      <w:bookmarkStart w:id="250" w:name="pr720"/>
      <w:bookmarkStart w:id="251" w:name="pr721"/>
      <w:bookmarkStart w:id="252" w:name="pr722"/>
      <w:bookmarkStart w:id="253" w:name="pr723"/>
      <w:bookmarkStart w:id="254" w:name="pr724"/>
      <w:bookmarkStart w:id="255" w:name="pr725"/>
      <w:bookmarkStart w:id="256" w:name="pr726"/>
      <w:bookmarkStart w:id="257" w:name="pr727"/>
      <w:bookmarkStart w:id="258" w:name="pr728"/>
      <w:bookmarkStart w:id="259" w:name="pr729"/>
      <w:bookmarkStart w:id="260" w:name="pr730"/>
      <w:bookmarkStart w:id="261" w:name="pr731"/>
      <w:bookmarkStart w:id="262" w:name="pr732"/>
      <w:bookmarkStart w:id="263" w:name="pr733"/>
      <w:bookmarkStart w:id="264" w:name="pr734"/>
      <w:bookmarkStart w:id="265" w:name="pr735"/>
      <w:bookmarkStart w:id="266" w:name="pr736"/>
      <w:bookmarkStart w:id="267" w:name="pr737"/>
      <w:bookmarkStart w:id="268" w:name="pr738"/>
      <w:bookmarkStart w:id="269" w:name="pr739"/>
      <w:bookmarkStart w:id="270" w:name="pr740"/>
      <w:bookmarkStart w:id="271" w:name="pr741"/>
      <w:bookmarkStart w:id="272" w:name="pr742"/>
      <w:bookmarkStart w:id="273" w:name="pr743"/>
      <w:bookmarkStart w:id="274" w:name="pr744"/>
      <w:bookmarkStart w:id="275" w:name="pr745"/>
      <w:bookmarkStart w:id="276" w:name="pr746"/>
      <w:bookmarkStart w:id="277" w:name="pr747"/>
      <w:bookmarkStart w:id="278" w:name="pr748"/>
      <w:bookmarkStart w:id="279" w:name="pr749"/>
      <w:bookmarkStart w:id="280" w:name="pr750"/>
      <w:bookmarkStart w:id="281" w:name="pr751"/>
      <w:bookmarkStart w:id="282" w:name="pr752"/>
      <w:bookmarkStart w:id="283" w:name="pr753"/>
      <w:bookmarkStart w:id="284" w:name="pr754"/>
      <w:bookmarkStart w:id="285" w:name="pr755"/>
      <w:bookmarkStart w:id="286" w:name="pr756"/>
      <w:bookmarkStart w:id="287" w:name="pr757"/>
      <w:bookmarkStart w:id="288" w:name="pr758"/>
      <w:bookmarkStart w:id="289" w:name="pr759"/>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rPr>
          <w:rFonts w:ascii="Times New Roman" w:hAnsi="Times New Roman"/>
          <w:color w:val="222222"/>
          <w:sz w:val="20"/>
          <w:szCs w:val="20"/>
          <w:lang w:eastAsia="hu-HU"/>
        </w:rPr>
        <w:t xml:space="preserve">8. </w:t>
      </w:r>
      <w:bookmarkStart w:id="290" w:name="pr760"/>
      <w:bookmarkStart w:id="291" w:name="pr761"/>
      <w:bookmarkStart w:id="292" w:name="pr762"/>
      <w:bookmarkEnd w:id="290"/>
      <w:bookmarkEnd w:id="291"/>
      <w:bookmarkEnd w:id="292"/>
      <w:r w:rsidR="00C52B57">
        <w:rPr>
          <w:rFonts w:ascii="Times New Roman" w:hAnsi="Times New Roman"/>
          <w:color w:val="222222"/>
          <w:sz w:val="20"/>
          <w:szCs w:val="20"/>
          <w:lang w:eastAsia="hu-HU"/>
        </w:rPr>
        <w:t xml:space="preserve">ML 8: </w:t>
      </w:r>
      <w:r w:rsidR="007B6109" w:rsidRPr="002843C5">
        <w:rPr>
          <w:rFonts w:ascii="Times New Roman" w:hAnsi="Times New Roman"/>
          <w:color w:val="222222"/>
          <w:sz w:val="20"/>
          <w:szCs w:val="20"/>
          <w:lang w:eastAsia="hu-HU"/>
        </w:rPr>
        <w:t>„Energiahordozó anyagok” és kapcsolódó összetevők</w:t>
      </w:r>
    </w:p>
    <w:p w14:paraId="4BA34AE1" w14:textId="15992B00" w:rsidR="007B6109" w:rsidRPr="002843C5" w:rsidRDefault="00C55136" w:rsidP="006F1B5F">
      <w:pPr>
        <w:shd w:val="clear" w:color="auto" w:fill="FFFFFF"/>
        <w:spacing w:before="180" w:after="0" w:line="240" w:lineRule="auto"/>
        <w:ind w:left="150" w:right="150" w:firstLine="240"/>
        <w:jc w:val="both"/>
        <w:rPr>
          <w:rFonts w:ascii="Times New Roman" w:hAnsi="Times New Roman"/>
          <w:color w:val="222222"/>
          <w:sz w:val="20"/>
          <w:szCs w:val="20"/>
          <w:lang w:eastAsia="hu-HU"/>
        </w:rPr>
      </w:pPr>
      <w:bookmarkStart w:id="293" w:name="pr763"/>
      <w:bookmarkStart w:id="294" w:name="pr764"/>
      <w:bookmarkStart w:id="295" w:name="pr765"/>
      <w:bookmarkStart w:id="296" w:name="pr766"/>
      <w:bookmarkStart w:id="297" w:name="pr767"/>
      <w:bookmarkStart w:id="298" w:name="pr768"/>
      <w:bookmarkStart w:id="299" w:name="pr769"/>
      <w:bookmarkStart w:id="300" w:name="pr770"/>
      <w:bookmarkStart w:id="301" w:name="pr771"/>
      <w:bookmarkStart w:id="302" w:name="pr772"/>
      <w:bookmarkStart w:id="303" w:name="pr773"/>
      <w:bookmarkStart w:id="304" w:name="pr774"/>
      <w:bookmarkStart w:id="305" w:name="pr775"/>
      <w:bookmarkStart w:id="306" w:name="pr776"/>
      <w:bookmarkStart w:id="307" w:name="pr777"/>
      <w:bookmarkStart w:id="308" w:name="pr778"/>
      <w:bookmarkStart w:id="309" w:name="pr779"/>
      <w:bookmarkStart w:id="310" w:name="pr780"/>
      <w:bookmarkStart w:id="311" w:name="pr781"/>
      <w:bookmarkStart w:id="312" w:name="pr782"/>
      <w:bookmarkStart w:id="313" w:name="pr783"/>
      <w:bookmarkStart w:id="314" w:name="pr784"/>
      <w:bookmarkStart w:id="315" w:name="pr785"/>
      <w:bookmarkStart w:id="316" w:name="pr786"/>
      <w:bookmarkStart w:id="317" w:name="pr787"/>
      <w:bookmarkStart w:id="318" w:name="pr788"/>
      <w:bookmarkStart w:id="319" w:name="pr789"/>
      <w:bookmarkStart w:id="320" w:name="pr790"/>
      <w:bookmarkStart w:id="321" w:name="pr791"/>
      <w:bookmarkStart w:id="322" w:name="pr792"/>
      <w:bookmarkStart w:id="323" w:name="pr793"/>
      <w:bookmarkStart w:id="324" w:name="pr794"/>
      <w:bookmarkStart w:id="325" w:name="pr795"/>
      <w:bookmarkStart w:id="326" w:name="pr796"/>
      <w:bookmarkStart w:id="327" w:name="pr797"/>
      <w:bookmarkStart w:id="328" w:name="pr798"/>
      <w:bookmarkStart w:id="329" w:name="pr799"/>
      <w:bookmarkStart w:id="330" w:name="pr800"/>
      <w:bookmarkStart w:id="331" w:name="pr801"/>
      <w:bookmarkStart w:id="332" w:name="pr802"/>
      <w:bookmarkStart w:id="333" w:name="pr803"/>
      <w:bookmarkStart w:id="334" w:name="pr804"/>
      <w:bookmarkStart w:id="335" w:name="pr805"/>
      <w:bookmarkStart w:id="336" w:name="pr806"/>
      <w:bookmarkStart w:id="337" w:name="pr807"/>
      <w:bookmarkStart w:id="338" w:name="pr808"/>
      <w:bookmarkStart w:id="339" w:name="pr809"/>
      <w:bookmarkStart w:id="340" w:name="pr810"/>
      <w:bookmarkStart w:id="341" w:name="pr811"/>
      <w:bookmarkStart w:id="342" w:name="pr812"/>
      <w:bookmarkStart w:id="343" w:name="pr813"/>
      <w:bookmarkStart w:id="344" w:name="pr814"/>
      <w:bookmarkStart w:id="345" w:name="pr815"/>
      <w:bookmarkStart w:id="346" w:name="pr816"/>
      <w:bookmarkStart w:id="347" w:name="pr817"/>
      <w:bookmarkStart w:id="348" w:name="pr818"/>
      <w:bookmarkStart w:id="349" w:name="pr819"/>
      <w:bookmarkStart w:id="350" w:name="pr820"/>
      <w:bookmarkStart w:id="351" w:name="pr821"/>
      <w:bookmarkStart w:id="352" w:name="pr822"/>
      <w:bookmarkStart w:id="353" w:name="pr823"/>
      <w:bookmarkStart w:id="354" w:name="pr824"/>
      <w:bookmarkStart w:id="355" w:name="pr825"/>
      <w:bookmarkStart w:id="356" w:name="pr826"/>
      <w:bookmarkStart w:id="357" w:name="pr827"/>
      <w:bookmarkStart w:id="358" w:name="pr828"/>
      <w:bookmarkStart w:id="359" w:name="pr829"/>
      <w:bookmarkStart w:id="360" w:name="pr830"/>
      <w:bookmarkStart w:id="361" w:name="pr831"/>
      <w:bookmarkStart w:id="362" w:name="pr832"/>
      <w:bookmarkStart w:id="363" w:name="pr833"/>
      <w:bookmarkStart w:id="364" w:name="pr834"/>
      <w:bookmarkStart w:id="365" w:name="pr835"/>
      <w:bookmarkStart w:id="366" w:name="pr836"/>
      <w:bookmarkStart w:id="367" w:name="pr837"/>
      <w:bookmarkStart w:id="368" w:name="pr838"/>
      <w:bookmarkStart w:id="369" w:name="pr839"/>
      <w:bookmarkStart w:id="370" w:name="pr840"/>
      <w:bookmarkStart w:id="371" w:name="pr841"/>
      <w:bookmarkStart w:id="372" w:name="pr842"/>
      <w:bookmarkStart w:id="373" w:name="pr843"/>
      <w:bookmarkStart w:id="374" w:name="pr844"/>
      <w:bookmarkStart w:id="375" w:name="pr845"/>
      <w:bookmarkStart w:id="376" w:name="pr846"/>
      <w:bookmarkStart w:id="377" w:name="pr847"/>
      <w:bookmarkStart w:id="378" w:name="pr848"/>
      <w:bookmarkStart w:id="379" w:name="pr849"/>
      <w:bookmarkStart w:id="380" w:name="pr850"/>
      <w:bookmarkStart w:id="381" w:name="pr851"/>
      <w:bookmarkStart w:id="382" w:name="pr852"/>
      <w:bookmarkStart w:id="383" w:name="pr853"/>
      <w:bookmarkStart w:id="384" w:name="pr854"/>
      <w:bookmarkStart w:id="385" w:name="pr855"/>
      <w:bookmarkStart w:id="386" w:name="pr856"/>
      <w:bookmarkStart w:id="387" w:name="pr857"/>
      <w:bookmarkStart w:id="388" w:name="pr858"/>
      <w:bookmarkStart w:id="389" w:name="pr859"/>
      <w:bookmarkStart w:id="390" w:name="pr860"/>
      <w:bookmarkStart w:id="391" w:name="pr861"/>
      <w:bookmarkStart w:id="392" w:name="pr862"/>
      <w:bookmarkStart w:id="393" w:name="pr863"/>
      <w:bookmarkStart w:id="394" w:name="pr864"/>
      <w:bookmarkStart w:id="395" w:name="pr865"/>
      <w:bookmarkStart w:id="396" w:name="pr866"/>
      <w:bookmarkStart w:id="397" w:name="pr867"/>
      <w:bookmarkStart w:id="398" w:name="pr868"/>
      <w:bookmarkStart w:id="399" w:name="pr869"/>
      <w:bookmarkStart w:id="400" w:name="pr870"/>
      <w:bookmarkStart w:id="401" w:name="pr871"/>
      <w:bookmarkStart w:id="402" w:name="pr872"/>
      <w:bookmarkStart w:id="403" w:name="pr873"/>
      <w:bookmarkStart w:id="404" w:name="pr874"/>
      <w:bookmarkStart w:id="405" w:name="pr875"/>
      <w:bookmarkStart w:id="406" w:name="pr876"/>
      <w:bookmarkStart w:id="407" w:name="pr877"/>
      <w:bookmarkStart w:id="408" w:name="pr878"/>
      <w:bookmarkStart w:id="409" w:name="pr879"/>
      <w:bookmarkStart w:id="410" w:name="pr880"/>
      <w:bookmarkStart w:id="411" w:name="pr881"/>
      <w:bookmarkStart w:id="412" w:name="pr882"/>
      <w:bookmarkStart w:id="413" w:name="pr883"/>
      <w:bookmarkStart w:id="414" w:name="pr884"/>
      <w:bookmarkStart w:id="415" w:name="pr885"/>
      <w:bookmarkStart w:id="416" w:name="pr886"/>
      <w:bookmarkStart w:id="417" w:name="pr887"/>
      <w:bookmarkStart w:id="418" w:name="pr888"/>
      <w:bookmarkStart w:id="419" w:name="pr889"/>
      <w:bookmarkStart w:id="420" w:name="pr890"/>
      <w:bookmarkStart w:id="421" w:name="pr891"/>
      <w:bookmarkStart w:id="422" w:name="pr892"/>
      <w:bookmarkStart w:id="423" w:name="pr893"/>
      <w:bookmarkStart w:id="424" w:name="pr894"/>
      <w:bookmarkStart w:id="425" w:name="pr895"/>
      <w:bookmarkStart w:id="426" w:name="pr896"/>
      <w:bookmarkStart w:id="427" w:name="pr897"/>
      <w:bookmarkStart w:id="428" w:name="pr898"/>
      <w:bookmarkStart w:id="429" w:name="pr899"/>
      <w:bookmarkStart w:id="430" w:name="pr900"/>
      <w:bookmarkStart w:id="431" w:name="pr901"/>
      <w:bookmarkStart w:id="432" w:name="pr902"/>
      <w:bookmarkStart w:id="433" w:name="pr903"/>
      <w:bookmarkStart w:id="434" w:name="pr904"/>
      <w:bookmarkStart w:id="435" w:name="pr909"/>
      <w:bookmarkStart w:id="436" w:name="pr912"/>
      <w:bookmarkStart w:id="437" w:name="pr914"/>
      <w:bookmarkStart w:id="438" w:name="pr919"/>
      <w:bookmarkStart w:id="439" w:name="pr923"/>
      <w:bookmarkStart w:id="440" w:name="pr924"/>
      <w:bookmarkStart w:id="441" w:name="pr925"/>
      <w:bookmarkStart w:id="442" w:name="pr927"/>
      <w:bookmarkStart w:id="443" w:name="pr928"/>
      <w:bookmarkStart w:id="444" w:name="pr929"/>
      <w:bookmarkStart w:id="445" w:name="pr930"/>
      <w:bookmarkStart w:id="446" w:name="pr931"/>
      <w:bookmarkStart w:id="447" w:name="pr932"/>
      <w:bookmarkStart w:id="448" w:name="pr933"/>
      <w:bookmarkStart w:id="449" w:name="pr934"/>
      <w:bookmarkStart w:id="450" w:name="pr935"/>
      <w:bookmarkStart w:id="451" w:name="pr936"/>
      <w:bookmarkStart w:id="452" w:name="pr937"/>
      <w:bookmarkStart w:id="453" w:name="pr938"/>
      <w:bookmarkStart w:id="454" w:name="pr939"/>
      <w:bookmarkStart w:id="455" w:name="pr940"/>
      <w:bookmarkStart w:id="456" w:name="pr941"/>
      <w:bookmarkStart w:id="457" w:name="pr942"/>
      <w:bookmarkStart w:id="458" w:name="pr943"/>
      <w:bookmarkStart w:id="459" w:name="pr944"/>
      <w:bookmarkStart w:id="460" w:name="pr945"/>
      <w:bookmarkStart w:id="461" w:name="pr946"/>
      <w:bookmarkStart w:id="462" w:name="pr947"/>
      <w:bookmarkStart w:id="463" w:name="pr948"/>
      <w:bookmarkStart w:id="464" w:name="pr949"/>
      <w:bookmarkStart w:id="465" w:name="pr950"/>
      <w:bookmarkStart w:id="466" w:name="pr951"/>
      <w:bookmarkStart w:id="467" w:name="pr952"/>
      <w:bookmarkStart w:id="468" w:name="pr953"/>
      <w:bookmarkStart w:id="469" w:name="pr954"/>
      <w:bookmarkStart w:id="470" w:name="pr955"/>
      <w:bookmarkStart w:id="471" w:name="pr956"/>
      <w:bookmarkStart w:id="472" w:name="pr957"/>
      <w:bookmarkStart w:id="473" w:name="pr958"/>
      <w:bookmarkStart w:id="474" w:name="pr959"/>
      <w:bookmarkStart w:id="475" w:name="pr960"/>
      <w:bookmarkStart w:id="476" w:name="pr961"/>
      <w:bookmarkStart w:id="477" w:name="pr962"/>
      <w:bookmarkStart w:id="478" w:name="pr963"/>
      <w:bookmarkStart w:id="479" w:name="pr964"/>
      <w:bookmarkStart w:id="480" w:name="pr965"/>
      <w:bookmarkStart w:id="481" w:name="pr966"/>
      <w:bookmarkStart w:id="482" w:name="pr967"/>
      <w:bookmarkStart w:id="483" w:name="pr968"/>
      <w:bookmarkStart w:id="484" w:name="pr969"/>
      <w:bookmarkStart w:id="485" w:name="pr970"/>
      <w:bookmarkStart w:id="486" w:name="pr971"/>
      <w:bookmarkStart w:id="487" w:name="pr972"/>
      <w:bookmarkStart w:id="488" w:name="pr973"/>
      <w:bookmarkStart w:id="489" w:name="pr974"/>
      <w:bookmarkStart w:id="490" w:name="pr975"/>
      <w:bookmarkStart w:id="491" w:name="pr976"/>
      <w:bookmarkStart w:id="492" w:name="pr977"/>
      <w:bookmarkStart w:id="493" w:name="pr978"/>
      <w:bookmarkStart w:id="494" w:name="pr979"/>
      <w:bookmarkStart w:id="495" w:name="pr980"/>
      <w:bookmarkStart w:id="496" w:name="pr981"/>
      <w:bookmarkStart w:id="497" w:name="pr982"/>
      <w:bookmarkStart w:id="498" w:name="pr983"/>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r w:rsidRPr="00927DA7">
        <w:rPr>
          <w:rFonts w:ascii="Times New Roman" w:hAnsi="Times New Roman"/>
          <w:color w:val="222222"/>
          <w:sz w:val="20"/>
          <w:szCs w:val="20"/>
          <w:lang w:eastAsia="hu-HU"/>
        </w:rPr>
        <w:t>9.</w:t>
      </w:r>
      <w:r w:rsidRPr="00C52B57">
        <w:rPr>
          <w:rFonts w:ascii="Times New Roman" w:hAnsi="Times New Roman"/>
          <w:bCs/>
          <w:iCs/>
          <w:color w:val="222222"/>
          <w:sz w:val="24"/>
          <w:szCs w:val="24"/>
          <w:lang w:eastAsia="hu-HU"/>
        </w:rPr>
        <w:t xml:space="preserve"> </w:t>
      </w:r>
      <w:bookmarkStart w:id="499" w:name="pr984"/>
      <w:bookmarkStart w:id="500" w:name="pr985"/>
      <w:bookmarkEnd w:id="499"/>
      <w:bookmarkEnd w:id="500"/>
      <w:r w:rsidR="00C52B57">
        <w:rPr>
          <w:rFonts w:ascii="Times New Roman" w:hAnsi="Times New Roman"/>
          <w:bCs/>
          <w:iCs/>
          <w:color w:val="222222"/>
          <w:sz w:val="20"/>
          <w:szCs w:val="20"/>
          <w:lang w:eastAsia="hu-HU"/>
        </w:rPr>
        <w:t xml:space="preserve">ML 9: </w:t>
      </w:r>
      <w:r w:rsidR="007B6109" w:rsidRPr="002843C5">
        <w:rPr>
          <w:rFonts w:ascii="Times New Roman" w:hAnsi="Times New Roman"/>
          <w:color w:val="222222"/>
          <w:sz w:val="20"/>
          <w:szCs w:val="20"/>
          <w:lang w:eastAsia="hu-HU"/>
        </w:rPr>
        <w:t>Hadihajók (felszíni vagy víz alatti), különleges tengerészeti berendezések, tartozékok, alkatrészek és egyéb vízfelszíni járművek</w:t>
      </w:r>
    </w:p>
    <w:p w14:paraId="527C77FF" w14:textId="0C4A59D3" w:rsidR="007B6109" w:rsidRPr="002843C5" w:rsidRDefault="00C55136" w:rsidP="00927DA7">
      <w:pPr>
        <w:shd w:val="clear" w:color="auto" w:fill="FFFFFF"/>
        <w:spacing w:before="180" w:after="0" w:line="240" w:lineRule="auto"/>
        <w:ind w:left="150" w:right="150" w:firstLine="240"/>
        <w:jc w:val="both"/>
        <w:rPr>
          <w:rFonts w:ascii="Times New Roman" w:hAnsi="Times New Roman"/>
          <w:color w:val="222222"/>
          <w:sz w:val="20"/>
          <w:szCs w:val="20"/>
          <w:lang w:eastAsia="hu-HU"/>
        </w:rPr>
      </w:pPr>
      <w:bookmarkStart w:id="501" w:name="pr986"/>
      <w:bookmarkStart w:id="502" w:name="pr987"/>
      <w:bookmarkStart w:id="503" w:name="pr988"/>
      <w:bookmarkStart w:id="504" w:name="pr989"/>
      <w:bookmarkStart w:id="505" w:name="pr990"/>
      <w:bookmarkStart w:id="506" w:name="pr992"/>
      <w:bookmarkStart w:id="507" w:name="pr993"/>
      <w:bookmarkStart w:id="508" w:name="pr994"/>
      <w:bookmarkStart w:id="509" w:name="pr995"/>
      <w:bookmarkStart w:id="510" w:name="pr996"/>
      <w:bookmarkStart w:id="511" w:name="pr997"/>
      <w:bookmarkStart w:id="512" w:name="pr998"/>
      <w:bookmarkStart w:id="513" w:name="pr999"/>
      <w:bookmarkStart w:id="514" w:name="pr1000"/>
      <w:bookmarkStart w:id="515" w:name="pr1001"/>
      <w:bookmarkStart w:id="516" w:name="pr1002"/>
      <w:bookmarkStart w:id="517" w:name="pr1003"/>
      <w:bookmarkStart w:id="518" w:name="pr1004"/>
      <w:bookmarkStart w:id="519" w:name="pr1005"/>
      <w:bookmarkStart w:id="520" w:name="pr1006"/>
      <w:bookmarkStart w:id="521" w:name="pr1007"/>
      <w:bookmarkStart w:id="522" w:name="pr1008"/>
      <w:bookmarkStart w:id="523" w:name="pr1009"/>
      <w:bookmarkStart w:id="524" w:name="pr1010"/>
      <w:bookmarkStart w:id="525" w:name="pr1011"/>
      <w:bookmarkStart w:id="526" w:name="pr1012"/>
      <w:bookmarkStart w:id="527" w:name="pr1013"/>
      <w:bookmarkStart w:id="528" w:name="pr1014"/>
      <w:bookmarkStart w:id="529" w:name="pr1015"/>
      <w:bookmarkStart w:id="530" w:name="pr1016"/>
      <w:bookmarkStart w:id="531" w:name="pr1017"/>
      <w:bookmarkStart w:id="532" w:name="pr1018"/>
      <w:bookmarkStart w:id="533" w:name="pr1019"/>
      <w:bookmarkStart w:id="534" w:name="pr1020"/>
      <w:bookmarkStart w:id="535" w:name="pr1021"/>
      <w:bookmarkStart w:id="536" w:name="pr1022"/>
      <w:bookmarkStart w:id="537" w:name="pr1023"/>
      <w:bookmarkStart w:id="538" w:name="pr1024"/>
      <w:bookmarkStart w:id="539" w:name="pr1025"/>
      <w:bookmarkStart w:id="540" w:name="pr1026"/>
      <w:bookmarkStart w:id="541" w:name="pr1027"/>
      <w:bookmarkStart w:id="542" w:name="pr1028"/>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927DA7">
        <w:rPr>
          <w:rFonts w:ascii="Times New Roman" w:hAnsi="Times New Roman"/>
          <w:color w:val="222222"/>
          <w:sz w:val="20"/>
          <w:szCs w:val="20"/>
          <w:lang w:eastAsia="hu-HU"/>
        </w:rPr>
        <w:t>10</w:t>
      </w:r>
      <w:r>
        <w:rPr>
          <w:rFonts w:ascii="Times New Roman" w:hAnsi="Times New Roman"/>
          <w:color w:val="222222"/>
          <w:sz w:val="20"/>
          <w:szCs w:val="20"/>
          <w:lang w:eastAsia="hu-HU"/>
        </w:rPr>
        <w:t>.</w:t>
      </w:r>
      <w:r w:rsidRPr="00C52B57" w:rsidDel="00C55136">
        <w:rPr>
          <w:rFonts w:ascii="Times New Roman" w:hAnsi="Times New Roman"/>
          <w:bCs/>
          <w:iCs/>
          <w:color w:val="222222"/>
          <w:sz w:val="24"/>
          <w:szCs w:val="24"/>
          <w:lang w:eastAsia="hu-HU"/>
        </w:rPr>
        <w:t xml:space="preserve"> </w:t>
      </w:r>
      <w:bookmarkStart w:id="543" w:name="pr1029"/>
      <w:bookmarkStart w:id="544" w:name="pr1030"/>
      <w:bookmarkEnd w:id="543"/>
      <w:bookmarkEnd w:id="544"/>
      <w:r w:rsidR="00C52B57">
        <w:rPr>
          <w:rFonts w:ascii="Times New Roman" w:hAnsi="Times New Roman"/>
          <w:bCs/>
          <w:iCs/>
          <w:color w:val="222222"/>
          <w:sz w:val="20"/>
          <w:szCs w:val="20"/>
          <w:lang w:eastAsia="hu-HU"/>
        </w:rPr>
        <w:t xml:space="preserve">ML 10: </w:t>
      </w:r>
      <w:r w:rsidR="007B6109" w:rsidRPr="002843C5">
        <w:rPr>
          <w:rFonts w:ascii="Times New Roman" w:hAnsi="Times New Roman"/>
          <w:color w:val="222222"/>
          <w:sz w:val="20"/>
          <w:szCs w:val="20"/>
          <w:lang w:eastAsia="hu-HU"/>
        </w:rPr>
        <w:t xml:space="preserve">„Repülőgép”, „levegőnél könnyebb légi jármű”, személyzet nélküli légi jármű, repülőgéphajtómű (motor) és „repülőgép”-részegység, hozzátartozó berendezésekés részegységek, amelyeket kifejezetten katonai felhasználásra terveztek vagy alakítottak át </w:t>
      </w:r>
      <w:bookmarkStart w:id="545" w:name="pr1031"/>
      <w:bookmarkStart w:id="546" w:name="pr1032"/>
      <w:bookmarkStart w:id="547" w:name="pr1033"/>
      <w:bookmarkStart w:id="548" w:name="pr1034"/>
      <w:bookmarkStart w:id="549" w:name="pr1035"/>
      <w:bookmarkStart w:id="550" w:name="pr1036"/>
      <w:bookmarkStart w:id="551" w:name="pr1037"/>
      <w:bookmarkStart w:id="552" w:name="pr1038"/>
      <w:bookmarkStart w:id="553" w:name="pr1039"/>
      <w:bookmarkStart w:id="554" w:name="pr1040"/>
      <w:bookmarkStart w:id="555" w:name="pr1041"/>
      <w:bookmarkStart w:id="556" w:name="pr1042"/>
      <w:bookmarkStart w:id="557" w:name="pr1043"/>
      <w:bookmarkStart w:id="558" w:name="pr1044"/>
      <w:bookmarkStart w:id="559" w:name="pr1045"/>
      <w:bookmarkStart w:id="560" w:name="pr1046"/>
      <w:bookmarkStart w:id="561" w:name="pr1047"/>
      <w:bookmarkStart w:id="562" w:name="pr1048"/>
      <w:bookmarkStart w:id="563" w:name="pr1049"/>
      <w:bookmarkStart w:id="564" w:name="pr1050"/>
      <w:bookmarkStart w:id="565" w:name="pr1051"/>
      <w:bookmarkStart w:id="566" w:name="pr1052"/>
      <w:bookmarkStart w:id="567" w:name="pr1053"/>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p w14:paraId="0C145ED0" w14:textId="1B64AFF9" w:rsidR="007B6109" w:rsidRPr="002843C5" w:rsidRDefault="00C55136" w:rsidP="00927DA7">
      <w:pPr>
        <w:shd w:val="clear" w:color="auto" w:fill="FFFFFF"/>
        <w:spacing w:before="180" w:after="0" w:line="240" w:lineRule="auto"/>
        <w:ind w:left="150" w:right="150" w:firstLine="240"/>
        <w:jc w:val="both"/>
        <w:rPr>
          <w:rFonts w:ascii="Times New Roman" w:hAnsi="Times New Roman"/>
          <w:color w:val="222222"/>
          <w:sz w:val="20"/>
          <w:szCs w:val="20"/>
          <w:lang w:eastAsia="hu-HU"/>
        </w:rPr>
      </w:pPr>
      <w:bookmarkStart w:id="568" w:name="pr1054"/>
      <w:bookmarkEnd w:id="568"/>
      <w:r w:rsidRPr="00927DA7">
        <w:rPr>
          <w:rFonts w:ascii="Times New Roman" w:hAnsi="Times New Roman"/>
          <w:color w:val="222222"/>
          <w:sz w:val="20"/>
          <w:szCs w:val="20"/>
          <w:lang w:eastAsia="hu-HU"/>
        </w:rPr>
        <w:t>11.</w:t>
      </w:r>
      <w:bookmarkStart w:id="569" w:name="pr1055"/>
      <w:bookmarkStart w:id="570" w:name="pr1056"/>
      <w:bookmarkEnd w:id="569"/>
      <w:bookmarkEnd w:id="570"/>
      <w:r w:rsidR="00C52B57">
        <w:rPr>
          <w:rFonts w:ascii="Times New Roman" w:hAnsi="Times New Roman"/>
          <w:color w:val="222222"/>
          <w:sz w:val="20"/>
          <w:szCs w:val="20"/>
          <w:lang w:eastAsia="hu-HU"/>
        </w:rPr>
        <w:t xml:space="preserve"> ML 11: </w:t>
      </w:r>
      <w:r w:rsidR="007B6109" w:rsidRPr="00186438">
        <w:rPr>
          <w:rFonts w:ascii="Times New Roman" w:hAnsi="Times New Roman"/>
          <w:color w:val="222222"/>
          <w:sz w:val="20"/>
          <w:szCs w:val="20"/>
          <w:lang w:eastAsia="hu-HU"/>
        </w:rPr>
        <w:t>Az E</w:t>
      </w:r>
      <w:r w:rsidR="00BA7AC7">
        <w:rPr>
          <w:rFonts w:ascii="Times New Roman" w:hAnsi="Times New Roman"/>
          <w:color w:val="222222"/>
          <w:sz w:val="20"/>
          <w:szCs w:val="20"/>
          <w:lang w:eastAsia="hu-HU"/>
        </w:rPr>
        <w:t xml:space="preserve">rópai </w:t>
      </w:r>
      <w:r w:rsidR="007B6109" w:rsidRPr="00186438">
        <w:rPr>
          <w:rFonts w:ascii="Times New Roman" w:hAnsi="Times New Roman"/>
          <w:color w:val="222222"/>
          <w:sz w:val="20"/>
          <w:szCs w:val="20"/>
          <w:lang w:eastAsia="hu-HU"/>
        </w:rPr>
        <w:t>U</w:t>
      </w:r>
      <w:r w:rsidR="00BA7AC7">
        <w:rPr>
          <w:rFonts w:ascii="Times New Roman" w:hAnsi="Times New Roman"/>
          <w:color w:val="222222"/>
          <w:sz w:val="20"/>
          <w:szCs w:val="20"/>
          <w:lang w:eastAsia="hu-HU"/>
        </w:rPr>
        <w:t>nió</w:t>
      </w:r>
      <w:r w:rsidR="007B6109" w:rsidRPr="00186438">
        <w:rPr>
          <w:rFonts w:ascii="Times New Roman" w:hAnsi="Times New Roman"/>
          <w:color w:val="222222"/>
          <w:sz w:val="20"/>
          <w:szCs w:val="20"/>
          <w:lang w:eastAsia="hu-HU"/>
        </w:rPr>
        <w:t xml:space="preserve"> közös katonai listáján másutt meg nem határozott elektronikai berendezések, vezetés-irányítási rendszerek és kapcsolódó szolgáltatások, valamint kifejezetten ezekhez tervezett részegységek </w:t>
      </w:r>
      <w:bookmarkStart w:id="571" w:name="pr1057"/>
      <w:bookmarkStart w:id="572" w:name="pr1058"/>
      <w:bookmarkStart w:id="573" w:name="pr1059"/>
      <w:bookmarkStart w:id="574" w:name="pr1060"/>
      <w:bookmarkStart w:id="575" w:name="pr1061"/>
      <w:bookmarkStart w:id="576" w:name="pr1062"/>
      <w:bookmarkStart w:id="577" w:name="pr1063"/>
      <w:bookmarkStart w:id="578" w:name="pr1064"/>
      <w:bookmarkStart w:id="579" w:name="pr1065"/>
      <w:bookmarkStart w:id="580" w:name="pr1066"/>
      <w:bookmarkStart w:id="581" w:name="pr1067"/>
      <w:bookmarkStart w:id="582" w:name="pr1068"/>
      <w:bookmarkStart w:id="583" w:name="pr1069"/>
      <w:bookmarkStart w:id="584" w:name="pr1070"/>
      <w:bookmarkStart w:id="585" w:name="pr1071"/>
      <w:bookmarkStart w:id="586" w:name="pr1072"/>
      <w:bookmarkStart w:id="587" w:name="pr1073"/>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p>
    <w:p w14:paraId="0485F7A1" w14:textId="00BFB666" w:rsidR="007B6109" w:rsidRPr="002843C5" w:rsidRDefault="00BA7AC7" w:rsidP="006F1B5F">
      <w:pPr>
        <w:shd w:val="clear" w:color="auto" w:fill="FFFFFF"/>
        <w:spacing w:before="180" w:after="0" w:line="240" w:lineRule="auto"/>
        <w:ind w:left="150" w:right="150" w:firstLine="240"/>
        <w:jc w:val="both"/>
        <w:rPr>
          <w:rFonts w:ascii="Times New Roman" w:hAnsi="Times New Roman"/>
          <w:color w:val="222222"/>
          <w:sz w:val="20"/>
          <w:szCs w:val="20"/>
          <w:lang w:eastAsia="hu-HU"/>
        </w:rPr>
      </w:pPr>
      <w:bookmarkStart w:id="588" w:name="pr1074"/>
      <w:bookmarkEnd w:id="588"/>
      <w:r>
        <w:rPr>
          <w:rFonts w:ascii="Times New Roman" w:hAnsi="Times New Roman"/>
          <w:color w:val="222222"/>
          <w:sz w:val="20"/>
          <w:szCs w:val="20"/>
          <w:lang w:eastAsia="hu-HU"/>
        </w:rPr>
        <w:t xml:space="preserve">12. </w:t>
      </w:r>
      <w:r w:rsidR="00C52B57">
        <w:rPr>
          <w:rFonts w:ascii="Times New Roman" w:hAnsi="Times New Roman"/>
          <w:color w:val="222222"/>
          <w:sz w:val="20"/>
          <w:szCs w:val="20"/>
          <w:lang w:eastAsia="hu-HU"/>
        </w:rPr>
        <w:t xml:space="preserve">ML 12: </w:t>
      </w:r>
      <w:r w:rsidR="007B6109" w:rsidRPr="002843C5">
        <w:rPr>
          <w:rFonts w:ascii="Times New Roman" w:hAnsi="Times New Roman"/>
          <w:color w:val="222222"/>
          <w:sz w:val="20"/>
          <w:szCs w:val="20"/>
          <w:lang w:eastAsia="hu-HU"/>
        </w:rPr>
        <w:t xml:space="preserve">Nagy sebességű, kinetikai energiájú fegyverrendszerek és kapcsolódó eszközök, és az azokhoz tervezett különleges részegységek </w:t>
      </w:r>
    </w:p>
    <w:p w14:paraId="22799975" w14:textId="55C50E34" w:rsidR="00BA7AC7" w:rsidRDefault="00BA7AC7" w:rsidP="00BA7AC7">
      <w:pPr>
        <w:shd w:val="clear" w:color="auto" w:fill="FFFFFF"/>
        <w:spacing w:before="180" w:after="0" w:line="240" w:lineRule="auto"/>
        <w:ind w:right="150" w:firstLine="390"/>
        <w:jc w:val="both"/>
        <w:rPr>
          <w:rFonts w:ascii="Times New Roman" w:hAnsi="Times New Roman"/>
          <w:color w:val="222222"/>
          <w:sz w:val="20"/>
          <w:szCs w:val="20"/>
          <w:lang w:eastAsia="hu-HU"/>
        </w:rPr>
      </w:pPr>
      <w:bookmarkStart w:id="589" w:name="pr1075"/>
      <w:bookmarkEnd w:id="589"/>
      <w:r>
        <w:rPr>
          <w:rFonts w:ascii="Times New Roman" w:hAnsi="Times New Roman"/>
          <w:iCs/>
          <w:color w:val="222222"/>
          <w:sz w:val="20"/>
          <w:szCs w:val="20"/>
          <w:lang w:eastAsia="hu-HU"/>
        </w:rPr>
        <w:t xml:space="preserve">13. </w:t>
      </w:r>
      <w:bookmarkStart w:id="590" w:name="pr1076"/>
      <w:bookmarkStart w:id="591" w:name="pr1077"/>
      <w:bookmarkStart w:id="592" w:name="pr1078"/>
      <w:bookmarkStart w:id="593" w:name="pr1079"/>
      <w:bookmarkStart w:id="594" w:name="pr1080"/>
      <w:bookmarkStart w:id="595" w:name="pr1081"/>
      <w:bookmarkStart w:id="596" w:name="pr1082"/>
      <w:bookmarkStart w:id="597" w:name="pr1083"/>
      <w:bookmarkStart w:id="598" w:name="pr1084"/>
      <w:bookmarkStart w:id="599" w:name="pr1085"/>
      <w:bookmarkStart w:id="600" w:name="pr1086"/>
      <w:bookmarkStart w:id="601" w:name="pr1087"/>
      <w:bookmarkStart w:id="602" w:name="pr1088"/>
      <w:bookmarkStart w:id="603" w:name="pr1089"/>
      <w:bookmarkStart w:id="604" w:name="pr1090"/>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r w:rsidR="00C52B57">
        <w:rPr>
          <w:rFonts w:ascii="Times New Roman" w:hAnsi="Times New Roman"/>
          <w:iCs/>
          <w:color w:val="222222"/>
          <w:sz w:val="20"/>
          <w:szCs w:val="20"/>
          <w:lang w:eastAsia="hu-HU"/>
        </w:rPr>
        <w:t xml:space="preserve">ML 13: </w:t>
      </w:r>
      <w:r w:rsidR="007B6109" w:rsidRPr="002843C5">
        <w:rPr>
          <w:rFonts w:ascii="Times New Roman" w:hAnsi="Times New Roman"/>
          <w:color w:val="222222"/>
          <w:sz w:val="20"/>
          <w:szCs w:val="20"/>
          <w:lang w:eastAsia="hu-HU"/>
        </w:rPr>
        <w:t>Páncélozott vagy védőberendezések, szerkezetek és részegységek</w:t>
      </w:r>
    </w:p>
    <w:p w14:paraId="2E00D94C" w14:textId="03BECA5B" w:rsidR="007B6109" w:rsidRPr="00186438" w:rsidRDefault="00BA7AC7" w:rsidP="00927DA7">
      <w:pPr>
        <w:shd w:val="clear" w:color="auto" w:fill="FFFFFF"/>
        <w:spacing w:before="180" w:after="0" w:line="240" w:lineRule="auto"/>
        <w:ind w:right="150" w:firstLine="390"/>
        <w:jc w:val="both"/>
        <w:rPr>
          <w:rFonts w:ascii="Times New Roman" w:hAnsi="Times New Roman"/>
          <w:iCs/>
          <w:color w:val="222222"/>
          <w:sz w:val="20"/>
          <w:szCs w:val="20"/>
          <w:lang w:eastAsia="hu-HU"/>
        </w:rPr>
      </w:pPr>
      <w:r w:rsidRPr="00186438">
        <w:rPr>
          <w:rFonts w:ascii="Times New Roman" w:hAnsi="Times New Roman"/>
          <w:iCs/>
          <w:color w:val="222222"/>
          <w:sz w:val="20"/>
          <w:szCs w:val="20"/>
          <w:lang w:eastAsia="hu-HU"/>
        </w:rPr>
        <w:t>14.</w:t>
      </w:r>
      <w:bookmarkStart w:id="605" w:name="pr1091"/>
      <w:bookmarkStart w:id="606" w:name="pr1092"/>
      <w:bookmarkStart w:id="607" w:name="pr1093"/>
      <w:bookmarkStart w:id="608" w:name="pr1094"/>
      <w:bookmarkStart w:id="609" w:name="pr1095"/>
      <w:bookmarkStart w:id="610" w:name="pr1096"/>
      <w:bookmarkStart w:id="611" w:name="pr1097"/>
      <w:bookmarkStart w:id="612" w:name="pr1098"/>
      <w:bookmarkStart w:id="613" w:name="pr1099"/>
      <w:bookmarkStart w:id="614" w:name="pr1100"/>
      <w:bookmarkStart w:id="615" w:name="pr1101"/>
      <w:bookmarkStart w:id="616" w:name="pr1102"/>
      <w:bookmarkStart w:id="617" w:name="pr1103"/>
      <w:bookmarkEnd w:id="605"/>
      <w:bookmarkEnd w:id="606"/>
      <w:bookmarkEnd w:id="607"/>
      <w:bookmarkEnd w:id="608"/>
      <w:bookmarkEnd w:id="609"/>
      <w:bookmarkEnd w:id="610"/>
      <w:bookmarkEnd w:id="611"/>
      <w:bookmarkEnd w:id="612"/>
      <w:bookmarkEnd w:id="613"/>
      <w:bookmarkEnd w:id="614"/>
      <w:bookmarkEnd w:id="615"/>
      <w:bookmarkEnd w:id="616"/>
      <w:bookmarkEnd w:id="617"/>
      <w:r w:rsidRPr="00927DA7" w:rsidDel="00BA7AC7">
        <w:rPr>
          <w:rFonts w:ascii="Times New Roman" w:hAnsi="Times New Roman"/>
          <w:iCs/>
          <w:color w:val="222222"/>
          <w:sz w:val="20"/>
          <w:szCs w:val="20"/>
          <w:lang w:eastAsia="hu-HU"/>
        </w:rPr>
        <w:t xml:space="preserve"> </w:t>
      </w:r>
      <w:bookmarkStart w:id="618" w:name="pr1104"/>
      <w:bookmarkStart w:id="619" w:name="pr1105"/>
      <w:bookmarkEnd w:id="618"/>
      <w:bookmarkEnd w:id="619"/>
      <w:r w:rsidR="00C52B57">
        <w:rPr>
          <w:rFonts w:ascii="Times New Roman" w:hAnsi="Times New Roman"/>
          <w:iCs/>
          <w:color w:val="222222"/>
          <w:sz w:val="20"/>
          <w:szCs w:val="20"/>
          <w:lang w:eastAsia="hu-HU"/>
        </w:rPr>
        <w:t xml:space="preserve">ML 14: </w:t>
      </w:r>
      <w:r w:rsidR="007B6109" w:rsidRPr="00186438">
        <w:rPr>
          <w:rFonts w:ascii="Times New Roman" w:hAnsi="Times New Roman"/>
          <w:iCs/>
          <w:color w:val="222222"/>
          <w:sz w:val="20"/>
          <w:szCs w:val="20"/>
          <w:lang w:eastAsia="hu-HU"/>
        </w:rPr>
        <w:t>„Kifejezetten katonai gyakorló eszközök” vagy hadgyakorlat forgatókönyvének szimulációjára szolgáló berendezések, szimulátor berendezések az 1. pontban vagy a 2. pontban meghatározott bármilyen tűzfegyver és fegyverzet használatának begyakorlására, és a kifejezetten azokhoz tervezett részegységek és kiegészítő eszközök</w:t>
      </w:r>
    </w:p>
    <w:p w14:paraId="719D107F" w14:textId="25C9C9BF" w:rsidR="007B6109" w:rsidRPr="002843C5" w:rsidRDefault="00BA7AC7" w:rsidP="006F1B5F">
      <w:pPr>
        <w:shd w:val="clear" w:color="auto" w:fill="FFFFFF"/>
        <w:spacing w:before="180" w:after="0" w:line="240" w:lineRule="auto"/>
        <w:ind w:left="150" w:right="150" w:firstLine="240"/>
        <w:jc w:val="both"/>
        <w:rPr>
          <w:rFonts w:ascii="Times New Roman" w:hAnsi="Times New Roman"/>
          <w:color w:val="222222"/>
          <w:sz w:val="20"/>
          <w:szCs w:val="20"/>
          <w:lang w:eastAsia="hu-HU"/>
        </w:rPr>
      </w:pPr>
      <w:bookmarkStart w:id="620" w:name="pr1106"/>
      <w:bookmarkStart w:id="621" w:name="pr1107"/>
      <w:bookmarkStart w:id="622" w:name="pr1108"/>
      <w:bookmarkStart w:id="623" w:name="pr1109"/>
      <w:bookmarkStart w:id="624" w:name="pr1110"/>
      <w:bookmarkEnd w:id="620"/>
      <w:bookmarkEnd w:id="621"/>
      <w:bookmarkEnd w:id="622"/>
      <w:bookmarkEnd w:id="623"/>
      <w:bookmarkEnd w:id="624"/>
      <w:r w:rsidRPr="00927DA7">
        <w:rPr>
          <w:rFonts w:ascii="Times New Roman" w:hAnsi="Times New Roman"/>
          <w:iCs/>
          <w:color w:val="222222"/>
          <w:sz w:val="20"/>
          <w:szCs w:val="20"/>
          <w:lang w:eastAsia="hu-HU"/>
        </w:rPr>
        <w:t>15.</w:t>
      </w:r>
      <w:r w:rsidRPr="00C52B57">
        <w:rPr>
          <w:rFonts w:ascii="Times New Roman" w:hAnsi="Times New Roman"/>
          <w:color w:val="222222"/>
          <w:sz w:val="20"/>
          <w:szCs w:val="20"/>
          <w:lang w:eastAsia="hu-HU"/>
        </w:rPr>
        <w:t xml:space="preserve"> </w:t>
      </w:r>
      <w:bookmarkStart w:id="625" w:name="pr1111"/>
      <w:bookmarkStart w:id="626" w:name="pr1112"/>
      <w:bookmarkEnd w:id="625"/>
      <w:bookmarkEnd w:id="626"/>
      <w:r w:rsidR="00C52B57">
        <w:rPr>
          <w:rFonts w:ascii="Times New Roman" w:hAnsi="Times New Roman"/>
          <w:color w:val="222222"/>
          <w:sz w:val="20"/>
          <w:szCs w:val="20"/>
          <w:lang w:eastAsia="hu-HU"/>
        </w:rPr>
        <w:t xml:space="preserve">ML 15: </w:t>
      </w:r>
      <w:r w:rsidR="007B6109" w:rsidRPr="00186438">
        <w:rPr>
          <w:rFonts w:ascii="Times New Roman" w:hAnsi="Times New Roman"/>
          <w:color w:val="222222"/>
          <w:sz w:val="20"/>
          <w:szCs w:val="20"/>
          <w:lang w:eastAsia="hu-HU"/>
        </w:rPr>
        <w:t>Kifejezetten</w:t>
      </w:r>
      <w:r w:rsidR="007B6109" w:rsidRPr="002843C5">
        <w:rPr>
          <w:rFonts w:ascii="Times New Roman" w:hAnsi="Times New Roman"/>
          <w:color w:val="222222"/>
          <w:sz w:val="20"/>
          <w:szCs w:val="20"/>
          <w:lang w:eastAsia="hu-HU"/>
        </w:rPr>
        <w:t xml:space="preserve"> katonai felhasználásra tervezett képalkotó vagy ezeket zavaró berendezések, valamint a kifejezetten ezekhez tervezett részegységek és kiegészítő eszközök </w:t>
      </w:r>
    </w:p>
    <w:p w14:paraId="318EDAD0" w14:textId="494D7DED" w:rsidR="00BA7AC7" w:rsidRDefault="00BA7AC7" w:rsidP="006F1B5F">
      <w:pPr>
        <w:shd w:val="clear" w:color="auto" w:fill="FFFFFF"/>
        <w:spacing w:before="180" w:after="0" w:line="240" w:lineRule="auto"/>
        <w:ind w:left="150" w:right="150" w:firstLine="240"/>
        <w:jc w:val="both"/>
        <w:rPr>
          <w:rFonts w:ascii="Times New Roman" w:hAnsi="Times New Roman"/>
          <w:color w:val="222222"/>
          <w:sz w:val="20"/>
          <w:szCs w:val="20"/>
          <w:lang w:eastAsia="hu-HU"/>
        </w:rPr>
      </w:pPr>
      <w:bookmarkStart w:id="627" w:name="pr1113"/>
      <w:bookmarkStart w:id="628" w:name="pr1114"/>
      <w:bookmarkStart w:id="629" w:name="pr1115"/>
      <w:bookmarkStart w:id="630" w:name="pr1116"/>
      <w:bookmarkStart w:id="631" w:name="pr1117"/>
      <w:bookmarkStart w:id="632" w:name="pr1118"/>
      <w:bookmarkStart w:id="633" w:name="pr1119"/>
      <w:bookmarkStart w:id="634" w:name="pr1120"/>
      <w:bookmarkStart w:id="635" w:name="pr1121"/>
      <w:bookmarkStart w:id="636" w:name="pr1122"/>
      <w:bookmarkStart w:id="637" w:name="pr1123"/>
      <w:bookmarkStart w:id="638" w:name="pr1124"/>
      <w:bookmarkStart w:id="639" w:name="pr1125"/>
      <w:bookmarkStart w:id="640" w:name="pr1126"/>
      <w:bookmarkStart w:id="641" w:name="pr1127"/>
      <w:bookmarkStart w:id="642" w:name="pr1128"/>
      <w:bookmarkStart w:id="643" w:name="pr1129"/>
      <w:bookmarkStart w:id="644" w:name="pr1130"/>
      <w:bookmarkStart w:id="645" w:name="pr1131"/>
      <w:bookmarkStart w:id="646" w:name="pr1132"/>
      <w:bookmarkStart w:id="647" w:name="pr1133"/>
      <w:bookmarkStart w:id="648" w:name="pr1134"/>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r w:rsidRPr="00927DA7">
        <w:rPr>
          <w:rFonts w:ascii="Times New Roman" w:hAnsi="Times New Roman"/>
          <w:iCs/>
          <w:color w:val="222222"/>
          <w:sz w:val="20"/>
          <w:szCs w:val="20"/>
          <w:lang w:eastAsia="hu-HU"/>
        </w:rPr>
        <w:t>16.</w:t>
      </w:r>
      <w:r>
        <w:rPr>
          <w:rFonts w:ascii="Times New Roman" w:hAnsi="Times New Roman"/>
          <w:bCs/>
          <w:iCs/>
          <w:color w:val="222222"/>
          <w:sz w:val="24"/>
          <w:szCs w:val="24"/>
          <w:lang w:eastAsia="hu-HU"/>
        </w:rPr>
        <w:t xml:space="preserve"> </w:t>
      </w:r>
      <w:bookmarkStart w:id="649" w:name="pr1135"/>
      <w:bookmarkStart w:id="650" w:name="pr1136"/>
      <w:bookmarkEnd w:id="649"/>
      <w:bookmarkEnd w:id="650"/>
      <w:r w:rsidR="00C52B57" w:rsidRPr="00C52B57">
        <w:rPr>
          <w:rFonts w:ascii="Times New Roman" w:hAnsi="Times New Roman"/>
          <w:bCs/>
          <w:iCs/>
          <w:color w:val="222222"/>
          <w:sz w:val="20"/>
          <w:szCs w:val="20"/>
          <w:lang w:eastAsia="hu-HU"/>
        </w:rPr>
        <w:t>ML 16:</w:t>
      </w:r>
      <w:r w:rsidR="00C52B57">
        <w:rPr>
          <w:rFonts w:ascii="Times New Roman" w:hAnsi="Times New Roman"/>
          <w:bCs/>
          <w:iCs/>
          <w:color w:val="222222"/>
          <w:sz w:val="24"/>
          <w:szCs w:val="24"/>
          <w:lang w:eastAsia="hu-HU"/>
        </w:rPr>
        <w:t xml:space="preserve"> </w:t>
      </w:r>
      <w:r w:rsidR="007B6109" w:rsidRPr="00186438">
        <w:rPr>
          <w:rFonts w:ascii="Times New Roman" w:hAnsi="Times New Roman"/>
          <w:color w:val="222222"/>
          <w:sz w:val="20"/>
          <w:szCs w:val="20"/>
          <w:lang w:eastAsia="hu-HU"/>
        </w:rPr>
        <w:t>Kovácsolt</w:t>
      </w:r>
      <w:r w:rsidR="007B6109" w:rsidRPr="002843C5">
        <w:rPr>
          <w:rFonts w:ascii="Times New Roman" w:hAnsi="Times New Roman"/>
          <w:color w:val="222222"/>
          <w:sz w:val="20"/>
          <w:szCs w:val="20"/>
          <w:lang w:eastAsia="hu-HU"/>
        </w:rPr>
        <w:t xml:space="preserve">, sajtolt és más félkész gyártmányok, amelyeket kifejezetten az </w:t>
      </w:r>
      <w:r w:rsidR="00186438">
        <w:rPr>
          <w:rFonts w:ascii="Times New Roman" w:hAnsi="Times New Roman"/>
          <w:color w:val="222222"/>
          <w:sz w:val="20"/>
          <w:szCs w:val="20"/>
          <w:lang w:eastAsia="hu-HU"/>
        </w:rPr>
        <w:t xml:space="preserve">Eu órpai Unió közös katonai listájának </w:t>
      </w:r>
      <w:r>
        <w:rPr>
          <w:rFonts w:ascii="Times New Roman" w:hAnsi="Times New Roman"/>
          <w:color w:val="222222"/>
          <w:sz w:val="20"/>
          <w:szCs w:val="20"/>
          <w:lang w:eastAsia="hu-HU"/>
        </w:rPr>
        <w:t>1-4.,</w:t>
      </w:r>
      <w:r w:rsidR="007B6109" w:rsidRPr="002843C5">
        <w:rPr>
          <w:rFonts w:ascii="Times New Roman" w:hAnsi="Times New Roman"/>
          <w:color w:val="222222"/>
          <w:sz w:val="20"/>
          <w:szCs w:val="20"/>
          <w:lang w:eastAsia="hu-HU"/>
        </w:rPr>
        <w:t xml:space="preserve"> 6</w:t>
      </w:r>
      <w:r>
        <w:rPr>
          <w:rFonts w:ascii="Times New Roman" w:hAnsi="Times New Roman"/>
          <w:color w:val="222222"/>
          <w:sz w:val="20"/>
          <w:szCs w:val="20"/>
          <w:lang w:eastAsia="hu-HU"/>
        </w:rPr>
        <w:t xml:space="preserve">., </w:t>
      </w:r>
      <w:r w:rsidR="007B6109" w:rsidRPr="002843C5">
        <w:rPr>
          <w:rFonts w:ascii="Times New Roman" w:hAnsi="Times New Roman"/>
          <w:color w:val="222222"/>
          <w:sz w:val="20"/>
          <w:szCs w:val="20"/>
          <w:lang w:eastAsia="hu-HU"/>
        </w:rPr>
        <w:t>9</w:t>
      </w:r>
      <w:r>
        <w:rPr>
          <w:rFonts w:ascii="Times New Roman" w:hAnsi="Times New Roman"/>
          <w:color w:val="222222"/>
          <w:sz w:val="20"/>
          <w:szCs w:val="20"/>
          <w:lang w:eastAsia="hu-HU"/>
        </w:rPr>
        <w:t>.</w:t>
      </w:r>
      <w:r w:rsidR="007B6109" w:rsidRPr="002843C5">
        <w:rPr>
          <w:rFonts w:ascii="Times New Roman" w:hAnsi="Times New Roman"/>
          <w:color w:val="222222"/>
          <w:sz w:val="20"/>
          <w:szCs w:val="20"/>
          <w:lang w:eastAsia="hu-HU"/>
        </w:rPr>
        <w:t xml:space="preserve">, </w:t>
      </w:r>
      <w:r w:rsidRPr="002843C5">
        <w:rPr>
          <w:rFonts w:ascii="Times New Roman" w:hAnsi="Times New Roman"/>
          <w:color w:val="222222"/>
          <w:sz w:val="20"/>
          <w:szCs w:val="20"/>
          <w:lang w:eastAsia="hu-HU"/>
        </w:rPr>
        <w:t>10</w:t>
      </w:r>
      <w:r>
        <w:rPr>
          <w:rFonts w:ascii="Times New Roman" w:hAnsi="Times New Roman"/>
          <w:color w:val="222222"/>
          <w:sz w:val="20"/>
          <w:szCs w:val="20"/>
          <w:lang w:eastAsia="hu-HU"/>
        </w:rPr>
        <w:t>.</w:t>
      </w:r>
      <w:r w:rsidR="007B6109" w:rsidRPr="002843C5">
        <w:rPr>
          <w:rFonts w:ascii="Times New Roman" w:hAnsi="Times New Roman"/>
          <w:color w:val="222222"/>
          <w:sz w:val="20"/>
          <w:szCs w:val="20"/>
          <w:lang w:eastAsia="hu-HU"/>
        </w:rPr>
        <w:t xml:space="preserve">, </w:t>
      </w:r>
      <w:r w:rsidRPr="002843C5">
        <w:rPr>
          <w:rFonts w:ascii="Times New Roman" w:hAnsi="Times New Roman"/>
          <w:color w:val="222222"/>
          <w:sz w:val="20"/>
          <w:szCs w:val="20"/>
          <w:lang w:eastAsia="hu-HU"/>
        </w:rPr>
        <w:t>12</w:t>
      </w:r>
      <w:r w:rsidR="007B6109" w:rsidRPr="002843C5">
        <w:rPr>
          <w:rFonts w:ascii="Times New Roman" w:hAnsi="Times New Roman"/>
          <w:color w:val="222222"/>
          <w:sz w:val="20"/>
          <w:szCs w:val="20"/>
          <w:lang w:eastAsia="hu-HU"/>
        </w:rPr>
        <w:t xml:space="preserve">. vagy 19. </w:t>
      </w:r>
      <w:r w:rsidR="00186438">
        <w:rPr>
          <w:rFonts w:ascii="Times New Roman" w:hAnsi="Times New Roman"/>
          <w:color w:val="222222"/>
          <w:sz w:val="20"/>
          <w:szCs w:val="20"/>
          <w:lang w:eastAsia="hu-HU"/>
        </w:rPr>
        <w:t>fejezetében</w:t>
      </w:r>
      <w:r w:rsidR="00186438" w:rsidRPr="002843C5">
        <w:rPr>
          <w:rFonts w:ascii="Times New Roman" w:hAnsi="Times New Roman"/>
          <w:color w:val="222222"/>
          <w:sz w:val="20"/>
          <w:szCs w:val="20"/>
          <w:lang w:eastAsia="hu-HU"/>
        </w:rPr>
        <w:t xml:space="preserve"> </w:t>
      </w:r>
      <w:r w:rsidR="007B6109" w:rsidRPr="002843C5">
        <w:rPr>
          <w:rFonts w:ascii="Times New Roman" w:hAnsi="Times New Roman"/>
          <w:color w:val="222222"/>
          <w:sz w:val="20"/>
          <w:szCs w:val="20"/>
          <w:lang w:eastAsia="hu-HU"/>
        </w:rPr>
        <w:t>meghatározott eszközökhöz terveztek</w:t>
      </w:r>
    </w:p>
    <w:p w14:paraId="506D2F02" w14:textId="03EAC1ED" w:rsidR="007B6109" w:rsidRPr="00186438" w:rsidRDefault="00BA7AC7" w:rsidP="00927DA7">
      <w:pPr>
        <w:shd w:val="clear" w:color="auto" w:fill="FFFFFF"/>
        <w:spacing w:before="180" w:after="0" w:line="240" w:lineRule="auto"/>
        <w:ind w:left="150" w:right="150" w:firstLine="240"/>
        <w:jc w:val="both"/>
        <w:rPr>
          <w:rFonts w:ascii="Times New Roman" w:hAnsi="Times New Roman"/>
          <w:iCs/>
          <w:color w:val="222222"/>
          <w:sz w:val="20"/>
          <w:szCs w:val="20"/>
          <w:lang w:eastAsia="hu-HU"/>
        </w:rPr>
      </w:pPr>
      <w:r>
        <w:rPr>
          <w:rFonts w:ascii="Times New Roman" w:hAnsi="Times New Roman"/>
          <w:iCs/>
          <w:color w:val="222222"/>
          <w:sz w:val="20"/>
          <w:szCs w:val="20"/>
          <w:lang w:eastAsia="hu-HU"/>
        </w:rPr>
        <w:lastRenderedPageBreak/>
        <w:t xml:space="preserve">17. </w:t>
      </w:r>
      <w:bookmarkStart w:id="651" w:name="pr1137"/>
      <w:bookmarkStart w:id="652" w:name="pr1138"/>
      <w:bookmarkStart w:id="653" w:name="pr1139"/>
      <w:bookmarkEnd w:id="651"/>
      <w:bookmarkEnd w:id="652"/>
      <w:bookmarkEnd w:id="653"/>
      <w:r w:rsidR="00C52B57">
        <w:rPr>
          <w:rFonts w:ascii="Times New Roman" w:hAnsi="Times New Roman"/>
          <w:iCs/>
          <w:color w:val="222222"/>
          <w:sz w:val="20"/>
          <w:szCs w:val="20"/>
          <w:lang w:eastAsia="hu-HU"/>
        </w:rPr>
        <w:t xml:space="preserve">ML 17: </w:t>
      </w:r>
      <w:r w:rsidR="007B6109" w:rsidRPr="00186438">
        <w:rPr>
          <w:rFonts w:ascii="Times New Roman" w:hAnsi="Times New Roman"/>
          <w:iCs/>
          <w:color w:val="222222"/>
          <w:sz w:val="20"/>
          <w:szCs w:val="20"/>
          <w:lang w:eastAsia="hu-HU"/>
        </w:rPr>
        <w:t xml:space="preserve">Különféle berendezések, anyagok és *könyvtárak*, és a kifejezetten azokhoz tervezett részegységek </w:t>
      </w:r>
    </w:p>
    <w:p w14:paraId="07B14A94" w14:textId="601E5492" w:rsidR="007B6109" w:rsidRPr="002843C5" w:rsidRDefault="00BA7AC7" w:rsidP="006F1B5F">
      <w:pPr>
        <w:shd w:val="clear" w:color="auto" w:fill="FFFFFF"/>
        <w:spacing w:before="180" w:after="0" w:line="240" w:lineRule="auto"/>
        <w:ind w:left="150" w:right="150" w:firstLine="240"/>
        <w:jc w:val="both"/>
        <w:rPr>
          <w:rFonts w:ascii="Times New Roman" w:hAnsi="Times New Roman"/>
          <w:color w:val="222222"/>
          <w:sz w:val="20"/>
          <w:szCs w:val="20"/>
          <w:lang w:eastAsia="hu-HU"/>
        </w:rPr>
      </w:pPr>
      <w:bookmarkStart w:id="654" w:name="pr1140"/>
      <w:bookmarkStart w:id="655" w:name="pr1141"/>
      <w:bookmarkStart w:id="656" w:name="pr1142"/>
      <w:bookmarkStart w:id="657" w:name="pr1143"/>
      <w:bookmarkStart w:id="658" w:name="pr1144"/>
      <w:bookmarkStart w:id="659" w:name="pr1145"/>
      <w:bookmarkStart w:id="660" w:name="pr1146"/>
      <w:bookmarkStart w:id="661" w:name="pr1147"/>
      <w:bookmarkStart w:id="662" w:name="pr1148"/>
      <w:bookmarkStart w:id="663" w:name="pr1149"/>
      <w:bookmarkStart w:id="664" w:name="pr1150"/>
      <w:bookmarkStart w:id="665" w:name="pr1151"/>
      <w:bookmarkStart w:id="666" w:name="pr1152"/>
      <w:bookmarkStart w:id="667" w:name="pr1153"/>
      <w:bookmarkStart w:id="668" w:name="pr1154"/>
      <w:bookmarkStart w:id="669" w:name="pr1155"/>
      <w:bookmarkStart w:id="670" w:name="pr1156"/>
      <w:bookmarkStart w:id="671" w:name="pr1157"/>
      <w:bookmarkStart w:id="672" w:name="pr1158"/>
      <w:bookmarkStart w:id="673" w:name="pr1159"/>
      <w:bookmarkStart w:id="674" w:name="pr1160"/>
      <w:bookmarkStart w:id="675" w:name="pr1161"/>
      <w:bookmarkStart w:id="676" w:name="pr1162"/>
      <w:bookmarkStart w:id="677" w:name="pr1163"/>
      <w:bookmarkStart w:id="678" w:name="pr1164"/>
      <w:bookmarkStart w:id="679" w:name="pr1165"/>
      <w:bookmarkStart w:id="680" w:name="pr1166"/>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r w:rsidRPr="00927DA7">
        <w:rPr>
          <w:rFonts w:ascii="Times New Roman" w:hAnsi="Times New Roman"/>
          <w:iCs/>
          <w:color w:val="222222"/>
          <w:sz w:val="20"/>
          <w:szCs w:val="20"/>
          <w:lang w:eastAsia="hu-HU"/>
        </w:rPr>
        <w:t>18.</w:t>
      </w:r>
      <w:r>
        <w:rPr>
          <w:rFonts w:ascii="Times New Roman" w:hAnsi="Times New Roman"/>
          <w:bCs/>
          <w:iCs/>
          <w:color w:val="222222"/>
          <w:sz w:val="24"/>
          <w:szCs w:val="24"/>
          <w:lang w:eastAsia="hu-HU"/>
        </w:rPr>
        <w:t xml:space="preserve"> </w:t>
      </w:r>
      <w:bookmarkStart w:id="681" w:name="pr1167"/>
      <w:bookmarkStart w:id="682" w:name="pr1168"/>
      <w:bookmarkEnd w:id="681"/>
      <w:bookmarkEnd w:id="682"/>
      <w:r w:rsidR="00C52B57" w:rsidRPr="00C52B57">
        <w:rPr>
          <w:rFonts w:ascii="Times New Roman" w:hAnsi="Times New Roman"/>
          <w:bCs/>
          <w:iCs/>
          <w:color w:val="222222"/>
          <w:sz w:val="20"/>
          <w:szCs w:val="20"/>
          <w:lang w:eastAsia="hu-HU"/>
        </w:rPr>
        <w:t>ML 18:</w:t>
      </w:r>
      <w:r w:rsidR="00C52B57">
        <w:rPr>
          <w:rFonts w:ascii="Times New Roman" w:hAnsi="Times New Roman"/>
          <w:bCs/>
          <w:iCs/>
          <w:color w:val="222222"/>
          <w:sz w:val="24"/>
          <w:szCs w:val="24"/>
          <w:lang w:eastAsia="hu-HU"/>
        </w:rPr>
        <w:t xml:space="preserve"> </w:t>
      </w:r>
      <w:r w:rsidR="007B6109" w:rsidRPr="00186438">
        <w:rPr>
          <w:rFonts w:ascii="Times New Roman" w:hAnsi="Times New Roman"/>
          <w:color w:val="222222"/>
          <w:sz w:val="20"/>
          <w:szCs w:val="20"/>
          <w:lang w:eastAsia="hu-HU"/>
        </w:rPr>
        <w:t>Az</w:t>
      </w:r>
      <w:r w:rsidR="007B6109" w:rsidRPr="002843C5">
        <w:rPr>
          <w:rFonts w:ascii="Times New Roman" w:hAnsi="Times New Roman"/>
          <w:color w:val="222222"/>
          <w:sz w:val="20"/>
          <w:szCs w:val="20"/>
          <w:lang w:eastAsia="hu-HU"/>
        </w:rPr>
        <w:t xml:space="preserve"> alábbi gyártóberendezések és azok tartozékai:</w:t>
      </w:r>
    </w:p>
    <w:p w14:paraId="3786C3FE" w14:textId="77777777" w:rsidR="007B6109" w:rsidRPr="002843C5" w:rsidRDefault="007B6109" w:rsidP="006F1B5F">
      <w:pPr>
        <w:shd w:val="clear" w:color="auto" w:fill="FFFFFF"/>
        <w:spacing w:after="0" w:line="240" w:lineRule="auto"/>
        <w:ind w:left="150" w:right="150" w:firstLine="240"/>
        <w:jc w:val="both"/>
        <w:rPr>
          <w:rFonts w:ascii="Times New Roman" w:hAnsi="Times New Roman"/>
          <w:color w:val="222222"/>
          <w:sz w:val="20"/>
          <w:szCs w:val="20"/>
          <w:lang w:eastAsia="hu-HU"/>
        </w:rPr>
      </w:pPr>
      <w:bookmarkStart w:id="683" w:name="pr1169"/>
      <w:bookmarkEnd w:id="683"/>
      <w:r w:rsidRPr="002843C5">
        <w:rPr>
          <w:rFonts w:ascii="Times New Roman" w:hAnsi="Times New Roman"/>
          <w:i/>
          <w:iCs/>
          <w:color w:val="222222"/>
          <w:sz w:val="20"/>
          <w:szCs w:val="20"/>
          <w:lang w:eastAsia="hu-HU"/>
        </w:rPr>
        <w:t>a) </w:t>
      </w:r>
      <w:r w:rsidRPr="002843C5">
        <w:rPr>
          <w:rFonts w:ascii="Times New Roman" w:hAnsi="Times New Roman"/>
          <w:color w:val="222222"/>
          <w:sz w:val="20"/>
          <w:szCs w:val="20"/>
          <w:lang w:eastAsia="hu-HU"/>
        </w:rPr>
        <w:t>kifejezetten az E</w:t>
      </w:r>
      <w:r w:rsidR="00BA7AC7">
        <w:rPr>
          <w:rFonts w:ascii="Times New Roman" w:hAnsi="Times New Roman"/>
          <w:color w:val="222222"/>
          <w:sz w:val="20"/>
          <w:szCs w:val="20"/>
          <w:lang w:eastAsia="hu-HU"/>
        </w:rPr>
        <w:t xml:space="preserve">urópai </w:t>
      </w:r>
      <w:r w:rsidRPr="002843C5">
        <w:rPr>
          <w:rFonts w:ascii="Times New Roman" w:hAnsi="Times New Roman"/>
          <w:color w:val="222222"/>
          <w:sz w:val="20"/>
          <w:szCs w:val="20"/>
          <w:lang w:eastAsia="hu-HU"/>
        </w:rPr>
        <w:t>U</w:t>
      </w:r>
      <w:r w:rsidR="00BA7AC7">
        <w:rPr>
          <w:rFonts w:ascii="Times New Roman" w:hAnsi="Times New Roman"/>
          <w:color w:val="222222"/>
          <w:sz w:val="20"/>
          <w:szCs w:val="20"/>
          <w:lang w:eastAsia="hu-HU"/>
        </w:rPr>
        <w:t>nió</w:t>
      </w:r>
      <w:r w:rsidRPr="002843C5">
        <w:rPr>
          <w:rFonts w:ascii="Times New Roman" w:hAnsi="Times New Roman"/>
          <w:color w:val="222222"/>
          <w:sz w:val="20"/>
          <w:szCs w:val="20"/>
          <w:lang w:eastAsia="hu-HU"/>
        </w:rPr>
        <w:t xml:space="preserve"> közös katonai listájában meghatározott termékek *gyártásához* tervezett vagy átalakított gyártóberendezések, és a kifejezetten azokhoz tervezett részegységek</w:t>
      </w:r>
      <w:r w:rsidR="00BA7AC7">
        <w:rPr>
          <w:rFonts w:ascii="Times New Roman" w:hAnsi="Times New Roman"/>
          <w:color w:val="222222"/>
          <w:sz w:val="20"/>
          <w:szCs w:val="20"/>
          <w:lang w:eastAsia="hu-HU"/>
        </w:rPr>
        <w:t>, valamint</w:t>
      </w:r>
    </w:p>
    <w:p w14:paraId="4819B1E7" w14:textId="77777777" w:rsidR="007B6109" w:rsidRPr="002843C5" w:rsidRDefault="007B6109" w:rsidP="006F1B5F">
      <w:pPr>
        <w:shd w:val="clear" w:color="auto" w:fill="FFFFFF"/>
        <w:spacing w:after="0" w:line="240" w:lineRule="auto"/>
        <w:ind w:left="150" w:right="150" w:firstLine="240"/>
        <w:jc w:val="both"/>
        <w:rPr>
          <w:rFonts w:ascii="Times New Roman" w:hAnsi="Times New Roman"/>
          <w:color w:val="222222"/>
          <w:sz w:val="20"/>
          <w:szCs w:val="20"/>
          <w:lang w:eastAsia="hu-HU"/>
        </w:rPr>
      </w:pPr>
      <w:bookmarkStart w:id="684" w:name="pr1170"/>
      <w:bookmarkEnd w:id="684"/>
      <w:r w:rsidRPr="002843C5">
        <w:rPr>
          <w:rFonts w:ascii="Times New Roman" w:hAnsi="Times New Roman"/>
          <w:i/>
          <w:iCs/>
          <w:color w:val="222222"/>
          <w:sz w:val="20"/>
          <w:szCs w:val="20"/>
          <w:lang w:eastAsia="hu-HU"/>
        </w:rPr>
        <w:t>b) </w:t>
      </w:r>
      <w:r w:rsidRPr="002843C5">
        <w:rPr>
          <w:rFonts w:ascii="Times New Roman" w:hAnsi="Times New Roman"/>
          <w:color w:val="222222"/>
          <w:sz w:val="20"/>
          <w:szCs w:val="20"/>
          <w:lang w:eastAsia="hu-HU"/>
        </w:rPr>
        <w:t>kifejezetten az E</w:t>
      </w:r>
      <w:r w:rsidR="00BA7AC7">
        <w:rPr>
          <w:rFonts w:ascii="Times New Roman" w:hAnsi="Times New Roman"/>
          <w:color w:val="222222"/>
          <w:sz w:val="20"/>
          <w:szCs w:val="20"/>
          <w:lang w:eastAsia="hu-HU"/>
        </w:rPr>
        <w:t xml:space="preserve">rópai </w:t>
      </w:r>
      <w:r w:rsidRPr="002843C5">
        <w:rPr>
          <w:rFonts w:ascii="Times New Roman" w:hAnsi="Times New Roman"/>
          <w:color w:val="222222"/>
          <w:sz w:val="20"/>
          <w:szCs w:val="20"/>
          <w:lang w:eastAsia="hu-HU"/>
        </w:rPr>
        <w:t>U</w:t>
      </w:r>
      <w:r w:rsidR="00BA7AC7">
        <w:rPr>
          <w:rFonts w:ascii="Times New Roman" w:hAnsi="Times New Roman"/>
          <w:color w:val="222222"/>
          <w:sz w:val="20"/>
          <w:szCs w:val="20"/>
          <w:lang w:eastAsia="hu-HU"/>
        </w:rPr>
        <w:t>nió</w:t>
      </w:r>
      <w:r w:rsidRPr="002843C5">
        <w:rPr>
          <w:rFonts w:ascii="Times New Roman" w:hAnsi="Times New Roman"/>
          <w:color w:val="222222"/>
          <w:sz w:val="20"/>
          <w:szCs w:val="20"/>
          <w:lang w:eastAsia="hu-HU"/>
        </w:rPr>
        <w:t xml:space="preserve"> közös katonai listájában meghatározott termékek tanúsításához, minősítéséhez és vizsgálatához tervezett környezetállósági vizsgáló létesítmények és az azokhoz tervezett berendezések.</w:t>
      </w:r>
    </w:p>
    <w:p w14:paraId="1CCAC176" w14:textId="0200BA7A" w:rsidR="007B6109" w:rsidRPr="002843C5" w:rsidRDefault="00BA7AC7" w:rsidP="006F1B5F">
      <w:pPr>
        <w:shd w:val="clear" w:color="auto" w:fill="FFFFFF"/>
        <w:spacing w:before="180" w:after="0" w:line="240" w:lineRule="auto"/>
        <w:ind w:left="150" w:right="150" w:firstLine="240"/>
        <w:jc w:val="both"/>
        <w:rPr>
          <w:rFonts w:ascii="Times New Roman" w:hAnsi="Times New Roman"/>
          <w:color w:val="222222"/>
          <w:sz w:val="20"/>
          <w:szCs w:val="20"/>
          <w:lang w:eastAsia="hu-HU"/>
        </w:rPr>
      </w:pPr>
      <w:bookmarkStart w:id="685" w:name="pr1171"/>
      <w:bookmarkStart w:id="686" w:name="pr1172"/>
      <w:bookmarkStart w:id="687" w:name="pr1173"/>
      <w:bookmarkStart w:id="688" w:name="pr1174"/>
      <w:bookmarkStart w:id="689" w:name="pr1175"/>
      <w:bookmarkStart w:id="690" w:name="pr1176"/>
      <w:bookmarkStart w:id="691" w:name="pr1177"/>
      <w:bookmarkStart w:id="692" w:name="pr1178"/>
      <w:bookmarkStart w:id="693" w:name="pr1179"/>
      <w:bookmarkStart w:id="694" w:name="pr1180"/>
      <w:bookmarkStart w:id="695" w:name="pr1181"/>
      <w:bookmarkStart w:id="696" w:name="pr1182"/>
      <w:bookmarkStart w:id="697" w:name="pr1183"/>
      <w:bookmarkStart w:id="698" w:name="pr1184"/>
      <w:bookmarkStart w:id="699" w:name="pr1185"/>
      <w:bookmarkStart w:id="700" w:name="pr1186"/>
      <w:bookmarkStart w:id="701" w:name="pr1187"/>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r w:rsidRPr="00927DA7">
        <w:rPr>
          <w:rFonts w:ascii="Times New Roman" w:hAnsi="Times New Roman"/>
          <w:iCs/>
          <w:color w:val="222222"/>
          <w:sz w:val="20"/>
          <w:szCs w:val="20"/>
          <w:lang w:eastAsia="hu-HU"/>
        </w:rPr>
        <w:t>19.</w:t>
      </w:r>
      <w:r>
        <w:rPr>
          <w:rFonts w:ascii="Times New Roman" w:hAnsi="Times New Roman"/>
          <w:bCs/>
          <w:iCs/>
          <w:color w:val="222222"/>
          <w:sz w:val="24"/>
          <w:szCs w:val="24"/>
          <w:lang w:eastAsia="hu-HU"/>
        </w:rPr>
        <w:t xml:space="preserve"> </w:t>
      </w:r>
      <w:bookmarkStart w:id="702" w:name="pr1188"/>
      <w:bookmarkStart w:id="703" w:name="pr1189"/>
      <w:bookmarkEnd w:id="702"/>
      <w:bookmarkEnd w:id="703"/>
      <w:r w:rsidR="00C52B57" w:rsidRPr="00C52B57">
        <w:rPr>
          <w:rFonts w:ascii="Times New Roman" w:hAnsi="Times New Roman"/>
          <w:bCs/>
          <w:iCs/>
          <w:color w:val="222222"/>
          <w:sz w:val="20"/>
          <w:szCs w:val="20"/>
          <w:lang w:eastAsia="hu-HU"/>
        </w:rPr>
        <w:t>ML 19:</w:t>
      </w:r>
      <w:r w:rsidR="00C52B57">
        <w:rPr>
          <w:rFonts w:ascii="Times New Roman" w:hAnsi="Times New Roman"/>
          <w:bCs/>
          <w:iCs/>
          <w:color w:val="222222"/>
          <w:sz w:val="24"/>
          <w:szCs w:val="24"/>
          <w:lang w:eastAsia="hu-HU"/>
        </w:rPr>
        <w:t xml:space="preserve"> </w:t>
      </w:r>
      <w:r w:rsidR="007B6109" w:rsidRPr="00186438">
        <w:rPr>
          <w:rFonts w:ascii="Times New Roman" w:hAnsi="Times New Roman"/>
          <w:color w:val="222222"/>
          <w:sz w:val="20"/>
          <w:szCs w:val="20"/>
          <w:lang w:eastAsia="hu-HU"/>
        </w:rPr>
        <w:t>Irányított</w:t>
      </w:r>
      <w:r w:rsidR="007B6109" w:rsidRPr="002843C5">
        <w:rPr>
          <w:rFonts w:ascii="Times New Roman" w:hAnsi="Times New Roman"/>
          <w:color w:val="222222"/>
          <w:sz w:val="20"/>
          <w:szCs w:val="20"/>
          <w:lang w:eastAsia="hu-HU"/>
        </w:rPr>
        <w:t xml:space="preserve"> energiát kibocsátó fegyverrendszerek (DEW), kapcsolódó berendezések, vagy ellentevékenység eszközei, és kísérleti modellek a következők szerint, és a kifejezetten azokhoz tervezett elemek részegységek</w:t>
      </w:r>
    </w:p>
    <w:p w14:paraId="296C9DD7" w14:textId="594F4311" w:rsidR="007B6109" w:rsidRPr="00186438" w:rsidRDefault="00BA7AC7" w:rsidP="006F1B5F">
      <w:pPr>
        <w:shd w:val="clear" w:color="auto" w:fill="FFFFFF"/>
        <w:spacing w:before="180" w:after="0" w:line="240" w:lineRule="auto"/>
        <w:ind w:left="150" w:right="150" w:firstLine="240"/>
        <w:jc w:val="both"/>
        <w:rPr>
          <w:rFonts w:ascii="Times New Roman" w:hAnsi="Times New Roman"/>
          <w:color w:val="222222"/>
          <w:sz w:val="20"/>
          <w:szCs w:val="20"/>
          <w:lang w:eastAsia="hu-HU"/>
        </w:rPr>
      </w:pPr>
      <w:bookmarkStart w:id="704" w:name="pr1190"/>
      <w:bookmarkEnd w:id="704"/>
      <w:r w:rsidRPr="00927DA7">
        <w:rPr>
          <w:rFonts w:ascii="Times New Roman" w:hAnsi="Times New Roman"/>
          <w:iCs/>
          <w:color w:val="222222"/>
          <w:sz w:val="20"/>
          <w:szCs w:val="20"/>
          <w:lang w:eastAsia="hu-HU"/>
        </w:rPr>
        <w:t xml:space="preserve">20. </w:t>
      </w:r>
      <w:bookmarkStart w:id="705" w:name="pr1191"/>
      <w:bookmarkStart w:id="706" w:name="pr1192"/>
      <w:bookmarkStart w:id="707" w:name="pr1193"/>
      <w:bookmarkStart w:id="708" w:name="pr1194"/>
      <w:bookmarkStart w:id="709" w:name="pr1195"/>
      <w:bookmarkStart w:id="710" w:name="pr1196"/>
      <w:bookmarkStart w:id="711" w:name="pr1197"/>
      <w:bookmarkStart w:id="712" w:name="pr1198"/>
      <w:bookmarkStart w:id="713" w:name="pr1199"/>
      <w:bookmarkStart w:id="714" w:name="pr1200"/>
      <w:bookmarkStart w:id="715" w:name="pr1201"/>
      <w:bookmarkStart w:id="716" w:name="pr1202"/>
      <w:bookmarkStart w:id="717" w:name="pr1203"/>
      <w:bookmarkStart w:id="718" w:name="pr1204"/>
      <w:bookmarkStart w:id="719" w:name="pr1205"/>
      <w:bookmarkStart w:id="720" w:name="pr1206"/>
      <w:bookmarkStart w:id="721" w:name="pr1207"/>
      <w:bookmarkStart w:id="722" w:name="pr1208"/>
      <w:bookmarkStart w:id="723" w:name="pr1209"/>
      <w:bookmarkStart w:id="724" w:name="pr1210"/>
      <w:bookmarkStart w:id="725" w:name="pr1211"/>
      <w:bookmarkStart w:id="726" w:name="pr1212"/>
      <w:bookmarkStart w:id="727" w:name="pr1213"/>
      <w:bookmarkStart w:id="728" w:name="pr121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r w:rsidR="00C52B57">
        <w:rPr>
          <w:rFonts w:ascii="Times New Roman" w:hAnsi="Times New Roman"/>
          <w:iCs/>
          <w:color w:val="222222"/>
          <w:sz w:val="20"/>
          <w:szCs w:val="20"/>
          <w:lang w:eastAsia="hu-HU"/>
        </w:rPr>
        <w:t xml:space="preserve">ML 20: </w:t>
      </w:r>
      <w:r w:rsidR="007B6109" w:rsidRPr="00186438">
        <w:rPr>
          <w:rFonts w:ascii="Times New Roman" w:hAnsi="Times New Roman"/>
          <w:color w:val="222222"/>
          <w:sz w:val="20"/>
          <w:szCs w:val="20"/>
          <w:lang w:eastAsia="hu-HU"/>
        </w:rPr>
        <w:t>Kriogén és „szupravezető” berendezések, valamint kifejezetten azokhoz tervezett részegységek és kiegészítő eszközök</w:t>
      </w:r>
    </w:p>
    <w:p w14:paraId="46F01001" w14:textId="77777777" w:rsidR="007B6109" w:rsidRPr="002843C5" w:rsidRDefault="007B6109" w:rsidP="006F1B5F">
      <w:pPr>
        <w:shd w:val="clear" w:color="auto" w:fill="FFFFFF"/>
        <w:spacing w:after="0" w:line="240" w:lineRule="auto"/>
        <w:ind w:left="150" w:right="150" w:firstLine="240"/>
        <w:jc w:val="both"/>
        <w:rPr>
          <w:rFonts w:ascii="Times New Roman" w:hAnsi="Times New Roman"/>
          <w:color w:val="222222"/>
          <w:sz w:val="20"/>
          <w:szCs w:val="20"/>
          <w:lang w:eastAsia="hu-HU"/>
        </w:rPr>
      </w:pPr>
      <w:bookmarkStart w:id="729" w:name="pr1215"/>
      <w:bookmarkEnd w:id="729"/>
      <w:r w:rsidRPr="002843C5">
        <w:rPr>
          <w:rFonts w:ascii="Times New Roman" w:hAnsi="Times New Roman"/>
          <w:i/>
          <w:iCs/>
          <w:color w:val="222222"/>
          <w:sz w:val="20"/>
          <w:szCs w:val="20"/>
          <w:lang w:eastAsia="hu-HU"/>
        </w:rPr>
        <w:t>a) </w:t>
      </w:r>
      <w:r w:rsidRPr="002843C5">
        <w:rPr>
          <w:rFonts w:ascii="Times New Roman" w:hAnsi="Times New Roman"/>
          <w:color w:val="222222"/>
          <w:sz w:val="20"/>
          <w:szCs w:val="20"/>
          <w:lang w:eastAsia="hu-HU"/>
        </w:rPr>
        <w:t>kifejezetten katonai földi, vízi, reülőgép fedélzeti vagy űrjárművekbe való beépítésre tervezett berendezések, amelyek képesek a jármű mozgása közben 103 K (-170 °C) alatti hőmérsékletet előállítani vagy fenntartani;</w:t>
      </w:r>
    </w:p>
    <w:p w14:paraId="02A2DA79" w14:textId="77777777" w:rsidR="007B6109" w:rsidRPr="002843C5" w:rsidRDefault="007B6109" w:rsidP="006F1B5F">
      <w:pPr>
        <w:shd w:val="clear" w:color="auto" w:fill="FFFFFF"/>
        <w:spacing w:after="0" w:line="240" w:lineRule="auto"/>
        <w:ind w:left="150" w:right="150" w:firstLine="240"/>
        <w:jc w:val="both"/>
        <w:rPr>
          <w:rFonts w:ascii="Times New Roman" w:hAnsi="Times New Roman"/>
          <w:color w:val="222222"/>
          <w:sz w:val="20"/>
          <w:szCs w:val="20"/>
          <w:lang w:eastAsia="hu-HU"/>
        </w:rPr>
      </w:pPr>
      <w:bookmarkStart w:id="730" w:name="pr1216"/>
      <w:bookmarkEnd w:id="730"/>
      <w:r w:rsidRPr="002843C5">
        <w:rPr>
          <w:rFonts w:ascii="Times New Roman" w:hAnsi="Times New Roman"/>
          <w:color w:val="222222"/>
          <w:sz w:val="20"/>
          <w:szCs w:val="20"/>
          <w:lang w:eastAsia="hu-HU"/>
        </w:rPr>
        <w:t>Megjegyzés: Az ML20. fejezet </w:t>
      </w:r>
      <w:r w:rsidRPr="002843C5">
        <w:rPr>
          <w:rFonts w:ascii="Times New Roman" w:hAnsi="Times New Roman"/>
          <w:i/>
          <w:iCs/>
          <w:color w:val="222222"/>
          <w:sz w:val="20"/>
          <w:szCs w:val="20"/>
          <w:lang w:eastAsia="hu-HU"/>
        </w:rPr>
        <w:t>a) </w:t>
      </w:r>
      <w:r w:rsidRPr="002843C5">
        <w:rPr>
          <w:rFonts w:ascii="Times New Roman" w:hAnsi="Times New Roman"/>
          <w:color w:val="222222"/>
          <w:sz w:val="20"/>
          <w:szCs w:val="20"/>
          <w:lang w:eastAsia="hu-HU"/>
        </w:rPr>
        <w:t>pontja magában foglalja azon mobil rendszereket, amelyek nemfémes vagy nem villamos vezető anyagokból - például a műanyagok, vagy az epoxigyantával impregnált anyagok - előállított kiegészítő eszközökből vagy részegységekből épülnek fel.</w:t>
      </w:r>
    </w:p>
    <w:p w14:paraId="3CA3FAD8" w14:textId="77777777" w:rsidR="007B6109" w:rsidRPr="002843C5" w:rsidRDefault="007B6109" w:rsidP="006F1B5F">
      <w:pPr>
        <w:shd w:val="clear" w:color="auto" w:fill="FFFFFF"/>
        <w:spacing w:after="0" w:line="240" w:lineRule="auto"/>
        <w:ind w:left="150" w:right="150" w:firstLine="240"/>
        <w:jc w:val="both"/>
        <w:rPr>
          <w:rFonts w:ascii="Times New Roman" w:hAnsi="Times New Roman"/>
          <w:color w:val="222222"/>
          <w:sz w:val="20"/>
          <w:szCs w:val="20"/>
          <w:lang w:eastAsia="hu-HU"/>
        </w:rPr>
      </w:pPr>
      <w:bookmarkStart w:id="731" w:name="pr1217"/>
      <w:bookmarkEnd w:id="731"/>
      <w:r w:rsidRPr="002843C5">
        <w:rPr>
          <w:rFonts w:ascii="Times New Roman" w:hAnsi="Times New Roman"/>
          <w:i/>
          <w:iCs/>
          <w:color w:val="222222"/>
          <w:sz w:val="20"/>
          <w:szCs w:val="20"/>
          <w:lang w:eastAsia="hu-HU"/>
        </w:rPr>
        <w:t>b) </w:t>
      </w:r>
      <w:r w:rsidRPr="002843C5">
        <w:rPr>
          <w:rFonts w:ascii="Times New Roman" w:hAnsi="Times New Roman"/>
          <w:color w:val="222222"/>
          <w:sz w:val="20"/>
          <w:szCs w:val="20"/>
          <w:lang w:eastAsia="hu-HU"/>
        </w:rPr>
        <w:t>olyan szupravezető villamos berendezés (forgógépek és átalakítók), amelyeket kifejezetten katonai földi, vízi, repülőgép fedélzeti, vagy űrjárművekbe való beépítésre terveztek, és amelyek a jármű mozgása közben is működtethetők.</w:t>
      </w:r>
    </w:p>
    <w:p w14:paraId="79DB14B9" w14:textId="50CCD0CC" w:rsidR="007B6109" w:rsidRPr="002843C5" w:rsidRDefault="00186438" w:rsidP="006F1B5F">
      <w:pPr>
        <w:shd w:val="clear" w:color="auto" w:fill="FFFFFF"/>
        <w:spacing w:before="180" w:after="0" w:line="240" w:lineRule="auto"/>
        <w:ind w:left="150" w:right="150" w:firstLine="240"/>
        <w:jc w:val="both"/>
        <w:rPr>
          <w:rFonts w:ascii="Times New Roman" w:hAnsi="Times New Roman"/>
          <w:color w:val="222222"/>
          <w:sz w:val="20"/>
          <w:szCs w:val="20"/>
          <w:lang w:eastAsia="hu-HU"/>
        </w:rPr>
      </w:pPr>
      <w:bookmarkStart w:id="732" w:name="pr1218"/>
      <w:bookmarkStart w:id="733" w:name="pr1219"/>
      <w:bookmarkEnd w:id="732"/>
      <w:bookmarkEnd w:id="733"/>
      <w:r w:rsidRPr="00927DA7">
        <w:rPr>
          <w:rFonts w:ascii="Times New Roman" w:hAnsi="Times New Roman"/>
          <w:iCs/>
          <w:color w:val="222222"/>
          <w:sz w:val="20"/>
          <w:szCs w:val="20"/>
          <w:lang w:eastAsia="hu-HU"/>
        </w:rPr>
        <w:t>21</w:t>
      </w:r>
      <w:r>
        <w:rPr>
          <w:rFonts w:ascii="Times New Roman" w:hAnsi="Times New Roman"/>
          <w:bCs/>
          <w:iCs/>
          <w:color w:val="222222"/>
          <w:sz w:val="24"/>
          <w:szCs w:val="24"/>
          <w:lang w:eastAsia="hu-HU"/>
        </w:rPr>
        <w:t>.</w:t>
      </w:r>
      <w:bookmarkStart w:id="734" w:name="pr1220"/>
      <w:bookmarkStart w:id="735" w:name="pr1221"/>
      <w:bookmarkEnd w:id="734"/>
      <w:bookmarkEnd w:id="735"/>
      <w:r w:rsidR="00C52B57">
        <w:rPr>
          <w:rFonts w:ascii="Times New Roman" w:hAnsi="Times New Roman"/>
          <w:bCs/>
          <w:iCs/>
          <w:color w:val="222222"/>
          <w:sz w:val="24"/>
          <w:szCs w:val="24"/>
          <w:lang w:eastAsia="hu-HU"/>
        </w:rPr>
        <w:t xml:space="preserve"> </w:t>
      </w:r>
      <w:r w:rsidR="00C52B57" w:rsidRPr="00C52B57">
        <w:rPr>
          <w:rFonts w:ascii="Times New Roman" w:hAnsi="Times New Roman"/>
          <w:bCs/>
          <w:iCs/>
          <w:color w:val="222222"/>
          <w:sz w:val="20"/>
          <w:szCs w:val="20"/>
          <w:lang w:eastAsia="hu-HU"/>
        </w:rPr>
        <w:t>ML 21:</w:t>
      </w:r>
      <w:r w:rsidR="00C52B57">
        <w:rPr>
          <w:rFonts w:ascii="Times New Roman" w:hAnsi="Times New Roman"/>
          <w:bCs/>
          <w:iCs/>
          <w:color w:val="222222"/>
          <w:sz w:val="24"/>
          <w:szCs w:val="24"/>
          <w:lang w:eastAsia="hu-HU"/>
        </w:rPr>
        <w:t xml:space="preserve"> </w:t>
      </w:r>
      <w:r w:rsidR="007B6109" w:rsidRPr="00186438">
        <w:rPr>
          <w:rFonts w:ascii="Times New Roman" w:hAnsi="Times New Roman"/>
          <w:color w:val="222222"/>
          <w:sz w:val="20"/>
          <w:szCs w:val="20"/>
          <w:lang w:eastAsia="hu-HU"/>
        </w:rPr>
        <w:t>„</w:t>
      </w:r>
      <w:r w:rsidR="007B6109" w:rsidRPr="002843C5">
        <w:rPr>
          <w:rFonts w:ascii="Times New Roman" w:hAnsi="Times New Roman"/>
          <w:color w:val="222222"/>
          <w:sz w:val="20"/>
          <w:szCs w:val="20"/>
          <w:lang w:eastAsia="hu-HU"/>
        </w:rPr>
        <w:t>Szoftver”, a következők szerint:</w:t>
      </w:r>
    </w:p>
    <w:p w14:paraId="64B6EF65" w14:textId="77777777" w:rsidR="007B6109" w:rsidRPr="002843C5" w:rsidRDefault="007B6109" w:rsidP="006F1B5F">
      <w:pPr>
        <w:shd w:val="clear" w:color="auto" w:fill="FFFFFF"/>
        <w:spacing w:after="0" w:line="240" w:lineRule="auto"/>
        <w:ind w:left="150" w:right="150" w:firstLine="240"/>
        <w:jc w:val="both"/>
        <w:rPr>
          <w:rFonts w:ascii="Times New Roman" w:hAnsi="Times New Roman"/>
          <w:color w:val="222222"/>
          <w:sz w:val="20"/>
          <w:szCs w:val="20"/>
          <w:lang w:eastAsia="hu-HU"/>
        </w:rPr>
      </w:pPr>
      <w:bookmarkStart w:id="736" w:name="pr1222"/>
      <w:bookmarkEnd w:id="736"/>
      <w:r w:rsidRPr="002843C5">
        <w:rPr>
          <w:rFonts w:ascii="Times New Roman" w:hAnsi="Times New Roman"/>
          <w:i/>
          <w:iCs/>
          <w:color w:val="222222"/>
          <w:sz w:val="20"/>
          <w:szCs w:val="20"/>
          <w:lang w:eastAsia="hu-HU"/>
        </w:rPr>
        <w:t>a) </w:t>
      </w:r>
      <w:r w:rsidRPr="002843C5">
        <w:rPr>
          <w:rFonts w:ascii="Times New Roman" w:hAnsi="Times New Roman"/>
          <w:color w:val="222222"/>
          <w:sz w:val="20"/>
          <w:szCs w:val="20"/>
          <w:lang w:eastAsia="hu-HU"/>
        </w:rPr>
        <w:t>kifejezetten az EU közös katonai listáján meghatározott berendezések, anyagok vagy „szoftver” „kifejlesztésére”, „gyártására” vagy „felhasználására” tervezett vagy átalakított „szoftver”;</w:t>
      </w:r>
    </w:p>
    <w:p w14:paraId="590AEF00" w14:textId="77777777" w:rsidR="007B6109" w:rsidRPr="002843C5" w:rsidRDefault="007B6109" w:rsidP="00927DA7">
      <w:pPr>
        <w:shd w:val="clear" w:color="auto" w:fill="FFFFFF"/>
        <w:spacing w:after="0" w:line="240" w:lineRule="auto"/>
        <w:ind w:left="150" w:right="150" w:firstLine="240"/>
        <w:jc w:val="both"/>
        <w:rPr>
          <w:rFonts w:ascii="Times New Roman" w:hAnsi="Times New Roman"/>
          <w:color w:val="222222"/>
          <w:sz w:val="20"/>
          <w:szCs w:val="20"/>
          <w:lang w:eastAsia="hu-HU"/>
        </w:rPr>
      </w:pPr>
      <w:bookmarkStart w:id="737" w:name="pr1223"/>
      <w:bookmarkEnd w:id="737"/>
      <w:r w:rsidRPr="002843C5">
        <w:rPr>
          <w:rFonts w:ascii="Times New Roman" w:hAnsi="Times New Roman"/>
          <w:i/>
          <w:iCs/>
          <w:color w:val="222222"/>
          <w:sz w:val="20"/>
          <w:szCs w:val="20"/>
          <w:lang w:eastAsia="hu-HU"/>
        </w:rPr>
        <w:t>b) </w:t>
      </w:r>
      <w:r w:rsidRPr="002843C5">
        <w:rPr>
          <w:rFonts w:ascii="Times New Roman" w:hAnsi="Times New Roman"/>
          <w:color w:val="222222"/>
          <w:sz w:val="20"/>
          <w:szCs w:val="20"/>
          <w:lang w:eastAsia="hu-HU"/>
        </w:rPr>
        <w:t xml:space="preserve">az </w:t>
      </w:r>
      <w:r w:rsidR="00186438">
        <w:rPr>
          <w:rFonts w:ascii="Times New Roman" w:hAnsi="Times New Roman"/>
          <w:color w:val="222222"/>
          <w:sz w:val="20"/>
          <w:szCs w:val="20"/>
          <w:lang w:eastAsia="hu-HU"/>
        </w:rPr>
        <w:t>Európai Unió közös katonai listája 21</w:t>
      </w:r>
      <w:r w:rsidRPr="002843C5">
        <w:rPr>
          <w:rFonts w:ascii="Times New Roman" w:hAnsi="Times New Roman"/>
          <w:color w:val="222222"/>
          <w:sz w:val="20"/>
          <w:szCs w:val="20"/>
          <w:lang w:eastAsia="hu-HU"/>
        </w:rPr>
        <w:t>. fejezet </w:t>
      </w:r>
      <w:r w:rsidRPr="002843C5">
        <w:rPr>
          <w:rFonts w:ascii="Times New Roman" w:hAnsi="Times New Roman"/>
          <w:i/>
          <w:iCs/>
          <w:color w:val="222222"/>
          <w:sz w:val="20"/>
          <w:szCs w:val="20"/>
          <w:lang w:eastAsia="hu-HU"/>
        </w:rPr>
        <w:t>a) </w:t>
      </w:r>
      <w:r w:rsidRPr="002843C5">
        <w:rPr>
          <w:rFonts w:ascii="Times New Roman" w:hAnsi="Times New Roman"/>
          <w:color w:val="222222"/>
          <w:sz w:val="20"/>
          <w:szCs w:val="20"/>
          <w:lang w:eastAsia="hu-HU"/>
        </w:rPr>
        <w:t xml:space="preserve">pontjában meghatározottaktól eltérő egyéb speciális „szoftver” </w:t>
      </w:r>
      <w:bookmarkStart w:id="738" w:name="pr1224"/>
      <w:bookmarkStart w:id="739" w:name="pr1225"/>
      <w:bookmarkStart w:id="740" w:name="pr1226"/>
      <w:bookmarkStart w:id="741" w:name="pr1227"/>
      <w:bookmarkStart w:id="742" w:name="pr1228"/>
      <w:bookmarkStart w:id="743" w:name="pr1229"/>
      <w:bookmarkStart w:id="744" w:name="pr1230"/>
      <w:bookmarkEnd w:id="738"/>
      <w:bookmarkEnd w:id="739"/>
      <w:bookmarkEnd w:id="740"/>
      <w:bookmarkEnd w:id="741"/>
      <w:bookmarkEnd w:id="742"/>
      <w:bookmarkEnd w:id="743"/>
      <w:bookmarkEnd w:id="744"/>
    </w:p>
    <w:p w14:paraId="137FAFC4" w14:textId="2BE2E102" w:rsidR="007B6109" w:rsidRPr="002843C5" w:rsidRDefault="00186438" w:rsidP="006F1B5F">
      <w:pPr>
        <w:shd w:val="clear" w:color="auto" w:fill="FFFFFF"/>
        <w:spacing w:before="180" w:after="0" w:line="240" w:lineRule="auto"/>
        <w:ind w:left="150" w:right="150" w:firstLine="240"/>
        <w:jc w:val="both"/>
        <w:rPr>
          <w:rFonts w:ascii="Times New Roman" w:hAnsi="Times New Roman"/>
          <w:color w:val="222222"/>
          <w:sz w:val="20"/>
          <w:szCs w:val="20"/>
          <w:lang w:eastAsia="hu-HU"/>
        </w:rPr>
      </w:pPr>
      <w:bookmarkStart w:id="745" w:name="pr1231"/>
      <w:bookmarkEnd w:id="745"/>
      <w:r>
        <w:rPr>
          <w:rFonts w:ascii="Times New Roman" w:hAnsi="Times New Roman"/>
          <w:color w:val="222222"/>
          <w:sz w:val="20"/>
          <w:szCs w:val="20"/>
          <w:lang w:eastAsia="hu-HU"/>
        </w:rPr>
        <w:t>22.</w:t>
      </w:r>
      <w:r w:rsidR="00C52B57">
        <w:rPr>
          <w:rFonts w:ascii="Times New Roman" w:hAnsi="Times New Roman"/>
          <w:color w:val="222222"/>
          <w:sz w:val="20"/>
          <w:szCs w:val="20"/>
          <w:lang w:eastAsia="hu-HU"/>
        </w:rPr>
        <w:t>ML 22:</w:t>
      </w:r>
      <w:r>
        <w:rPr>
          <w:rFonts w:ascii="Times New Roman" w:hAnsi="Times New Roman"/>
          <w:color w:val="222222"/>
          <w:sz w:val="20"/>
          <w:szCs w:val="20"/>
          <w:lang w:eastAsia="hu-HU"/>
        </w:rPr>
        <w:t xml:space="preserve"> </w:t>
      </w:r>
      <w:r w:rsidR="007B6109" w:rsidRPr="002843C5">
        <w:rPr>
          <w:rFonts w:ascii="Times New Roman" w:hAnsi="Times New Roman"/>
          <w:color w:val="222222"/>
          <w:sz w:val="20"/>
          <w:szCs w:val="20"/>
          <w:lang w:eastAsia="hu-HU"/>
        </w:rPr>
        <w:t>„Technológia”</w:t>
      </w:r>
      <w:r>
        <w:rPr>
          <w:rFonts w:ascii="Times New Roman" w:hAnsi="Times New Roman"/>
          <w:color w:val="222222"/>
          <w:sz w:val="20"/>
          <w:szCs w:val="20"/>
          <w:lang w:eastAsia="hu-HU"/>
        </w:rPr>
        <w:t>,</w:t>
      </w:r>
      <w:r w:rsidR="007B6109" w:rsidRPr="002843C5">
        <w:rPr>
          <w:rFonts w:ascii="Times New Roman" w:hAnsi="Times New Roman"/>
          <w:color w:val="222222"/>
          <w:sz w:val="20"/>
          <w:szCs w:val="20"/>
          <w:lang w:eastAsia="hu-HU"/>
        </w:rPr>
        <w:t xml:space="preserve"> </w:t>
      </w:r>
      <w:r>
        <w:rPr>
          <w:rFonts w:ascii="Times New Roman" w:hAnsi="Times New Roman"/>
          <w:color w:val="222222"/>
          <w:sz w:val="20"/>
          <w:szCs w:val="20"/>
          <w:lang w:eastAsia="hu-HU"/>
        </w:rPr>
        <w:t>kormányrendeletben meghatározottak</w:t>
      </w:r>
      <w:r w:rsidR="007B6109" w:rsidRPr="002843C5">
        <w:rPr>
          <w:rFonts w:ascii="Times New Roman" w:hAnsi="Times New Roman"/>
          <w:color w:val="222222"/>
          <w:sz w:val="20"/>
          <w:szCs w:val="20"/>
          <w:lang w:eastAsia="hu-HU"/>
        </w:rPr>
        <w:t xml:space="preserve"> szerint</w:t>
      </w:r>
    </w:p>
    <w:p w14:paraId="2486A0BC" w14:textId="373A3E6F" w:rsidR="007B6109" w:rsidRPr="00186438" w:rsidRDefault="00186438" w:rsidP="006F1B5F">
      <w:pPr>
        <w:shd w:val="clear" w:color="auto" w:fill="FFFFFF"/>
        <w:spacing w:before="180" w:after="0" w:line="240" w:lineRule="auto"/>
        <w:ind w:left="150" w:right="150" w:firstLine="240"/>
        <w:jc w:val="both"/>
        <w:rPr>
          <w:rFonts w:ascii="Times New Roman" w:hAnsi="Times New Roman"/>
          <w:color w:val="222222"/>
          <w:sz w:val="20"/>
          <w:szCs w:val="20"/>
          <w:lang w:eastAsia="hu-HU"/>
        </w:rPr>
      </w:pPr>
      <w:bookmarkStart w:id="746" w:name="pr1232"/>
      <w:bookmarkEnd w:id="746"/>
      <w:r w:rsidRPr="00927DA7">
        <w:rPr>
          <w:rFonts w:ascii="Times New Roman" w:hAnsi="Times New Roman"/>
          <w:iCs/>
          <w:color w:val="222222"/>
          <w:sz w:val="20"/>
          <w:szCs w:val="20"/>
          <w:lang w:eastAsia="hu-HU"/>
        </w:rPr>
        <w:t>23.</w:t>
      </w:r>
      <w:r w:rsidR="00C52B57">
        <w:rPr>
          <w:rFonts w:ascii="Times New Roman" w:hAnsi="Times New Roman"/>
          <w:iCs/>
          <w:color w:val="222222"/>
          <w:sz w:val="20"/>
          <w:szCs w:val="20"/>
          <w:lang w:eastAsia="hu-HU"/>
        </w:rPr>
        <w:t xml:space="preserve"> HUML 23:</w:t>
      </w:r>
      <w:r w:rsidRPr="00927DA7">
        <w:rPr>
          <w:rFonts w:ascii="Times New Roman" w:hAnsi="Times New Roman"/>
          <w:iCs/>
          <w:color w:val="222222"/>
          <w:sz w:val="20"/>
          <w:szCs w:val="20"/>
          <w:lang w:eastAsia="hu-HU"/>
        </w:rPr>
        <w:t xml:space="preserve"> </w:t>
      </w:r>
      <w:bookmarkStart w:id="747" w:name="pr1233"/>
      <w:bookmarkStart w:id="748" w:name="pr1234"/>
      <w:bookmarkStart w:id="749" w:name="pr1235"/>
      <w:bookmarkStart w:id="750" w:name="pr1236"/>
      <w:bookmarkStart w:id="751" w:name="pr1237"/>
      <w:bookmarkStart w:id="752" w:name="pr1238"/>
      <w:bookmarkStart w:id="753" w:name="pr1239"/>
      <w:bookmarkStart w:id="754" w:name="pr1240"/>
      <w:bookmarkStart w:id="755" w:name="pr1241"/>
      <w:bookmarkStart w:id="756" w:name="pr1242"/>
      <w:bookmarkStart w:id="757" w:name="pr1243"/>
      <w:bookmarkStart w:id="758" w:name="pr1244"/>
      <w:bookmarkStart w:id="759" w:name="pr1245"/>
      <w:bookmarkStart w:id="760" w:name="pr12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007B6109" w:rsidRPr="00186438">
        <w:rPr>
          <w:rFonts w:ascii="Times New Roman" w:hAnsi="Times New Roman"/>
          <w:color w:val="222222"/>
          <w:sz w:val="20"/>
          <w:szCs w:val="20"/>
          <w:lang w:eastAsia="hu-HU"/>
        </w:rPr>
        <w:t>Kifejezetten katonai célú felszerelések</w:t>
      </w:r>
      <w:r>
        <w:rPr>
          <w:rFonts w:ascii="Times New Roman" w:hAnsi="Times New Roman"/>
          <w:color w:val="222222"/>
          <w:sz w:val="20"/>
          <w:szCs w:val="20"/>
          <w:lang w:eastAsia="hu-HU"/>
        </w:rPr>
        <w:t>, kormányrendeletben meghatározottak szerint</w:t>
      </w:r>
    </w:p>
    <w:p w14:paraId="5BD11E6B" w14:textId="5079FE91" w:rsidR="007B6109" w:rsidRPr="002843C5" w:rsidRDefault="00186438" w:rsidP="006F1B5F">
      <w:pPr>
        <w:shd w:val="clear" w:color="auto" w:fill="FFFFFF"/>
        <w:spacing w:before="180" w:after="0" w:line="240" w:lineRule="auto"/>
        <w:ind w:left="150" w:right="150" w:firstLine="240"/>
        <w:jc w:val="both"/>
        <w:rPr>
          <w:rFonts w:ascii="Times New Roman" w:hAnsi="Times New Roman"/>
          <w:color w:val="222222"/>
          <w:sz w:val="20"/>
          <w:szCs w:val="20"/>
          <w:lang w:eastAsia="hu-HU"/>
        </w:rPr>
      </w:pPr>
      <w:bookmarkStart w:id="761" w:name="pr1247"/>
      <w:bookmarkStart w:id="762" w:name="pr1248"/>
      <w:bookmarkStart w:id="763" w:name="pr1249"/>
      <w:bookmarkStart w:id="764" w:name="pr1250"/>
      <w:bookmarkStart w:id="765" w:name="pr1251"/>
      <w:bookmarkEnd w:id="761"/>
      <w:bookmarkEnd w:id="762"/>
      <w:bookmarkEnd w:id="763"/>
      <w:bookmarkEnd w:id="764"/>
      <w:bookmarkEnd w:id="765"/>
      <w:r w:rsidRPr="00927DA7">
        <w:rPr>
          <w:rFonts w:ascii="Times New Roman" w:hAnsi="Times New Roman"/>
          <w:iCs/>
          <w:color w:val="222222"/>
          <w:sz w:val="20"/>
          <w:szCs w:val="20"/>
          <w:lang w:eastAsia="hu-HU"/>
        </w:rPr>
        <w:t>24.</w:t>
      </w:r>
      <w:r>
        <w:rPr>
          <w:rFonts w:ascii="Times New Roman" w:hAnsi="Times New Roman"/>
          <w:iCs/>
          <w:color w:val="222222"/>
          <w:sz w:val="20"/>
          <w:szCs w:val="20"/>
          <w:lang w:eastAsia="hu-HU"/>
        </w:rPr>
        <w:t xml:space="preserve"> </w:t>
      </w:r>
      <w:bookmarkStart w:id="766" w:name="pr1252"/>
      <w:bookmarkStart w:id="767" w:name="pr1253"/>
      <w:bookmarkEnd w:id="766"/>
      <w:bookmarkEnd w:id="767"/>
      <w:r w:rsidR="00C52B57">
        <w:rPr>
          <w:rFonts w:ascii="Times New Roman" w:hAnsi="Times New Roman"/>
          <w:iCs/>
          <w:color w:val="222222"/>
          <w:sz w:val="20"/>
          <w:szCs w:val="20"/>
          <w:lang w:eastAsia="hu-HU"/>
        </w:rPr>
        <w:t xml:space="preserve">HUML 24: </w:t>
      </w:r>
      <w:r w:rsidR="007B6109" w:rsidRPr="00186438">
        <w:rPr>
          <w:rFonts w:ascii="Times New Roman" w:hAnsi="Times New Roman"/>
          <w:color w:val="222222"/>
          <w:sz w:val="20"/>
          <w:szCs w:val="20"/>
          <w:lang w:eastAsia="hu-HU"/>
        </w:rPr>
        <w:t>Kifejezetten</w:t>
      </w:r>
      <w:r w:rsidR="007B6109" w:rsidRPr="002843C5">
        <w:rPr>
          <w:rFonts w:ascii="Times New Roman" w:hAnsi="Times New Roman"/>
          <w:color w:val="222222"/>
          <w:sz w:val="20"/>
          <w:szCs w:val="20"/>
          <w:lang w:eastAsia="hu-HU"/>
        </w:rPr>
        <w:t xml:space="preserve"> katonai célú szolgáltatások, valamint tábori ellátást biztosító, kifejezetten katonai célokra használt eszközök</w:t>
      </w:r>
    </w:p>
    <w:p w14:paraId="0088CBB6" w14:textId="7327DD22" w:rsidR="007B6109" w:rsidRPr="00186438" w:rsidRDefault="00186438" w:rsidP="00927DA7">
      <w:pPr>
        <w:shd w:val="clear" w:color="auto" w:fill="FFFFFF"/>
        <w:spacing w:before="180" w:after="0" w:line="240" w:lineRule="auto"/>
        <w:ind w:left="150" w:right="150" w:firstLine="240"/>
        <w:jc w:val="both"/>
        <w:rPr>
          <w:rFonts w:ascii="Times New Roman" w:hAnsi="Times New Roman"/>
          <w:iCs/>
          <w:color w:val="222222"/>
          <w:sz w:val="20"/>
          <w:szCs w:val="20"/>
          <w:lang w:eastAsia="hu-HU"/>
        </w:rPr>
      </w:pPr>
      <w:bookmarkStart w:id="768" w:name="pr1254"/>
      <w:bookmarkEnd w:id="768"/>
      <w:r w:rsidRPr="00927DA7">
        <w:rPr>
          <w:rFonts w:ascii="Times New Roman" w:hAnsi="Times New Roman"/>
          <w:iCs/>
          <w:color w:val="222222"/>
          <w:sz w:val="20"/>
          <w:szCs w:val="20"/>
          <w:lang w:eastAsia="hu-HU"/>
        </w:rPr>
        <w:t xml:space="preserve">25. </w:t>
      </w:r>
      <w:bookmarkStart w:id="769" w:name="pr1255"/>
      <w:bookmarkStart w:id="770" w:name="pr1256"/>
      <w:bookmarkStart w:id="771" w:name="pr1257"/>
      <w:bookmarkStart w:id="772" w:name="pr1258"/>
      <w:bookmarkStart w:id="773" w:name="pr1259"/>
      <w:bookmarkStart w:id="774" w:name="pr1260"/>
      <w:bookmarkStart w:id="775" w:name="pr1261"/>
      <w:bookmarkStart w:id="776" w:name="pr1262"/>
      <w:bookmarkStart w:id="777" w:name="pr1263"/>
      <w:bookmarkStart w:id="778" w:name="pr1264"/>
      <w:bookmarkStart w:id="779" w:name="pr1265"/>
      <w:bookmarkStart w:id="780" w:name="pr1266"/>
      <w:bookmarkStart w:id="781" w:name="pr1267"/>
      <w:bookmarkEnd w:id="769"/>
      <w:bookmarkEnd w:id="770"/>
      <w:bookmarkEnd w:id="771"/>
      <w:bookmarkEnd w:id="772"/>
      <w:bookmarkEnd w:id="773"/>
      <w:bookmarkEnd w:id="774"/>
      <w:bookmarkEnd w:id="775"/>
      <w:bookmarkEnd w:id="776"/>
      <w:bookmarkEnd w:id="777"/>
      <w:bookmarkEnd w:id="778"/>
      <w:bookmarkEnd w:id="779"/>
      <w:bookmarkEnd w:id="780"/>
      <w:bookmarkEnd w:id="781"/>
      <w:r w:rsidR="00C52B57">
        <w:rPr>
          <w:rFonts w:ascii="Times New Roman" w:hAnsi="Times New Roman"/>
          <w:iCs/>
          <w:color w:val="222222"/>
          <w:sz w:val="20"/>
          <w:szCs w:val="20"/>
          <w:lang w:eastAsia="hu-HU"/>
        </w:rPr>
        <w:t xml:space="preserve">HUML 25: </w:t>
      </w:r>
      <w:r w:rsidR="007B6109" w:rsidRPr="00186438">
        <w:rPr>
          <w:rFonts w:ascii="Times New Roman" w:hAnsi="Times New Roman"/>
          <w:iCs/>
          <w:color w:val="222222"/>
          <w:sz w:val="20"/>
          <w:szCs w:val="20"/>
          <w:lang w:eastAsia="hu-HU"/>
        </w:rPr>
        <w:t>Rendvédelmi, rendészeti kényszerítő eszközök, alkalmazásához szükséges anyagok</w:t>
      </w:r>
      <w:bookmarkStart w:id="782" w:name="pr1268"/>
      <w:bookmarkStart w:id="783" w:name="pr1269"/>
      <w:bookmarkStart w:id="784" w:name="pr1270"/>
      <w:bookmarkStart w:id="785" w:name="pr1271"/>
      <w:bookmarkStart w:id="786" w:name="pr1272"/>
      <w:bookmarkStart w:id="787" w:name="pr1273"/>
      <w:bookmarkStart w:id="788" w:name="pr1274"/>
      <w:bookmarkStart w:id="789" w:name="pr1275"/>
      <w:bookmarkStart w:id="790" w:name="pr1276"/>
      <w:bookmarkStart w:id="791" w:name="pr1277"/>
      <w:bookmarkStart w:id="792" w:name="pr1278"/>
      <w:bookmarkStart w:id="793" w:name="pr1279"/>
      <w:bookmarkStart w:id="794" w:name="pr1280"/>
      <w:bookmarkStart w:id="795" w:name="pr1281"/>
      <w:bookmarkStart w:id="796" w:name="pr1282"/>
      <w:bookmarkStart w:id="797" w:name="pr1283"/>
      <w:bookmarkStart w:id="798" w:name="pr1284"/>
      <w:bookmarkStart w:id="799" w:name="pr1285"/>
      <w:bookmarkStart w:id="800" w:name="pr1286"/>
      <w:bookmarkStart w:id="801" w:name="pr1287"/>
      <w:bookmarkStart w:id="802" w:name="pr1288"/>
      <w:bookmarkStart w:id="803" w:name="pr1289"/>
      <w:bookmarkStart w:id="804" w:name="pr1290"/>
      <w:bookmarkStart w:id="805" w:name="pr1291"/>
      <w:bookmarkStart w:id="806" w:name="pr1292"/>
      <w:bookmarkStart w:id="807" w:name="pr1293"/>
      <w:bookmarkStart w:id="808" w:name="pr1294"/>
      <w:bookmarkStart w:id="809" w:name="pr1295"/>
      <w:bookmarkStart w:id="810" w:name="pr1296"/>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p>
    <w:p w14:paraId="1AFBBA9E" w14:textId="77777777" w:rsidR="007B6109" w:rsidRDefault="007B6109">
      <w:pPr>
        <w:rPr>
          <w:rFonts w:ascii="Times New Roman" w:hAnsi="Times New Roman"/>
          <w:i/>
          <w:sz w:val="24"/>
          <w:szCs w:val="24"/>
          <w:lang w:eastAsia="hu-HU"/>
        </w:rPr>
      </w:pPr>
      <w:r>
        <w:rPr>
          <w:i/>
        </w:rPr>
        <w:br w:type="page"/>
      </w:r>
    </w:p>
    <w:p w14:paraId="46330D66" w14:textId="77777777" w:rsidR="007B6109" w:rsidRPr="0000573B" w:rsidRDefault="007B6109" w:rsidP="0000573B">
      <w:pPr>
        <w:pStyle w:val="NormlWeb"/>
        <w:spacing w:before="300" w:beforeAutospacing="0" w:after="300" w:afterAutospacing="0"/>
        <w:jc w:val="right"/>
        <w:rPr>
          <w:i/>
          <w:color w:val="222222"/>
        </w:rPr>
      </w:pPr>
      <w:r>
        <w:rPr>
          <w:i/>
        </w:rPr>
        <w:lastRenderedPageBreak/>
        <w:t>2</w:t>
      </w:r>
      <w:r w:rsidRPr="0000573B">
        <w:rPr>
          <w:i/>
        </w:rPr>
        <w:t xml:space="preserve">. melléklet a védelmi és biztonsági beszerzésekről szóló </w:t>
      </w:r>
      <w:r w:rsidR="00386448" w:rsidRPr="0000573B">
        <w:rPr>
          <w:i/>
        </w:rPr>
        <w:t>201</w:t>
      </w:r>
      <w:r w:rsidR="00386448">
        <w:rPr>
          <w:i/>
        </w:rPr>
        <w:t>6</w:t>
      </w:r>
      <w:r w:rsidRPr="0000573B">
        <w:rPr>
          <w:i/>
        </w:rPr>
        <w:t>. évi …. törvényhez</w:t>
      </w:r>
    </w:p>
    <w:p w14:paraId="2F95EAC5" w14:textId="77777777" w:rsidR="007B6109" w:rsidRDefault="007B6109" w:rsidP="0000573B">
      <w:pPr>
        <w:pStyle w:val="NormlWeb"/>
        <w:spacing w:before="300" w:beforeAutospacing="0" w:after="300" w:afterAutospacing="0"/>
        <w:ind w:right="150"/>
        <w:jc w:val="center"/>
        <w:rPr>
          <w:b/>
          <w:bCs/>
          <w:i/>
          <w:iCs/>
          <w:color w:val="222222"/>
        </w:rPr>
      </w:pPr>
      <w:bookmarkStart w:id="811" w:name="pr1442"/>
      <w:bookmarkEnd w:id="811"/>
      <w:r w:rsidRPr="0085166F">
        <w:rPr>
          <w:b/>
          <w:bCs/>
          <w:i/>
          <w:iCs/>
          <w:color w:val="222222"/>
        </w:rPr>
        <w:t xml:space="preserve">A </w:t>
      </w:r>
      <w:r w:rsidR="001C466B">
        <w:rPr>
          <w:b/>
          <w:bCs/>
          <w:i/>
          <w:iCs/>
          <w:color w:val="222222"/>
        </w:rPr>
        <w:t>törvény</w:t>
      </w:r>
      <w:r w:rsidR="001C466B" w:rsidRPr="0085166F">
        <w:rPr>
          <w:b/>
          <w:bCs/>
          <w:i/>
          <w:iCs/>
          <w:color w:val="222222"/>
        </w:rPr>
        <w:t xml:space="preserve"> </w:t>
      </w:r>
      <w:r w:rsidRPr="0085166F">
        <w:rPr>
          <w:b/>
          <w:bCs/>
          <w:i/>
          <w:iCs/>
          <w:color w:val="222222"/>
        </w:rPr>
        <w:t>hatálya alá tartozó szolgáltatások</w:t>
      </w:r>
    </w:p>
    <w:tbl>
      <w:tblPr>
        <w:tblW w:w="5161" w:type="pct"/>
        <w:tblCellSpacing w:w="0" w:type="dxa"/>
        <w:tblInd w:w="-292"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0A0" w:firstRow="1" w:lastRow="0" w:firstColumn="1" w:lastColumn="0" w:noHBand="0" w:noVBand="0"/>
      </w:tblPr>
      <w:tblGrid>
        <w:gridCol w:w="411"/>
        <w:gridCol w:w="1152"/>
        <w:gridCol w:w="4554"/>
        <w:gridCol w:w="3231"/>
      </w:tblGrid>
      <w:tr w:rsidR="004E4D58" w:rsidRPr="002E787D" w14:paraId="33352941" w14:textId="77777777" w:rsidTr="004E4D58">
        <w:trPr>
          <w:tblCellSpacing w:w="0" w:type="dxa"/>
        </w:trPr>
        <w:tc>
          <w:tcPr>
            <w:tcW w:w="220" w:type="pct"/>
            <w:tcBorders>
              <w:top w:val="single" w:sz="6" w:space="0" w:color="000000"/>
              <w:bottom w:val="single" w:sz="6" w:space="0" w:color="000000"/>
              <w:right w:val="single" w:sz="6" w:space="0" w:color="000000"/>
            </w:tcBorders>
          </w:tcPr>
          <w:p w14:paraId="255C4828" w14:textId="77777777" w:rsidR="004E4D58" w:rsidRPr="003B5B23" w:rsidRDefault="004E4D58" w:rsidP="00512865">
            <w:pPr>
              <w:spacing w:before="60" w:after="60" w:line="240" w:lineRule="auto"/>
              <w:ind w:right="195"/>
              <w:jc w:val="center"/>
              <w:rPr>
                <w:rFonts w:ascii="Times New Roman" w:hAnsi="Times New Roman"/>
                <w:b/>
                <w:bCs/>
                <w:color w:val="000000"/>
                <w:lang w:eastAsia="hu-HU"/>
              </w:rPr>
            </w:pPr>
          </w:p>
        </w:tc>
        <w:tc>
          <w:tcPr>
            <w:tcW w:w="616" w:type="pct"/>
            <w:tcBorders>
              <w:top w:val="single" w:sz="6" w:space="0" w:color="000000"/>
              <w:bottom w:val="single" w:sz="6" w:space="0" w:color="000000"/>
              <w:right w:val="single" w:sz="6" w:space="0" w:color="000000"/>
            </w:tcBorders>
          </w:tcPr>
          <w:p w14:paraId="6048F009" w14:textId="77777777" w:rsidR="004E4D58" w:rsidRPr="004E4D58" w:rsidRDefault="004E4D58" w:rsidP="00512865">
            <w:pPr>
              <w:spacing w:before="60" w:after="60" w:line="240" w:lineRule="auto"/>
              <w:ind w:right="195"/>
              <w:jc w:val="center"/>
              <w:rPr>
                <w:rFonts w:ascii="Times New Roman" w:hAnsi="Times New Roman"/>
                <w:bCs/>
                <w:color w:val="000000"/>
                <w:lang w:eastAsia="hu-HU"/>
              </w:rPr>
            </w:pPr>
            <w:r w:rsidRPr="004E4D58">
              <w:rPr>
                <w:rFonts w:ascii="Times New Roman" w:hAnsi="Times New Roman"/>
                <w:bCs/>
                <w:color w:val="000000"/>
                <w:lang w:eastAsia="hu-HU"/>
              </w:rPr>
              <w:t>A</w:t>
            </w:r>
          </w:p>
        </w:tc>
        <w:tc>
          <w:tcPr>
            <w:tcW w:w="0" w:type="auto"/>
            <w:tcBorders>
              <w:top w:val="single" w:sz="6" w:space="0" w:color="000000"/>
              <w:left w:val="single" w:sz="6" w:space="0" w:color="000000"/>
              <w:bottom w:val="single" w:sz="6" w:space="0" w:color="000000"/>
              <w:right w:val="single" w:sz="6" w:space="0" w:color="000000"/>
            </w:tcBorders>
          </w:tcPr>
          <w:p w14:paraId="692D6A60" w14:textId="77777777" w:rsidR="004E4D58" w:rsidRPr="004E4D58" w:rsidRDefault="004E4D58" w:rsidP="00512865">
            <w:pPr>
              <w:spacing w:before="60" w:after="60" w:line="240" w:lineRule="auto"/>
              <w:ind w:right="195"/>
              <w:jc w:val="center"/>
              <w:rPr>
                <w:rFonts w:ascii="Times New Roman" w:hAnsi="Times New Roman"/>
                <w:bCs/>
                <w:color w:val="000000"/>
                <w:lang w:eastAsia="hu-HU"/>
              </w:rPr>
            </w:pPr>
            <w:r w:rsidRPr="004E4D58">
              <w:rPr>
                <w:rFonts w:ascii="Times New Roman" w:hAnsi="Times New Roman"/>
                <w:bCs/>
                <w:color w:val="000000"/>
                <w:lang w:eastAsia="hu-HU"/>
              </w:rPr>
              <w:t>B</w:t>
            </w:r>
          </w:p>
        </w:tc>
        <w:tc>
          <w:tcPr>
            <w:tcW w:w="0" w:type="auto"/>
            <w:tcBorders>
              <w:top w:val="single" w:sz="6" w:space="0" w:color="000000"/>
              <w:left w:val="single" w:sz="6" w:space="0" w:color="000000"/>
              <w:bottom w:val="single" w:sz="6" w:space="0" w:color="000000"/>
            </w:tcBorders>
          </w:tcPr>
          <w:p w14:paraId="0E56CE4D" w14:textId="77777777" w:rsidR="004E4D58" w:rsidRPr="004E4D58" w:rsidRDefault="004E4D58" w:rsidP="00512865">
            <w:pPr>
              <w:spacing w:before="60" w:after="60" w:line="240" w:lineRule="auto"/>
              <w:ind w:right="195"/>
              <w:jc w:val="center"/>
              <w:rPr>
                <w:rFonts w:ascii="Times New Roman" w:hAnsi="Times New Roman"/>
                <w:bCs/>
                <w:color w:val="000000"/>
                <w:lang w:eastAsia="hu-HU"/>
              </w:rPr>
            </w:pPr>
            <w:r w:rsidRPr="004E4D58">
              <w:rPr>
                <w:rFonts w:ascii="Times New Roman" w:hAnsi="Times New Roman"/>
                <w:bCs/>
                <w:color w:val="000000"/>
                <w:lang w:eastAsia="hu-HU"/>
              </w:rPr>
              <w:t>C</w:t>
            </w:r>
          </w:p>
        </w:tc>
      </w:tr>
      <w:tr w:rsidR="004E4D58" w:rsidRPr="002E787D" w14:paraId="772F7864" w14:textId="77777777" w:rsidTr="004E4D58">
        <w:trPr>
          <w:tblCellSpacing w:w="0" w:type="dxa"/>
        </w:trPr>
        <w:tc>
          <w:tcPr>
            <w:tcW w:w="220" w:type="pct"/>
            <w:tcBorders>
              <w:top w:val="single" w:sz="6" w:space="0" w:color="000000"/>
              <w:bottom w:val="single" w:sz="6" w:space="0" w:color="000000"/>
              <w:right w:val="single" w:sz="6" w:space="0" w:color="000000"/>
            </w:tcBorders>
            <w:vAlign w:val="center"/>
          </w:tcPr>
          <w:p w14:paraId="197C6ED1" w14:textId="77777777" w:rsidR="004E4D58" w:rsidRPr="004E4D58" w:rsidRDefault="004E4D58" w:rsidP="004E4D58">
            <w:pPr>
              <w:spacing w:before="60" w:after="60" w:line="240" w:lineRule="auto"/>
              <w:ind w:left="-15"/>
              <w:jc w:val="center"/>
              <w:rPr>
                <w:rFonts w:ascii="Times New Roman" w:hAnsi="Times New Roman"/>
                <w:bCs/>
                <w:color w:val="000000"/>
                <w:lang w:eastAsia="hu-HU"/>
              </w:rPr>
            </w:pPr>
            <w:r w:rsidRPr="004E4D58">
              <w:rPr>
                <w:rFonts w:ascii="Times New Roman" w:hAnsi="Times New Roman"/>
                <w:bCs/>
                <w:color w:val="000000"/>
                <w:lang w:eastAsia="hu-HU"/>
              </w:rPr>
              <w:t>1</w:t>
            </w:r>
          </w:p>
        </w:tc>
        <w:tc>
          <w:tcPr>
            <w:tcW w:w="616" w:type="pct"/>
            <w:tcBorders>
              <w:top w:val="single" w:sz="6" w:space="0" w:color="000000"/>
              <w:bottom w:val="single" w:sz="6" w:space="0" w:color="000000"/>
              <w:right w:val="single" w:sz="6" w:space="0" w:color="000000"/>
            </w:tcBorders>
          </w:tcPr>
          <w:p w14:paraId="55B41759" w14:textId="77777777" w:rsidR="004E4D58" w:rsidRPr="003B5B23" w:rsidRDefault="004E4D58" w:rsidP="00512865">
            <w:pPr>
              <w:spacing w:before="60" w:after="60" w:line="240" w:lineRule="auto"/>
              <w:ind w:right="195"/>
              <w:jc w:val="center"/>
              <w:rPr>
                <w:rFonts w:ascii="Times New Roman" w:hAnsi="Times New Roman"/>
                <w:b/>
                <w:bCs/>
                <w:color w:val="000000"/>
                <w:lang w:eastAsia="hu-HU"/>
              </w:rPr>
            </w:pPr>
            <w:r w:rsidRPr="003B5B23">
              <w:rPr>
                <w:rFonts w:ascii="Times New Roman" w:hAnsi="Times New Roman"/>
                <w:b/>
                <w:bCs/>
                <w:color w:val="000000"/>
                <w:lang w:eastAsia="hu-HU"/>
              </w:rPr>
              <w:t>Kategória száma</w:t>
            </w:r>
          </w:p>
        </w:tc>
        <w:tc>
          <w:tcPr>
            <w:tcW w:w="0" w:type="auto"/>
            <w:tcBorders>
              <w:top w:val="single" w:sz="6" w:space="0" w:color="000000"/>
              <w:left w:val="single" w:sz="6" w:space="0" w:color="000000"/>
              <w:bottom w:val="single" w:sz="6" w:space="0" w:color="000000"/>
              <w:right w:val="single" w:sz="6" w:space="0" w:color="000000"/>
            </w:tcBorders>
          </w:tcPr>
          <w:p w14:paraId="78F09FD9" w14:textId="77777777" w:rsidR="004E4D58" w:rsidRPr="003B5B23" w:rsidRDefault="004E4D58" w:rsidP="00512865">
            <w:pPr>
              <w:spacing w:before="60" w:after="60" w:line="240" w:lineRule="auto"/>
              <w:ind w:right="195"/>
              <w:jc w:val="center"/>
              <w:rPr>
                <w:rFonts w:ascii="Times New Roman" w:hAnsi="Times New Roman"/>
                <w:b/>
                <w:bCs/>
                <w:color w:val="000000"/>
                <w:lang w:eastAsia="hu-HU"/>
              </w:rPr>
            </w:pPr>
            <w:r w:rsidRPr="003B5B23">
              <w:rPr>
                <w:rFonts w:ascii="Times New Roman" w:hAnsi="Times New Roman"/>
                <w:b/>
                <w:bCs/>
                <w:color w:val="000000"/>
                <w:lang w:eastAsia="hu-HU"/>
              </w:rPr>
              <w:t>Tárgy</w:t>
            </w:r>
          </w:p>
        </w:tc>
        <w:tc>
          <w:tcPr>
            <w:tcW w:w="0" w:type="auto"/>
            <w:tcBorders>
              <w:top w:val="single" w:sz="6" w:space="0" w:color="000000"/>
              <w:left w:val="single" w:sz="6" w:space="0" w:color="000000"/>
              <w:bottom w:val="single" w:sz="6" w:space="0" w:color="000000"/>
            </w:tcBorders>
          </w:tcPr>
          <w:p w14:paraId="423144F6" w14:textId="77777777" w:rsidR="004E4D58" w:rsidRPr="003B5B23" w:rsidRDefault="004E4D58" w:rsidP="00512865">
            <w:pPr>
              <w:spacing w:before="60" w:after="60" w:line="240" w:lineRule="auto"/>
              <w:ind w:right="195"/>
              <w:jc w:val="center"/>
              <w:rPr>
                <w:rFonts w:ascii="Times New Roman" w:hAnsi="Times New Roman"/>
                <w:b/>
                <w:bCs/>
                <w:color w:val="000000"/>
                <w:lang w:eastAsia="hu-HU"/>
              </w:rPr>
            </w:pPr>
            <w:r w:rsidRPr="003B5B23">
              <w:rPr>
                <w:rFonts w:ascii="Times New Roman" w:hAnsi="Times New Roman"/>
                <w:b/>
                <w:bCs/>
                <w:color w:val="000000"/>
                <w:lang w:eastAsia="hu-HU"/>
              </w:rPr>
              <w:t>CPV-hivatkozási szám</w:t>
            </w:r>
          </w:p>
        </w:tc>
      </w:tr>
      <w:tr w:rsidR="004E4D58" w:rsidRPr="002E787D" w14:paraId="15302AE7" w14:textId="77777777" w:rsidTr="004E4D58">
        <w:trPr>
          <w:tblCellSpacing w:w="0" w:type="dxa"/>
        </w:trPr>
        <w:tc>
          <w:tcPr>
            <w:tcW w:w="220" w:type="pct"/>
            <w:tcBorders>
              <w:top w:val="single" w:sz="6" w:space="0" w:color="000000"/>
              <w:bottom w:val="single" w:sz="6" w:space="0" w:color="000000"/>
              <w:right w:val="single" w:sz="6" w:space="0" w:color="000000"/>
            </w:tcBorders>
            <w:vAlign w:val="center"/>
          </w:tcPr>
          <w:p w14:paraId="732A8B29" w14:textId="77777777" w:rsidR="004E4D58" w:rsidRPr="003B5B23" w:rsidRDefault="004E4D58" w:rsidP="004E4D58">
            <w:pPr>
              <w:spacing w:before="60" w:after="60" w:line="240" w:lineRule="auto"/>
              <w:ind w:left="-15"/>
              <w:jc w:val="center"/>
              <w:rPr>
                <w:rFonts w:ascii="Times New Roman" w:hAnsi="Times New Roman"/>
                <w:color w:val="000000"/>
                <w:lang w:eastAsia="hu-HU"/>
              </w:rPr>
            </w:pPr>
            <w:r>
              <w:rPr>
                <w:rFonts w:ascii="Times New Roman" w:hAnsi="Times New Roman"/>
                <w:color w:val="000000"/>
                <w:lang w:eastAsia="hu-HU"/>
              </w:rPr>
              <w:t>2</w:t>
            </w:r>
          </w:p>
        </w:tc>
        <w:tc>
          <w:tcPr>
            <w:tcW w:w="616" w:type="pct"/>
            <w:tcBorders>
              <w:top w:val="single" w:sz="6" w:space="0" w:color="000000"/>
              <w:bottom w:val="single" w:sz="6" w:space="0" w:color="000000"/>
              <w:right w:val="single" w:sz="6" w:space="0" w:color="000000"/>
            </w:tcBorders>
          </w:tcPr>
          <w:p w14:paraId="4229A765"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1.</w:t>
            </w:r>
          </w:p>
        </w:tc>
        <w:tc>
          <w:tcPr>
            <w:tcW w:w="0" w:type="auto"/>
            <w:tcBorders>
              <w:top w:val="single" w:sz="6" w:space="0" w:color="000000"/>
              <w:left w:val="single" w:sz="6" w:space="0" w:color="000000"/>
              <w:bottom w:val="single" w:sz="6" w:space="0" w:color="000000"/>
              <w:right w:val="single" w:sz="6" w:space="0" w:color="000000"/>
            </w:tcBorders>
          </w:tcPr>
          <w:p w14:paraId="53079F23"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Karbantartási és javítási szolgáltatások</w:t>
            </w:r>
          </w:p>
        </w:tc>
        <w:tc>
          <w:tcPr>
            <w:tcW w:w="0" w:type="auto"/>
            <w:tcBorders>
              <w:top w:val="single" w:sz="6" w:space="0" w:color="000000"/>
              <w:left w:val="single" w:sz="6" w:space="0" w:color="000000"/>
              <w:bottom w:val="single" w:sz="6" w:space="0" w:color="000000"/>
            </w:tcBorders>
          </w:tcPr>
          <w:p w14:paraId="6670EC90"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50000000–5, 50100000–6-tól 50884000–5-ig (kivéve 50310000–1-től 50324200–4-ig és 50116510–9, 50190000–3, 50229000–6, 50243000–0) és 51000000–9-től 51900000–1-ig</w:t>
            </w:r>
          </w:p>
        </w:tc>
      </w:tr>
      <w:tr w:rsidR="004E4D58" w:rsidRPr="002E787D" w14:paraId="29AEA611" w14:textId="77777777" w:rsidTr="004E4D58">
        <w:trPr>
          <w:tblCellSpacing w:w="0" w:type="dxa"/>
        </w:trPr>
        <w:tc>
          <w:tcPr>
            <w:tcW w:w="220" w:type="pct"/>
            <w:tcBorders>
              <w:top w:val="single" w:sz="6" w:space="0" w:color="000000"/>
              <w:bottom w:val="single" w:sz="6" w:space="0" w:color="000000"/>
              <w:right w:val="single" w:sz="6" w:space="0" w:color="000000"/>
            </w:tcBorders>
            <w:vAlign w:val="center"/>
          </w:tcPr>
          <w:p w14:paraId="73EAAA8B" w14:textId="77777777" w:rsidR="004E4D58" w:rsidRPr="003B5B23" w:rsidRDefault="004E4D58" w:rsidP="004E4D58">
            <w:pPr>
              <w:spacing w:before="60" w:after="60" w:line="240" w:lineRule="auto"/>
              <w:ind w:left="-15"/>
              <w:jc w:val="center"/>
              <w:rPr>
                <w:rFonts w:ascii="Times New Roman" w:hAnsi="Times New Roman"/>
                <w:color w:val="000000"/>
                <w:lang w:eastAsia="hu-HU"/>
              </w:rPr>
            </w:pPr>
            <w:r>
              <w:rPr>
                <w:rFonts w:ascii="Times New Roman" w:hAnsi="Times New Roman"/>
                <w:color w:val="000000"/>
                <w:lang w:eastAsia="hu-HU"/>
              </w:rPr>
              <w:t>3</w:t>
            </w:r>
          </w:p>
        </w:tc>
        <w:tc>
          <w:tcPr>
            <w:tcW w:w="616" w:type="pct"/>
            <w:tcBorders>
              <w:top w:val="single" w:sz="6" w:space="0" w:color="000000"/>
              <w:bottom w:val="single" w:sz="6" w:space="0" w:color="000000"/>
              <w:right w:val="single" w:sz="6" w:space="0" w:color="000000"/>
            </w:tcBorders>
          </w:tcPr>
          <w:p w14:paraId="0C9D9368"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2.</w:t>
            </w:r>
          </w:p>
        </w:tc>
        <w:tc>
          <w:tcPr>
            <w:tcW w:w="0" w:type="auto"/>
            <w:tcBorders>
              <w:top w:val="single" w:sz="6" w:space="0" w:color="000000"/>
              <w:left w:val="single" w:sz="6" w:space="0" w:color="000000"/>
              <w:bottom w:val="single" w:sz="6" w:space="0" w:color="000000"/>
              <w:right w:val="single" w:sz="6" w:space="0" w:color="000000"/>
            </w:tcBorders>
          </w:tcPr>
          <w:p w14:paraId="142CA878"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Külföldi katonai segítséggel kapcsolatos szolgáltatások</w:t>
            </w:r>
          </w:p>
        </w:tc>
        <w:tc>
          <w:tcPr>
            <w:tcW w:w="0" w:type="auto"/>
            <w:tcBorders>
              <w:top w:val="single" w:sz="6" w:space="0" w:color="000000"/>
              <w:left w:val="single" w:sz="6" w:space="0" w:color="000000"/>
              <w:bottom w:val="single" w:sz="6" w:space="0" w:color="000000"/>
            </w:tcBorders>
          </w:tcPr>
          <w:p w14:paraId="1047B31A"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75211300–1</w:t>
            </w:r>
          </w:p>
        </w:tc>
      </w:tr>
      <w:tr w:rsidR="004E4D58" w:rsidRPr="002E787D" w14:paraId="00A0C0D3" w14:textId="77777777" w:rsidTr="004E4D58">
        <w:trPr>
          <w:tblCellSpacing w:w="0" w:type="dxa"/>
        </w:trPr>
        <w:tc>
          <w:tcPr>
            <w:tcW w:w="220" w:type="pct"/>
            <w:tcBorders>
              <w:top w:val="single" w:sz="6" w:space="0" w:color="000000"/>
              <w:bottom w:val="single" w:sz="6" w:space="0" w:color="000000"/>
              <w:right w:val="single" w:sz="6" w:space="0" w:color="000000"/>
            </w:tcBorders>
            <w:vAlign w:val="center"/>
          </w:tcPr>
          <w:p w14:paraId="2C25A7CE" w14:textId="77777777" w:rsidR="004E4D58" w:rsidRPr="003B5B23" w:rsidRDefault="004E4D58" w:rsidP="004E4D58">
            <w:pPr>
              <w:spacing w:before="60" w:after="60" w:line="240" w:lineRule="auto"/>
              <w:ind w:left="-15"/>
              <w:jc w:val="center"/>
              <w:rPr>
                <w:rFonts w:ascii="Times New Roman" w:hAnsi="Times New Roman"/>
                <w:color w:val="000000"/>
                <w:lang w:eastAsia="hu-HU"/>
              </w:rPr>
            </w:pPr>
            <w:r>
              <w:rPr>
                <w:rFonts w:ascii="Times New Roman" w:hAnsi="Times New Roman"/>
                <w:color w:val="000000"/>
                <w:lang w:eastAsia="hu-HU"/>
              </w:rPr>
              <w:t>4</w:t>
            </w:r>
          </w:p>
        </w:tc>
        <w:tc>
          <w:tcPr>
            <w:tcW w:w="616" w:type="pct"/>
            <w:tcBorders>
              <w:top w:val="single" w:sz="6" w:space="0" w:color="000000"/>
              <w:bottom w:val="single" w:sz="6" w:space="0" w:color="000000"/>
              <w:right w:val="single" w:sz="6" w:space="0" w:color="000000"/>
            </w:tcBorders>
          </w:tcPr>
          <w:p w14:paraId="3BA34435"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3.</w:t>
            </w:r>
          </w:p>
        </w:tc>
        <w:tc>
          <w:tcPr>
            <w:tcW w:w="0" w:type="auto"/>
            <w:tcBorders>
              <w:top w:val="single" w:sz="6" w:space="0" w:color="000000"/>
              <w:left w:val="single" w:sz="6" w:space="0" w:color="000000"/>
              <w:bottom w:val="single" w:sz="6" w:space="0" w:color="000000"/>
              <w:right w:val="single" w:sz="6" w:space="0" w:color="000000"/>
            </w:tcBorders>
          </w:tcPr>
          <w:p w14:paraId="017C6BD7"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Védelmi szolgáltatások, katonai védelmi szolgáltatások és polgári védelmi szolgáltatások</w:t>
            </w:r>
          </w:p>
        </w:tc>
        <w:tc>
          <w:tcPr>
            <w:tcW w:w="0" w:type="auto"/>
            <w:tcBorders>
              <w:top w:val="single" w:sz="6" w:space="0" w:color="000000"/>
              <w:left w:val="single" w:sz="6" w:space="0" w:color="000000"/>
              <w:bottom w:val="single" w:sz="6" w:space="0" w:color="000000"/>
            </w:tcBorders>
          </w:tcPr>
          <w:p w14:paraId="1D41CEA1"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75220000–4, 75221000–1, 75222000–8</w:t>
            </w:r>
          </w:p>
        </w:tc>
      </w:tr>
      <w:tr w:rsidR="004E4D58" w:rsidRPr="002E787D" w14:paraId="064C0A80" w14:textId="77777777" w:rsidTr="004E4D58">
        <w:trPr>
          <w:tblCellSpacing w:w="0" w:type="dxa"/>
        </w:trPr>
        <w:tc>
          <w:tcPr>
            <w:tcW w:w="220" w:type="pct"/>
            <w:tcBorders>
              <w:top w:val="single" w:sz="6" w:space="0" w:color="000000"/>
              <w:bottom w:val="single" w:sz="6" w:space="0" w:color="000000"/>
              <w:right w:val="single" w:sz="6" w:space="0" w:color="000000"/>
            </w:tcBorders>
            <w:vAlign w:val="center"/>
          </w:tcPr>
          <w:p w14:paraId="3211FE76" w14:textId="77777777" w:rsidR="004E4D58" w:rsidRPr="003B5B23" w:rsidRDefault="004E4D58" w:rsidP="004E4D58">
            <w:pPr>
              <w:spacing w:before="60" w:after="60" w:line="240" w:lineRule="auto"/>
              <w:ind w:left="-15"/>
              <w:jc w:val="center"/>
              <w:rPr>
                <w:rFonts w:ascii="Times New Roman" w:hAnsi="Times New Roman"/>
                <w:color w:val="000000"/>
                <w:lang w:eastAsia="hu-HU"/>
              </w:rPr>
            </w:pPr>
            <w:r>
              <w:rPr>
                <w:rFonts w:ascii="Times New Roman" w:hAnsi="Times New Roman"/>
                <w:color w:val="000000"/>
                <w:lang w:eastAsia="hu-HU"/>
              </w:rPr>
              <w:t>5</w:t>
            </w:r>
          </w:p>
        </w:tc>
        <w:tc>
          <w:tcPr>
            <w:tcW w:w="616" w:type="pct"/>
            <w:tcBorders>
              <w:top w:val="single" w:sz="6" w:space="0" w:color="000000"/>
              <w:bottom w:val="single" w:sz="6" w:space="0" w:color="000000"/>
              <w:right w:val="single" w:sz="6" w:space="0" w:color="000000"/>
            </w:tcBorders>
          </w:tcPr>
          <w:p w14:paraId="775BBF9B"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4.</w:t>
            </w:r>
          </w:p>
        </w:tc>
        <w:tc>
          <w:tcPr>
            <w:tcW w:w="0" w:type="auto"/>
            <w:tcBorders>
              <w:top w:val="single" w:sz="6" w:space="0" w:color="000000"/>
              <w:left w:val="single" w:sz="6" w:space="0" w:color="000000"/>
              <w:bottom w:val="single" w:sz="6" w:space="0" w:color="000000"/>
              <w:right w:val="single" w:sz="6" w:space="0" w:color="000000"/>
            </w:tcBorders>
          </w:tcPr>
          <w:p w14:paraId="15D29CFD"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Nyomozóirodák és biztonsági szolgálatok szolgáltatásai</w:t>
            </w:r>
          </w:p>
        </w:tc>
        <w:tc>
          <w:tcPr>
            <w:tcW w:w="0" w:type="auto"/>
            <w:tcBorders>
              <w:top w:val="single" w:sz="6" w:space="0" w:color="000000"/>
              <w:left w:val="single" w:sz="6" w:space="0" w:color="000000"/>
              <w:bottom w:val="single" w:sz="6" w:space="0" w:color="000000"/>
            </w:tcBorders>
          </w:tcPr>
          <w:p w14:paraId="4BDD5D2B"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79700000–1-től 79720000–7-ig</w:t>
            </w:r>
          </w:p>
        </w:tc>
      </w:tr>
      <w:tr w:rsidR="004E4D58" w:rsidRPr="002E787D" w14:paraId="51E4CBB0" w14:textId="77777777" w:rsidTr="004E4D58">
        <w:trPr>
          <w:tblCellSpacing w:w="0" w:type="dxa"/>
        </w:trPr>
        <w:tc>
          <w:tcPr>
            <w:tcW w:w="220" w:type="pct"/>
            <w:tcBorders>
              <w:top w:val="single" w:sz="6" w:space="0" w:color="000000"/>
              <w:bottom w:val="single" w:sz="6" w:space="0" w:color="000000"/>
              <w:right w:val="single" w:sz="6" w:space="0" w:color="000000"/>
            </w:tcBorders>
            <w:vAlign w:val="center"/>
          </w:tcPr>
          <w:p w14:paraId="2E3B75BE" w14:textId="77777777" w:rsidR="004E4D58" w:rsidRPr="003B5B23" w:rsidRDefault="004E4D58" w:rsidP="004E4D58">
            <w:pPr>
              <w:spacing w:before="60" w:after="60" w:line="240" w:lineRule="auto"/>
              <w:ind w:left="-15"/>
              <w:jc w:val="center"/>
              <w:rPr>
                <w:rFonts w:ascii="Times New Roman" w:hAnsi="Times New Roman"/>
                <w:color w:val="000000"/>
                <w:lang w:eastAsia="hu-HU"/>
              </w:rPr>
            </w:pPr>
            <w:r>
              <w:rPr>
                <w:rFonts w:ascii="Times New Roman" w:hAnsi="Times New Roman"/>
                <w:color w:val="000000"/>
                <w:lang w:eastAsia="hu-HU"/>
              </w:rPr>
              <w:t>6</w:t>
            </w:r>
          </w:p>
        </w:tc>
        <w:tc>
          <w:tcPr>
            <w:tcW w:w="616" w:type="pct"/>
            <w:tcBorders>
              <w:top w:val="single" w:sz="6" w:space="0" w:color="000000"/>
              <w:bottom w:val="single" w:sz="6" w:space="0" w:color="000000"/>
              <w:right w:val="single" w:sz="6" w:space="0" w:color="000000"/>
            </w:tcBorders>
          </w:tcPr>
          <w:p w14:paraId="3A20B811"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5.</w:t>
            </w:r>
          </w:p>
        </w:tc>
        <w:tc>
          <w:tcPr>
            <w:tcW w:w="0" w:type="auto"/>
            <w:tcBorders>
              <w:top w:val="single" w:sz="6" w:space="0" w:color="000000"/>
              <w:left w:val="single" w:sz="6" w:space="0" w:color="000000"/>
              <w:bottom w:val="single" w:sz="6" w:space="0" w:color="000000"/>
              <w:right w:val="single" w:sz="6" w:space="0" w:color="000000"/>
            </w:tcBorders>
          </w:tcPr>
          <w:p w14:paraId="144226F1"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Szárazföldi közlekedési szolgáltatások</w:t>
            </w:r>
          </w:p>
        </w:tc>
        <w:tc>
          <w:tcPr>
            <w:tcW w:w="0" w:type="auto"/>
            <w:tcBorders>
              <w:top w:val="single" w:sz="6" w:space="0" w:color="000000"/>
              <w:left w:val="single" w:sz="6" w:space="0" w:color="000000"/>
              <w:bottom w:val="single" w:sz="6" w:space="0" w:color="000000"/>
            </w:tcBorders>
          </w:tcPr>
          <w:p w14:paraId="48DC98F5"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60000000–8, 60100000–9 -től 60183000–4-ig (kivéve 60160000–7, 60161000–4), és 64120000–3-tól 64121200–2-ig</w:t>
            </w:r>
          </w:p>
        </w:tc>
      </w:tr>
      <w:tr w:rsidR="004E4D58" w:rsidRPr="002E787D" w14:paraId="4BAC3329" w14:textId="77777777" w:rsidTr="004E4D58">
        <w:trPr>
          <w:tblCellSpacing w:w="0" w:type="dxa"/>
        </w:trPr>
        <w:tc>
          <w:tcPr>
            <w:tcW w:w="220" w:type="pct"/>
            <w:tcBorders>
              <w:top w:val="single" w:sz="6" w:space="0" w:color="000000"/>
              <w:bottom w:val="single" w:sz="6" w:space="0" w:color="000000"/>
              <w:right w:val="single" w:sz="6" w:space="0" w:color="000000"/>
            </w:tcBorders>
            <w:vAlign w:val="center"/>
          </w:tcPr>
          <w:p w14:paraId="5167133A" w14:textId="77777777" w:rsidR="004E4D58" w:rsidRPr="003B5B23" w:rsidRDefault="004E4D58" w:rsidP="004E4D58">
            <w:pPr>
              <w:spacing w:before="60" w:after="60" w:line="240" w:lineRule="auto"/>
              <w:ind w:left="-15"/>
              <w:jc w:val="center"/>
              <w:rPr>
                <w:rFonts w:ascii="Times New Roman" w:hAnsi="Times New Roman"/>
                <w:color w:val="000000"/>
                <w:lang w:eastAsia="hu-HU"/>
              </w:rPr>
            </w:pPr>
            <w:r>
              <w:rPr>
                <w:rFonts w:ascii="Times New Roman" w:hAnsi="Times New Roman"/>
                <w:color w:val="000000"/>
                <w:lang w:eastAsia="hu-HU"/>
              </w:rPr>
              <w:t>7</w:t>
            </w:r>
          </w:p>
        </w:tc>
        <w:tc>
          <w:tcPr>
            <w:tcW w:w="616" w:type="pct"/>
            <w:tcBorders>
              <w:top w:val="single" w:sz="6" w:space="0" w:color="000000"/>
              <w:bottom w:val="single" w:sz="6" w:space="0" w:color="000000"/>
              <w:right w:val="single" w:sz="6" w:space="0" w:color="000000"/>
            </w:tcBorders>
          </w:tcPr>
          <w:p w14:paraId="7A596E4F"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6.</w:t>
            </w:r>
          </w:p>
        </w:tc>
        <w:tc>
          <w:tcPr>
            <w:tcW w:w="0" w:type="auto"/>
            <w:tcBorders>
              <w:top w:val="single" w:sz="6" w:space="0" w:color="000000"/>
              <w:left w:val="single" w:sz="6" w:space="0" w:color="000000"/>
              <w:bottom w:val="single" w:sz="6" w:space="0" w:color="000000"/>
              <w:right w:val="single" w:sz="6" w:space="0" w:color="000000"/>
            </w:tcBorders>
          </w:tcPr>
          <w:p w14:paraId="53E9CF86"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Légi személyszállítási és teherfuvarozási szolgáltatások, kivéve a postai küldemények szállítását</w:t>
            </w:r>
          </w:p>
        </w:tc>
        <w:tc>
          <w:tcPr>
            <w:tcW w:w="0" w:type="auto"/>
            <w:tcBorders>
              <w:top w:val="single" w:sz="6" w:space="0" w:color="000000"/>
              <w:left w:val="single" w:sz="6" w:space="0" w:color="000000"/>
              <w:bottom w:val="single" w:sz="6" w:space="0" w:color="000000"/>
            </w:tcBorders>
          </w:tcPr>
          <w:p w14:paraId="4BCB2736"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60400000–2, 60410000–5-től 60424120–3-ig (kivéve 60411000–2, 60421000–5), 60440000–4-től 60445000–9-ig és 60500000–3</w:t>
            </w:r>
          </w:p>
        </w:tc>
      </w:tr>
      <w:tr w:rsidR="004E4D58" w:rsidRPr="002E787D" w14:paraId="0E2769FA" w14:textId="77777777" w:rsidTr="004E4D58">
        <w:trPr>
          <w:tblCellSpacing w:w="0" w:type="dxa"/>
        </w:trPr>
        <w:tc>
          <w:tcPr>
            <w:tcW w:w="220" w:type="pct"/>
            <w:tcBorders>
              <w:top w:val="single" w:sz="6" w:space="0" w:color="000000"/>
              <w:bottom w:val="single" w:sz="6" w:space="0" w:color="000000"/>
              <w:right w:val="single" w:sz="6" w:space="0" w:color="000000"/>
            </w:tcBorders>
            <w:vAlign w:val="center"/>
          </w:tcPr>
          <w:p w14:paraId="28337EFE" w14:textId="77777777" w:rsidR="004E4D58" w:rsidRPr="003B5B23" w:rsidRDefault="004E4D58" w:rsidP="004E4D58">
            <w:pPr>
              <w:spacing w:before="60" w:after="60" w:line="240" w:lineRule="auto"/>
              <w:ind w:left="-15"/>
              <w:jc w:val="center"/>
              <w:rPr>
                <w:rFonts w:ascii="Times New Roman" w:hAnsi="Times New Roman"/>
                <w:color w:val="000000"/>
                <w:lang w:eastAsia="hu-HU"/>
              </w:rPr>
            </w:pPr>
            <w:r>
              <w:rPr>
                <w:rFonts w:ascii="Times New Roman" w:hAnsi="Times New Roman"/>
                <w:color w:val="000000"/>
                <w:lang w:eastAsia="hu-HU"/>
              </w:rPr>
              <w:t>8</w:t>
            </w:r>
          </w:p>
        </w:tc>
        <w:tc>
          <w:tcPr>
            <w:tcW w:w="616" w:type="pct"/>
            <w:tcBorders>
              <w:top w:val="single" w:sz="6" w:space="0" w:color="000000"/>
              <w:bottom w:val="single" w:sz="6" w:space="0" w:color="000000"/>
              <w:right w:val="single" w:sz="6" w:space="0" w:color="000000"/>
            </w:tcBorders>
          </w:tcPr>
          <w:p w14:paraId="5A9B9A9B"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7.</w:t>
            </w:r>
          </w:p>
        </w:tc>
        <w:tc>
          <w:tcPr>
            <w:tcW w:w="0" w:type="auto"/>
            <w:tcBorders>
              <w:top w:val="single" w:sz="6" w:space="0" w:color="000000"/>
              <w:left w:val="single" w:sz="6" w:space="0" w:color="000000"/>
              <w:bottom w:val="single" w:sz="6" w:space="0" w:color="000000"/>
              <w:right w:val="single" w:sz="6" w:space="0" w:color="000000"/>
            </w:tcBorders>
          </w:tcPr>
          <w:p w14:paraId="1E871F53"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Szárazföldi és légipostai küldemények szállítása</w:t>
            </w:r>
          </w:p>
        </w:tc>
        <w:tc>
          <w:tcPr>
            <w:tcW w:w="0" w:type="auto"/>
            <w:tcBorders>
              <w:top w:val="single" w:sz="6" w:space="0" w:color="000000"/>
              <w:left w:val="single" w:sz="6" w:space="0" w:color="000000"/>
              <w:bottom w:val="single" w:sz="6" w:space="0" w:color="000000"/>
            </w:tcBorders>
          </w:tcPr>
          <w:p w14:paraId="40C98606"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60160000–7, 60161000–4, 60411000–2, 60421000–5</w:t>
            </w:r>
          </w:p>
        </w:tc>
      </w:tr>
      <w:tr w:rsidR="004E4D58" w:rsidRPr="002E787D" w14:paraId="33821E6E" w14:textId="77777777" w:rsidTr="004E4D58">
        <w:trPr>
          <w:tblCellSpacing w:w="0" w:type="dxa"/>
        </w:trPr>
        <w:tc>
          <w:tcPr>
            <w:tcW w:w="220" w:type="pct"/>
            <w:tcBorders>
              <w:top w:val="single" w:sz="6" w:space="0" w:color="000000"/>
              <w:bottom w:val="single" w:sz="6" w:space="0" w:color="000000"/>
              <w:right w:val="single" w:sz="6" w:space="0" w:color="000000"/>
            </w:tcBorders>
            <w:vAlign w:val="center"/>
          </w:tcPr>
          <w:p w14:paraId="19194E79" w14:textId="77777777" w:rsidR="004E4D58" w:rsidRPr="003B5B23" w:rsidRDefault="004E4D58" w:rsidP="004E4D58">
            <w:pPr>
              <w:spacing w:before="60" w:after="60" w:line="240" w:lineRule="auto"/>
              <w:ind w:left="-15"/>
              <w:jc w:val="center"/>
              <w:rPr>
                <w:rFonts w:ascii="Times New Roman" w:hAnsi="Times New Roman"/>
                <w:color w:val="000000"/>
                <w:lang w:eastAsia="hu-HU"/>
              </w:rPr>
            </w:pPr>
            <w:r>
              <w:rPr>
                <w:rFonts w:ascii="Times New Roman" w:hAnsi="Times New Roman"/>
                <w:color w:val="000000"/>
                <w:lang w:eastAsia="hu-HU"/>
              </w:rPr>
              <w:t>9</w:t>
            </w:r>
          </w:p>
        </w:tc>
        <w:tc>
          <w:tcPr>
            <w:tcW w:w="616" w:type="pct"/>
            <w:tcBorders>
              <w:top w:val="single" w:sz="6" w:space="0" w:color="000000"/>
              <w:bottom w:val="single" w:sz="6" w:space="0" w:color="000000"/>
              <w:right w:val="single" w:sz="6" w:space="0" w:color="000000"/>
            </w:tcBorders>
          </w:tcPr>
          <w:p w14:paraId="7AE449B3"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8.</w:t>
            </w:r>
          </w:p>
        </w:tc>
        <w:tc>
          <w:tcPr>
            <w:tcW w:w="0" w:type="auto"/>
            <w:tcBorders>
              <w:top w:val="single" w:sz="6" w:space="0" w:color="000000"/>
              <w:left w:val="single" w:sz="6" w:space="0" w:color="000000"/>
              <w:bottom w:val="single" w:sz="6" w:space="0" w:color="000000"/>
              <w:right w:val="single" w:sz="6" w:space="0" w:color="000000"/>
            </w:tcBorders>
          </w:tcPr>
          <w:p w14:paraId="22EC5EC0"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Vasúti közlekedési szolgáltatások</w:t>
            </w:r>
          </w:p>
        </w:tc>
        <w:tc>
          <w:tcPr>
            <w:tcW w:w="0" w:type="auto"/>
            <w:tcBorders>
              <w:top w:val="single" w:sz="6" w:space="0" w:color="000000"/>
              <w:left w:val="single" w:sz="6" w:space="0" w:color="000000"/>
              <w:bottom w:val="single" w:sz="6" w:space="0" w:color="000000"/>
            </w:tcBorders>
          </w:tcPr>
          <w:p w14:paraId="60FBB601"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60200000–0-től 60220000–6-ig</w:t>
            </w:r>
          </w:p>
        </w:tc>
      </w:tr>
      <w:tr w:rsidR="004E4D58" w:rsidRPr="002E787D" w14:paraId="2F8AE3DE" w14:textId="77777777" w:rsidTr="004E4D58">
        <w:trPr>
          <w:tblCellSpacing w:w="0" w:type="dxa"/>
        </w:trPr>
        <w:tc>
          <w:tcPr>
            <w:tcW w:w="220" w:type="pct"/>
            <w:tcBorders>
              <w:top w:val="single" w:sz="6" w:space="0" w:color="000000"/>
              <w:bottom w:val="single" w:sz="6" w:space="0" w:color="000000"/>
              <w:right w:val="single" w:sz="6" w:space="0" w:color="000000"/>
            </w:tcBorders>
            <w:vAlign w:val="center"/>
          </w:tcPr>
          <w:p w14:paraId="21D6222D" w14:textId="77777777" w:rsidR="004E4D58" w:rsidRPr="003B5B23" w:rsidRDefault="004E4D58" w:rsidP="004E4D58">
            <w:pPr>
              <w:spacing w:before="60" w:after="60" w:line="240" w:lineRule="auto"/>
              <w:ind w:left="-15"/>
              <w:jc w:val="center"/>
              <w:rPr>
                <w:rFonts w:ascii="Times New Roman" w:hAnsi="Times New Roman"/>
                <w:color w:val="000000"/>
                <w:lang w:eastAsia="hu-HU"/>
              </w:rPr>
            </w:pPr>
            <w:r>
              <w:rPr>
                <w:rFonts w:ascii="Times New Roman" w:hAnsi="Times New Roman"/>
                <w:color w:val="000000"/>
                <w:lang w:eastAsia="hu-HU"/>
              </w:rPr>
              <w:t>10</w:t>
            </w:r>
          </w:p>
        </w:tc>
        <w:tc>
          <w:tcPr>
            <w:tcW w:w="616" w:type="pct"/>
            <w:tcBorders>
              <w:top w:val="single" w:sz="6" w:space="0" w:color="000000"/>
              <w:bottom w:val="single" w:sz="6" w:space="0" w:color="000000"/>
              <w:right w:val="single" w:sz="6" w:space="0" w:color="000000"/>
            </w:tcBorders>
          </w:tcPr>
          <w:p w14:paraId="2EE9E560"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9.</w:t>
            </w:r>
          </w:p>
        </w:tc>
        <w:tc>
          <w:tcPr>
            <w:tcW w:w="0" w:type="auto"/>
            <w:tcBorders>
              <w:top w:val="single" w:sz="6" w:space="0" w:color="000000"/>
              <w:left w:val="single" w:sz="6" w:space="0" w:color="000000"/>
              <w:bottom w:val="single" w:sz="6" w:space="0" w:color="000000"/>
              <w:right w:val="single" w:sz="6" w:space="0" w:color="000000"/>
            </w:tcBorders>
          </w:tcPr>
          <w:p w14:paraId="5E116339"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Vízi szállítás</w:t>
            </w:r>
          </w:p>
        </w:tc>
        <w:tc>
          <w:tcPr>
            <w:tcW w:w="0" w:type="auto"/>
            <w:tcBorders>
              <w:top w:val="single" w:sz="6" w:space="0" w:color="000000"/>
              <w:left w:val="single" w:sz="6" w:space="0" w:color="000000"/>
              <w:bottom w:val="single" w:sz="6" w:space="0" w:color="000000"/>
            </w:tcBorders>
          </w:tcPr>
          <w:p w14:paraId="5C186942"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60600000–4-től 60653000–0-ig, és 63727000–1-tól 63727200–3-ig</w:t>
            </w:r>
          </w:p>
        </w:tc>
      </w:tr>
      <w:tr w:rsidR="004E4D58" w:rsidRPr="002E787D" w14:paraId="7E6D7F12" w14:textId="77777777" w:rsidTr="004E4D58">
        <w:trPr>
          <w:tblCellSpacing w:w="0" w:type="dxa"/>
        </w:trPr>
        <w:tc>
          <w:tcPr>
            <w:tcW w:w="220" w:type="pct"/>
            <w:tcBorders>
              <w:top w:val="single" w:sz="6" w:space="0" w:color="000000"/>
              <w:bottom w:val="single" w:sz="6" w:space="0" w:color="000000"/>
              <w:right w:val="single" w:sz="6" w:space="0" w:color="000000"/>
            </w:tcBorders>
            <w:vAlign w:val="center"/>
          </w:tcPr>
          <w:p w14:paraId="7E547BC9" w14:textId="77777777" w:rsidR="004E4D58" w:rsidRPr="003B5B23" w:rsidRDefault="004E4D58" w:rsidP="004E4D58">
            <w:pPr>
              <w:spacing w:before="60" w:after="60" w:line="240" w:lineRule="auto"/>
              <w:ind w:left="-15"/>
              <w:jc w:val="center"/>
              <w:rPr>
                <w:rFonts w:ascii="Times New Roman" w:hAnsi="Times New Roman"/>
                <w:color w:val="000000"/>
                <w:lang w:eastAsia="hu-HU"/>
              </w:rPr>
            </w:pPr>
            <w:r>
              <w:rPr>
                <w:rFonts w:ascii="Times New Roman" w:hAnsi="Times New Roman"/>
                <w:color w:val="000000"/>
                <w:lang w:eastAsia="hu-HU"/>
              </w:rPr>
              <w:t>11</w:t>
            </w:r>
          </w:p>
        </w:tc>
        <w:tc>
          <w:tcPr>
            <w:tcW w:w="616" w:type="pct"/>
            <w:tcBorders>
              <w:top w:val="single" w:sz="6" w:space="0" w:color="000000"/>
              <w:bottom w:val="single" w:sz="6" w:space="0" w:color="000000"/>
              <w:right w:val="single" w:sz="6" w:space="0" w:color="000000"/>
            </w:tcBorders>
          </w:tcPr>
          <w:p w14:paraId="0A1DBA72"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10.</w:t>
            </w:r>
          </w:p>
        </w:tc>
        <w:tc>
          <w:tcPr>
            <w:tcW w:w="0" w:type="auto"/>
            <w:tcBorders>
              <w:top w:val="single" w:sz="6" w:space="0" w:color="000000"/>
              <w:left w:val="single" w:sz="6" w:space="0" w:color="000000"/>
              <w:bottom w:val="single" w:sz="6" w:space="0" w:color="000000"/>
              <w:right w:val="single" w:sz="6" w:space="0" w:color="000000"/>
            </w:tcBorders>
          </w:tcPr>
          <w:p w14:paraId="31865499"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Közlekedési mellék- és kiegészítő szolgáltatások</w:t>
            </w:r>
          </w:p>
        </w:tc>
        <w:tc>
          <w:tcPr>
            <w:tcW w:w="0" w:type="auto"/>
            <w:tcBorders>
              <w:top w:val="single" w:sz="6" w:space="0" w:color="000000"/>
              <w:left w:val="single" w:sz="6" w:space="0" w:color="000000"/>
              <w:bottom w:val="single" w:sz="6" w:space="0" w:color="000000"/>
            </w:tcBorders>
          </w:tcPr>
          <w:p w14:paraId="0968395E"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63100000–0-tól 63111000–0-ig, 63120000–6-tól 63121100–4-ig, 63122000–0, 63512000–1 és 63520000–0-tól 6370000–6-ig</w:t>
            </w:r>
          </w:p>
        </w:tc>
      </w:tr>
      <w:tr w:rsidR="004E4D58" w:rsidRPr="002E787D" w14:paraId="34DD4092" w14:textId="77777777" w:rsidTr="004E4D58">
        <w:trPr>
          <w:tblCellSpacing w:w="0" w:type="dxa"/>
        </w:trPr>
        <w:tc>
          <w:tcPr>
            <w:tcW w:w="220" w:type="pct"/>
            <w:tcBorders>
              <w:top w:val="single" w:sz="6" w:space="0" w:color="000000"/>
              <w:bottom w:val="single" w:sz="6" w:space="0" w:color="000000"/>
              <w:right w:val="single" w:sz="6" w:space="0" w:color="000000"/>
            </w:tcBorders>
            <w:vAlign w:val="center"/>
          </w:tcPr>
          <w:p w14:paraId="49B0D105" w14:textId="77777777" w:rsidR="004E4D58" w:rsidRPr="003B5B23" w:rsidRDefault="004E4D58" w:rsidP="004E4D58">
            <w:pPr>
              <w:spacing w:before="60" w:after="60" w:line="240" w:lineRule="auto"/>
              <w:ind w:left="-15"/>
              <w:jc w:val="center"/>
              <w:rPr>
                <w:rFonts w:ascii="Times New Roman" w:hAnsi="Times New Roman"/>
                <w:color w:val="000000"/>
                <w:lang w:eastAsia="hu-HU"/>
              </w:rPr>
            </w:pPr>
            <w:r>
              <w:rPr>
                <w:rFonts w:ascii="Times New Roman" w:hAnsi="Times New Roman"/>
                <w:color w:val="000000"/>
                <w:lang w:eastAsia="hu-HU"/>
              </w:rPr>
              <w:t>12</w:t>
            </w:r>
          </w:p>
        </w:tc>
        <w:tc>
          <w:tcPr>
            <w:tcW w:w="616" w:type="pct"/>
            <w:tcBorders>
              <w:top w:val="single" w:sz="6" w:space="0" w:color="000000"/>
              <w:bottom w:val="single" w:sz="6" w:space="0" w:color="000000"/>
              <w:right w:val="single" w:sz="6" w:space="0" w:color="000000"/>
            </w:tcBorders>
          </w:tcPr>
          <w:p w14:paraId="1F4F93D8"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11.</w:t>
            </w:r>
          </w:p>
        </w:tc>
        <w:tc>
          <w:tcPr>
            <w:tcW w:w="0" w:type="auto"/>
            <w:tcBorders>
              <w:top w:val="single" w:sz="6" w:space="0" w:color="000000"/>
              <w:left w:val="single" w:sz="6" w:space="0" w:color="000000"/>
              <w:bottom w:val="single" w:sz="6" w:space="0" w:color="000000"/>
              <w:right w:val="single" w:sz="6" w:space="0" w:color="000000"/>
            </w:tcBorders>
          </w:tcPr>
          <w:p w14:paraId="4AE795F1"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Távközlési szolgáltatások</w:t>
            </w:r>
          </w:p>
        </w:tc>
        <w:tc>
          <w:tcPr>
            <w:tcW w:w="0" w:type="auto"/>
            <w:tcBorders>
              <w:top w:val="single" w:sz="6" w:space="0" w:color="000000"/>
              <w:left w:val="single" w:sz="6" w:space="0" w:color="000000"/>
              <w:bottom w:val="single" w:sz="6" w:space="0" w:color="000000"/>
            </w:tcBorders>
          </w:tcPr>
          <w:p w14:paraId="31701B8A"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64200000–8-tól 64228200–2-ig, 72318000–7, és 72700000–7-től 72720000–3-ig</w:t>
            </w:r>
          </w:p>
        </w:tc>
      </w:tr>
      <w:tr w:rsidR="004E4D58" w:rsidRPr="002E787D" w14:paraId="20F23080" w14:textId="77777777" w:rsidTr="004E4D58">
        <w:trPr>
          <w:tblCellSpacing w:w="0" w:type="dxa"/>
        </w:trPr>
        <w:tc>
          <w:tcPr>
            <w:tcW w:w="220" w:type="pct"/>
            <w:tcBorders>
              <w:top w:val="single" w:sz="6" w:space="0" w:color="000000"/>
              <w:bottom w:val="single" w:sz="6" w:space="0" w:color="000000"/>
              <w:right w:val="single" w:sz="6" w:space="0" w:color="000000"/>
            </w:tcBorders>
            <w:vAlign w:val="center"/>
          </w:tcPr>
          <w:p w14:paraId="2702E6CD" w14:textId="77777777" w:rsidR="004E4D58" w:rsidRPr="003B5B23" w:rsidRDefault="004E4D58" w:rsidP="004E4D58">
            <w:pPr>
              <w:spacing w:before="60" w:after="60" w:line="240" w:lineRule="auto"/>
              <w:ind w:left="-15"/>
              <w:jc w:val="center"/>
              <w:rPr>
                <w:rFonts w:ascii="Times New Roman" w:hAnsi="Times New Roman"/>
                <w:color w:val="000000"/>
                <w:lang w:eastAsia="hu-HU"/>
              </w:rPr>
            </w:pPr>
            <w:r>
              <w:rPr>
                <w:rFonts w:ascii="Times New Roman" w:hAnsi="Times New Roman"/>
                <w:color w:val="000000"/>
                <w:lang w:eastAsia="hu-HU"/>
              </w:rPr>
              <w:t>13</w:t>
            </w:r>
          </w:p>
        </w:tc>
        <w:tc>
          <w:tcPr>
            <w:tcW w:w="616" w:type="pct"/>
            <w:tcBorders>
              <w:top w:val="single" w:sz="6" w:space="0" w:color="000000"/>
              <w:bottom w:val="single" w:sz="6" w:space="0" w:color="000000"/>
              <w:right w:val="single" w:sz="6" w:space="0" w:color="000000"/>
            </w:tcBorders>
          </w:tcPr>
          <w:p w14:paraId="355CFE12"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12.</w:t>
            </w:r>
          </w:p>
        </w:tc>
        <w:tc>
          <w:tcPr>
            <w:tcW w:w="0" w:type="auto"/>
            <w:tcBorders>
              <w:top w:val="single" w:sz="6" w:space="0" w:color="000000"/>
              <w:left w:val="single" w:sz="6" w:space="0" w:color="000000"/>
              <w:bottom w:val="single" w:sz="6" w:space="0" w:color="000000"/>
              <w:right w:val="single" w:sz="6" w:space="0" w:color="000000"/>
            </w:tcBorders>
          </w:tcPr>
          <w:p w14:paraId="4B8BC9D6"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Pénzügyi szolgáltatások: Biztosítási szolgáltatások</w:t>
            </w:r>
          </w:p>
        </w:tc>
        <w:tc>
          <w:tcPr>
            <w:tcW w:w="0" w:type="auto"/>
            <w:tcBorders>
              <w:top w:val="single" w:sz="6" w:space="0" w:color="000000"/>
              <w:left w:val="single" w:sz="6" w:space="0" w:color="000000"/>
              <w:bottom w:val="single" w:sz="6" w:space="0" w:color="000000"/>
            </w:tcBorders>
          </w:tcPr>
          <w:p w14:paraId="4CCAF3A7"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66500000–5-től 66720000–3-ig</w:t>
            </w:r>
          </w:p>
        </w:tc>
      </w:tr>
      <w:tr w:rsidR="004E4D58" w:rsidRPr="002E787D" w14:paraId="7ED95D20" w14:textId="77777777" w:rsidTr="004E4D58">
        <w:trPr>
          <w:tblCellSpacing w:w="0" w:type="dxa"/>
        </w:trPr>
        <w:tc>
          <w:tcPr>
            <w:tcW w:w="220" w:type="pct"/>
            <w:tcBorders>
              <w:top w:val="single" w:sz="6" w:space="0" w:color="000000"/>
              <w:bottom w:val="single" w:sz="6" w:space="0" w:color="000000"/>
              <w:right w:val="single" w:sz="6" w:space="0" w:color="000000"/>
            </w:tcBorders>
            <w:vAlign w:val="center"/>
          </w:tcPr>
          <w:p w14:paraId="063B6862" w14:textId="77777777" w:rsidR="004E4D58" w:rsidRPr="003B5B23" w:rsidRDefault="004E4D58" w:rsidP="004E4D58">
            <w:pPr>
              <w:spacing w:before="60" w:after="60" w:line="240" w:lineRule="auto"/>
              <w:ind w:left="-15"/>
              <w:jc w:val="center"/>
              <w:rPr>
                <w:rFonts w:ascii="Times New Roman" w:hAnsi="Times New Roman"/>
                <w:color w:val="000000"/>
                <w:lang w:eastAsia="hu-HU"/>
              </w:rPr>
            </w:pPr>
            <w:r>
              <w:rPr>
                <w:rFonts w:ascii="Times New Roman" w:hAnsi="Times New Roman"/>
                <w:color w:val="000000"/>
                <w:lang w:eastAsia="hu-HU"/>
              </w:rPr>
              <w:t>14</w:t>
            </w:r>
          </w:p>
        </w:tc>
        <w:tc>
          <w:tcPr>
            <w:tcW w:w="616" w:type="pct"/>
            <w:tcBorders>
              <w:top w:val="single" w:sz="6" w:space="0" w:color="000000"/>
              <w:bottom w:val="single" w:sz="6" w:space="0" w:color="000000"/>
              <w:right w:val="single" w:sz="6" w:space="0" w:color="000000"/>
            </w:tcBorders>
          </w:tcPr>
          <w:p w14:paraId="30202ED3"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13.</w:t>
            </w:r>
          </w:p>
        </w:tc>
        <w:tc>
          <w:tcPr>
            <w:tcW w:w="0" w:type="auto"/>
            <w:tcBorders>
              <w:top w:val="single" w:sz="6" w:space="0" w:color="000000"/>
              <w:left w:val="single" w:sz="6" w:space="0" w:color="000000"/>
              <w:bottom w:val="single" w:sz="6" w:space="0" w:color="000000"/>
              <w:right w:val="single" w:sz="6" w:space="0" w:color="000000"/>
            </w:tcBorders>
          </w:tcPr>
          <w:p w14:paraId="5DB12978"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Számítógépes és azzal összefüggő szolgáltatások</w:t>
            </w:r>
          </w:p>
        </w:tc>
        <w:tc>
          <w:tcPr>
            <w:tcW w:w="0" w:type="auto"/>
            <w:tcBorders>
              <w:top w:val="single" w:sz="6" w:space="0" w:color="000000"/>
              <w:left w:val="single" w:sz="6" w:space="0" w:color="000000"/>
              <w:bottom w:val="single" w:sz="6" w:space="0" w:color="000000"/>
            </w:tcBorders>
          </w:tcPr>
          <w:p w14:paraId="7090D21C"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50310000–1-től 50324200–4-ig, 72000000–5-től 72920000–5-ig (kivéve 72318000–7, és 72700000–7-től 72720000–3-ig), 79342410–4, 9342410–4</w:t>
            </w:r>
          </w:p>
        </w:tc>
      </w:tr>
      <w:tr w:rsidR="004E4D58" w:rsidRPr="002E787D" w14:paraId="7D8C06B9" w14:textId="77777777" w:rsidTr="004E4D58">
        <w:trPr>
          <w:tblCellSpacing w:w="0" w:type="dxa"/>
        </w:trPr>
        <w:tc>
          <w:tcPr>
            <w:tcW w:w="220" w:type="pct"/>
            <w:tcBorders>
              <w:top w:val="single" w:sz="6" w:space="0" w:color="000000"/>
              <w:bottom w:val="single" w:sz="6" w:space="0" w:color="000000"/>
              <w:right w:val="single" w:sz="6" w:space="0" w:color="000000"/>
            </w:tcBorders>
            <w:vAlign w:val="center"/>
          </w:tcPr>
          <w:p w14:paraId="73D6969F" w14:textId="77777777" w:rsidR="004E4D58" w:rsidRPr="003B5B23" w:rsidRDefault="004E4D58" w:rsidP="004E4D58">
            <w:pPr>
              <w:spacing w:before="60" w:after="60" w:line="240" w:lineRule="auto"/>
              <w:ind w:left="-15"/>
              <w:jc w:val="center"/>
              <w:rPr>
                <w:rFonts w:ascii="Times New Roman" w:hAnsi="Times New Roman"/>
                <w:color w:val="000000"/>
                <w:lang w:eastAsia="hu-HU"/>
              </w:rPr>
            </w:pPr>
            <w:r>
              <w:rPr>
                <w:rFonts w:ascii="Times New Roman" w:hAnsi="Times New Roman"/>
                <w:color w:val="000000"/>
                <w:lang w:eastAsia="hu-HU"/>
              </w:rPr>
              <w:lastRenderedPageBreak/>
              <w:t>15</w:t>
            </w:r>
          </w:p>
        </w:tc>
        <w:tc>
          <w:tcPr>
            <w:tcW w:w="616" w:type="pct"/>
            <w:tcBorders>
              <w:top w:val="single" w:sz="6" w:space="0" w:color="000000"/>
              <w:bottom w:val="single" w:sz="6" w:space="0" w:color="000000"/>
              <w:right w:val="single" w:sz="6" w:space="0" w:color="000000"/>
            </w:tcBorders>
          </w:tcPr>
          <w:p w14:paraId="0A5D57AA"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14.</w:t>
            </w:r>
          </w:p>
        </w:tc>
        <w:tc>
          <w:tcPr>
            <w:tcW w:w="0" w:type="auto"/>
            <w:tcBorders>
              <w:top w:val="single" w:sz="6" w:space="0" w:color="000000"/>
              <w:left w:val="single" w:sz="6" w:space="0" w:color="000000"/>
              <w:bottom w:val="single" w:sz="6" w:space="0" w:color="000000"/>
              <w:right w:val="single" w:sz="6" w:space="0" w:color="000000"/>
            </w:tcBorders>
          </w:tcPr>
          <w:p w14:paraId="39F8B8A6"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Kutatási és fejlesztési szolgáltatások</w:t>
            </w:r>
            <w:hyperlink r:id="rId21" w:anchor="ntr1-L_2009216HU.01012301-E0001" w:history="1">
              <w:r w:rsidRPr="003B5B23">
                <w:rPr>
                  <w:rFonts w:ascii="Times New Roman" w:hAnsi="Times New Roman"/>
                  <w:color w:val="0000FF"/>
                  <w:u w:val="single"/>
                  <w:lang w:eastAsia="hu-HU"/>
                </w:rPr>
                <w:t> (</w:t>
              </w:r>
              <w:r w:rsidRPr="003B5B23">
                <w:rPr>
                  <w:rFonts w:ascii="Times New Roman" w:hAnsi="Times New Roman"/>
                  <w:color w:val="0000FF"/>
                  <w:sz w:val="15"/>
                  <w:szCs w:val="15"/>
                  <w:u w:val="single"/>
                  <w:vertAlign w:val="superscript"/>
                  <w:lang w:eastAsia="hu-HU"/>
                </w:rPr>
                <w:t>1</w:t>
              </w:r>
              <w:r w:rsidRPr="003B5B23">
                <w:rPr>
                  <w:rFonts w:ascii="Times New Roman" w:hAnsi="Times New Roman"/>
                  <w:color w:val="0000FF"/>
                  <w:u w:val="single"/>
                  <w:lang w:eastAsia="hu-HU"/>
                </w:rPr>
                <w:t>)</w:t>
              </w:r>
            </w:hyperlink>
            <w:r w:rsidRPr="003B5B23">
              <w:rPr>
                <w:rFonts w:ascii="Times New Roman" w:hAnsi="Times New Roman"/>
                <w:color w:val="000000"/>
                <w:lang w:eastAsia="hu-HU"/>
              </w:rPr>
              <w:t> és értékelő vizsgálatok</w:t>
            </w:r>
          </w:p>
        </w:tc>
        <w:tc>
          <w:tcPr>
            <w:tcW w:w="0" w:type="auto"/>
            <w:tcBorders>
              <w:top w:val="single" w:sz="6" w:space="0" w:color="000000"/>
              <w:left w:val="single" w:sz="6" w:space="0" w:color="000000"/>
              <w:bottom w:val="single" w:sz="6" w:space="0" w:color="000000"/>
            </w:tcBorders>
          </w:tcPr>
          <w:p w14:paraId="15D0925F"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73000000–2-től 73436000–7-ig</w:t>
            </w:r>
          </w:p>
        </w:tc>
      </w:tr>
      <w:tr w:rsidR="004E4D58" w:rsidRPr="002E787D" w14:paraId="0CAFE816" w14:textId="77777777" w:rsidTr="004E4D58">
        <w:trPr>
          <w:tblCellSpacing w:w="0" w:type="dxa"/>
        </w:trPr>
        <w:tc>
          <w:tcPr>
            <w:tcW w:w="220" w:type="pct"/>
            <w:tcBorders>
              <w:top w:val="single" w:sz="6" w:space="0" w:color="000000"/>
              <w:bottom w:val="single" w:sz="6" w:space="0" w:color="000000"/>
              <w:right w:val="single" w:sz="6" w:space="0" w:color="000000"/>
            </w:tcBorders>
            <w:vAlign w:val="center"/>
          </w:tcPr>
          <w:p w14:paraId="7FEADA98" w14:textId="77777777" w:rsidR="004E4D58" w:rsidRPr="003B5B23" w:rsidRDefault="004E4D58" w:rsidP="004E4D58">
            <w:pPr>
              <w:spacing w:before="60" w:after="60" w:line="240" w:lineRule="auto"/>
              <w:ind w:left="-15"/>
              <w:jc w:val="center"/>
              <w:rPr>
                <w:rFonts w:ascii="Times New Roman" w:hAnsi="Times New Roman"/>
                <w:color w:val="000000"/>
                <w:lang w:eastAsia="hu-HU"/>
              </w:rPr>
            </w:pPr>
            <w:r>
              <w:rPr>
                <w:rFonts w:ascii="Times New Roman" w:hAnsi="Times New Roman"/>
                <w:color w:val="000000"/>
                <w:lang w:eastAsia="hu-HU"/>
              </w:rPr>
              <w:t>16</w:t>
            </w:r>
          </w:p>
        </w:tc>
        <w:tc>
          <w:tcPr>
            <w:tcW w:w="616" w:type="pct"/>
            <w:tcBorders>
              <w:top w:val="single" w:sz="6" w:space="0" w:color="000000"/>
              <w:bottom w:val="single" w:sz="6" w:space="0" w:color="000000"/>
              <w:right w:val="single" w:sz="6" w:space="0" w:color="000000"/>
            </w:tcBorders>
          </w:tcPr>
          <w:p w14:paraId="6FD0EEEE"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15.</w:t>
            </w:r>
          </w:p>
        </w:tc>
        <w:tc>
          <w:tcPr>
            <w:tcW w:w="0" w:type="auto"/>
            <w:tcBorders>
              <w:top w:val="single" w:sz="6" w:space="0" w:color="000000"/>
              <w:left w:val="single" w:sz="6" w:space="0" w:color="000000"/>
              <w:bottom w:val="single" w:sz="6" w:space="0" w:color="000000"/>
              <w:right w:val="single" w:sz="6" w:space="0" w:color="000000"/>
            </w:tcBorders>
          </w:tcPr>
          <w:p w14:paraId="3D6B0816"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Számviteli, könyvvizsgálói és könyvvelői szolgáltatások</w:t>
            </w:r>
          </w:p>
        </w:tc>
        <w:tc>
          <w:tcPr>
            <w:tcW w:w="0" w:type="auto"/>
            <w:tcBorders>
              <w:top w:val="single" w:sz="6" w:space="0" w:color="000000"/>
              <w:left w:val="single" w:sz="6" w:space="0" w:color="000000"/>
              <w:bottom w:val="single" w:sz="6" w:space="0" w:color="000000"/>
            </w:tcBorders>
          </w:tcPr>
          <w:p w14:paraId="4E2215EC"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79210000–9-től 79212500–8-ig</w:t>
            </w:r>
          </w:p>
        </w:tc>
      </w:tr>
      <w:tr w:rsidR="004E4D58" w:rsidRPr="002E787D" w14:paraId="50CD82BA" w14:textId="77777777" w:rsidTr="004E4D58">
        <w:trPr>
          <w:tblCellSpacing w:w="0" w:type="dxa"/>
        </w:trPr>
        <w:tc>
          <w:tcPr>
            <w:tcW w:w="220" w:type="pct"/>
            <w:tcBorders>
              <w:top w:val="single" w:sz="6" w:space="0" w:color="000000"/>
              <w:bottom w:val="single" w:sz="6" w:space="0" w:color="000000"/>
              <w:right w:val="single" w:sz="6" w:space="0" w:color="000000"/>
            </w:tcBorders>
            <w:vAlign w:val="center"/>
          </w:tcPr>
          <w:p w14:paraId="5367564E" w14:textId="77777777" w:rsidR="004E4D58" w:rsidRPr="003B5B23" w:rsidRDefault="004E4D58" w:rsidP="004E4D58">
            <w:pPr>
              <w:spacing w:before="60" w:after="60" w:line="240" w:lineRule="auto"/>
              <w:ind w:left="-15"/>
              <w:jc w:val="center"/>
              <w:rPr>
                <w:rFonts w:ascii="Times New Roman" w:hAnsi="Times New Roman"/>
                <w:color w:val="000000"/>
                <w:lang w:eastAsia="hu-HU"/>
              </w:rPr>
            </w:pPr>
            <w:r>
              <w:rPr>
                <w:rFonts w:ascii="Times New Roman" w:hAnsi="Times New Roman"/>
                <w:color w:val="000000"/>
                <w:lang w:eastAsia="hu-HU"/>
              </w:rPr>
              <w:t>17</w:t>
            </w:r>
          </w:p>
        </w:tc>
        <w:tc>
          <w:tcPr>
            <w:tcW w:w="616" w:type="pct"/>
            <w:tcBorders>
              <w:top w:val="single" w:sz="6" w:space="0" w:color="000000"/>
              <w:bottom w:val="single" w:sz="6" w:space="0" w:color="000000"/>
              <w:right w:val="single" w:sz="6" w:space="0" w:color="000000"/>
            </w:tcBorders>
          </w:tcPr>
          <w:p w14:paraId="3E66BEA9"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16.</w:t>
            </w:r>
          </w:p>
        </w:tc>
        <w:tc>
          <w:tcPr>
            <w:tcW w:w="0" w:type="auto"/>
            <w:tcBorders>
              <w:top w:val="single" w:sz="6" w:space="0" w:color="000000"/>
              <w:left w:val="single" w:sz="6" w:space="0" w:color="000000"/>
              <w:bottom w:val="single" w:sz="6" w:space="0" w:color="000000"/>
              <w:right w:val="single" w:sz="6" w:space="0" w:color="000000"/>
            </w:tcBorders>
          </w:tcPr>
          <w:p w14:paraId="06AD2873"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Vezetési tanácsadó szolgáltatások</w:t>
            </w:r>
            <w:hyperlink r:id="rId22" w:anchor="ntr2-L_2009216HU.01012301-E0002" w:history="1">
              <w:r w:rsidRPr="003B5B23">
                <w:rPr>
                  <w:rFonts w:ascii="Times New Roman" w:hAnsi="Times New Roman"/>
                  <w:color w:val="0000FF"/>
                  <w:u w:val="single"/>
                  <w:lang w:eastAsia="hu-HU"/>
                </w:rPr>
                <w:t> (</w:t>
              </w:r>
              <w:r w:rsidRPr="003B5B23">
                <w:rPr>
                  <w:rFonts w:ascii="Times New Roman" w:hAnsi="Times New Roman"/>
                  <w:color w:val="0000FF"/>
                  <w:sz w:val="15"/>
                  <w:szCs w:val="15"/>
                  <w:u w:val="single"/>
                  <w:vertAlign w:val="superscript"/>
                  <w:lang w:eastAsia="hu-HU"/>
                </w:rPr>
                <w:t>2</w:t>
              </w:r>
              <w:r w:rsidRPr="003B5B23">
                <w:rPr>
                  <w:rFonts w:ascii="Times New Roman" w:hAnsi="Times New Roman"/>
                  <w:color w:val="0000FF"/>
                  <w:u w:val="single"/>
                  <w:lang w:eastAsia="hu-HU"/>
                </w:rPr>
                <w:t>)</w:t>
              </w:r>
            </w:hyperlink>
            <w:r w:rsidRPr="003B5B23">
              <w:rPr>
                <w:rFonts w:ascii="Times New Roman" w:hAnsi="Times New Roman"/>
                <w:color w:val="000000"/>
                <w:lang w:eastAsia="hu-HU"/>
              </w:rPr>
              <w:t> és ezzel összefüggő szolgáltatások</w:t>
            </w:r>
          </w:p>
        </w:tc>
        <w:tc>
          <w:tcPr>
            <w:tcW w:w="0" w:type="auto"/>
            <w:tcBorders>
              <w:top w:val="single" w:sz="6" w:space="0" w:color="000000"/>
              <w:left w:val="single" w:sz="6" w:space="0" w:color="000000"/>
              <w:bottom w:val="single" w:sz="6" w:space="0" w:color="000000"/>
            </w:tcBorders>
          </w:tcPr>
          <w:p w14:paraId="3BF56918"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73200000–4-től 73220000–0-ig, 79400000–8-tól 79421200–3-ig és 79342000–3, 79342100–4 79342300–6, 79342320–2 79342321–9, 79910000–6, 79991000–7, 98362000–8</w:t>
            </w:r>
          </w:p>
        </w:tc>
      </w:tr>
      <w:tr w:rsidR="004E4D58" w:rsidRPr="002E787D" w14:paraId="486A0A4B" w14:textId="77777777" w:rsidTr="004E4D58">
        <w:trPr>
          <w:tblCellSpacing w:w="0" w:type="dxa"/>
        </w:trPr>
        <w:tc>
          <w:tcPr>
            <w:tcW w:w="220" w:type="pct"/>
            <w:tcBorders>
              <w:top w:val="single" w:sz="6" w:space="0" w:color="000000"/>
              <w:bottom w:val="single" w:sz="6" w:space="0" w:color="000000"/>
              <w:right w:val="single" w:sz="6" w:space="0" w:color="000000"/>
            </w:tcBorders>
            <w:vAlign w:val="center"/>
          </w:tcPr>
          <w:p w14:paraId="771CFE92" w14:textId="77777777" w:rsidR="004E4D58" w:rsidRPr="003B5B23" w:rsidRDefault="004E4D58" w:rsidP="004E4D58">
            <w:pPr>
              <w:spacing w:before="60" w:after="60" w:line="240" w:lineRule="auto"/>
              <w:ind w:left="-15"/>
              <w:jc w:val="center"/>
              <w:rPr>
                <w:rFonts w:ascii="Times New Roman" w:hAnsi="Times New Roman"/>
                <w:color w:val="000000"/>
                <w:lang w:eastAsia="hu-HU"/>
              </w:rPr>
            </w:pPr>
            <w:r>
              <w:rPr>
                <w:rFonts w:ascii="Times New Roman" w:hAnsi="Times New Roman"/>
                <w:color w:val="000000"/>
                <w:lang w:eastAsia="hu-HU"/>
              </w:rPr>
              <w:t>18</w:t>
            </w:r>
          </w:p>
        </w:tc>
        <w:tc>
          <w:tcPr>
            <w:tcW w:w="616" w:type="pct"/>
            <w:tcBorders>
              <w:top w:val="single" w:sz="6" w:space="0" w:color="000000"/>
              <w:bottom w:val="single" w:sz="6" w:space="0" w:color="000000"/>
              <w:right w:val="single" w:sz="6" w:space="0" w:color="000000"/>
            </w:tcBorders>
          </w:tcPr>
          <w:p w14:paraId="2E5F218C"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17.</w:t>
            </w:r>
          </w:p>
        </w:tc>
        <w:tc>
          <w:tcPr>
            <w:tcW w:w="0" w:type="auto"/>
            <w:tcBorders>
              <w:top w:val="single" w:sz="6" w:space="0" w:color="000000"/>
              <w:left w:val="single" w:sz="6" w:space="0" w:color="000000"/>
              <w:bottom w:val="single" w:sz="6" w:space="0" w:color="000000"/>
              <w:right w:val="single" w:sz="6" w:space="0" w:color="000000"/>
            </w:tcBorders>
          </w:tcPr>
          <w:p w14:paraId="1296D11A"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Építészeti szolgáltatások; mélyépítési szolgáltatások és integrált mélyépítési szolgáltatások; várostervezési és tájépítészeti szolgáltatások; az ezekkel összefüggő tudományos és műszaki tanácsadási szolgáltatások; műszaki vizsgálati és elemző szolgáltatások</w:t>
            </w:r>
          </w:p>
        </w:tc>
        <w:tc>
          <w:tcPr>
            <w:tcW w:w="0" w:type="auto"/>
            <w:tcBorders>
              <w:top w:val="single" w:sz="6" w:space="0" w:color="000000"/>
              <w:left w:val="single" w:sz="6" w:space="0" w:color="000000"/>
              <w:bottom w:val="single" w:sz="6" w:space="0" w:color="000000"/>
            </w:tcBorders>
          </w:tcPr>
          <w:p w14:paraId="3EE092BC"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71000000–8-tól 71900000–7-ig (kivéve 71550000–8) és 79994000–8</w:t>
            </w:r>
          </w:p>
        </w:tc>
      </w:tr>
      <w:tr w:rsidR="004E4D58" w:rsidRPr="002E787D" w14:paraId="170836B5" w14:textId="77777777" w:rsidTr="004E4D58">
        <w:trPr>
          <w:tblCellSpacing w:w="0" w:type="dxa"/>
        </w:trPr>
        <w:tc>
          <w:tcPr>
            <w:tcW w:w="220" w:type="pct"/>
            <w:tcBorders>
              <w:top w:val="single" w:sz="6" w:space="0" w:color="000000"/>
              <w:bottom w:val="single" w:sz="6" w:space="0" w:color="000000"/>
              <w:right w:val="single" w:sz="6" w:space="0" w:color="000000"/>
            </w:tcBorders>
            <w:vAlign w:val="center"/>
          </w:tcPr>
          <w:p w14:paraId="2719AA7A" w14:textId="77777777" w:rsidR="004E4D58" w:rsidRPr="003B5B23" w:rsidRDefault="004E4D58" w:rsidP="004E4D58">
            <w:pPr>
              <w:spacing w:before="60" w:after="60" w:line="240" w:lineRule="auto"/>
              <w:ind w:left="-15"/>
              <w:jc w:val="center"/>
              <w:rPr>
                <w:rFonts w:ascii="Times New Roman" w:hAnsi="Times New Roman"/>
                <w:color w:val="000000"/>
                <w:lang w:eastAsia="hu-HU"/>
              </w:rPr>
            </w:pPr>
            <w:r>
              <w:rPr>
                <w:rFonts w:ascii="Times New Roman" w:hAnsi="Times New Roman"/>
                <w:color w:val="000000"/>
                <w:lang w:eastAsia="hu-HU"/>
              </w:rPr>
              <w:t>19</w:t>
            </w:r>
          </w:p>
        </w:tc>
        <w:tc>
          <w:tcPr>
            <w:tcW w:w="616" w:type="pct"/>
            <w:tcBorders>
              <w:top w:val="single" w:sz="6" w:space="0" w:color="000000"/>
              <w:bottom w:val="single" w:sz="6" w:space="0" w:color="000000"/>
              <w:right w:val="single" w:sz="6" w:space="0" w:color="000000"/>
            </w:tcBorders>
          </w:tcPr>
          <w:p w14:paraId="1EADCBE3"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18.</w:t>
            </w:r>
          </w:p>
        </w:tc>
        <w:tc>
          <w:tcPr>
            <w:tcW w:w="0" w:type="auto"/>
            <w:tcBorders>
              <w:top w:val="single" w:sz="6" w:space="0" w:color="000000"/>
              <w:left w:val="single" w:sz="6" w:space="0" w:color="000000"/>
              <w:bottom w:val="single" w:sz="6" w:space="0" w:color="000000"/>
              <w:right w:val="single" w:sz="6" w:space="0" w:color="000000"/>
            </w:tcBorders>
          </w:tcPr>
          <w:p w14:paraId="0C737479"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Épülettakarítási szolgáltatások és ingatlankezelési szolgáltatások</w:t>
            </w:r>
          </w:p>
        </w:tc>
        <w:tc>
          <w:tcPr>
            <w:tcW w:w="0" w:type="auto"/>
            <w:tcBorders>
              <w:top w:val="single" w:sz="6" w:space="0" w:color="000000"/>
              <w:left w:val="single" w:sz="6" w:space="0" w:color="000000"/>
              <w:bottom w:val="single" w:sz="6" w:space="0" w:color="000000"/>
            </w:tcBorders>
          </w:tcPr>
          <w:p w14:paraId="4447F17E"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70300000–4-től 70340000–6-ig, és 90900000–6-tól 90924000–0-ig</w:t>
            </w:r>
          </w:p>
        </w:tc>
      </w:tr>
      <w:tr w:rsidR="004E4D58" w:rsidRPr="002E787D" w14:paraId="659803B6" w14:textId="77777777" w:rsidTr="004E4D58">
        <w:trPr>
          <w:tblCellSpacing w:w="0" w:type="dxa"/>
        </w:trPr>
        <w:tc>
          <w:tcPr>
            <w:tcW w:w="220" w:type="pct"/>
            <w:tcBorders>
              <w:top w:val="single" w:sz="6" w:space="0" w:color="000000"/>
              <w:bottom w:val="single" w:sz="6" w:space="0" w:color="000000"/>
              <w:right w:val="single" w:sz="6" w:space="0" w:color="000000"/>
            </w:tcBorders>
            <w:vAlign w:val="center"/>
          </w:tcPr>
          <w:p w14:paraId="31277F9E" w14:textId="77777777" w:rsidR="004E4D58" w:rsidRPr="003B5B23" w:rsidRDefault="004E4D58" w:rsidP="004E4D58">
            <w:pPr>
              <w:spacing w:before="60" w:after="60" w:line="240" w:lineRule="auto"/>
              <w:ind w:left="-15"/>
              <w:jc w:val="center"/>
              <w:rPr>
                <w:rFonts w:ascii="Times New Roman" w:hAnsi="Times New Roman"/>
                <w:color w:val="000000"/>
                <w:lang w:eastAsia="hu-HU"/>
              </w:rPr>
            </w:pPr>
            <w:r>
              <w:rPr>
                <w:rFonts w:ascii="Times New Roman" w:hAnsi="Times New Roman"/>
                <w:color w:val="000000"/>
                <w:lang w:eastAsia="hu-HU"/>
              </w:rPr>
              <w:t>20</w:t>
            </w:r>
          </w:p>
        </w:tc>
        <w:tc>
          <w:tcPr>
            <w:tcW w:w="616" w:type="pct"/>
            <w:tcBorders>
              <w:top w:val="single" w:sz="6" w:space="0" w:color="000000"/>
              <w:bottom w:val="single" w:sz="6" w:space="0" w:color="000000"/>
              <w:right w:val="single" w:sz="6" w:space="0" w:color="000000"/>
            </w:tcBorders>
          </w:tcPr>
          <w:p w14:paraId="53579D46"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19.</w:t>
            </w:r>
          </w:p>
        </w:tc>
        <w:tc>
          <w:tcPr>
            <w:tcW w:w="0" w:type="auto"/>
            <w:tcBorders>
              <w:top w:val="single" w:sz="6" w:space="0" w:color="000000"/>
              <w:left w:val="single" w:sz="6" w:space="0" w:color="000000"/>
              <w:bottom w:val="single" w:sz="6" w:space="0" w:color="000000"/>
              <w:right w:val="single" w:sz="6" w:space="0" w:color="000000"/>
            </w:tcBorders>
          </w:tcPr>
          <w:p w14:paraId="63396E34"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Szennyvíz- és hulladékkezelési szolgáltatások; Köztisztasági és hasonló szolgáltatások</w:t>
            </w:r>
          </w:p>
        </w:tc>
        <w:tc>
          <w:tcPr>
            <w:tcW w:w="0" w:type="auto"/>
            <w:tcBorders>
              <w:top w:val="single" w:sz="6" w:space="0" w:color="000000"/>
              <w:left w:val="single" w:sz="6" w:space="0" w:color="000000"/>
              <w:bottom w:val="single" w:sz="6" w:space="0" w:color="000000"/>
            </w:tcBorders>
          </w:tcPr>
          <w:p w14:paraId="2D45B0AF"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90400000–1-től 90743200–9-ig (kivéve 90712200–3), 90910000–9-től 90920000–2-ig és 50190000–3, 50229000–6, 50243000–0</w:t>
            </w:r>
          </w:p>
        </w:tc>
      </w:tr>
      <w:tr w:rsidR="004E4D58" w:rsidRPr="002E787D" w14:paraId="6B3E01C3" w14:textId="77777777" w:rsidTr="004E4D58">
        <w:trPr>
          <w:tblCellSpacing w:w="0" w:type="dxa"/>
        </w:trPr>
        <w:tc>
          <w:tcPr>
            <w:tcW w:w="220" w:type="pct"/>
            <w:tcBorders>
              <w:top w:val="single" w:sz="6" w:space="0" w:color="000000"/>
              <w:bottom w:val="single" w:sz="6" w:space="0" w:color="000000"/>
              <w:right w:val="single" w:sz="6" w:space="0" w:color="000000"/>
            </w:tcBorders>
            <w:vAlign w:val="center"/>
          </w:tcPr>
          <w:p w14:paraId="13D34AAA" w14:textId="77777777" w:rsidR="004E4D58" w:rsidRPr="003B5B23" w:rsidRDefault="004E4D58" w:rsidP="004E4D58">
            <w:pPr>
              <w:spacing w:before="60" w:after="60" w:line="240" w:lineRule="auto"/>
              <w:ind w:left="-15"/>
              <w:jc w:val="center"/>
              <w:rPr>
                <w:rFonts w:ascii="Times New Roman" w:hAnsi="Times New Roman"/>
                <w:color w:val="000000"/>
                <w:lang w:eastAsia="hu-HU"/>
              </w:rPr>
            </w:pPr>
            <w:r>
              <w:rPr>
                <w:rFonts w:ascii="Times New Roman" w:hAnsi="Times New Roman"/>
                <w:color w:val="000000"/>
                <w:lang w:eastAsia="hu-HU"/>
              </w:rPr>
              <w:t>21</w:t>
            </w:r>
          </w:p>
        </w:tc>
        <w:tc>
          <w:tcPr>
            <w:tcW w:w="616" w:type="pct"/>
            <w:tcBorders>
              <w:top w:val="single" w:sz="6" w:space="0" w:color="000000"/>
              <w:bottom w:val="single" w:sz="6" w:space="0" w:color="000000"/>
              <w:right w:val="single" w:sz="6" w:space="0" w:color="000000"/>
            </w:tcBorders>
          </w:tcPr>
          <w:p w14:paraId="2BE424AA"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20.</w:t>
            </w:r>
          </w:p>
        </w:tc>
        <w:tc>
          <w:tcPr>
            <w:tcW w:w="0" w:type="auto"/>
            <w:tcBorders>
              <w:top w:val="single" w:sz="6" w:space="0" w:color="000000"/>
              <w:left w:val="single" w:sz="6" w:space="0" w:color="000000"/>
              <w:bottom w:val="single" w:sz="6" w:space="0" w:color="000000"/>
              <w:right w:val="single" w:sz="6" w:space="0" w:color="000000"/>
            </w:tcBorders>
          </w:tcPr>
          <w:p w14:paraId="6A5F5D7B"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Védelmi és biztonsági képzési és szimulációs szolgáltatások</w:t>
            </w:r>
          </w:p>
        </w:tc>
        <w:tc>
          <w:tcPr>
            <w:tcW w:w="0" w:type="auto"/>
            <w:tcBorders>
              <w:top w:val="single" w:sz="6" w:space="0" w:color="000000"/>
              <w:left w:val="single" w:sz="6" w:space="0" w:color="000000"/>
              <w:bottom w:val="single" w:sz="6" w:space="0" w:color="000000"/>
            </w:tcBorders>
          </w:tcPr>
          <w:p w14:paraId="67921BB6"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80330000–6, 80600000–0, 80610000–3, 80620000–6, 80630000–9, 80640000–2, 80650000–5, 80660000–8</w:t>
            </w:r>
          </w:p>
        </w:tc>
      </w:tr>
    </w:tbl>
    <w:p w14:paraId="44D67E37" w14:textId="77777777" w:rsidR="007B6109" w:rsidRPr="0085166F" w:rsidRDefault="007B6109" w:rsidP="004E4D58">
      <w:pPr>
        <w:pStyle w:val="NormlWeb"/>
        <w:spacing w:before="0" w:beforeAutospacing="0" w:after="0" w:afterAutospacing="0"/>
        <w:ind w:right="150"/>
        <w:rPr>
          <w:vanish/>
          <w:color w:val="222222"/>
          <w:sz w:val="20"/>
          <w:szCs w:val="20"/>
        </w:rPr>
      </w:pPr>
      <w:bookmarkStart w:id="812" w:name="pr1443"/>
      <w:bookmarkStart w:id="813" w:name="pr1481"/>
      <w:bookmarkEnd w:id="812"/>
      <w:bookmarkEnd w:id="813"/>
    </w:p>
    <w:tbl>
      <w:tblPr>
        <w:tblW w:w="0" w:type="auto"/>
        <w:tblInd w:w="150" w:type="dxa"/>
        <w:tblCellMar>
          <w:left w:w="0" w:type="dxa"/>
          <w:right w:w="0" w:type="dxa"/>
        </w:tblCellMar>
        <w:tblLook w:val="00A0" w:firstRow="1" w:lastRow="0" w:firstColumn="1" w:lastColumn="0" w:noHBand="0" w:noVBand="0"/>
      </w:tblPr>
      <w:tblGrid>
        <w:gridCol w:w="8922"/>
      </w:tblGrid>
      <w:tr w:rsidR="007B6109" w:rsidRPr="002E787D" w14:paraId="7CD6D126" w14:textId="77777777">
        <w:tc>
          <w:tcPr>
            <w:tcW w:w="8922" w:type="dxa"/>
            <w:vAlign w:val="center"/>
          </w:tcPr>
          <w:p w14:paraId="73B4DEDE" w14:textId="77777777" w:rsidR="007B6109" w:rsidRPr="002E787D" w:rsidRDefault="007B6109" w:rsidP="00512865">
            <w:pPr>
              <w:rPr>
                <w:rFonts w:ascii="Times New Roman" w:hAnsi="Times New Roman"/>
                <w:color w:val="222222"/>
                <w:sz w:val="20"/>
                <w:szCs w:val="20"/>
              </w:rPr>
            </w:pPr>
          </w:p>
        </w:tc>
      </w:tr>
    </w:tbl>
    <w:p w14:paraId="58228B3A" w14:textId="77777777" w:rsidR="007B6109" w:rsidRPr="003B5B23" w:rsidRDefault="007B6109" w:rsidP="0000573B">
      <w:pPr>
        <w:spacing w:before="240" w:after="60" w:line="240" w:lineRule="auto"/>
        <w:rPr>
          <w:rFonts w:ascii="Times New Roman" w:hAnsi="Times New Roman"/>
          <w:color w:val="000000"/>
          <w:sz w:val="24"/>
          <w:szCs w:val="24"/>
          <w:lang w:eastAsia="hu-HU"/>
        </w:rPr>
      </w:pPr>
      <w:bookmarkStart w:id="814" w:name="pr1482"/>
      <w:bookmarkEnd w:id="814"/>
    </w:p>
    <w:p w14:paraId="4044039E" w14:textId="77777777" w:rsidR="007B6109" w:rsidRPr="004E4D58" w:rsidRDefault="00C91A7E" w:rsidP="0000573B">
      <w:pPr>
        <w:spacing w:before="60" w:after="60" w:line="240" w:lineRule="auto"/>
        <w:jc w:val="both"/>
        <w:rPr>
          <w:rFonts w:ascii="Times New Roman" w:hAnsi="Times New Roman"/>
          <w:color w:val="000000"/>
          <w:sz w:val="24"/>
          <w:szCs w:val="24"/>
          <w:lang w:eastAsia="hu-HU"/>
        </w:rPr>
      </w:pPr>
      <w:hyperlink r:id="rId23" w:anchor="ntc1-L_2009216HU.01012301-E0001" w:history="1">
        <w:r w:rsidR="007B6109" w:rsidRPr="004E4D58">
          <w:rPr>
            <w:rFonts w:ascii="Times New Roman" w:hAnsi="Times New Roman"/>
            <w:color w:val="0000FF"/>
            <w:sz w:val="24"/>
            <w:szCs w:val="24"/>
            <w:u w:val="single"/>
            <w:lang w:eastAsia="hu-HU"/>
          </w:rPr>
          <w:t>(</w:t>
        </w:r>
        <w:r w:rsidR="007B6109" w:rsidRPr="004E4D58">
          <w:rPr>
            <w:rFonts w:ascii="Times New Roman" w:hAnsi="Times New Roman"/>
            <w:color w:val="0000FF"/>
            <w:sz w:val="24"/>
            <w:szCs w:val="24"/>
            <w:u w:val="single"/>
            <w:vertAlign w:val="superscript"/>
            <w:lang w:eastAsia="hu-HU"/>
          </w:rPr>
          <w:t>1</w:t>
        </w:r>
        <w:r w:rsidR="007B6109" w:rsidRPr="004E4D58">
          <w:rPr>
            <w:rFonts w:ascii="Times New Roman" w:hAnsi="Times New Roman"/>
            <w:color w:val="0000FF"/>
            <w:sz w:val="24"/>
            <w:szCs w:val="24"/>
            <w:u w:val="single"/>
            <w:lang w:eastAsia="hu-HU"/>
          </w:rPr>
          <w:t>)</w:t>
        </w:r>
      </w:hyperlink>
      <w:r w:rsidR="007B6109" w:rsidRPr="004E4D58">
        <w:rPr>
          <w:rFonts w:ascii="Times New Roman" w:hAnsi="Times New Roman"/>
          <w:color w:val="000000"/>
          <w:sz w:val="24"/>
          <w:szCs w:val="24"/>
          <w:lang w:eastAsia="hu-HU"/>
        </w:rPr>
        <w:t>  Kivéve a 7. § (1) bekezdés 13. pontjában említett kutatási és fejlesztési szolgáltatások.</w:t>
      </w:r>
    </w:p>
    <w:p w14:paraId="0C4B8C2F" w14:textId="77777777" w:rsidR="007B6109" w:rsidRPr="004E4D58" w:rsidRDefault="00C91A7E" w:rsidP="0000573B">
      <w:pPr>
        <w:spacing w:before="60" w:after="60" w:line="240" w:lineRule="auto"/>
        <w:jc w:val="both"/>
        <w:rPr>
          <w:rFonts w:ascii="Times New Roman" w:hAnsi="Times New Roman"/>
          <w:color w:val="000000"/>
          <w:sz w:val="24"/>
          <w:szCs w:val="24"/>
          <w:lang w:eastAsia="hu-HU"/>
        </w:rPr>
      </w:pPr>
      <w:hyperlink r:id="rId24" w:anchor="ntc2-L_2009216HU.01012301-E0002" w:history="1">
        <w:r w:rsidR="007B6109" w:rsidRPr="004E4D58">
          <w:rPr>
            <w:rFonts w:ascii="Times New Roman" w:hAnsi="Times New Roman"/>
            <w:color w:val="0000FF"/>
            <w:sz w:val="24"/>
            <w:szCs w:val="24"/>
            <w:u w:val="single"/>
            <w:lang w:eastAsia="hu-HU"/>
          </w:rPr>
          <w:t>(</w:t>
        </w:r>
        <w:r w:rsidR="007B6109" w:rsidRPr="004E4D58">
          <w:rPr>
            <w:rFonts w:ascii="Times New Roman" w:hAnsi="Times New Roman"/>
            <w:color w:val="0000FF"/>
            <w:sz w:val="24"/>
            <w:szCs w:val="24"/>
            <w:u w:val="single"/>
            <w:vertAlign w:val="superscript"/>
            <w:lang w:eastAsia="hu-HU"/>
          </w:rPr>
          <w:t>2</w:t>
        </w:r>
        <w:r w:rsidR="007B6109" w:rsidRPr="004E4D58">
          <w:rPr>
            <w:rFonts w:ascii="Times New Roman" w:hAnsi="Times New Roman"/>
            <w:color w:val="0000FF"/>
            <w:sz w:val="24"/>
            <w:szCs w:val="24"/>
            <w:u w:val="single"/>
            <w:lang w:eastAsia="hu-HU"/>
          </w:rPr>
          <w:t>)</w:t>
        </w:r>
      </w:hyperlink>
      <w:r w:rsidR="007B6109" w:rsidRPr="004E4D58">
        <w:rPr>
          <w:rFonts w:ascii="Times New Roman" w:hAnsi="Times New Roman"/>
          <w:color w:val="000000"/>
          <w:sz w:val="24"/>
          <w:szCs w:val="24"/>
          <w:lang w:eastAsia="hu-HU"/>
        </w:rPr>
        <w:t>  A választottbírósági és békéltetési szolgáltatások kivételével.</w:t>
      </w:r>
    </w:p>
    <w:p w14:paraId="494D9B00" w14:textId="77777777" w:rsidR="007B6109" w:rsidRDefault="007B6109">
      <w:pPr>
        <w:rPr>
          <w:rFonts w:ascii="Times New Roman" w:hAnsi="Times New Roman"/>
          <w:i/>
          <w:sz w:val="24"/>
          <w:szCs w:val="24"/>
          <w:lang w:eastAsia="hu-HU"/>
        </w:rPr>
      </w:pPr>
      <w:r>
        <w:rPr>
          <w:i/>
        </w:rPr>
        <w:br w:type="page"/>
      </w:r>
    </w:p>
    <w:p w14:paraId="4140241E" w14:textId="634E4275" w:rsidR="007B6109" w:rsidRPr="0000573B" w:rsidRDefault="007B6109" w:rsidP="0000573B">
      <w:pPr>
        <w:pStyle w:val="NormlWeb"/>
        <w:spacing w:before="300" w:beforeAutospacing="0" w:after="300" w:afterAutospacing="0"/>
        <w:jc w:val="right"/>
        <w:rPr>
          <w:i/>
          <w:color w:val="222222"/>
        </w:rPr>
      </w:pPr>
      <w:r>
        <w:rPr>
          <w:i/>
        </w:rPr>
        <w:lastRenderedPageBreak/>
        <w:t>3</w:t>
      </w:r>
      <w:r w:rsidRPr="0000573B">
        <w:rPr>
          <w:i/>
        </w:rPr>
        <w:t>. melléklet a védelmi és biztonsági beszerzésekről szóló 201</w:t>
      </w:r>
      <w:r w:rsidR="0076255F">
        <w:rPr>
          <w:i/>
        </w:rPr>
        <w:t>6</w:t>
      </w:r>
      <w:r w:rsidRPr="0000573B">
        <w:rPr>
          <w:i/>
        </w:rPr>
        <w:t>. évi …. törvényhez</w:t>
      </w:r>
    </w:p>
    <w:p w14:paraId="54B679ED" w14:textId="77777777" w:rsidR="007B6109" w:rsidRDefault="007B6109" w:rsidP="0000573B">
      <w:pPr>
        <w:pStyle w:val="NormlWeb"/>
        <w:spacing w:before="300" w:beforeAutospacing="0" w:after="300" w:afterAutospacing="0"/>
        <w:ind w:right="150"/>
        <w:jc w:val="center"/>
        <w:rPr>
          <w:b/>
          <w:bCs/>
          <w:i/>
          <w:iCs/>
          <w:color w:val="222222"/>
        </w:rPr>
      </w:pPr>
      <w:bookmarkStart w:id="815" w:name="pr1483"/>
      <w:bookmarkEnd w:id="815"/>
      <w:r w:rsidRPr="0085166F">
        <w:rPr>
          <w:b/>
          <w:bCs/>
          <w:i/>
          <w:iCs/>
          <w:color w:val="222222"/>
        </w:rPr>
        <w:t xml:space="preserve">A </w:t>
      </w:r>
      <w:r w:rsidR="001C466B">
        <w:rPr>
          <w:b/>
          <w:bCs/>
          <w:i/>
          <w:iCs/>
          <w:color w:val="222222"/>
        </w:rPr>
        <w:t>törvény</w:t>
      </w:r>
      <w:r w:rsidR="001C466B" w:rsidRPr="0085166F">
        <w:rPr>
          <w:b/>
          <w:bCs/>
          <w:i/>
          <w:iCs/>
          <w:color w:val="222222"/>
        </w:rPr>
        <w:t xml:space="preserve"> </w:t>
      </w:r>
      <w:r w:rsidRPr="0085166F">
        <w:rPr>
          <w:b/>
          <w:bCs/>
          <w:i/>
          <w:iCs/>
          <w:color w:val="222222"/>
        </w:rPr>
        <w:t>hatálya alá tartozó szolgáltatások</w:t>
      </w:r>
    </w:p>
    <w:tbl>
      <w:tblPr>
        <w:tblW w:w="5240" w:type="pct"/>
        <w:tblCellSpacing w:w="0" w:type="dxa"/>
        <w:tblInd w:w="-434"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0A0" w:firstRow="1" w:lastRow="0" w:firstColumn="1" w:lastColumn="0" w:noHBand="0" w:noVBand="0"/>
      </w:tblPr>
      <w:tblGrid>
        <w:gridCol w:w="486"/>
        <w:gridCol w:w="1369"/>
        <w:gridCol w:w="2652"/>
        <w:gridCol w:w="4984"/>
      </w:tblGrid>
      <w:tr w:rsidR="004E4D58" w:rsidRPr="002E787D" w14:paraId="5C23D566" w14:textId="77777777" w:rsidTr="004E4D58">
        <w:trPr>
          <w:tblCellSpacing w:w="0" w:type="dxa"/>
        </w:trPr>
        <w:tc>
          <w:tcPr>
            <w:tcW w:w="256" w:type="pct"/>
            <w:tcBorders>
              <w:top w:val="single" w:sz="6" w:space="0" w:color="000000"/>
              <w:bottom w:val="single" w:sz="6" w:space="0" w:color="000000"/>
              <w:right w:val="single" w:sz="6" w:space="0" w:color="000000"/>
            </w:tcBorders>
            <w:vAlign w:val="center"/>
          </w:tcPr>
          <w:p w14:paraId="77704991" w14:textId="77777777" w:rsidR="004E4D58" w:rsidRPr="003B5B23" w:rsidRDefault="004E4D58" w:rsidP="004E4D58">
            <w:pPr>
              <w:spacing w:before="60" w:after="60" w:line="240" w:lineRule="auto"/>
              <w:ind w:left="-15"/>
              <w:jc w:val="center"/>
              <w:rPr>
                <w:rFonts w:ascii="Times New Roman" w:hAnsi="Times New Roman"/>
                <w:b/>
                <w:bCs/>
                <w:color w:val="000000"/>
                <w:lang w:eastAsia="hu-HU"/>
              </w:rPr>
            </w:pPr>
          </w:p>
        </w:tc>
        <w:tc>
          <w:tcPr>
            <w:tcW w:w="721" w:type="pct"/>
            <w:tcBorders>
              <w:top w:val="single" w:sz="6" w:space="0" w:color="000000"/>
              <w:bottom w:val="single" w:sz="6" w:space="0" w:color="000000"/>
              <w:right w:val="single" w:sz="6" w:space="0" w:color="000000"/>
            </w:tcBorders>
          </w:tcPr>
          <w:p w14:paraId="29C34307" w14:textId="77777777" w:rsidR="004E4D58" w:rsidRPr="004E4D58" w:rsidRDefault="004E4D58" w:rsidP="00512865">
            <w:pPr>
              <w:spacing w:before="60" w:after="60" w:line="240" w:lineRule="auto"/>
              <w:ind w:right="195"/>
              <w:jc w:val="center"/>
              <w:rPr>
                <w:rFonts w:ascii="Times New Roman" w:hAnsi="Times New Roman"/>
                <w:bCs/>
                <w:color w:val="000000"/>
                <w:lang w:eastAsia="hu-HU"/>
              </w:rPr>
            </w:pPr>
            <w:r w:rsidRPr="004E4D58">
              <w:rPr>
                <w:rFonts w:ascii="Times New Roman" w:hAnsi="Times New Roman"/>
                <w:bCs/>
                <w:color w:val="000000"/>
                <w:lang w:eastAsia="hu-HU"/>
              </w:rPr>
              <w:t>A</w:t>
            </w:r>
          </w:p>
        </w:tc>
        <w:tc>
          <w:tcPr>
            <w:tcW w:w="0" w:type="auto"/>
            <w:tcBorders>
              <w:top w:val="single" w:sz="6" w:space="0" w:color="000000"/>
              <w:left w:val="single" w:sz="6" w:space="0" w:color="000000"/>
              <w:bottom w:val="single" w:sz="6" w:space="0" w:color="000000"/>
              <w:right w:val="single" w:sz="6" w:space="0" w:color="000000"/>
            </w:tcBorders>
          </w:tcPr>
          <w:p w14:paraId="42EF270E" w14:textId="77777777" w:rsidR="004E4D58" w:rsidRPr="004E4D58" w:rsidRDefault="004E4D58" w:rsidP="00512865">
            <w:pPr>
              <w:spacing w:before="60" w:after="60" w:line="240" w:lineRule="auto"/>
              <w:ind w:right="195"/>
              <w:jc w:val="center"/>
              <w:rPr>
                <w:rFonts w:ascii="Times New Roman" w:hAnsi="Times New Roman"/>
                <w:bCs/>
                <w:color w:val="000000"/>
                <w:lang w:eastAsia="hu-HU"/>
              </w:rPr>
            </w:pPr>
            <w:r w:rsidRPr="004E4D58">
              <w:rPr>
                <w:rFonts w:ascii="Times New Roman" w:hAnsi="Times New Roman"/>
                <w:bCs/>
                <w:color w:val="000000"/>
                <w:lang w:eastAsia="hu-HU"/>
              </w:rPr>
              <w:t>B</w:t>
            </w:r>
          </w:p>
        </w:tc>
        <w:tc>
          <w:tcPr>
            <w:tcW w:w="0" w:type="auto"/>
            <w:tcBorders>
              <w:top w:val="single" w:sz="6" w:space="0" w:color="000000"/>
              <w:left w:val="single" w:sz="6" w:space="0" w:color="000000"/>
              <w:bottom w:val="single" w:sz="6" w:space="0" w:color="000000"/>
            </w:tcBorders>
          </w:tcPr>
          <w:p w14:paraId="6BBA10CF" w14:textId="77777777" w:rsidR="004E4D58" w:rsidRPr="004E4D58" w:rsidRDefault="004E4D58" w:rsidP="00512865">
            <w:pPr>
              <w:spacing w:before="60" w:after="60" w:line="240" w:lineRule="auto"/>
              <w:ind w:right="195"/>
              <w:jc w:val="center"/>
              <w:rPr>
                <w:rFonts w:ascii="Times New Roman" w:hAnsi="Times New Roman"/>
                <w:bCs/>
                <w:color w:val="000000"/>
                <w:lang w:eastAsia="hu-HU"/>
              </w:rPr>
            </w:pPr>
            <w:r w:rsidRPr="004E4D58">
              <w:rPr>
                <w:rFonts w:ascii="Times New Roman" w:hAnsi="Times New Roman"/>
                <w:bCs/>
                <w:color w:val="000000"/>
                <w:lang w:eastAsia="hu-HU"/>
              </w:rPr>
              <w:t>C</w:t>
            </w:r>
          </w:p>
        </w:tc>
      </w:tr>
      <w:tr w:rsidR="004E4D58" w:rsidRPr="002E787D" w14:paraId="34E300BB" w14:textId="77777777" w:rsidTr="004E4D58">
        <w:trPr>
          <w:tblCellSpacing w:w="0" w:type="dxa"/>
        </w:trPr>
        <w:tc>
          <w:tcPr>
            <w:tcW w:w="256" w:type="pct"/>
            <w:tcBorders>
              <w:top w:val="single" w:sz="6" w:space="0" w:color="000000"/>
              <w:bottom w:val="single" w:sz="6" w:space="0" w:color="000000"/>
              <w:right w:val="single" w:sz="6" w:space="0" w:color="000000"/>
            </w:tcBorders>
            <w:vAlign w:val="center"/>
          </w:tcPr>
          <w:p w14:paraId="65BEA22A" w14:textId="77777777" w:rsidR="004E4D58" w:rsidRPr="004E4D58" w:rsidRDefault="004E4D58" w:rsidP="004E4D58">
            <w:pPr>
              <w:spacing w:before="60" w:after="60" w:line="240" w:lineRule="auto"/>
              <w:ind w:left="-15"/>
              <w:jc w:val="center"/>
              <w:rPr>
                <w:rFonts w:ascii="Times New Roman" w:hAnsi="Times New Roman"/>
                <w:bCs/>
                <w:color w:val="000000"/>
                <w:lang w:eastAsia="hu-HU"/>
              </w:rPr>
            </w:pPr>
            <w:r w:rsidRPr="004E4D58">
              <w:rPr>
                <w:rFonts w:ascii="Times New Roman" w:hAnsi="Times New Roman"/>
                <w:bCs/>
                <w:color w:val="000000"/>
                <w:lang w:eastAsia="hu-HU"/>
              </w:rPr>
              <w:t>1</w:t>
            </w:r>
          </w:p>
        </w:tc>
        <w:tc>
          <w:tcPr>
            <w:tcW w:w="721" w:type="pct"/>
            <w:tcBorders>
              <w:top w:val="single" w:sz="6" w:space="0" w:color="000000"/>
              <w:bottom w:val="single" w:sz="6" w:space="0" w:color="000000"/>
              <w:right w:val="single" w:sz="6" w:space="0" w:color="000000"/>
            </w:tcBorders>
          </w:tcPr>
          <w:p w14:paraId="5D60059D" w14:textId="77777777" w:rsidR="004E4D58" w:rsidRPr="003B5B23" w:rsidRDefault="004E4D58" w:rsidP="00512865">
            <w:pPr>
              <w:spacing w:before="60" w:after="60" w:line="240" w:lineRule="auto"/>
              <w:ind w:right="195"/>
              <w:jc w:val="center"/>
              <w:rPr>
                <w:rFonts w:ascii="Times New Roman" w:hAnsi="Times New Roman"/>
                <w:b/>
                <w:bCs/>
                <w:color w:val="000000"/>
                <w:lang w:eastAsia="hu-HU"/>
              </w:rPr>
            </w:pPr>
            <w:r w:rsidRPr="003B5B23">
              <w:rPr>
                <w:rFonts w:ascii="Times New Roman" w:hAnsi="Times New Roman"/>
                <w:b/>
                <w:bCs/>
                <w:color w:val="000000"/>
                <w:lang w:eastAsia="hu-HU"/>
              </w:rPr>
              <w:t>Kategória száma</w:t>
            </w:r>
          </w:p>
        </w:tc>
        <w:tc>
          <w:tcPr>
            <w:tcW w:w="0" w:type="auto"/>
            <w:tcBorders>
              <w:top w:val="single" w:sz="6" w:space="0" w:color="000000"/>
              <w:left w:val="single" w:sz="6" w:space="0" w:color="000000"/>
              <w:bottom w:val="single" w:sz="6" w:space="0" w:color="000000"/>
              <w:right w:val="single" w:sz="6" w:space="0" w:color="000000"/>
            </w:tcBorders>
          </w:tcPr>
          <w:p w14:paraId="47C44881" w14:textId="77777777" w:rsidR="004E4D58" w:rsidRPr="003B5B23" w:rsidRDefault="004E4D58" w:rsidP="00512865">
            <w:pPr>
              <w:spacing w:before="60" w:after="60" w:line="240" w:lineRule="auto"/>
              <w:ind w:right="195"/>
              <w:jc w:val="center"/>
              <w:rPr>
                <w:rFonts w:ascii="Times New Roman" w:hAnsi="Times New Roman"/>
                <w:b/>
                <w:bCs/>
                <w:color w:val="000000"/>
                <w:lang w:eastAsia="hu-HU"/>
              </w:rPr>
            </w:pPr>
            <w:r w:rsidRPr="003B5B23">
              <w:rPr>
                <w:rFonts w:ascii="Times New Roman" w:hAnsi="Times New Roman"/>
                <w:b/>
                <w:bCs/>
                <w:color w:val="000000"/>
                <w:lang w:eastAsia="hu-HU"/>
              </w:rPr>
              <w:t>Tárgy</w:t>
            </w:r>
          </w:p>
        </w:tc>
        <w:tc>
          <w:tcPr>
            <w:tcW w:w="0" w:type="auto"/>
            <w:tcBorders>
              <w:top w:val="single" w:sz="6" w:space="0" w:color="000000"/>
              <w:left w:val="single" w:sz="6" w:space="0" w:color="000000"/>
              <w:bottom w:val="single" w:sz="6" w:space="0" w:color="000000"/>
            </w:tcBorders>
          </w:tcPr>
          <w:p w14:paraId="501E48FD" w14:textId="77777777" w:rsidR="004E4D58" w:rsidRPr="003B5B23" w:rsidRDefault="004E4D58" w:rsidP="00512865">
            <w:pPr>
              <w:spacing w:before="60" w:after="60" w:line="240" w:lineRule="auto"/>
              <w:ind w:right="195"/>
              <w:jc w:val="center"/>
              <w:rPr>
                <w:rFonts w:ascii="Times New Roman" w:hAnsi="Times New Roman"/>
                <w:b/>
                <w:bCs/>
                <w:color w:val="000000"/>
                <w:lang w:eastAsia="hu-HU"/>
              </w:rPr>
            </w:pPr>
            <w:r w:rsidRPr="003B5B23">
              <w:rPr>
                <w:rFonts w:ascii="Times New Roman" w:hAnsi="Times New Roman"/>
                <w:b/>
                <w:bCs/>
                <w:color w:val="000000"/>
                <w:lang w:eastAsia="hu-HU"/>
              </w:rPr>
              <w:t>CPV-hivatkozási szám</w:t>
            </w:r>
          </w:p>
        </w:tc>
      </w:tr>
      <w:tr w:rsidR="004E4D58" w:rsidRPr="002E787D" w14:paraId="24EA638F" w14:textId="77777777" w:rsidTr="004E4D58">
        <w:trPr>
          <w:tblCellSpacing w:w="0" w:type="dxa"/>
        </w:trPr>
        <w:tc>
          <w:tcPr>
            <w:tcW w:w="256" w:type="pct"/>
            <w:tcBorders>
              <w:top w:val="single" w:sz="6" w:space="0" w:color="000000"/>
              <w:bottom w:val="single" w:sz="6" w:space="0" w:color="000000"/>
              <w:right w:val="single" w:sz="6" w:space="0" w:color="000000"/>
            </w:tcBorders>
            <w:vAlign w:val="center"/>
          </w:tcPr>
          <w:p w14:paraId="039FD237" w14:textId="77777777" w:rsidR="004E4D58" w:rsidRPr="003B5B23" w:rsidRDefault="004E4D58" w:rsidP="004E4D58">
            <w:pPr>
              <w:spacing w:before="60" w:after="60" w:line="240" w:lineRule="auto"/>
              <w:ind w:left="-15"/>
              <w:jc w:val="center"/>
              <w:rPr>
                <w:rFonts w:ascii="Times New Roman" w:hAnsi="Times New Roman"/>
                <w:color w:val="000000"/>
                <w:lang w:eastAsia="hu-HU"/>
              </w:rPr>
            </w:pPr>
            <w:r>
              <w:rPr>
                <w:rFonts w:ascii="Times New Roman" w:hAnsi="Times New Roman"/>
                <w:color w:val="000000"/>
                <w:lang w:eastAsia="hu-HU"/>
              </w:rPr>
              <w:t>2</w:t>
            </w:r>
          </w:p>
        </w:tc>
        <w:tc>
          <w:tcPr>
            <w:tcW w:w="721" w:type="pct"/>
            <w:tcBorders>
              <w:top w:val="single" w:sz="6" w:space="0" w:color="000000"/>
              <w:bottom w:val="single" w:sz="6" w:space="0" w:color="000000"/>
              <w:right w:val="single" w:sz="6" w:space="0" w:color="000000"/>
            </w:tcBorders>
          </w:tcPr>
          <w:p w14:paraId="25503803"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21.</w:t>
            </w:r>
          </w:p>
        </w:tc>
        <w:tc>
          <w:tcPr>
            <w:tcW w:w="0" w:type="auto"/>
            <w:tcBorders>
              <w:top w:val="single" w:sz="6" w:space="0" w:color="000000"/>
              <w:left w:val="single" w:sz="6" w:space="0" w:color="000000"/>
              <w:bottom w:val="single" w:sz="6" w:space="0" w:color="000000"/>
              <w:right w:val="single" w:sz="6" w:space="0" w:color="000000"/>
            </w:tcBorders>
          </w:tcPr>
          <w:p w14:paraId="11818F21"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Szállodai és éttermi szolgáltatások</w:t>
            </w:r>
          </w:p>
        </w:tc>
        <w:tc>
          <w:tcPr>
            <w:tcW w:w="0" w:type="auto"/>
            <w:tcBorders>
              <w:top w:val="single" w:sz="6" w:space="0" w:color="000000"/>
              <w:left w:val="single" w:sz="6" w:space="0" w:color="000000"/>
              <w:bottom w:val="single" w:sz="6" w:space="0" w:color="000000"/>
            </w:tcBorders>
          </w:tcPr>
          <w:p w14:paraId="325C95C5"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55100000–1-től 55524000–9-ig, és 98340000–8-tól 98341100–6-ig</w:t>
            </w:r>
          </w:p>
        </w:tc>
      </w:tr>
      <w:tr w:rsidR="004E4D58" w:rsidRPr="002E787D" w14:paraId="0DA9762F" w14:textId="77777777" w:rsidTr="004E4D58">
        <w:trPr>
          <w:tblCellSpacing w:w="0" w:type="dxa"/>
        </w:trPr>
        <w:tc>
          <w:tcPr>
            <w:tcW w:w="256" w:type="pct"/>
            <w:tcBorders>
              <w:top w:val="single" w:sz="6" w:space="0" w:color="000000"/>
              <w:bottom w:val="single" w:sz="6" w:space="0" w:color="000000"/>
              <w:right w:val="single" w:sz="6" w:space="0" w:color="000000"/>
            </w:tcBorders>
            <w:vAlign w:val="center"/>
          </w:tcPr>
          <w:p w14:paraId="4EFA393E" w14:textId="77777777" w:rsidR="004E4D58" w:rsidRPr="003B5B23" w:rsidRDefault="004E4D58" w:rsidP="004E4D58">
            <w:pPr>
              <w:spacing w:before="60" w:after="60" w:line="240" w:lineRule="auto"/>
              <w:ind w:left="-15"/>
              <w:jc w:val="center"/>
              <w:rPr>
                <w:rFonts w:ascii="Times New Roman" w:hAnsi="Times New Roman"/>
                <w:color w:val="000000"/>
                <w:lang w:eastAsia="hu-HU"/>
              </w:rPr>
            </w:pPr>
            <w:r>
              <w:rPr>
                <w:rFonts w:ascii="Times New Roman" w:hAnsi="Times New Roman"/>
                <w:color w:val="000000"/>
                <w:lang w:eastAsia="hu-HU"/>
              </w:rPr>
              <w:t>3</w:t>
            </w:r>
          </w:p>
        </w:tc>
        <w:tc>
          <w:tcPr>
            <w:tcW w:w="721" w:type="pct"/>
            <w:tcBorders>
              <w:top w:val="single" w:sz="6" w:space="0" w:color="000000"/>
              <w:bottom w:val="single" w:sz="6" w:space="0" w:color="000000"/>
              <w:right w:val="single" w:sz="6" w:space="0" w:color="000000"/>
            </w:tcBorders>
          </w:tcPr>
          <w:p w14:paraId="7072E69F"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22.</w:t>
            </w:r>
          </w:p>
        </w:tc>
        <w:tc>
          <w:tcPr>
            <w:tcW w:w="0" w:type="auto"/>
            <w:tcBorders>
              <w:top w:val="single" w:sz="6" w:space="0" w:color="000000"/>
              <w:left w:val="single" w:sz="6" w:space="0" w:color="000000"/>
              <w:bottom w:val="single" w:sz="6" w:space="0" w:color="000000"/>
              <w:right w:val="single" w:sz="6" w:space="0" w:color="000000"/>
            </w:tcBorders>
          </w:tcPr>
          <w:p w14:paraId="03065F92"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Közlekedési mellék- és kiegészítő szolgáltatások</w:t>
            </w:r>
          </w:p>
        </w:tc>
        <w:tc>
          <w:tcPr>
            <w:tcW w:w="0" w:type="auto"/>
            <w:tcBorders>
              <w:top w:val="single" w:sz="6" w:space="0" w:color="000000"/>
              <w:left w:val="single" w:sz="6" w:space="0" w:color="000000"/>
              <w:bottom w:val="single" w:sz="6" w:space="0" w:color="000000"/>
            </w:tcBorders>
          </w:tcPr>
          <w:p w14:paraId="268D169E"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63000000–9-től 63734000–3-ig (kivéve 63711200–8, 63712700–0, 63712710–3), 63727000–1-tól 63727200–3-ig és 98361000–1</w:t>
            </w:r>
          </w:p>
        </w:tc>
      </w:tr>
      <w:tr w:rsidR="004E4D58" w:rsidRPr="002E787D" w14:paraId="2832D891" w14:textId="77777777" w:rsidTr="004E4D58">
        <w:trPr>
          <w:tblCellSpacing w:w="0" w:type="dxa"/>
        </w:trPr>
        <w:tc>
          <w:tcPr>
            <w:tcW w:w="256" w:type="pct"/>
            <w:tcBorders>
              <w:top w:val="single" w:sz="6" w:space="0" w:color="000000"/>
              <w:bottom w:val="single" w:sz="6" w:space="0" w:color="000000"/>
              <w:right w:val="single" w:sz="6" w:space="0" w:color="000000"/>
            </w:tcBorders>
            <w:vAlign w:val="center"/>
          </w:tcPr>
          <w:p w14:paraId="392797D5" w14:textId="77777777" w:rsidR="004E4D58" w:rsidRPr="003B5B23" w:rsidRDefault="004E4D58" w:rsidP="004E4D58">
            <w:pPr>
              <w:spacing w:before="60" w:after="60" w:line="240" w:lineRule="auto"/>
              <w:ind w:left="-15"/>
              <w:jc w:val="center"/>
              <w:rPr>
                <w:rFonts w:ascii="Times New Roman" w:hAnsi="Times New Roman"/>
                <w:color w:val="000000"/>
                <w:lang w:eastAsia="hu-HU"/>
              </w:rPr>
            </w:pPr>
            <w:r>
              <w:rPr>
                <w:rFonts w:ascii="Times New Roman" w:hAnsi="Times New Roman"/>
                <w:color w:val="000000"/>
                <w:lang w:eastAsia="hu-HU"/>
              </w:rPr>
              <w:t>4</w:t>
            </w:r>
          </w:p>
        </w:tc>
        <w:tc>
          <w:tcPr>
            <w:tcW w:w="721" w:type="pct"/>
            <w:tcBorders>
              <w:top w:val="single" w:sz="6" w:space="0" w:color="000000"/>
              <w:bottom w:val="single" w:sz="6" w:space="0" w:color="000000"/>
              <w:right w:val="single" w:sz="6" w:space="0" w:color="000000"/>
            </w:tcBorders>
          </w:tcPr>
          <w:p w14:paraId="3EF8870B"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23.</w:t>
            </w:r>
          </w:p>
        </w:tc>
        <w:tc>
          <w:tcPr>
            <w:tcW w:w="0" w:type="auto"/>
            <w:tcBorders>
              <w:top w:val="single" w:sz="6" w:space="0" w:color="000000"/>
              <w:left w:val="single" w:sz="6" w:space="0" w:color="000000"/>
              <w:bottom w:val="single" w:sz="6" w:space="0" w:color="000000"/>
              <w:right w:val="single" w:sz="6" w:space="0" w:color="000000"/>
            </w:tcBorders>
          </w:tcPr>
          <w:p w14:paraId="5F618178"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Jogi szolgáltatások</w:t>
            </w:r>
          </w:p>
        </w:tc>
        <w:tc>
          <w:tcPr>
            <w:tcW w:w="0" w:type="auto"/>
            <w:tcBorders>
              <w:top w:val="single" w:sz="6" w:space="0" w:color="000000"/>
              <w:left w:val="single" w:sz="6" w:space="0" w:color="000000"/>
              <w:bottom w:val="single" w:sz="6" w:space="0" w:color="000000"/>
            </w:tcBorders>
          </w:tcPr>
          <w:p w14:paraId="3AB0B595"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79100000–5-től 79140000–7-ig</w:t>
            </w:r>
          </w:p>
        </w:tc>
      </w:tr>
      <w:tr w:rsidR="004E4D58" w:rsidRPr="002E787D" w14:paraId="51212B92" w14:textId="77777777" w:rsidTr="004E4D58">
        <w:trPr>
          <w:tblCellSpacing w:w="0" w:type="dxa"/>
        </w:trPr>
        <w:tc>
          <w:tcPr>
            <w:tcW w:w="256" w:type="pct"/>
            <w:tcBorders>
              <w:top w:val="single" w:sz="6" w:space="0" w:color="000000"/>
              <w:bottom w:val="single" w:sz="6" w:space="0" w:color="000000"/>
              <w:right w:val="single" w:sz="6" w:space="0" w:color="000000"/>
            </w:tcBorders>
            <w:vAlign w:val="center"/>
          </w:tcPr>
          <w:p w14:paraId="41AAF86F" w14:textId="77777777" w:rsidR="004E4D58" w:rsidRPr="003B5B23" w:rsidRDefault="004E4D58" w:rsidP="004E4D58">
            <w:pPr>
              <w:spacing w:before="60" w:after="60" w:line="240" w:lineRule="auto"/>
              <w:ind w:left="-15"/>
              <w:jc w:val="center"/>
              <w:rPr>
                <w:rFonts w:ascii="Times New Roman" w:hAnsi="Times New Roman"/>
                <w:color w:val="000000"/>
                <w:lang w:eastAsia="hu-HU"/>
              </w:rPr>
            </w:pPr>
            <w:r>
              <w:rPr>
                <w:rFonts w:ascii="Times New Roman" w:hAnsi="Times New Roman"/>
                <w:color w:val="000000"/>
                <w:lang w:eastAsia="hu-HU"/>
              </w:rPr>
              <w:t>5</w:t>
            </w:r>
          </w:p>
        </w:tc>
        <w:tc>
          <w:tcPr>
            <w:tcW w:w="721" w:type="pct"/>
            <w:tcBorders>
              <w:top w:val="single" w:sz="6" w:space="0" w:color="000000"/>
              <w:bottom w:val="single" w:sz="6" w:space="0" w:color="000000"/>
              <w:right w:val="single" w:sz="6" w:space="0" w:color="000000"/>
            </w:tcBorders>
          </w:tcPr>
          <w:p w14:paraId="57099849"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24.</w:t>
            </w:r>
          </w:p>
        </w:tc>
        <w:tc>
          <w:tcPr>
            <w:tcW w:w="0" w:type="auto"/>
            <w:tcBorders>
              <w:top w:val="single" w:sz="6" w:space="0" w:color="000000"/>
              <w:left w:val="single" w:sz="6" w:space="0" w:color="000000"/>
              <w:bottom w:val="single" w:sz="6" w:space="0" w:color="000000"/>
              <w:right w:val="single" w:sz="6" w:space="0" w:color="000000"/>
            </w:tcBorders>
          </w:tcPr>
          <w:p w14:paraId="2623F9D2"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Személyzet-elhelyezési és -ellátási szolgáltatások</w:t>
            </w:r>
            <w:hyperlink r:id="rId25" w:anchor="ntr1-L_2009216HU.01012401-E0001" w:history="1">
              <w:r w:rsidRPr="003B5B23">
                <w:rPr>
                  <w:rFonts w:ascii="Times New Roman" w:hAnsi="Times New Roman"/>
                  <w:color w:val="0000FF"/>
                  <w:u w:val="single"/>
                  <w:lang w:eastAsia="hu-HU"/>
                </w:rPr>
                <w:t> (</w:t>
              </w:r>
              <w:r w:rsidRPr="003B5B23">
                <w:rPr>
                  <w:rFonts w:ascii="Times New Roman" w:hAnsi="Times New Roman"/>
                  <w:color w:val="0000FF"/>
                  <w:sz w:val="15"/>
                  <w:szCs w:val="15"/>
                  <w:u w:val="single"/>
                  <w:vertAlign w:val="superscript"/>
                  <w:lang w:eastAsia="hu-HU"/>
                </w:rPr>
                <w:t>1</w:t>
              </w:r>
              <w:r w:rsidRPr="003B5B23">
                <w:rPr>
                  <w:rFonts w:ascii="Times New Roman" w:hAnsi="Times New Roman"/>
                  <w:color w:val="0000FF"/>
                  <w:u w:val="single"/>
                  <w:lang w:eastAsia="hu-HU"/>
                </w:rPr>
                <w:t>)</w:t>
              </w:r>
            </w:hyperlink>
            <w:r w:rsidRPr="003B5B23">
              <w:rPr>
                <w:rFonts w:ascii="Times New Roman" w:hAnsi="Times New Roman"/>
                <w:color w:val="000000"/>
                <w:lang w:eastAsia="hu-HU"/>
              </w:rPr>
              <w:t xml:space="preserve"> </w:t>
            </w:r>
          </w:p>
        </w:tc>
        <w:tc>
          <w:tcPr>
            <w:tcW w:w="0" w:type="auto"/>
            <w:tcBorders>
              <w:top w:val="single" w:sz="6" w:space="0" w:color="000000"/>
              <w:left w:val="single" w:sz="6" w:space="0" w:color="000000"/>
              <w:bottom w:val="single" w:sz="6" w:space="0" w:color="000000"/>
            </w:tcBorders>
          </w:tcPr>
          <w:p w14:paraId="4D33A3D6"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79600000–0-tól 79635000–4-ig (kivéve 79611000–0, 79632000–3, 79633000–0) és 98500000–8-tól 98514000–9-ig</w:t>
            </w:r>
          </w:p>
        </w:tc>
      </w:tr>
      <w:tr w:rsidR="004E4D58" w:rsidRPr="002E787D" w14:paraId="165B8DEF" w14:textId="77777777" w:rsidTr="004E4D58">
        <w:trPr>
          <w:tblCellSpacing w:w="0" w:type="dxa"/>
        </w:trPr>
        <w:tc>
          <w:tcPr>
            <w:tcW w:w="256" w:type="pct"/>
            <w:tcBorders>
              <w:top w:val="single" w:sz="6" w:space="0" w:color="000000"/>
              <w:bottom w:val="single" w:sz="6" w:space="0" w:color="000000"/>
              <w:right w:val="single" w:sz="6" w:space="0" w:color="000000"/>
            </w:tcBorders>
            <w:vAlign w:val="center"/>
          </w:tcPr>
          <w:p w14:paraId="00917049" w14:textId="77777777" w:rsidR="004E4D58" w:rsidRPr="003B5B23" w:rsidRDefault="004E4D58" w:rsidP="004E4D58">
            <w:pPr>
              <w:spacing w:before="60" w:after="60" w:line="240" w:lineRule="auto"/>
              <w:ind w:left="-15"/>
              <w:jc w:val="center"/>
              <w:rPr>
                <w:rFonts w:ascii="Times New Roman" w:hAnsi="Times New Roman"/>
                <w:color w:val="000000"/>
                <w:lang w:eastAsia="hu-HU"/>
              </w:rPr>
            </w:pPr>
            <w:r>
              <w:rPr>
                <w:rFonts w:ascii="Times New Roman" w:hAnsi="Times New Roman"/>
                <w:color w:val="000000"/>
                <w:lang w:eastAsia="hu-HU"/>
              </w:rPr>
              <w:t>6</w:t>
            </w:r>
          </w:p>
        </w:tc>
        <w:tc>
          <w:tcPr>
            <w:tcW w:w="721" w:type="pct"/>
            <w:tcBorders>
              <w:top w:val="single" w:sz="6" w:space="0" w:color="000000"/>
              <w:bottom w:val="single" w:sz="6" w:space="0" w:color="000000"/>
              <w:right w:val="single" w:sz="6" w:space="0" w:color="000000"/>
            </w:tcBorders>
          </w:tcPr>
          <w:p w14:paraId="668D57BD"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25.</w:t>
            </w:r>
          </w:p>
        </w:tc>
        <w:tc>
          <w:tcPr>
            <w:tcW w:w="0" w:type="auto"/>
            <w:tcBorders>
              <w:top w:val="single" w:sz="6" w:space="0" w:color="000000"/>
              <w:left w:val="single" w:sz="6" w:space="0" w:color="000000"/>
              <w:bottom w:val="single" w:sz="6" w:space="0" w:color="000000"/>
              <w:right w:val="single" w:sz="6" w:space="0" w:color="000000"/>
            </w:tcBorders>
          </w:tcPr>
          <w:p w14:paraId="576BE8D8"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Egészségügyi és szociális szolgáltatások</w:t>
            </w:r>
          </w:p>
        </w:tc>
        <w:tc>
          <w:tcPr>
            <w:tcW w:w="0" w:type="auto"/>
            <w:tcBorders>
              <w:top w:val="single" w:sz="6" w:space="0" w:color="000000"/>
              <w:left w:val="single" w:sz="6" w:space="0" w:color="000000"/>
              <w:bottom w:val="single" w:sz="6" w:space="0" w:color="000000"/>
            </w:tcBorders>
          </w:tcPr>
          <w:p w14:paraId="61D07D16"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79611000–0 és 85000000–9-től 85323000–9-ig (kivéve 85321000–5 és 85322000–2)</w:t>
            </w:r>
          </w:p>
        </w:tc>
      </w:tr>
      <w:tr w:rsidR="004E4D58" w:rsidRPr="002E787D" w14:paraId="11FE7952" w14:textId="77777777" w:rsidTr="004E4D58">
        <w:trPr>
          <w:tblCellSpacing w:w="0" w:type="dxa"/>
        </w:trPr>
        <w:tc>
          <w:tcPr>
            <w:tcW w:w="256" w:type="pct"/>
            <w:tcBorders>
              <w:top w:val="single" w:sz="6" w:space="0" w:color="000000"/>
              <w:bottom w:val="single" w:sz="6" w:space="0" w:color="000000"/>
              <w:right w:val="single" w:sz="6" w:space="0" w:color="000000"/>
            </w:tcBorders>
            <w:vAlign w:val="center"/>
          </w:tcPr>
          <w:p w14:paraId="5160D49A" w14:textId="77777777" w:rsidR="004E4D58" w:rsidRPr="003B5B23" w:rsidRDefault="004E4D58" w:rsidP="004E4D58">
            <w:pPr>
              <w:spacing w:before="60" w:after="60" w:line="240" w:lineRule="auto"/>
              <w:ind w:left="-15"/>
              <w:jc w:val="center"/>
              <w:rPr>
                <w:rFonts w:ascii="Times New Roman" w:hAnsi="Times New Roman"/>
                <w:color w:val="000000"/>
                <w:lang w:eastAsia="hu-HU"/>
              </w:rPr>
            </w:pPr>
            <w:r>
              <w:rPr>
                <w:rFonts w:ascii="Times New Roman" w:hAnsi="Times New Roman"/>
                <w:color w:val="000000"/>
                <w:lang w:eastAsia="hu-HU"/>
              </w:rPr>
              <w:t>7</w:t>
            </w:r>
          </w:p>
        </w:tc>
        <w:tc>
          <w:tcPr>
            <w:tcW w:w="721" w:type="pct"/>
            <w:tcBorders>
              <w:top w:val="single" w:sz="6" w:space="0" w:color="000000"/>
              <w:bottom w:val="single" w:sz="6" w:space="0" w:color="000000"/>
              <w:right w:val="single" w:sz="6" w:space="0" w:color="000000"/>
            </w:tcBorders>
          </w:tcPr>
          <w:p w14:paraId="0AC8FC6D"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26.</w:t>
            </w:r>
          </w:p>
        </w:tc>
        <w:tc>
          <w:tcPr>
            <w:tcW w:w="0" w:type="auto"/>
            <w:tcBorders>
              <w:top w:val="single" w:sz="6" w:space="0" w:color="000000"/>
              <w:left w:val="single" w:sz="6" w:space="0" w:color="000000"/>
              <w:bottom w:val="single" w:sz="6" w:space="0" w:color="000000"/>
              <w:right w:val="single" w:sz="6" w:space="0" w:color="000000"/>
            </w:tcBorders>
          </w:tcPr>
          <w:p w14:paraId="5B88AB53" w14:textId="77777777" w:rsidR="004E4D58" w:rsidRPr="003B5B23" w:rsidRDefault="004E4D58" w:rsidP="00512865">
            <w:pPr>
              <w:spacing w:before="60" w:after="60" w:line="240" w:lineRule="auto"/>
              <w:rPr>
                <w:rFonts w:ascii="Times New Roman" w:hAnsi="Times New Roman"/>
                <w:color w:val="000000"/>
                <w:lang w:eastAsia="hu-HU"/>
              </w:rPr>
            </w:pPr>
            <w:r w:rsidRPr="003B5B23">
              <w:rPr>
                <w:rFonts w:ascii="Times New Roman" w:hAnsi="Times New Roman"/>
                <w:color w:val="000000"/>
                <w:lang w:eastAsia="hu-HU"/>
              </w:rPr>
              <w:t>Egyéb szolgáltatások</w:t>
            </w:r>
          </w:p>
        </w:tc>
        <w:tc>
          <w:tcPr>
            <w:tcW w:w="0" w:type="auto"/>
            <w:tcBorders>
              <w:top w:val="single" w:sz="6" w:space="0" w:color="000000"/>
              <w:left w:val="single" w:sz="6" w:space="0" w:color="000000"/>
              <w:bottom w:val="single" w:sz="6" w:space="0" w:color="000000"/>
            </w:tcBorders>
          </w:tcPr>
          <w:p w14:paraId="2521852B" w14:textId="77777777" w:rsidR="004E4D58" w:rsidRPr="003B5B23" w:rsidRDefault="004E4D58" w:rsidP="00512865">
            <w:pPr>
              <w:spacing w:before="120" w:after="0" w:line="240" w:lineRule="auto"/>
              <w:jc w:val="both"/>
              <w:rPr>
                <w:rFonts w:ascii="Times New Roman" w:hAnsi="Times New Roman"/>
                <w:color w:val="000000"/>
                <w:sz w:val="24"/>
                <w:szCs w:val="24"/>
                <w:lang w:eastAsia="hu-HU"/>
              </w:rPr>
            </w:pPr>
            <w:r w:rsidRPr="003B5B23">
              <w:rPr>
                <w:rFonts w:ascii="Times New Roman" w:hAnsi="Times New Roman"/>
                <w:color w:val="000000"/>
                <w:sz w:val="24"/>
                <w:szCs w:val="24"/>
                <w:lang w:eastAsia="hu-HU"/>
              </w:rPr>
              <w:t> </w:t>
            </w:r>
          </w:p>
        </w:tc>
      </w:tr>
    </w:tbl>
    <w:p w14:paraId="6A810931" w14:textId="77777777" w:rsidR="007B6109" w:rsidRPr="003B5B23" w:rsidRDefault="00C91A7E" w:rsidP="0000573B">
      <w:pPr>
        <w:spacing w:before="60" w:after="60" w:line="240" w:lineRule="auto"/>
        <w:jc w:val="both"/>
        <w:rPr>
          <w:rFonts w:ascii="Times New Roman" w:hAnsi="Times New Roman"/>
          <w:color w:val="000000"/>
          <w:sz w:val="19"/>
          <w:szCs w:val="19"/>
          <w:lang w:eastAsia="hu-HU"/>
        </w:rPr>
      </w:pPr>
      <w:hyperlink r:id="rId26" w:anchor="ntc1-L_2009216HU.01012401-E0001" w:history="1">
        <w:r w:rsidR="007B6109" w:rsidRPr="003B5B23">
          <w:rPr>
            <w:rFonts w:ascii="Times New Roman" w:hAnsi="Times New Roman"/>
            <w:color w:val="0000FF"/>
            <w:sz w:val="19"/>
            <w:szCs w:val="19"/>
            <w:u w:val="single"/>
            <w:lang w:eastAsia="hu-HU"/>
          </w:rPr>
          <w:t>(</w:t>
        </w:r>
        <w:r w:rsidR="007B6109" w:rsidRPr="003B5B23">
          <w:rPr>
            <w:rFonts w:ascii="Times New Roman" w:hAnsi="Times New Roman"/>
            <w:color w:val="0000FF"/>
            <w:sz w:val="13"/>
            <w:szCs w:val="13"/>
            <w:u w:val="single"/>
            <w:vertAlign w:val="superscript"/>
            <w:lang w:eastAsia="hu-HU"/>
          </w:rPr>
          <w:t>1</w:t>
        </w:r>
        <w:r w:rsidR="007B6109" w:rsidRPr="003B5B23">
          <w:rPr>
            <w:rFonts w:ascii="Times New Roman" w:hAnsi="Times New Roman"/>
            <w:color w:val="0000FF"/>
            <w:sz w:val="19"/>
            <w:szCs w:val="19"/>
            <w:u w:val="single"/>
            <w:lang w:eastAsia="hu-HU"/>
          </w:rPr>
          <w:t>)</w:t>
        </w:r>
      </w:hyperlink>
      <w:r w:rsidR="007B6109" w:rsidRPr="003B5B23">
        <w:rPr>
          <w:rFonts w:ascii="Times New Roman" w:hAnsi="Times New Roman"/>
          <w:color w:val="000000"/>
          <w:sz w:val="19"/>
          <w:szCs w:val="19"/>
          <w:lang w:eastAsia="hu-HU"/>
        </w:rPr>
        <w:t>  A munkaszerződések kivételével.</w:t>
      </w:r>
    </w:p>
    <w:p w14:paraId="734A84CC" w14:textId="77777777" w:rsidR="007B6109" w:rsidRPr="002768B0" w:rsidRDefault="007B6109" w:rsidP="0000573B">
      <w:pPr>
        <w:shd w:val="clear" w:color="auto" w:fill="FFFFFF"/>
        <w:spacing w:after="0" w:line="240" w:lineRule="auto"/>
        <w:ind w:right="150"/>
        <w:jc w:val="both"/>
        <w:rPr>
          <w:rFonts w:ascii="Times New Roman" w:hAnsi="Times New Roman"/>
          <w:color w:val="222222"/>
          <w:sz w:val="20"/>
          <w:szCs w:val="20"/>
          <w:lang w:eastAsia="hu-HU"/>
        </w:rPr>
      </w:pPr>
    </w:p>
    <w:p w14:paraId="0CD58AD0" w14:textId="77777777" w:rsidR="00402AF6" w:rsidRDefault="00402AF6">
      <w:pPr>
        <w:spacing w:after="0" w:line="240" w:lineRule="auto"/>
        <w:rPr>
          <w:rFonts w:ascii="Times New Roman" w:eastAsia="Calibri" w:hAnsi="Times New Roman"/>
          <w:b/>
          <w:noProof/>
          <w:sz w:val="24"/>
          <w:szCs w:val="24"/>
          <w:lang w:eastAsia="hu-HU"/>
        </w:rPr>
      </w:pPr>
      <w:bookmarkStart w:id="816" w:name="pr1441"/>
      <w:bookmarkStart w:id="817" w:name="pr1299"/>
      <w:bookmarkStart w:id="818" w:name="pr1300"/>
      <w:bookmarkStart w:id="819" w:name="pr1301"/>
      <w:bookmarkStart w:id="820" w:name="pr1302"/>
      <w:bookmarkStart w:id="821" w:name="pr1303"/>
      <w:bookmarkStart w:id="822" w:name="pr1304"/>
      <w:bookmarkStart w:id="823" w:name="pr1305"/>
      <w:bookmarkStart w:id="824" w:name="pr1306"/>
      <w:bookmarkStart w:id="825" w:name="pr1307"/>
      <w:bookmarkStart w:id="826" w:name="pr1308"/>
      <w:bookmarkStart w:id="827" w:name="pr1309"/>
      <w:bookmarkStart w:id="828" w:name="pr1310"/>
      <w:bookmarkStart w:id="829" w:name="pr1311"/>
      <w:bookmarkStart w:id="830" w:name="pr1312"/>
      <w:bookmarkStart w:id="831" w:name="pr1313"/>
      <w:bookmarkStart w:id="832" w:name="pr1314"/>
      <w:bookmarkStart w:id="833" w:name="pr1315"/>
      <w:bookmarkStart w:id="834" w:name="pr1316"/>
      <w:bookmarkStart w:id="835" w:name="pr1317"/>
      <w:bookmarkStart w:id="836" w:name="pr1318"/>
      <w:bookmarkStart w:id="837" w:name="pr1319"/>
      <w:bookmarkStart w:id="838" w:name="pr1320"/>
      <w:bookmarkStart w:id="839" w:name="pr1321"/>
      <w:bookmarkStart w:id="840" w:name="pr1322"/>
      <w:bookmarkStart w:id="841" w:name="pr1323"/>
      <w:bookmarkStart w:id="842" w:name="pr1324"/>
      <w:bookmarkStart w:id="843" w:name="pr1326"/>
      <w:bookmarkStart w:id="844" w:name="pr1327"/>
      <w:bookmarkStart w:id="845" w:name="pr1328"/>
      <w:bookmarkStart w:id="846" w:name="pr1329"/>
      <w:bookmarkStart w:id="847" w:name="pr1330"/>
      <w:bookmarkStart w:id="848" w:name="pr1331"/>
      <w:bookmarkStart w:id="849" w:name="pr1332"/>
      <w:bookmarkStart w:id="850" w:name="pr1333"/>
      <w:bookmarkStart w:id="851" w:name="pr1334"/>
      <w:bookmarkStart w:id="852" w:name="pr1335"/>
      <w:bookmarkStart w:id="853" w:name="pr1336"/>
      <w:bookmarkStart w:id="854" w:name="pr1337"/>
      <w:bookmarkStart w:id="855" w:name="pr1338"/>
      <w:bookmarkStart w:id="856" w:name="pr1339"/>
      <w:bookmarkStart w:id="857" w:name="pr1340"/>
      <w:bookmarkStart w:id="858" w:name="pr1341"/>
      <w:bookmarkStart w:id="859" w:name="pr1342"/>
      <w:bookmarkStart w:id="860" w:name="pr1343"/>
      <w:bookmarkStart w:id="861" w:name="pr1344"/>
      <w:bookmarkStart w:id="862" w:name="pr1345"/>
      <w:bookmarkStart w:id="863" w:name="pr1346"/>
      <w:bookmarkStart w:id="864" w:name="pr1347"/>
      <w:bookmarkStart w:id="865" w:name="pr1348"/>
      <w:bookmarkStart w:id="866" w:name="pr1349"/>
      <w:bookmarkStart w:id="867" w:name="pr1350"/>
      <w:bookmarkStart w:id="868" w:name="pr1351"/>
      <w:bookmarkStart w:id="869" w:name="pr1352"/>
      <w:bookmarkStart w:id="870" w:name="pr1353"/>
      <w:bookmarkStart w:id="871" w:name="pr1354"/>
      <w:bookmarkStart w:id="872" w:name="pr1355"/>
      <w:bookmarkStart w:id="873" w:name="pr1356"/>
      <w:bookmarkStart w:id="874" w:name="pr1357"/>
      <w:bookmarkStart w:id="875" w:name="pr1358"/>
      <w:bookmarkStart w:id="876" w:name="pr1359"/>
      <w:bookmarkStart w:id="877" w:name="pr1360"/>
      <w:bookmarkStart w:id="878" w:name="pr1361"/>
      <w:bookmarkStart w:id="879" w:name="pr1362"/>
      <w:bookmarkStart w:id="880" w:name="pr1363"/>
      <w:bookmarkStart w:id="881" w:name="pr1364"/>
      <w:bookmarkStart w:id="882" w:name="pr1365"/>
      <w:bookmarkStart w:id="883" w:name="pr1366"/>
      <w:bookmarkStart w:id="884" w:name="pr1367"/>
      <w:bookmarkStart w:id="885" w:name="pr1368"/>
      <w:bookmarkStart w:id="886" w:name="pr1369"/>
      <w:bookmarkStart w:id="887" w:name="pr1370"/>
      <w:bookmarkStart w:id="888" w:name="pr1371"/>
      <w:bookmarkStart w:id="889" w:name="pr1372"/>
      <w:bookmarkStart w:id="890" w:name="pr1373"/>
      <w:bookmarkStart w:id="891" w:name="pr1374"/>
      <w:bookmarkStart w:id="892" w:name="pr1375"/>
      <w:bookmarkStart w:id="893" w:name="pr1376"/>
      <w:bookmarkStart w:id="894" w:name="pr1377"/>
      <w:bookmarkStart w:id="895" w:name="pr1378"/>
      <w:bookmarkStart w:id="896" w:name="pr1379"/>
      <w:bookmarkStart w:id="897" w:name="pr1380"/>
      <w:bookmarkStart w:id="898" w:name="pr1381"/>
      <w:bookmarkStart w:id="899" w:name="pr1382"/>
      <w:bookmarkStart w:id="900" w:name="pr1383"/>
      <w:bookmarkStart w:id="901" w:name="pr1384"/>
      <w:bookmarkStart w:id="902" w:name="pr1385"/>
      <w:bookmarkStart w:id="903" w:name="pr1386"/>
      <w:bookmarkStart w:id="904" w:name="pr1387"/>
      <w:bookmarkStart w:id="905" w:name="pr1388"/>
      <w:bookmarkStart w:id="906" w:name="pr1389"/>
      <w:bookmarkStart w:id="907" w:name="pr1390"/>
      <w:bookmarkStart w:id="908" w:name="pr1391"/>
      <w:bookmarkStart w:id="909" w:name="pr1392"/>
      <w:bookmarkStart w:id="910" w:name="pr1393"/>
      <w:bookmarkStart w:id="911" w:name="pr1394"/>
      <w:bookmarkStart w:id="912" w:name="pr1395"/>
      <w:bookmarkStart w:id="913" w:name="pr1396"/>
      <w:bookmarkStart w:id="914" w:name="pr1397"/>
      <w:bookmarkStart w:id="915" w:name="pr1398"/>
      <w:bookmarkStart w:id="916" w:name="pr1399"/>
      <w:bookmarkStart w:id="917" w:name="pr1400"/>
      <w:bookmarkStart w:id="918" w:name="pr1401"/>
      <w:bookmarkStart w:id="919" w:name="pr1402"/>
      <w:bookmarkStart w:id="920" w:name="pr1403"/>
      <w:bookmarkStart w:id="921" w:name="pr1404"/>
      <w:bookmarkStart w:id="922" w:name="pr1405"/>
      <w:bookmarkStart w:id="923" w:name="pr1406"/>
      <w:bookmarkStart w:id="924" w:name="pr1407"/>
      <w:bookmarkStart w:id="925" w:name="pr1408"/>
      <w:bookmarkStart w:id="926" w:name="pr1409"/>
      <w:bookmarkStart w:id="927" w:name="pr1410"/>
      <w:bookmarkStart w:id="928" w:name="pr1411"/>
      <w:bookmarkStart w:id="929" w:name="pr1412"/>
      <w:bookmarkStart w:id="930" w:name="pr1413"/>
      <w:bookmarkStart w:id="931" w:name="pr1414"/>
      <w:bookmarkStart w:id="932" w:name="pr1415"/>
      <w:bookmarkStart w:id="933" w:name="pr1416"/>
      <w:bookmarkStart w:id="934" w:name="pr1417"/>
      <w:bookmarkStart w:id="935" w:name="pr1418"/>
      <w:bookmarkStart w:id="936" w:name="pr1419"/>
      <w:bookmarkStart w:id="937" w:name="pr1420"/>
      <w:bookmarkStart w:id="938" w:name="pr1421"/>
      <w:bookmarkStart w:id="939" w:name="pr1422"/>
      <w:bookmarkStart w:id="940" w:name="pr1423"/>
      <w:bookmarkStart w:id="941" w:name="pr1424"/>
      <w:bookmarkStart w:id="942" w:name="pr1425"/>
      <w:bookmarkStart w:id="943" w:name="pr1426"/>
      <w:bookmarkStart w:id="944" w:name="pr1427"/>
      <w:bookmarkStart w:id="945" w:name="pr1428"/>
      <w:bookmarkStart w:id="946" w:name="pr1429"/>
      <w:bookmarkStart w:id="947" w:name="pr1430"/>
      <w:bookmarkStart w:id="948" w:name="pr1431"/>
      <w:bookmarkStart w:id="949" w:name="pr1432"/>
      <w:bookmarkStart w:id="950" w:name="pr1433"/>
      <w:bookmarkStart w:id="951" w:name="pr1434"/>
      <w:bookmarkStart w:id="952" w:name="pr1435"/>
      <w:bookmarkStart w:id="953" w:name="pr1436"/>
      <w:bookmarkStart w:id="954" w:name="pr1437"/>
      <w:bookmarkStart w:id="955" w:name="pr1438"/>
      <w:bookmarkStart w:id="956" w:name="pr1439"/>
      <w:bookmarkStart w:id="957" w:name="pr1440"/>
      <w:bookmarkStart w:id="958" w:name="pr1484"/>
      <w:bookmarkStart w:id="959" w:name="pr183"/>
      <w:bookmarkStart w:id="960" w:name="pr184"/>
      <w:bookmarkStart w:id="961" w:name="pr185"/>
      <w:bookmarkStart w:id="962" w:name="pr186"/>
      <w:bookmarkStart w:id="963" w:name="pr187"/>
      <w:bookmarkStart w:id="964" w:name="pr188"/>
      <w:bookmarkStart w:id="965" w:name="pr196"/>
      <w:bookmarkStart w:id="966" w:name="pr197"/>
      <w:bookmarkStart w:id="967" w:name="pr202"/>
      <w:bookmarkStart w:id="968" w:name="pr226"/>
      <w:bookmarkStart w:id="969" w:name="pr246"/>
      <w:bookmarkStart w:id="970" w:name="pr247"/>
      <w:bookmarkStart w:id="971" w:name="pr248"/>
      <w:bookmarkStart w:id="972" w:name="pr249"/>
      <w:bookmarkStart w:id="973" w:name="pr250"/>
      <w:bookmarkStart w:id="974" w:name="pr251"/>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r>
        <w:rPr>
          <w:b/>
          <w:sz w:val="24"/>
          <w:szCs w:val="24"/>
        </w:rPr>
        <w:br w:type="page"/>
      </w:r>
    </w:p>
    <w:p w14:paraId="773AF50C" w14:textId="4A817BAE" w:rsidR="007B6109" w:rsidRPr="00402AF6" w:rsidRDefault="00402AF6" w:rsidP="00402AF6">
      <w:pPr>
        <w:pStyle w:val="Lista"/>
        <w:tabs>
          <w:tab w:val="clear" w:pos="283"/>
          <w:tab w:val="left" w:pos="0"/>
        </w:tabs>
        <w:spacing w:after="0"/>
        <w:ind w:left="720" w:firstLine="0"/>
        <w:jc w:val="right"/>
        <w:rPr>
          <w:i/>
          <w:sz w:val="24"/>
          <w:szCs w:val="24"/>
        </w:rPr>
      </w:pPr>
      <w:r w:rsidRPr="00402AF6">
        <w:rPr>
          <w:i/>
          <w:sz w:val="24"/>
          <w:szCs w:val="24"/>
        </w:rPr>
        <w:lastRenderedPageBreak/>
        <w:t xml:space="preserve">4. melléklet a védelmi és biztonsági célú beszerzésekről szóló </w:t>
      </w:r>
      <w:r w:rsidR="0076255F">
        <w:rPr>
          <w:i/>
          <w:sz w:val="24"/>
          <w:szCs w:val="24"/>
        </w:rPr>
        <w:t xml:space="preserve">2016. évi … </w:t>
      </w:r>
      <w:r w:rsidRPr="00402AF6">
        <w:rPr>
          <w:i/>
          <w:sz w:val="24"/>
          <w:szCs w:val="24"/>
        </w:rPr>
        <w:t>törvényhez</w:t>
      </w:r>
    </w:p>
    <w:p w14:paraId="2BD7C300" w14:textId="77777777" w:rsidR="007B6109" w:rsidRDefault="007B6109" w:rsidP="006F4876">
      <w:pPr>
        <w:pStyle w:val="Lista"/>
        <w:tabs>
          <w:tab w:val="clear" w:pos="283"/>
          <w:tab w:val="left" w:pos="0"/>
        </w:tabs>
        <w:spacing w:after="0"/>
        <w:ind w:left="720" w:firstLine="0"/>
        <w:jc w:val="center"/>
        <w:rPr>
          <w:b/>
          <w:sz w:val="24"/>
          <w:szCs w:val="24"/>
        </w:rPr>
      </w:pPr>
    </w:p>
    <w:p w14:paraId="0F60915F" w14:textId="77777777" w:rsidR="007B6109" w:rsidRDefault="00402AF6" w:rsidP="00402AF6">
      <w:pPr>
        <w:pStyle w:val="Lista"/>
        <w:tabs>
          <w:tab w:val="clear" w:pos="283"/>
          <w:tab w:val="left" w:pos="0"/>
        </w:tabs>
        <w:spacing w:after="0"/>
        <w:ind w:left="0" w:firstLine="0"/>
        <w:jc w:val="both"/>
        <w:rPr>
          <w:sz w:val="24"/>
          <w:szCs w:val="24"/>
        </w:rPr>
      </w:pPr>
      <w:r>
        <w:rPr>
          <w:sz w:val="24"/>
          <w:szCs w:val="24"/>
        </w:rPr>
        <w:t>1. Az információs önrendelkezési jogról és az információszabadságról szóló 2011. évi CXII. törvény 1. melléklet III. Gazdálkodási adatok táblázatának 25. sora helyébe a következő sor lép:</w:t>
      </w:r>
    </w:p>
    <w:p w14:paraId="06B5B019" w14:textId="77777777" w:rsidR="00402AF6" w:rsidRDefault="00402AF6" w:rsidP="00402AF6">
      <w:pPr>
        <w:pStyle w:val="Lista"/>
        <w:tabs>
          <w:tab w:val="clear" w:pos="283"/>
          <w:tab w:val="left" w:pos="0"/>
        </w:tabs>
        <w:spacing w:after="0"/>
        <w:ind w:left="0" w:firstLine="0"/>
        <w:jc w:val="both"/>
        <w:rPr>
          <w:sz w:val="24"/>
          <w:szCs w:val="24"/>
        </w:rPr>
      </w:pPr>
    </w:p>
    <w:tbl>
      <w:tblPr>
        <w:tblStyle w:val="Rcsostblzat"/>
        <w:tblW w:w="0" w:type="auto"/>
        <w:tblLook w:val="04A0" w:firstRow="1" w:lastRow="0" w:firstColumn="1" w:lastColumn="0" w:noHBand="0" w:noVBand="1"/>
      </w:tblPr>
      <w:tblGrid>
        <w:gridCol w:w="2121"/>
        <w:gridCol w:w="2546"/>
        <w:gridCol w:w="2207"/>
        <w:gridCol w:w="2188"/>
      </w:tblGrid>
      <w:tr w:rsidR="00402AF6" w14:paraId="050D34AC" w14:textId="77777777" w:rsidTr="00402AF6">
        <w:tc>
          <w:tcPr>
            <w:tcW w:w="2265" w:type="dxa"/>
          </w:tcPr>
          <w:p w14:paraId="0331669C" w14:textId="77777777" w:rsidR="00402AF6" w:rsidRDefault="00402AF6" w:rsidP="00402AF6">
            <w:pPr>
              <w:pStyle w:val="Lista"/>
              <w:tabs>
                <w:tab w:val="clear" w:pos="283"/>
                <w:tab w:val="left" w:pos="0"/>
              </w:tabs>
              <w:spacing w:after="0"/>
              <w:ind w:left="0" w:firstLine="0"/>
              <w:jc w:val="both"/>
              <w:rPr>
                <w:sz w:val="24"/>
                <w:szCs w:val="24"/>
              </w:rPr>
            </w:pPr>
          </w:p>
        </w:tc>
        <w:tc>
          <w:tcPr>
            <w:tcW w:w="2265" w:type="dxa"/>
          </w:tcPr>
          <w:p w14:paraId="193A12A4" w14:textId="77777777" w:rsidR="00402AF6" w:rsidRDefault="00012419" w:rsidP="00012419">
            <w:pPr>
              <w:pStyle w:val="Lista"/>
              <w:tabs>
                <w:tab w:val="clear" w:pos="283"/>
                <w:tab w:val="left" w:pos="0"/>
              </w:tabs>
              <w:spacing w:after="0"/>
              <w:ind w:left="0" w:firstLine="0"/>
              <w:jc w:val="center"/>
              <w:rPr>
                <w:sz w:val="24"/>
                <w:szCs w:val="24"/>
              </w:rPr>
            </w:pPr>
            <w:r>
              <w:rPr>
                <w:sz w:val="24"/>
                <w:szCs w:val="24"/>
              </w:rPr>
              <w:t>Adat</w:t>
            </w:r>
          </w:p>
        </w:tc>
        <w:tc>
          <w:tcPr>
            <w:tcW w:w="2266" w:type="dxa"/>
          </w:tcPr>
          <w:p w14:paraId="63E9D83F" w14:textId="77777777" w:rsidR="00402AF6" w:rsidRDefault="00012419" w:rsidP="00012419">
            <w:pPr>
              <w:pStyle w:val="Lista"/>
              <w:tabs>
                <w:tab w:val="clear" w:pos="283"/>
                <w:tab w:val="left" w:pos="0"/>
              </w:tabs>
              <w:spacing w:after="0"/>
              <w:ind w:left="0" w:firstLine="0"/>
              <w:jc w:val="center"/>
              <w:rPr>
                <w:sz w:val="24"/>
                <w:szCs w:val="24"/>
              </w:rPr>
            </w:pPr>
            <w:r>
              <w:rPr>
                <w:sz w:val="24"/>
                <w:szCs w:val="24"/>
              </w:rPr>
              <w:t>Frissítés</w:t>
            </w:r>
          </w:p>
        </w:tc>
        <w:tc>
          <w:tcPr>
            <w:tcW w:w="2266" w:type="dxa"/>
          </w:tcPr>
          <w:p w14:paraId="1D19E259" w14:textId="77777777" w:rsidR="00402AF6" w:rsidRDefault="00012419" w:rsidP="00012419">
            <w:pPr>
              <w:pStyle w:val="Lista"/>
              <w:tabs>
                <w:tab w:val="clear" w:pos="283"/>
                <w:tab w:val="left" w:pos="0"/>
              </w:tabs>
              <w:spacing w:after="0"/>
              <w:ind w:left="0" w:firstLine="0"/>
              <w:jc w:val="center"/>
              <w:rPr>
                <w:sz w:val="24"/>
                <w:szCs w:val="24"/>
              </w:rPr>
            </w:pPr>
            <w:r>
              <w:rPr>
                <w:sz w:val="24"/>
                <w:szCs w:val="24"/>
              </w:rPr>
              <w:t>Megőrzés</w:t>
            </w:r>
          </w:p>
        </w:tc>
      </w:tr>
      <w:tr w:rsidR="00402AF6" w14:paraId="12FB9A37" w14:textId="77777777" w:rsidTr="00402AF6">
        <w:tc>
          <w:tcPr>
            <w:tcW w:w="2265" w:type="dxa"/>
          </w:tcPr>
          <w:p w14:paraId="66AA50C5" w14:textId="77777777" w:rsidR="00402AF6" w:rsidRDefault="00012419" w:rsidP="00012419">
            <w:pPr>
              <w:pStyle w:val="Lista"/>
              <w:tabs>
                <w:tab w:val="clear" w:pos="283"/>
                <w:tab w:val="left" w:pos="0"/>
              </w:tabs>
              <w:spacing w:after="0"/>
              <w:ind w:left="0" w:firstLine="0"/>
              <w:jc w:val="center"/>
              <w:rPr>
                <w:sz w:val="24"/>
                <w:szCs w:val="24"/>
              </w:rPr>
            </w:pPr>
            <w:r>
              <w:rPr>
                <w:sz w:val="24"/>
                <w:szCs w:val="24"/>
              </w:rPr>
              <w:t>4.</w:t>
            </w:r>
          </w:p>
        </w:tc>
        <w:tc>
          <w:tcPr>
            <w:tcW w:w="2265" w:type="dxa"/>
          </w:tcPr>
          <w:p w14:paraId="2EE98ECD" w14:textId="77777777" w:rsidR="00012419" w:rsidRPr="00012419" w:rsidRDefault="00012419" w:rsidP="00012419">
            <w:pPr>
              <w:pStyle w:val="Lista"/>
              <w:tabs>
                <w:tab w:val="left" w:pos="0"/>
              </w:tabs>
              <w:spacing w:after="0"/>
              <w:jc w:val="both"/>
              <w:rPr>
                <w:sz w:val="24"/>
                <w:szCs w:val="24"/>
              </w:rPr>
            </w:pPr>
            <w:r w:rsidRPr="00012419">
              <w:rPr>
                <w:sz w:val="24"/>
                <w:szCs w:val="24"/>
              </w:rPr>
              <w:t xml:space="preserve">Az államháztartás pénzeszközei felhasználásával, az államháztartáshoz tartozó vagyonnal történő gazdálkodással összefüggő, ötmillió forintot elérő vagy azt meghaladó értékű árubeszerzésre, építési beruházásra, szolgáltatás megrendelésre, vagyonértékesítésre, vagyonhasznosításra, vagyon vagy vagyoni értékű jog átadására, valamint koncesszióba adásra vonatkozó szerződések megnevezése (típusa), tárgya, a szerződést kötő felek neve, a szerződés értéke, határozott időre kötött szerződés esetében annak időtartama, valamint az említett adatok változásai, </w:t>
            </w:r>
            <w:r>
              <w:rPr>
                <w:sz w:val="24"/>
                <w:szCs w:val="24"/>
              </w:rPr>
              <w:t xml:space="preserve">védelmi és biztonsági </w:t>
            </w:r>
            <w:r w:rsidR="00746FC0">
              <w:rPr>
                <w:sz w:val="24"/>
                <w:szCs w:val="24"/>
              </w:rPr>
              <w:t>c</w:t>
            </w:r>
            <w:r>
              <w:rPr>
                <w:sz w:val="24"/>
                <w:szCs w:val="24"/>
              </w:rPr>
              <w:t xml:space="preserve">élú </w:t>
            </w:r>
            <w:r w:rsidRPr="00012419">
              <w:rPr>
                <w:sz w:val="24"/>
                <w:szCs w:val="24"/>
              </w:rPr>
              <w:t>beszerzések adatai, és a minősített adatok kivételével</w:t>
            </w:r>
          </w:p>
          <w:p w14:paraId="51182444" w14:textId="77777777" w:rsidR="00402AF6" w:rsidRDefault="00012419" w:rsidP="00012419">
            <w:pPr>
              <w:pStyle w:val="Lista"/>
              <w:tabs>
                <w:tab w:val="clear" w:pos="283"/>
                <w:tab w:val="left" w:pos="0"/>
              </w:tabs>
              <w:spacing w:after="0"/>
              <w:ind w:left="0" w:firstLine="0"/>
              <w:jc w:val="both"/>
              <w:rPr>
                <w:sz w:val="24"/>
                <w:szCs w:val="24"/>
              </w:rPr>
            </w:pPr>
            <w:r w:rsidRPr="00012419">
              <w:rPr>
                <w:sz w:val="24"/>
                <w:szCs w:val="24"/>
              </w:rPr>
              <w:t xml:space="preserve">A szerződés értéke alatt a szerződés tárgyáért kikötött - általános forgalmi adó nélkül számított - ellenszolgáltatást kell </w:t>
            </w:r>
            <w:r w:rsidRPr="00012419">
              <w:rPr>
                <w:sz w:val="24"/>
                <w:szCs w:val="24"/>
              </w:rPr>
              <w:lastRenderedPageBreak/>
              <w:t>érteni, ingyenes ügylet esetén a vagyon piaci vagy könyv szerinti értéke közül a magasabb összeget kell figyelembe venni. Az időszakonként visszatérő - egy évnél hosszabb időtartamra kötött - szerződéseknél az érték kiszámításakor az ellenszolgáltatás egy évre számított összegét kell alapul venni. Az egy költségvetési évben ugyanazon szerződő féllel kötött</w:t>
            </w:r>
          </w:p>
        </w:tc>
        <w:tc>
          <w:tcPr>
            <w:tcW w:w="2266" w:type="dxa"/>
          </w:tcPr>
          <w:p w14:paraId="26341DB8" w14:textId="77777777" w:rsidR="00402AF6" w:rsidRDefault="00012419" w:rsidP="00402AF6">
            <w:pPr>
              <w:pStyle w:val="Lista"/>
              <w:tabs>
                <w:tab w:val="clear" w:pos="283"/>
                <w:tab w:val="left" w:pos="0"/>
              </w:tabs>
              <w:spacing w:after="0"/>
              <w:ind w:left="0" w:firstLine="0"/>
              <w:jc w:val="both"/>
              <w:rPr>
                <w:sz w:val="24"/>
                <w:szCs w:val="24"/>
              </w:rPr>
            </w:pPr>
            <w:r>
              <w:rPr>
                <w:sz w:val="24"/>
                <w:szCs w:val="24"/>
              </w:rPr>
              <w:lastRenderedPageBreak/>
              <w:t>A döntés meghozatalát követő hatvanadik napig.</w:t>
            </w:r>
          </w:p>
        </w:tc>
        <w:tc>
          <w:tcPr>
            <w:tcW w:w="2266" w:type="dxa"/>
          </w:tcPr>
          <w:p w14:paraId="3864ED97" w14:textId="77777777" w:rsidR="00402AF6" w:rsidRDefault="00012419" w:rsidP="00402AF6">
            <w:pPr>
              <w:pStyle w:val="Lista"/>
              <w:tabs>
                <w:tab w:val="clear" w:pos="283"/>
                <w:tab w:val="left" w:pos="0"/>
              </w:tabs>
              <w:spacing w:after="0"/>
              <w:ind w:left="0" w:firstLine="0"/>
              <w:jc w:val="both"/>
              <w:rPr>
                <w:sz w:val="24"/>
                <w:szCs w:val="24"/>
              </w:rPr>
            </w:pPr>
            <w:r>
              <w:rPr>
                <w:sz w:val="24"/>
                <w:szCs w:val="24"/>
              </w:rPr>
              <w:t>A közzétételt követő 5 évig</w:t>
            </w:r>
          </w:p>
        </w:tc>
      </w:tr>
    </w:tbl>
    <w:p w14:paraId="5957FA15" w14:textId="77777777" w:rsidR="00402AF6" w:rsidRPr="00402AF6" w:rsidRDefault="00402AF6" w:rsidP="00402AF6">
      <w:pPr>
        <w:pStyle w:val="Lista"/>
        <w:tabs>
          <w:tab w:val="clear" w:pos="283"/>
          <w:tab w:val="left" w:pos="0"/>
        </w:tabs>
        <w:spacing w:after="0"/>
        <w:ind w:left="0" w:firstLine="0"/>
        <w:jc w:val="both"/>
        <w:rPr>
          <w:sz w:val="24"/>
          <w:szCs w:val="24"/>
        </w:rPr>
      </w:pPr>
    </w:p>
    <w:sectPr w:rsidR="00402AF6" w:rsidRPr="00402AF6" w:rsidSect="007B6109">
      <w:headerReference w:type="even" r:id="rId27"/>
      <w:headerReference w:type="default" r:id="rId28"/>
      <w:headerReference w:type="first" r:id="rI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ED9048" w14:textId="77777777" w:rsidR="00EA041F" w:rsidRDefault="00EA041F" w:rsidP="007F68BE">
      <w:pPr>
        <w:spacing w:after="0" w:line="240" w:lineRule="auto"/>
      </w:pPr>
      <w:r>
        <w:separator/>
      </w:r>
    </w:p>
    <w:p w14:paraId="49C4CF0E" w14:textId="77777777" w:rsidR="00EA041F" w:rsidRDefault="00EA041F"/>
  </w:endnote>
  <w:endnote w:type="continuationSeparator" w:id="0">
    <w:p w14:paraId="524276FE" w14:textId="77777777" w:rsidR="00EA041F" w:rsidRDefault="00EA041F" w:rsidP="007F68BE">
      <w:pPr>
        <w:spacing w:after="0" w:line="240" w:lineRule="auto"/>
      </w:pPr>
      <w:r>
        <w:continuationSeparator/>
      </w:r>
    </w:p>
    <w:p w14:paraId="5ADBC39E" w14:textId="77777777" w:rsidR="00EA041F" w:rsidRDefault="00EA041F"/>
  </w:endnote>
  <w:endnote w:type="continuationNotice" w:id="1">
    <w:p w14:paraId="75444333" w14:textId="77777777" w:rsidR="00EA041F" w:rsidRDefault="00EA041F">
      <w:pPr>
        <w:spacing w:after="0" w:line="240" w:lineRule="auto"/>
      </w:pPr>
    </w:p>
    <w:p w14:paraId="56D30000" w14:textId="77777777" w:rsidR="00EA041F" w:rsidRDefault="00EA04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54C227" w14:textId="77777777" w:rsidR="00EA041F" w:rsidRDefault="00EA041F" w:rsidP="007F68BE">
      <w:pPr>
        <w:spacing w:after="0" w:line="240" w:lineRule="auto"/>
      </w:pPr>
      <w:r>
        <w:separator/>
      </w:r>
    </w:p>
    <w:p w14:paraId="69A93B5D" w14:textId="77777777" w:rsidR="00EA041F" w:rsidRDefault="00EA041F"/>
  </w:footnote>
  <w:footnote w:type="continuationSeparator" w:id="0">
    <w:p w14:paraId="5F066007" w14:textId="77777777" w:rsidR="00EA041F" w:rsidRDefault="00EA041F" w:rsidP="007F68BE">
      <w:pPr>
        <w:spacing w:after="0" w:line="240" w:lineRule="auto"/>
      </w:pPr>
      <w:r>
        <w:continuationSeparator/>
      </w:r>
    </w:p>
    <w:p w14:paraId="129EE136" w14:textId="77777777" w:rsidR="00EA041F" w:rsidRDefault="00EA041F"/>
  </w:footnote>
  <w:footnote w:type="continuationNotice" w:id="1">
    <w:p w14:paraId="508ABEAD" w14:textId="77777777" w:rsidR="00EA041F" w:rsidRDefault="00EA041F">
      <w:pPr>
        <w:spacing w:after="0" w:line="240" w:lineRule="auto"/>
      </w:pPr>
    </w:p>
    <w:p w14:paraId="75C1D42D" w14:textId="77777777" w:rsidR="00EA041F" w:rsidRDefault="00EA041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99C5D" w14:textId="77777777" w:rsidR="00C91A7E" w:rsidRDefault="00C91A7E">
    <w:pPr>
      <w:pStyle w:val="lfej"/>
    </w:pPr>
    <w:ins w:id="975" w:author="tkato" w:date="2015-11-08T21:02:00Z">
      <w:r>
        <w:rPr>
          <w:noProof/>
          <w:lang w:eastAsia="hu-HU"/>
        </w:rPr>
        <w:pict w14:anchorId="2BBA17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376243" o:spid="_x0000_s2051" type="#_x0000_t136" style="position:absolute;margin-left:0;margin-top:0;width:587.5pt;height:51.8pt;rotation:315;z-index:-251658240;mso-position-horizontal:center;mso-position-horizontal-relative:margin;mso-position-vertical:center;mso-position-vertical-relative:margin" o:allowincell="f" fillcolor="silver" stroked="f">
            <v:fill opacity=".5"/>
            <v:textpath style="font-family:&quot;Calibri&quot;;font-size:1pt" string="MUNKADOKUMENTUM (NEM NYILVÁNOS!)"/>
            <w10:wrap anchorx="margin" anchory="margin"/>
          </v:shape>
        </w:pict>
      </w:r>
    </w:ins>
  </w:p>
  <w:p w14:paraId="56C0771F" w14:textId="77777777" w:rsidR="00C91A7E" w:rsidRDefault="00C91A7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ACBC8" w14:textId="77777777" w:rsidR="00C91A7E" w:rsidRPr="00281C2A" w:rsidRDefault="00C91A7E" w:rsidP="00281C2A">
    <w:pPr>
      <w:pStyle w:val="lfej"/>
    </w:pPr>
  </w:p>
  <w:p w14:paraId="6B5889B3" w14:textId="77777777" w:rsidR="00C91A7E" w:rsidRDefault="00C91A7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C9F79" w14:textId="77777777" w:rsidR="00C91A7E" w:rsidRDefault="00C91A7E">
    <w:pPr>
      <w:pStyle w:val="lfej"/>
    </w:pPr>
    <w:r>
      <w:rPr>
        <w:noProof/>
        <w:lang w:eastAsia="hu-HU"/>
      </w:rPr>
      <w:pict w14:anchorId="1D3076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376242" o:spid="_x0000_s2052" type="#_x0000_t136" style="position:absolute;margin-left:0;margin-top:0;width:587.5pt;height:51.8pt;rotation:315;z-index:-251659264;mso-position-horizontal:center;mso-position-horizontal-relative:margin;mso-position-vertical:center;mso-position-vertical-relative:margin" o:allowincell="f" fillcolor="silver" stroked="f">
          <v:fill opacity=".5"/>
          <v:textpath style="font-family:&quot;Calibri&quot;;font-size:1pt" string="MUNKADOKUMENTUM (NEM NYILVÁNOS!)"/>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63EE1"/>
    <w:multiLevelType w:val="hybridMultilevel"/>
    <w:tmpl w:val="11288FA8"/>
    <w:lvl w:ilvl="0" w:tplc="B072A6D0">
      <w:start w:val="1"/>
      <w:numFmt w:val="upperRoman"/>
      <w:lvlText w:val="%1."/>
      <w:lvlJc w:val="left"/>
      <w:pPr>
        <w:ind w:left="720" w:hanging="720"/>
      </w:pPr>
      <w:rPr>
        <w:rFonts w:cs="Times New Roman" w:hint="default"/>
      </w:rPr>
    </w:lvl>
    <w:lvl w:ilvl="1" w:tplc="040E0019" w:tentative="1">
      <w:start w:val="1"/>
      <w:numFmt w:val="lowerLetter"/>
      <w:lvlText w:val="%2."/>
      <w:lvlJc w:val="left"/>
      <w:pPr>
        <w:ind w:left="1080" w:hanging="360"/>
      </w:pPr>
      <w:rPr>
        <w:rFonts w:cs="Times New Roman"/>
      </w:rPr>
    </w:lvl>
    <w:lvl w:ilvl="2" w:tplc="040E001B" w:tentative="1">
      <w:start w:val="1"/>
      <w:numFmt w:val="lowerRoman"/>
      <w:lvlText w:val="%3."/>
      <w:lvlJc w:val="right"/>
      <w:pPr>
        <w:ind w:left="1800" w:hanging="180"/>
      </w:pPr>
      <w:rPr>
        <w:rFonts w:cs="Times New Roman"/>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1" w15:restartNumberingAfterBreak="0">
    <w:nsid w:val="0DF63B4C"/>
    <w:multiLevelType w:val="hybridMultilevel"/>
    <w:tmpl w:val="E376E8A6"/>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15:restartNumberingAfterBreak="0">
    <w:nsid w:val="14E70A61"/>
    <w:multiLevelType w:val="hybridMultilevel"/>
    <w:tmpl w:val="A24A5D3A"/>
    <w:lvl w:ilvl="0" w:tplc="DC30B648">
      <w:start w:val="1"/>
      <w:numFmt w:val="upperRoman"/>
      <w:lvlText w:val="%1."/>
      <w:lvlJc w:val="left"/>
      <w:pPr>
        <w:ind w:left="1080" w:hanging="720"/>
      </w:pPr>
      <w:rPr>
        <w:rFonts w:cs="Times New Roman" w:hint="default"/>
        <w:b/>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 w15:restartNumberingAfterBreak="0">
    <w:nsid w:val="177A5D34"/>
    <w:multiLevelType w:val="hybridMultilevel"/>
    <w:tmpl w:val="259C215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0534DFA"/>
    <w:multiLevelType w:val="hybridMultilevel"/>
    <w:tmpl w:val="2F7043F0"/>
    <w:lvl w:ilvl="0" w:tplc="DE0898D8">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3703D04"/>
    <w:multiLevelType w:val="hybridMultilevel"/>
    <w:tmpl w:val="0678A4CC"/>
    <w:lvl w:ilvl="0" w:tplc="7CE272B4">
      <w:start w:val="1"/>
      <w:numFmt w:val="decimal"/>
      <w:lvlText w:val="%1."/>
      <w:lvlJc w:val="left"/>
      <w:pPr>
        <w:ind w:left="720" w:hanging="360"/>
      </w:pPr>
      <w:rPr>
        <w:rFonts w:eastAsia="Times New Roman" w:cs="Times New Roman" w:hint="default"/>
        <w:b/>
        <w:sz w:val="2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33BF5254"/>
    <w:multiLevelType w:val="hybridMultilevel"/>
    <w:tmpl w:val="1E783E56"/>
    <w:lvl w:ilvl="0" w:tplc="E12A9374">
      <w:start w:val="1"/>
      <w:numFmt w:val="decimal"/>
      <w:lvlText w:val="%1."/>
      <w:lvlJc w:val="left"/>
      <w:pPr>
        <w:ind w:left="720" w:hanging="360"/>
      </w:pPr>
      <w:rPr>
        <w:rFonts w:ascii="Times New Roman" w:eastAsia="Times New Roman" w:hAnsi="Times New Roman" w:cs="Times New Roman" w:hint="default"/>
        <w:sz w:val="20"/>
        <w:szCs w:val="2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 w15:restartNumberingAfterBreak="0">
    <w:nsid w:val="44F404D3"/>
    <w:multiLevelType w:val="hybridMultilevel"/>
    <w:tmpl w:val="8AAC605C"/>
    <w:lvl w:ilvl="0" w:tplc="95BA687A">
      <w:start w:val="1"/>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63E45C36"/>
    <w:multiLevelType w:val="hybridMultilevel"/>
    <w:tmpl w:val="E5A20B20"/>
    <w:lvl w:ilvl="0" w:tplc="848C4E50">
      <w:start w:val="1"/>
      <w:numFmt w:val="upperRoman"/>
      <w:lvlText w:val="%1."/>
      <w:lvlJc w:val="left"/>
      <w:pPr>
        <w:ind w:left="1440" w:hanging="720"/>
      </w:pPr>
      <w:rPr>
        <w:rFonts w:cs="Times New Roman" w:hint="default"/>
      </w:rPr>
    </w:lvl>
    <w:lvl w:ilvl="1" w:tplc="040E0019" w:tentative="1">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9" w15:restartNumberingAfterBreak="0">
    <w:nsid w:val="681A0628"/>
    <w:multiLevelType w:val="hybridMultilevel"/>
    <w:tmpl w:val="9E10733A"/>
    <w:lvl w:ilvl="0" w:tplc="C9CAD6F2">
      <w:start w:val="1"/>
      <w:numFmt w:val="upp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 w15:restartNumberingAfterBreak="0">
    <w:nsid w:val="6991266C"/>
    <w:multiLevelType w:val="hybridMultilevel"/>
    <w:tmpl w:val="50C4EA1A"/>
    <w:lvl w:ilvl="0" w:tplc="69EAC4B8">
      <w:start w:val="3"/>
      <w:numFmt w:val="upperRoman"/>
      <w:lvlText w:val="%1."/>
      <w:lvlJc w:val="left"/>
      <w:pPr>
        <w:ind w:left="7383" w:hanging="720"/>
      </w:pPr>
      <w:rPr>
        <w:rFonts w:cs="Times New Roman" w:hint="default"/>
        <w:b w:val="0"/>
      </w:rPr>
    </w:lvl>
    <w:lvl w:ilvl="1" w:tplc="040E0019" w:tentative="1">
      <w:start w:val="1"/>
      <w:numFmt w:val="lowerLetter"/>
      <w:lvlText w:val="%2."/>
      <w:lvlJc w:val="left"/>
      <w:pPr>
        <w:ind w:left="1080" w:hanging="360"/>
      </w:pPr>
      <w:rPr>
        <w:rFonts w:cs="Times New Roman"/>
      </w:rPr>
    </w:lvl>
    <w:lvl w:ilvl="2" w:tplc="040E001B" w:tentative="1">
      <w:start w:val="1"/>
      <w:numFmt w:val="lowerRoman"/>
      <w:lvlText w:val="%3."/>
      <w:lvlJc w:val="right"/>
      <w:pPr>
        <w:ind w:left="1800" w:hanging="180"/>
      </w:pPr>
      <w:rPr>
        <w:rFonts w:cs="Times New Roman"/>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11" w15:restartNumberingAfterBreak="0">
    <w:nsid w:val="6BCC36B3"/>
    <w:multiLevelType w:val="hybridMultilevel"/>
    <w:tmpl w:val="8306FD44"/>
    <w:lvl w:ilvl="0" w:tplc="CBCA928E">
      <w:start w:val="1"/>
      <w:numFmt w:val="upperRoman"/>
      <w:lvlText w:val="%1."/>
      <w:lvlJc w:val="left"/>
      <w:pPr>
        <w:ind w:left="1080" w:hanging="720"/>
      </w:pPr>
      <w:rPr>
        <w:rFonts w:cs="Times New Roman" w:hint="default"/>
        <w:b/>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2" w15:restartNumberingAfterBreak="0">
    <w:nsid w:val="7D07391E"/>
    <w:multiLevelType w:val="hybridMultilevel"/>
    <w:tmpl w:val="DACA066C"/>
    <w:lvl w:ilvl="0" w:tplc="D0109AEC">
      <w:start w:val="1"/>
      <w:numFmt w:val="upp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3" w15:restartNumberingAfterBreak="0">
    <w:nsid w:val="7E0433C1"/>
    <w:multiLevelType w:val="hybridMultilevel"/>
    <w:tmpl w:val="A24A5D3A"/>
    <w:lvl w:ilvl="0" w:tplc="DC30B648">
      <w:start w:val="1"/>
      <w:numFmt w:val="upperRoman"/>
      <w:lvlText w:val="%1."/>
      <w:lvlJc w:val="left"/>
      <w:pPr>
        <w:ind w:left="1080" w:hanging="720"/>
      </w:pPr>
      <w:rPr>
        <w:rFonts w:cs="Times New Roman" w:hint="default"/>
        <w:b/>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num w:numId="1">
    <w:abstractNumId w:val="9"/>
  </w:num>
  <w:num w:numId="2">
    <w:abstractNumId w:val="13"/>
  </w:num>
  <w:num w:numId="3">
    <w:abstractNumId w:val="10"/>
  </w:num>
  <w:num w:numId="4">
    <w:abstractNumId w:val="1"/>
  </w:num>
  <w:num w:numId="5">
    <w:abstractNumId w:val="0"/>
  </w:num>
  <w:num w:numId="6">
    <w:abstractNumId w:val="5"/>
  </w:num>
  <w:num w:numId="7">
    <w:abstractNumId w:val="6"/>
  </w:num>
  <w:num w:numId="8">
    <w:abstractNumId w:val="12"/>
  </w:num>
  <w:num w:numId="9">
    <w:abstractNumId w:val="8"/>
  </w:num>
  <w:num w:numId="10">
    <w:abstractNumId w:val="11"/>
  </w:num>
  <w:num w:numId="11">
    <w:abstractNumId w:val="2"/>
  </w:num>
  <w:num w:numId="12">
    <w:abstractNumId w:val="7"/>
  </w:num>
  <w:num w:numId="13">
    <w:abstractNumId w:val="4"/>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B64"/>
    <w:rsid w:val="00001E67"/>
    <w:rsid w:val="0000224F"/>
    <w:rsid w:val="0000267A"/>
    <w:rsid w:val="00002DE0"/>
    <w:rsid w:val="00003ADD"/>
    <w:rsid w:val="00004BEB"/>
    <w:rsid w:val="0000573B"/>
    <w:rsid w:val="000065C2"/>
    <w:rsid w:val="00006895"/>
    <w:rsid w:val="00006B7F"/>
    <w:rsid w:val="00006BF6"/>
    <w:rsid w:val="0000769E"/>
    <w:rsid w:val="00007B48"/>
    <w:rsid w:val="00012208"/>
    <w:rsid w:val="00012419"/>
    <w:rsid w:val="00012867"/>
    <w:rsid w:val="000151D1"/>
    <w:rsid w:val="000151D9"/>
    <w:rsid w:val="00015C9C"/>
    <w:rsid w:val="000169D8"/>
    <w:rsid w:val="00021B79"/>
    <w:rsid w:val="00022C0C"/>
    <w:rsid w:val="00023BCC"/>
    <w:rsid w:val="000244DE"/>
    <w:rsid w:val="00025D0F"/>
    <w:rsid w:val="00026996"/>
    <w:rsid w:val="0003101E"/>
    <w:rsid w:val="0003163E"/>
    <w:rsid w:val="000318EA"/>
    <w:rsid w:val="00032914"/>
    <w:rsid w:val="0003408A"/>
    <w:rsid w:val="00034D7A"/>
    <w:rsid w:val="00034E78"/>
    <w:rsid w:val="00035624"/>
    <w:rsid w:val="000358B9"/>
    <w:rsid w:val="000361B4"/>
    <w:rsid w:val="00036B10"/>
    <w:rsid w:val="00036CFD"/>
    <w:rsid w:val="00042E71"/>
    <w:rsid w:val="0004414C"/>
    <w:rsid w:val="000446B4"/>
    <w:rsid w:val="000465A1"/>
    <w:rsid w:val="00046F8C"/>
    <w:rsid w:val="000472C2"/>
    <w:rsid w:val="0004761E"/>
    <w:rsid w:val="00047A70"/>
    <w:rsid w:val="0005042B"/>
    <w:rsid w:val="00051540"/>
    <w:rsid w:val="000517B9"/>
    <w:rsid w:val="00055286"/>
    <w:rsid w:val="00055CE3"/>
    <w:rsid w:val="00056925"/>
    <w:rsid w:val="00064972"/>
    <w:rsid w:val="00064E4F"/>
    <w:rsid w:val="0006581F"/>
    <w:rsid w:val="00070938"/>
    <w:rsid w:val="00071A9B"/>
    <w:rsid w:val="00071D68"/>
    <w:rsid w:val="00074FA6"/>
    <w:rsid w:val="00082460"/>
    <w:rsid w:val="000839A6"/>
    <w:rsid w:val="00084529"/>
    <w:rsid w:val="00085BF6"/>
    <w:rsid w:val="000860C3"/>
    <w:rsid w:val="00087BD3"/>
    <w:rsid w:val="00092D52"/>
    <w:rsid w:val="00093246"/>
    <w:rsid w:val="00094264"/>
    <w:rsid w:val="00094467"/>
    <w:rsid w:val="000962FC"/>
    <w:rsid w:val="000967BD"/>
    <w:rsid w:val="000A02AF"/>
    <w:rsid w:val="000A07A4"/>
    <w:rsid w:val="000A0C09"/>
    <w:rsid w:val="000A25A4"/>
    <w:rsid w:val="000A2927"/>
    <w:rsid w:val="000A2E89"/>
    <w:rsid w:val="000A41A6"/>
    <w:rsid w:val="000A4861"/>
    <w:rsid w:val="000A5C34"/>
    <w:rsid w:val="000A63D9"/>
    <w:rsid w:val="000A703F"/>
    <w:rsid w:val="000B12B8"/>
    <w:rsid w:val="000B2610"/>
    <w:rsid w:val="000B4196"/>
    <w:rsid w:val="000B4262"/>
    <w:rsid w:val="000B47BB"/>
    <w:rsid w:val="000B60BD"/>
    <w:rsid w:val="000B6123"/>
    <w:rsid w:val="000B7A3A"/>
    <w:rsid w:val="000C0544"/>
    <w:rsid w:val="000C07E6"/>
    <w:rsid w:val="000C130B"/>
    <w:rsid w:val="000C1720"/>
    <w:rsid w:val="000C2C13"/>
    <w:rsid w:val="000C43D0"/>
    <w:rsid w:val="000C4917"/>
    <w:rsid w:val="000C536B"/>
    <w:rsid w:val="000C758A"/>
    <w:rsid w:val="000D133A"/>
    <w:rsid w:val="000D183D"/>
    <w:rsid w:val="000D2E01"/>
    <w:rsid w:val="000D36D8"/>
    <w:rsid w:val="000D4319"/>
    <w:rsid w:val="000D5F6D"/>
    <w:rsid w:val="000D73FC"/>
    <w:rsid w:val="000E070D"/>
    <w:rsid w:val="000E3011"/>
    <w:rsid w:val="000E6685"/>
    <w:rsid w:val="000E7DE0"/>
    <w:rsid w:val="000F22A1"/>
    <w:rsid w:val="000F411D"/>
    <w:rsid w:val="000F5A90"/>
    <w:rsid w:val="000F63D2"/>
    <w:rsid w:val="000F7B9A"/>
    <w:rsid w:val="0010018A"/>
    <w:rsid w:val="00100F23"/>
    <w:rsid w:val="00101AE6"/>
    <w:rsid w:val="00101D5E"/>
    <w:rsid w:val="00101E14"/>
    <w:rsid w:val="00102E87"/>
    <w:rsid w:val="00103A00"/>
    <w:rsid w:val="00104D63"/>
    <w:rsid w:val="001063A6"/>
    <w:rsid w:val="0011145C"/>
    <w:rsid w:val="00111590"/>
    <w:rsid w:val="001115F1"/>
    <w:rsid w:val="001116F1"/>
    <w:rsid w:val="00111EB2"/>
    <w:rsid w:val="001135BB"/>
    <w:rsid w:val="00114A0D"/>
    <w:rsid w:val="0011583F"/>
    <w:rsid w:val="00116065"/>
    <w:rsid w:val="00116CE0"/>
    <w:rsid w:val="00116DB2"/>
    <w:rsid w:val="001179B7"/>
    <w:rsid w:val="00117BAF"/>
    <w:rsid w:val="00120882"/>
    <w:rsid w:val="00121809"/>
    <w:rsid w:val="001230F8"/>
    <w:rsid w:val="00123D98"/>
    <w:rsid w:val="001244CE"/>
    <w:rsid w:val="001301F4"/>
    <w:rsid w:val="00131C19"/>
    <w:rsid w:val="00134155"/>
    <w:rsid w:val="00135B82"/>
    <w:rsid w:val="00142BD2"/>
    <w:rsid w:val="001438AC"/>
    <w:rsid w:val="00144572"/>
    <w:rsid w:val="00144804"/>
    <w:rsid w:val="00144822"/>
    <w:rsid w:val="00145C34"/>
    <w:rsid w:val="00145CBA"/>
    <w:rsid w:val="00146B1D"/>
    <w:rsid w:val="001516D1"/>
    <w:rsid w:val="00151C12"/>
    <w:rsid w:val="001521A6"/>
    <w:rsid w:val="001523EE"/>
    <w:rsid w:val="001604E7"/>
    <w:rsid w:val="00160B2F"/>
    <w:rsid w:val="00164A99"/>
    <w:rsid w:val="0016780C"/>
    <w:rsid w:val="001705CE"/>
    <w:rsid w:val="00172990"/>
    <w:rsid w:val="00173FC8"/>
    <w:rsid w:val="00175C5F"/>
    <w:rsid w:val="001763CF"/>
    <w:rsid w:val="00180FF3"/>
    <w:rsid w:val="001832E0"/>
    <w:rsid w:val="00185D4A"/>
    <w:rsid w:val="00186438"/>
    <w:rsid w:val="00190FBA"/>
    <w:rsid w:val="001925E8"/>
    <w:rsid w:val="00192F2B"/>
    <w:rsid w:val="001933A5"/>
    <w:rsid w:val="001939DC"/>
    <w:rsid w:val="00196502"/>
    <w:rsid w:val="001A0133"/>
    <w:rsid w:val="001A2ABB"/>
    <w:rsid w:val="001A3CAD"/>
    <w:rsid w:val="001A6A9B"/>
    <w:rsid w:val="001A6C32"/>
    <w:rsid w:val="001A7600"/>
    <w:rsid w:val="001A7C6C"/>
    <w:rsid w:val="001B3D72"/>
    <w:rsid w:val="001B52D4"/>
    <w:rsid w:val="001B5D97"/>
    <w:rsid w:val="001B62E3"/>
    <w:rsid w:val="001B7146"/>
    <w:rsid w:val="001B76C1"/>
    <w:rsid w:val="001C04CE"/>
    <w:rsid w:val="001C0784"/>
    <w:rsid w:val="001C2506"/>
    <w:rsid w:val="001C395E"/>
    <w:rsid w:val="001C466B"/>
    <w:rsid w:val="001C597A"/>
    <w:rsid w:val="001D0DDE"/>
    <w:rsid w:val="001D1222"/>
    <w:rsid w:val="001D13E2"/>
    <w:rsid w:val="001D1A9C"/>
    <w:rsid w:val="001D4205"/>
    <w:rsid w:val="001D6D28"/>
    <w:rsid w:val="001D768B"/>
    <w:rsid w:val="001D7B08"/>
    <w:rsid w:val="001E1647"/>
    <w:rsid w:val="001E1EDE"/>
    <w:rsid w:val="001E2C73"/>
    <w:rsid w:val="001E332B"/>
    <w:rsid w:val="001E3A15"/>
    <w:rsid w:val="001E43B5"/>
    <w:rsid w:val="001E6BBA"/>
    <w:rsid w:val="001E6DDC"/>
    <w:rsid w:val="001E7009"/>
    <w:rsid w:val="001F007F"/>
    <w:rsid w:val="001F00ED"/>
    <w:rsid w:val="001F5F06"/>
    <w:rsid w:val="001F60C4"/>
    <w:rsid w:val="002007AC"/>
    <w:rsid w:val="00201BF5"/>
    <w:rsid w:val="00201C65"/>
    <w:rsid w:val="00201DA2"/>
    <w:rsid w:val="0020300D"/>
    <w:rsid w:val="002032C5"/>
    <w:rsid w:val="002035C9"/>
    <w:rsid w:val="0020429B"/>
    <w:rsid w:val="0020431D"/>
    <w:rsid w:val="002049A2"/>
    <w:rsid w:val="00205DB4"/>
    <w:rsid w:val="00206041"/>
    <w:rsid w:val="00207331"/>
    <w:rsid w:val="00207F31"/>
    <w:rsid w:val="00211F58"/>
    <w:rsid w:val="00214946"/>
    <w:rsid w:val="00215492"/>
    <w:rsid w:val="002172F1"/>
    <w:rsid w:val="00217DAF"/>
    <w:rsid w:val="002207E2"/>
    <w:rsid w:val="002273C5"/>
    <w:rsid w:val="00231316"/>
    <w:rsid w:val="002315B3"/>
    <w:rsid w:val="0023205B"/>
    <w:rsid w:val="002340CE"/>
    <w:rsid w:val="002367AB"/>
    <w:rsid w:val="00240013"/>
    <w:rsid w:val="0024222A"/>
    <w:rsid w:val="0024376C"/>
    <w:rsid w:val="002441E3"/>
    <w:rsid w:val="00245548"/>
    <w:rsid w:val="00245CE8"/>
    <w:rsid w:val="00246FFD"/>
    <w:rsid w:val="00251ABB"/>
    <w:rsid w:val="00251FB9"/>
    <w:rsid w:val="002522DF"/>
    <w:rsid w:val="002531A8"/>
    <w:rsid w:val="0025351A"/>
    <w:rsid w:val="002537AF"/>
    <w:rsid w:val="0025526E"/>
    <w:rsid w:val="002553CB"/>
    <w:rsid w:val="00256BCD"/>
    <w:rsid w:val="00256FE8"/>
    <w:rsid w:val="00257490"/>
    <w:rsid w:val="00261A9C"/>
    <w:rsid w:val="002633B5"/>
    <w:rsid w:val="0026349F"/>
    <w:rsid w:val="002637FA"/>
    <w:rsid w:val="0026413A"/>
    <w:rsid w:val="002677F6"/>
    <w:rsid w:val="00273298"/>
    <w:rsid w:val="00273DA3"/>
    <w:rsid w:val="00274DFA"/>
    <w:rsid w:val="002768B0"/>
    <w:rsid w:val="0028064A"/>
    <w:rsid w:val="0028189F"/>
    <w:rsid w:val="00281C2A"/>
    <w:rsid w:val="002843C5"/>
    <w:rsid w:val="0028532A"/>
    <w:rsid w:val="0029210C"/>
    <w:rsid w:val="002923D5"/>
    <w:rsid w:val="00292DD7"/>
    <w:rsid w:val="00295178"/>
    <w:rsid w:val="00296289"/>
    <w:rsid w:val="00297292"/>
    <w:rsid w:val="00297880"/>
    <w:rsid w:val="002A0595"/>
    <w:rsid w:val="002A393D"/>
    <w:rsid w:val="002A3C50"/>
    <w:rsid w:val="002A51D9"/>
    <w:rsid w:val="002A565F"/>
    <w:rsid w:val="002A7A80"/>
    <w:rsid w:val="002B1AAB"/>
    <w:rsid w:val="002B2023"/>
    <w:rsid w:val="002B5787"/>
    <w:rsid w:val="002B67C7"/>
    <w:rsid w:val="002B7EED"/>
    <w:rsid w:val="002C1C00"/>
    <w:rsid w:val="002C1C4F"/>
    <w:rsid w:val="002C1E95"/>
    <w:rsid w:val="002C277B"/>
    <w:rsid w:val="002C29ED"/>
    <w:rsid w:val="002C38CA"/>
    <w:rsid w:val="002C40C2"/>
    <w:rsid w:val="002C576F"/>
    <w:rsid w:val="002C5A9A"/>
    <w:rsid w:val="002C6AA3"/>
    <w:rsid w:val="002D194B"/>
    <w:rsid w:val="002D1AD2"/>
    <w:rsid w:val="002D2B7C"/>
    <w:rsid w:val="002D3AD6"/>
    <w:rsid w:val="002D3DCE"/>
    <w:rsid w:val="002D3DE5"/>
    <w:rsid w:val="002D672D"/>
    <w:rsid w:val="002D6992"/>
    <w:rsid w:val="002D72A5"/>
    <w:rsid w:val="002E0CC8"/>
    <w:rsid w:val="002E1D9D"/>
    <w:rsid w:val="002E787D"/>
    <w:rsid w:val="002F0216"/>
    <w:rsid w:val="002F1300"/>
    <w:rsid w:val="002F1445"/>
    <w:rsid w:val="002F2A5B"/>
    <w:rsid w:val="002F4616"/>
    <w:rsid w:val="002F4669"/>
    <w:rsid w:val="002F4F2C"/>
    <w:rsid w:val="002F511B"/>
    <w:rsid w:val="002F74D6"/>
    <w:rsid w:val="002F7D6D"/>
    <w:rsid w:val="0030060F"/>
    <w:rsid w:val="00301132"/>
    <w:rsid w:val="0030178E"/>
    <w:rsid w:val="003048DA"/>
    <w:rsid w:val="003054A6"/>
    <w:rsid w:val="003111D0"/>
    <w:rsid w:val="00311B2E"/>
    <w:rsid w:val="003124E7"/>
    <w:rsid w:val="0031336C"/>
    <w:rsid w:val="0031379D"/>
    <w:rsid w:val="00314510"/>
    <w:rsid w:val="003164D9"/>
    <w:rsid w:val="00316E70"/>
    <w:rsid w:val="003202D6"/>
    <w:rsid w:val="00320E23"/>
    <w:rsid w:val="00321344"/>
    <w:rsid w:val="00321E10"/>
    <w:rsid w:val="003262C7"/>
    <w:rsid w:val="0032724E"/>
    <w:rsid w:val="003313AB"/>
    <w:rsid w:val="00333DBF"/>
    <w:rsid w:val="00334094"/>
    <w:rsid w:val="00335A87"/>
    <w:rsid w:val="003368E2"/>
    <w:rsid w:val="003373D7"/>
    <w:rsid w:val="00340D26"/>
    <w:rsid w:val="00341485"/>
    <w:rsid w:val="00341F88"/>
    <w:rsid w:val="00342783"/>
    <w:rsid w:val="0034309E"/>
    <w:rsid w:val="0034335B"/>
    <w:rsid w:val="003440D4"/>
    <w:rsid w:val="00345CB2"/>
    <w:rsid w:val="00347083"/>
    <w:rsid w:val="0035044D"/>
    <w:rsid w:val="00350EA1"/>
    <w:rsid w:val="0035135F"/>
    <w:rsid w:val="0035144E"/>
    <w:rsid w:val="00353C87"/>
    <w:rsid w:val="0035688F"/>
    <w:rsid w:val="00360472"/>
    <w:rsid w:val="00361F07"/>
    <w:rsid w:val="0036210E"/>
    <w:rsid w:val="003631A4"/>
    <w:rsid w:val="003646CE"/>
    <w:rsid w:val="00364B18"/>
    <w:rsid w:val="00365439"/>
    <w:rsid w:val="00365454"/>
    <w:rsid w:val="00365E39"/>
    <w:rsid w:val="00366723"/>
    <w:rsid w:val="0037031C"/>
    <w:rsid w:val="00370A04"/>
    <w:rsid w:val="003743E0"/>
    <w:rsid w:val="00374D68"/>
    <w:rsid w:val="0037571B"/>
    <w:rsid w:val="003758AD"/>
    <w:rsid w:val="003761C8"/>
    <w:rsid w:val="00376641"/>
    <w:rsid w:val="0038063B"/>
    <w:rsid w:val="003818D6"/>
    <w:rsid w:val="0038376F"/>
    <w:rsid w:val="0038508E"/>
    <w:rsid w:val="00385200"/>
    <w:rsid w:val="00385DF1"/>
    <w:rsid w:val="00386448"/>
    <w:rsid w:val="00391881"/>
    <w:rsid w:val="0039299D"/>
    <w:rsid w:val="00392E91"/>
    <w:rsid w:val="00393475"/>
    <w:rsid w:val="00394221"/>
    <w:rsid w:val="00395BBD"/>
    <w:rsid w:val="00397A16"/>
    <w:rsid w:val="003A0BC1"/>
    <w:rsid w:val="003A1417"/>
    <w:rsid w:val="003A599E"/>
    <w:rsid w:val="003A5DC9"/>
    <w:rsid w:val="003A69C4"/>
    <w:rsid w:val="003A6C8F"/>
    <w:rsid w:val="003A6CA6"/>
    <w:rsid w:val="003A6DA3"/>
    <w:rsid w:val="003A6DDF"/>
    <w:rsid w:val="003A7BE7"/>
    <w:rsid w:val="003B2247"/>
    <w:rsid w:val="003B4088"/>
    <w:rsid w:val="003B55C8"/>
    <w:rsid w:val="003B5B23"/>
    <w:rsid w:val="003B5EFD"/>
    <w:rsid w:val="003B6D84"/>
    <w:rsid w:val="003C1F41"/>
    <w:rsid w:val="003C55B4"/>
    <w:rsid w:val="003D1021"/>
    <w:rsid w:val="003D1C0D"/>
    <w:rsid w:val="003D28A4"/>
    <w:rsid w:val="003D2A15"/>
    <w:rsid w:val="003D31AD"/>
    <w:rsid w:val="003D37DD"/>
    <w:rsid w:val="003D3F98"/>
    <w:rsid w:val="003D5003"/>
    <w:rsid w:val="003D5F39"/>
    <w:rsid w:val="003D7501"/>
    <w:rsid w:val="003E5347"/>
    <w:rsid w:val="003E641F"/>
    <w:rsid w:val="003E6AE3"/>
    <w:rsid w:val="003E79A5"/>
    <w:rsid w:val="003F1142"/>
    <w:rsid w:val="003F1F68"/>
    <w:rsid w:val="003F282B"/>
    <w:rsid w:val="003F34CB"/>
    <w:rsid w:val="003F366B"/>
    <w:rsid w:val="00402AF6"/>
    <w:rsid w:val="00402EE8"/>
    <w:rsid w:val="004045CE"/>
    <w:rsid w:val="00404880"/>
    <w:rsid w:val="00404BD4"/>
    <w:rsid w:val="00405769"/>
    <w:rsid w:val="0040645A"/>
    <w:rsid w:val="004070AD"/>
    <w:rsid w:val="00407BE5"/>
    <w:rsid w:val="0041475A"/>
    <w:rsid w:val="00414D05"/>
    <w:rsid w:val="004158E9"/>
    <w:rsid w:val="00420786"/>
    <w:rsid w:val="00420B7F"/>
    <w:rsid w:val="00420D00"/>
    <w:rsid w:val="00420DBB"/>
    <w:rsid w:val="0042262D"/>
    <w:rsid w:val="00424B13"/>
    <w:rsid w:val="00427677"/>
    <w:rsid w:val="0043032F"/>
    <w:rsid w:val="0043208C"/>
    <w:rsid w:val="004334F6"/>
    <w:rsid w:val="00433FEB"/>
    <w:rsid w:val="0043610C"/>
    <w:rsid w:val="0044098E"/>
    <w:rsid w:val="004417F2"/>
    <w:rsid w:val="00443024"/>
    <w:rsid w:val="00443155"/>
    <w:rsid w:val="00444A10"/>
    <w:rsid w:val="0044629B"/>
    <w:rsid w:val="004466EA"/>
    <w:rsid w:val="00447167"/>
    <w:rsid w:val="004474BD"/>
    <w:rsid w:val="00450298"/>
    <w:rsid w:val="00452318"/>
    <w:rsid w:val="004546DE"/>
    <w:rsid w:val="0045495B"/>
    <w:rsid w:val="00455FA7"/>
    <w:rsid w:val="00457D6C"/>
    <w:rsid w:val="00460B33"/>
    <w:rsid w:val="00461403"/>
    <w:rsid w:val="00463547"/>
    <w:rsid w:val="004638B4"/>
    <w:rsid w:val="00463C96"/>
    <w:rsid w:val="004645A7"/>
    <w:rsid w:val="00464769"/>
    <w:rsid w:val="00464F2F"/>
    <w:rsid w:val="00465B2F"/>
    <w:rsid w:val="0047054A"/>
    <w:rsid w:val="00471E5B"/>
    <w:rsid w:val="00473827"/>
    <w:rsid w:val="00473992"/>
    <w:rsid w:val="00476900"/>
    <w:rsid w:val="00476B1A"/>
    <w:rsid w:val="00477804"/>
    <w:rsid w:val="00477A4E"/>
    <w:rsid w:val="0048067F"/>
    <w:rsid w:val="004867C9"/>
    <w:rsid w:val="004869B6"/>
    <w:rsid w:val="004870AD"/>
    <w:rsid w:val="00487494"/>
    <w:rsid w:val="004876DE"/>
    <w:rsid w:val="00491D9C"/>
    <w:rsid w:val="0049236D"/>
    <w:rsid w:val="004924D3"/>
    <w:rsid w:val="00496563"/>
    <w:rsid w:val="00497E2C"/>
    <w:rsid w:val="004A1EE6"/>
    <w:rsid w:val="004A2ADD"/>
    <w:rsid w:val="004A3149"/>
    <w:rsid w:val="004A5D15"/>
    <w:rsid w:val="004B2F50"/>
    <w:rsid w:val="004B39A0"/>
    <w:rsid w:val="004B3D16"/>
    <w:rsid w:val="004B4241"/>
    <w:rsid w:val="004B5672"/>
    <w:rsid w:val="004C30CA"/>
    <w:rsid w:val="004C3573"/>
    <w:rsid w:val="004C5A10"/>
    <w:rsid w:val="004D04F9"/>
    <w:rsid w:val="004D0B3B"/>
    <w:rsid w:val="004D13F1"/>
    <w:rsid w:val="004D186B"/>
    <w:rsid w:val="004D44C7"/>
    <w:rsid w:val="004D4F8F"/>
    <w:rsid w:val="004D57E9"/>
    <w:rsid w:val="004D6595"/>
    <w:rsid w:val="004E16BC"/>
    <w:rsid w:val="004E1B70"/>
    <w:rsid w:val="004E4320"/>
    <w:rsid w:val="004E49CF"/>
    <w:rsid w:val="004E4D58"/>
    <w:rsid w:val="004F1745"/>
    <w:rsid w:val="004F2D16"/>
    <w:rsid w:val="004F34FA"/>
    <w:rsid w:val="004F3AD7"/>
    <w:rsid w:val="004F43CC"/>
    <w:rsid w:val="004F4CBB"/>
    <w:rsid w:val="004F53FB"/>
    <w:rsid w:val="004F6E8D"/>
    <w:rsid w:val="005050B5"/>
    <w:rsid w:val="00507BD0"/>
    <w:rsid w:val="00507EAE"/>
    <w:rsid w:val="00510A12"/>
    <w:rsid w:val="00512203"/>
    <w:rsid w:val="00512865"/>
    <w:rsid w:val="00513CB2"/>
    <w:rsid w:val="005145B9"/>
    <w:rsid w:val="00516CB2"/>
    <w:rsid w:val="00517492"/>
    <w:rsid w:val="00520F0B"/>
    <w:rsid w:val="00521C9E"/>
    <w:rsid w:val="005250B9"/>
    <w:rsid w:val="0052667D"/>
    <w:rsid w:val="00526999"/>
    <w:rsid w:val="00526F04"/>
    <w:rsid w:val="00527855"/>
    <w:rsid w:val="00530263"/>
    <w:rsid w:val="00530C71"/>
    <w:rsid w:val="005317F0"/>
    <w:rsid w:val="00535001"/>
    <w:rsid w:val="00535061"/>
    <w:rsid w:val="00535B04"/>
    <w:rsid w:val="00536AFF"/>
    <w:rsid w:val="00541601"/>
    <w:rsid w:val="00542286"/>
    <w:rsid w:val="00542582"/>
    <w:rsid w:val="0054274F"/>
    <w:rsid w:val="00544BBB"/>
    <w:rsid w:val="00546321"/>
    <w:rsid w:val="005471B9"/>
    <w:rsid w:val="00550C24"/>
    <w:rsid w:val="00551998"/>
    <w:rsid w:val="00551C6E"/>
    <w:rsid w:val="005522F2"/>
    <w:rsid w:val="00552FCD"/>
    <w:rsid w:val="0055426B"/>
    <w:rsid w:val="005543BA"/>
    <w:rsid w:val="005560BE"/>
    <w:rsid w:val="00556E19"/>
    <w:rsid w:val="0056072F"/>
    <w:rsid w:val="005625F2"/>
    <w:rsid w:val="0056400E"/>
    <w:rsid w:val="00566972"/>
    <w:rsid w:val="0057055D"/>
    <w:rsid w:val="005716A0"/>
    <w:rsid w:val="005762BA"/>
    <w:rsid w:val="0057636F"/>
    <w:rsid w:val="00576E6E"/>
    <w:rsid w:val="00577D99"/>
    <w:rsid w:val="00581B92"/>
    <w:rsid w:val="00581C14"/>
    <w:rsid w:val="0058206A"/>
    <w:rsid w:val="0058261F"/>
    <w:rsid w:val="00583A99"/>
    <w:rsid w:val="00583F0F"/>
    <w:rsid w:val="0058582F"/>
    <w:rsid w:val="00590387"/>
    <w:rsid w:val="005908A9"/>
    <w:rsid w:val="00591718"/>
    <w:rsid w:val="00593312"/>
    <w:rsid w:val="005938ED"/>
    <w:rsid w:val="00594936"/>
    <w:rsid w:val="00596125"/>
    <w:rsid w:val="005961A3"/>
    <w:rsid w:val="005961E6"/>
    <w:rsid w:val="0059767F"/>
    <w:rsid w:val="005978D9"/>
    <w:rsid w:val="005A0AAC"/>
    <w:rsid w:val="005A1673"/>
    <w:rsid w:val="005A32E5"/>
    <w:rsid w:val="005A331A"/>
    <w:rsid w:val="005A4E4A"/>
    <w:rsid w:val="005A5C7F"/>
    <w:rsid w:val="005A6AB6"/>
    <w:rsid w:val="005B1607"/>
    <w:rsid w:val="005B1738"/>
    <w:rsid w:val="005B31D5"/>
    <w:rsid w:val="005B3DE9"/>
    <w:rsid w:val="005B46F5"/>
    <w:rsid w:val="005B4794"/>
    <w:rsid w:val="005B63D3"/>
    <w:rsid w:val="005B6F1A"/>
    <w:rsid w:val="005C3E4D"/>
    <w:rsid w:val="005C659A"/>
    <w:rsid w:val="005D0ADE"/>
    <w:rsid w:val="005D114B"/>
    <w:rsid w:val="005D2CAB"/>
    <w:rsid w:val="005D2E41"/>
    <w:rsid w:val="005D303A"/>
    <w:rsid w:val="005E2D13"/>
    <w:rsid w:val="005E2EE5"/>
    <w:rsid w:val="005E49C7"/>
    <w:rsid w:val="005E6057"/>
    <w:rsid w:val="005E6127"/>
    <w:rsid w:val="005E6F32"/>
    <w:rsid w:val="005F111E"/>
    <w:rsid w:val="005F255E"/>
    <w:rsid w:val="005F4323"/>
    <w:rsid w:val="005F4B6E"/>
    <w:rsid w:val="005F6CB8"/>
    <w:rsid w:val="005F74CA"/>
    <w:rsid w:val="00601D49"/>
    <w:rsid w:val="0060280B"/>
    <w:rsid w:val="00605AB5"/>
    <w:rsid w:val="00605EB2"/>
    <w:rsid w:val="0060608F"/>
    <w:rsid w:val="0060676A"/>
    <w:rsid w:val="0060765B"/>
    <w:rsid w:val="00611F08"/>
    <w:rsid w:val="006135C8"/>
    <w:rsid w:val="006169C2"/>
    <w:rsid w:val="00617352"/>
    <w:rsid w:val="00617956"/>
    <w:rsid w:val="00617D8F"/>
    <w:rsid w:val="00620FD4"/>
    <w:rsid w:val="0062397B"/>
    <w:rsid w:val="00626246"/>
    <w:rsid w:val="006305CA"/>
    <w:rsid w:val="006316AF"/>
    <w:rsid w:val="00631A52"/>
    <w:rsid w:val="00632A19"/>
    <w:rsid w:val="00632B6A"/>
    <w:rsid w:val="00632FF0"/>
    <w:rsid w:val="006333FC"/>
    <w:rsid w:val="00633523"/>
    <w:rsid w:val="00635916"/>
    <w:rsid w:val="00635ABC"/>
    <w:rsid w:val="006376F7"/>
    <w:rsid w:val="006379F8"/>
    <w:rsid w:val="00640E96"/>
    <w:rsid w:val="00642A5C"/>
    <w:rsid w:val="00645444"/>
    <w:rsid w:val="00646F4D"/>
    <w:rsid w:val="006474CD"/>
    <w:rsid w:val="0064779D"/>
    <w:rsid w:val="00650EDD"/>
    <w:rsid w:val="00652985"/>
    <w:rsid w:val="00653229"/>
    <w:rsid w:val="00653BE0"/>
    <w:rsid w:val="00654BCE"/>
    <w:rsid w:val="00654DD2"/>
    <w:rsid w:val="0065553C"/>
    <w:rsid w:val="006556A9"/>
    <w:rsid w:val="00656FAE"/>
    <w:rsid w:val="006570B7"/>
    <w:rsid w:val="00657CF3"/>
    <w:rsid w:val="00657FDF"/>
    <w:rsid w:val="0066116C"/>
    <w:rsid w:val="00661286"/>
    <w:rsid w:val="006618CD"/>
    <w:rsid w:val="00664234"/>
    <w:rsid w:val="00664E99"/>
    <w:rsid w:val="006652B1"/>
    <w:rsid w:val="006658DE"/>
    <w:rsid w:val="006677CF"/>
    <w:rsid w:val="00671D33"/>
    <w:rsid w:val="006725CB"/>
    <w:rsid w:val="006728A7"/>
    <w:rsid w:val="00672F57"/>
    <w:rsid w:val="006751FA"/>
    <w:rsid w:val="00676A36"/>
    <w:rsid w:val="00680F8F"/>
    <w:rsid w:val="00682C72"/>
    <w:rsid w:val="00683E98"/>
    <w:rsid w:val="00683EA3"/>
    <w:rsid w:val="0068657C"/>
    <w:rsid w:val="006868FC"/>
    <w:rsid w:val="00686B4F"/>
    <w:rsid w:val="00691918"/>
    <w:rsid w:val="006925FE"/>
    <w:rsid w:val="00692655"/>
    <w:rsid w:val="0069441A"/>
    <w:rsid w:val="006944E1"/>
    <w:rsid w:val="00696EDB"/>
    <w:rsid w:val="006A25A7"/>
    <w:rsid w:val="006A3BB1"/>
    <w:rsid w:val="006A5C28"/>
    <w:rsid w:val="006A5DCA"/>
    <w:rsid w:val="006A5E00"/>
    <w:rsid w:val="006A6D3D"/>
    <w:rsid w:val="006B0377"/>
    <w:rsid w:val="006B0ABE"/>
    <w:rsid w:val="006B1244"/>
    <w:rsid w:val="006B1AC7"/>
    <w:rsid w:val="006B5B49"/>
    <w:rsid w:val="006B7C6F"/>
    <w:rsid w:val="006B7E82"/>
    <w:rsid w:val="006C04C9"/>
    <w:rsid w:val="006C296B"/>
    <w:rsid w:val="006C2D0B"/>
    <w:rsid w:val="006C3094"/>
    <w:rsid w:val="006C3E96"/>
    <w:rsid w:val="006C4E2B"/>
    <w:rsid w:val="006C61D5"/>
    <w:rsid w:val="006C62E0"/>
    <w:rsid w:val="006D353A"/>
    <w:rsid w:val="006D3B4A"/>
    <w:rsid w:val="006D4CF1"/>
    <w:rsid w:val="006D7112"/>
    <w:rsid w:val="006E0CE1"/>
    <w:rsid w:val="006E2827"/>
    <w:rsid w:val="006E4532"/>
    <w:rsid w:val="006E4A6A"/>
    <w:rsid w:val="006E4DA5"/>
    <w:rsid w:val="006E60FA"/>
    <w:rsid w:val="006E610A"/>
    <w:rsid w:val="006E6923"/>
    <w:rsid w:val="006F0829"/>
    <w:rsid w:val="006F10D4"/>
    <w:rsid w:val="006F177C"/>
    <w:rsid w:val="006F17E0"/>
    <w:rsid w:val="006F1B5F"/>
    <w:rsid w:val="006F2C69"/>
    <w:rsid w:val="006F4876"/>
    <w:rsid w:val="006F4F9C"/>
    <w:rsid w:val="00702D07"/>
    <w:rsid w:val="00703954"/>
    <w:rsid w:val="00703E9D"/>
    <w:rsid w:val="007062E5"/>
    <w:rsid w:val="007078DE"/>
    <w:rsid w:val="00711175"/>
    <w:rsid w:val="0071375E"/>
    <w:rsid w:val="00713B6E"/>
    <w:rsid w:val="0071429B"/>
    <w:rsid w:val="00716502"/>
    <w:rsid w:val="007165BF"/>
    <w:rsid w:val="0071672D"/>
    <w:rsid w:val="00716CDA"/>
    <w:rsid w:val="007171B3"/>
    <w:rsid w:val="00717753"/>
    <w:rsid w:val="007217C7"/>
    <w:rsid w:val="00721CFF"/>
    <w:rsid w:val="00722C6E"/>
    <w:rsid w:val="0072380C"/>
    <w:rsid w:val="00724315"/>
    <w:rsid w:val="007255FA"/>
    <w:rsid w:val="00725D72"/>
    <w:rsid w:val="00727126"/>
    <w:rsid w:val="007312D9"/>
    <w:rsid w:val="0073376D"/>
    <w:rsid w:val="007346D8"/>
    <w:rsid w:val="00735916"/>
    <w:rsid w:val="0073600A"/>
    <w:rsid w:val="00736555"/>
    <w:rsid w:val="00736F36"/>
    <w:rsid w:val="007374D3"/>
    <w:rsid w:val="00742285"/>
    <w:rsid w:val="00742939"/>
    <w:rsid w:val="00745519"/>
    <w:rsid w:val="007459D5"/>
    <w:rsid w:val="00746FC0"/>
    <w:rsid w:val="007471C5"/>
    <w:rsid w:val="00752790"/>
    <w:rsid w:val="007544BE"/>
    <w:rsid w:val="0075532D"/>
    <w:rsid w:val="007555A4"/>
    <w:rsid w:val="007577BB"/>
    <w:rsid w:val="00760138"/>
    <w:rsid w:val="0076019A"/>
    <w:rsid w:val="00762004"/>
    <w:rsid w:val="0076255F"/>
    <w:rsid w:val="007627E6"/>
    <w:rsid w:val="00762D45"/>
    <w:rsid w:val="0076325C"/>
    <w:rsid w:val="007642C9"/>
    <w:rsid w:val="00764A74"/>
    <w:rsid w:val="00764AE3"/>
    <w:rsid w:val="007650B6"/>
    <w:rsid w:val="00765EC3"/>
    <w:rsid w:val="0076738C"/>
    <w:rsid w:val="00770DCB"/>
    <w:rsid w:val="007713D8"/>
    <w:rsid w:val="007714E8"/>
    <w:rsid w:val="00773B7E"/>
    <w:rsid w:val="00773FA2"/>
    <w:rsid w:val="007741EB"/>
    <w:rsid w:val="00776097"/>
    <w:rsid w:val="0077690F"/>
    <w:rsid w:val="00776AE4"/>
    <w:rsid w:val="00777AFD"/>
    <w:rsid w:val="00777C8F"/>
    <w:rsid w:val="00781177"/>
    <w:rsid w:val="00781823"/>
    <w:rsid w:val="00781859"/>
    <w:rsid w:val="00781B1B"/>
    <w:rsid w:val="0078487F"/>
    <w:rsid w:val="007848F0"/>
    <w:rsid w:val="00785060"/>
    <w:rsid w:val="00785519"/>
    <w:rsid w:val="0078560E"/>
    <w:rsid w:val="007856F3"/>
    <w:rsid w:val="00787802"/>
    <w:rsid w:val="00787B32"/>
    <w:rsid w:val="00793CE5"/>
    <w:rsid w:val="007955F7"/>
    <w:rsid w:val="007963B7"/>
    <w:rsid w:val="0079654A"/>
    <w:rsid w:val="007A0066"/>
    <w:rsid w:val="007A1C71"/>
    <w:rsid w:val="007A1FFB"/>
    <w:rsid w:val="007A253A"/>
    <w:rsid w:val="007A6918"/>
    <w:rsid w:val="007A70B9"/>
    <w:rsid w:val="007B1670"/>
    <w:rsid w:val="007B3947"/>
    <w:rsid w:val="007B6109"/>
    <w:rsid w:val="007B7CD9"/>
    <w:rsid w:val="007B7E44"/>
    <w:rsid w:val="007C1704"/>
    <w:rsid w:val="007C2B7D"/>
    <w:rsid w:val="007C3691"/>
    <w:rsid w:val="007C6C50"/>
    <w:rsid w:val="007C78DC"/>
    <w:rsid w:val="007C79CC"/>
    <w:rsid w:val="007D0923"/>
    <w:rsid w:val="007D136E"/>
    <w:rsid w:val="007D13DD"/>
    <w:rsid w:val="007D1E82"/>
    <w:rsid w:val="007D2BA6"/>
    <w:rsid w:val="007D35CC"/>
    <w:rsid w:val="007D489B"/>
    <w:rsid w:val="007D5C76"/>
    <w:rsid w:val="007D6F84"/>
    <w:rsid w:val="007D7E7B"/>
    <w:rsid w:val="007E66A0"/>
    <w:rsid w:val="007E6A84"/>
    <w:rsid w:val="007E6D7A"/>
    <w:rsid w:val="007E78D9"/>
    <w:rsid w:val="007E7FEB"/>
    <w:rsid w:val="007F17A3"/>
    <w:rsid w:val="007F2FFC"/>
    <w:rsid w:val="007F38EA"/>
    <w:rsid w:val="007F52C8"/>
    <w:rsid w:val="007F68BE"/>
    <w:rsid w:val="00800437"/>
    <w:rsid w:val="00801366"/>
    <w:rsid w:val="00801898"/>
    <w:rsid w:val="00801994"/>
    <w:rsid w:val="00802369"/>
    <w:rsid w:val="00803685"/>
    <w:rsid w:val="00806897"/>
    <w:rsid w:val="00807379"/>
    <w:rsid w:val="0080768F"/>
    <w:rsid w:val="00807C8F"/>
    <w:rsid w:val="008119B7"/>
    <w:rsid w:val="00811FEB"/>
    <w:rsid w:val="008130D6"/>
    <w:rsid w:val="00813C27"/>
    <w:rsid w:val="00814C71"/>
    <w:rsid w:val="008152CD"/>
    <w:rsid w:val="008169F1"/>
    <w:rsid w:val="0082016F"/>
    <w:rsid w:val="0082028D"/>
    <w:rsid w:val="00821163"/>
    <w:rsid w:val="008214A7"/>
    <w:rsid w:val="00822619"/>
    <w:rsid w:val="0082290F"/>
    <w:rsid w:val="00824E36"/>
    <w:rsid w:val="00826F31"/>
    <w:rsid w:val="00834B89"/>
    <w:rsid w:val="008360FA"/>
    <w:rsid w:val="00842BEF"/>
    <w:rsid w:val="00843D2A"/>
    <w:rsid w:val="00844F16"/>
    <w:rsid w:val="00845A9A"/>
    <w:rsid w:val="00846A59"/>
    <w:rsid w:val="008500D9"/>
    <w:rsid w:val="008505B2"/>
    <w:rsid w:val="0085166F"/>
    <w:rsid w:val="00862CFA"/>
    <w:rsid w:val="008633AB"/>
    <w:rsid w:val="00863A4D"/>
    <w:rsid w:val="00863B97"/>
    <w:rsid w:val="00864E82"/>
    <w:rsid w:val="0086676F"/>
    <w:rsid w:val="00866ACA"/>
    <w:rsid w:val="008674F8"/>
    <w:rsid w:val="00867A08"/>
    <w:rsid w:val="0087482E"/>
    <w:rsid w:val="0087492F"/>
    <w:rsid w:val="00875A73"/>
    <w:rsid w:val="008763B9"/>
    <w:rsid w:val="0087722F"/>
    <w:rsid w:val="0088053E"/>
    <w:rsid w:val="0088129D"/>
    <w:rsid w:val="00881D54"/>
    <w:rsid w:val="008831FE"/>
    <w:rsid w:val="00883379"/>
    <w:rsid w:val="008834D8"/>
    <w:rsid w:val="00883B8D"/>
    <w:rsid w:val="00883D09"/>
    <w:rsid w:val="0088402A"/>
    <w:rsid w:val="00890457"/>
    <w:rsid w:val="0089061E"/>
    <w:rsid w:val="00892073"/>
    <w:rsid w:val="00892B73"/>
    <w:rsid w:val="00892BDD"/>
    <w:rsid w:val="00893BC1"/>
    <w:rsid w:val="0089492C"/>
    <w:rsid w:val="00895B48"/>
    <w:rsid w:val="00895ED6"/>
    <w:rsid w:val="00896D64"/>
    <w:rsid w:val="008A0BAE"/>
    <w:rsid w:val="008A1896"/>
    <w:rsid w:val="008A2DD4"/>
    <w:rsid w:val="008A31B0"/>
    <w:rsid w:val="008A33F9"/>
    <w:rsid w:val="008A4872"/>
    <w:rsid w:val="008A4C74"/>
    <w:rsid w:val="008A7D98"/>
    <w:rsid w:val="008B1805"/>
    <w:rsid w:val="008B23AF"/>
    <w:rsid w:val="008B268D"/>
    <w:rsid w:val="008B305B"/>
    <w:rsid w:val="008B372A"/>
    <w:rsid w:val="008B3D18"/>
    <w:rsid w:val="008B6BA8"/>
    <w:rsid w:val="008B6C32"/>
    <w:rsid w:val="008B7168"/>
    <w:rsid w:val="008B737E"/>
    <w:rsid w:val="008C0497"/>
    <w:rsid w:val="008C111A"/>
    <w:rsid w:val="008C1D70"/>
    <w:rsid w:val="008C32FE"/>
    <w:rsid w:val="008C4539"/>
    <w:rsid w:val="008C4B53"/>
    <w:rsid w:val="008C5F55"/>
    <w:rsid w:val="008C6055"/>
    <w:rsid w:val="008C6625"/>
    <w:rsid w:val="008D21AF"/>
    <w:rsid w:val="008D2898"/>
    <w:rsid w:val="008D2F19"/>
    <w:rsid w:val="008D48F3"/>
    <w:rsid w:val="008D50E7"/>
    <w:rsid w:val="008D5837"/>
    <w:rsid w:val="008D731E"/>
    <w:rsid w:val="008D76B1"/>
    <w:rsid w:val="008E17E6"/>
    <w:rsid w:val="008E2C1F"/>
    <w:rsid w:val="008E7469"/>
    <w:rsid w:val="008E7FF5"/>
    <w:rsid w:val="008F0566"/>
    <w:rsid w:val="008F0B09"/>
    <w:rsid w:val="008F13E5"/>
    <w:rsid w:val="008F2805"/>
    <w:rsid w:val="008F4DDD"/>
    <w:rsid w:val="008F4F28"/>
    <w:rsid w:val="008F77D2"/>
    <w:rsid w:val="00901215"/>
    <w:rsid w:val="009013E4"/>
    <w:rsid w:val="00904047"/>
    <w:rsid w:val="009110D9"/>
    <w:rsid w:val="00911D65"/>
    <w:rsid w:val="009124DE"/>
    <w:rsid w:val="00912EEA"/>
    <w:rsid w:val="009135F8"/>
    <w:rsid w:val="009152CC"/>
    <w:rsid w:val="00915B6C"/>
    <w:rsid w:val="00916984"/>
    <w:rsid w:val="00917351"/>
    <w:rsid w:val="00917BB0"/>
    <w:rsid w:val="00921BC6"/>
    <w:rsid w:val="0092257D"/>
    <w:rsid w:val="009248CD"/>
    <w:rsid w:val="00924CE8"/>
    <w:rsid w:val="0092683F"/>
    <w:rsid w:val="00926F38"/>
    <w:rsid w:val="00927A8F"/>
    <w:rsid w:val="00927DA7"/>
    <w:rsid w:val="009302E3"/>
    <w:rsid w:val="00935B82"/>
    <w:rsid w:val="009361F8"/>
    <w:rsid w:val="00936D90"/>
    <w:rsid w:val="00937418"/>
    <w:rsid w:val="00940CC4"/>
    <w:rsid w:val="00941669"/>
    <w:rsid w:val="00941C4B"/>
    <w:rsid w:val="00941E74"/>
    <w:rsid w:val="00941FD2"/>
    <w:rsid w:val="00942AF2"/>
    <w:rsid w:val="00942DA6"/>
    <w:rsid w:val="00943C68"/>
    <w:rsid w:val="00944E55"/>
    <w:rsid w:val="00945C67"/>
    <w:rsid w:val="0095135E"/>
    <w:rsid w:val="00951BEE"/>
    <w:rsid w:val="00961691"/>
    <w:rsid w:val="00964A08"/>
    <w:rsid w:val="00965383"/>
    <w:rsid w:val="00965413"/>
    <w:rsid w:val="00966ABA"/>
    <w:rsid w:val="00966DAA"/>
    <w:rsid w:val="0097194F"/>
    <w:rsid w:val="009719A8"/>
    <w:rsid w:val="00973074"/>
    <w:rsid w:val="00973538"/>
    <w:rsid w:val="00974066"/>
    <w:rsid w:val="00975F56"/>
    <w:rsid w:val="00976444"/>
    <w:rsid w:val="00976A58"/>
    <w:rsid w:val="009776B1"/>
    <w:rsid w:val="00980520"/>
    <w:rsid w:val="00980CCE"/>
    <w:rsid w:val="0098212E"/>
    <w:rsid w:val="0098255C"/>
    <w:rsid w:val="00982FCC"/>
    <w:rsid w:val="009865B6"/>
    <w:rsid w:val="00986BBF"/>
    <w:rsid w:val="00990744"/>
    <w:rsid w:val="00991D78"/>
    <w:rsid w:val="00993467"/>
    <w:rsid w:val="00996D60"/>
    <w:rsid w:val="009979D1"/>
    <w:rsid w:val="00997FE0"/>
    <w:rsid w:val="009A1F1D"/>
    <w:rsid w:val="009A21A4"/>
    <w:rsid w:val="009A4EBF"/>
    <w:rsid w:val="009A4F0D"/>
    <w:rsid w:val="009A59C2"/>
    <w:rsid w:val="009A5B9F"/>
    <w:rsid w:val="009A5CAA"/>
    <w:rsid w:val="009A5E47"/>
    <w:rsid w:val="009B0372"/>
    <w:rsid w:val="009B0BD2"/>
    <w:rsid w:val="009B35F1"/>
    <w:rsid w:val="009B364D"/>
    <w:rsid w:val="009B4D7F"/>
    <w:rsid w:val="009B7D92"/>
    <w:rsid w:val="009C2A7A"/>
    <w:rsid w:val="009C4D61"/>
    <w:rsid w:val="009C5D41"/>
    <w:rsid w:val="009C7AE1"/>
    <w:rsid w:val="009D236E"/>
    <w:rsid w:val="009D263A"/>
    <w:rsid w:val="009D3B83"/>
    <w:rsid w:val="009D476F"/>
    <w:rsid w:val="009D4778"/>
    <w:rsid w:val="009D6447"/>
    <w:rsid w:val="009D7545"/>
    <w:rsid w:val="009E03F7"/>
    <w:rsid w:val="009E20AD"/>
    <w:rsid w:val="009E2881"/>
    <w:rsid w:val="009E39FA"/>
    <w:rsid w:val="009E46E2"/>
    <w:rsid w:val="009E4D06"/>
    <w:rsid w:val="009E585A"/>
    <w:rsid w:val="009E721D"/>
    <w:rsid w:val="009E74D1"/>
    <w:rsid w:val="009E75FF"/>
    <w:rsid w:val="009E78FC"/>
    <w:rsid w:val="009F0973"/>
    <w:rsid w:val="009F0F18"/>
    <w:rsid w:val="009F395C"/>
    <w:rsid w:val="009F4957"/>
    <w:rsid w:val="009F4D9F"/>
    <w:rsid w:val="009F5D78"/>
    <w:rsid w:val="009F5E53"/>
    <w:rsid w:val="009F7F86"/>
    <w:rsid w:val="00A016D8"/>
    <w:rsid w:val="00A02003"/>
    <w:rsid w:val="00A025B2"/>
    <w:rsid w:val="00A05789"/>
    <w:rsid w:val="00A073AC"/>
    <w:rsid w:val="00A07BC2"/>
    <w:rsid w:val="00A07F10"/>
    <w:rsid w:val="00A104BC"/>
    <w:rsid w:val="00A13195"/>
    <w:rsid w:val="00A14B02"/>
    <w:rsid w:val="00A1529F"/>
    <w:rsid w:val="00A15364"/>
    <w:rsid w:val="00A159F6"/>
    <w:rsid w:val="00A227E7"/>
    <w:rsid w:val="00A23336"/>
    <w:rsid w:val="00A23EF2"/>
    <w:rsid w:val="00A23FC1"/>
    <w:rsid w:val="00A26180"/>
    <w:rsid w:val="00A267D3"/>
    <w:rsid w:val="00A26F92"/>
    <w:rsid w:val="00A318BC"/>
    <w:rsid w:val="00A33F5C"/>
    <w:rsid w:val="00A34135"/>
    <w:rsid w:val="00A365E7"/>
    <w:rsid w:val="00A3698C"/>
    <w:rsid w:val="00A41DBC"/>
    <w:rsid w:val="00A41E36"/>
    <w:rsid w:val="00A41E84"/>
    <w:rsid w:val="00A43A6B"/>
    <w:rsid w:val="00A44226"/>
    <w:rsid w:val="00A442A5"/>
    <w:rsid w:val="00A45FE9"/>
    <w:rsid w:val="00A471E5"/>
    <w:rsid w:val="00A47273"/>
    <w:rsid w:val="00A47ECA"/>
    <w:rsid w:val="00A50DBC"/>
    <w:rsid w:val="00A51997"/>
    <w:rsid w:val="00A521E4"/>
    <w:rsid w:val="00A52238"/>
    <w:rsid w:val="00A540BE"/>
    <w:rsid w:val="00A55A9A"/>
    <w:rsid w:val="00A56DE3"/>
    <w:rsid w:val="00A575CC"/>
    <w:rsid w:val="00A65057"/>
    <w:rsid w:val="00A66B29"/>
    <w:rsid w:val="00A66C1B"/>
    <w:rsid w:val="00A66CBA"/>
    <w:rsid w:val="00A67CD9"/>
    <w:rsid w:val="00A717C7"/>
    <w:rsid w:val="00A71F2B"/>
    <w:rsid w:val="00A73334"/>
    <w:rsid w:val="00A74BA2"/>
    <w:rsid w:val="00A74C94"/>
    <w:rsid w:val="00A7516B"/>
    <w:rsid w:val="00A75755"/>
    <w:rsid w:val="00A757E0"/>
    <w:rsid w:val="00A75E06"/>
    <w:rsid w:val="00A81479"/>
    <w:rsid w:val="00A8179E"/>
    <w:rsid w:val="00A85F95"/>
    <w:rsid w:val="00A86C4C"/>
    <w:rsid w:val="00A86E18"/>
    <w:rsid w:val="00A87983"/>
    <w:rsid w:val="00A90F93"/>
    <w:rsid w:val="00A92B4C"/>
    <w:rsid w:val="00A92E25"/>
    <w:rsid w:val="00A9324D"/>
    <w:rsid w:val="00A947D9"/>
    <w:rsid w:val="00A97AD9"/>
    <w:rsid w:val="00AA09D9"/>
    <w:rsid w:val="00AA1CAD"/>
    <w:rsid w:val="00AA1DE7"/>
    <w:rsid w:val="00AA2CCE"/>
    <w:rsid w:val="00AA4443"/>
    <w:rsid w:val="00AA4FC5"/>
    <w:rsid w:val="00AA52C2"/>
    <w:rsid w:val="00AA5A60"/>
    <w:rsid w:val="00AA608C"/>
    <w:rsid w:val="00AA60B4"/>
    <w:rsid w:val="00AA6349"/>
    <w:rsid w:val="00AB1304"/>
    <w:rsid w:val="00AB2BE0"/>
    <w:rsid w:val="00AB2DE5"/>
    <w:rsid w:val="00AB2ED0"/>
    <w:rsid w:val="00AB4438"/>
    <w:rsid w:val="00AB7EA6"/>
    <w:rsid w:val="00AC09A6"/>
    <w:rsid w:val="00AC09FE"/>
    <w:rsid w:val="00AC235B"/>
    <w:rsid w:val="00AC39AB"/>
    <w:rsid w:val="00AC3A0C"/>
    <w:rsid w:val="00AC3C79"/>
    <w:rsid w:val="00AC62C2"/>
    <w:rsid w:val="00AC6B25"/>
    <w:rsid w:val="00AD1793"/>
    <w:rsid w:val="00AD1B64"/>
    <w:rsid w:val="00AD23F9"/>
    <w:rsid w:val="00AD3BC0"/>
    <w:rsid w:val="00AD48B9"/>
    <w:rsid w:val="00AD50E4"/>
    <w:rsid w:val="00AD60AD"/>
    <w:rsid w:val="00AD6D46"/>
    <w:rsid w:val="00AD706B"/>
    <w:rsid w:val="00AD73DB"/>
    <w:rsid w:val="00AD7622"/>
    <w:rsid w:val="00AD78CB"/>
    <w:rsid w:val="00AE0FB3"/>
    <w:rsid w:val="00AE27A7"/>
    <w:rsid w:val="00AE3A74"/>
    <w:rsid w:val="00AE47FB"/>
    <w:rsid w:val="00AE4868"/>
    <w:rsid w:val="00AE5B61"/>
    <w:rsid w:val="00AF03C2"/>
    <w:rsid w:val="00AF0EF8"/>
    <w:rsid w:val="00AF26F6"/>
    <w:rsid w:val="00AF2799"/>
    <w:rsid w:val="00AF2991"/>
    <w:rsid w:val="00AF4840"/>
    <w:rsid w:val="00AF7FD0"/>
    <w:rsid w:val="00B02454"/>
    <w:rsid w:val="00B0280E"/>
    <w:rsid w:val="00B04AF7"/>
    <w:rsid w:val="00B052E9"/>
    <w:rsid w:val="00B0592E"/>
    <w:rsid w:val="00B11658"/>
    <w:rsid w:val="00B11DB3"/>
    <w:rsid w:val="00B12858"/>
    <w:rsid w:val="00B128B9"/>
    <w:rsid w:val="00B13588"/>
    <w:rsid w:val="00B14C06"/>
    <w:rsid w:val="00B14F97"/>
    <w:rsid w:val="00B212F6"/>
    <w:rsid w:val="00B21BA3"/>
    <w:rsid w:val="00B21F98"/>
    <w:rsid w:val="00B24958"/>
    <w:rsid w:val="00B24F6C"/>
    <w:rsid w:val="00B260DF"/>
    <w:rsid w:val="00B2629A"/>
    <w:rsid w:val="00B26709"/>
    <w:rsid w:val="00B277D8"/>
    <w:rsid w:val="00B31AED"/>
    <w:rsid w:val="00B33694"/>
    <w:rsid w:val="00B33CE7"/>
    <w:rsid w:val="00B365C0"/>
    <w:rsid w:val="00B36C51"/>
    <w:rsid w:val="00B37288"/>
    <w:rsid w:val="00B373BC"/>
    <w:rsid w:val="00B37622"/>
    <w:rsid w:val="00B37D49"/>
    <w:rsid w:val="00B37FE5"/>
    <w:rsid w:val="00B42108"/>
    <w:rsid w:val="00B421F0"/>
    <w:rsid w:val="00B4276C"/>
    <w:rsid w:val="00B442EC"/>
    <w:rsid w:val="00B4643F"/>
    <w:rsid w:val="00B47560"/>
    <w:rsid w:val="00B50EE7"/>
    <w:rsid w:val="00B5112B"/>
    <w:rsid w:val="00B518EB"/>
    <w:rsid w:val="00B51D5D"/>
    <w:rsid w:val="00B523E0"/>
    <w:rsid w:val="00B53EEC"/>
    <w:rsid w:val="00B5459C"/>
    <w:rsid w:val="00B60EA4"/>
    <w:rsid w:val="00B6296B"/>
    <w:rsid w:val="00B629DC"/>
    <w:rsid w:val="00B630BA"/>
    <w:rsid w:val="00B640F1"/>
    <w:rsid w:val="00B65FAF"/>
    <w:rsid w:val="00B66E43"/>
    <w:rsid w:val="00B67901"/>
    <w:rsid w:val="00B7078A"/>
    <w:rsid w:val="00B76DAD"/>
    <w:rsid w:val="00B77203"/>
    <w:rsid w:val="00B802DC"/>
    <w:rsid w:val="00B80B71"/>
    <w:rsid w:val="00B80BA4"/>
    <w:rsid w:val="00B80EF9"/>
    <w:rsid w:val="00B82530"/>
    <w:rsid w:val="00B85136"/>
    <w:rsid w:val="00B85299"/>
    <w:rsid w:val="00B87C1A"/>
    <w:rsid w:val="00B91569"/>
    <w:rsid w:val="00B944EC"/>
    <w:rsid w:val="00B960EB"/>
    <w:rsid w:val="00B96A3A"/>
    <w:rsid w:val="00B97935"/>
    <w:rsid w:val="00BA194F"/>
    <w:rsid w:val="00BA1B22"/>
    <w:rsid w:val="00BA2184"/>
    <w:rsid w:val="00BA4950"/>
    <w:rsid w:val="00BA4B63"/>
    <w:rsid w:val="00BA5607"/>
    <w:rsid w:val="00BA62A7"/>
    <w:rsid w:val="00BA6FFF"/>
    <w:rsid w:val="00BA7AC7"/>
    <w:rsid w:val="00BB1B37"/>
    <w:rsid w:val="00BB2498"/>
    <w:rsid w:val="00BB2EC9"/>
    <w:rsid w:val="00BB562C"/>
    <w:rsid w:val="00BB75E5"/>
    <w:rsid w:val="00BB7C96"/>
    <w:rsid w:val="00BC02F5"/>
    <w:rsid w:val="00BC1FF4"/>
    <w:rsid w:val="00BC287E"/>
    <w:rsid w:val="00BC35E9"/>
    <w:rsid w:val="00BC5938"/>
    <w:rsid w:val="00BC5947"/>
    <w:rsid w:val="00BC79BC"/>
    <w:rsid w:val="00BD1ED3"/>
    <w:rsid w:val="00BD3B8A"/>
    <w:rsid w:val="00BD4505"/>
    <w:rsid w:val="00BD6241"/>
    <w:rsid w:val="00BD6819"/>
    <w:rsid w:val="00BD6CB2"/>
    <w:rsid w:val="00BD7ABF"/>
    <w:rsid w:val="00BE1EA4"/>
    <w:rsid w:val="00BE4BC0"/>
    <w:rsid w:val="00BE5695"/>
    <w:rsid w:val="00BE58FB"/>
    <w:rsid w:val="00BE7B83"/>
    <w:rsid w:val="00BF0BC9"/>
    <w:rsid w:val="00BF1436"/>
    <w:rsid w:val="00BF4F2B"/>
    <w:rsid w:val="00BF5382"/>
    <w:rsid w:val="00BF54FD"/>
    <w:rsid w:val="00BF607A"/>
    <w:rsid w:val="00C00A9F"/>
    <w:rsid w:val="00C01016"/>
    <w:rsid w:val="00C01CAB"/>
    <w:rsid w:val="00C01DA3"/>
    <w:rsid w:val="00C02954"/>
    <w:rsid w:val="00C03B0E"/>
    <w:rsid w:val="00C0413C"/>
    <w:rsid w:val="00C10662"/>
    <w:rsid w:val="00C1098D"/>
    <w:rsid w:val="00C1098E"/>
    <w:rsid w:val="00C12FF1"/>
    <w:rsid w:val="00C13E18"/>
    <w:rsid w:val="00C1528C"/>
    <w:rsid w:val="00C2351E"/>
    <w:rsid w:val="00C23554"/>
    <w:rsid w:val="00C242D8"/>
    <w:rsid w:val="00C242DA"/>
    <w:rsid w:val="00C247C2"/>
    <w:rsid w:val="00C2746B"/>
    <w:rsid w:val="00C30C18"/>
    <w:rsid w:val="00C3566C"/>
    <w:rsid w:val="00C35E2D"/>
    <w:rsid w:val="00C407D5"/>
    <w:rsid w:val="00C41CAE"/>
    <w:rsid w:val="00C42361"/>
    <w:rsid w:val="00C43BD7"/>
    <w:rsid w:val="00C44C95"/>
    <w:rsid w:val="00C45394"/>
    <w:rsid w:val="00C45727"/>
    <w:rsid w:val="00C47721"/>
    <w:rsid w:val="00C5058D"/>
    <w:rsid w:val="00C50DA5"/>
    <w:rsid w:val="00C52B16"/>
    <w:rsid w:val="00C52B57"/>
    <w:rsid w:val="00C52F66"/>
    <w:rsid w:val="00C54FC8"/>
    <w:rsid w:val="00C55136"/>
    <w:rsid w:val="00C55202"/>
    <w:rsid w:val="00C55A37"/>
    <w:rsid w:val="00C55EEC"/>
    <w:rsid w:val="00C5673F"/>
    <w:rsid w:val="00C56F69"/>
    <w:rsid w:val="00C60C2D"/>
    <w:rsid w:val="00C61685"/>
    <w:rsid w:val="00C62BDF"/>
    <w:rsid w:val="00C63759"/>
    <w:rsid w:val="00C6405E"/>
    <w:rsid w:val="00C670B9"/>
    <w:rsid w:val="00C70474"/>
    <w:rsid w:val="00C707B7"/>
    <w:rsid w:val="00C70BB9"/>
    <w:rsid w:val="00C70F89"/>
    <w:rsid w:val="00C711E3"/>
    <w:rsid w:val="00C73C01"/>
    <w:rsid w:val="00C73DED"/>
    <w:rsid w:val="00C73EA0"/>
    <w:rsid w:val="00C74A29"/>
    <w:rsid w:val="00C74AD6"/>
    <w:rsid w:val="00C74D88"/>
    <w:rsid w:val="00C75A51"/>
    <w:rsid w:val="00C769E4"/>
    <w:rsid w:val="00C7763D"/>
    <w:rsid w:val="00C8248C"/>
    <w:rsid w:val="00C8376D"/>
    <w:rsid w:val="00C86072"/>
    <w:rsid w:val="00C918AA"/>
    <w:rsid w:val="00C91A7E"/>
    <w:rsid w:val="00C91B9A"/>
    <w:rsid w:val="00C94CC3"/>
    <w:rsid w:val="00C9757B"/>
    <w:rsid w:val="00CA04F2"/>
    <w:rsid w:val="00CA052C"/>
    <w:rsid w:val="00CA119E"/>
    <w:rsid w:val="00CA1AA8"/>
    <w:rsid w:val="00CA3E74"/>
    <w:rsid w:val="00CA4198"/>
    <w:rsid w:val="00CA519A"/>
    <w:rsid w:val="00CA5B1B"/>
    <w:rsid w:val="00CA6C71"/>
    <w:rsid w:val="00CA7ABF"/>
    <w:rsid w:val="00CB336B"/>
    <w:rsid w:val="00CB359A"/>
    <w:rsid w:val="00CB43F2"/>
    <w:rsid w:val="00CB524E"/>
    <w:rsid w:val="00CB562F"/>
    <w:rsid w:val="00CB5AD5"/>
    <w:rsid w:val="00CB6300"/>
    <w:rsid w:val="00CB7793"/>
    <w:rsid w:val="00CC00F8"/>
    <w:rsid w:val="00CC018E"/>
    <w:rsid w:val="00CC1988"/>
    <w:rsid w:val="00CC30E1"/>
    <w:rsid w:val="00CC3B47"/>
    <w:rsid w:val="00CC3FF7"/>
    <w:rsid w:val="00CD00BD"/>
    <w:rsid w:val="00CD00EE"/>
    <w:rsid w:val="00CD098F"/>
    <w:rsid w:val="00CD1824"/>
    <w:rsid w:val="00CD280D"/>
    <w:rsid w:val="00CD6462"/>
    <w:rsid w:val="00CD743D"/>
    <w:rsid w:val="00CD7AA1"/>
    <w:rsid w:val="00CE0494"/>
    <w:rsid w:val="00CE0AFE"/>
    <w:rsid w:val="00CE4D0A"/>
    <w:rsid w:val="00CE553C"/>
    <w:rsid w:val="00CE58E6"/>
    <w:rsid w:val="00CE5A64"/>
    <w:rsid w:val="00CF04AD"/>
    <w:rsid w:val="00CF1CFC"/>
    <w:rsid w:val="00CF2429"/>
    <w:rsid w:val="00CF2DFA"/>
    <w:rsid w:val="00CF2FB6"/>
    <w:rsid w:val="00CF3279"/>
    <w:rsid w:val="00CF3544"/>
    <w:rsid w:val="00CF42D2"/>
    <w:rsid w:val="00CF4495"/>
    <w:rsid w:val="00CF51C2"/>
    <w:rsid w:val="00CF5EB3"/>
    <w:rsid w:val="00D00CEA"/>
    <w:rsid w:val="00D014BA"/>
    <w:rsid w:val="00D0261B"/>
    <w:rsid w:val="00D03DD0"/>
    <w:rsid w:val="00D06571"/>
    <w:rsid w:val="00D1024F"/>
    <w:rsid w:val="00D11562"/>
    <w:rsid w:val="00D12294"/>
    <w:rsid w:val="00D126B4"/>
    <w:rsid w:val="00D14A2A"/>
    <w:rsid w:val="00D14BA2"/>
    <w:rsid w:val="00D14FDB"/>
    <w:rsid w:val="00D1690B"/>
    <w:rsid w:val="00D23684"/>
    <w:rsid w:val="00D2570E"/>
    <w:rsid w:val="00D263EC"/>
    <w:rsid w:val="00D27E63"/>
    <w:rsid w:val="00D309D8"/>
    <w:rsid w:val="00D30BA1"/>
    <w:rsid w:val="00D33073"/>
    <w:rsid w:val="00D33F6D"/>
    <w:rsid w:val="00D34218"/>
    <w:rsid w:val="00D344B1"/>
    <w:rsid w:val="00D34557"/>
    <w:rsid w:val="00D34875"/>
    <w:rsid w:val="00D366A5"/>
    <w:rsid w:val="00D36952"/>
    <w:rsid w:val="00D40682"/>
    <w:rsid w:val="00D41553"/>
    <w:rsid w:val="00D4296F"/>
    <w:rsid w:val="00D469EE"/>
    <w:rsid w:val="00D474FD"/>
    <w:rsid w:val="00D519FC"/>
    <w:rsid w:val="00D52450"/>
    <w:rsid w:val="00D5382E"/>
    <w:rsid w:val="00D5385F"/>
    <w:rsid w:val="00D5490B"/>
    <w:rsid w:val="00D57BED"/>
    <w:rsid w:val="00D6051C"/>
    <w:rsid w:val="00D6058F"/>
    <w:rsid w:val="00D6483C"/>
    <w:rsid w:val="00D651C5"/>
    <w:rsid w:val="00D66AD1"/>
    <w:rsid w:val="00D70018"/>
    <w:rsid w:val="00D7040B"/>
    <w:rsid w:val="00D71B5D"/>
    <w:rsid w:val="00D77EA9"/>
    <w:rsid w:val="00D817D3"/>
    <w:rsid w:val="00D825C0"/>
    <w:rsid w:val="00D82881"/>
    <w:rsid w:val="00D832C4"/>
    <w:rsid w:val="00D8401C"/>
    <w:rsid w:val="00D86558"/>
    <w:rsid w:val="00D86BFC"/>
    <w:rsid w:val="00D90232"/>
    <w:rsid w:val="00D90CD6"/>
    <w:rsid w:val="00D91641"/>
    <w:rsid w:val="00D919C6"/>
    <w:rsid w:val="00D9279C"/>
    <w:rsid w:val="00D93B1A"/>
    <w:rsid w:val="00D93DF6"/>
    <w:rsid w:val="00D947B2"/>
    <w:rsid w:val="00D95513"/>
    <w:rsid w:val="00D96555"/>
    <w:rsid w:val="00D969FE"/>
    <w:rsid w:val="00DA46E3"/>
    <w:rsid w:val="00DA5B81"/>
    <w:rsid w:val="00DA63AF"/>
    <w:rsid w:val="00DA64AB"/>
    <w:rsid w:val="00DB0D1B"/>
    <w:rsid w:val="00DB1E7A"/>
    <w:rsid w:val="00DB5965"/>
    <w:rsid w:val="00DB7A4F"/>
    <w:rsid w:val="00DC0BB0"/>
    <w:rsid w:val="00DC131D"/>
    <w:rsid w:val="00DC364C"/>
    <w:rsid w:val="00DC42AE"/>
    <w:rsid w:val="00DC5B26"/>
    <w:rsid w:val="00DC65D9"/>
    <w:rsid w:val="00DC6E9C"/>
    <w:rsid w:val="00DD3F48"/>
    <w:rsid w:val="00DD4933"/>
    <w:rsid w:val="00DD66B6"/>
    <w:rsid w:val="00DD7A73"/>
    <w:rsid w:val="00DE0255"/>
    <w:rsid w:val="00DE32D1"/>
    <w:rsid w:val="00DE3FEB"/>
    <w:rsid w:val="00DE767A"/>
    <w:rsid w:val="00DE7AAE"/>
    <w:rsid w:val="00DF29A4"/>
    <w:rsid w:val="00DF3F75"/>
    <w:rsid w:val="00DF4DF3"/>
    <w:rsid w:val="00DF6A63"/>
    <w:rsid w:val="00DF7ACD"/>
    <w:rsid w:val="00E0023C"/>
    <w:rsid w:val="00E00D69"/>
    <w:rsid w:val="00E013FF"/>
    <w:rsid w:val="00E01B72"/>
    <w:rsid w:val="00E02FA7"/>
    <w:rsid w:val="00E0662C"/>
    <w:rsid w:val="00E103FB"/>
    <w:rsid w:val="00E149A5"/>
    <w:rsid w:val="00E15819"/>
    <w:rsid w:val="00E22C9F"/>
    <w:rsid w:val="00E235CB"/>
    <w:rsid w:val="00E23830"/>
    <w:rsid w:val="00E24144"/>
    <w:rsid w:val="00E24E18"/>
    <w:rsid w:val="00E24ECA"/>
    <w:rsid w:val="00E25092"/>
    <w:rsid w:val="00E264FC"/>
    <w:rsid w:val="00E26730"/>
    <w:rsid w:val="00E27956"/>
    <w:rsid w:val="00E300F4"/>
    <w:rsid w:val="00E320C8"/>
    <w:rsid w:val="00E32FFE"/>
    <w:rsid w:val="00E339F4"/>
    <w:rsid w:val="00E349DF"/>
    <w:rsid w:val="00E356B1"/>
    <w:rsid w:val="00E40C16"/>
    <w:rsid w:val="00E4166E"/>
    <w:rsid w:val="00E43D02"/>
    <w:rsid w:val="00E44F90"/>
    <w:rsid w:val="00E45403"/>
    <w:rsid w:val="00E478E6"/>
    <w:rsid w:val="00E50D45"/>
    <w:rsid w:val="00E51803"/>
    <w:rsid w:val="00E5200C"/>
    <w:rsid w:val="00E52A3A"/>
    <w:rsid w:val="00E53213"/>
    <w:rsid w:val="00E546A3"/>
    <w:rsid w:val="00E56FFA"/>
    <w:rsid w:val="00E601C1"/>
    <w:rsid w:val="00E603F8"/>
    <w:rsid w:val="00E61B16"/>
    <w:rsid w:val="00E63153"/>
    <w:rsid w:val="00E637F3"/>
    <w:rsid w:val="00E70C7F"/>
    <w:rsid w:val="00E71F94"/>
    <w:rsid w:val="00E7272E"/>
    <w:rsid w:val="00E72BF2"/>
    <w:rsid w:val="00E73101"/>
    <w:rsid w:val="00E7405C"/>
    <w:rsid w:val="00E763B0"/>
    <w:rsid w:val="00E76C37"/>
    <w:rsid w:val="00E81541"/>
    <w:rsid w:val="00E8328B"/>
    <w:rsid w:val="00E8481C"/>
    <w:rsid w:val="00E84D40"/>
    <w:rsid w:val="00E8673D"/>
    <w:rsid w:val="00E86B04"/>
    <w:rsid w:val="00E90C17"/>
    <w:rsid w:val="00E932E2"/>
    <w:rsid w:val="00E94AE7"/>
    <w:rsid w:val="00E94C0B"/>
    <w:rsid w:val="00E95E79"/>
    <w:rsid w:val="00EA041F"/>
    <w:rsid w:val="00EA24F8"/>
    <w:rsid w:val="00EA2AB7"/>
    <w:rsid w:val="00EA3080"/>
    <w:rsid w:val="00EA3965"/>
    <w:rsid w:val="00EA514D"/>
    <w:rsid w:val="00EA788A"/>
    <w:rsid w:val="00EB26FA"/>
    <w:rsid w:val="00EB2770"/>
    <w:rsid w:val="00EB37C4"/>
    <w:rsid w:val="00EB390B"/>
    <w:rsid w:val="00EB6DB9"/>
    <w:rsid w:val="00EB71F7"/>
    <w:rsid w:val="00EB76C8"/>
    <w:rsid w:val="00EC0ADC"/>
    <w:rsid w:val="00EC1176"/>
    <w:rsid w:val="00EC15D3"/>
    <w:rsid w:val="00EC2C84"/>
    <w:rsid w:val="00EC3D5D"/>
    <w:rsid w:val="00EC6010"/>
    <w:rsid w:val="00EC62A7"/>
    <w:rsid w:val="00EC674C"/>
    <w:rsid w:val="00ED1233"/>
    <w:rsid w:val="00ED19D7"/>
    <w:rsid w:val="00ED1A73"/>
    <w:rsid w:val="00ED2972"/>
    <w:rsid w:val="00ED6387"/>
    <w:rsid w:val="00ED6464"/>
    <w:rsid w:val="00EE0081"/>
    <w:rsid w:val="00EE3C59"/>
    <w:rsid w:val="00EE5085"/>
    <w:rsid w:val="00EE53AD"/>
    <w:rsid w:val="00EE6A6D"/>
    <w:rsid w:val="00EF1A27"/>
    <w:rsid w:val="00EF37E2"/>
    <w:rsid w:val="00EF3DA5"/>
    <w:rsid w:val="00EF3F40"/>
    <w:rsid w:val="00EF4A7B"/>
    <w:rsid w:val="00EF4B28"/>
    <w:rsid w:val="00EF5A4C"/>
    <w:rsid w:val="00EF7219"/>
    <w:rsid w:val="00F01782"/>
    <w:rsid w:val="00F05150"/>
    <w:rsid w:val="00F0664E"/>
    <w:rsid w:val="00F06AA2"/>
    <w:rsid w:val="00F06FF3"/>
    <w:rsid w:val="00F07BD9"/>
    <w:rsid w:val="00F11427"/>
    <w:rsid w:val="00F14F1B"/>
    <w:rsid w:val="00F15DBE"/>
    <w:rsid w:val="00F1727E"/>
    <w:rsid w:val="00F17593"/>
    <w:rsid w:val="00F20C89"/>
    <w:rsid w:val="00F217EA"/>
    <w:rsid w:val="00F226B6"/>
    <w:rsid w:val="00F228AB"/>
    <w:rsid w:val="00F243AD"/>
    <w:rsid w:val="00F27380"/>
    <w:rsid w:val="00F278A3"/>
    <w:rsid w:val="00F31E0E"/>
    <w:rsid w:val="00F32079"/>
    <w:rsid w:val="00F32967"/>
    <w:rsid w:val="00F32B6C"/>
    <w:rsid w:val="00F33DDA"/>
    <w:rsid w:val="00F367B4"/>
    <w:rsid w:val="00F36B07"/>
    <w:rsid w:val="00F37011"/>
    <w:rsid w:val="00F4169B"/>
    <w:rsid w:val="00F417DE"/>
    <w:rsid w:val="00F4315A"/>
    <w:rsid w:val="00F44356"/>
    <w:rsid w:val="00F5075A"/>
    <w:rsid w:val="00F5110D"/>
    <w:rsid w:val="00F513F9"/>
    <w:rsid w:val="00F5162F"/>
    <w:rsid w:val="00F52E80"/>
    <w:rsid w:val="00F53E93"/>
    <w:rsid w:val="00F54929"/>
    <w:rsid w:val="00F550B3"/>
    <w:rsid w:val="00F5648B"/>
    <w:rsid w:val="00F57DF8"/>
    <w:rsid w:val="00F61F7A"/>
    <w:rsid w:val="00F62765"/>
    <w:rsid w:val="00F63CC5"/>
    <w:rsid w:val="00F67744"/>
    <w:rsid w:val="00F70AED"/>
    <w:rsid w:val="00F72699"/>
    <w:rsid w:val="00F73905"/>
    <w:rsid w:val="00F751B9"/>
    <w:rsid w:val="00F75360"/>
    <w:rsid w:val="00F762B2"/>
    <w:rsid w:val="00F76352"/>
    <w:rsid w:val="00F76ECC"/>
    <w:rsid w:val="00F8047E"/>
    <w:rsid w:val="00F82202"/>
    <w:rsid w:val="00F839A4"/>
    <w:rsid w:val="00F84333"/>
    <w:rsid w:val="00F84605"/>
    <w:rsid w:val="00F854BF"/>
    <w:rsid w:val="00F85ADC"/>
    <w:rsid w:val="00F8683D"/>
    <w:rsid w:val="00F87634"/>
    <w:rsid w:val="00F877D6"/>
    <w:rsid w:val="00F91C14"/>
    <w:rsid w:val="00F93430"/>
    <w:rsid w:val="00F93C8B"/>
    <w:rsid w:val="00F96BB4"/>
    <w:rsid w:val="00F97A0B"/>
    <w:rsid w:val="00FA0D50"/>
    <w:rsid w:val="00FA212D"/>
    <w:rsid w:val="00FA2D21"/>
    <w:rsid w:val="00FA4408"/>
    <w:rsid w:val="00FA53AA"/>
    <w:rsid w:val="00FA68DC"/>
    <w:rsid w:val="00FA781D"/>
    <w:rsid w:val="00FA7A32"/>
    <w:rsid w:val="00FB183E"/>
    <w:rsid w:val="00FB2835"/>
    <w:rsid w:val="00FB2B10"/>
    <w:rsid w:val="00FB2BEF"/>
    <w:rsid w:val="00FB36AD"/>
    <w:rsid w:val="00FB4B5C"/>
    <w:rsid w:val="00FB5EBE"/>
    <w:rsid w:val="00FB5EC2"/>
    <w:rsid w:val="00FB6690"/>
    <w:rsid w:val="00FB6EB1"/>
    <w:rsid w:val="00FB7BFF"/>
    <w:rsid w:val="00FC0B63"/>
    <w:rsid w:val="00FC1DCD"/>
    <w:rsid w:val="00FC3F6B"/>
    <w:rsid w:val="00FC4884"/>
    <w:rsid w:val="00FC5902"/>
    <w:rsid w:val="00FC5DAF"/>
    <w:rsid w:val="00FC798C"/>
    <w:rsid w:val="00FD04EA"/>
    <w:rsid w:val="00FD0939"/>
    <w:rsid w:val="00FD1FD3"/>
    <w:rsid w:val="00FD244D"/>
    <w:rsid w:val="00FD3CE1"/>
    <w:rsid w:val="00FD5FA8"/>
    <w:rsid w:val="00FD6276"/>
    <w:rsid w:val="00FE120E"/>
    <w:rsid w:val="00FE3351"/>
    <w:rsid w:val="00FE44ED"/>
    <w:rsid w:val="00FE4FCE"/>
    <w:rsid w:val="00FE61F7"/>
    <w:rsid w:val="00FE6448"/>
    <w:rsid w:val="00FF3FD6"/>
    <w:rsid w:val="00FF4B99"/>
    <w:rsid w:val="00FF4EED"/>
    <w:rsid w:val="00FF5D80"/>
    <w:rsid w:val="00FF7D5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7AF94E7D"/>
  <w15:docId w15:val="{0E169D61-9F9A-4297-94CB-6E955F1EC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A6CA6"/>
    <w:pPr>
      <w:spacing w:after="200" w:line="276" w:lineRule="auto"/>
    </w:pPr>
    <w:rPr>
      <w:rFonts w:eastAsia="Times New Roman"/>
      <w:sz w:val="22"/>
      <w:szCs w:val="22"/>
      <w:lang w:eastAsia="en-US"/>
    </w:rPr>
  </w:style>
  <w:style w:type="paragraph" w:styleId="Cmsor1">
    <w:name w:val="heading 1"/>
    <w:basedOn w:val="Norml"/>
    <w:next w:val="Norml"/>
    <w:link w:val="Cmsor1Char"/>
    <w:qFormat/>
    <w:rsid w:val="00AD1B64"/>
    <w:pPr>
      <w:keepNext/>
      <w:keepLines/>
      <w:spacing w:before="480" w:after="0"/>
      <w:outlineLvl w:val="0"/>
    </w:pPr>
    <w:rPr>
      <w:rFonts w:ascii="Cambria" w:eastAsia="Calibri" w:hAnsi="Cambria"/>
      <w:b/>
      <w:bCs/>
      <w:color w:val="365F91"/>
      <w:sz w:val="28"/>
      <w:szCs w:val="28"/>
    </w:rPr>
  </w:style>
  <w:style w:type="paragraph" w:styleId="Cmsor2">
    <w:name w:val="heading 2"/>
    <w:basedOn w:val="Norml"/>
    <w:next w:val="Norml"/>
    <w:link w:val="Cmsor2Char"/>
    <w:qFormat/>
    <w:rsid w:val="00D33F6D"/>
    <w:pPr>
      <w:keepNext/>
      <w:keepLines/>
      <w:spacing w:before="200" w:after="0"/>
      <w:outlineLvl w:val="1"/>
    </w:pPr>
    <w:rPr>
      <w:rFonts w:ascii="Cambria" w:eastAsia="Calibri" w:hAnsi="Cambria"/>
      <w:b/>
      <w:bCs/>
      <w:color w:val="4F81BD"/>
      <w:sz w:val="26"/>
      <w:szCs w:val="26"/>
    </w:rPr>
  </w:style>
  <w:style w:type="paragraph" w:styleId="Cmsor3">
    <w:name w:val="heading 3"/>
    <w:basedOn w:val="Norml"/>
    <w:next w:val="Norml"/>
    <w:link w:val="Cmsor3Char"/>
    <w:qFormat/>
    <w:rsid w:val="000A02AF"/>
    <w:pPr>
      <w:keepNext/>
      <w:keepLines/>
      <w:spacing w:before="200" w:after="0"/>
      <w:outlineLvl w:val="2"/>
    </w:pPr>
    <w:rPr>
      <w:rFonts w:ascii="Cambria" w:eastAsia="Calibri" w:hAnsi="Cambria"/>
      <w:b/>
      <w:bCs/>
      <w:noProof/>
      <w:sz w:val="26"/>
      <w:szCs w:val="26"/>
    </w:rPr>
  </w:style>
  <w:style w:type="paragraph" w:styleId="Cmsor4">
    <w:name w:val="heading 4"/>
    <w:basedOn w:val="Norml"/>
    <w:next w:val="Norml"/>
    <w:link w:val="Cmsor4Char"/>
    <w:qFormat/>
    <w:rsid w:val="000A02AF"/>
    <w:pPr>
      <w:keepNext/>
      <w:keepLines/>
      <w:spacing w:before="200" w:after="0"/>
      <w:outlineLvl w:val="3"/>
    </w:pPr>
    <w:rPr>
      <w:b/>
      <w:bCs/>
      <w:noProof/>
      <w:sz w:val="28"/>
      <w:szCs w:val="28"/>
    </w:rPr>
  </w:style>
  <w:style w:type="paragraph" w:styleId="Cmsor5">
    <w:name w:val="heading 5"/>
    <w:basedOn w:val="Norml"/>
    <w:next w:val="Norml"/>
    <w:link w:val="Cmsor5Char"/>
    <w:qFormat/>
    <w:rsid w:val="000A02AF"/>
    <w:pPr>
      <w:keepNext/>
      <w:keepLines/>
      <w:spacing w:before="200" w:after="0"/>
      <w:outlineLvl w:val="4"/>
    </w:pPr>
    <w:rPr>
      <w:b/>
      <w:bCs/>
      <w:i/>
      <w:iCs/>
      <w:noProof/>
      <w:sz w:val="26"/>
      <w:szCs w:val="26"/>
    </w:rPr>
  </w:style>
  <w:style w:type="paragraph" w:styleId="Cmsor6">
    <w:name w:val="heading 6"/>
    <w:basedOn w:val="Norml"/>
    <w:next w:val="Norml"/>
    <w:link w:val="Cmsor6Char"/>
    <w:qFormat/>
    <w:rsid w:val="000A02AF"/>
    <w:pPr>
      <w:keepNext/>
      <w:keepLines/>
      <w:spacing w:before="200" w:after="0"/>
      <w:outlineLvl w:val="5"/>
    </w:pPr>
    <w:rPr>
      <w:b/>
      <w:bCs/>
      <w:noProo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staszerbekezds1">
    <w:name w:val="Listaszerű bekezdés1"/>
    <w:basedOn w:val="Norml"/>
    <w:rsid w:val="00AD1B64"/>
    <w:pPr>
      <w:ind w:left="720"/>
      <w:contextualSpacing/>
    </w:pPr>
  </w:style>
  <w:style w:type="character" w:customStyle="1" w:styleId="Cmsor1Char">
    <w:name w:val="Címsor 1 Char"/>
    <w:basedOn w:val="Bekezdsalapbettpusa"/>
    <w:link w:val="Cmsor1"/>
    <w:rsid w:val="00AD1B64"/>
    <w:rPr>
      <w:rFonts w:ascii="Cambria" w:hAnsi="Cambria" w:cs="Times New Roman"/>
      <w:b/>
      <w:bCs/>
      <w:color w:val="365F91"/>
      <w:sz w:val="28"/>
      <w:szCs w:val="28"/>
    </w:rPr>
  </w:style>
  <w:style w:type="paragraph" w:customStyle="1" w:styleId="Default">
    <w:name w:val="Default"/>
    <w:rsid w:val="00AD1B64"/>
    <w:pPr>
      <w:autoSpaceDE w:val="0"/>
      <w:autoSpaceDN w:val="0"/>
      <w:adjustRightInd w:val="0"/>
    </w:pPr>
    <w:rPr>
      <w:rFonts w:ascii="Times New Roman" w:eastAsia="Times New Roman" w:hAnsi="Times New Roman"/>
      <w:color w:val="000000"/>
      <w:sz w:val="24"/>
      <w:szCs w:val="24"/>
      <w:lang w:eastAsia="en-US"/>
    </w:rPr>
  </w:style>
  <w:style w:type="character" w:customStyle="1" w:styleId="Cmsor2Char">
    <w:name w:val="Címsor 2 Char"/>
    <w:basedOn w:val="Bekezdsalapbettpusa"/>
    <w:link w:val="Cmsor2"/>
    <w:rsid w:val="00D33F6D"/>
    <w:rPr>
      <w:rFonts w:ascii="Cambria" w:hAnsi="Cambria" w:cs="Times New Roman"/>
      <w:b/>
      <w:bCs/>
      <w:color w:val="4F81BD"/>
      <w:sz w:val="26"/>
      <w:szCs w:val="26"/>
    </w:rPr>
  </w:style>
  <w:style w:type="paragraph" w:styleId="Lista">
    <w:name w:val="List"/>
    <w:basedOn w:val="Norml"/>
    <w:rsid w:val="00722C6E"/>
    <w:pPr>
      <w:tabs>
        <w:tab w:val="left" w:pos="283"/>
      </w:tabs>
      <w:autoSpaceDE w:val="0"/>
      <w:autoSpaceDN w:val="0"/>
      <w:adjustRightInd w:val="0"/>
      <w:spacing w:after="120" w:line="240" w:lineRule="auto"/>
      <w:ind w:left="283" w:hanging="283"/>
    </w:pPr>
    <w:rPr>
      <w:rFonts w:ascii="Times New Roman" w:eastAsia="Calibri" w:hAnsi="Times New Roman"/>
      <w:noProof/>
      <w:sz w:val="20"/>
      <w:szCs w:val="20"/>
      <w:lang w:eastAsia="hu-HU"/>
    </w:rPr>
  </w:style>
  <w:style w:type="character" w:styleId="Hiperhivatkozs">
    <w:name w:val="Hyperlink"/>
    <w:basedOn w:val="Bekezdsalapbettpusa"/>
    <w:rsid w:val="00722C6E"/>
    <w:rPr>
      <w:rFonts w:cs="Times New Roman"/>
      <w:color w:val="0072BC"/>
      <w:u w:val="single"/>
    </w:rPr>
  </w:style>
  <w:style w:type="paragraph" w:customStyle="1" w:styleId="centerpar">
    <w:name w:val="centerpar"/>
    <w:basedOn w:val="Norml"/>
    <w:rsid w:val="008C32FE"/>
    <w:pPr>
      <w:keepLines/>
      <w:autoSpaceDE w:val="0"/>
      <w:autoSpaceDN w:val="0"/>
      <w:adjustRightInd w:val="0"/>
      <w:spacing w:before="120" w:after="120" w:line="240" w:lineRule="auto"/>
      <w:jc w:val="center"/>
    </w:pPr>
    <w:rPr>
      <w:rFonts w:ascii="Times New Roman" w:eastAsia="Calibri" w:hAnsi="Times New Roman"/>
      <w:noProof/>
      <w:sz w:val="24"/>
      <w:szCs w:val="24"/>
      <w:lang w:eastAsia="hu-HU"/>
    </w:rPr>
  </w:style>
  <w:style w:type="character" w:styleId="Jegyzethivatkozs">
    <w:name w:val="annotation reference"/>
    <w:basedOn w:val="Bekezdsalapbettpusa"/>
    <w:semiHidden/>
    <w:rsid w:val="008C32FE"/>
    <w:rPr>
      <w:rFonts w:cs="Times New Roman"/>
      <w:sz w:val="16"/>
      <w:szCs w:val="16"/>
    </w:rPr>
  </w:style>
  <w:style w:type="paragraph" w:styleId="Jegyzetszveg">
    <w:name w:val="annotation text"/>
    <w:basedOn w:val="Norml"/>
    <w:link w:val="JegyzetszvegChar"/>
    <w:rsid w:val="008C32FE"/>
    <w:pPr>
      <w:spacing w:line="240" w:lineRule="auto"/>
    </w:pPr>
    <w:rPr>
      <w:rFonts w:eastAsia="Calibri"/>
      <w:sz w:val="20"/>
      <w:szCs w:val="20"/>
    </w:rPr>
  </w:style>
  <w:style w:type="character" w:customStyle="1" w:styleId="JegyzetszvegChar">
    <w:name w:val="Jegyzetszöveg Char"/>
    <w:basedOn w:val="Bekezdsalapbettpusa"/>
    <w:link w:val="Jegyzetszveg"/>
    <w:rsid w:val="008C32FE"/>
    <w:rPr>
      <w:rFonts w:eastAsia="Times New Roman" w:cs="Times New Roman"/>
      <w:sz w:val="20"/>
      <w:szCs w:val="20"/>
    </w:rPr>
  </w:style>
  <w:style w:type="paragraph" w:styleId="NormlWeb">
    <w:name w:val="Normal (Web)"/>
    <w:basedOn w:val="Norml"/>
    <w:uiPriority w:val="99"/>
    <w:rsid w:val="006B5B49"/>
    <w:pPr>
      <w:spacing w:before="100" w:beforeAutospacing="1" w:after="100" w:afterAutospacing="1" w:line="240" w:lineRule="auto"/>
    </w:pPr>
    <w:rPr>
      <w:rFonts w:ascii="Times New Roman" w:eastAsia="Calibri" w:hAnsi="Times New Roman"/>
      <w:sz w:val="24"/>
      <w:szCs w:val="24"/>
      <w:lang w:eastAsia="hu-HU"/>
    </w:rPr>
  </w:style>
  <w:style w:type="paragraph" w:styleId="Buborkszveg">
    <w:name w:val="Balloon Text"/>
    <w:basedOn w:val="Norml"/>
    <w:link w:val="BuborkszvegChar"/>
    <w:semiHidden/>
    <w:rsid w:val="00117BA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semiHidden/>
    <w:rsid w:val="00117BAF"/>
    <w:rPr>
      <w:rFonts w:ascii="Tahoma" w:hAnsi="Tahoma" w:cs="Tahoma"/>
      <w:sz w:val="16"/>
      <w:szCs w:val="16"/>
    </w:rPr>
  </w:style>
  <w:style w:type="paragraph" w:customStyle="1" w:styleId="Cmsor31">
    <w:name w:val="Címsor 31"/>
    <w:basedOn w:val="Norml"/>
    <w:next w:val="Norml"/>
    <w:rsid w:val="000A02AF"/>
    <w:pPr>
      <w:keepNext/>
      <w:widowControl w:val="0"/>
      <w:autoSpaceDE w:val="0"/>
      <w:autoSpaceDN w:val="0"/>
      <w:adjustRightInd w:val="0"/>
      <w:spacing w:before="240" w:after="120" w:line="240" w:lineRule="auto"/>
      <w:outlineLvl w:val="2"/>
    </w:pPr>
    <w:rPr>
      <w:rFonts w:ascii="Times New Roman" w:eastAsia="Calibri" w:hAnsi="Times New Roman"/>
      <w:b/>
      <w:bCs/>
      <w:noProof/>
      <w:sz w:val="32"/>
      <w:szCs w:val="32"/>
      <w:lang w:eastAsia="hu-HU"/>
    </w:rPr>
  </w:style>
  <w:style w:type="paragraph" w:customStyle="1" w:styleId="Cmsor41">
    <w:name w:val="Címsor 41"/>
    <w:basedOn w:val="Norml"/>
    <w:next w:val="Norml"/>
    <w:rsid w:val="000A02AF"/>
    <w:pPr>
      <w:keepNext/>
      <w:widowControl w:val="0"/>
      <w:autoSpaceDE w:val="0"/>
      <w:autoSpaceDN w:val="0"/>
      <w:adjustRightInd w:val="0"/>
      <w:spacing w:before="240" w:after="120" w:line="240" w:lineRule="auto"/>
      <w:outlineLvl w:val="3"/>
    </w:pPr>
    <w:rPr>
      <w:rFonts w:ascii="Times New Roman" w:eastAsia="Calibri" w:hAnsi="Times New Roman"/>
      <w:b/>
      <w:bCs/>
      <w:noProof/>
      <w:sz w:val="24"/>
      <w:szCs w:val="24"/>
      <w:lang w:eastAsia="hu-HU"/>
    </w:rPr>
  </w:style>
  <w:style w:type="paragraph" w:customStyle="1" w:styleId="Cmsor51">
    <w:name w:val="Címsor 51"/>
    <w:basedOn w:val="Norml"/>
    <w:next w:val="Norml"/>
    <w:rsid w:val="000A02AF"/>
    <w:pPr>
      <w:keepNext/>
      <w:widowControl w:val="0"/>
      <w:autoSpaceDE w:val="0"/>
      <w:autoSpaceDN w:val="0"/>
      <w:adjustRightInd w:val="0"/>
      <w:spacing w:before="240" w:after="120" w:line="240" w:lineRule="auto"/>
      <w:outlineLvl w:val="4"/>
    </w:pPr>
    <w:rPr>
      <w:rFonts w:ascii="Times New Roman" w:eastAsia="Calibri" w:hAnsi="Times New Roman"/>
      <w:b/>
      <w:bCs/>
      <w:noProof/>
      <w:sz w:val="24"/>
      <w:szCs w:val="24"/>
      <w:lang w:eastAsia="hu-HU"/>
    </w:rPr>
  </w:style>
  <w:style w:type="paragraph" w:customStyle="1" w:styleId="Cmsor61">
    <w:name w:val="Címsor 61"/>
    <w:basedOn w:val="Norml"/>
    <w:next w:val="Norml"/>
    <w:rsid w:val="000A02AF"/>
    <w:pPr>
      <w:keepNext/>
      <w:widowControl w:val="0"/>
      <w:autoSpaceDE w:val="0"/>
      <w:autoSpaceDN w:val="0"/>
      <w:adjustRightInd w:val="0"/>
      <w:spacing w:before="240" w:after="120" w:line="240" w:lineRule="auto"/>
      <w:outlineLvl w:val="5"/>
    </w:pPr>
    <w:rPr>
      <w:rFonts w:ascii="Times New Roman" w:eastAsia="Calibri" w:hAnsi="Times New Roman"/>
      <w:b/>
      <w:bCs/>
      <w:noProof/>
      <w:sz w:val="24"/>
      <w:szCs w:val="24"/>
      <w:lang w:eastAsia="hu-HU"/>
    </w:rPr>
  </w:style>
  <w:style w:type="character" w:customStyle="1" w:styleId="Cmsor3Char">
    <w:name w:val="Címsor 3 Char"/>
    <w:basedOn w:val="Bekezdsalapbettpusa"/>
    <w:link w:val="Cmsor3"/>
    <w:rsid w:val="000A02AF"/>
    <w:rPr>
      <w:rFonts w:ascii="Cambria" w:hAnsi="Cambria" w:cs="Times New Roman"/>
      <w:b/>
      <w:bCs/>
      <w:noProof/>
      <w:sz w:val="26"/>
      <w:szCs w:val="26"/>
    </w:rPr>
  </w:style>
  <w:style w:type="character" w:customStyle="1" w:styleId="Cmsor4Char">
    <w:name w:val="Címsor 4 Char"/>
    <w:basedOn w:val="Bekezdsalapbettpusa"/>
    <w:link w:val="Cmsor4"/>
    <w:semiHidden/>
    <w:rsid w:val="000A02AF"/>
    <w:rPr>
      <w:rFonts w:cs="Times New Roman"/>
      <w:b/>
      <w:bCs/>
      <w:noProof/>
      <w:sz w:val="28"/>
      <w:szCs w:val="28"/>
    </w:rPr>
  </w:style>
  <w:style w:type="character" w:customStyle="1" w:styleId="Cmsor5Char">
    <w:name w:val="Címsor 5 Char"/>
    <w:basedOn w:val="Bekezdsalapbettpusa"/>
    <w:link w:val="Cmsor5"/>
    <w:semiHidden/>
    <w:rsid w:val="000A02AF"/>
    <w:rPr>
      <w:rFonts w:cs="Times New Roman"/>
      <w:b/>
      <w:bCs/>
      <w:i/>
      <w:iCs/>
      <w:noProof/>
      <w:sz w:val="26"/>
      <w:szCs w:val="26"/>
    </w:rPr>
  </w:style>
  <w:style w:type="character" w:customStyle="1" w:styleId="Cmsor6Char">
    <w:name w:val="Címsor 6 Char"/>
    <w:basedOn w:val="Bekezdsalapbettpusa"/>
    <w:link w:val="Cmsor6"/>
    <w:semiHidden/>
    <w:rsid w:val="000A02AF"/>
    <w:rPr>
      <w:rFonts w:cs="Times New Roman"/>
      <w:b/>
      <w:bCs/>
      <w:noProof/>
    </w:rPr>
  </w:style>
  <w:style w:type="paragraph" w:customStyle="1" w:styleId="Part">
    <w:name w:val="Part"/>
    <w:basedOn w:val="Norml"/>
    <w:next w:val="Norml"/>
    <w:rsid w:val="000A02AF"/>
    <w:pPr>
      <w:keepNext/>
      <w:widowControl w:val="0"/>
      <w:autoSpaceDE w:val="0"/>
      <w:autoSpaceDN w:val="0"/>
      <w:adjustRightInd w:val="0"/>
      <w:spacing w:before="240" w:after="120" w:line="240" w:lineRule="auto"/>
      <w:jc w:val="center"/>
    </w:pPr>
    <w:rPr>
      <w:rFonts w:ascii="Times New Roman" w:eastAsia="Calibri" w:hAnsi="Times New Roman"/>
      <w:b/>
      <w:bCs/>
      <w:noProof/>
      <w:sz w:val="40"/>
      <w:szCs w:val="40"/>
      <w:lang w:eastAsia="hu-HU"/>
    </w:rPr>
  </w:style>
  <w:style w:type="paragraph" w:customStyle="1" w:styleId="rightpar">
    <w:name w:val="rightpar"/>
    <w:basedOn w:val="Norml"/>
    <w:rsid w:val="000A02AF"/>
    <w:pPr>
      <w:keepLines/>
      <w:autoSpaceDE w:val="0"/>
      <w:autoSpaceDN w:val="0"/>
      <w:adjustRightInd w:val="0"/>
      <w:spacing w:before="120" w:after="120" w:line="240" w:lineRule="auto"/>
      <w:jc w:val="right"/>
    </w:pPr>
    <w:rPr>
      <w:rFonts w:ascii="Times New Roman" w:eastAsia="Calibri" w:hAnsi="Times New Roman"/>
      <w:noProof/>
      <w:sz w:val="24"/>
      <w:szCs w:val="24"/>
      <w:lang w:eastAsia="hu-HU"/>
    </w:rPr>
  </w:style>
  <w:style w:type="paragraph" w:customStyle="1" w:styleId="equation">
    <w:name w:val="equation"/>
    <w:basedOn w:val="Norml"/>
    <w:next w:val="Norml"/>
    <w:rsid w:val="000A02AF"/>
    <w:pPr>
      <w:keepLines/>
      <w:autoSpaceDE w:val="0"/>
      <w:autoSpaceDN w:val="0"/>
      <w:adjustRightInd w:val="0"/>
      <w:spacing w:before="120" w:after="120" w:line="240" w:lineRule="auto"/>
    </w:pPr>
    <w:rPr>
      <w:rFonts w:ascii="Times New Roman" w:eastAsia="Calibri" w:hAnsi="Times New Roman"/>
      <w:noProof/>
      <w:sz w:val="24"/>
      <w:szCs w:val="24"/>
      <w:lang w:eastAsia="hu-HU"/>
    </w:rPr>
  </w:style>
  <w:style w:type="paragraph" w:customStyle="1" w:styleId="equationNum">
    <w:name w:val="equationNum"/>
    <w:basedOn w:val="Norml"/>
    <w:next w:val="Norml"/>
    <w:rsid w:val="000A02AF"/>
    <w:pPr>
      <w:keepLines/>
      <w:autoSpaceDE w:val="0"/>
      <w:autoSpaceDN w:val="0"/>
      <w:adjustRightInd w:val="0"/>
      <w:spacing w:before="120" w:after="120" w:line="240" w:lineRule="auto"/>
    </w:pPr>
    <w:rPr>
      <w:rFonts w:ascii="Times New Roman" w:eastAsia="Calibri" w:hAnsi="Times New Roman"/>
      <w:noProof/>
      <w:sz w:val="24"/>
      <w:szCs w:val="24"/>
      <w:lang w:eastAsia="hu-HU"/>
    </w:rPr>
  </w:style>
  <w:style w:type="paragraph" w:customStyle="1" w:styleId="equationAlign">
    <w:name w:val="equationAlign"/>
    <w:basedOn w:val="Norml"/>
    <w:next w:val="Norml"/>
    <w:rsid w:val="000A02AF"/>
    <w:pPr>
      <w:keepLines/>
      <w:autoSpaceDE w:val="0"/>
      <w:autoSpaceDN w:val="0"/>
      <w:adjustRightInd w:val="0"/>
      <w:spacing w:before="120" w:after="120" w:line="240" w:lineRule="auto"/>
    </w:pPr>
    <w:rPr>
      <w:rFonts w:ascii="Times New Roman" w:eastAsia="Calibri" w:hAnsi="Times New Roman"/>
      <w:noProof/>
      <w:sz w:val="24"/>
      <w:szCs w:val="24"/>
      <w:lang w:eastAsia="hu-HU"/>
    </w:rPr>
  </w:style>
  <w:style w:type="paragraph" w:customStyle="1" w:styleId="equationAlignNum">
    <w:name w:val="equationAlignNum"/>
    <w:basedOn w:val="Norml"/>
    <w:next w:val="Norml"/>
    <w:rsid w:val="000A02AF"/>
    <w:pPr>
      <w:keepLines/>
      <w:autoSpaceDE w:val="0"/>
      <w:autoSpaceDN w:val="0"/>
      <w:adjustRightInd w:val="0"/>
      <w:spacing w:before="120" w:after="120" w:line="240" w:lineRule="auto"/>
    </w:pPr>
    <w:rPr>
      <w:rFonts w:ascii="Times New Roman" w:eastAsia="Calibri" w:hAnsi="Times New Roman"/>
      <w:noProof/>
      <w:sz w:val="24"/>
      <w:szCs w:val="24"/>
      <w:lang w:eastAsia="hu-HU"/>
    </w:rPr>
  </w:style>
  <w:style w:type="paragraph" w:customStyle="1" w:styleId="equationArray">
    <w:name w:val="equationArray"/>
    <w:basedOn w:val="Norml"/>
    <w:next w:val="Norml"/>
    <w:rsid w:val="000A02AF"/>
    <w:pPr>
      <w:keepLines/>
      <w:autoSpaceDE w:val="0"/>
      <w:autoSpaceDN w:val="0"/>
      <w:adjustRightInd w:val="0"/>
      <w:spacing w:before="120" w:after="120" w:line="240" w:lineRule="auto"/>
    </w:pPr>
    <w:rPr>
      <w:rFonts w:ascii="Times New Roman" w:eastAsia="Calibri" w:hAnsi="Times New Roman"/>
      <w:noProof/>
      <w:sz w:val="24"/>
      <w:szCs w:val="24"/>
      <w:lang w:eastAsia="hu-HU"/>
    </w:rPr>
  </w:style>
  <w:style w:type="paragraph" w:customStyle="1" w:styleId="equationArrayNum">
    <w:name w:val="equationArrayNum"/>
    <w:basedOn w:val="Norml"/>
    <w:next w:val="Norml"/>
    <w:rsid w:val="000A02AF"/>
    <w:pPr>
      <w:keepLines/>
      <w:autoSpaceDE w:val="0"/>
      <w:autoSpaceDN w:val="0"/>
      <w:adjustRightInd w:val="0"/>
      <w:spacing w:before="120" w:after="120" w:line="240" w:lineRule="auto"/>
    </w:pPr>
    <w:rPr>
      <w:rFonts w:ascii="Times New Roman" w:eastAsia="Calibri" w:hAnsi="Times New Roman"/>
      <w:noProof/>
      <w:sz w:val="24"/>
      <w:szCs w:val="24"/>
      <w:lang w:eastAsia="hu-HU"/>
    </w:rPr>
  </w:style>
  <w:style w:type="paragraph" w:customStyle="1" w:styleId="theorem">
    <w:name w:val="theorem"/>
    <w:basedOn w:val="Norml"/>
    <w:next w:val="Norml"/>
    <w:rsid w:val="000A02AF"/>
    <w:pPr>
      <w:keepLines/>
      <w:autoSpaceDE w:val="0"/>
      <w:autoSpaceDN w:val="0"/>
      <w:adjustRightInd w:val="0"/>
      <w:spacing w:before="120" w:after="120" w:line="240" w:lineRule="auto"/>
    </w:pPr>
    <w:rPr>
      <w:rFonts w:ascii="Times New Roman" w:eastAsia="Calibri" w:hAnsi="Times New Roman"/>
      <w:noProof/>
      <w:sz w:val="20"/>
      <w:szCs w:val="20"/>
      <w:lang w:eastAsia="hu-HU"/>
    </w:rPr>
  </w:style>
  <w:style w:type="paragraph" w:customStyle="1" w:styleId="bitmapCenter">
    <w:name w:val="bitmapCenter"/>
    <w:basedOn w:val="Norml"/>
    <w:next w:val="Norml"/>
    <w:rsid w:val="000A02AF"/>
    <w:pPr>
      <w:keepLines/>
      <w:autoSpaceDE w:val="0"/>
      <w:autoSpaceDN w:val="0"/>
      <w:adjustRightInd w:val="0"/>
      <w:spacing w:before="120" w:after="120" w:line="240" w:lineRule="auto"/>
    </w:pPr>
    <w:rPr>
      <w:rFonts w:ascii="Times New Roman" w:eastAsia="Calibri" w:hAnsi="Times New Roman"/>
      <w:noProof/>
      <w:sz w:val="24"/>
      <w:szCs w:val="24"/>
      <w:lang w:eastAsia="hu-HU"/>
    </w:rPr>
  </w:style>
  <w:style w:type="paragraph" w:customStyle="1" w:styleId="Cm1">
    <w:name w:val="Cím1"/>
    <w:basedOn w:val="Norml"/>
    <w:next w:val="author"/>
    <w:rsid w:val="000A02AF"/>
    <w:pPr>
      <w:widowControl w:val="0"/>
      <w:autoSpaceDE w:val="0"/>
      <w:autoSpaceDN w:val="0"/>
      <w:adjustRightInd w:val="0"/>
      <w:spacing w:before="240" w:after="240" w:line="240" w:lineRule="auto"/>
      <w:jc w:val="center"/>
    </w:pPr>
    <w:rPr>
      <w:rFonts w:ascii="Times New Roman" w:eastAsia="Calibri" w:hAnsi="Times New Roman"/>
      <w:b/>
      <w:bCs/>
      <w:noProof/>
      <w:sz w:val="36"/>
      <w:szCs w:val="36"/>
      <w:lang w:eastAsia="hu-HU"/>
    </w:rPr>
  </w:style>
  <w:style w:type="character" w:customStyle="1" w:styleId="CmChar">
    <w:name w:val="Cím Char"/>
    <w:basedOn w:val="Bekezdsalapbettpusa"/>
    <w:link w:val="Cm"/>
    <w:rsid w:val="000A02AF"/>
    <w:rPr>
      <w:rFonts w:ascii="Cambria" w:hAnsi="Cambria" w:cs="Times New Roman"/>
      <w:b/>
      <w:bCs/>
      <w:noProof/>
      <w:kern w:val="28"/>
      <w:sz w:val="32"/>
      <w:szCs w:val="32"/>
    </w:rPr>
  </w:style>
  <w:style w:type="paragraph" w:customStyle="1" w:styleId="author">
    <w:name w:val="author"/>
    <w:basedOn w:val="Norml"/>
    <w:next w:val="Norml"/>
    <w:rsid w:val="000A02AF"/>
    <w:pPr>
      <w:widowControl w:val="0"/>
      <w:autoSpaceDE w:val="0"/>
      <w:autoSpaceDN w:val="0"/>
      <w:adjustRightInd w:val="0"/>
      <w:spacing w:after="120" w:line="240" w:lineRule="auto"/>
      <w:jc w:val="center"/>
    </w:pPr>
    <w:rPr>
      <w:rFonts w:ascii="Times New Roman" w:eastAsia="Calibri" w:hAnsi="Times New Roman"/>
      <w:noProof/>
      <w:sz w:val="20"/>
      <w:szCs w:val="20"/>
      <w:lang w:eastAsia="hu-HU"/>
    </w:rPr>
  </w:style>
  <w:style w:type="paragraph" w:customStyle="1" w:styleId="llb1">
    <w:name w:val="Élőláb1"/>
    <w:basedOn w:val="Norml"/>
    <w:next w:val="llb"/>
    <w:link w:val="llbChar"/>
    <w:rsid w:val="000A02AF"/>
    <w:pPr>
      <w:widowControl w:val="0"/>
      <w:tabs>
        <w:tab w:val="center" w:pos="4536"/>
        <w:tab w:val="right" w:pos="9072"/>
      </w:tabs>
      <w:autoSpaceDE w:val="0"/>
      <w:autoSpaceDN w:val="0"/>
      <w:adjustRightInd w:val="0"/>
      <w:spacing w:after="0" w:line="240" w:lineRule="auto"/>
    </w:pPr>
    <w:rPr>
      <w:rFonts w:ascii="Times New Roman" w:hAnsi="Times New Roman"/>
      <w:noProof/>
      <w:sz w:val="20"/>
      <w:szCs w:val="20"/>
    </w:rPr>
  </w:style>
  <w:style w:type="character" w:customStyle="1" w:styleId="llbChar">
    <w:name w:val="Élőláb Char"/>
    <w:basedOn w:val="Bekezdsalapbettpusa"/>
    <w:link w:val="llb1"/>
    <w:rsid w:val="000A02AF"/>
    <w:rPr>
      <w:rFonts w:ascii="Times New Roman" w:hAnsi="Times New Roman" w:cs="Times New Roman"/>
      <w:noProof/>
      <w:sz w:val="20"/>
      <w:szCs w:val="20"/>
    </w:rPr>
  </w:style>
  <w:style w:type="paragraph" w:customStyle="1" w:styleId="lfej1">
    <w:name w:val="Élőfej1"/>
    <w:basedOn w:val="Norml"/>
    <w:next w:val="lfej"/>
    <w:link w:val="lfejChar"/>
    <w:rsid w:val="000A02AF"/>
    <w:pPr>
      <w:widowControl w:val="0"/>
      <w:tabs>
        <w:tab w:val="center" w:pos="4536"/>
        <w:tab w:val="right" w:pos="9072"/>
      </w:tabs>
      <w:autoSpaceDE w:val="0"/>
      <w:autoSpaceDN w:val="0"/>
      <w:adjustRightInd w:val="0"/>
      <w:spacing w:after="0" w:line="240" w:lineRule="auto"/>
    </w:pPr>
    <w:rPr>
      <w:rFonts w:ascii="Times New Roman" w:hAnsi="Times New Roman"/>
      <w:noProof/>
      <w:sz w:val="20"/>
      <w:szCs w:val="20"/>
    </w:rPr>
  </w:style>
  <w:style w:type="character" w:customStyle="1" w:styleId="lfejChar">
    <w:name w:val="Élőfej Char"/>
    <w:basedOn w:val="Bekezdsalapbettpusa"/>
    <w:link w:val="lfej1"/>
    <w:semiHidden/>
    <w:rsid w:val="000A02AF"/>
    <w:rPr>
      <w:rFonts w:ascii="Times New Roman" w:hAnsi="Times New Roman" w:cs="Times New Roman"/>
      <w:noProof/>
      <w:sz w:val="20"/>
      <w:szCs w:val="20"/>
    </w:rPr>
  </w:style>
  <w:style w:type="paragraph" w:customStyle="1" w:styleId="Kpalrs1">
    <w:name w:val="Képaláírás1"/>
    <w:basedOn w:val="Norml"/>
    <w:next w:val="Norml"/>
    <w:rsid w:val="000A02AF"/>
    <w:pPr>
      <w:keepLines/>
      <w:autoSpaceDE w:val="0"/>
      <w:autoSpaceDN w:val="0"/>
      <w:adjustRightInd w:val="0"/>
      <w:spacing w:before="120" w:after="120" w:line="240" w:lineRule="auto"/>
    </w:pPr>
    <w:rPr>
      <w:rFonts w:ascii="Times New Roman" w:eastAsia="Calibri" w:hAnsi="Times New Roman"/>
      <w:noProof/>
      <w:sz w:val="24"/>
      <w:szCs w:val="24"/>
      <w:lang w:eastAsia="hu-HU"/>
    </w:rPr>
  </w:style>
  <w:style w:type="paragraph" w:customStyle="1" w:styleId="Figure">
    <w:name w:val="Figure"/>
    <w:basedOn w:val="Norml"/>
    <w:next w:val="Norml"/>
    <w:rsid w:val="000A02AF"/>
    <w:pPr>
      <w:keepLines/>
      <w:autoSpaceDE w:val="0"/>
      <w:autoSpaceDN w:val="0"/>
      <w:adjustRightInd w:val="0"/>
      <w:spacing w:before="120" w:after="0" w:line="240" w:lineRule="auto"/>
      <w:jc w:val="center"/>
    </w:pPr>
    <w:rPr>
      <w:rFonts w:ascii="Times New Roman" w:eastAsia="Calibri" w:hAnsi="Times New Roman"/>
      <w:noProof/>
      <w:sz w:val="20"/>
      <w:szCs w:val="20"/>
      <w:lang w:eastAsia="hu-HU"/>
    </w:rPr>
  </w:style>
  <w:style w:type="paragraph" w:customStyle="1" w:styleId="Table">
    <w:name w:val="Table"/>
    <w:basedOn w:val="Norml"/>
    <w:rsid w:val="000A02AF"/>
    <w:pPr>
      <w:keepLines/>
      <w:autoSpaceDE w:val="0"/>
      <w:autoSpaceDN w:val="0"/>
      <w:adjustRightInd w:val="0"/>
      <w:spacing w:before="120" w:after="0" w:line="240" w:lineRule="auto"/>
      <w:jc w:val="center"/>
    </w:pPr>
    <w:rPr>
      <w:rFonts w:ascii="Times New Roman" w:eastAsia="Calibri" w:hAnsi="Times New Roman"/>
      <w:noProof/>
      <w:sz w:val="20"/>
      <w:szCs w:val="20"/>
      <w:lang w:eastAsia="hu-HU"/>
    </w:rPr>
  </w:style>
  <w:style w:type="paragraph" w:customStyle="1" w:styleId="Tabular">
    <w:name w:val="Tabular"/>
    <w:basedOn w:val="Norml"/>
    <w:rsid w:val="000A02AF"/>
    <w:pPr>
      <w:keepLines/>
      <w:autoSpaceDE w:val="0"/>
      <w:autoSpaceDN w:val="0"/>
      <w:adjustRightInd w:val="0"/>
      <w:spacing w:before="120" w:after="0" w:line="240" w:lineRule="auto"/>
      <w:jc w:val="center"/>
    </w:pPr>
    <w:rPr>
      <w:rFonts w:ascii="Times New Roman" w:eastAsia="Calibri" w:hAnsi="Times New Roman"/>
      <w:noProof/>
      <w:sz w:val="20"/>
      <w:szCs w:val="20"/>
      <w:lang w:eastAsia="hu-HU"/>
    </w:rPr>
  </w:style>
  <w:style w:type="paragraph" w:customStyle="1" w:styleId="Tabbing">
    <w:name w:val="Tabbing"/>
    <w:basedOn w:val="Norml"/>
    <w:rsid w:val="000A02AF"/>
    <w:pPr>
      <w:keepLines/>
      <w:autoSpaceDE w:val="0"/>
      <w:autoSpaceDN w:val="0"/>
      <w:adjustRightInd w:val="0"/>
      <w:spacing w:before="120" w:after="0" w:line="240" w:lineRule="auto"/>
      <w:jc w:val="center"/>
    </w:pPr>
    <w:rPr>
      <w:rFonts w:ascii="Times New Roman" w:eastAsia="Calibri" w:hAnsi="Times New Roman"/>
      <w:noProof/>
      <w:sz w:val="20"/>
      <w:szCs w:val="20"/>
      <w:lang w:eastAsia="hu-HU"/>
    </w:rPr>
  </w:style>
  <w:style w:type="paragraph" w:customStyle="1" w:styleId="Idzet1">
    <w:name w:val="Idézet1"/>
    <w:basedOn w:val="Norml"/>
    <w:next w:val="Idzet2"/>
    <w:link w:val="IdzetChar"/>
    <w:rsid w:val="000A02AF"/>
    <w:pPr>
      <w:autoSpaceDE w:val="0"/>
      <w:autoSpaceDN w:val="0"/>
      <w:adjustRightInd w:val="0"/>
      <w:spacing w:after="0" w:line="240" w:lineRule="auto"/>
      <w:ind w:left="1024" w:right="1024" w:firstLine="340"/>
      <w:jc w:val="both"/>
    </w:pPr>
    <w:rPr>
      <w:rFonts w:ascii="Times New Roman" w:hAnsi="Times New Roman"/>
      <w:i/>
      <w:iCs/>
      <w:noProof/>
      <w:color w:val="000000"/>
      <w:sz w:val="20"/>
      <w:szCs w:val="20"/>
    </w:rPr>
  </w:style>
  <w:style w:type="character" w:customStyle="1" w:styleId="IdzetChar">
    <w:name w:val="Idézet Char"/>
    <w:basedOn w:val="Bekezdsalapbettpusa"/>
    <w:link w:val="Idzet1"/>
    <w:rsid w:val="000A02AF"/>
    <w:rPr>
      <w:rFonts w:ascii="Times New Roman" w:hAnsi="Times New Roman" w:cs="Times New Roman"/>
      <w:i/>
      <w:iCs/>
      <w:noProof/>
      <w:color w:val="000000"/>
      <w:sz w:val="20"/>
      <w:szCs w:val="20"/>
    </w:rPr>
  </w:style>
  <w:style w:type="paragraph" w:customStyle="1" w:styleId="verbatim">
    <w:name w:val="verbatim"/>
    <w:rsid w:val="000A02AF"/>
    <w:pPr>
      <w:autoSpaceDE w:val="0"/>
      <w:autoSpaceDN w:val="0"/>
      <w:adjustRightInd w:val="0"/>
    </w:pPr>
    <w:rPr>
      <w:rFonts w:ascii="Courier New" w:hAnsi="Courier New" w:cs="Courier New"/>
      <w:noProof/>
    </w:rPr>
  </w:style>
  <w:style w:type="paragraph" w:customStyle="1" w:styleId="List1">
    <w:name w:val="List 1"/>
    <w:basedOn w:val="Norml"/>
    <w:rsid w:val="000A02AF"/>
    <w:pPr>
      <w:tabs>
        <w:tab w:val="left" w:pos="283"/>
      </w:tabs>
      <w:autoSpaceDE w:val="0"/>
      <w:autoSpaceDN w:val="0"/>
      <w:adjustRightInd w:val="0"/>
      <w:spacing w:after="120" w:line="240" w:lineRule="auto"/>
      <w:ind w:left="283" w:hanging="283"/>
    </w:pPr>
    <w:rPr>
      <w:rFonts w:ascii="Times New Roman" w:eastAsia="Calibri" w:hAnsi="Times New Roman"/>
      <w:noProof/>
      <w:sz w:val="20"/>
      <w:szCs w:val="20"/>
      <w:lang w:eastAsia="hu-HU"/>
    </w:rPr>
  </w:style>
  <w:style w:type="paragraph" w:customStyle="1" w:styleId="latexpicture">
    <w:name w:val="latex picture"/>
    <w:basedOn w:val="Norml"/>
    <w:next w:val="Norml"/>
    <w:rsid w:val="000A02AF"/>
    <w:pPr>
      <w:keepLines/>
      <w:autoSpaceDE w:val="0"/>
      <w:autoSpaceDN w:val="0"/>
      <w:adjustRightInd w:val="0"/>
      <w:spacing w:before="120" w:after="120" w:line="240" w:lineRule="auto"/>
      <w:jc w:val="center"/>
    </w:pPr>
    <w:rPr>
      <w:rFonts w:ascii="Times New Roman" w:eastAsia="Calibri" w:hAnsi="Times New Roman"/>
      <w:noProof/>
      <w:sz w:val="24"/>
      <w:szCs w:val="24"/>
      <w:lang w:eastAsia="hu-HU"/>
    </w:rPr>
  </w:style>
  <w:style w:type="paragraph" w:customStyle="1" w:styleId="subfigure">
    <w:name w:val="subfigure"/>
    <w:basedOn w:val="Norml"/>
    <w:next w:val="Norml"/>
    <w:rsid w:val="000A02AF"/>
    <w:pPr>
      <w:keepLines/>
      <w:autoSpaceDE w:val="0"/>
      <w:autoSpaceDN w:val="0"/>
      <w:adjustRightInd w:val="0"/>
      <w:spacing w:before="120" w:after="120" w:line="240" w:lineRule="auto"/>
      <w:jc w:val="center"/>
    </w:pPr>
    <w:rPr>
      <w:rFonts w:ascii="Times New Roman" w:eastAsia="Calibri" w:hAnsi="Times New Roman"/>
      <w:noProof/>
      <w:sz w:val="24"/>
      <w:szCs w:val="24"/>
      <w:lang w:eastAsia="hu-HU"/>
    </w:rPr>
  </w:style>
  <w:style w:type="paragraph" w:customStyle="1" w:styleId="bibheading">
    <w:name w:val="bibheading"/>
    <w:basedOn w:val="Norml"/>
    <w:next w:val="bibitem"/>
    <w:rsid w:val="000A02AF"/>
    <w:pPr>
      <w:keepNext/>
      <w:widowControl w:val="0"/>
      <w:autoSpaceDE w:val="0"/>
      <w:autoSpaceDN w:val="0"/>
      <w:adjustRightInd w:val="0"/>
      <w:spacing w:before="240" w:after="120" w:line="240" w:lineRule="auto"/>
    </w:pPr>
    <w:rPr>
      <w:rFonts w:ascii="Times New Roman" w:eastAsia="Calibri" w:hAnsi="Times New Roman"/>
      <w:b/>
      <w:bCs/>
      <w:noProof/>
      <w:sz w:val="32"/>
      <w:szCs w:val="32"/>
      <w:lang w:eastAsia="hu-HU"/>
    </w:rPr>
  </w:style>
  <w:style w:type="paragraph" w:customStyle="1" w:styleId="bibitem">
    <w:name w:val="bibitem"/>
    <w:basedOn w:val="Norml"/>
    <w:rsid w:val="000A02AF"/>
    <w:pPr>
      <w:widowControl w:val="0"/>
      <w:autoSpaceDE w:val="0"/>
      <w:autoSpaceDN w:val="0"/>
      <w:adjustRightInd w:val="0"/>
      <w:spacing w:after="0" w:line="240" w:lineRule="auto"/>
      <w:ind w:left="567" w:hanging="567"/>
    </w:pPr>
    <w:rPr>
      <w:rFonts w:ascii="Times New Roman" w:eastAsia="Calibri" w:hAnsi="Times New Roman"/>
      <w:noProof/>
      <w:sz w:val="20"/>
      <w:szCs w:val="20"/>
      <w:lang w:eastAsia="hu-HU"/>
    </w:rPr>
  </w:style>
  <w:style w:type="paragraph" w:customStyle="1" w:styleId="endnotes">
    <w:name w:val="endnotes"/>
    <w:basedOn w:val="Norml"/>
    <w:rsid w:val="000A02AF"/>
    <w:pPr>
      <w:tabs>
        <w:tab w:val="left" w:pos="283"/>
      </w:tabs>
      <w:autoSpaceDE w:val="0"/>
      <w:autoSpaceDN w:val="0"/>
      <w:adjustRightInd w:val="0"/>
      <w:spacing w:after="120" w:line="240" w:lineRule="auto"/>
      <w:ind w:left="283" w:hanging="283"/>
    </w:pPr>
    <w:rPr>
      <w:rFonts w:ascii="Times New Roman" w:eastAsia="Calibri" w:hAnsi="Times New Roman"/>
      <w:noProof/>
      <w:sz w:val="20"/>
      <w:szCs w:val="20"/>
      <w:lang w:eastAsia="hu-HU"/>
    </w:rPr>
  </w:style>
  <w:style w:type="paragraph" w:customStyle="1" w:styleId="Lbjegyzetszveg1">
    <w:name w:val="Lábjegyzetszöveg1"/>
    <w:basedOn w:val="Norml"/>
    <w:next w:val="Lbjegyzetszveg"/>
    <w:link w:val="LbjegyzetszvegChar"/>
    <w:rsid w:val="000A02AF"/>
    <w:pPr>
      <w:widowControl w:val="0"/>
      <w:autoSpaceDE w:val="0"/>
      <w:autoSpaceDN w:val="0"/>
      <w:adjustRightInd w:val="0"/>
      <w:spacing w:after="0" w:line="240" w:lineRule="auto"/>
      <w:ind w:left="397" w:hanging="113"/>
    </w:pPr>
    <w:rPr>
      <w:rFonts w:ascii="Times New Roman" w:hAnsi="Times New Roman"/>
      <w:noProof/>
      <w:sz w:val="20"/>
      <w:szCs w:val="20"/>
    </w:rPr>
  </w:style>
  <w:style w:type="character" w:customStyle="1" w:styleId="LbjegyzetszvegChar">
    <w:name w:val="Lábjegyzetszöveg Char"/>
    <w:basedOn w:val="Bekezdsalapbettpusa"/>
    <w:link w:val="Lbjegyzetszveg1"/>
    <w:rsid w:val="000A02AF"/>
    <w:rPr>
      <w:rFonts w:ascii="Times New Roman" w:hAnsi="Times New Roman" w:cs="Times New Roman"/>
      <w:noProof/>
      <w:sz w:val="20"/>
      <w:szCs w:val="20"/>
    </w:rPr>
  </w:style>
  <w:style w:type="paragraph" w:customStyle="1" w:styleId="Vgjegyzetszvege1">
    <w:name w:val="Végjegyzet szövege1"/>
    <w:basedOn w:val="Norml"/>
    <w:next w:val="Vgjegyzetszvege"/>
    <w:link w:val="VgjegyzetszvegeChar"/>
    <w:rsid w:val="000A02AF"/>
    <w:pPr>
      <w:widowControl w:val="0"/>
      <w:autoSpaceDE w:val="0"/>
      <w:autoSpaceDN w:val="0"/>
      <w:adjustRightInd w:val="0"/>
      <w:spacing w:after="0" w:line="240" w:lineRule="auto"/>
      <w:ind w:left="454" w:hanging="170"/>
      <w:jc w:val="both"/>
    </w:pPr>
    <w:rPr>
      <w:rFonts w:ascii="Times New Roman" w:hAnsi="Times New Roman"/>
      <w:noProof/>
      <w:sz w:val="20"/>
      <w:szCs w:val="20"/>
    </w:rPr>
  </w:style>
  <w:style w:type="character" w:customStyle="1" w:styleId="VgjegyzetszvegeChar">
    <w:name w:val="Végjegyzet szövege Char"/>
    <w:basedOn w:val="Bekezdsalapbettpusa"/>
    <w:link w:val="Vgjegyzetszvege1"/>
    <w:semiHidden/>
    <w:rsid w:val="000A02AF"/>
    <w:rPr>
      <w:rFonts w:ascii="Times New Roman" w:hAnsi="Times New Roman" w:cs="Times New Roman"/>
      <w:noProof/>
      <w:sz w:val="20"/>
      <w:szCs w:val="20"/>
    </w:rPr>
  </w:style>
  <w:style w:type="character" w:styleId="Lbjegyzet-hivatkozs">
    <w:name w:val="footnote reference"/>
    <w:basedOn w:val="Bekezdsalapbettpusa"/>
    <w:semiHidden/>
    <w:rsid w:val="000A02AF"/>
    <w:rPr>
      <w:rFonts w:cs="Times New Roman"/>
      <w:vertAlign w:val="superscript"/>
    </w:rPr>
  </w:style>
  <w:style w:type="character" w:styleId="Vgjegyzet-hivatkozs">
    <w:name w:val="endnote reference"/>
    <w:basedOn w:val="Bekezdsalapbettpusa"/>
    <w:semiHidden/>
    <w:rsid w:val="000A02AF"/>
    <w:rPr>
      <w:rFonts w:cs="Times New Roman"/>
      <w:vertAlign w:val="superscript"/>
    </w:rPr>
  </w:style>
  <w:style w:type="paragraph" w:customStyle="1" w:styleId="acronym">
    <w:name w:val="acronym"/>
    <w:basedOn w:val="Norml"/>
    <w:rsid w:val="000A02AF"/>
    <w:pPr>
      <w:keepNext/>
      <w:widowControl w:val="0"/>
      <w:autoSpaceDE w:val="0"/>
      <w:autoSpaceDN w:val="0"/>
      <w:adjustRightInd w:val="0"/>
      <w:spacing w:before="60" w:after="60" w:line="240" w:lineRule="auto"/>
    </w:pPr>
    <w:rPr>
      <w:rFonts w:ascii="Times New Roman" w:eastAsia="Calibri" w:hAnsi="Times New Roman"/>
      <w:noProof/>
      <w:sz w:val="20"/>
      <w:szCs w:val="20"/>
      <w:lang w:eastAsia="hu-HU"/>
    </w:rPr>
  </w:style>
  <w:style w:type="paragraph" w:customStyle="1" w:styleId="abstracttitle">
    <w:name w:val="abstract title"/>
    <w:basedOn w:val="Norml"/>
    <w:next w:val="abstract"/>
    <w:rsid w:val="000A02AF"/>
    <w:pPr>
      <w:widowControl w:val="0"/>
      <w:autoSpaceDE w:val="0"/>
      <w:autoSpaceDN w:val="0"/>
      <w:adjustRightInd w:val="0"/>
      <w:spacing w:after="120" w:line="240" w:lineRule="auto"/>
      <w:jc w:val="center"/>
    </w:pPr>
    <w:rPr>
      <w:rFonts w:ascii="Times New Roman" w:eastAsia="Calibri" w:hAnsi="Times New Roman"/>
      <w:b/>
      <w:bCs/>
      <w:noProof/>
      <w:sz w:val="20"/>
      <w:szCs w:val="20"/>
      <w:lang w:eastAsia="hu-HU"/>
    </w:rPr>
  </w:style>
  <w:style w:type="paragraph" w:customStyle="1" w:styleId="abstract">
    <w:name w:val="abstract"/>
    <w:basedOn w:val="Norml"/>
    <w:next w:val="Norml"/>
    <w:rsid w:val="000A02AF"/>
    <w:pPr>
      <w:autoSpaceDE w:val="0"/>
      <w:autoSpaceDN w:val="0"/>
      <w:adjustRightInd w:val="0"/>
      <w:spacing w:after="0" w:line="240" w:lineRule="auto"/>
      <w:ind w:left="1024" w:right="1024" w:firstLine="340"/>
      <w:jc w:val="both"/>
    </w:pPr>
    <w:rPr>
      <w:rFonts w:ascii="Times New Roman" w:eastAsia="Calibri" w:hAnsi="Times New Roman"/>
      <w:noProof/>
      <w:sz w:val="20"/>
      <w:szCs w:val="20"/>
      <w:lang w:eastAsia="hu-HU"/>
    </w:rPr>
  </w:style>
  <w:style w:type="paragraph" w:customStyle="1" w:styleId="contentsheading">
    <w:name w:val="contents_heading"/>
    <w:basedOn w:val="Norml"/>
    <w:next w:val="Norml"/>
    <w:rsid w:val="000A02AF"/>
    <w:pPr>
      <w:keepNext/>
      <w:widowControl w:val="0"/>
      <w:autoSpaceDE w:val="0"/>
      <w:autoSpaceDN w:val="0"/>
      <w:adjustRightInd w:val="0"/>
      <w:spacing w:before="240" w:after="120" w:line="240" w:lineRule="auto"/>
    </w:pPr>
    <w:rPr>
      <w:rFonts w:ascii="Times New Roman" w:eastAsia="Calibri" w:hAnsi="Times New Roman"/>
      <w:b/>
      <w:bCs/>
      <w:noProof/>
      <w:sz w:val="20"/>
      <w:szCs w:val="20"/>
      <w:lang w:eastAsia="hu-HU"/>
    </w:rPr>
  </w:style>
  <w:style w:type="paragraph" w:customStyle="1" w:styleId="TJ11">
    <w:name w:val="TJ 11"/>
    <w:basedOn w:val="Norml"/>
    <w:next w:val="TJ2"/>
    <w:rsid w:val="000A02AF"/>
    <w:pPr>
      <w:keepNext/>
      <w:widowControl w:val="0"/>
      <w:tabs>
        <w:tab w:val="right" w:leader="dot" w:pos="8222"/>
      </w:tabs>
      <w:autoSpaceDE w:val="0"/>
      <w:autoSpaceDN w:val="0"/>
      <w:adjustRightInd w:val="0"/>
      <w:spacing w:before="240" w:after="60" w:line="240" w:lineRule="auto"/>
      <w:ind w:left="425"/>
    </w:pPr>
    <w:rPr>
      <w:rFonts w:ascii="Times New Roman" w:eastAsia="Calibri" w:hAnsi="Times New Roman"/>
      <w:b/>
      <w:bCs/>
      <w:noProof/>
      <w:sz w:val="20"/>
      <w:szCs w:val="20"/>
      <w:lang w:eastAsia="hu-HU"/>
    </w:rPr>
  </w:style>
  <w:style w:type="paragraph" w:customStyle="1" w:styleId="TJ21">
    <w:name w:val="TJ 21"/>
    <w:basedOn w:val="Norml"/>
    <w:next w:val="TJ3"/>
    <w:rsid w:val="000A02AF"/>
    <w:pPr>
      <w:keepNext/>
      <w:widowControl w:val="0"/>
      <w:tabs>
        <w:tab w:val="right" w:leader="dot" w:pos="8222"/>
      </w:tabs>
      <w:autoSpaceDE w:val="0"/>
      <w:autoSpaceDN w:val="0"/>
      <w:adjustRightInd w:val="0"/>
      <w:spacing w:before="60" w:after="60" w:line="240" w:lineRule="auto"/>
      <w:ind w:left="512"/>
    </w:pPr>
    <w:rPr>
      <w:rFonts w:ascii="Times New Roman" w:eastAsia="Calibri" w:hAnsi="Times New Roman"/>
      <w:noProof/>
      <w:sz w:val="20"/>
      <w:szCs w:val="20"/>
      <w:lang w:eastAsia="hu-HU"/>
    </w:rPr>
  </w:style>
  <w:style w:type="paragraph" w:customStyle="1" w:styleId="TJ31">
    <w:name w:val="TJ 31"/>
    <w:basedOn w:val="Norml"/>
    <w:next w:val="TJ4"/>
    <w:rsid w:val="000A02AF"/>
    <w:pPr>
      <w:keepNext/>
      <w:widowControl w:val="0"/>
      <w:tabs>
        <w:tab w:val="right" w:leader="dot" w:pos="8222"/>
      </w:tabs>
      <w:autoSpaceDE w:val="0"/>
      <w:autoSpaceDN w:val="0"/>
      <w:adjustRightInd w:val="0"/>
      <w:spacing w:before="60" w:after="60" w:line="240" w:lineRule="auto"/>
      <w:ind w:left="1024"/>
    </w:pPr>
    <w:rPr>
      <w:rFonts w:ascii="Times New Roman" w:eastAsia="Calibri" w:hAnsi="Times New Roman"/>
      <w:noProof/>
      <w:sz w:val="20"/>
      <w:szCs w:val="20"/>
      <w:lang w:eastAsia="hu-HU"/>
    </w:rPr>
  </w:style>
  <w:style w:type="paragraph" w:customStyle="1" w:styleId="TJ41">
    <w:name w:val="TJ 41"/>
    <w:basedOn w:val="Norml"/>
    <w:next w:val="TJ5"/>
    <w:rsid w:val="000A02AF"/>
    <w:pPr>
      <w:keepNext/>
      <w:widowControl w:val="0"/>
      <w:tabs>
        <w:tab w:val="right" w:leader="dot" w:pos="8222"/>
      </w:tabs>
      <w:autoSpaceDE w:val="0"/>
      <w:autoSpaceDN w:val="0"/>
      <w:adjustRightInd w:val="0"/>
      <w:spacing w:before="60" w:after="60" w:line="240" w:lineRule="auto"/>
      <w:ind w:left="1536"/>
    </w:pPr>
    <w:rPr>
      <w:rFonts w:ascii="Times New Roman" w:eastAsia="Calibri" w:hAnsi="Times New Roman"/>
      <w:noProof/>
      <w:sz w:val="20"/>
      <w:szCs w:val="20"/>
      <w:lang w:eastAsia="hu-HU"/>
    </w:rPr>
  </w:style>
  <w:style w:type="paragraph" w:customStyle="1" w:styleId="TJ51">
    <w:name w:val="TJ 51"/>
    <w:basedOn w:val="Norml"/>
    <w:next w:val="TJ6"/>
    <w:rsid w:val="000A02AF"/>
    <w:pPr>
      <w:keepNext/>
      <w:widowControl w:val="0"/>
      <w:tabs>
        <w:tab w:val="right" w:leader="dot" w:pos="8222"/>
      </w:tabs>
      <w:autoSpaceDE w:val="0"/>
      <w:autoSpaceDN w:val="0"/>
      <w:adjustRightInd w:val="0"/>
      <w:spacing w:before="60" w:after="60" w:line="240" w:lineRule="auto"/>
      <w:ind w:left="2048"/>
    </w:pPr>
    <w:rPr>
      <w:rFonts w:ascii="Times New Roman" w:eastAsia="Calibri" w:hAnsi="Times New Roman"/>
      <w:noProof/>
      <w:sz w:val="20"/>
      <w:szCs w:val="20"/>
      <w:lang w:eastAsia="hu-HU"/>
    </w:rPr>
  </w:style>
  <w:style w:type="paragraph" w:customStyle="1" w:styleId="TJ61">
    <w:name w:val="TJ 61"/>
    <w:basedOn w:val="Norml"/>
    <w:next w:val="TJ6"/>
    <w:rsid w:val="000A02AF"/>
    <w:pPr>
      <w:keepNext/>
      <w:widowControl w:val="0"/>
      <w:tabs>
        <w:tab w:val="right" w:leader="dot" w:pos="8222"/>
      </w:tabs>
      <w:autoSpaceDE w:val="0"/>
      <w:autoSpaceDN w:val="0"/>
      <w:adjustRightInd w:val="0"/>
      <w:spacing w:before="60" w:after="60" w:line="240" w:lineRule="auto"/>
      <w:ind w:left="2560"/>
    </w:pPr>
    <w:rPr>
      <w:rFonts w:ascii="Times New Roman" w:eastAsia="Calibri" w:hAnsi="Times New Roman"/>
      <w:noProof/>
      <w:sz w:val="20"/>
      <w:szCs w:val="20"/>
      <w:lang w:eastAsia="hu-HU"/>
    </w:rPr>
  </w:style>
  <w:style w:type="character" w:customStyle="1" w:styleId="apple-converted-space">
    <w:name w:val="apple-converted-space"/>
    <w:basedOn w:val="Bekezdsalapbettpusa"/>
    <w:rsid w:val="000A02AF"/>
    <w:rPr>
      <w:rFonts w:cs="Times New Roman"/>
    </w:rPr>
  </w:style>
  <w:style w:type="paragraph" w:customStyle="1" w:styleId="Megjegyzstrgya1">
    <w:name w:val="Megjegyzés tárgya1"/>
    <w:basedOn w:val="Jegyzetszveg"/>
    <w:next w:val="Jegyzetszveg"/>
    <w:semiHidden/>
    <w:rsid w:val="000A02AF"/>
    <w:pPr>
      <w:autoSpaceDE w:val="0"/>
      <w:autoSpaceDN w:val="0"/>
      <w:adjustRightInd w:val="0"/>
      <w:spacing w:after="0"/>
      <w:jc w:val="both"/>
    </w:pPr>
    <w:rPr>
      <w:rFonts w:ascii="Times New Roman" w:hAnsi="Times New Roman"/>
      <w:b/>
      <w:bCs/>
      <w:noProof/>
      <w:lang w:eastAsia="hu-HU"/>
    </w:rPr>
  </w:style>
  <w:style w:type="character" w:customStyle="1" w:styleId="MegjegyzstrgyaChar">
    <w:name w:val="Megjegyzés tárgya Char"/>
    <w:basedOn w:val="JegyzetszvegChar"/>
    <w:link w:val="Megjegyzstrgya"/>
    <w:semiHidden/>
    <w:rsid w:val="000A02AF"/>
    <w:rPr>
      <w:rFonts w:ascii="Times New Roman" w:eastAsia="Times New Roman" w:hAnsi="Times New Roman" w:cs="Times New Roman"/>
      <w:b/>
      <w:bCs/>
      <w:noProof/>
      <w:sz w:val="20"/>
      <w:szCs w:val="20"/>
      <w:lang w:val="x-none" w:eastAsia="en-US"/>
    </w:rPr>
  </w:style>
  <w:style w:type="character" w:customStyle="1" w:styleId="Cmsor3Char1">
    <w:name w:val="Címsor 3 Char1"/>
    <w:basedOn w:val="Bekezdsalapbettpusa"/>
    <w:semiHidden/>
    <w:rsid w:val="000A02AF"/>
    <w:rPr>
      <w:rFonts w:ascii="Cambria" w:hAnsi="Cambria" w:cs="Times New Roman"/>
      <w:b/>
      <w:bCs/>
      <w:color w:val="4F81BD"/>
    </w:rPr>
  </w:style>
  <w:style w:type="character" w:customStyle="1" w:styleId="Cmsor4Char1">
    <w:name w:val="Címsor 4 Char1"/>
    <w:basedOn w:val="Bekezdsalapbettpusa"/>
    <w:semiHidden/>
    <w:rsid w:val="000A02AF"/>
    <w:rPr>
      <w:rFonts w:ascii="Cambria" w:hAnsi="Cambria" w:cs="Times New Roman"/>
      <w:b/>
      <w:bCs/>
      <w:i/>
      <w:iCs/>
      <w:color w:val="4F81BD"/>
    </w:rPr>
  </w:style>
  <w:style w:type="character" w:customStyle="1" w:styleId="Cmsor5Char1">
    <w:name w:val="Címsor 5 Char1"/>
    <w:basedOn w:val="Bekezdsalapbettpusa"/>
    <w:semiHidden/>
    <w:rsid w:val="000A02AF"/>
    <w:rPr>
      <w:rFonts w:ascii="Cambria" w:hAnsi="Cambria" w:cs="Times New Roman"/>
      <w:color w:val="243F60"/>
    </w:rPr>
  </w:style>
  <w:style w:type="character" w:customStyle="1" w:styleId="Cmsor6Char1">
    <w:name w:val="Címsor 6 Char1"/>
    <w:basedOn w:val="Bekezdsalapbettpusa"/>
    <w:semiHidden/>
    <w:rsid w:val="000A02AF"/>
    <w:rPr>
      <w:rFonts w:ascii="Cambria" w:hAnsi="Cambria" w:cs="Times New Roman"/>
      <w:i/>
      <w:iCs/>
      <w:color w:val="243F60"/>
    </w:rPr>
  </w:style>
  <w:style w:type="paragraph" w:styleId="Cm">
    <w:name w:val="Title"/>
    <w:basedOn w:val="Norml"/>
    <w:next w:val="Norml"/>
    <w:link w:val="CmChar"/>
    <w:qFormat/>
    <w:rsid w:val="000A02AF"/>
    <w:pPr>
      <w:pBdr>
        <w:bottom w:val="single" w:sz="8" w:space="4" w:color="4F81BD"/>
      </w:pBdr>
      <w:spacing w:after="300" w:line="240" w:lineRule="auto"/>
      <w:contextualSpacing/>
    </w:pPr>
    <w:rPr>
      <w:rFonts w:ascii="Cambria" w:eastAsia="Calibri" w:hAnsi="Cambria"/>
      <w:b/>
      <w:bCs/>
      <w:noProof/>
      <w:kern w:val="28"/>
      <w:sz w:val="32"/>
      <w:szCs w:val="32"/>
    </w:rPr>
  </w:style>
  <w:style w:type="character" w:customStyle="1" w:styleId="CmChar1">
    <w:name w:val="Cím Char1"/>
    <w:basedOn w:val="Bekezdsalapbettpusa"/>
    <w:rsid w:val="000A02AF"/>
    <w:rPr>
      <w:rFonts w:ascii="Cambria" w:hAnsi="Cambria" w:cs="Times New Roman"/>
      <w:color w:val="17365D"/>
      <w:spacing w:val="5"/>
      <w:kern w:val="28"/>
      <w:sz w:val="52"/>
      <w:szCs w:val="52"/>
    </w:rPr>
  </w:style>
  <w:style w:type="paragraph" w:styleId="llb">
    <w:name w:val="footer"/>
    <w:basedOn w:val="Norml"/>
    <w:link w:val="llbChar1"/>
    <w:rsid w:val="000A02AF"/>
    <w:pPr>
      <w:tabs>
        <w:tab w:val="center" w:pos="4536"/>
        <w:tab w:val="right" w:pos="9072"/>
      </w:tabs>
      <w:spacing w:after="0" w:line="240" w:lineRule="auto"/>
    </w:pPr>
  </w:style>
  <w:style w:type="character" w:customStyle="1" w:styleId="llbChar1">
    <w:name w:val="Élőláb Char1"/>
    <w:basedOn w:val="Bekezdsalapbettpusa"/>
    <w:link w:val="llb"/>
    <w:rsid w:val="000A02AF"/>
    <w:rPr>
      <w:rFonts w:cs="Times New Roman"/>
    </w:rPr>
  </w:style>
  <w:style w:type="paragraph" w:styleId="lfej">
    <w:name w:val="header"/>
    <w:basedOn w:val="Norml"/>
    <w:link w:val="lfejChar1"/>
    <w:rsid w:val="000A02AF"/>
    <w:pPr>
      <w:tabs>
        <w:tab w:val="center" w:pos="4536"/>
        <w:tab w:val="right" w:pos="9072"/>
      </w:tabs>
      <w:spacing w:after="0" w:line="240" w:lineRule="auto"/>
    </w:pPr>
  </w:style>
  <w:style w:type="character" w:customStyle="1" w:styleId="lfejChar1">
    <w:name w:val="Élőfej Char1"/>
    <w:basedOn w:val="Bekezdsalapbettpusa"/>
    <w:link w:val="lfej"/>
    <w:rsid w:val="000A02AF"/>
    <w:rPr>
      <w:rFonts w:cs="Times New Roman"/>
    </w:rPr>
  </w:style>
  <w:style w:type="paragraph" w:customStyle="1" w:styleId="Idzet2">
    <w:name w:val="Idézet2"/>
    <w:basedOn w:val="Norml"/>
    <w:next w:val="Norml"/>
    <w:link w:val="QuoteChar"/>
    <w:rsid w:val="000A02AF"/>
    <w:rPr>
      <w:i/>
      <w:iCs/>
      <w:color w:val="000000"/>
    </w:rPr>
  </w:style>
  <w:style w:type="character" w:customStyle="1" w:styleId="QuoteChar">
    <w:name w:val="Quote Char"/>
    <w:basedOn w:val="Bekezdsalapbettpusa"/>
    <w:link w:val="Idzet2"/>
    <w:rsid w:val="000A02AF"/>
    <w:rPr>
      <w:rFonts w:cs="Times New Roman"/>
      <w:i/>
      <w:iCs/>
      <w:color w:val="000000"/>
    </w:rPr>
  </w:style>
  <w:style w:type="paragraph" w:styleId="Lbjegyzetszveg">
    <w:name w:val="footnote text"/>
    <w:basedOn w:val="Norml"/>
    <w:link w:val="LbjegyzetszvegChar1"/>
    <w:semiHidden/>
    <w:rsid w:val="000A02AF"/>
    <w:pPr>
      <w:spacing w:after="0" w:line="240" w:lineRule="auto"/>
    </w:pPr>
    <w:rPr>
      <w:sz w:val="20"/>
      <w:szCs w:val="20"/>
    </w:rPr>
  </w:style>
  <w:style w:type="character" w:customStyle="1" w:styleId="LbjegyzetszvegChar1">
    <w:name w:val="Lábjegyzetszöveg Char1"/>
    <w:basedOn w:val="Bekezdsalapbettpusa"/>
    <w:link w:val="Lbjegyzetszveg"/>
    <w:semiHidden/>
    <w:rsid w:val="000A02AF"/>
    <w:rPr>
      <w:rFonts w:cs="Times New Roman"/>
      <w:sz w:val="20"/>
      <w:szCs w:val="20"/>
    </w:rPr>
  </w:style>
  <w:style w:type="paragraph" w:styleId="Vgjegyzetszvege">
    <w:name w:val="endnote text"/>
    <w:basedOn w:val="Norml"/>
    <w:link w:val="VgjegyzetszvegeChar1"/>
    <w:semiHidden/>
    <w:rsid w:val="000A02AF"/>
    <w:pPr>
      <w:spacing w:after="0" w:line="240" w:lineRule="auto"/>
    </w:pPr>
    <w:rPr>
      <w:sz w:val="20"/>
      <w:szCs w:val="20"/>
    </w:rPr>
  </w:style>
  <w:style w:type="character" w:customStyle="1" w:styleId="VgjegyzetszvegeChar1">
    <w:name w:val="Végjegyzet szövege Char1"/>
    <w:basedOn w:val="Bekezdsalapbettpusa"/>
    <w:link w:val="Vgjegyzetszvege"/>
    <w:semiHidden/>
    <w:rsid w:val="000A02AF"/>
    <w:rPr>
      <w:rFonts w:cs="Times New Roman"/>
      <w:sz w:val="20"/>
      <w:szCs w:val="20"/>
    </w:rPr>
  </w:style>
  <w:style w:type="paragraph" w:styleId="TJ2">
    <w:name w:val="toc 2"/>
    <w:basedOn w:val="Norml"/>
    <w:next w:val="Norml"/>
    <w:autoRedefine/>
    <w:semiHidden/>
    <w:rsid w:val="000A02AF"/>
    <w:pPr>
      <w:spacing w:after="100"/>
      <w:ind w:left="220"/>
    </w:pPr>
  </w:style>
  <w:style w:type="paragraph" w:styleId="TJ3">
    <w:name w:val="toc 3"/>
    <w:basedOn w:val="Norml"/>
    <w:next w:val="Norml"/>
    <w:autoRedefine/>
    <w:semiHidden/>
    <w:rsid w:val="000A02AF"/>
    <w:pPr>
      <w:spacing w:after="100"/>
      <w:ind w:left="440"/>
    </w:pPr>
  </w:style>
  <w:style w:type="paragraph" w:styleId="TJ4">
    <w:name w:val="toc 4"/>
    <w:basedOn w:val="Norml"/>
    <w:next w:val="Norml"/>
    <w:autoRedefine/>
    <w:semiHidden/>
    <w:rsid w:val="000A02AF"/>
    <w:pPr>
      <w:spacing w:after="100"/>
      <w:ind w:left="660"/>
    </w:pPr>
  </w:style>
  <w:style w:type="paragraph" w:styleId="TJ5">
    <w:name w:val="toc 5"/>
    <w:basedOn w:val="Norml"/>
    <w:next w:val="Norml"/>
    <w:autoRedefine/>
    <w:semiHidden/>
    <w:rsid w:val="000A02AF"/>
    <w:pPr>
      <w:spacing w:after="100"/>
      <w:ind w:left="880"/>
    </w:pPr>
  </w:style>
  <w:style w:type="paragraph" w:styleId="TJ6">
    <w:name w:val="toc 6"/>
    <w:basedOn w:val="Norml"/>
    <w:next w:val="Norml"/>
    <w:autoRedefine/>
    <w:semiHidden/>
    <w:rsid w:val="000A02AF"/>
    <w:pPr>
      <w:spacing w:after="100"/>
      <w:ind w:left="1100"/>
    </w:pPr>
  </w:style>
  <w:style w:type="paragraph" w:styleId="Megjegyzstrgya">
    <w:name w:val="annotation subject"/>
    <w:basedOn w:val="Jegyzetszveg"/>
    <w:next w:val="Jegyzetszveg"/>
    <w:link w:val="MegjegyzstrgyaChar"/>
    <w:semiHidden/>
    <w:rsid w:val="000A02AF"/>
    <w:rPr>
      <w:rFonts w:ascii="Times New Roman" w:hAnsi="Times New Roman"/>
      <w:b/>
      <w:bCs/>
      <w:noProof/>
    </w:rPr>
  </w:style>
  <w:style w:type="character" w:customStyle="1" w:styleId="MegjegyzstrgyaChar1">
    <w:name w:val="Megjegyzés tárgya Char1"/>
    <w:basedOn w:val="JegyzetszvegChar"/>
    <w:semiHidden/>
    <w:rsid w:val="000A02AF"/>
    <w:rPr>
      <w:rFonts w:eastAsia="Times New Roman" w:cs="Times New Roman"/>
      <w:b/>
      <w:bCs/>
      <w:sz w:val="20"/>
      <w:szCs w:val="20"/>
    </w:rPr>
  </w:style>
  <w:style w:type="character" w:styleId="Mrltotthiperhivatkozs">
    <w:name w:val="FollowedHyperlink"/>
    <w:basedOn w:val="Bekezdsalapbettpusa"/>
    <w:semiHidden/>
    <w:rsid w:val="0082290F"/>
    <w:rPr>
      <w:rFonts w:cs="Times New Roman"/>
      <w:color w:val="0072BC"/>
      <w:u w:val="single"/>
    </w:rPr>
  </w:style>
  <w:style w:type="character" w:styleId="HTML-kd">
    <w:name w:val="HTML Code"/>
    <w:basedOn w:val="Bekezdsalapbettpusa"/>
    <w:semiHidden/>
    <w:rsid w:val="0082290F"/>
    <w:rPr>
      <w:rFonts w:ascii="Courier New" w:hAnsi="Courier New" w:cs="Courier New"/>
      <w:sz w:val="24"/>
      <w:szCs w:val="24"/>
    </w:rPr>
  </w:style>
  <w:style w:type="character" w:styleId="HTML-definci">
    <w:name w:val="HTML Definition"/>
    <w:basedOn w:val="Bekezdsalapbettpusa"/>
    <w:semiHidden/>
    <w:rsid w:val="0082290F"/>
    <w:rPr>
      <w:rFonts w:cs="Times New Roman"/>
      <w:i/>
      <w:iCs/>
    </w:rPr>
  </w:style>
  <w:style w:type="character" w:styleId="Kiemels">
    <w:name w:val="Emphasis"/>
    <w:basedOn w:val="Bekezdsalapbettpusa"/>
    <w:qFormat/>
    <w:rsid w:val="0082290F"/>
    <w:rPr>
      <w:rFonts w:cs="Times New Roman"/>
      <w:i/>
      <w:iCs/>
    </w:rPr>
  </w:style>
  <w:style w:type="character" w:styleId="HTML-billentyzet">
    <w:name w:val="HTML Keyboard"/>
    <w:basedOn w:val="Bekezdsalapbettpusa"/>
    <w:semiHidden/>
    <w:rsid w:val="0082290F"/>
    <w:rPr>
      <w:rFonts w:ascii="Courier New" w:hAnsi="Courier New" w:cs="Courier New"/>
      <w:sz w:val="24"/>
      <w:szCs w:val="24"/>
    </w:rPr>
  </w:style>
  <w:style w:type="paragraph" w:styleId="HTML-kntformzott">
    <w:name w:val="HTML Preformatted"/>
    <w:basedOn w:val="Norml"/>
    <w:link w:val="HTML-kntformzottChar"/>
    <w:semiHidden/>
    <w:rsid w:val="00822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4"/>
      <w:szCs w:val="24"/>
      <w:lang w:eastAsia="hu-HU"/>
    </w:rPr>
  </w:style>
  <w:style w:type="character" w:customStyle="1" w:styleId="HTML-kntformzottChar">
    <w:name w:val="HTML-ként formázott Char"/>
    <w:basedOn w:val="Bekezdsalapbettpusa"/>
    <w:link w:val="HTML-kntformzott"/>
    <w:semiHidden/>
    <w:rsid w:val="0082290F"/>
    <w:rPr>
      <w:rFonts w:ascii="Courier New" w:hAnsi="Courier New" w:cs="Courier New"/>
      <w:sz w:val="24"/>
      <w:szCs w:val="24"/>
      <w:lang w:val="x-none" w:eastAsia="hu-HU"/>
    </w:rPr>
  </w:style>
  <w:style w:type="character" w:styleId="HTML-minta">
    <w:name w:val="HTML Sample"/>
    <w:basedOn w:val="Bekezdsalapbettpusa"/>
    <w:semiHidden/>
    <w:rsid w:val="0082290F"/>
    <w:rPr>
      <w:rFonts w:ascii="Courier New" w:hAnsi="Courier New" w:cs="Courier New"/>
      <w:sz w:val="24"/>
      <w:szCs w:val="24"/>
    </w:rPr>
  </w:style>
  <w:style w:type="character" w:styleId="Kiemels2">
    <w:name w:val="Strong"/>
    <w:basedOn w:val="Bekezdsalapbettpusa"/>
    <w:uiPriority w:val="22"/>
    <w:qFormat/>
    <w:rsid w:val="0082290F"/>
    <w:rPr>
      <w:rFonts w:cs="Times New Roman"/>
      <w:b/>
      <w:bCs/>
    </w:rPr>
  </w:style>
  <w:style w:type="paragraph" w:customStyle="1" w:styleId="nowrap">
    <w:name w:val="nowrap"/>
    <w:basedOn w:val="Norml"/>
    <w:rsid w:val="0082290F"/>
    <w:pPr>
      <w:spacing w:before="100" w:beforeAutospacing="1" w:after="100" w:afterAutospacing="1" w:line="240" w:lineRule="auto"/>
    </w:pPr>
    <w:rPr>
      <w:rFonts w:ascii="Times New Roman" w:eastAsia="Calibri" w:hAnsi="Times New Roman"/>
      <w:sz w:val="24"/>
      <w:szCs w:val="24"/>
      <w:lang w:eastAsia="hu-HU"/>
    </w:rPr>
  </w:style>
  <w:style w:type="paragraph" w:customStyle="1" w:styleId="tabs">
    <w:name w:val="tabs"/>
    <w:basedOn w:val="Norml"/>
    <w:rsid w:val="0082290F"/>
    <w:pPr>
      <w:spacing w:before="100" w:beforeAutospacing="1" w:after="300" w:line="240" w:lineRule="auto"/>
    </w:pPr>
    <w:rPr>
      <w:rFonts w:ascii="Times New Roman" w:eastAsia="Calibri" w:hAnsi="Times New Roman"/>
      <w:sz w:val="24"/>
      <w:szCs w:val="24"/>
      <w:lang w:eastAsia="hu-HU"/>
    </w:rPr>
  </w:style>
  <w:style w:type="paragraph" w:customStyle="1" w:styleId="label">
    <w:name w:val="label"/>
    <w:basedOn w:val="Norml"/>
    <w:rsid w:val="0082290F"/>
    <w:pPr>
      <w:spacing w:before="45" w:after="105" w:line="240" w:lineRule="auto"/>
    </w:pPr>
    <w:rPr>
      <w:rFonts w:ascii="Times New Roman" w:eastAsia="Calibri" w:hAnsi="Times New Roman"/>
      <w:sz w:val="24"/>
      <w:szCs w:val="24"/>
      <w:lang w:eastAsia="hu-HU"/>
    </w:rPr>
  </w:style>
  <w:style w:type="paragraph" w:customStyle="1" w:styleId="control">
    <w:name w:val="control"/>
    <w:basedOn w:val="Norml"/>
    <w:rsid w:val="0082290F"/>
    <w:pPr>
      <w:spacing w:before="100" w:beforeAutospacing="1" w:after="150" w:line="240" w:lineRule="auto"/>
    </w:pPr>
    <w:rPr>
      <w:rFonts w:ascii="Times New Roman" w:eastAsia="Calibri" w:hAnsi="Times New Roman"/>
      <w:sz w:val="24"/>
      <w:szCs w:val="24"/>
      <w:lang w:eastAsia="hu-HU"/>
    </w:rPr>
  </w:style>
  <w:style w:type="paragraph" w:customStyle="1" w:styleId="buttons">
    <w:name w:val="buttons"/>
    <w:basedOn w:val="Norml"/>
    <w:rsid w:val="0082290F"/>
    <w:pPr>
      <w:spacing w:before="100" w:beforeAutospacing="1" w:after="100" w:afterAutospacing="1" w:line="240" w:lineRule="auto"/>
      <w:jc w:val="right"/>
    </w:pPr>
    <w:rPr>
      <w:rFonts w:ascii="Times New Roman" w:eastAsia="Calibri" w:hAnsi="Times New Roman"/>
      <w:sz w:val="24"/>
      <w:szCs w:val="24"/>
      <w:lang w:eastAsia="hu-HU"/>
    </w:rPr>
  </w:style>
  <w:style w:type="paragraph" w:customStyle="1" w:styleId="reset">
    <w:name w:val="reset"/>
    <w:basedOn w:val="Norml"/>
    <w:rsid w:val="0082290F"/>
    <w:pPr>
      <w:shd w:val="clear" w:color="auto" w:fill="999999"/>
      <w:spacing w:before="100" w:beforeAutospacing="1" w:after="100" w:afterAutospacing="1" w:line="240" w:lineRule="auto"/>
    </w:pPr>
    <w:rPr>
      <w:rFonts w:ascii="Times New Roman" w:eastAsia="Calibri" w:hAnsi="Times New Roman"/>
      <w:sz w:val="24"/>
      <w:szCs w:val="24"/>
      <w:lang w:eastAsia="hu-HU"/>
    </w:rPr>
  </w:style>
  <w:style w:type="paragraph" w:customStyle="1" w:styleId="col1">
    <w:name w:val="col1"/>
    <w:basedOn w:val="Norml"/>
    <w:rsid w:val="0082290F"/>
    <w:pPr>
      <w:spacing w:before="100" w:beforeAutospacing="1" w:after="100" w:afterAutospacing="1" w:line="240" w:lineRule="auto"/>
      <w:ind w:left="2100"/>
    </w:pPr>
    <w:rPr>
      <w:rFonts w:ascii="Times New Roman" w:eastAsia="Calibri" w:hAnsi="Times New Roman"/>
      <w:sz w:val="24"/>
      <w:szCs w:val="24"/>
      <w:lang w:eastAsia="hu-HU"/>
    </w:rPr>
  </w:style>
  <w:style w:type="paragraph" w:customStyle="1" w:styleId="col2">
    <w:name w:val="col2"/>
    <w:basedOn w:val="Norml"/>
    <w:rsid w:val="0082290F"/>
    <w:pPr>
      <w:spacing w:before="100" w:beforeAutospacing="1" w:after="100" w:afterAutospacing="1" w:line="240" w:lineRule="auto"/>
    </w:pPr>
    <w:rPr>
      <w:rFonts w:ascii="Times New Roman" w:eastAsia="Calibri" w:hAnsi="Times New Roman"/>
      <w:sz w:val="24"/>
      <w:szCs w:val="24"/>
      <w:lang w:eastAsia="hu-HU"/>
    </w:rPr>
  </w:style>
  <w:style w:type="paragraph" w:customStyle="1" w:styleId="col3">
    <w:name w:val="col3"/>
    <w:basedOn w:val="Norml"/>
    <w:rsid w:val="0082290F"/>
    <w:pPr>
      <w:spacing w:before="100" w:beforeAutospacing="1" w:after="100" w:afterAutospacing="1" w:line="240" w:lineRule="auto"/>
    </w:pPr>
    <w:rPr>
      <w:rFonts w:ascii="Times New Roman" w:eastAsia="Calibri" w:hAnsi="Times New Roman"/>
      <w:sz w:val="24"/>
      <w:szCs w:val="24"/>
      <w:lang w:eastAsia="hu-HU"/>
    </w:rPr>
  </w:style>
  <w:style w:type="paragraph" w:customStyle="1" w:styleId="links">
    <w:name w:val="links"/>
    <w:basedOn w:val="Norml"/>
    <w:rsid w:val="0082290F"/>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pPr>
    <w:rPr>
      <w:rFonts w:ascii="Times New Roman" w:eastAsia="Calibri" w:hAnsi="Times New Roman"/>
      <w:sz w:val="24"/>
      <w:szCs w:val="24"/>
      <w:lang w:eastAsia="hu-HU"/>
    </w:rPr>
  </w:style>
  <w:style w:type="paragraph" w:customStyle="1" w:styleId="hjegyresults">
    <w:name w:val="hjegyresults"/>
    <w:basedOn w:val="Norml"/>
    <w:rsid w:val="0082290F"/>
    <w:pPr>
      <w:spacing w:before="100" w:beforeAutospacing="1" w:after="100" w:afterAutospacing="1" w:line="210" w:lineRule="atLeast"/>
    </w:pPr>
    <w:rPr>
      <w:rFonts w:ascii="Times New Roman" w:eastAsia="Calibri" w:hAnsi="Times New Roman"/>
      <w:sz w:val="24"/>
      <w:szCs w:val="24"/>
      <w:lang w:eastAsia="hu-HU"/>
    </w:rPr>
  </w:style>
  <w:style w:type="paragraph" w:customStyle="1" w:styleId="noresult">
    <w:name w:val="noresult"/>
    <w:basedOn w:val="Norml"/>
    <w:rsid w:val="0082290F"/>
    <w:pPr>
      <w:spacing w:before="100" w:beforeAutospacing="1" w:after="100" w:afterAutospacing="1" w:line="240" w:lineRule="auto"/>
    </w:pPr>
    <w:rPr>
      <w:rFonts w:ascii="Times New Roman" w:eastAsia="Calibri" w:hAnsi="Times New Roman"/>
      <w:sz w:val="20"/>
      <w:szCs w:val="20"/>
      <w:lang w:eastAsia="hu-HU"/>
    </w:rPr>
  </w:style>
  <w:style w:type="paragraph" w:customStyle="1" w:styleId="banner">
    <w:name w:val="banner"/>
    <w:basedOn w:val="Norml"/>
    <w:rsid w:val="0082290F"/>
    <w:pPr>
      <w:spacing w:after="300" w:line="240" w:lineRule="auto"/>
      <w:jc w:val="center"/>
    </w:pPr>
    <w:rPr>
      <w:rFonts w:ascii="Times New Roman" w:eastAsia="Calibri" w:hAnsi="Times New Roman"/>
      <w:sz w:val="24"/>
      <w:szCs w:val="24"/>
      <w:lang w:eastAsia="hu-HU"/>
    </w:rPr>
  </w:style>
  <w:style w:type="paragraph" w:customStyle="1" w:styleId="tab">
    <w:name w:val="tab"/>
    <w:basedOn w:val="Norml"/>
    <w:rsid w:val="0082290F"/>
    <w:pPr>
      <w:spacing w:before="100" w:beforeAutospacing="1" w:after="100" w:afterAutospacing="1" w:line="240" w:lineRule="auto"/>
    </w:pPr>
    <w:rPr>
      <w:rFonts w:ascii="Times New Roman" w:eastAsia="Calibri" w:hAnsi="Times New Roman"/>
      <w:sz w:val="24"/>
      <w:szCs w:val="24"/>
      <w:lang w:eastAsia="hu-HU"/>
    </w:rPr>
  </w:style>
  <w:style w:type="paragraph" w:customStyle="1" w:styleId="data">
    <w:name w:val="data"/>
    <w:basedOn w:val="Norml"/>
    <w:rsid w:val="0082290F"/>
    <w:pPr>
      <w:spacing w:before="100" w:beforeAutospacing="1" w:after="100" w:afterAutospacing="1" w:line="240" w:lineRule="auto"/>
    </w:pPr>
    <w:rPr>
      <w:rFonts w:ascii="Times New Roman" w:eastAsia="Calibri" w:hAnsi="Times New Roman"/>
      <w:sz w:val="24"/>
      <w:szCs w:val="24"/>
      <w:lang w:eastAsia="hu-HU"/>
    </w:rPr>
  </w:style>
  <w:style w:type="paragraph" w:customStyle="1" w:styleId="controlrow">
    <w:name w:val="controlrow"/>
    <w:basedOn w:val="Norml"/>
    <w:rsid w:val="0082290F"/>
    <w:pPr>
      <w:spacing w:before="100" w:beforeAutospacing="1" w:after="100" w:afterAutospacing="1" w:line="240" w:lineRule="auto"/>
    </w:pPr>
    <w:rPr>
      <w:rFonts w:ascii="Times New Roman" w:eastAsia="Calibri" w:hAnsi="Times New Roman"/>
      <w:sz w:val="24"/>
      <w:szCs w:val="24"/>
      <w:lang w:eastAsia="hu-HU"/>
    </w:rPr>
  </w:style>
  <w:style w:type="paragraph" w:customStyle="1" w:styleId="datepicker">
    <w:name w:val="datepicker"/>
    <w:basedOn w:val="Norml"/>
    <w:rsid w:val="0082290F"/>
    <w:pPr>
      <w:spacing w:before="100" w:beforeAutospacing="1" w:after="100" w:afterAutospacing="1" w:line="240" w:lineRule="auto"/>
    </w:pPr>
    <w:rPr>
      <w:rFonts w:ascii="Times New Roman" w:eastAsia="Calibri" w:hAnsi="Times New Roman"/>
      <w:sz w:val="24"/>
      <w:szCs w:val="24"/>
      <w:lang w:eastAsia="hu-HU"/>
    </w:rPr>
  </w:style>
  <w:style w:type="paragraph" w:customStyle="1" w:styleId="result">
    <w:name w:val="result"/>
    <w:basedOn w:val="Norml"/>
    <w:rsid w:val="0082290F"/>
    <w:pPr>
      <w:spacing w:before="100" w:beforeAutospacing="1" w:after="100" w:afterAutospacing="1" w:line="240" w:lineRule="auto"/>
    </w:pPr>
    <w:rPr>
      <w:rFonts w:ascii="Times New Roman" w:eastAsia="Calibri" w:hAnsi="Times New Roman"/>
      <w:sz w:val="24"/>
      <w:szCs w:val="24"/>
      <w:lang w:eastAsia="hu-HU"/>
    </w:rPr>
  </w:style>
  <w:style w:type="paragraph" w:customStyle="1" w:styleId="lead">
    <w:name w:val="lead"/>
    <w:basedOn w:val="Norml"/>
    <w:rsid w:val="0082290F"/>
    <w:pPr>
      <w:spacing w:before="100" w:beforeAutospacing="1" w:after="100" w:afterAutospacing="1" w:line="240" w:lineRule="auto"/>
    </w:pPr>
    <w:rPr>
      <w:rFonts w:ascii="Times New Roman" w:eastAsia="Calibri" w:hAnsi="Times New Roman"/>
      <w:sz w:val="24"/>
      <w:szCs w:val="24"/>
      <w:lang w:eastAsia="hu-HU"/>
    </w:rPr>
  </w:style>
  <w:style w:type="paragraph" w:customStyle="1" w:styleId="tab1">
    <w:name w:val="tab1"/>
    <w:basedOn w:val="Norml"/>
    <w:rsid w:val="0082290F"/>
    <w:pPr>
      <w:pBdr>
        <w:top w:val="single" w:sz="6" w:space="15" w:color="CCCCCC"/>
        <w:left w:val="single" w:sz="6" w:space="15" w:color="CCCCCC"/>
        <w:bottom w:val="single" w:sz="6" w:space="15" w:color="CCCCCC"/>
        <w:right w:val="single" w:sz="6" w:space="15" w:color="CCCCCC"/>
      </w:pBdr>
      <w:shd w:val="clear" w:color="auto" w:fill="FFFFFF"/>
      <w:spacing w:before="100" w:beforeAutospacing="1" w:after="100" w:afterAutospacing="1" w:line="240" w:lineRule="auto"/>
    </w:pPr>
    <w:rPr>
      <w:rFonts w:ascii="Times New Roman" w:eastAsia="Calibri" w:hAnsi="Times New Roman"/>
      <w:vanish/>
      <w:sz w:val="24"/>
      <w:szCs w:val="24"/>
      <w:lang w:eastAsia="hu-HU"/>
    </w:rPr>
  </w:style>
  <w:style w:type="paragraph" w:customStyle="1" w:styleId="lead1">
    <w:name w:val="lead1"/>
    <w:basedOn w:val="Norml"/>
    <w:rsid w:val="0082290F"/>
    <w:pPr>
      <w:spacing w:before="100" w:beforeAutospacing="1" w:after="100" w:afterAutospacing="1" w:line="240" w:lineRule="auto"/>
    </w:pPr>
    <w:rPr>
      <w:rFonts w:ascii="Times New Roman" w:eastAsia="Calibri" w:hAnsi="Times New Roman"/>
      <w:b/>
      <w:bCs/>
      <w:sz w:val="24"/>
      <w:szCs w:val="24"/>
      <w:lang w:eastAsia="hu-HU"/>
    </w:rPr>
  </w:style>
  <w:style w:type="paragraph" w:customStyle="1" w:styleId="data1">
    <w:name w:val="data1"/>
    <w:basedOn w:val="Norml"/>
    <w:rsid w:val="0082290F"/>
    <w:pPr>
      <w:pBdr>
        <w:top w:val="single" w:sz="6" w:space="2" w:color="CCCCCC"/>
        <w:left w:val="single" w:sz="6" w:space="2" w:color="CCCCCC"/>
        <w:bottom w:val="single" w:sz="6" w:space="2" w:color="CCCCCC"/>
        <w:right w:val="single" w:sz="6" w:space="2" w:color="CCCCCC"/>
      </w:pBdr>
      <w:shd w:val="clear" w:color="auto" w:fill="FFFFFF"/>
      <w:spacing w:before="100" w:beforeAutospacing="1" w:after="100" w:afterAutospacing="1" w:line="240" w:lineRule="auto"/>
    </w:pPr>
    <w:rPr>
      <w:rFonts w:ascii="Tahoma" w:eastAsia="Calibri" w:hAnsi="Tahoma" w:cs="Tahoma"/>
      <w:color w:val="222222"/>
      <w:sz w:val="18"/>
      <w:szCs w:val="18"/>
      <w:lang w:eastAsia="hu-HU"/>
    </w:rPr>
  </w:style>
  <w:style w:type="paragraph" w:customStyle="1" w:styleId="controlrow1">
    <w:name w:val="controlrow1"/>
    <w:basedOn w:val="Norml"/>
    <w:rsid w:val="0082290F"/>
    <w:pPr>
      <w:spacing w:before="75" w:after="75" w:line="240" w:lineRule="auto"/>
      <w:ind w:left="75" w:right="75"/>
    </w:pPr>
    <w:rPr>
      <w:rFonts w:ascii="Times New Roman" w:eastAsia="Calibri" w:hAnsi="Times New Roman"/>
      <w:sz w:val="24"/>
      <w:szCs w:val="24"/>
      <w:lang w:eastAsia="hu-HU"/>
    </w:rPr>
  </w:style>
  <w:style w:type="paragraph" w:customStyle="1" w:styleId="datepicker1">
    <w:name w:val="datepicker1"/>
    <w:basedOn w:val="Norml"/>
    <w:rsid w:val="0082290F"/>
    <w:pPr>
      <w:spacing w:after="0" w:line="240" w:lineRule="auto"/>
      <w:ind w:left="30" w:right="30"/>
    </w:pPr>
    <w:rPr>
      <w:rFonts w:ascii="Times New Roman" w:eastAsia="Calibri" w:hAnsi="Times New Roman"/>
      <w:sz w:val="24"/>
      <w:szCs w:val="24"/>
      <w:lang w:eastAsia="hu-HU"/>
    </w:rPr>
  </w:style>
  <w:style w:type="paragraph" w:customStyle="1" w:styleId="label1">
    <w:name w:val="label1"/>
    <w:basedOn w:val="Norml"/>
    <w:rsid w:val="0082290F"/>
    <w:pPr>
      <w:spacing w:before="45" w:after="105" w:line="240" w:lineRule="auto"/>
    </w:pPr>
    <w:rPr>
      <w:rFonts w:ascii="Times New Roman" w:eastAsia="Calibri" w:hAnsi="Times New Roman"/>
      <w:sz w:val="24"/>
      <w:szCs w:val="24"/>
      <w:lang w:eastAsia="hu-HU"/>
    </w:rPr>
  </w:style>
  <w:style w:type="paragraph" w:customStyle="1" w:styleId="data2">
    <w:name w:val="data2"/>
    <w:basedOn w:val="Norml"/>
    <w:rsid w:val="0082290F"/>
    <w:pPr>
      <w:spacing w:before="100" w:beforeAutospacing="1" w:after="100" w:afterAutospacing="1" w:line="240" w:lineRule="auto"/>
    </w:pPr>
    <w:rPr>
      <w:rFonts w:ascii="Times New Roman" w:eastAsia="Calibri" w:hAnsi="Times New Roman"/>
      <w:sz w:val="24"/>
      <w:szCs w:val="24"/>
      <w:lang w:eastAsia="hu-HU"/>
    </w:rPr>
  </w:style>
  <w:style w:type="paragraph" w:customStyle="1" w:styleId="data3">
    <w:name w:val="data3"/>
    <w:basedOn w:val="Norml"/>
    <w:rsid w:val="0082290F"/>
    <w:pPr>
      <w:spacing w:before="100" w:beforeAutospacing="1" w:after="100" w:afterAutospacing="1" w:line="240" w:lineRule="auto"/>
    </w:pPr>
    <w:rPr>
      <w:rFonts w:ascii="Times New Roman" w:eastAsia="Calibri" w:hAnsi="Times New Roman"/>
      <w:sz w:val="24"/>
      <w:szCs w:val="24"/>
      <w:lang w:eastAsia="hu-HU"/>
    </w:rPr>
  </w:style>
  <w:style w:type="paragraph" w:customStyle="1" w:styleId="data4">
    <w:name w:val="data4"/>
    <w:basedOn w:val="Norml"/>
    <w:rsid w:val="0082290F"/>
    <w:pPr>
      <w:spacing w:before="100" w:beforeAutospacing="1" w:after="100" w:afterAutospacing="1" w:line="240" w:lineRule="auto"/>
    </w:pPr>
    <w:rPr>
      <w:rFonts w:ascii="Times New Roman" w:eastAsia="Calibri" w:hAnsi="Times New Roman"/>
      <w:sz w:val="24"/>
      <w:szCs w:val="24"/>
      <w:lang w:eastAsia="hu-HU"/>
    </w:rPr>
  </w:style>
  <w:style w:type="paragraph" w:customStyle="1" w:styleId="result1">
    <w:name w:val="result1"/>
    <w:basedOn w:val="Norml"/>
    <w:rsid w:val="0082290F"/>
    <w:pPr>
      <w:pBdr>
        <w:top w:val="single" w:sz="6" w:space="8" w:color="CCCCCC"/>
        <w:bottom w:val="single" w:sz="6" w:space="8" w:color="CCCCCC"/>
      </w:pBdr>
      <w:spacing w:after="0" w:line="240" w:lineRule="auto"/>
    </w:pPr>
    <w:rPr>
      <w:rFonts w:ascii="Times New Roman" w:eastAsia="Calibri" w:hAnsi="Times New Roman"/>
      <w:sz w:val="20"/>
      <w:szCs w:val="20"/>
      <w:lang w:eastAsia="hu-HU"/>
    </w:rPr>
  </w:style>
  <w:style w:type="paragraph" w:customStyle="1" w:styleId="banner1">
    <w:name w:val="banner1"/>
    <w:basedOn w:val="Norml"/>
    <w:rsid w:val="0082290F"/>
    <w:pPr>
      <w:pBdr>
        <w:bottom w:val="single" w:sz="6" w:space="0" w:color="DDDDDD"/>
      </w:pBdr>
      <w:shd w:val="clear" w:color="auto" w:fill="FFFFFF"/>
      <w:spacing w:after="300" w:line="240" w:lineRule="auto"/>
      <w:jc w:val="center"/>
    </w:pPr>
    <w:rPr>
      <w:rFonts w:ascii="Times New Roman" w:eastAsia="Calibri" w:hAnsi="Times New Roman"/>
      <w:sz w:val="24"/>
      <w:szCs w:val="24"/>
      <w:lang w:eastAsia="hu-HU"/>
    </w:rPr>
  </w:style>
  <w:style w:type="paragraph" w:customStyle="1" w:styleId="Vltozat1">
    <w:name w:val="Változat1"/>
    <w:hidden/>
    <w:semiHidden/>
    <w:rsid w:val="001C597A"/>
    <w:rPr>
      <w:rFonts w:eastAsia="Times New Roman"/>
      <w:sz w:val="22"/>
      <w:szCs w:val="22"/>
      <w:lang w:eastAsia="en-US"/>
    </w:rPr>
  </w:style>
  <w:style w:type="paragraph" w:styleId="Vltozat">
    <w:name w:val="Revision"/>
    <w:hidden/>
    <w:uiPriority w:val="99"/>
    <w:semiHidden/>
    <w:rsid w:val="002F4F2C"/>
    <w:rPr>
      <w:rFonts w:eastAsia="Times New Roman"/>
      <w:sz w:val="22"/>
      <w:szCs w:val="22"/>
      <w:lang w:eastAsia="en-US"/>
    </w:rPr>
  </w:style>
  <w:style w:type="paragraph" w:styleId="Listaszerbekezds">
    <w:name w:val="List Paragraph"/>
    <w:basedOn w:val="Norml"/>
    <w:uiPriority w:val="34"/>
    <w:qFormat/>
    <w:rsid w:val="00657CF3"/>
    <w:pPr>
      <w:ind w:left="720"/>
      <w:contextualSpacing/>
    </w:pPr>
    <w:rPr>
      <w:rFonts w:asciiTheme="minorHAnsi" w:eastAsiaTheme="minorHAnsi" w:hAnsiTheme="minorHAnsi" w:cstheme="minorBidi"/>
    </w:rPr>
  </w:style>
  <w:style w:type="paragraph" w:customStyle="1" w:styleId="cf0">
    <w:name w:val="cf0"/>
    <w:basedOn w:val="Norml"/>
    <w:rsid w:val="00E40C16"/>
    <w:pPr>
      <w:spacing w:before="100" w:beforeAutospacing="1" w:after="100" w:afterAutospacing="1" w:line="240" w:lineRule="auto"/>
    </w:pPr>
    <w:rPr>
      <w:rFonts w:ascii="Times New Roman" w:hAnsi="Times New Roman"/>
      <w:sz w:val="24"/>
      <w:szCs w:val="24"/>
      <w:lang w:eastAsia="hu-HU"/>
    </w:rPr>
  </w:style>
  <w:style w:type="character" w:customStyle="1" w:styleId="hl">
    <w:name w:val="hl"/>
    <w:basedOn w:val="Bekezdsalapbettpusa"/>
    <w:rsid w:val="00E40C16"/>
  </w:style>
  <w:style w:type="table" w:styleId="Rcsostblzat">
    <w:name w:val="Table Grid"/>
    <w:basedOn w:val="Normltblzat"/>
    <w:uiPriority w:val="59"/>
    <w:rsid w:val="00402A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75"/>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
          <w:marLeft w:val="0"/>
          <w:marRight w:val="0"/>
          <w:marTop w:val="75"/>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
          <w:marLeft w:val="0"/>
          <w:marRight w:val="0"/>
          <w:marTop w:val="75"/>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
          <w:marLeft w:val="0"/>
          <w:marRight w:val="0"/>
          <w:marTop w:val="75"/>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
          <w:marLeft w:val="0"/>
          <w:marRight w:val="0"/>
          <w:marTop w:val="75"/>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
          </w:divsChild>
        </w:div>
        <w:div w:id="45">
          <w:marLeft w:val="0"/>
          <w:marRight w:val="0"/>
          <w:marTop w:val="75"/>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
          <w:marLeft w:val="0"/>
          <w:marRight w:val="0"/>
          <w:marTop w:val="75"/>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198248877">
      <w:bodyDiv w:val="1"/>
      <w:marLeft w:val="0"/>
      <w:marRight w:val="0"/>
      <w:marTop w:val="0"/>
      <w:marBottom w:val="0"/>
      <w:divBdr>
        <w:top w:val="none" w:sz="0" w:space="0" w:color="auto"/>
        <w:left w:val="none" w:sz="0" w:space="0" w:color="auto"/>
        <w:bottom w:val="none" w:sz="0" w:space="0" w:color="auto"/>
        <w:right w:val="none" w:sz="0" w:space="0" w:color="auto"/>
      </w:divBdr>
      <w:divsChild>
        <w:div w:id="1547251532">
          <w:marLeft w:val="0"/>
          <w:marRight w:val="0"/>
          <w:marTop w:val="0"/>
          <w:marBottom w:val="0"/>
          <w:divBdr>
            <w:top w:val="none" w:sz="0" w:space="0" w:color="auto"/>
            <w:left w:val="none" w:sz="0" w:space="0" w:color="auto"/>
            <w:bottom w:val="none" w:sz="0" w:space="0" w:color="auto"/>
            <w:right w:val="none" w:sz="0" w:space="0" w:color="auto"/>
          </w:divBdr>
          <w:divsChild>
            <w:div w:id="1133137107">
              <w:marLeft w:val="0"/>
              <w:marRight w:val="0"/>
              <w:marTop w:val="0"/>
              <w:marBottom w:val="0"/>
              <w:divBdr>
                <w:top w:val="none" w:sz="0" w:space="0" w:color="auto"/>
                <w:left w:val="none" w:sz="0" w:space="0" w:color="auto"/>
                <w:bottom w:val="none" w:sz="0" w:space="0" w:color="auto"/>
                <w:right w:val="none" w:sz="0" w:space="0" w:color="auto"/>
              </w:divBdr>
              <w:divsChild>
                <w:div w:id="2117866569">
                  <w:marLeft w:val="0"/>
                  <w:marRight w:val="0"/>
                  <w:marTop w:val="0"/>
                  <w:marBottom w:val="0"/>
                  <w:divBdr>
                    <w:top w:val="none" w:sz="0" w:space="0" w:color="auto"/>
                    <w:left w:val="none" w:sz="0" w:space="0" w:color="auto"/>
                    <w:bottom w:val="none" w:sz="0" w:space="0" w:color="auto"/>
                    <w:right w:val="none" w:sz="0" w:space="0" w:color="auto"/>
                  </w:divBdr>
                  <w:divsChild>
                    <w:div w:id="568154051">
                      <w:marLeft w:val="0"/>
                      <w:marRight w:val="0"/>
                      <w:marTop w:val="0"/>
                      <w:marBottom w:val="0"/>
                      <w:divBdr>
                        <w:top w:val="none" w:sz="0" w:space="0" w:color="auto"/>
                        <w:left w:val="none" w:sz="0" w:space="0" w:color="auto"/>
                        <w:bottom w:val="none" w:sz="0" w:space="0" w:color="auto"/>
                        <w:right w:val="none" w:sz="0" w:space="0" w:color="auto"/>
                      </w:divBdr>
                      <w:divsChild>
                        <w:div w:id="492575036">
                          <w:marLeft w:val="0"/>
                          <w:marRight w:val="0"/>
                          <w:marTop w:val="0"/>
                          <w:marBottom w:val="0"/>
                          <w:divBdr>
                            <w:top w:val="none" w:sz="0" w:space="0" w:color="auto"/>
                            <w:left w:val="none" w:sz="0" w:space="0" w:color="auto"/>
                            <w:bottom w:val="none" w:sz="0" w:space="0" w:color="auto"/>
                            <w:right w:val="none" w:sz="0" w:space="0" w:color="auto"/>
                          </w:divBdr>
                          <w:divsChild>
                            <w:div w:id="677314921">
                              <w:marLeft w:val="0"/>
                              <w:marRight w:val="0"/>
                              <w:marTop w:val="0"/>
                              <w:marBottom w:val="0"/>
                              <w:divBdr>
                                <w:top w:val="none" w:sz="0" w:space="0" w:color="auto"/>
                                <w:left w:val="none" w:sz="0" w:space="0" w:color="auto"/>
                                <w:bottom w:val="none" w:sz="0" w:space="0" w:color="auto"/>
                                <w:right w:val="none" w:sz="0" w:space="0" w:color="auto"/>
                              </w:divBdr>
                              <w:divsChild>
                                <w:div w:id="85155614">
                                  <w:marLeft w:val="0"/>
                                  <w:marRight w:val="0"/>
                                  <w:marTop w:val="0"/>
                                  <w:marBottom w:val="0"/>
                                  <w:divBdr>
                                    <w:top w:val="none" w:sz="0" w:space="0" w:color="auto"/>
                                    <w:left w:val="none" w:sz="0" w:space="0" w:color="auto"/>
                                    <w:bottom w:val="none" w:sz="0" w:space="0" w:color="auto"/>
                                    <w:right w:val="none" w:sz="0" w:space="0" w:color="auto"/>
                                  </w:divBdr>
                                  <w:divsChild>
                                    <w:div w:id="273708440">
                                      <w:marLeft w:val="0"/>
                                      <w:marRight w:val="0"/>
                                      <w:marTop w:val="0"/>
                                      <w:marBottom w:val="0"/>
                                      <w:divBdr>
                                        <w:top w:val="none" w:sz="0" w:space="0" w:color="auto"/>
                                        <w:left w:val="none" w:sz="0" w:space="0" w:color="auto"/>
                                        <w:bottom w:val="none" w:sz="0" w:space="0" w:color="auto"/>
                                        <w:right w:val="none" w:sz="0" w:space="0" w:color="auto"/>
                                      </w:divBdr>
                                      <w:divsChild>
                                        <w:div w:id="1268536039">
                                          <w:marLeft w:val="0"/>
                                          <w:marRight w:val="0"/>
                                          <w:marTop w:val="0"/>
                                          <w:marBottom w:val="0"/>
                                          <w:divBdr>
                                            <w:top w:val="none" w:sz="0" w:space="0" w:color="auto"/>
                                            <w:left w:val="none" w:sz="0" w:space="0" w:color="auto"/>
                                            <w:bottom w:val="none" w:sz="0" w:space="0" w:color="auto"/>
                                            <w:right w:val="none" w:sz="0" w:space="0" w:color="auto"/>
                                          </w:divBdr>
                                          <w:divsChild>
                                            <w:div w:id="303508168">
                                              <w:marLeft w:val="0"/>
                                              <w:marRight w:val="0"/>
                                              <w:marTop w:val="0"/>
                                              <w:marBottom w:val="0"/>
                                              <w:divBdr>
                                                <w:top w:val="none" w:sz="0" w:space="0" w:color="auto"/>
                                                <w:left w:val="none" w:sz="0" w:space="0" w:color="auto"/>
                                                <w:bottom w:val="none" w:sz="0" w:space="0" w:color="auto"/>
                                                <w:right w:val="none" w:sz="0" w:space="0" w:color="auto"/>
                                              </w:divBdr>
                                              <w:divsChild>
                                                <w:div w:id="121742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12831786">
      <w:bodyDiv w:val="1"/>
      <w:marLeft w:val="0"/>
      <w:marRight w:val="0"/>
      <w:marTop w:val="0"/>
      <w:marBottom w:val="0"/>
      <w:divBdr>
        <w:top w:val="none" w:sz="0" w:space="0" w:color="auto"/>
        <w:left w:val="none" w:sz="0" w:space="0" w:color="auto"/>
        <w:bottom w:val="none" w:sz="0" w:space="0" w:color="auto"/>
        <w:right w:val="none" w:sz="0" w:space="0" w:color="auto"/>
      </w:divBdr>
    </w:div>
    <w:div w:id="816648773">
      <w:bodyDiv w:val="1"/>
      <w:marLeft w:val="0"/>
      <w:marRight w:val="0"/>
      <w:marTop w:val="0"/>
      <w:marBottom w:val="0"/>
      <w:divBdr>
        <w:top w:val="none" w:sz="0" w:space="0" w:color="auto"/>
        <w:left w:val="none" w:sz="0" w:space="0" w:color="auto"/>
        <w:bottom w:val="none" w:sz="0" w:space="0" w:color="auto"/>
        <w:right w:val="none" w:sz="0" w:space="0" w:color="auto"/>
      </w:divBdr>
    </w:div>
    <w:div w:id="1400400797">
      <w:bodyDiv w:val="1"/>
      <w:marLeft w:val="0"/>
      <w:marRight w:val="0"/>
      <w:marTop w:val="0"/>
      <w:marBottom w:val="0"/>
      <w:divBdr>
        <w:top w:val="none" w:sz="0" w:space="0" w:color="auto"/>
        <w:left w:val="none" w:sz="0" w:space="0" w:color="auto"/>
        <w:bottom w:val="none" w:sz="0" w:space="0" w:color="auto"/>
        <w:right w:val="none" w:sz="0" w:space="0" w:color="auto"/>
      </w:divBdr>
      <w:divsChild>
        <w:div w:id="1865508850">
          <w:marLeft w:val="0"/>
          <w:marRight w:val="0"/>
          <w:marTop w:val="0"/>
          <w:marBottom w:val="0"/>
          <w:divBdr>
            <w:top w:val="none" w:sz="0" w:space="0" w:color="auto"/>
            <w:left w:val="none" w:sz="0" w:space="0" w:color="auto"/>
            <w:bottom w:val="none" w:sz="0" w:space="0" w:color="auto"/>
            <w:right w:val="none" w:sz="0" w:space="0" w:color="auto"/>
          </w:divBdr>
        </w:div>
      </w:divsChild>
    </w:div>
    <w:div w:id="1426194477">
      <w:bodyDiv w:val="1"/>
      <w:marLeft w:val="0"/>
      <w:marRight w:val="0"/>
      <w:marTop w:val="0"/>
      <w:marBottom w:val="0"/>
      <w:divBdr>
        <w:top w:val="none" w:sz="0" w:space="0" w:color="auto"/>
        <w:left w:val="none" w:sz="0" w:space="0" w:color="auto"/>
        <w:bottom w:val="none" w:sz="0" w:space="0" w:color="auto"/>
        <w:right w:val="none" w:sz="0" w:space="0" w:color="auto"/>
      </w:divBdr>
      <w:divsChild>
        <w:div w:id="656617814">
          <w:marLeft w:val="0"/>
          <w:marRight w:val="0"/>
          <w:marTop w:val="0"/>
          <w:marBottom w:val="0"/>
          <w:divBdr>
            <w:top w:val="none" w:sz="0" w:space="0" w:color="auto"/>
            <w:left w:val="none" w:sz="0" w:space="0" w:color="auto"/>
            <w:bottom w:val="none" w:sz="0" w:space="0" w:color="auto"/>
            <w:right w:val="none" w:sz="0" w:space="0" w:color="auto"/>
          </w:divBdr>
          <w:divsChild>
            <w:div w:id="388379612">
              <w:marLeft w:val="0"/>
              <w:marRight w:val="0"/>
              <w:marTop w:val="0"/>
              <w:marBottom w:val="0"/>
              <w:divBdr>
                <w:top w:val="none" w:sz="0" w:space="0" w:color="auto"/>
                <w:left w:val="none" w:sz="0" w:space="0" w:color="auto"/>
                <w:bottom w:val="none" w:sz="0" w:space="0" w:color="auto"/>
                <w:right w:val="none" w:sz="0" w:space="0" w:color="auto"/>
              </w:divBdr>
              <w:divsChild>
                <w:div w:id="448088543">
                  <w:marLeft w:val="0"/>
                  <w:marRight w:val="0"/>
                  <w:marTop w:val="0"/>
                  <w:marBottom w:val="0"/>
                  <w:divBdr>
                    <w:top w:val="none" w:sz="0" w:space="0" w:color="auto"/>
                    <w:left w:val="none" w:sz="0" w:space="0" w:color="auto"/>
                    <w:bottom w:val="none" w:sz="0" w:space="0" w:color="auto"/>
                    <w:right w:val="none" w:sz="0" w:space="0" w:color="auto"/>
                  </w:divBdr>
                  <w:divsChild>
                    <w:div w:id="735128900">
                      <w:marLeft w:val="0"/>
                      <w:marRight w:val="0"/>
                      <w:marTop w:val="0"/>
                      <w:marBottom w:val="0"/>
                      <w:divBdr>
                        <w:top w:val="none" w:sz="0" w:space="0" w:color="auto"/>
                        <w:left w:val="none" w:sz="0" w:space="0" w:color="auto"/>
                        <w:bottom w:val="none" w:sz="0" w:space="0" w:color="auto"/>
                        <w:right w:val="none" w:sz="0" w:space="0" w:color="auto"/>
                      </w:divBdr>
                      <w:divsChild>
                        <w:div w:id="2134516346">
                          <w:marLeft w:val="0"/>
                          <w:marRight w:val="0"/>
                          <w:marTop w:val="0"/>
                          <w:marBottom w:val="0"/>
                          <w:divBdr>
                            <w:top w:val="none" w:sz="0" w:space="0" w:color="auto"/>
                            <w:left w:val="none" w:sz="0" w:space="0" w:color="auto"/>
                            <w:bottom w:val="none" w:sz="0" w:space="0" w:color="auto"/>
                            <w:right w:val="none" w:sz="0" w:space="0" w:color="auto"/>
                          </w:divBdr>
                          <w:divsChild>
                            <w:div w:id="3052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3840484">
      <w:bodyDiv w:val="1"/>
      <w:marLeft w:val="0"/>
      <w:marRight w:val="0"/>
      <w:marTop w:val="0"/>
      <w:marBottom w:val="0"/>
      <w:divBdr>
        <w:top w:val="none" w:sz="0" w:space="0" w:color="auto"/>
        <w:left w:val="none" w:sz="0" w:space="0" w:color="auto"/>
        <w:bottom w:val="none" w:sz="0" w:space="0" w:color="auto"/>
        <w:right w:val="none" w:sz="0" w:space="0" w:color="auto"/>
      </w:divBdr>
      <w:divsChild>
        <w:div w:id="1235042825">
          <w:marLeft w:val="0"/>
          <w:marRight w:val="0"/>
          <w:marTop w:val="0"/>
          <w:marBottom w:val="0"/>
          <w:divBdr>
            <w:top w:val="none" w:sz="0" w:space="0" w:color="auto"/>
            <w:left w:val="none" w:sz="0" w:space="0" w:color="auto"/>
            <w:bottom w:val="none" w:sz="0" w:space="0" w:color="auto"/>
            <w:right w:val="none" w:sz="0" w:space="0" w:color="auto"/>
          </w:divBdr>
          <w:divsChild>
            <w:div w:id="1747260933">
              <w:marLeft w:val="0"/>
              <w:marRight w:val="0"/>
              <w:marTop w:val="0"/>
              <w:marBottom w:val="0"/>
              <w:divBdr>
                <w:top w:val="none" w:sz="0" w:space="0" w:color="auto"/>
                <w:left w:val="none" w:sz="0" w:space="0" w:color="auto"/>
                <w:bottom w:val="none" w:sz="0" w:space="0" w:color="auto"/>
                <w:right w:val="none" w:sz="0" w:space="0" w:color="auto"/>
              </w:divBdr>
              <w:divsChild>
                <w:div w:id="406654332">
                  <w:marLeft w:val="0"/>
                  <w:marRight w:val="0"/>
                  <w:marTop w:val="0"/>
                  <w:marBottom w:val="0"/>
                  <w:divBdr>
                    <w:top w:val="none" w:sz="0" w:space="0" w:color="auto"/>
                    <w:left w:val="none" w:sz="0" w:space="0" w:color="auto"/>
                    <w:bottom w:val="none" w:sz="0" w:space="0" w:color="auto"/>
                    <w:right w:val="none" w:sz="0" w:space="0" w:color="auto"/>
                  </w:divBdr>
                  <w:divsChild>
                    <w:div w:id="1067994378">
                      <w:marLeft w:val="0"/>
                      <w:marRight w:val="0"/>
                      <w:marTop w:val="0"/>
                      <w:marBottom w:val="0"/>
                      <w:divBdr>
                        <w:top w:val="none" w:sz="0" w:space="0" w:color="auto"/>
                        <w:left w:val="none" w:sz="0" w:space="0" w:color="auto"/>
                        <w:bottom w:val="none" w:sz="0" w:space="0" w:color="auto"/>
                        <w:right w:val="none" w:sz="0" w:space="0" w:color="auto"/>
                      </w:divBdr>
                      <w:divsChild>
                        <w:div w:id="419372446">
                          <w:marLeft w:val="0"/>
                          <w:marRight w:val="0"/>
                          <w:marTop w:val="0"/>
                          <w:marBottom w:val="0"/>
                          <w:divBdr>
                            <w:top w:val="none" w:sz="0" w:space="0" w:color="auto"/>
                            <w:left w:val="none" w:sz="0" w:space="0" w:color="auto"/>
                            <w:bottom w:val="none" w:sz="0" w:space="0" w:color="auto"/>
                            <w:right w:val="none" w:sz="0" w:space="0" w:color="auto"/>
                          </w:divBdr>
                          <w:divsChild>
                            <w:div w:id="1294406828">
                              <w:marLeft w:val="0"/>
                              <w:marRight w:val="0"/>
                              <w:marTop w:val="0"/>
                              <w:marBottom w:val="0"/>
                              <w:divBdr>
                                <w:top w:val="none" w:sz="0" w:space="0" w:color="auto"/>
                                <w:left w:val="none" w:sz="0" w:space="0" w:color="auto"/>
                                <w:bottom w:val="none" w:sz="0" w:space="0" w:color="auto"/>
                                <w:right w:val="none" w:sz="0" w:space="0" w:color="auto"/>
                              </w:divBdr>
                              <w:divsChild>
                                <w:div w:id="1400059616">
                                  <w:marLeft w:val="0"/>
                                  <w:marRight w:val="0"/>
                                  <w:marTop w:val="0"/>
                                  <w:marBottom w:val="0"/>
                                  <w:divBdr>
                                    <w:top w:val="none" w:sz="0" w:space="0" w:color="auto"/>
                                    <w:left w:val="none" w:sz="0" w:space="0" w:color="auto"/>
                                    <w:bottom w:val="none" w:sz="0" w:space="0" w:color="auto"/>
                                    <w:right w:val="none" w:sz="0" w:space="0" w:color="auto"/>
                                  </w:divBdr>
                                  <w:divsChild>
                                    <w:div w:id="361129633">
                                      <w:marLeft w:val="0"/>
                                      <w:marRight w:val="0"/>
                                      <w:marTop w:val="0"/>
                                      <w:marBottom w:val="0"/>
                                      <w:divBdr>
                                        <w:top w:val="none" w:sz="0" w:space="0" w:color="auto"/>
                                        <w:left w:val="none" w:sz="0" w:space="0" w:color="auto"/>
                                        <w:bottom w:val="none" w:sz="0" w:space="0" w:color="auto"/>
                                        <w:right w:val="none" w:sz="0" w:space="0" w:color="auto"/>
                                      </w:divBdr>
                                      <w:divsChild>
                                        <w:div w:id="1311594850">
                                          <w:marLeft w:val="0"/>
                                          <w:marRight w:val="0"/>
                                          <w:marTop w:val="0"/>
                                          <w:marBottom w:val="0"/>
                                          <w:divBdr>
                                            <w:top w:val="none" w:sz="0" w:space="0" w:color="auto"/>
                                            <w:left w:val="none" w:sz="0" w:space="0" w:color="auto"/>
                                            <w:bottom w:val="none" w:sz="0" w:space="0" w:color="auto"/>
                                            <w:right w:val="none" w:sz="0" w:space="0" w:color="auto"/>
                                          </w:divBdr>
                                          <w:divsChild>
                                            <w:div w:id="1425565438">
                                              <w:marLeft w:val="0"/>
                                              <w:marRight w:val="0"/>
                                              <w:marTop w:val="0"/>
                                              <w:marBottom w:val="0"/>
                                              <w:divBdr>
                                                <w:top w:val="none" w:sz="0" w:space="0" w:color="auto"/>
                                                <w:left w:val="none" w:sz="0" w:space="0" w:color="auto"/>
                                                <w:bottom w:val="none" w:sz="0" w:space="0" w:color="auto"/>
                                                <w:right w:val="none" w:sz="0" w:space="0" w:color="auto"/>
                                              </w:divBdr>
                                              <w:divsChild>
                                                <w:div w:id="55069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62412066">
      <w:bodyDiv w:val="1"/>
      <w:marLeft w:val="0"/>
      <w:marRight w:val="0"/>
      <w:marTop w:val="0"/>
      <w:marBottom w:val="0"/>
      <w:divBdr>
        <w:top w:val="none" w:sz="0" w:space="0" w:color="auto"/>
        <w:left w:val="none" w:sz="0" w:space="0" w:color="auto"/>
        <w:bottom w:val="none" w:sz="0" w:space="0" w:color="auto"/>
        <w:right w:val="none" w:sz="0" w:space="0" w:color="auto"/>
      </w:divBdr>
    </w:div>
    <w:div w:id="1861747047">
      <w:bodyDiv w:val="1"/>
      <w:marLeft w:val="0"/>
      <w:marRight w:val="0"/>
      <w:marTop w:val="0"/>
      <w:marBottom w:val="0"/>
      <w:divBdr>
        <w:top w:val="none" w:sz="0" w:space="0" w:color="auto"/>
        <w:left w:val="none" w:sz="0" w:space="0" w:color="auto"/>
        <w:bottom w:val="none" w:sz="0" w:space="0" w:color="auto"/>
        <w:right w:val="none" w:sz="0" w:space="0" w:color="auto"/>
      </w:divBdr>
      <w:divsChild>
        <w:div w:id="743138080">
          <w:marLeft w:val="0"/>
          <w:marRight w:val="0"/>
          <w:marTop w:val="0"/>
          <w:marBottom w:val="0"/>
          <w:divBdr>
            <w:top w:val="none" w:sz="0" w:space="0" w:color="auto"/>
            <w:left w:val="none" w:sz="0" w:space="0" w:color="auto"/>
            <w:bottom w:val="none" w:sz="0" w:space="0" w:color="auto"/>
            <w:right w:val="none" w:sz="0" w:space="0" w:color="auto"/>
          </w:divBdr>
        </w:div>
      </w:divsChild>
    </w:div>
    <w:div w:id="19695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j.jogtar.hu/" TargetMode="External"/><Relationship Id="rId13" Type="http://schemas.openxmlformats.org/officeDocument/2006/relationships/hyperlink" Target="http://uj.jogtar.hu/" TargetMode="External"/><Relationship Id="rId18" Type="http://schemas.openxmlformats.org/officeDocument/2006/relationships/hyperlink" Target="http://uj.jogtar.hu/" TargetMode="External"/><Relationship Id="rId26" Type="http://schemas.openxmlformats.org/officeDocument/2006/relationships/hyperlink" Target="http://eur-lex.europa.eu/legal-content/HU/TXT/HTML/?uri=CELEX:32009L0081&amp;from=HU" TargetMode="External"/><Relationship Id="rId3" Type="http://schemas.openxmlformats.org/officeDocument/2006/relationships/styles" Target="styles.xml"/><Relationship Id="rId21" Type="http://schemas.openxmlformats.org/officeDocument/2006/relationships/hyperlink" Target="http://eur-lex.europa.eu/legal-content/HU/TXT/HTML/?uri=CELEX:32009L0081&amp;from=HU" TargetMode="External"/><Relationship Id="rId7" Type="http://schemas.openxmlformats.org/officeDocument/2006/relationships/endnotes" Target="endnotes.xml"/><Relationship Id="rId12" Type="http://schemas.openxmlformats.org/officeDocument/2006/relationships/hyperlink" Target="http://uj.jogtar.hu/" TargetMode="External"/><Relationship Id="rId17" Type="http://schemas.openxmlformats.org/officeDocument/2006/relationships/hyperlink" Target="http://uj.jogtar.hu/" TargetMode="External"/><Relationship Id="rId25" Type="http://schemas.openxmlformats.org/officeDocument/2006/relationships/hyperlink" Target="http://eur-lex.europa.eu/legal-content/HU/TXT/HTML/?uri=CELEX:32009L0081&amp;from=HU" TargetMode="External"/><Relationship Id="rId2" Type="http://schemas.openxmlformats.org/officeDocument/2006/relationships/numbering" Target="numbering.xml"/><Relationship Id="rId16" Type="http://schemas.openxmlformats.org/officeDocument/2006/relationships/hyperlink" Target="http://uj.jogtar.hu/" TargetMode="External"/><Relationship Id="rId20" Type="http://schemas.openxmlformats.org/officeDocument/2006/relationships/hyperlink" Target="http://uj.jogtar.hu/"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j.jogtar.hu/" TargetMode="External"/><Relationship Id="rId24" Type="http://schemas.openxmlformats.org/officeDocument/2006/relationships/hyperlink" Target="http://eur-lex.europa.eu/legal-content/HU/TXT/HTML/?uri=CELEX:32009L0081&amp;from=HU" TargetMode="External"/><Relationship Id="rId5" Type="http://schemas.openxmlformats.org/officeDocument/2006/relationships/webSettings" Target="webSettings.xml"/><Relationship Id="rId15" Type="http://schemas.openxmlformats.org/officeDocument/2006/relationships/hyperlink" Target="http://uj.jogtar.hu/" TargetMode="External"/><Relationship Id="rId23" Type="http://schemas.openxmlformats.org/officeDocument/2006/relationships/hyperlink" Target="http://eur-lex.europa.eu/legal-content/HU/TXT/HTML/?uri=CELEX:32009L0081&amp;from=HU" TargetMode="External"/><Relationship Id="rId28" Type="http://schemas.openxmlformats.org/officeDocument/2006/relationships/header" Target="header2.xml"/><Relationship Id="rId10" Type="http://schemas.openxmlformats.org/officeDocument/2006/relationships/hyperlink" Target="http://uj.jogtar.hu/" TargetMode="External"/><Relationship Id="rId19" Type="http://schemas.openxmlformats.org/officeDocument/2006/relationships/hyperlink" Target="http://uj.jogtar.h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uj.jogtar.hu/" TargetMode="External"/><Relationship Id="rId14" Type="http://schemas.openxmlformats.org/officeDocument/2006/relationships/hyperlink" Target="http://uj.jogtar.hu/" TargetMode="External"/><Relationship Id="rId22" Type="http://schemas.openxmlformats.org/officeDocument/2006/relationships/hyperlink" Target="http://eur-lex.europa.eu/legal-content/HU/TXT/HTML/?uri=CELEX:32009L0081&amp;from=HU" TargetMode="External"/><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1526C-0F7E-45E0-8B22-38353D8EF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101</Pages>
  <Words>44775</Words>
  <Characters>308950</Characters>
  <Application>Microsoft Office Word</Application>
  <DocSecurity>0</DocSecurity>
  <Lines>2574</Lines>
  <Paragraphs>706</Paragraphs>
  <ScaleCrop>false</ScaleCrop>
  <HeadingPairs>
    <vt:vector size="2" baseType="variant">
      <vt:variant>
        <vt:lpstr>Cím</vt:lpstr>
      </vt:variant>
      <vt:variant>
        <vt:i4>1</vt:i4>
      </vt:variant>
    </vt:vector>
  </HeadingPairs>
  <TitlesOfParts>
    <vt:vector size="1" baseType="lpstr">
      <vt:lpstr>HONVÉDELMI MINISZTER</vt:lpstr>
    </vt:vector>
  </TitlesOfParts>
  <Company>HM VGH</Company>
  <LinksUpToDate>false</LinksUpToDate>
  <CharactersWithSpaces>353019</CharactersWithSpaces>
  <SharedDoc>false</SharedDoc>
  <HLinks>
    <vt:vector size="42" baseType="variant">
      <vt:variant>
        <vt:i4>7733342</vt:i4>
      </vt:variant>
      <vt:variant>
        <vt:i4>18</vt:i4>
      </vt:variant>
      <vt:variant>
        <vt:i4>0</vt:i4>
      </vt:variant>
      <vt:variant>
        <vt:i4>5</vt:i4>
      </vt:variant>
      <vt:variant>
        <vt:lpwstr>http://eur-lex.europa.eu/legal-content/HU/TXT/HTML/?uri=CELEX:32009L0081&amp;from=HU</vt:lpwstr>
      </vt:variant>
      <vt:variant>
        <vt:lpwstr>ntc1-L_2009216HU.01012401-E0001</vt:lpwstr>
      </vt:variant>
      <vt:variant>
        <vt:i4>7733327</vt:i4>
      </vt:variant>
      <vt:variant>
        <vt:i4>15</vt:i4>
      </vt:variant>
      <vt:variant>
        <vt:i4>0</vt:i4>
      </vt:variant>
      <vt:variant>
        <vt:i4>5</vt:i4>
      </vt:variant>
      <vt:variant>
        <vt:lpwstr>http://eur-lex.europa.eu/legal-content/HU/TXT/HTML/?uri=CELEX:32009L0081&amp;from=HU</vt:lpwstr>
      </vt:variant>
      <vt:variant>
        <vt:lpwstr>ntr1-L_2009216HU.01012401-E0001</vt:lpwstr>
      </vt:variant>
      <vt:variant>
        <vt:i4>7667801</vt:i4>
      </vt:variant>
      <vt:variant>
        <vt:i4>12</vt:i4>
      </vt:variant>
      <vt:variant>
        <vt:i4>0</vt:i4>
      </vt:variant>
      <vt:variant>
        <vt:i4>5</vt:i4>
      </vt:variant>
      <vt:variant>
        <vt:lpwstr>http://eur-lex.europa.eu/legal-content/HU/TXT/HTML/?uri=CELEX:32009L0081&amp;from=HU</vt:lpwstr>
      </vt:variant>
      <vt:variant>
        <vt:lpwstr>ntc2-L_2009216HU.01012301-E0002</vt:lpwstr>
      </vt:variant>
      <vt:variant>
        <vt:i4>7733337</vt:i4>
      </vt:variant>
      <vt:variant>
        <vt:i4>9</vt:i4>
      </vt:variant>
      <vt:variant>
        <vt:i4>0</vt:i4>
      </vt:variant>
      <vt:variant>
        <vt:i4>5</vt:i4>
      </vt:variant>
      <vt:variant>
        <vt:lpwstr>http://eur-lex.europa.eu/legal-content/HU/TXT/HTML/?uri=CELEX:32009L0081&amp;from=HU</vt:lpwstr>
      </vt:variant>
      <vt:variant>
        <vt:lpwstr>ntc1-L_2009216HU.01012301-E0001</vt:lpwstr>
      </vt:variant>
      <vt:variant>
        <vt:i4>7667784</vt:i4>
      </vt:variant>
      <vt:variant>
        <vt:i4>6</vt:i4>
      </vt:variant>
      <vt:variant>
        <vt:i4>0</vt:i4>
      </vt:variant>
      <vt:variant>
        <vt:i4>5</vt:i4>
      </vt:variant>
      <vt:variant>
        <vt:lpwstr>http://eur-lex.europa.eu/legal-content/HU/TXT/HTML/?uri=CELEX:32009L0081&amp;from=HU</vt:lpwstr>
      </vt:variant>
      <vt:variant>
        <vt:lpwstr>ntr2-L_2009216HU.01012301-E0002</vt:lpwstr>
      </vt:variant>
      <vt:variant>
        <vt:i4>7733320</vt:i4>
      </vt:variant>
      <vt:variant>
        <vt:i4>3</vt:i4>
      </vt:variant>
      <vt:variant>
        <vt:i4>0</vt:i4>
      </vt:variant>
      <vt:variant>
        <vt:i4>5</vt:i4>
      </vt:variant>
      <vt:variant>
        <vt:lpwstr>http://eur-lex.europa.eu/legal-content/HU/TXT/HTML/?uri=CELEX:32009L0081&amp;from=HU</vt:lpwstr>
      </vt:variant>
      <vt:variant>
        <vt:lpwstr>ntr1-L_2009216HU.01012301-E0001</vt:lpwstr>
      </vt:variant>
      <vt:variant>
        <vt:i4>6684683</vt:i4>
      </vt:variant>
      <vt:variant>
        <vt:i4>0</vt:i4>
      </vt:variant>
      <vt:variant>
        <vt:i4>0</vt:i4>
      </vt:variant>
      <vt:variant>
        <vt:i4>5</vt:i4>
      </vt:variant>
      <vt:variant>
        <vt:lpwstr>mailto:sajto@hm.gov.hu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HONVÉDELMI MINISZTER</dc:title>
  <dc:creator>dr. Fail Kinga</dc:creator>
  <cp:lastModifiedBy>Schober Zsófia</cp:lastModifiedBy>
  <cp:revision>2</cp:revision>
  <cp:lastPrinted>2015-09-14T11:36:00Z</cp:lastPrinted>
  <dcterms:created xsi:type="dcterms:W3CDTF">2016-03-07T07:53:00Z</dcterms:created>
  <dcterms:modified xsi:type="dcterms:W3CDTF">2016-03-07T07:53:00Z</dcterms:modified>
</cp:coreProperties>
</file>