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6FBCF2B" w14:textId="77777777" w:rsidR="002058B4" w:rsidRPr="00932096"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p>
    <w:p w14:paraId="75476B93" w14:textId="77777777" w:rsidR="004547AC" w:rsidRPr="00932096"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p>
    <w:p w14:paraId="4FF6E721" w14:textId="77777777" w:rsidR="004F6BED" w:rsidRPr="007467D9"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Miniszterelnökség</w:t>
      </w:r>
    </w:p>
    <w:p w14:paraId="4E0DB939" w14:textId="77777777" w:rsidR="004F6BED" w:rsidRPr="007467D9"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1055 Budapest, Kossuth Lajos tér 1-3.</w:t>
      </w:r>
    </w:p>
    <w:p w14:paraId="7F87B08C" w14:textId="77777777" w:rsidR="006330C8" w:rsidRPr="007467D9"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p>
    <w:p w14:paraId="138CD9D5"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1D8D744F"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56B3A974" w14:textId="77777777" w:rsidR="00983CFF" w:rsidRPr="007467D9"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41BE7818" w14:textId="77777777" w:rsidR="002058B4" w:rsidRPr="007467D9"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 xml:space="preserve">KÖZBESZERZÉSI DOKUMENTUMOK </w:t>
      </w:r>
    </w:p>
    <w:p w14:paraId="43120DB4"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26A49C31" w14:textId="77777777" w:rsidR="004547AC" w:rsidRPr="007467D9"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w:t>
      </w:r>
    </w:p>
    <w:p w14:paraId="1408C990"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302950E9"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3C11CBF1" w14:textId="77777777" w:rsidR="00D54B93" w:rsidRPr="007467D9"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auto"/>
          <w:sz w:val="20"/>
          <w:szCs w:val="20"/>
        </w:rPr>
      </w:pPr>
      <w:r w:rsidRPr="007467D9">
        <w:rPr>
          <w:rFonts w:ascii="Tahoma" w:hAnsi="Tahoma" w:cs="Tahoma"/>
          <w:b/>
          <w:color w:val="auto"/>
          <w:sz w:val="20"/>
          <w:szCs w:val="20"/>
        </w:rPr>
        <w:t>„</w:t>
      </w:r>
      <w:r w:rsidR="00103AD2"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005C5981" w:rsidRPr="00932096">
        <w:rPr>
          <w:rFonts w:ascii="Tahoma" w:hAnsi="Tahoma" w:cs="Tahoma"/>
          <w:b/>
          <w:i/>
          <w:color w:val="auto"/>
          <w:sz w:val="20"/>
          <w:szCs w:val="20"/>
        </w:rPr>
        <w:t>”</w:t>
      </w:r>
    </w:p>
    <w:p w14:paraId="11C9B977" w14:textId="77777777" w:rsidR="00196215" w:rsidRPr="007467D9"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auto"/>
          <w:sz w:val="20"/>
          <w:szCs w:val="20"/>
        </w:rPr>
      </w:pPr>
    </w:p>
    <w:p w14:paraId="02DCC6B4" w14:textId="77777777" w:rsidR="00196215" w:rsidRPr="007467D9"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auto"/>
          <w:sz w:val="20"/>
          <w:szCs w:val="20"/>
        </w:rPr>
      </w:pPr>
    </w:p>
    <w:p w14:paraId="6ABF8AE8" w14:textId="77777777" w:rsidR="002058B4" w:rsidRPr="00932096"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932096">
        <w:rPr>
          <w:rFonts w:ascii="Tahoma" w:hAnsi="Tahoma" w:cs="Tahoma"/>
          <w:b/>
          <w:color w:val="auto"/>
          <w:sz w:val="20"/>
          <w:szCs w:val="20"/>
        </w:rPr>
        <w:t xml:space="preserve">TÁRGYÚ </w:t>
      </w:r>
    </w:p>
    <w:p w14:paraId="5140C3DE"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3CA70779" w14:textId="77777777" w:rsidR="00D54B93" w:rsidRPr="007467D9"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 xml:space="preserve">A </w:t>
      </w:r>
      <w:r w:rsidR="00B409E9" w:rsidRPr="007467D9">
        <w:rPr>
          <w:rFonts w:ascii="Tahoma" w:hAnsi="Tahoma" w:cs="Tahoma"/>
          <w:b/>
          <w:caps/>
          <w:color w:val="auto"/>
          <w:sz w:val="20"/>
          <w:szCs w:val="20"/>
        </w:rPr>
        <w:t>2015</w:t>
      </w:r>
      <w:r w:rsidR="00D54B93" w:rsidRPr="007467D9">
        <w:rPr>
          <w:rFonts w:ascii="Tahoma" w:hAnsi="Tahoma" w:cs="Tahoma"/>
          <w:b/>
          <w:caps/>
          <w:color w:val="auto"/>
          <w:sz w:val="20"/>
          <w:szCs w:val="20"/>
        </w:rPr>
        <w:t xml:space="preserve">. évi </w:t>
      </w:r>
      <w:r w:rsidR="00B409E9" w:rsidRPr="007467D9">
        <w:rPr>
          <w:rFonts w:ascii="Tahoma" w:hAnsi="Tahoma" w:cs="Tahoma"/>
          <w:b/>
          <w:caps/>
          <w:color w:val="auto"/>
          <w:sz w:val="20"/>
          <w:szCs w:val="20"/>
        </w:rPr>
        <w:t>CXLIII</w:t>
      </w:r>
      <w:r w:rsidR="00D54B93" w:rsidRPr="007467D9">
        <w:rPr>
          <w:rFonts w:ascii="Tahoma" w:hAnsi="Tahoma" w:cs="Tahoma"/>
          <w:b/>
          <w:caps/>
          <w:color w:val="auto"/>
          <w:sz w:val="20"/>
          <w:szCs w:val="20"/>
        </w:rPr>
        <w:t>. törvény Második</w:t>
      </w:r>
      <w:r w:rsidRPr="007467D9">
        <w:rPr>
          <w:rFonts w:ascii="Tahoma" w:hAnsi="Tahoma" w:cs="Tahoma"/>
          <w:b/>
          <w:caps/>
          <w:color w:val="auto"/>
          <w:sz w:val="20"/>
          <w:szCs w:val="20"/>
        </w:rPr>
        <w:t xml:space="preserve"> RÉSZE</w:t>
      </w:r>
      <w:r w:rsidR="00196215" w:rsidRPr="007467D9">
        <w:rPr>
          <w:rFonts w:ascii="Tahoma" w:hAnsi="Tahoma" w:cs="Tahoma"/>
          <w:b/>
          <w:caps/>
          <w:color w:val="auto"/>
          <w:sz w:val="20"/>
          <w:szCs w:val="20"/>
        </w:rPr>
        <w:t xml:space="preserve"> szerinti</w:t>
      </w:r>
      <w:r w:rsidR="00D54B93" w:rsidRPr="007467D9">
        <w:rPr>
          <w:rFonts w:ascii="Tahoma" w:hAnsi="Tahoma" w:cs="Tahoma"/>
          <w:b/>
          <w:caps/>
          <w:color w:val="auto"/>
          <w:sz w:val="20"/>
          <w:szCs w:val="20"/>
        </w:rPr>
        <w:t xml:space="preserve">, </w:t>
      </w:r>
    </w:p>
    <w:p w14:paraId="6ED66F0B" w14:textId="77777777" w:rsidR="00D54B93" w:rsidRPr="007467D9"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 xml:space="preserve">uniós </w:t>
      </w:r>
      <w:r w:rsidR="00B409E9" w:rsidRPr="007467D9">
        <w:rPr>
          <w:rFonts w:ascii="Tahoma" w:hAnsi="Tahoma" w:cs="Tahoma"/>
          <w:b/>
          <w:caps/>
          <w:color w:val="auto"/>
          <w:sz w:val="20"/>
          <w:szCs w:val="20"/>
        </w:rPr>
        <w:t>ÉRTÉKHATÁRT ELÉRŐ ÉRTÉKŰ</w:t>
      </w:r>
    </w:p>
    <w:p w14:paraId="336EDAC7" w14:textId="77777777" w:rsidR="000C7CD5" w:rsidRPr="007467D9"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NYÍLT KÖZBESZERZÉSI ELJÁRÁSHOZ</w:t>
      </w:r>
    </w:p>
    <w:p w14:paraId="3ECBDFC8" w14:textId="77777777" w:rsidR="005F4611" w:rsidRPr="007467D9"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2E54CD2E"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0650292B"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4C4806BA" w14:textId="55B3CC1A" w:rsidR="002058B4" w:rsidRPr="007467D9"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201</w:t>
      </w:r>
      <w:r w:rsidR="00D95AB1" w:rsidRPr="007467D9">
        <w:rPr>
          <w:rFonts w:ascii="Tahoma" w:hAnsi="Tahoma" w:cs="Tahoma"/>
          <w:b/>
          <w:color w:val="auto"/>
          <w:sz w:val="20"/>
          <w:szCs w:val="20"/>
        </w:rPr>
        <w:t>8</w:t>
      </w:r>
      <w:r w:rsidR="002058B4" w:rsidRPr="007467D9">
        <w:rPr>
          <w:rFonts w:ascii="Tahoma" w:hAnsi="Tahoma" w:cs="Tahoma"/>
          <w:b/>
          <w:color w:val="auto"/>
          <w:sz w:val="20"/>
          <w:szCs w:val="20"/>
        </w:rPr>
        <w:t>.</w:t>
      </w:r>
    </w:p>
    <w:p w14:paraId="0236D894"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p>
    <w:p w14:paraId="0D1F526D" w14:textId="77777777" w:rsidR="00AB000A" w:rsidRPr="007467D9" w:rsidRDefault="00AB000A" w:rsidP="004F3438">
      <w:pPr>
        <w:spacing w:before="120" w:after="120"/>
        <w:ind w:left="426" w:hanging="426"/>
        <w:rPr>
          <w:rFonts w:ascii="Tahoma" w:hAnsi="Tahoma" w:cs="Tahoma"/>
          <w:color w:val="auto"/>
          <w:sz w:val="20"/>
          <w:szCs w:val="20"/>
          <w:shd w:val="clear" w:color="auto" w:fill="FFFF00"/>
        </w:rPr>
      </w:pPr>
    </w:p>
    <w:p w14:paraId="05A9DCF8" w14:textId="77777777" w:rsidR="00F516A6" w:rsidRPr="007467D9" w:rsidRDefault="00F516A6" w:rsidP="004F3438">
      <w:pPr>
        <w:suppressAutoHyphens w:val="0"/>
        <w:spacing w:before="120" w:after="120"/>
        <w:ind w:left="426" w:hanging="426"/>
        <w:textAlignment w:val="auto"/>
        <w:rPr>
          <w:rFonts w:ascii="Tahoma" w:hAnsi="Tahoma" w:cs="Tahoma"/>
          <w:b/>
          <w:bCs/>
          <w:color w:val="auto"/>
          <w:sz w:val="20"/>
          <w:szCs w:val="20"/>
        </w:rPr>
      </w:pPr>
      <w:r w:rsidRPr="007467D9">
        <w:rPr>
          <w:rFonts w:ascii="Tahoma" w:hAnsi="Tahoma" w:cs="Tahoma"/>
          <w:b/>
          <w:bCs/>
          <w:color w:val="auto"/>
          <w:sz w:val="20"/>
          <w:szCs w:val="20"/>
        </w:rPr>
        <w:br w:type="page"/>
      </w:r>
    </w:p>
    <w:p w14:paraId="608ED77F" w14:textId="77777777" w:rsidR="006F0595" w:rsidRPr="00932096"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r w:rsidRPr="00932096">
        <w:rPr>
          <w:rFonts w:ascii="Tahoma" w:hAnsi="Tahoma" w:cs="Tahoma"/>
          <w:b/>
          <w:caps/>
          <w:color w:val="auto"/>
          <w:sz w:val="20"/>
          <w:szCs w:val="20"/>
        </w:rPr>
        <w:lastRenderedPageBreak/>
        <w:t>ALAPINFORMÁCIÓK A KÖZBESZERZÉSI ELJÁRÁSRÓL</w:t>
      </w:r>
    </w:p>
    <w:p w14:paraId="62EE03AC" w14:textId="5FECED0D" w:rsidR="000C4921" w:rsidRPr="007467D9" w:rsidRDefault="004F6BED" w:rsidP="004F3438">
      <w:pPr>
        <w:spacing w:before="120" w:after="120"/>
        <w:jc w:val="both"/>
        <w:outlineLvl w:val="0"/>
        <w:rPr>
          <w:rFonts w:ascii="Tahoma" w:hAnsi="Tahoma" w:cs="Tahoma"/>
          <w:color w:val="auto"/>
          <w:sz w:val="20"/>
          <w:szCs w:val="20"/>
        </w:rPr>
      </w:pPr>
      <w:r w:rsidRPr="007467D9">
        <w:rPr>
          <w:rFonts w:ascii="Tahoma" w:hAnsi="Tahoma" w:cs="Tahoma"/>
          <w:color w:val="auto"/>
          <w:sz w:val="20"/>
          <w:szCs w:val="20"/>
        </w:rPr>
        <w:t xml:space="preserve">Az Ajánlatkérő, a </w:t>
      </w:r>
      <w:r w:rsidRPr="007467D9">
        <w:rPr>
          <w:rFonts w:ascii="Tahoma" w:hAnsi="Tahoma" w:cs="Tahoma"/>
          <w:b/>
          <w:color w:val="auto"/>
          <w:sz w:val="20"/>
          <w:szCs w:val="20"/>
        </w:rPr>
        <w:t>Miniszterelnökség</w:t>
      </w:r>
      <w:r w:rsidRPr="007467D9">
        <w:rPr>
          <w:rFonts w:ascii="Tahoma" w:hAnsi="Tahoma" w:cs="Tahoma"/>
          <w:color w:val="auto"/>
          <w:sz w:val="20"/>
          <w:szCs w:val="20"/>
        </w:rPr>
        <w:t xml:space="preserve"> (</w:t>
      </w:r>
      <w:r w:rsidRPr="007467D9">
        <w:rPr>
          <w:rFonts w:ascii="Tahoma" w:hAnsi="Tahoma" w:cs="Tahoma"/>
          <w:color w:val="auto"/>
          <w:kern w:val="0"/>
          <w:sz w:val="20"/>
          <w:szCs w:val="20"/>
          <w:lang w:eastAsia="ar-SA"/>
        </w:rPr>
        <w:t xml:space="preserve">1055 Budapest, Kossuth Lajos tér 1-3.) </w:t>
      </w:r>
      <w:r w:rsidRPr="007467D9">
        <w:rPr>
          <w:rFonts w:ascii="Tahoma" w:hAnsi="Tahoma" w:cs="Tahoma"/>
          <w:color w:val="auto"/>
          <w:sz w:val="20"/>
          <w:szCs w:val="20"/>
        </w:rPr>
        <w:t xml:space="preserve">nevében ezennel felkérem, hogy az Európai Unió Hivatalos Lapjában (TED) </w:t>
      </w:r>
      <w:r w:rsidR="00482240" w:rsidRPr="00482240">
        <w:rPr>
          <w:rFonts w:ascii="Tahoma" w:hAnsi="Tahoma" w:cs="Tahoma"/>
          <w:color w:val="auto"/>
          <w:sz w:val="20"/>
          <w:szCs w:val="20"/>
        </w:rPr>
        <w:t>2018/S 074-164817</w:t>
      </w:r>
      <w:r w:rsidR="0020568F" w:rsidRPr="007467D9">
        <w:rPr>
          <w:rFonts w:ascii="Tahoma" w:hAnsi="Tahoma" w:cs="Tahoma"/>
          <w:color w:val="auto"/>
          <w:sz w:val="20"/>
          <w:szCs w:val="20"/>
        </w:rPr>
        <w:t xml:space="preserve"> </w:t>
      </w:r>
      <w:r w:rsidR="000C4921" w:rsidRPr="007467D9">
        <w:rPr>
          <w:rFonts w:ascii="Tahoma" w:hAnsi="Tahoma" w:cs="Tahoma"/>
          <w:color w:val="auto"/>
          <w:sz w:val="20"/>
          <w:szCs w:val="20"/>
        </w:rPr>
        <w:t>azonos</w:t>
      </w:r>
      <w:r w:rsidR="0020568F" w:rsidRPr="007467D9">
        <w:rPr>
          <w:rFonts w:ascii="Tahoma" w:hAnsi="Tahoma" w:cs="Tahoma"/>
          <w:color w:val="auto"/>
          <w:sz w:val="20"/>
          <w:szCs w:val="20"/>
        </w:rPr>
        <w:t>í</w:t>
      </w:r>
      <w:r w:rsidR="000C4921" w:rsidRPr="007467D9">
        <w:rPr>
          <w:rFonts w:ascii="Tahoma" w:hAnsi="Tahoma" w:cs="Tahoma"/>
          <w:color w:val="auto"/>
          <w:sz w:val="20"/>
          <w:szCs w:val="20"/>
        </w:rPr>
        <w:t xml:space="preserve">tószámon </w:t>
      </w:r>
      <w:r w:rsidR="00042B66" w:rsidRPr="00B759C3">
        <w:rPr>
          <w:rFonts w:ascii="Tahoma" w:hAnsi="Tahoma" w:cs="Tahoma"/>
          <w:color w:val="auto"/>
          <w:sz w:val="20"/>
          <w:szCs w:val="20"/>
        </w:rPr>
        <w:t>201</w:t>
      </w:r>
      <w:r w:rsidR="00D95AB1" w:rsidRPr="00B759C3">
        <w:rPr>
          <w:rFonts w:ascii="Tahoma" w:hAnsi="Tahoma" w:cs="Tahoma"/>
          <w:color w:val="auto"/>
          <w:sz w:val="20"/>
          <w:szCs w:val="20"/>
        </w:rPr>
        <w:t>8</w:t>
      </w:r>
      <w:r w:rsidR="00482240" w:rsidRPr="00B759C3">
        <w:rPr>
          <w:rFonts w:ascii="Tahoma" w:hAnsi="Tahoma" w:cs="Tahoma"/>
          <w:color w:val="auto"/>
          <w:sz w:val="20"/>
          <w:szCs w:val="20"/>
        </w:rPr>
        <w:t>.04.17</w:t>
      </w:r>
      <w:r w:rsidR="00042B66" w:rsidRPr="00B759C3">
        <w:rPr>
          <w:rFonts w:ascii="Tahoma" w:hAnsi="Tahoma" w:cs="Tahoma"/>
          <w:color w:val="auto"/>
          <w:sz w:val="20"/>
          <w:szCs w:val="20"/>
        </w:rPr>
        <w:t>.</w:t>
      </w:r>
      <w:r w:rsidR="000C4921" w:rsidRPr="00B759C3">
        <w:rPr>
          <w:rFonts w:ascii="Tahoma" w:hAnsi="Tahoma" w:cs="Tahoma"/>
          <w:color w:val="auto"/>
          <w:sz w:val="20"/>
          <w:szCs w:val="20"/>
        </w:rPr>
        <w:t xml:space="preserve"> napján</w:t>
      </w:r>
      <w:r w:rsidR="000C4921" w:rsidRPr="007467D9">
        <w:rPr>
          <w:rFonts w:ascii="Tahoma" w:hAnsi="Tahoma" w:cs="Tahoma"/>
          <w:color w:val="auto"/>
          <w:sz w:val="20"/>
          <w:szCs w:val="20"/>
        </w:rPr>
        <w:t xml:space="preserve"> </w:t>
      </w:r>
      <w:r w:rsidRPr="007467D9">
        <w:rPr>
          <w:rFonts w:ascii="Tahoma" w:hAnsi="Tahoma" w:cs="Tahoma"/>
          <w:color w:val="auto"/>
          <w:sz w:val="20"/>
          <w:szCs w:val="20"/>
        </w:rPr>
        <w:t xml:space="preserve">közzétett ajánlati felhívás, valamint a közbeszerzési dokumentumokban leírtak szerint tegye meg ajánlatát a jelen közbeszerzés tárgyát képező feladatok megvalósítására. </w:t>
      </w:r>
    </w:p>
    <w:p w14:paraId="1111C9D8" w14:textId="77777777" w:rsidR="006F0595" w:rsidRPr="007467D9" w:rsidRDefault="006F0595" w:rsidP="004F3438">
      <w:pPr>
        <w:spacing w:before="120" w:after="120"/>
        <w:jc w:val="both"/>
        <w:rPr>
          <w:rFonts w:ascii="Tahoma" w:hAnsi="Tahoma" w:cs="Tahoma"/>
          <w:color w:val="auto"/>
          <w:sz w:val="20"/>
          <w:szCs w:val="20"/>
        </w:rPr>
      </w:pPr>
      <w:r w:rsidRPr="007467D9">
        <w:rPr>
          <w:rFonts w:ascii="Tahoma" w:hAnsi="Tahoma" w:cs="Tahoma"/>
          <w:color w:val="auto"/>
          <w:sz w:val="20"/>
          <w:szCs w:val="20"/>
          <w:u w:val="single"/>
        </w:rPr>
        <w:t>Ajánlatkérőre vonatkozó információk:</w:t>
      </w:r>
    </w:p>
    <w:p w14:paraId="7279276D" w14:textId="77777777" w:rsidR="004F6BED" w:rsidRPr="007467D9" w:rsidRDefault="004F6BED" w:rsidP="004F3438">
      <w:pPr>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color w:val="auto"/>
          <w:kern w:val="0"/>
          <w:sz w:val="20"/>
          <w:szCs w:val="20"/>
          <w:lang w:eastAsia="ar-SA"/>
        </w:rPr>
        <w:t>Miniszterelnökség</w:t>
      </w:r>
    </w:p>
    <w:p w14:paraId="2CEA7723" w14:textId="77777777" w:rsidR="004F6BED" w:rsidRPr="007467D9" w:rsidRDefault="004F6BED" w:rsidP="004F3438">
      <w:pPr>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color w:val="auto"/>
          <w:kern w:val="0"/>
          <w:sz w:val="20"/>
          <w:szCs w:val="20"/>
          <w:lang w:eastAsia="ar-SA"/>
        </w:rPr>
        <w:t>1055 Budapest, Kossuth Lajos tér 1-3.</w:t>
      </w:r>
    </w:p>
    <w:p w14:paraId="39E93AFA" w14:textId="77777777" w:rsidR="004F6BED" w:rsidRPr="007467D9" w:rsidRDefault="004F6BED" w:rsidP="004F3438">
      <w:pPr>
        <w:tabs>
          <w:tab w:val="left" w:pos="5480"/>
        </w:tabs>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bCs/>
          <w:color w:val="auto"/>
          <w:kern w:val="0"/>
          <w:sz w:val="20"/>
          <w:szCs w:val="20"/>
          <w:lang w:eastAsia="ar-SA"/>
        </w:rPr>
        <w:t xml:space="preserve">Címzett: </w:t>
      </w:r>
      <w:r w:rsidRPr="007467D9">
        <w:rPr>
          <w:rFonts w:ascii="Tahoma" w:hAnsi="Tahoma" w:cs="Tahoma"/>
          <w:color w:val="auto"/>
          <w:kern w:val="0"/>
          <w:sz w:val="20"/>
          <w:szCs w:val="20"/>
          <w:lang w:eastAsia="ar-SA"/>
        </w:rPr>
        <w:t>Szerződéses Kapcsolatok Főosztálya</w:t>
      </w:r>
    </w:p>
    <w:p w14:paraId="43886AAD" w14:textId="77777777" w:rsidR="004F6BED" w:rsidRPr="007467D9" w:rsidRDefault="004F6BED" w:rsidP="004F3438">
      <w:pPr>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color w:val="auto"/>
          <w:kern w:val="0"/>
          <w:sz w:val="20"/>
          <w:szCs w:val="20"/>
          <w:lang w:eastAsia="ar-SA"/>
        </w:rPr>
        <w:t>Tel: +36 17954664</w:t>
      </w:r>
    </w:p>
    <w:p w14:paraId="6371513A" w14:textId="77777777" w:rsidR="004F6BED" w:rsidRPr="007467D9" w:rsidRDefault="004F6BED" w:rsidP="004F3438">
      <w:pPr>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color w:val="auto"/>
          <w:kern w:val="0"/>
          <w:sz w:val="20"/>
          <w:szCs w:val="20"/>
          <w:lang w:eastAsia="ar-SA"/>
        </w:rPr>
        <w:t>Fax: +36 17896943</w:t>
      </w:r>
    </w:p>
    <w:p w14:paraId="0D460ADF" w14:textId="77777777" w:rsidR="004F6BED" w:rsidRPr="007467D9" w:rsidRDefault="004F6BED" w:rsidP="004F3438">
      <w:pPr>
        <w:autoSpaceDE w:val="0"/>
        <w:spacing w:before="120" w:after="120"/>
        <w:jc w:val="both"/>
        <w:textAlignment w:val="auto"/>
        <w:rPr>
          <w:rFonts w:ascii="Tahoma" w:hAnsi="Tahoma" w:cs="Tahoma"/>
          <w:color w:val="auto"/>
          <w:kern w:val="0"/>
          <w:sz w:val="20"/>
          <w:szCs w:val="20"/>
          <w:lang w:eastAsia="ar-SA"/>
        </w:rPr>
      </w:pPr>
      <w:r w:rsidRPr="007467D9">
        <w:rPr>
          <w:rFonts w:ascii="Tahoma" w:hAnsi="Tahoma" w:cs="Tahoma"/>
          <w:color w:val="auto"/>
          <w:kern w:val="0"/>
          <w:sz w:val="20"/>
          <w:szCs w:val="20"/>
          <w:lang w:eastAsia="ar-SA"/>
        </w:rPr>
        <w:t xml:space="preserve">E-mail: </w:t>
      </w:r>
      <w:hyperlink r:id="rId12" w:history="1">
        <w:r w:rsidRPr="007467D9">
          <w:rPr>
            <w:rStyle w:val="Hiperhivatkozs"/>
            <w:rFonts w:ascii="Tahoma" w:hAnsi="Tahoma" w:cs="Tahoma"/>
            <w:color w:val="auto"/>
            <w:kern w:val="0"/>
            <w:sz w:val="20"/>
            <w:szCs w:val="20"/>
            <w:lang w:eastAsia="ar-SA" w:bidi="ar-SA"/>
          </w:rPr>
          <w:t>kozbeszerzes@me.gov.hu</w:t>
        </w:r>
      </w:hyperlink>
    </w:p>
    <w:p w14:paraId="531BB699" w14:textId="77777777" w:rsidR="00D54B93" w:rsidRPr="00932096" w:rsidRDefault="00D54B93" w:rsidP="004F3438">
      <w:pPr>
        <w:spacing w:before="120" w:after="120"/>
        <w:jc w:val="both"/>
        <w:rPr>
          <w:rFonts w:ascii="Tahoma" w:hAnsi="Tahoma" w:cs="Tahoma"/>
          <w:color w:val="auto"/>
          <w:sz w:val="20"/>
          <w:szCs w:val="20"/>
        </w:rPr>
      </w:pPr>
      <w:r w:rsidRPr="00932096">
        <w:rPr>
          <w:rFonts w:ascii="Tahoma" w:hAnsi="Tahoma" w:cs="Tahoma"/>
          <w:color w:val="auto"/>
          <w:sz w:val="20"/>
          <w:szCs w:val="20"/>
          <w:u w:val="single"/>
        </w:rPr>
        <w:t>Lebonyolító szervezet:</w:t>
      </w:r>
    </w:p>
    <w:p w14:paraId="6938DE27" w14:textId="04355DDB" w:rsidR="00D54B93" w:rsidRPr="007467D9" w:rsidRDefault="00D54B93" w:rsidP="004F3438">
      <w:pPr>
        <w:pStyle w:val="Szvegtrzs32"/>
        <w:spacing w:before="120"/>
        <w:rPr>
          <w:rFonts w:ascii="Tahoma" w:hAnsi="Tahoma" w:cs="Tahoma"/>
          <w:color w:val="auto"/>
          <w:sz w:val="20"/>
          <w:szCs w:val="20"/>
        </w:rPr>
      </w:pPr>
      <w:r w:rsidRPr="007467D9">
        <w:rPr>
          <w:rFonts w:ascii="Tahoma" w:hAnsi="Tahoma" w:cs="Tahoma"/>
          <w:color w:val="auto"/>
          <w:sz w:val="20"/>
          <w:szCs w:val="20"/>
        </w:rPr>
        <w:t xml:space="preserve">ÉSZ-KER </w:t>
      </w:r>
      <w:r w:rsidR="00D95AB1" w:rsidRPr="007467D9">
        <w:rPr>
          <w:rFonts w:ascii="Tahoma" w:hAnsi="Tahoma" w:cs="Tahoma"/>
          <w:color w:val="auto"/>
          <w:sz w:val="20"/>
          <w:szCs w:val="20"/>
        </w:rPr>
        <w:t>Zrt</w:t>
      </w:r>
      <w:r w:rsidRPr="007467D9">
        <w:rPr>
          <w:rFonts w:ascii="Tahoma" w:hAnsi="Tahoma" w:cs="Tahoma"/>
          <w:color w:val="auto"/>
          <w:sz w:val="20"/>
          <w:szCs w:val="20"/>
        </w:rPr>
        <w:t>.</w:t>
      </w:r>
    </w:p>
    <w:p w14:paraId="45AF5E73" w14:textId="77777777" w:rsidR="00D54B93" w:rsidRPr="007467D9" w:rsidRDefault="00D54B93" w:rsidP="004F3438">
      <w:pPr>
        <w:pStyle w:val="Szvegtrzs32"/>
        <w:spacing w:before="120"/>
        <w:rPr>
          <w:rFonts w:ascii="Tahoma" w:hAnsi="Tahoma" w:cs="Tahoma"/>
          <w:color w:val="auto"/>
          <w:sz w:val="20"/>
          <w:szCs w:val="20"/>
        </w:rPr>
      </w:pPr>
      <w:r w:rsidRPr="007467D9">
        <w:rPr>
          <w:rFonts w:ascii="Tahoma" w:hAnsi="Tahoma" w:cs="Tahoma"/>
          <w:color w:val="auto"/>
          <w:sz w:val="20"/>
          <w:szCs w:val="20"/>
        </w:rPr>
        <w:t>1026 Budapest, Pasaréti út 83. – BBT Irodaház</w:t>
      </w:r>
    </w:p>
    <w:p w14:paraId="73C74B46" w14:textId="77777777" w:rsidR="00D54B93" w:rsidRPr="007467D9" w:rsidRDefault="00D54B93" w:rsidP="004F3438">
      <w:pPr>
        <w:pStyle w:val="Szvegtrzs32"/>
        <w:spacing w:before="120"/>
        <w:rPr>
          <w:rFonts w:ascii="Tahoma" w:hAnsi="Tahoma" w:cs="Tahoma"/>
          <w:color w:val="auto"/>
          <w:sz w:val="20"/>
          <w:szCs w:val="20"/>
        </w:rPr>
      </w:pPr>
      <w:r w:rsidRPr="007467D9">
        <w:rPr>
          <w:rFonts w:ascii="Tahoma" w:hAnsi="Tahoma" w:cs="Tahoma"/>
          <w:color w:val="auto"/>
          <w:sz w:val="20"/>
          <w:szCs w:val="20"/>
        </w:rPr>
        <w:t>Telefon: +361/788-8931</w:t>
      </w:r>
    </w:p>
    <w:p w14:paraId="3F9FB30B" w14:textId="77777777" w:rsidR="00D54B93" w:rsidRPr="007467D9" w:rsidRDefault="00D54B93" w:rsidP="004F3438">
      <w:pPr>
        <w:pStyle w:val="Szvegtrzs32"/>
        <w:spacing w:before="120"/>
        <w:rPr>
          <w:rFonts w:ascii="Tahoma" w:hAnsi="Tahoma" w:cs="Tahoma"/>
          <w:color w:val="auto"/>
          <w:sz w:val="20"/>
          <w:szCs w:val="20"/>
        </w:rPr>
      </w:pPr>
      <w:r w:rsidRPr="007467D9">
        <w:rPr>
          <w:rFonts w:ascii="Tahoma" w:hAnsi="Tahoma" w:cs="Tahoma"/>
          <w:color w:val="auto"/>
          <w:sz w:val="20"/>
          <w:szCs w:val="20"/>
        </w:rPr>
        <w:t>Fax: +361/789-6943</w:t>
      </w:r>
    </w:p>
    <w:p w14:paraId="6CA47526" w14:textId="6DA5FEAF" w:rsidR="00D54B93" w:rsidRPr="00932096" w:rsidRDefault="00D54B93" w:rsidP="004F3438">
      <w:pPr>
        <w:pStyle w:val="Szvegtrzs32"/>
        <w:spacing w:before="120"/>
        <w:rPr>
          <w:rFonts w:ascii="Tahoma" w:hAnsi="Tahoma" w:cs="Tahoma"/>
          <w:color w:val="auto"/>
          <w:sz w:val="20"/>
          <w:szCs w:val="20"/>
        </w:rPr>
      </w:pPr>
      <w:r w:rsidRPr="007467D9">
        <w:rPr>
          <w:rFonts w:ascii="Tahoma" w:hAnsi="Tahoma" w:cs="Tahoma"/>
          <w:color w:val="auto"/>
          <w:sz w:val="20"/>
          <w:szCs w:val="20"/>
        </w:rPr>
        <w:t xml:space="preserve">E-mail: </w:t>
      </w:r>
      <w:hyperlink r:id="rId13" w:history="1">
        <w:r w:rsidR="00CF66C6" w:rsidRPr="007467D9">
          <w:rPr>
            <w:rStyle w:val="Hiperhivatkozs"/>
            <w:rFonts w:ascii="Tahoma" w:hAnsi="Tahoma" w:cs="Tahoma"/>
            <w:color w:val="auto"/>
            <w:sz w:val="20"/>
            <w:szCs w:val="20"/>
            <w:lang w:bidi="ar-SA"/>
          </w:rPr>
          <w:t>eszker@eszker.eu</w:t>
        </w:r>
      </w:hyperlink>
    </w:p>
    <w:p w14:paraId="7C2F2FEE" w14:textId="02E24702" w:rsidR="004B5E9B" w:rsidRPr="007467D9" w:rsidRDefault="004B5E9B" w:rsidP="004B5E9B">
      <w:pPr>
        <w:pStyle w:val="Alaprtelmezett"/>
        <w:spacing w:after="120"/>
        <w:jc w:val="both"/>
        <w:rPr>
          <w:rFonts w:ascii="Tahoma" w:hAnsi="Tahoma" w:cs="Tahoma"/>
          <w:color w:val="auto"/>
          <w:sz w:val="20"/>
          <w:szCs w:val="20"/>
        </w:rPr>
      </w:pPr>
      <w:r w:rsidRPr="00932096">
        <w:rPr>
          <w:rFonts w:ascii="Tahoma" w:hAnsi="Tahoma" w:cs="Tahoma"/>
          <w:color w:val="auto"/>
          <w:sz w:val="20"/>
          <w:szCs w:val="20"/>
        </w:rPr>
        <w:t xml:space="preserve">A 14/2016. (V. 25.) </w:t>
      </w:r>
      <w:proofErr w:type="spellStart"/>
      <w:r w:rsidRPr="00932096">
        <w:rPr>
          <w:rFonts w:ascii="Tahoma" w:hAnsi="Tahoma" w:cs="Tahoma"/>
          <w:color w:val="auto"/>
          <w:sz w:val="20"/>
          <w:szCs w:val="20"/>
        </w:rPr>
        <w:t>MvM</w:t>
      </w:r>
      <w:proofErr w:type="spellEnd"/>
      <w:r w:rsidRPr="00932096">
        <w:rPr>
          <w:rFonts w:ascii="Tahoma" w:hAnsi="Tahoma" w:cs="Tahoma"/>
          <w:color w:val="auto"/>
          <w:sz w:val="20"/>
          <w:szCs w:val="20"/>
        </w:rPr>
        <w:t xml:space="preserve">. rendelet 6. § (7) bekezdése alapján a felelős akkreditált közbeszerzési szaktanácsadó neve: </w:t>
      </w:r>
      <w:r w:rsidR="00CF66C6" w:rsidRPr="007467D9">
        <w:rPr>
          <w:rFonts w:ascii="Tahoma" w:hAnsi="Tahoma" w:cs="Tahoma"/>
          <w:color w:val="auto"/>
          <w:sz w:val="20"/>
          <w:szCs w:val="20"/>
        </w:rPr>
        <w:t>Dr. Incze Ádám</w:t>
      </w:r>
      <w:r w:rsidRPr="007467D9">
        <w:rPr>
          <w:rFonts w:ascii="Tahoma" w:hAnsi="Tahoma" w:cs="Tahoma"/>
          <w:color w:val="auto"/>
          <w:sz w:val="20"/>
          <w:szCs w:val="20"/>
        </w:rPr>
        <w:t xml:space="preserve">, levelezési címe: 1026 Budapest Pasaréti út 83., e-mail címe: </w:t>
      </w:r>
      <w:hyperlink r:id="rId14" w:history="1">
        <w:r w:rsidR="00CF66C6" w:rsidRPr="007467D9">
          <w:rPr>
            <w:rFonts w:ascii="Tahoma" w:hAnsi="Tahoma" w:cs="Tahoma"/>
            <w:color w:val="auto"/>
            <w:sz w:val="20"/>
            <w:szCs w:val="20"/>
          </w:rPr>
          <w:t>incze@eszker.eu</w:t>
        </w:r>
      </w:hyperlink>
      <w:r w:rsidRPr="00932096">
        <w:rPr>
          <w:rFonts w:ascii="Tahoma" w:hAnsi="Tahoma" w:cs="Tahoma"/>
          <w:color w:val="auto"/>
          <w:sz w:val="20"/>
          <w:szCs w:val="20"/>
        </w:rPr>
        <w:t>, lajstromszáma: 00</w:t>
      </w:r>
      <w:r w:rsidR="00CF66C6" w:rsidRPr="00932096">
        <w:rPr>
          <w:rFonts w:ascii="Tahoma" w:hAnsi="Tahoma" w:cs="Tahoma"/>
          <w:color w:val="auto"/>
          <w:sz w:val="20"/>
          <w:szCs w:val="20"/>
        </w:rPr>
        <w:t>006</w:t>
      </w:r>
      <w:r w:rsidRPr="007467D9">
        <w:rPr>
          <w:rFonts w:ascii="Tahoma" w:hAnsi="Tahoma" w:cs="Tahoma"/>
          <w:color w:val="auto"/>
          <w:sz w:val="20"/>
          <w:szCs w:val="20"/>
        </w:rPr>
        <w:t>.</w:t>
      </w:r>
    </w:p>
    <w:p w14:paraId="394ECADA" w14:textId="77777777" w:rsidR="006F0595" w:rsidRPr="007467D9" w:rsidRDefault="006F0595"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u w:val="single"/>
        </w:rPr>
        <w:t>Az eljárás típusa:</w:t>
      </w:r>
    </w:p>
    <w:p w14:paraId="1EC8DDBF" w14:textId="77777777" w:rsidR="006F0595" w:rsidRPr="007467D9" w:rsidRDefault="000C7CD5" w:rsidP="004F3438">
      <w:pPr>
        <w:spacing w:before="120" w:after="120"/>
        <w:jc w:val="both"/>
        <w:outlineLvl w:val="0"/>
        <w:rPr>
          <w:rFonts w:ascii="Tahoma" w:hAnsi="Tahoma" w:cs="Tahoma"/>
          <w:color w:val="auto"/>
          <w:sz w:val="20"/>
          <w:szCs w:val="20"/>
        </w:rPr>
      </w:pPr>
      <w:r w:rsidRPr="007467D9">
        <w:rPr>
          <w:rFonts w:ascii="Tahoma" w:hAnsi="Tahoma" w:cs="Tahoma"/>
          <w:color w:val="auto"/>
          <w:sz w:val="20"/>
          <w:szCs w:val="20"/>
        </w:rPr>
        <w:t xml:space="preserve">Kbt. </w:t>
      </w:r>
      <w:r w:rsidR="00D54B93" w:rsidRPr="007467D9">
        <w:rPr>
          <w:rFonts w:ascii="Tahoma" w:hAnsi="Tahoma" w:cs="Tahoma"/>
          <w:color w:val="auto"/>
          <w:sz w:val="20"/>
          <w:szCs w:val="20"/>
        </w:rPr>
        <w:t xml:space="preserve">Második Rész, uniós </w:t>
      </w:r>
      <w:r w:rsidR="00B409E9" w:rsidRPr="007467D9">
        <w:rPr>
          <w:rFonts w:ascii="Tahoma" w:hAnsi="Tahoma" w:cs="Tahoma"/>
          <w:color w:val="auto"/>
          <w:sz w:val="20"/>
          <w:szCs w:val="20"/>
        </w:rPr>
        <w:t>értékhatárt elérő értékű</w:t>
      </w:r>
      <w:r w:rsidR="00D54B93" w:rsidRPr="007467D9">
        <w:rPr>
          <w:rFonts w:ascii="Tahoma" w:hAnsi="Tahoma" w:cs="Tahoma"/>
          <w:color w:val="auto"/>
          <w:sz w:val="20"/>
          <w:szCs w:val="20"/>
        </w:rPr>
        <w:t xml:space="preserve"> </w:t>
      </w:r>
      <w:r w:rsidRPr="007467D9">
        <w:rPr>
          <w:rFonts w:ascii="Tahoma" w:hAnsi="Tahoma" w:cs="Tahoma"/>
          <w:color w:val="auto"/>
          <w:sz w:val="20"/>
          <w:szCs w:val="20"/>
        </w:rPr>
        <w:t xml:space="preserve">nyílt közbeszerzési eljárás (Kbt. </w:t>
      </w:r>
      <w:r w:rsidR="00B409E9" w:rsidRPr="007467D9">
        <w:rPr>
          <w:rFonts w:ascii="Tahoma" w:hAnsi="Tahoma" w:cs="Tahoma"/>
          <w:color w:val="auto"/>
          <w:sz w:val="20"/>
          <w:szCs w:val="20"/>
        </w:rPr>
        <w:t>81</w:t>
      </w:r>
      <w:r w:rsidRPr="007467D9">
        <w:rPr>
          <w:rFonts w:ascii="Tahoma" w:hAnsi="Tahoma" w:cs="Tahoma"/>
          <w:color w:val="auto"/>
          <w:sz w:val="20"/>
          <w:szCs w:val="20"/>
        </w:rPr>
        <w:t>. § szerinti eljárás).</w:t>
      </w:r>
    </w:p>
    <w:p w14:paraId="1AEFA5FB" w14:textId="77777777" w:rsidR="006F0595" w:rsidRPr="007467D9" w:rsidRDefault="006F0595"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u w:val="single"/>
        </w:rPr>
        <w:t>Eljárás nyelve:</w:t>
      </w:r>
    </w:p>
    <w:p w14:paraId="76BF4D7F" w14:textId="77777777" w:rsidR="006F0595" w:rsidRPr="007467D9" w:rsidRDefault="006F0595"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rPr>
        <w:t>Jelen közbeszerzési eljárás kizárólagos hivatalos nyelve a magyar. Az ajánlatkérő a nem magyar nyelven benyújtott dokumentumok ajánlattevő általi felelős fordítását is elfogadja.</w:t>
      </w:r>
    </w:p>
    <w:p w14:paraId="240CEDA3" w14:textId="77777777" w:rsidR="006F0595" w:rsidRPr="007467D9" w:rsidRDefault="006F0595"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u w:val="single"/>
        </w:rPr>
        <w:t>Az eljárás tárgya:</w:t>
      </w:r>
    </w:p>
    <w:p w14:paraId="1F053A4B" w14:textId="77777777" w:rsidR="004B5E9B" w:rsidRPr="00932096" w:rsidRDefault="004B5E9B" w:rsidP="004F3438">
      <w:pPr>
        <w:spacing w:before="120" w:after="120"/>
        <w:jc w:val="both"/>
        <w:outlineLvl w:val="0"/>
        <w:rPr>
          <w:rFonts w:ascii="Tahoma" w:hAnsi="Tahoma" w:cs="Tahoma"/>
          <w:b/>
          <w:i/>
          <w:color w:val="auto"/>
          <w:sz w:val="20"/>
          <w:szCs w:val="20"/>
        </w:rPr>
      </w:pPr>
      <w:r w:rsidRPr="007467D9">
        <w:rPr>
          <w:rFonts w:ascii="Tahoma" w:hAnsi="Tahoma" w:cs="Tahoma"/>
          <w:bCs/>
          <w:color w:val="auto"/>
          <w:sz w:val="20"/>
          <w:szCs w:val="20"/>
        </w:rPr>
        <w:t>„</w:t>
      </w:r>
      <w:r w:rsidR="00103AD2"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932096">
        <w:rPr>
          <w:rFonts w:ascii="Tahoma" w:hAnsi="Tahoma" w:cs="Tahoma"/>
          <w:b/>
          <w:i/>
          <w:color w:val="auto"/>
          <w:sz w:val="20"/>
          <w:szCs w:val="20"/>
        </w:rPr>
        <w:t xml:space="preserve">” </w:t>
      </w:r>
    </w:p>
    <w:p w14:paraId="269A0BF1" w14:textId="77777777" w:rsidR="006F0595" w:rsidRPr="007467D9" w:rsidRDefault="00D54B93"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u w:val="single"/>
        </w:rPr>
        <w:t>A szerződés időtartama vagy</w:t>
      </w:r>
      <w:r w:rsidR="006F0595" w:rsidRPr="007467D9">
        <w:rPr>
          <w:rFonts w:ascii="Tahoma" w:hAnsi="Tahoma" w:cs="Tahoma"/>
          <w:color w:val="auto"/>
          <w:sz w:val="20"/>
          <w:szCs w:val="20"/>
          <w:u w:val="single"/>
        </w:rPr>
        <w:t xml:space="preserve"> a teljesítés határideje:</w:t>
      </w:r>
    </w:p>
    <w:p w14:paraId="7EC8D4F8" w14:textId="17C33FC5" w:rsidR="000C4921" w:rsidRPr="007467D9" w:rsidRDefault="00A618C2" w:rsidP="004F3438">
      <w:pPr>
        <w:tabs>
          <w:tab w:val="left" w:pos="2110"/>
        </w:tabs>
        <w:spacing w:before="120" w:after="120"/>
        <w:jc w:val="both"/>
        <w:rPr>
          <w:rFonts w:ascii="Tahoma" w:hAnsi="Tahoma" w:cs="Tahoma"/>
          <w:color w:val="auto"/>
          <w:sz w:val="20"/>
          <w:szCs w:val="20"/>
        </w:rPr>
      </w:pPr>
      <w:r w:rsidRPr="007467D9">
        <w:rPr>
          <w:rFonts w:ascii="Tahoma" w:hAnsi="Tahoma" w:cs="Tahoma"/>
          <w:color w:val="auto"/>
          <w:sz w:val="20"/>
          <w:szCs w:val="20"/>
        </w:rPr>
        <w:t>A felhívás</w:t>
      </w:r>
      <w:r w:rsidR="000E55C9" w:rsidRPr="007467D9">
        <w:rPr>
          <w:rFonts w:ascii="Tahoma" w:hAnsi="Tahoma" w:cs="Tahoma"/>
          <w:color w:val="auto"/>
          <w:sz w:val="20"/>
          <w:szCs w:val="20"/>
        </w:rPr>
        <w:t xml:space="preserve"> II.2.7. pontjában</w:t>
      </w:r>
      <w:r w:rsidRPr="007467D9">
        <w:rPr>
          <w:rFonts w:ascii="Tahoma" w:hAnsi="Tahoma" w:cs="Tahoma"/>
          <w:color w:val="auto"/>
          <w:sz w:val="20"/>
          <w:szCs w:val="20"/>
        </w:rPr>
        <w:t xml:space="preserve"> megjelölt kezdési dátummal kapcsolatban ajánlatkérő felhívja ajánlattevők figyelmét, hogy a kezdő időpont az eljárás befejezésének és a szerződés hatálybalépésének változó időpontjára tekintettel módosulhat. A szerződések időtartama az adott szerződés keretösszegének kimerüléséig, de legfeljebb 2022. december 31. napjáig tart.</w:t>
      </w:r>
    </w:p>
    <w:p w14:paraId="799F25AD" w14:textId="77777777" w:rsidR="006F0595" w:rsidRPr="007467D9" w:rsidRDefault="006F0595" w:rsidP="004F3438">
      <w:pPr>
        <w:tabs>
          <w:tab w:val="left" w:pos="2110"/>
        </w:tabs>
        <w:spacing w:before="120" w:after="120"/>
        <w:jc w:val="both"/>
        <w:rPr>
          <w:rFonts w:ascii="Tahoma" w:hAnsi="Tahoma" w:cs="Tahoma"/>
          <w:color w:val="auto"/>
          <w:sz w:val="20"/>
          <w:szCs w:val="20"/>
          <w:u w:val="single"/>
        </w:rPr>
      </w:pPr>
      <w:r w:rsidRPr="007467D9">
        <w:rPr>
          <w:rFonts w:ascii="Tahoma" w:hAnsi="Tahoma" w:cs="Tahoma"/>
          <w:color w:val="auto"/>
          <w:sz w:val="20"/>
          <w:szCs w:val="20"/>
          <w:u w:val="single"/>
        </w:rPr>
        <w:t>A közbeszerzésben résztvevők köre:</w:t>
      </w:r>
    </w:p>
    <w:p w14:paraId="69755A27" w14:textId="77777777" w:rsidR="006F0595" w:rsidRPr="007467D9" w:rsidRDefault="00B409E9" w:rsidP="004F3438">
      <w:pPr>
        <w:tabs>
          <w:tab w:val="left" w:pos="2110"/>
        </w:tabs>
        <w:spacing w:before="120" w:after="120"/>
        <w:jc w:val="both"/>
        <w:rPr>
          <w:rFonts w:ascii="Tahoma" w:hAnsi="Tahoma" w:cs="Tahoma"/>
          <w:color w:val="auto"/>
          <w:sz w:val="20"/>
          <w:szCs w:val="20"/>
        </w:rPr>
      </w:pPr>
      <w:r w:rsidRPr="007467D9">
        <w:rPr>
          <w:rFonts w:ascii="Tahoma" w:hAnsi="Tahoma" w:cs="Tahoma"/>
          <w:color w:val="auto"/>
          <w:sz w:val="20"/>
          <w:szCs w:val="20"/>
        </w:rPr>
        <w:t>A nyílt eljárás olyan, egy szakaszból álló közbeszerzési eljárás, amelyben minden érdekelt gazdasági szereplő ajánlatot tehet</w:t>
      </w:r>
      <w:r w:rsidR="006F0595" w:rsidRPr="007467D9">
        <w:rPr>
          <w:rFonts w:ascii="Tahoma" w:hAnsi="Tahoma" w:cs="Tahoma"/>
          <w:color w:val="auto"/>
          <w:sz w:val="20"/>
          <w:szCs w:val="20"/>
        </w:rPr>
        <w:t>.</w:t>
      </w:r>
    </w:p>
    <w:p w14:paraId="56107131" w14:textId="77777777" w:rsidR="006F0595" w:rsidRPr="007467D9" w:rsidRDefault="006F0595" w:rsidP="004F3438">
      <w:pPr>
        <w:spacing w:before="120" w:after="120"/>
        <w:jc w:val="both"/>
        <w:outlineLvl w:val="0"/>
        <w:rPr>
          <w:rFonts w:ascii="Tahoma" w:hAnsi="Tahoma" w:cs="Tahoma"/>
          <w:color w:val="auto"/>
          <w:sz w:val="20"/>
          <w:szCs w:val="20"/>
          <w:u w:val="single"/>
        </w:rPr>
      </w:pPr>
      <w:r w:rsidRPr="007467D9">
        <w:rPr>
          <w:rFonts w:ascii="Tahoma" w:hAnsi="Tahoma" w:cs="Tahoma"/>
          <w:color w:val="auto"/>
          <w:sz w:val="20"/>
          <w:szCs w:val="20"/>
          <w:u w:val="single"/>
        </w:rPr>
        <w:lastRenderedPageBreak/>
        <w:t>Egyéb rendelkezések:</w:t>
      </w:r>
    </w:p>
    <w:p w14:paraId="4FD35BA3" w14:textId="77777777" w:rsidR="002058B4" w:rsidRPr="007467D9" w:rsidRDefault="00B409E9" w:rsidP="004F3438">
      <w:pPr>
        <w:spacing w:before="120" w:after="120"/>
        <w:jc w:val="both"/>
        <w:rPr>
          <w:rFonts w:ascii="Tahoma" w:hAnsi="Tahoma" w:cs="Tahoma"/>
          <w:color w:val="auto"/>
          <w:sz w:val="20"/>
          <w:szCs w:val="20"/>
        </w:rPr>
      </w:pPr>
      <w:r w:rsidRPr="007467D9">
        <w:rPr>
          <w:rFonts w:ascii="Tahoma" w:hAnsi="Tahoma" w:cs="Tahoma"/>
          <w:color w:val="auto"/>
          <w:sz w:val="20"/>
          <w:szCs w:val="20"/>
        </w:rPr>
        <w:t xml:space="preserve">A közbeszerzési eljárás </w:t>
      </w:r>
      <w:r w:rsidR="006F0595" w:rsidRPr="007467D9">
        <w:rPr>
          <w:rFonts w:ascii="Tahoma" w:hAnsi="Tahoma" w:cs="Tahoma"/>
          <w:color w:val="auto"/>
          <w:sz w:val="20"/>
          <w:szCs w:val="20"/>
        </w:rPr>
        <w:t xml:space="preserve">során felmerülő, az </w:t>
      </w:r>
      <w:r w:rsidR="00250D65" w:rsidRPr="007467D9">
        <w:rPr>
          <w:rFonts w:ascii="Tahoma" w:hAnsi="Tahoma" w:cs="Tahoma"/>
          <w:color w:val="auto"/>
          <w:sz w:val="20"/>
          <w:szCs w:val="20"/>
        </w:rPr>
        <w:t>ajánlati</w:t>
      </w:r>
      <w:r w:rsidR="006F0595" w:rsidRPr="007467D9">
        <w:rPr>
          <w:rFonts w:ascii="Tahoma" w:hAnsi="Tahoma" w:cs="Tahoma"/>
          <w:color w:val="auto"/>
          <w:sz w:val="20"/>
          <w:szCs w:val="20"/>
        </w:rPr>
        <w:t xml:space="preserve"> felhívásban és </w:t>
      </w:r>
      <w:r w:rsidRPr="007467D9">
        <w:rPr>
          <w:rFonts w:ascii="Tahoma" w:hAnsi="Tahoma" w:cs="Tahoma"/>
          <w:color w:val="auto"/>
          <w:sz w:val="20"/>
          <w:szCs w:val="20"/>
        </w:rPr>
        <w:t>a közbeszerzési dokumentumokban</w:t>
      </w:r>
      <w:r w:rsidR="006F0595" w:rsidRPr="007467D9">
        <w:rPr>
          <w:rFonts w:ascii="Tahoma" w:hAnsi="Tahoma" w:cs="Tahoma"/>
          <w:color w:val="auto"/>
          <w:sz w:val="20"/>
          <w:szCs w:val="20"/>
        </w:rPr>
        <w:t xml:space="preserve"> nem szabályozott kérdések tekintetében a közbeszerzésekről szóló </w:t>
      </w:r>
      <w:r w:rsidRPr="007467D9">
        <w:rPr>
          <w:rFonts w:ascii="Tahoma" w:hAnsi="Tahoma" w:cs="Tahoma"/>
          <w:color w:val="auto"/>
          <w:sz w:val="20"/>
          <w:szCs w:val="20"/>
        </w:rPr>
        <w:t>2015. évi CXLIII. törvény</w:t>
      </w:r>
      <w:r w:rsidR="006F0595" w:rsidRPr="007467D9">
        <w:rPr>
          <w:rFonts w:ascii="Tahoma" w:hAnsi="Tahoma" w:cs="Tahoma"/>
          <w:color w:val="auto"/>
          <w:sz w:val="20"/>
          <w:szCs w:val="20"/>
        </w:rPr>
        <w:t xml:space="preserve"> </w:t>
      </w:r>
      <w:r w:rsidR="004547AC" w:rsidRPr="007467D9">
        <w:rPr>
          <w:rFonts w:ascii="Tahoma" w:hAnsi="Tahoma" w:cs="Tahoma"/>
          <w:color w:val="auto"/>
          <w:sz w:val="20"/>
          <w:szCs w:val="20"/>
        </w:rPr>
        <w:t xml:space="preserve">(a továbbiakban: Kbt.) </w:t>
      </w:r>
      <w:r w:rsidR="006F0595" w:rsidRPr="007467D9">
        <w:rPr>
          <w:rFonts w:ascii="Tahoma" w:hAnsi="Tahoma" w:cs="Tahoma"/>
          <w:color w:val="auto"/>
          <w:sz w:val="20"/>
          <w:szCs w:val="20"/>
        </w:rPr>
        <w:t>és végrehajtási rendeletei az irányadóak.</w:t>
      </w:r>
    </w:p>
    <w:p w14:paraId="7A6F5933" w14:textId="77777777" w:rsidR="0020568F" w:rsidRPr="007467D9" w:rsidRDefault="0020568F" w:rsidP="004F3438">
      <w:pPr>
        <w:spacing w:before="120" w:after="120"/>
        <w:jc w:val="both"/>
        <w:rPr>
          <w:rFonts w:ascii="Tahoma" w:hAnsi="Tahoma" w:cs="Tahoma"/>
          <w:color w:val="auto"/>
          <w:sz w:val="20"/>
          <w:szCs w:val="20"/>
        </w:rPr>
      </w:pPr>
      <w:r w:rsidRPr="007467D9">
        <w:rPr>
          <w:rFonts w:ascii="Tahoma" w:hAnsi="Tahoma" w:cs="Tahoma"/>
          <w:color w:val="auto"/>
          <w:sz w:val="20"/>
          <w:szCs w:val="20"/>
        </w:rPr>
        <w:t>A felhívásban és a közbeszerzési dokumentumokban megadott időpontok a Közép-európai időzóna (CET) szerint értendők.</w:t>
      </w:r>
    </w:p>
    <w:p w14:paraId="1CBDE354" w14:textId="77777777" w:rsidR="004547AC" w:rsidRPr="007467D9" w:rsidRDefault="004547AC" w:rsidP="004F3438">
      <w:pPr>
        <w:spacing w:before="120" w:after="120"/>
        <w:ind w:left="426" w:hanging="426"/>
        <w:jc w:val="both"/>
        <w:rPr>
          <w:rFonts w:ascii="Tahoma" w:hAnsi="Tahoma" w:cs="Tahoma"/>
          <w:color w:val="auto"/>
          <w:sz w:val="20"/>
          <w:szCs w:val="20"/>
        </w:rPr>
      </w:pPr>
    </w:p>
    <w:p w14:paraId="3BC6D346" w14:textId="77777777" w:rsidR="004547AC" w:rsidRPr="00932096" w:rsidRDefault="004547AC" w:rsidP="004F3438">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p>
    <w:p w14:paraId="55A40264" w14:textId="77777777" w:rsidR="00B31EFE" w:rsidRPr="00932096"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r w:rsidRPr="00932096">
        <w:rPr>
          <w:rFonts w:ascii="Tahoma" w:hAnsi="Tahoma" w:cs="Tahoma"/>
          <w:b/>
          <w:caps/>
          <w:color w:val="auto"/>
          <w:sz w:val="20"/>
          <w:szCs w:val="20"/>
        </w:rPr>
        <w:lastRenderedPageBreak/>
        <w:t>1. kötet</w:t>
      </w:r>
    </w:p>
    <w:p w14:paraId="0FFC87A1" w14:textId="77777777" w:rsidR="00B31EFE" w:rsidRPr="007467D9"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7467D9">
        <w:rPr>
          <w:rFonts w:ascii="Tahoma" w:hAnsi="Tahoma" w:cs="Tahoma"/>
          <w:b/>
          <w:caps/>
          <w:color w:val="auto"/>
          <w:sz w:val="20"/>
          <w:szCs w:val="20"/>
        </w:rPr>
        <w:t xml:space="preserve">AJÁNLATI felhívás </w:t>
      </w:r>
    </w:p>
    <w:p w14:paraId="65EBE209" w14:textId="77777777" w:rsidR="0020568F" w:rsidRPr="007467D9" w:rsidRDefault="0020568F" w:rsidP="004F3438">
      <w:pPr>
        <w:spacing w:before="120" w:after="120"/>
        <w:ind w:left="426" w:hanging="426"/>
        <w:jc w:val="center"/>
        <w:rPr>
          <w:rFonts w:ascii="Tahoma" w:hAnsi="Tahoma" w:cs="Tahoma"/>
          <w:color w:val="auto"/>
          <w:sz w:val="20"/>
          <w:szCs w:val="20"/>
        </w:rPr>
      </w:pPr>
    </w:p>
    <w:p w14:paraId="254B561A" w14:textId="77777777" w:rsidR="004547AC" w:rsidRPr="007467D9" w:rsidRDefault="004547AC" w:rsidP="004F3438">
      <w:pPr>
        <w:spacing w:before="120" w:after="120"/>
        <w:ind w:left="426" w:hanging="426"/>
        <w:jc w:val="center"/>
        <w:rPr>
          <w:rFonts w:ascii="Tahoma" w:hAnsi="Tahoma" w:cs="Tahoma"/>
          <w:color w:val="auto"/>
          <w:sz w:val="20"/>
          <w:szCs w:val="20"/>
        </w:rPr>
      </w:pPr>
    </w:p>
    <w:p w14:paraId="5632ED53" w14:textId="77777777" w:rsidR="004547AC" w:rsidRPr="00932096" w:rsidRDefault="004547AC" w:rsidP="004F3438">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p>
    <w:p w14:paraId="7AC766BC" w14:textId="77777777" w:rsidR="005F4611" w:rsidRPr="00932096" w:rsidRDefault="005F4611" w:rsidP="004F3438">
      <w:pPr>
        <w:spacing w:before="120" w:after="120"/>
        <w:ind w:left="426" w:right="-482" w:hanging="426"/>
        <w:outlineLvl w:val="0"/>
        <w:rPr>
          <w:rFonts w:ascii="Tahoma" w:hAnsi="Tahoma" w:cs="Tahoma"/>
          <w:color w:val="auto"/>
          <w:sz w:val="20"/>
          <w:szCs w:val="20"/>
        </w:rPr>
      </w:pPr>
    </w:p>
    <w:p w14:paraId="4EBD357A" w14:textId="77777777" w:rsidR="002058B4" w:rsidRPr="007467D9"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0"/>
          <w:szCs w:val="20"/>
        </w:rPr>
      </w:pPr>
      <w:bookmarkStart w:id="0" w:name="pr3041"/>
      <w:bookmarkStart w:id="1" w:name="pr3071"/>
      <w:r w:rsidRPr="00932096">
        <w:rPr>
          <w:rFonts w:ascii="Tahoma" w:hAnsi="Tahoma" w:cs="Tahoma"/>
          <w:b/>
          <w:caps/>
          <w:color w:val="auto"/>
          <w:sz w:val="20"/>
          <w:szCs w:val="20"/>
        </w:rPr>
        <w:lastRenderedPageBreak/>
        <w:t>2. kötet</w:t>
      </w:r>
    </w:p>
    <w:p w14:paraId="4BB97AD6"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7467D9">
        <w:rPr>
          <w:rFonts w:ascii="Tahoma" w:hAnsi="Tahoma" w:cs="Tahoma"/>
          <w:b/>
          <w:caps/>
          <w:color w:val="auto"/>
          <w:sz w:val="20"/>
          <w:szCs w:val="20"/>
        </w:rPr>
        <w:t>ÚTMUTATÓ Az érdekelt gazdasági szereplők részére</w:t>
      </w:r>
    </w:p>
    <w:p w14:paraId="25AA44B4" w14:textId="77777777" w:rsidR="002058B4" w:rsidRPr="007467D9" w:rsidRDefault="00DD1F05" w:rsidP="00B6596D">
      <w:pPr>
        <w:pStyle w:val="Listaszerbekezds1"/>
        <w:numPr>
          <w:ilvl w:val="0"/>
          <w:numId w:val="3"/>
        </w:numPr>
        <w:spacing w:line="276" w:lineRule="auto"/>
        <w:ind w:left="426" w:hanging="426"/>
        <w:rPr>
          <w:rFonts w:ascii="Tahoma" w:hAnsi="Tahoma" w:cs="Tahoma"/>
          <w:color w:val="auto"/>
          <w:sz w:val="20"/>
          <w:szCs w:val="20"/>
        </w:rPr>
      </w:pPr>
      <w:r w:rsidRPr="007467D9">
        <w:rPr>
          <w:rFonts w:ascii="Tahoma" w:hAnsi="Tahoma" w:cs="Tahoma"/>
          <w:b/>
          <w:color w:val="auto"/>
          <w:sz w:val="20"/>
          <w:szCs w:val="20"/>
        </w:rPr>
        <w:t>A KÖZBESZERZÉSI DOKUMENTUMOK TARTALMA</w:t>
      </w:r>
    </w:p>
    <w:p w14:paraId="101A6285" w14:textId="77777777" w:rsidR="002058B4" w:rsidRPr="007467D9" w:rsidRDefault="002058B4" w:rsidP="004F3438">
      <w:pPr>
        <w:pStyle w:val="Listaszerbekezds"/>
        <w:numPr>
          <w:ilvl w:val="1"/>
          <w:numId w:val="3"/>
        </w:numPr>
        <w:tabs>
          <w:tab w:val="clear" w:pos="0"/>
        </w:tabs>
        <w:spacing w:line="276" w:lineRule="auto"/>
        <w:ind w:left="426" w:hanging="426"/>
        <w:rPr>
          <w:rFonts w:ascii="Tahoma" w:hAnsi="Tahoma" w:cs="Tahoma"/>
          <w:sz w:val="20"/>
          <w:szCs w:val="20"/>
        </w:rPr>
      </w:pPr>
      <w:r w:rsidRPr="007467D9">
        <w:rPr>
          <w:rFonts w:ascii="Tahoma" w:hAnsi="Tahoma" w:cs="Tahoma"/>
          <w:sz w:val="20"/>
          <w:szCs w:val="20"/>
        </w:rPr>
        <w:t xml:space="preserve">A </w:t>
      </w:r>
      <w:r w:rsidR="00DD1F05" w:rsidRPr="007467D9">
        <w:rPr>
          <w:rFonts w:ascii="Tahoma" w:hAnsi="Tahoma" w:cs="Tahoma"/>
          <w:sz w:val="20"/>
          <w:szCs w:val="20"/>
        </w:rPr>
        <w:t>közbeszerzési dokumentumok</w:t>
      </w:r>
      <w:r w:rsidRPr="007467D9">
        <w:rPr>
          <w:rFonts w:ascii="Tahoma" w:hAnsi="Tahoma" w:cs="Tahoma"/>
          <w:sz w:val="20"/>
          <w:szCs w:val="20"/>
        </w:rPr>
        <w:t xml:space="preserve"> a következő részekből áll</w:t>
      </w:r>
      <w:r w:rsidR="00DD1F05" w:rsidRPr="007467D9">
        <w:rPr>
          <w:rFonts w:ascii="Tahoma" w:hAnsi="Tahoma" w:cs="Tahoma"/>
          <w:sz w:val="20"/>
          <w:szCs w:val="20"/>
        </w:rPr>
        <w:t>nak</w:t>
      </w:r>
      <w:r w:rsidRPr="007467D9">
        <w:rPr>
          <w:rFonts w:ascii="Tahoma" w:hAnsi="Tahoma" w:cs="Tahoma"/>
          <w:sz w:val="20"/>
          <w:szCs w:val="20"/>
        </w:rPr>
        <w:t>:</w:t>
      </w:r>
    </w:p>
    <w:p w14:paraId="5F423379" w14:textId="77777777" w:rsidR="002058B4" w:rsidRPr="007467D9"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0"/>
          <w:szCs w:val="20"/>
        </w:rPr>
      </w:pPr>
      <w:r w:rsidRPr="007467D9">
        <w:rPr>
          <w:rFonts w:ascii="Tahoma" w:hAnsi="Tahoma" w:cs="Tahoma"/>
          <w:b/>
          <w:color w:val="auto"/>
          <w:sz w:val="20"/>
          <w:szCs w:val="20"/>
        </w:rPr>
        <w:t xml:space="preserve">KÖTET: </w:t>
      </w:r>
      <w:r w:rsidR="00D54B93" w:rsidRPr="007467D9">
        <w:rPr>
          <w:rFonts w:ascii="Tahoma" w:hAnsi="Tahoma" w:cs="Tahoma"/>
          <w:b/>
          <w:caps/>
          <w:color w:val="auto"/>
          <w:sz w:val="20"/>
          <w:szCs w:val="20"/>
        </w:rPr>
        <w:t>ajánlati</w:t>
      </w:r>
      <w:r w:rsidRPr="007467D9">
        <w:rPr>
          <w:rFonts w:ascii="Tahoma" w:hAnsi="Tahoma" w:cs="Tahoma"/>
          <w:b/>
          <w:caps/>
          <w:color w:val="auto"/>
          <w:sz w:val="20"/>
          <w:szCs w:val="20"/>
        </w:rPr>
        <w:t xml:space="preserve"> felhívás</w:t>
      </w:r>
    </w:p>
    <w:p w14:paraId="09BD9AC7" w14:textId="77777777" w:rsidR="002058B4" w:rsidRPr="007467D9"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0"/>
          <w:szCs w:val="20"/>
        </w:rPr>
      </w:pPr>
      <w:r w:rsidRPr="007467D9">
        <w:rPr>
          <w:rFonts w:ascii="Tahoma" w:hAnsi="Tahoma" w:cs="Tahoma"/>
          <w:b/>
          <w:color w:val="auto"/>
          <w:sz w:val="20"/>
          <w:szCs w:val="20"/>
        </w:rPr>
        <w:t>KÖTET: Ú</w:t>
      </w:r>
      <w:r w:rsidRPr="007467D9">
        <w:rPr>
          <w:rFonts w:ascii="Tahoma" w:hAnsi="Tahoma" w:cs="Tahoma"/>
          <w:b/>
          <w:caps/>
          <w:color w:val="auto"/>
          <w:sz w:val="20"/>
          <w:szCs w:val="20"/>
        </w:rPr>
        <w:t>TMUTATÓ Az érdekelt gazdasági szereplők részére</w:t>
      </w:r>
    </w:p>
    <w:p w14:paraId="49E77466" w14:textId="77777777" w:rsidR="002058B4" w:rsidRPr="007467D9" w:rsidRDefault="00B6191C" w:rsidP="00B6596D">
      <w:pPr>
        <w:pStyle w:val="Listaszerbekezds1"/>
        <w:numPr>
          <w:ilvl w:val="0"/>
          <w:numId w:val="4"/>
        </w:numPr>
        <w:tabs>
          <w:tab w:val="clear" w:pos="0"/>
        </w:tabs>
        <w:spacing w:line="276" w:lineRule="auto"/>
        <w:ind w:left="426" w:hanging="426"/>
        <w:rPr>
          <w:rFonts w:ascii="Tahoma" w:hAnsi="Tahoma" w:cs="Tahoma"/>
          <w:b/>
          <w:color w:val="auto"/>
          <w:sz w:val="20"/>
          <w:szCs w:val="20"/>
        </w:rPr>
      </w:pPr>
      <w:r w:rsidRPr="007467D9">
        <w:rPr>
          <w:rFonts w:ascii="Tahoma" w:hAnsi="Tahoma" w:cs="Tahoma"/>
          <w:b/>
          <w:color w:val="auto"/>
          <w:sz w:val="20"/>
          <w:szCs w:val="20"/>
        </w:rPr>
        <w:t>KÖTET: SZERZŐDÉSTERVEZET</w:t>
      </w:r>
    </w:p>
    <w:p w14:paraId="4F69380F" w14:textId="77777777" w:rsidR="002058B4" w:rsidRPr="007467D9"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0"/>
          <w:szCs w:val="20"/>
        </w:rPr>
      </w:pPr>
      <w:r w:rsidRPr="007467D9">
        <w:rPr>
          <w:rFonts w:ascii="Tahoma" w:hAnsi="Tahoma" w:cs="Tahoma"/>
          <w:b/>
          <w:color w:val="auto"/>
          <w:sz w:val="20"/>
          <w:szCs w:val="20"/>
        </w:rPr>
        <w:t>KÖTET: AJÁNLOTT IGAZOLÁS- ÉS NYILATKOZATMINTÁK</w:t>
      </w:r>
    </w:p>
    <w:p w14:paraId="12986A79" w14:textId="77777777" w:rsidR="002058B4" w:rsidRPr="007467D9"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0"/>
          <w:szCs w:val="20"/>
        </w:rPr>
      </w:pPr>
      <w:r w:rsidRPr="007467D9">
        <w:rPr>
          <w:rFonts w:ascii="Tahoma" w:hAnsi="Tahoma" w:cs="Tahoma"/>
          <w:b/>
          <w:color w:val="auto"/>
          <w:sz w:val="20"/>
          <w:szCs w:val="20"/>
        </w:rPr>
        <w:t xml:space="preserve">KÖTET: </w:t>
      </w:r>
      <w:r w:rsidR="00DF3AE8" w:rsidRPr="007467D9">
        <w:rPr>
          <w:rFonts w:ascii="Tahoma" w:hAnsi="Tahoma" w:cs="Tahoma"/>
          <w:b/>
          <w:color w:val="auto"/>
          <w:sz w:val="20"/>
          <w:szCs w:val="20"/>
        </w:rPr>
        <w:t>FELADAT</w:t>
      </w:r>
      <w:r w:rsidRPr="007467D9">
        <w:rPr>
          <w:rFonts w:ascii="Tahoma" w:hAnsi="Tahoma" w:cs="Tahoma"/>
          <w:b/>
          <w:color w:val="auto"/>
          <w:sz w:val="20"/>
          <w:szCs w:val="20"/>
        </w:rPr>
        <w:t>LEÍRÁS</w:t>
      </w:r>
    </w:p>
    <w:p w14:paraId="7C396152" w14:textId="77777777" w:rsidR="002058B4" w:rsidRPr="007467D9" w:rsidRDefault="00B31EFE" w:rsidP="004F3438">
      <w:pPr>
        <w:pStyle w:val="Listaszerbekezds"/>
        <w:numPr>
          <w:ilvl w:val="1"/>
          <w:numId w:val="3"/>
        </w:numPr>
        <w:tabs>
          <w:tab w:val="clear" w:pos="0"/>
        </w:tabs>
        <w:spacing w:line="276" w:lineRule="auto"/>
        <w:ind w:left="426" w:hanging="426"/>
        <w:rPr>
          <w:rFonts w:ascii="Tahoma" w:hAnsi="Tahoma" w:cs="Tahoma"/>
          <w:sz w:val="20"/>
          <w:szCs w:val="20"/>
        </w:rPr>
      </w:pPr>
      <w:r w:rsidRPr="007467D9">
        <w:rPr>
          <w:rFonts w:ascii="Tahoma" w:hAnsi="Tahoma" w:cs="Tahoma"/>
          <w:sz w:val="20"/>
          <w:szCs w:val="20"/>
        </w:rPr>
        <w:t>Jelen útmutató</w:t>
      </w:r>
      <w:r w:rsidR="00D54B93" w:rsidRPr="007467D9">
        <w:rPr>
          <w:rFonts w:ascii="Tahoma" w:hAnsi="Tahoma" w:cs="Tahoma"/>
          <w:sz w:val="20"/>
          <w:szCs w:val="20"/>
        </w:rPr>
        <w:t xml:space="preserve"> nem mindenben ismétli meg a felhívásban foglaltakat, a </w:t>
      </w:r>
      <w:r w:rsidR="00DD1F05" w:rsidRPr="007467D9">
        <w:rPr>
          <w:rFonts w:ascii="Tahoma" w:hAnsi="Tahoma" w:cs="Tahoma"/>
          <w:sz w:val="20"/>
          <w:szCs w:val="20"/>
        </w:rPr>
        <w:t>közbeszerzési dokumentumok</w:t>
      </w:r>
      <w:r w:rsidR="00D54B93" w:rsidRPr="007467D9">
        <w:rPr>
          <w:rFonts w:ascii="Tahoma" w:hAnsi="Tahoma" w:cs="Tahoma"/>
          <w:sz w:val="20"/>
          <w:szCs w:val="20"/>
        </w:rPr>
        <w:t xml:space="preserve"> a felhívással együtt kezelendő</w:t>
      </w:r>
      <w:r w:rsidR="00DD1F05" w:rsidRPr="007467D9">
        <w:rPr>
          <w:rFonts w:ascii="Tahoma" w:hAnsi="Tahoma" w:cs="Tahoma"/>
          <w:sz w:val="20"/>
          <w:szCs w:val="20"/>
        </w:rPr>
        <w:t>k</w:t>
      </w:r>
      <w:r w:rsidR="00D54B93" w:rsidRPr="007467D9">
        <w:rPr>
          <w:rFonts w:ascii="Tahoma" w:hAnsi="Tahoma" w:cs="Tahoma"/>
          <w:sz w:val="20"/>
          <w:szCs w:val="20"/>
        </w:rPr>
        <w:t xml:space="preserve">. Az ajánlattevők kizárólagos kockázata, hogy gondosan megvizsgálják a </w:t>
      </w:r>
      <w:r w:rsidR="00DD1F05" w:rsidRPr="007467D9">
        <w:rPr>
          <w:rFonts w:ascii="Tahoma" w:hAnsi="Tahoma" w:cs="Tahoma"/>
          <w:sz w:val="20"/>
          <w:szCs w:val="20"/>
        </w:rPr>
        <w:t>közbeszerzési dokumentumokat</w:t>
      </w:r>
      <w:r w:rsidR="00D54B93" w:rsidRPr="007467D9">
        <w:rPr>
          <w:rFonts w:ascii="Tahoma" w:hAnsi="Tahoma" w:cs="Tahoma"/>
          <w:sz w:val="20"/>
          <w:szCs w:val="20"/>
        </w:rPr>
        <w:t xml:space="preserve"> és </w:t>
      </w:r>
      <w:r w:rsidR="00DD1F05" w:rsidRPr="007467D9">
        <w:rPr>
          <w:rFonts w:ascii="Tahoma" w:hAnsi="Tahoma" w:cs="Tahoma"/>
          <w:sz w:val="20"/>
          <w:szCs w:val="20"/>
        </w:rPr>
        <w:t>minden kiegészítést</w:t>
      </w:r>
      <w:r w:rsidR="00D54B93" w:rsidRPr="007467D9">
        <w:rPr>
          <w:rFonts w:ascii="Tahoma" w:hAnsi="Tahoma" w:cs="Tahoma"/>
          <w:sz w:val="20"/>
          <w:szCs w:val="20"/>
        </w:rPr>
        <w:t xml:space="preserve">, amely esetleg az </w:t>
      </w:r>
      <w:r w:rsidR="00DD1F05" w:rsidRPr="007467D9">
        <w:rPr>
          <w:rFonts w:ascii="Tahoma" w:hAnsi="Tahoma" w:cs="Tahoma"/>
          <w:sz w:val="20"/>
          <w:szCs w:val="20"/>
        </w:rPr>
        <w:t>ajánlattételi</w:t>
      </w:r>
      <w:r w:rsidR="00D54B93" w:rsidRPr="007467D9">
        <w:rPr>
          <w:rFonts w:ascii="Tahoma" w:hAnsi="Tahoma" w:cs="Tahoma"/>
          <w:sz w:val="20"/>
          <w:szCs w:val="20"/>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7467D9">
        <w:rPr>
          <w:rFonts w:ascii="Tahoma" w:hAnsi="Tahoma" w:cs="Tahoma"/>
          <w:sz w:val="20"/>
          <w:szCs w:val="20"/>
        </w:rPr>
        <w:t>.</w:t>
      </w:r>
    </w:p>
    <w:p w14:paraId="40577DED" w14:textId="77777777" w:rsidR="00D54B93" w:rsidRPr="007467D9" w:rsidRDefault="00D54B93" w:rsidP="004F3438">
      <w:pPr>
        <w:pStyle w:val="Listaszerbekezds"/>
        <w:numPr>
          <w:ilvl w:val="1"/>
          <w:numId w:val="3"/>
        </w:numPr>
        <w:tabs>
          <w:tab w:val="clear" w:pos="0"/>
        </w:tabs>
        <w:spacing w:line="276" w:lineRule="auto"/>
        <w:ind w:left="426" w:hanging="426"/>
        <w:rPr>
          <w:rFonts w:ascii="Tahoma" w:hAnsi="Tahoma" w:cs="Tahoma"/>
          <w:sz w:val="20"/>
          <w:szCs w:val="20"/>
        </w:rPr>
      </w:pPr>
      <w:r w:rsidRPr="007467D9">
        <w:rPr>
          <w:rFonts w:ascii="Tahoma" w:hAnsi="Tahoma" w:cs="Tahoma"/>
          <w:sz w:val="20"/>
          <w:szCs w:val="20"/>
        </w:rPr>
        <w:t xml:space="preserve">Az ajánlattevőknek a </w:t>
      </w:r>
      <w:r w:rsidR="00DD1F05" w:rsidRPr="007467D9">
        <w:rPr>
          <w:rFonts w:ascii="Tahoma" w:hAnsi="Tahoma" w:cs="Tahoma"/>
          <w:sz w:val="20"/>
          <w:szCs w:val="20"/>
        </w:rPr>
        <w:t>közbeszerzési dokumentumokban</w:t>
      </w:r>
      <w:r w:rsidRPr="007467D9">
        <w:rPr>
          <w:rFonts w:ascii="Tahoma" w:hAnsi="Tahoma" w:cs="Tahoma"/>
          <w:sz w:val="20"/>
          <w:szCs w:val="20"/>
        </w:rPr>
        <w:t xml:space="preserve"> közölt információkat biz</w:t>
      </w:r>
      <w:r w:rsidR="00DD1F05" w:rsidRPr="007467D9">
        <w:rPr>
          <w:rFonts w:ascii="Tahoma" w:hAnsi="Tahoma" w:cs="Tahoma"/>
          <w:sz w:val="20"/>
          <w:szCs w:val="20"/>
        </w:rPr>
        <w:t xml:space="preserve">almas anyagként kell kezelniük. </w:t>
      </w:r>
      <w:r w:rsidRPr="007467D9">
        <w:rPr>
          <w:rFonts w:ascii="Tahoma" w:hAnsi="Tahoma" w:cs="Tahoma"/>
          <w:sz w:val="20"/>
          <w:szCs w:val="20"/>
        </w:rPr>
        <w:t xml:space="preserve">Sem a </w:t>
      </w:r>
      <w:r w:rsidR="000D3FB7" w:rsidRPr="007467D9">
        <w:rPr>
          <w:rFonts w:ascii="Tahoma" w:hAnsi="Tahoma" w:cs="Tahoma"/>
          <w:sz w:val="20"/>
          <w:szCs w:val="20"/>
        </w:rPr>
        <w:t>közbeszerzési dokumentumokat</w:t>
      </w:r>
      <w:r w:rsidRPr="007467D9">
        <w:rPr>
          <w:rFonts w:ascii="Tahoma" w:hAnsi="Tahoma" w:cs="Tahoma"/>
          <w:sz w:val="20"/>
          <w:szCs w:val="20"/>
        </w:rPr>
        <w:t xml:space="preserve">, sem </w:t>
      </w:r>
      <w:r w:rsidR="000D3FB7" w:rsidRPr="007467D9">
        <w:rPr>
          <w:rFonts w:ascii="Tahoma" w:hAnsi="Tahoma" w:cs="Tahoma"/>
          <w:sz w:val="20"/>
          <w:szCs w:val="20"/>
        </w:rPr>
        <w:t>azok</w:t>
      </w:r>
      <w:r w:rsidRPr="007467D9">
        <w:rPr>
          <w:rFonts w:ascii="Tahoma" w:hAnsi="Tahoma" w:cs="Tahoma"/>
          <w:sz w:val="20"/>
          <w:szCs w:val="20"/>
        </w:rPr>
        <w:t xml:space="preserve"> részeit, vagy másolatait nem lehet másra felhasználni, mint ajánlattételre, és az abban leírt szolgáltatások céljára</w:t>
      </w:r>
    </w:p>
    <w:p w14:paraId="7786BFBE" w14:textId="77777777" w:rsidR="002058B4" w:rsidRPr="007467D9"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KIEGÉSZÍTŐ TÁJÉKOZTATÁS</w:t>
      </w:r>
    </w:p>
    <w:p w14:paraId="0776C347" w14:textId="77777777" w:rsidR="00DD1F05" w:rsidRPr="007467D9" w:rsidRDefault="00DD1F05" w:rsidP="004F3438">
      <w:pPr>
        <w:pStyle w:val="Listaszerbekezds"/>
        <w:numPr>
          <w:ilvl w:val="1"/>
          <w:numId w:val="3"/>
        </w:numPr>
        <w:tabs>
          <w:tab w:val="clear" w:pos="0"/>
        </w:tabs>
        <w:spacing w:line="276" w:lineRule="auto"/>
        <w:ind w:left="426" w:hanging="426"/>
        <w:rPr>
          <w:rFonts w:ascii="Tahoma" w:hAnsi="Tahoma" w:cs="Tahoma"/>
          <w:sz w:val="20"/>
          <w:szCs w:val="20"/>
        </w:rPr>
      </w:pPr>
      <w:bookmarkStart w:id="2" w:name="pr339"/>
      <w:bookmarkEnd w:id="2"/>
      <w:r w:rsidRPr="007467D9">
        <w:rPr>
          <w:rFonts w:ascii="Tahoma" w:hAnsi="Tahoma" w:cs="Tahoma"/>
          <w:sz w:val="20"/>
          <w:szCs w:val="20"/>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722E39F4" w14:textId="77777777" w:rsidR="002058B4" w:rsidRPr="007467D9"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0"/>
          <w:szCs w:val="20"/>
          <w:lang w:val="hu-HU"/>
        </w:rPr>
      </w:pPr>
      <w:r w:rsidRPr="007467D9">
        <w:rPr>
          <w:rFonts w:ascii="Tahoma" w:eastAsia="Calibri" w:hAnsi="Tahoma" w:cs="Tahoma"/>
          <w:color w:val="auto"/>
          <w:sz w:val="20"/>
          <w:szCs w:val="20"/>
          <w:lang w:val="hu-HU"/>
        </w:rPr>
        <w:t>Ajánlatkérő a kiegészítő tájékoztatás vonatkozásában a</w:t>
      </w:r>
      <w:r w:rsidR="00DD1F05" w:rsidRPr="007467D9">
        <w:rPr>
          <w:rFonts w:ascii="Tahoma" w:eastAsia="Calibri" w:hAnsi="Tahoma" w:cs="Tahoma"/>
          <w:color w:val="auto"/>
          <w:sz w:val="20"/>
          <w:szCs w:val="20"/>
          <w:lang w:val="hu-HU"/>
        </w:rPr>
        <w:t xml:space="preserve"> Kbt.</w:t>
      </w:r>
      <w:r w:rsidRPr="007467D9">
        <w:rPr>
          <w:rFonts w:ascii="Tahoma" w:eastAsia="Calibri" w:hAnsi="Tahoma" w:cs="Tahoma"/>
          <w:color w:val="auto"/>
          <w:sz w:val="20"/>
          <w:szCs w:val="20"/>
          <w:lang w:val="hu-HU"/>
        </w:rPr>
        <w:t xml:space="preserve"> </w:t>
      </w:r>
      <w:r w:rsidR="00DD1F05" w:rsidRPr="007467D9">
        <w:rPr>
          <w:rFonts w:ascii="Tahoma" w:eastAsia="Calibri" w:hAnsi="Tahoma" w:cs="Tahoma"/>
          <w:color w:val="auto"/>
          <w:sz w:val="20"/>
          <w:szCs w:val="20"/>
          <w:lang w:val="hu-HU"/>
        </w:rPr>
        <w:t>56</w:t>
      </w:r>
      <w:r w:rsidRPr="007467D9">
        <w:rPr>
          <w:rFonts w:ascii="Tahoma" w:eastAsia="Calibri" w:hAnsi="Tahoma" w:cs="Tahoma"/>
          <w:color w:val="auto"/>
          <w:sz w:val="20"/>
          <w:szCs w:val="20"/>
          <w:lang w:val="hu-HU"/>
        </w:rPr>
        <w:t xml:space="preserve">. § alapján jár el. </w:t>
      </w:r>
    </w:p>
    <w:p w14:paraId="72724A90" w14:textId="77777777" w:rsidR="002058B4" w:rsidRPr="007467D9" w:rsidRDefault="002058B4" w:rsidP="00B6596D">
      <w:pPr>
        <w:pStyle w:val="Listaszerbekezds1"/>
        <w:numPr>
          <w:ilvl w:val="1"/>
          <w:numId w:val="3"/>
        </w:numPr>
        <w:spacing w:line="276" w:lineRule="auto"/>
        <w:ind w:left="426" w:hanging="426"/>
        <w:rPr>
          <w:rFonts w:ascii="Tahoma" w:hAnsi="Tahoma" w:cs="Tahoma"/>
          <w:color w:val="auto"/>
          <w:sz w:val="20"/>
          <w:szCs w:val="20"/>
        </w:rPr>
      </w:pPr>
      <w:r w:rsidRPr="007467D9">
        <w:rPr>
          <w:rFonts w:ascii="Tahoma" w:hAnsi="Tahoma" w:cs="Tahoma"/>
          <w:color w:val="auto"/>
          <w:sz w:val="20"/>
          <w:szCs w:val="20"/>
        </w:rPr>
        <w:t>Bármely gazdasági szereplő kiegészítő tájékoztatást a következő kapcsolattartási pontokon szerezhet:</w:t>
      </w:r>
    </w:p>
    <w:p w14:paraId="25A35925" w14:textId="4515CA7F" w:rsidR="00934AC1" w:rsidRPr="007467D9" w:rsidRDefault="00934AC1" w:rsidP="004F3438">
      <w:pPr>
        <w:pStyle w:val="standard"/>
        <w:spacing w:before="120" w:after="120" w:line="276" w:lineRule="auto"/>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ÉSZ-KER </w:t>
      </w:r>
      <w:r w:rsidR="00D95AB1" w:rsidRPr="007467D9">
        <w:rPr>
          <w:rFonts w:ascii="Tahoma" w:hAnsi="Tahoma" w:cs="Tahoma"/>
          <w:b/>
          <w:color w:val="auto"/>
          <w:sz w:val="20"/>
          <w:szCs w:val="20"/>
        </w:rPr>
        <w:t>Zrt.</w:t>
      </w:r>
    </w:p>
    <w:p w14:paraId="069FAA66" w14:textId="77777777" w:rsidR="00934AC1" w:rsidRPr="007467D9" w:rsidRDefault="00934AC1" w:rsidP="004F3438">
      <w:pPr>
        <w:pStyle w:val="standard"/>
        <w:spacing w:before="120" w:after="120" w:line="276" w:lineRule="auto"/>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1026 Budapest, Pasaréti út 83. </w:t>
      </w:r>
    </w:p>
    <w:p w14:paraId="3658C93F" w14:textId="77777777" w:rsidR="00934AC1" w:rsidRPr="007467D9" w:rsidRDefault="00934AC1" w:rsidP="004F3438">
      <w:pPr>
        <w:pStyle w:val="Szvegtrzs32"/>
        <w:spacing w:before="120"/>
        <w:ind w:left="426" w:hanging="426"/>
        <w:jc w:val="center"/>
        <w:rPr>
          <w:rFonts w:ascii="Tahoma" w:hAnsi="Tahoma" w:cs="Tahoma"/>
          <w:b/>
          <w:color w:val="auto"/>
          <w:sz w:val="20"/>
          <w:szCs w:val="20"/>
        </w:rPr>
      </w:pPr>
      <w:r w:rsidRPr="007467D9">
        <w:rPr>
          <w:rFonts w:ascii="Tahoma" w:hAnsi="Tahoma" w:cs="Tahoma"/>
          <w:b/>
          <w:color w:val="auto"/>
          <w:sz w:val="20"/>
          <w:szCs w:val="20"/>
        </w:rPr>
        <w:t>Telefon: +361/788-8931</w:t>
      </w:r>
    </w:p>
    <w:p w14:paraId="072D4697" w14:textId="77777777" w:rsidR="00934AC1" w:rsidRPr="007467D9" w:rsidRDefault="00934AC1" w:rsidP="004F3438">
      <w:pPr>
        <w:pStyle w:val="Szvegtrzs32"/>
        <w:spacing w:before="120"/>
        <w:ind w:left="426" w:hanging="426"/>
        <w:jc w:val="center"/>
        <w:rPr>
          <w:rFonts w:ascii="Tahoma" w:hAnsi="Tahoma" w:cs="Tahoma"/>
          <w:b/>
          <w:color w:val="auto"/>
          <w:sz w:val="20"/>
          <w:szCs w:val="20"/>
        </w:rPr>
      </w:pPr>
      <w:r w:rsidRPr="007467D9">
        <w:rPr>
          <w:rFonts w:ascii="Tahoma" w:hAnsi="Tahoma" w:cs="Tahoma"/>
          <w:b/>
          <w:color w:val="auto"/>
          <w:sz w:val="20"/>
          <w:szCs w:val="20"/>
        </w:rPr>
        <w:t>Fax: +361/789-6943</w:t>
      </w:r>
    </w:p>
    <w:p w14:paraId="6EF9B404" w14:textId="00051E79" w:rsidR="002058B4" w:rsidRPr="007467D9" w:rsidRDefault="00934AC1" w:rsidP="004F3438">
      <w:pPr>
        <w:pStyle w:val="Szvegtrzs32"/>
        <w:spacing w:before="120"/>
        <w:ind w:left="426" w:hanging="426"/>
        <w:jc w:val="center"/>
        <w:rPr>
          <w:rFonts w:ascii="Tahoma" w:hAnsi="Tahoma" w:cs="Tahoma"/>
          <w:color w:val="auto"/>
          <w:sz w:val="20"/>
          <w:szCs w:val="20"/>
        </w:rPr>
      </w:pPr>
      <w:r w:rsidRPr="007467D9">
        <w:rPr>
          <w:rFonts w:ascii="Tahoma" w:hAnsi="Tahoma" w:cs="Tahoma"/>
          <w:b/>
          <w:color w:val="auto"/>
          <w:sz w:val="20"/>
          <w:szCs w:val="20"/>
        </w:rPr>
        <w:t xml:space="preserve">E-mail: </w:t>
      </w:r>
      <w:r w:rsidR="00CF66C6" w:rsidRPr="007467D9">
        <w:rPr>
          <w:rFonts w:ascii="Tahoma" w:hAnsi="Tahoma" w:cs="Tahoma"/>
          <w:b/>
          <w:color w:val="auto"/>
          <w:sz w:val="20"/>
          <w:szCs w:val="20"/>
        </w:rPr>
        <w:t>eszker</w:t>
      </w:r>
      <w:r w:rsidRPr="007467D9">
        <w:rPr>
          <w:rFonts w:ascii="Tahoma" w:hAnsi="Tahoma" w:cs="Tahoma"/>
          <w:b/>
          <w:color w:val="auto"/>
          <w:sz w:val="20"/>
          <w:szCs w:val="20"/>
        </w:rPr>
        <w:t>@eszker.eu</w:t>
      </w:r>
    </w:p>
    <w:p w14:paraId="7C7C0140" w14:textId="078A6CD1" w:rsidR="00DD1F05" w:rsidRPr="00932096" w:rsidRDefault="002058B4" w:rsidP="004F3438">
      <w:pPr>
        <w:pStyle w:val="Listaszerbekezds"/>
        <w:numPr>
          <w:ilvl w:val="1"/>
          <w:numId w:val="3"/>
        </w:numPr>
        <w:tabs>
          <w:tab w:val="clear" w:pos="0"/>
        </w:tabs>
        <w:spacing w:line="276" w:lineRule="auto"/>
        <w:ind w:left="426" w:hanging="426"/>
        <w:rPr>
          <w:rFonts w:ascii="Tahoma" w:hAnsi="Tahoma" w:cs="Tahoma"/>
          <w:sz w:val="20"/>
          <w:szCs w:val="20"/>
        </w:rPr>
      </w:pPr>
      <w:bookmarkStart w:id="3" w:name="pr343"/>
      <w:bookmarkStart w:id="4" w:name="pr3431"/>
      <w:bookmarkEnd w:id="3"/>
      <w:bookmarkEnd w:id="4"/>
      <w:r w:rsidRPr="007467D9">
        <w:rPr>
          <w:rFonts w:ascii="Tahoma" w:hAnsi="Tahoma" w:cs="Tahoma"/>
          <w:sz w:val="20"/>
          <w:szCs w:val="20"/>
        </w:rPr>
        <w:t xml:space="preserve">A kiegészítő tájékoztatások kézhezvételét </w:t>
      </w:r>
      <w:r w:rsidR="00DD1F05" w:rsidRPr="007467D9">
        <w:rPr>
          <w:rFonts w:ascii="Tahoma" w:hAnsi="Tahoma" w:cs="Tahoma"/>
          <w:sz w:val="20"/>
          <w:szCs w:val="20"/>
        </w:rPr>
        <w:t>a gazdasági szereplőnek</w:t>
      </w:r>
      <w:r w:rsidRPr="007467D9">
        <w:rPr>
          <w:rFonts w:ascii="Tahoma" w:hAnsi="Tahoma" w:cs="Tahoma"/>
          <w:sz w:val="20"/>
          <w:szCs w:val="20"/>
        </w:rPr>
        <w:t xml:space="preserve"> halad</w:t>
      </w:r>
      <w:r w:rsidR="00DD1F05" w:rsidRPr="007467D9">
        <w:rPr>
          <w:rFonts w:ascii="Tahoma" w:hAnsi="Tahoma" w:cs="Tahoma"/>
          <w:sz w:val="20"/>
          <w:szCs w:val="20"/>
        </w:rPr>
        <w:t>éktalanul vissza kell igazolni</w:t>
      </w:r>
      <w:r w:rsidR="000C7CD5" w:rsidRPr="007467D9">
        <w:rPr>
          <w:rFonts w:ascii="Tahoma" w:hAnsi="Tahoma" w:cs="Tahoma"/>
          <w:sz w:val="20"/>
          <w:szCs w:val="20"/>
        </w:rPr>
        <w:t xml:space="preserve"> a </w:t>
      </w:r>
      <w:r w:rsidR="00DD1F05" w:rsidRPr="007467D9">
        <w:rPr>
          <w:rFonts w:ascii="Tahoma" w:hAnsi="Tahoma" w:cs="Tahoma"/>
          <w:sz w:val="20"/>
          <w:szCs w:val="20"/>
        </w:rPr>
        <w:t>+361/789-6943</w:t>
      </w:r>
      <w:r w:rsidR="0071626B" w:rsidRPr="007467D9">
        <w:rPr>
          <w:rFonts w:ascii="Tahoma" w:hAnsi="Tahoma" w:cs="Tahoma"/>
          <w:sz w:val="20"/>
          <w:szCs w:val="20"/>
        </w:rPr>
        <w:t xml:space="preserve"> faxszámra vagy a</w:t>
      </w:r>
      <w:r w:rsidR="005D5289" w:rsidRPr="007467D9">
        <w:rPr>
          <w:rFonts w:ascii="Tahoma" w:hAnsi="Tahoma" w:cs="Tahoma"/>
          <w:sz w:val="20"/>
          <w:szCs w:val="20"/>
        </w:rPr>
        <w:t xml:space="preserve"> </w:t>
      </w:r>
      <w:hyperlink r:id="rId15" w:history="1">
        <w:r w:rsidR="004D2ED7" w:rsidRPr="00932096">
          <w:rPr>
            <w:rFonts w:ascii="Tahoma" w:hAnsi="Tahoma" w:cs="Tahoma"/>
            <w:sz w:val="20"/>
            <w:szCs w:val="20"/>
          </w:rPr>
          <w:t>eszker@eszker.eu</w:t>
        </w:r>
      </w:hyperlink>
      <w:r w:rsidR="00DD1F05" w:rsidRPr="00932096">
        <w:rPr>
          <w:rFonts w:ascii="Tahoma" w:hAnsi="Tahoma" w:cs="Tahoma"/>
          <w:sz w:val="20"/>
          <w:szCs w:val="20"/>
        </w:rPr>
        <w:t xml:space="preserve"> e-mail címre.</w:t>
      </w:r>
    </w:p>
    <w:p w14:paraId="3C48E192" w14:textId="77777777" w:rsidR="002058B4" w:rsidRPr="007467D9" w:rsidRDefault="002058B4" w:rsidP="004F3438">
      <w:pPr>
        <w:pStyle w:val="Listaszerbekezds"/>
        <w:numPr>
          <w:ilvl w:val="1"/>
          <w:numId w:val="3"/>
        </w:numPr>
        <w:tabs>
          <w:tab w:val="clear" w:pos="0"/>
        </w:tabs>
        <w:spacing w:line="276" w:lineRule="auto"/>
        <w:ind w:left="426" w:hanging="426"/>
        <w:rPr>
          <w:rFonts w:ascii="Tahoma" w:hAnsi="Tahoma" w:cs="Tahoma"/>
          <w:sz w:val="20"/>
          <w:szCs w:val="20"/>
        </w:rPr>
      </w:pPr>
      <w:r w:rsidRPr="007467D9">
        <w:rPr>
          <w:rFonts w:ascii="Tahoma" w:hAnsi="Tahoma" w:cs="Tahoma"/>
          <w:sz w:val="20"/>
          <w:szCs w:val="20"/>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5302787A" w14:textId="77777777" w:rsidR="00DD1F05" w:rsidRPr="007467D9" w:rsidRDefault="00DD1F05" w:rsidP="004F3438">
      <w:pPr>
        <w:pStyle w:val="Listaszerbekezds"/>
        <w:numPr>
          <w:ilvl w:val="1"/>
          <w:numId w:val="3"/>
        </w:numPr>
        <w:tabs>
          <w:tab w:val="clear" w:pos="0"/>
        </w:tabs>
        <w:spacing w:line="276" w:lineRule="auto"/>
        <w:ind w:left="426" w:hanging="426"/>
        <w:rPr>
          <w:rFonts w:ascii="Tahoma" w:hAnsi="Tahoma" w:cs="Tahoma"/>
          <w:sz w:val="20"/>
          <w:szCs w:val="20"/>
        </w:rPr>
      </w:pPr>
      <w:r w:rsidRPr="007467D9">
        <w:rPr>
          <w:rFonts w:ascii="Tahoma" w:hAnsi="Tahoma" w:cs="Tahoma"/>
          <w:sz w:val="20"/>
          <w:szCs w:val="20"/>
        </w:rPr>
        <w:t xml:space="preserve">Ajánlatkérő jelen közbeszerzési eljárás során konzultációt [Kbt. 56. § (6) bekezdés] nem tart. </w:t>
      </w:r>
    </w:p>
    <w:p w14:paraId="20D4C361" w14:textId="77777777" w:rsidR="002058B4" w:rsidRPr="007467D9"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AZ AJÁNLATOK BENYÚJTÁSA</w:t>
      </w:r>
      <w:r w:rsidR="0020568F" w:rsidRPr="007467D9">
        <w:rPr>
          <w:rFonts w:ascii="Tahoma" w:eastAsia="Calibri" w:hAnsi="Tahoma" w:cs="Tahoma"/>
          <w:b/>
          <w:color w:val="auto"/>
          <w:sz w:val="20"/>
          <w:szCs w:val="20"/>
          <w:lang w:val="hu-HU"/>
        </w:rPr>
        <w:t>, FORMAI ÉS TARTALMI ELŐÍRÁSOK</w:t>
      </w:r>
    </w:p>
    <w:p w14:paraId="1D5818A9" w14:textId="77777777" w:rsidR="002058B4" w:rsidRPr="007467D9"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0"/>
          <w:szCs w:val="20"/>
          <w:lang w:val="hu-HU"/>
        </w:rPr>
      </w:pPr>
      <w:r w:rsidRPr="007467D9">
        <w:rPr>
          <w:rFonts w:ascii="Tahoma" w:eastAsia="Calibri" w:hAnsi="Tahoma" w:cs="Tahoma"/>
          <w:color w:val="auto"/>
          <w:sz w:val="20"/>
          <w:szCs w:val="20"/>
          <w:lang w:val="hu-HU"/>
        </w:rPr>
        <w:t>Az ajánlattev</w:t>
      </w:r>
      <w:r w:rsidR="007714A7" w:rsidRPr="007467D9">
        <w:rPr>
          <w:rFonts w:ascii="Tahoma" w:eastAsia="Calibri" w:hAnsi="Tahoma" w:cs="Tahoma"/>
          <w:color w:val="auto"/>
          <w:sz w:val="20"/>
          <w:szCs w:val="20"/>
          <w:lang w:val="hu-HU"/>
        </w:rPr>
        <w:t xml:space="preserve">őnek a Kbt.-ben, az </w:t>
      </w:r>
      <w:r w:rsidR="000F7C78" w:rsidRPr="007467D9">
        <w:rPr>
          <w:rFonts w:ascii="Tahoma" w:eastAsia="Calibri" w:hAnsi="Tahoma" w:cs="Tahoma"/>
          <w:color w:val="auto"/>
          <w:sz w:val="20"/>
          <w:szCs w:val="20"/>
          <w:lang w:val="hu-HU"/>
        </w:rPr>
        <w:t>ajánlati</w:t>
      </w:r>
      <w:r w:rsidRPr="007467D9">
        <w:rPr>
          <w:rFonts w:ascii="Tahoma" w:eastAsia="Calibri" w:hAnsi="Tahoma" w:cs="Tahoma"/>
          <w:color w:val="auto"/>
          <w:sz w:val="20"/>
          <w:szCs w:val="20"/>
          <w:lang w:val="hu-HU"/>
        </w:rPr>
        <w:t xml:space="preserve"> felhívásban, illetve </w:t>
      </w:r>
      <w:r w:rsidR="00591BF4" w:rsidRPr="007467D9">
        <w:rPr>
          <w:rFonts w:ascii="Tahoma" w:eastAsia="Calibri" w:hAnsi="Tahoma" w:cs="Tahoma"/>
          <w:color w:val="auto"/>
          <w:sz w:val="20"/>
          <w:szCs w:val="20"/>
          <w:lang w:val="hu-HU"/>
        </w:rPr>
        <w:t>a közbeszerzési dokumentumokban</w:t>
      </w:r>
      <w:r w:rsidRPr="007467D9">
        <w:rPr>
          <w:rFonts w:ascii="Tahoma" w:eastAsia="Calibri" w:hAnsi="Tahoma" w:cs="Tahoma"/>
          <w:color w:val="auto"/>
          <w:sz w:val="20"/>
          <w:szCs w:val="20"/>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57B6DC9E" w14:textId="77777777" w:rsidR="00591BF4" w:rsidRPr="007467D9" w:rsidRDefault="00830F64" w:rsidP="004F3438">
      <w:pPr>
        <w:pStyle w:val="Listaszerbekezds10"/>
        <w:numPr>
          <w:ilvl w:val="1"/>
          <w:numId w:val="3"/>
        </w:numPr>
        <w:spacing w:before="120" w:after="120" w:line="276" w:lineRule="auto"/>
        <w:ind w:left="426" w:hanging="426"/>
        <w:jc w:val="both"/>
        <w:rPr>
          <w:rFonts w:ascii="Tahoma" w:hAnsi="Tahoma" w:cs="Tahoma"/>
          <w:color w:val="auto"/>
          <w:sz w:val="20"/>
          <w:szCs w:val="20"/>
          <w:lang w:val="hu-HU"/>
        </w:rPr>
      </w:pPr>
      <w:r w:rsidRPr="007467D9">
        <w:rPr>
          <w:rFonts w:ascii="Tahoma" w:hAnsi="Tahoma" w:cs="Tahoma"/>
          <w:color w:val="auto"/>
          <w:sz w:val="20"/>
          <w:szCs w:val="20"/>
          <w:lang w:val="hu-HU"/>
        </w:rPr>
        <w:lastRenderedPageBreak/>
        <w:t xml:space="preserve">Jelen </w:t>
      </w:r>
      <w:r w:rsidR="00591BF4" w:rsidRPr="007467D9">
        <w:rPr>
          <w:rFonts w:ascii="Tahoma" w:hAnsi="Tahoma" w:cs="Tahoma"/>
          <w:color w:val="auto"/>
          <w:sz w:val="20"/>
          <w:szCs w:val="20"/>
          <w:lang w:val="hu-HU"/>
        </w:rPr>
        <w:t>közbeszerzési dokumentumok</w:t>
      </w:r>
      <w:r w:rsidRPr="007467D9">
        <w:rPr>
          <w:rFonts w:ascii="Tahoma" w:hAnsi="Tahoma" w:cs="Tahoma"/>
          <w:color w:val="auto"/>
          <w:sz w:val="20"/>
          <w:szCs w:val="20"/>
          <w:lang w:val="hu-HU"/>
        </w:rPr>
        <w:t xml:space="preserve"> nem mindenben ismétli</w:t>
      </w:r>
      <w:r w:rsidR="00591BF4" w:rsidRPr="007467D9">
        <w:rPr>
          <w:rFonts w:ascii="Tahoma" w:hAnsi="Tahoma" w:cs="Tahoma"/>
          <w:color w:val="auto"/>
          <w:sz w:val="20"/>
          <w:szCs w:val="20"/>
          <w:lang w:val="hu-HU"/>
        </w:rPr>
        <w:t>k</w:t>
      </w:r>
      <w:r w:rsidRPr="007467D9">
        <w:rPr>
          <w:rFonts w:ascii="Tahoma" w:hAnsi="Tahoma" w:cs="Tahoma"/>
          <w:color w:val="auto"/>
          <w:sz w:val="20"/>
          <w:szCs w:val="20"/>
          <w:lang w:val="hu-HU"/>
        </w:rPr>
        <w:t xml:space="preserve"> meg a felhívásban foglaltakat, ezért hangsúlyozzuk, hogy a </w:t>
      </w:r>
      <w:r w:rsidR="00591BF4" w:rsidRPr="007467D9">
        <w:rPr>
          <w:rFonts w:ascii="Tahoma" w:hAnsi="Tahoma" w:cs="Tahoma"/>
          <w:color w:val="auto"/>
          <w:sz w:val="20"/>
          <w:szCs w:val="20"/>
          <w:lang w:val="hu-HU"/>
        </w:rPr>
        <w:t>közbeszerzési dokumentumok</w:t>
      </w:r>
      <w:r w:rsidRPr="007467D9">
        <w:rPr>
          <w:rFonts w:ascii="Tahoma" w:hAnsi="Tahoma" w:cs="Tahoma"/>
          <w:color w:val="auto"/>
          <w:sz w:val="20"/>
          <w:szCs w:val="20"/>
          <w:lang w:val="hu-HU"/>
        </w:rPr>
        <w:t xml:space="preserve"> a felhívással együtt kezelendő</w:t>
      </w:r>
      <w:r w:rsidR="00591BF4" w:rsidRPr="007467D9">
        <w:rPr>
          <w:rFonts w:ascii="Tahoma" w:hAnsi="Tahoma" w:cs="Tahoma"/>
          <w:color w:val="auto"/>
          <w:sz w:val="20"/>
          <w:szCs w:val="20"/>
          <w:lang w:val="hu-HU"/>
        </w:rPr>
        <w:t>k</w:t>
      </w:r>
      <w:r w:rsidRPr="007467D9">
        <w:rPr>
          <w:rFonts w:ascii="Tahoma" w:hAnsi="Tahoma" w:cs="Tahoma"/>
          <w:color w:val="auto"/>
          <w:sz w:val="20"/>
          <w:szCs w:val="20"/>
          <w:lang w:val="hu-HU"/>
        </w:rPr>
        <w:t xml:space="preserve">. </w:t>
      </w:r>
    </w:p>
    <w:p w14:paraId="1D3A6F58" w14:textId="77777777" w:rsidR="00830F64" w:rsidRPr="007467D9" w:rsidRDefault="00830F64" w:rsidP="004F3438">
      <w:pPr>
        <w:pStyle w:val="Listaszerbekezds10"/>
        <w:numPr>
          <w:ilvl w:val="1"/>
          <w:numId w:val="3"/>
        </w:numPr>
        <w:spacing w:before="120" w:after="120" w:line="276" w:lineRule="auto"/>
        <w:ind w:left="426" w:hanging="426"/>
        <w:jc w:val="both"/>
        <w:rPr>
          <w:rFonts w:ascii="Tahoma" w:hAnsi="Tahoma" w:cs="Tahoma"/>
          <w:color w:val="auto"/>
          <w:sz w:val="20"/>
          <w:szCs w:val="20"/>
          <w:lang w:val="hu-HU"/>
        </w:rPr>
      </w:pPr>
      <w:r w:rsidRPr="007467D9">
        <w:rPr>
          <w:rFonts w:ascii="Tahoma" w:hAnsi="Tahoma" w:cs="Tahoma"/>
          <w:color w:val="auto"/>
          <w:sz w:val="20"/>
          <w:szCs w:val="20"/>
          <w:lang w:val="hu-HU"/>
        </w:rPr>
        <w:t xml:space="preserve">Ajánlattevő kötelezettségét képezi – a felhívás és a </w:t>
      </w:r>
      <w:r w:rsidR="00591BF4" w:rsidRPr="007467D9">
        <w:rPr>
          <w:rFonts w:ascii="Tahoma" w:hAnsi="Tahoma" w:cs="Tahoma"/>
          <w:color w:val="auto"/>
          <w:sz w:val="20"/>
          <w:szCs w:val="20"/>
          <w:lang w:val="hu-HU"/>
        </w:rPr>
        <w:t>közbeszerzési dokumentumok</w:t>
      </w:r>
      <w:r w:rsidRPr="007467D9">
        <w:rPr>
          <w:rFonts w:ascii="Tahoma" w:hAnsi="Tahoma" w:cs="Tahoma"/>
          <w:color w:val="auto"/>
          <w:sz w:val="20"/>
          <w:szCs w:val="20"/>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65CE438E" w14:textId="77777777" w:rsidR="00830F64" w:rsidRPr="007467D9" w:rsidRDefault="00830F64"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iCs/>
          <w:color w:val="auto"/>
          <w:sz w:val="20"/>
          <w:szCs w:val="20"/>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5028E74" w14:textId="77777777" w:rsidR="00591BF4" w:rsidRPr="007467D9" w:rsidRDefault="00830F64"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 xml:space="preserve">Ha jelen </w:t>
      </w:r>
      <w:r w:rsidR="00591BF4" w:rsidRPr="007467D9">
        <w:rPr>
          <w:rFonts w:ascii="Tahoma" w:hAnsi="Tahoma" w:cs="Tahoma"/>
          <w:color w:val="auto"/>
          <w:sz w:val="20"/>
          <w:szCs w:val="20"/>
        </w:rPr>
        <w:t>közbeszerzési dokumentumok</w:t>
      </w:r>
      <w:r w:rsidRPr="007467D9">
        <w:rPr>
          <w:rFonts w:ascii="Tahoma" w:hAnsi="Tahoma" w:cs="Tahoma"/>
          <w:color w:val="auto"/>
          <w:sz w:val="20"/>
          <w:szCs w:val="20"/>
        </w:rPr>
        <w:t xml:space="preserve"> ajánlott igazolás- és ny</w:t>
      </w:r>
      <w:r w:rsidR="00591BF4" w:rsidRPr="007467D9">
        <w:rPr>
          <w:rFonts w:ascii="Tahoma" w:hAnsi="Tahoma" w:cs="Tahoma"/>
          <w:color w:val="auto"/>
          <w:sz w:val="20"/>
          <w:szCs w:val="20"/>
        </w:rPr>
        <w:t>ilatkozatminta alkalmazását írják</w:t>
      </w:r>
      <w:r w:rsidRPr="007467D9">
        <w:rPr>
          <w:rFonts w:ascii="Tahoma" w:hAnsi="Tahoma" w:cs="Tahoma"/>
          <w:color w:val="auto"/>
          <w:sz w:val="20"/>
          <w:szCs w:val="20"/>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7467D9">
        <w:rPr>
          <w:rFonts w:ascii="Tahoma" w:hAnsi="Tahoma" w:cs="Tahoma"/>
          <w:color w:val="auto"/>
          <w:sz w:val="20"/>
          <w:szCs w:val="20"/>
        </w:rPr>
        <w:t>is mellékelhető (pl. referencia</w:t>
      </w:r>
      <w:r w:rsidRPr="007467D9">
        <w:rPr>
          <w:rFonts w:ascii="Tahoma" w:hAnsi="Tahoma" w:cs="Tahoma"/>
          <w:color w:val="auto"/>
          <w:sz w:val="20"/>
          <w:szCs w:val="20"/>
        </w:rPr>
        <w:t xml:space="preserve">nyilatkozat esetén). </w:t>
      </w:r>
    </w:p>
    <w:p w14:paraId="3E1FD940" w14:textId="77777777" w:rsidR="002058B4" w:rsidRPr="007467D9" w:rsidRDefault="00830F64"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Az ajánlattevő felelősséggel tartozik az ajánlatban közölt adatok és nyilatkozatok, valamint a becsatolt igazolások, okiratok tartalmának valódiságáért.</w:t>
      </w:r>
    </w:p>
    <w:p w14:paraId="66DE2F4F" w14:textId="77777777" w:rsidR="004F3438" w:rsidRPr="007467D9" w:rsidRDefault="004F3438"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Formai előírások: az ajánlatot ajánlattevőknek nem elektronikus úton kell a jelen felhívásban és a közbeszerzési dokumentumokban meghatározott tartalmi, és a formai követelményeknek megfelelően elkészítenie és benyújtania:</w:t>
      </w:r>
    </w:p>
    <w:p w14:paraId="74C9D957" w14:textId="7C296A26"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az ajánlat papír alapú példányát zsinórral, lapozhatóan össze kell fűzni, a csomót matricával az ajánlat első vagy hátsó lapjához rögzíteni, a matricát le kell bélyegezni, vagy az ajánlattevő részéről erre jogosultnak alá kell írni, úgy</w:t>
      </w:r>
      <w:r w:rsidR="00D95AB1" w:rsidRPr="007467D9">
        <w:rPr>
          <w:rFonts w:ascii="Tahoma" w:hAnsi="Tahoma" w:cs="Tahoma"/>
          <w:color w:val="auto"/>
          <w:sz w:val="20"/>
          <w:szCs w:val="20"/>
        </w:rPr>
        <w:t>,</w:t>
      </w:r>
      <w:r w:rsidRPr="007467D9">
        <w:rPr>
          <w:rFonts w:ascii="Tahoma" w:hAnsi="Tahoma" w:cs="Tahoma"/>
          <w:color w:val="auto"/>
          <w:sz w:val="20"/>
          <w:szCs w:val="20"/>
        </w:rPr>
        <w:t xml:space="preserve"> hogy a bélyegző, illetőleg az aláírás legalább egy része a matricán legyen;</w:t>
      </w:r>
    </w:p>
    <w:p w14:paraId="7EA3D12B"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 xml:space="preserve">az ajánlat oldalszámozása eggyel kezdődjön és oldalanként növekedjen. Elegendő a szöveget vagy </w:t>
      </w:r>
      <w:proofErr w:type="gramStart"/>
      <w:r w:rsidRPr="007467D9">
        <w:rPr>
          <w:rFonts w:ascii="Tahoma" w:hAnsi="Tahoma" w:cs="Tahoma"/>
          <w:color w:val="auto"/>
          <w:sz w:val="20"/>
          <w:szCs w:val="20"/>
        </w:rPr>
        <w:t>számokat</w:t>
      </w:r>
      <w:proofErr w:type="gramEnd"/>
      <w:r w:rsidRPr="007467D9">
        <w:rPr>
          <w:rFonts w:ascii="Tahoma" w:hAnsi="Tahoma" w:cs="Tahoma"/>
          <w:color w:val="auto"/>
          <w:sz w:val="20"/>
          <w:szCs w:val="20"/>
        </w:rPr>
        <w:t xml:space="preserve">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6D9C547B"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az ajánlatnak az elején tartalomjegyzéket kell tartalmaznia, mely alapján az ajánlatban szereplő dokumentumok oldalszám alapján megtalálhatóak;</w:t>
      </w:r>
    </w:p>
    <w:p w14:paraId="2161E840"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4179293"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az ajánlatban lévő, minden dokumentumot (nyilatkozatot) a végén alá kell írnia az adott gazdálkodó szervezetnél erre jogosult(</w:t>
      </w:r>
      <w:proofErr w:type="spellStart"/>
      <w:r w:rsidRPr="007467D9">
        <w:rPr>
          <w:rFonts w:ascii="Tahoma" w:hAnsi="Tahoma" w:cs="Tahoma"/>
          <w:color w:val="auto"/>
          <w:sz w:val="20"/>
          <w:szCs w:val="20"/>
        </w:rPr>
        <w:t>ak</w:t>
      </w:r>
      <w:proofErr w:type="spellEnd"/>
      <w:r w:rsidRPr="007467D9">
        <w:rPr>
          <w:rFonts w:ascii="Tahoma" w:hAnsi="Tahoma" w:cs="Tahoma"/>
          <w:color w:val="auto"/>
          <w:sz w:val="20"/>
          <w:szCs w:val="20"/>
        </w:rPr>
        <w:t>)</w:t>
      </w:r>
      <w:proofErr w:type="spellStart"/>
      <w:r w:rsidRPr="007467D9">
        <w:rPr>
          <w:rFonts w:ascii="Tahoma" w:hAnsi="Tahoma" w:cs="Tahoma"/>
          <w:color w:val="auto"/>
          <w:sz w:val="20"/>
          <w:szCs w:val="20"/>
        </w:rPr>
        <w:t>nak</w:t>
      </w:r>
      <w:proofErr w:type="spellEnd"/>
      <w:r w:rsidRPr="007467D9">
        <w:rPr>
          <w:rFonts w:ascii="Tahoma" w:hAnsi="Tahoma" w:cs="Tahoma"/>
          <w:color w:val="auto"/>
          <w:sz w:val="20"/>
          <w:szCs w:val="20"/>
        </w:rPr>
        <w:t xml:space="preserve"> vagy olyan személynek, vagy személyeknek, aki(k) erre a jogosult személy(</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w:t>
      </w:r>
      <w:proofErr w:type="spellStart"/>
      <w:r w:rsidRPr="007467D9">
        <w:rPr>
          <w:rFonts w:ascii="Tahoma" w:hAnsi="Tahoma" w:cs="Tahoma"/>
          <w:color w:val="auto"/>
          <w:sz w:val="20"/>
          <w:szCs w:val="20"/>
        </w:rPr>
        <w:t>től</w:t>
      </w:r>
      <w:proofErr w:type="spellEnd"/>
      <w:r w:rsidRPr="007467D9">
        <w:rPr>
          <w:rFonts w:ascii="Tahoma" w:hAnsi="Tahoma" w:cs="Tahoma"/>
          <w:color w:val="auto"/>
          <w:sz w:val="20"/>
          <w:szCs w:val="20"/>
        </w:rPr>
        <w:t xml:space="preserve"> írásos felhatalmazást kaptak;</w:t>
      </w:r>
    </w:p>
    <w:p w14:paraId="575EFB80"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az ajánlat minden olyan oldalát, amelyen - az ajánlat beadása előtt - módosítást hajtottak végre, az adott dokumentumot aláíró személynek vagy személyeknek a módosításnál is kézjeggyel kell ellátni;</w:t>
      </w:r>
    </w:p>
    <w:p w14:paraId="71E33F21" w14:textId="77777777" w:rsidR="004F3438" w:rsidRPr="007467D9" w:rsidRDefault="004F3438" w:rsidP="002747AF">
      <w:pPr>
        <w:numPr>
          <w:ilvl w:val="1"/>
          <w:numId w:val="22"/>
        </w:numPr>
        <w:suppressAutoHyphens w:val="0"/>
        <w:spacing w:after="0"/>
        <w:jc w:val="both"/>
        <w:textAlignment w:val="auto"/>
        <w:rPr>
          <w:rFonts w:ascii="Tahoma" w:hAnsi="Tahoma" w:cs="Tahoma"/>
          <w:color w:val="auto"/>
          <w:sz w:val="20"/>
          <w:szCs w:val="20"/>
        </w:rPr>
      </w:pPr>
      <w:r w:rsidRPr="007467D9">
        <w:rPr>
          <w:rFonts w:ascii="Tahoma" w:hAnsi="Tahoma" w:cs="Tahoma"/>
          <w:color w:val="auto"/>
          <w:sz w:val="20"/>
          <w:szCs w:val="20"/>
        </w:rPr>
        <w:t>a zárt csomagon „</w:t>
      </w:r>
      <w:r w:rsidRPr="007467D9">
        <w:rPr>
          <w:rFonts w:ascii="Tahoma" w:hAnsi="Tahoma" w:cs="Tahoma"/>
          <w:i/>
          <w:color w:val="auto"/>
          <w:sz w:val="20"/>
          <w:szCs w:val="20"/>
        </w:rPr>
        <w:t xml:space="preserve">Ajánlat - </w:t>
      </w:r>
      <w:r w:rsidR="00B442B1"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i/>
          <w:color w:val="auto"/>
          <w:sz w:val="20"/>
          <w:szCs w:val="20"/>
        </w:rPr>
        <w:t xml:space="preserve">- </w:t>
      </w:r>
      <w:r w:rsidRPr="007467D9">
        <w:rPr>
          <w:rFonts w:ascii="Tahoma" w:hAnsi="Tahoma" w:cs="Tahoma"/>
          <w:color w:val="auto"/>
          <w:sz w:val="20"/>
          <w:szCs w:val="20"/>
        </w:rPr>
        <w:t>valamint: „</w:t>
      </w:r>
      <w:r w:rsidRPr="007467D9">
        <w:rPr>
          <w:rFonts w:ascii="Tahoma" w:hAnsi="Tahoma" w:cs="Tahoma"/>
          <w:i/>
          <w:color w:val="auto"/>
          <w:sz w:val="20"/>
          <w:szCs w:val="20"/>
        </w:rPr>
        <w:t>Csak a közbeszerzési eljárás során, az ajánlattételi határidő lejártakor bontható fel!</w:t>
      </w:r>
      <w:r w:rsidRPr="007467D9">
        <w:rPr>
          <w:rFonts w:ascii="Tahoma" w:hAnsi="Tahoma" w:cs="Tahoma"/>
          <w:color w:val="auto"/>
          <w:sz w:val="20"/>
          <w:szCs w:val="20"/>
        </w:rPr>
        <w:t>” megjelölést kell feltüntetni.</w:t>
      </w:r>
    </w:p>
    <w:p w14:paraId="35F9C8D4" w14:textId="77777777" w:rsidR="004F3438" w:rsidRPr="007467D9" w:rsidRDefault="004F3438"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932096">
        <w:rPr>
          <w:rFonts w:ascii="Tahoma" w:hAnsi="Tahoma" w:cs="Tahoma"/>
          <w:color w:val="auto"/>
          <w:sz w:val="20"/>
          <w:szCs w:val="20"/>
        </w:rPr>
        <w:t xml:space="preserve">Az ajánlatokat írásban és zártan, a felhívás által megjelölt kapcsolattartási pontban megadott címre közvetlenül vagy postai úton kell benyújtani az ajánlattételi határidő lejártáig. A postán </w:t>
      </w:r>
      <w:r w:rsidRPr="00932096">
        <w:rPr>
          <w:rFonts w:ascii="Tahoma" w:hAnsi="Tahoma" w:cs="Tahoma"/>
          <w:color w:val="auto"/>
          <w:sz w:val="20"/>
          <w:szCs w:val="20"/>
        </w:rPr>
        <w:lastRenderedPageBreak/>
        <w:t>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A9A3FF6" w14:textId="77777777" w:rsidR="0020568F" w:rsidRPr="007467D9" w:rsidRDefault="0020568F" w:rsidP="0020568F">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Az ajánlathoz felolvasólapot kell csatolni a Kbt. 66. § (5) bekezdés szerint.</w:t>
      </w:r>
    </w:p>
    <w:p w14:paraId="1A949D22" w14:textId="77777777" w:rsidR="0020568F" w:rsidRPr="007467D9" w:rsidRDefault="0020568F" w:rsidP="0020568F">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 xml:space="preserve">Az ajánlatnak tartalmaznia kell az ajánlattevő nyilatkozatát a Kbt. 66. § (2) és (4) bekezdésére. Az ajánlatnak a Kbt. 66. § (2) bekezdése szerinti nyilatkozat eredeti aláírt példányát kell tartalmaznia. </w:t>
      </w:r>
    </w:p>
    <w:p w14:paraId="525CCFE2" w14:textId="77777777" w:rsidR="0020568F" w:rsidRPr="007467D9" w:rsidRDefault="0020568F" w:rsidP="0020568F">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00EC2E62" w:rsidRPr="007467D9">
        <w:rPr>
          <w:rFonts w:ascii="Tahoma" w:hAnsi="Tahoma" w:cs="Tahoma"/>
          <w:color w:val="auto"/>
          <w:sz w:val="20"/>
          <w:szCs w:val="20"/>
        </w:rPr>
        <w:t xml:space="preserve"> Az egységes európai közbeszerzési dokumentum kitöltéséről részletes információt jelen a közbeszerzési dokumentum tartalmaz. </w:t>
      </w:r>
    </w:p>
    <w:p w14:paraId="4D9FE339" w14:textId="5F6EC2D9" w:rsidR="0020568F" w:rsidRPr="007467D9" w:rsidRDefault="0020568F" w:rsidP="0020568F">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Aláírás igazolása: Az ajánlathoz csatolni kell az ajánlattevő,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w:t>
      </w:r>
      <w:proofErr w:type="spellStart"/>
      <w:r w:rsidRPr="007467D9">
        <w:rPr>
          <w:rFonts w:ascii="Tahoma" w:hAnsi="Tahoma" w:cs="Tahoma"/>
          <w:color w:val="auto"/>
          <w:sz w:val="20"/>
          <w:szCs w:val="20"/>
        </w:rPr>
        <w:t>ak</w:t>
      </w:r>
      <w:proofErr w:type="spellEnd"/>
      <w:r w:rsidRPr="007467D9">
        <w:rPr>
          <w:rFonts w:ascii="Tahoma" w:hAnsi="Tahoma" w:cs="Tahoma"/>
          <w:color w:val="auto"/>
          <w:sz w:val="20"/>
          <w:szCs w:val="20"/>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9DCDE8C" w14:textId="77777777" w:rsidR="002058B4" w:rsidRPr="007467D9"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KÖZÖS AJÁNLATTÉTEL</w:t>
      </w:r>
      <w:r w:rsidR="00591BF4" w:rsidRPr="007467D9">
        <w:rPr>
          <w:rFonts w:ascii="Tahoma" w:eastAsia="Calibri" w:hAnsi="Tahoma" w:cs="Tahoma"/>
          <w:b/>
          <w:color w:val="auto"/>
          <w:sz w:val="20"/>
          <w:szCs w:val="20"/>
          <w:lang w:val="hu-HU"/>
        </w:rPr>
        <w:t xml:space="preserve"> </w:t>
      </w:r>
    </w:p>
    <w:p w14:paraId="7952565B" w14:textId="77777777" w:rsidR="00591BF4" w:rsidRPr="007467D9" w:rsidRDefault="00591BF4" w:rsidP="004F3438">
      <w:pPr>
        <w:pStyle w:val="standard"/>
        <w:numPr>
          <w:ilvl w:val="1"/>
          <w:numId w:val="3"/>
        </w:numPr>
        <w:spacing w:before="120" w:after="120" w:line="276" w:lineRule="auto"/>
        <w:ind w:left="426" w:hanging="426"/>
        <w:jc w:val="both"/>
        <w:rPr>
          <w:rFonts w:ascii="Tahoma" w:hAnsi="Tahoma" w:cs="Tahoma"/>
          <w:color w:val="auto"/>
          <w:sz w:val="20"/>
          <w:szCs w:val="20"/>
        </w:rPr>
      </w:pPr>
      <w:bookmarkStart w:id="5" w:name="pr192"/>
      <w:bookmarkEnd w:id="5"/>
      <w:r w:rsidRPr="007467D9">
        <w:rPr>
          <w:rFonts w:ascii="Tahoma" w:hAnsi="Tahoma" w:cs="Tahoma"/>
          <w:color w:val="auto"/>
          <w:sz w:val="20"/>
          <w:szCs w:val="20"/>
        </w:rPr>
        <w:t xml:space="preserve">Több gazdasági szereplő közösen is tehet ajánlatot. </w:t>
      </w:r>
    </w:p>
    <w:p w14:paraId="66C7D56C" w14:textId="77777777" w:rsidR="00591BF4" w:rsidRPr="007467D9" w:rsidRDefault="00591BF4"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Közös ajánlattétel esetén a Kbt. 35. § alapján kell eljárni.</w:t>
      </w:r>
    </w:p>
    <w:p w14:paraId="1B536D86" w14:textId="77777777" w:rsidR="00591BF4" w:rsidRPr="007467D9" w:rsidRDefault="00591BF4"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 xml:space="preserve">Ajánlatkérő </w:t>
      </w:r>
      <w:r w:rsidR="002A56B0" w:rsidRPr="007467D9">
        <w:rPr>
          <w:rFonts w:ascii="Tahoma" w:hAnsi="Tahoma" w:cs="Tahoma"/>
          <w:color w:val="auto"/>
          <w:sz w:val="20"/>
          <w:szCs w:val="20"/>
        </w:rPr>
        <w:t>kizárja</w:t>
      </w:r>
      <w:r w:rsidRPr="007467D9">
        <w:rPr>
          <w:rFonts w:ascii="Tahoma" w:hAnsi="Tahoma" w:cs="Tahoma"/>
          <w:color w:val="auto"/>
          <w:sz w:val="20"/>
          <w:szCs w:val="20"/>
        </w:rPr>
        <w:t xml:space="preserve"> gazdálkodó szervezet létrehozását (projekttársasá</w:t>
      </w:r>
      <w:r w:rsidR="002A56B0" w:rsidRPr="007467D9">
        <w:rPr>
          <w:rFonts w:ascii="Tahoma" w:hAnsi="Tahoma" w:cs="Tahoma"/>
          <w:color w:val="auto"/>
          <w:sz w:val="20"/>
          <w:szCs w:val="20"/>
        </w:rPr>
        <w:t>g) mind Ajánlattevő, mind közös Ajánlattevők vonatkozásában.</w:t>
      </w:r>
    </w:p>
    <w:p w14:paraId="6A9D669F" w14:textId="77777777" w:rsidR="00830F64" w:rsidRPr="007467D9" w:rsidRDefault="00830F64"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Amennyiben több gazdasági szereplő közösen tesz ajánlatot a közbeszerzési eljárásban, akkor csatolniuk kell az erre vonatkozó megállapodást</w:t>
      </w:r>
      <w:r w:rsidR="002A56B0" w:rsidRPr="007467D9">
        <w:rPr>
          <w:rFonts w:ascii="Tahoma" w:hAnsi="Tahoma" w:cs="Tahoma"/>
          <w:color w:val="auto"/>
          <w:sz w:val="20"/>
          <w:szCs w:val="20"/>
        </w:rPr>
        <w:t xml:space="preserve">. </w:t>
      </w:r>
      <w:r w:rsidRPr="007467D9">
        <w:rPr>
          <w:rFonts w:ascii="Tahoma" w:hAnsi="Tahoma" w:cs="Tahoma"/>
          <w:color w:val="auto"/>
          <w:sz w:val="20"/>
          <w:szCs w:val="20"/>
        </w:rPr>
        <w:t>A közös ajánlattevők megállapodásának tartalmaznia kell:</w:t>
      </w:r>
    </w:p>
    <w:p w14:paraId="3376E3C3" w14:textId="77777777" w:rsidR="00830F64" w:rsidRPr="007467D9"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a jelen közbeszerzési eljárásban közös ajánlattevők nevében eljárni (továbbá kapcsolattartásra) jogosult képviselő szervezet megnevezését;</w:t>
      </w:r>
    </w:p>
    <w:p w14:paraId="730C8F4C" w14:textId="77777777" w:rsidR="00830F64" w:rsidRPr="007467D9"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a szerződés teljesítéséért egyetemleges felelősségvállalást minden tag részéről;</w:t>
      </w:r>
    </w:p>
    <w:p w14:paraId="43E2402F" w14:textId="77777777" w:rsidR="00830F64" w:rsidRPr="007467D9"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ajánlatban vállalt kötelezettségek és a munka megosztásának ismertetését a tagok és a vezető között;</w:t>
      </w:r>
    </w:p>
    <w:p w14:paraId="59C5225D" w14:textId="77777777" w:rsidR="002058B4" w:rsidRPr="007467D9"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a számlázás rendjét.</w:t>
      </w:r>
    </w:p>
    <w:p w14:paraId="7AC43B13" w14:textId="77777777" w:rsidR="00F45598" w:rsidRPr="007467D9" w:rsidRDefault="00F45598" w:rsidP="004F3438">
      <w:pPr>
        <w:pStyle w:val="standard"/>
        <w:numPr>
          <w:ilvl w:val="1"/>
          <w:numId w:val="3"/>
        </w:numPr>
        <w:spacing w:before="120" w:after="120" w:line="276" w:lineRule="auto"/>
        <w:ind w:left="426" w:hanging="426"/>
        <w:jc w:val="both"/>
        <w:rPr>
          <w:rFonts w:ascii="Tahoma" w:hAnsi="Tahoma" w:cs="Tahoma"/>
          <w:color w:val="auto"/>
          <w:sz w:val="20"/>
          <w:szCs w:val="20"/>
        </w:rPr>
      </w:pPr>
      <w:r w:rsidRPr="007467D9">
        <w:rPr>
          <w:rFonts w:ascii="Tahoma" w:hAnsi="Tahoma" w:cs="Tahoma"/>
          <w:color w:val="auto"/>
          <w:sz w:val="20"/>
          <w:szCs w:val="20"/>
        </w:rPr>
        <w:t>Ajánlatkérő gazdasági társaság, illetve jogi személy létrehozását kizárja mind ajánlattevő, mind közös ajánlattevők vonatkozásában</w:t>
      </w:r>
    </w:p>
    <w:p w14:paraId="551B3A51" w14:textId="77777777" w:rsidR="002058B4" w:rsidRPr="007467D9"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bookmarkStart w:id="6" w:name="pr595"/>
      <w:bookmarkEnd w:id="6"/>
      <w:r w:rsidRPr="007467D9">
        <w:rPr>
          <w:rFonts w:ascii="Tahoma" w:eastAsia="Calibri" w:hAnsi="Tahoma" w:cs="Tahoma"/>
          <w:b/>
          <w:color w:val="auto"/>
          <w:sz w:val="20"/>
          <w:szCs w:val="20"/>
          <w:lang w:val="hu-HU"/>
        </w:rPr>
        <w:t>ÜZLETI TITOK VÉDELME</w:t>
      </w:r>
    </w:p>
    <w:p w14:paraId="10991D5B" w14:textId="77777777" w:rsidR="00A15E26" w:rsidRPr="007467D9" w:rsidRDefault="00A15E26" w:rsidP="004F3438">
      <w:pPr>
        <w:numPr>
          <w:ilvl w:val="1"/>
          <w:numId w:val="3"/>
        </w:numPr>
        <w:spacing w:before="120" w:after="120"/>
        <w:ind w:left="426" w:hanging="426"/>
        <w:jc w:val="both"/>
        <w:rPr>
          <w:rFonts w:ascii="Tahoma" w:eastAsia="Times New Roman" w:hAnsi="Tahoma" w:cs="Tahoma"/>
          <w:color w:val="auto"/>
          <w:kern w:val="0"/>
          <w:sz w:val="20"/>
          <w:szCs w:val="20"/>
          <w:lang w:eastAsia="hu-HU"/>
        </w:rPr>
      </w:pPr>
      <w:bookmarkStart w:id="7" w:name="pr5951"/>
      <w:bookmarkEnd w:id="7"/>
      <w:r w:rsidRPr="007467D9">
        <w:rPr>
          <w:rFonts w:ascii="Tahoma" w:hAnsi="Tahoma" w:cs="Tahoma"/>
          <w:color w:val="auto"/>
          <w:sz w:val="20"/>
          <w:szCs w:val="20"/>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5D07DD0F" w14:textId="77777777" w:rsidR="00A15E26" w:rsidRPr="007467D9" w:rsidRDefault="00A15E26" w:rsidP="004F3438">
      <w:pPr>
        <w:numPr>
          <w:ilvl w:val="1"/>
          <w:numId w:val="3"/>
        </w:numPr>
        <w:spacing w:before="120" w:after="120"/>
        <w:ind w:left="426" w:hanging="426"/>
        <w:jc w:val="both"/>
        <w:rPr>
          <w:rFonts w:ascii="Tahoma" w:hAnsi="Tahoma" w:cs="Tahoma"/>
          <w:color w:val="auto"/>
          <w:sz w:val="20"/>
          <w:szCs w:val="20"/>
        </w:rPr>
      </w:pPr>
      <w:r w:rsidRPr="00932096">
        <w:rPr>
          <w:rFonts w:ascii="Tahoma" w:hAnsi="Tahoma" w:cs="Tahoma"/>
          <w:color w:val="auto"/>
          <w:sz w:val="20"/>
          <w:szCs w:val="20"/>
        </w:rPr>
        <w:lastRenderedPageBreak/>
        <w:t>Az üzleti titok védelmének és a fenti iratok üzleti titokká nyilvánításának részletes szabályait a Kbt. 44. § tartalmazza.</w:t>
      </w:r>
      <w:r w:rsidR="00B31EFE" w:rsidRPr="00932096">
        <w:rPr>
          <w:rFonts w:ascii="Tahoma" w:hAnsi="Tahoma" w:cs="Tahoma"/>
          <w:color w:val="auto"/>
          <w:sz w:val="20"/>
          <w:szCs w:val="20"/>
        </w:rPr>
        <w:t xml:space="preserve"> Ajánlatkérő felhívja ajánlattevők figyelmét, hogy az üzleti titkot tartalmazó, elkülönített irathoz indoklást köteles csatolni a Kbt. 44. § (1) bekezdése alapján.</w:t>
      </w:r>
    </w:p>
    <w:p w14:paraId="11B880B6" w14:textId="77777777" w:rsidR="002058B4" w:rsidRPr="007467D9" w:rsidRDefault="00830F64"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6E2E8E0C" w14:textId="77777777" w:rsidR="004F3438" w:rsidRPr="007467D9"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AJÁNLATI BIZTOSÍTÉK</w:t>
      </w:r>
    </w:p>
    <w:p w14:paraId="0B0C4A97" w14:textId="77777777" w:rsidR="004F3438" w:rsidRPr="007467D9" w:rsidRDefault="00B442B1"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Az ajánlattétel ajánlati biztosítékhoz nem kötött.</w:t>
      </w:r>
      <w:r w:rsidR="005D5A42" w:rsidRPr="007467D9">
        <w:rPr>
          <w:rFonts w:ascii="Tahoma" w:hAnsi="Tahoma" w:cs="Tahoma"/>
          <w:color w:val="auto"/>
          <w:sz w:val="20"/>
          <w:szCs w:val="20"/>
        </w:rPr>
        <w:t xml:space="preserve"> </w:t>
      </w:r>
    </w:p>
    <w:p w14:paraId="71962971" w14:textId="77777777" w:rsidR="002058B4" w:rsidRPr="007467D9"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AZ AJÁNLATOK FELBONTÁSA</w:t>
      </w:r>
    </w:p>
    <w:p w14:paraId="28C0C2CC" w14:textId="77777777" w:rsidR="00A15E26" w:rsidRPr="007467D9" w:rsidRDefault="00A15E26" w:rsidP="004F3438">
      <w:pPr>
        <w:numPr>
          <w:ilvl w:val="1"/>
          <w:numId w:val="3"/>
        </w:numPr>
        <w:spacing w:before="120" w:after="120"/>
        <w:ind w:left="426" w:hanging="426"/>
        <w:jc w:val="both"/>
        <w:rPr>
          <w:rFonts w:ascii="Tahoma" w:hAnsi="Tahoma" w:cs="Tahoma"/>
          <w:color w:val="auto"/>
          <w:sz w:val="20"/>
          <w:szCs w:val="20"/>
        </w:rPr>
      </w:pPr>
      <w:bookmarkStart w:id="8" w:name="pr467"/>
      <w:bookmarkStart w:id="9" w:name="pr468"/>
      <w:bookmarkEnd w:id="8"/>
      <w:bookmarkEnd w:id="9"/>
      <w:r w:rsidRPr="007467D9">
        <w:rPr>
          <w:rFonts w:ascii="Tahoma" w:hAnsi="Tahoma" w:cs="Tahoma"/>
          <w:color w:val="auto"/>
          <w:sz w:val="20"/>
          <w:szCs w:val="20"/>
        </w:rPr>
        <w:t xml:space="preserve">Ajánlatkérő az ajánlatok bontása vonatkozásában a Kbt. 68. § szerint jár el. </w:t>
      </w:r>
    </w:p>
    <w:p w14:paraId="05FDD192" w14:textId="77777777" w:rsidR="002058B4" w:rsidRPr="007467D9" w:rsidRDefault="00830F64"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Az ajánlatok felbontásánál csak a Kbt</w:t>
      </w:r>
      <w:r w:rsidR="00306B6D" w:rsidRPr="007467D9">
        <w:rPr>
          <w:rFonts w:ascii="Tahoma" w:hAnsi="Tahoma" w:cs="Tahoma"/>
          <w:color w:val="auto"/>
          <w:sz w:val="20"/>
          <w:szCs w:val="20"/>
        </w:rPr>
        <w:t>.</w:t>
      </w:r>
      <w:r w:rsidR="00A15E26" w:rsidRPr="007467D9">
        <w:rPr>
          <w:rFonts w:ascii="Tahoma" w:hAnsi="Tahoma" w:cs="Tahoma"/>
          <w:color w:val="auto"/>
          <w:sz w:val="20"/>
          <w:szCs w:val="20"/>
        </w:rPr>
        <w:t xml:space="preserve"> 6</w:t>
      </w:r>
      <w:r w:rsidR="00AF23DB" w:rsidRPr="007467D9">
        <w:rPr>
          <w:rFonts w:ascii="Tahoma" w:hAnsi="Tahoma" w:cs="Tahoma"/>
          <w:color w:val="auto"/>
          <w:sz w:val="20"/>
          <w:szCs w:val="20"/>
        </w:rPr>
        <w:t>8</w:t>
      </w:r>
      <w:r w:rsidR="00A15E26" w:rsidRPr="007467D9">
        <w:rPr>
          <w:rFonts w:ascii="Tahoma" w:hAnsi="Tahoma" w:cs="Tahoma"/>
          <w:color w:val="auto"/>
          <w:sz w:val="20"/>
          <w:szCs w:val="20"/>
        </w:rPr>
        <w:t>. § (3</w:t>
      </w:r>
      <w:r w:rsidRPr="007467D9">
        <w:rPr>
          <w:rFonts w:ascii="Tahoma" w:hAnsi="Tahoma" w:cs="Tahoma"/>
          <w:color w:val="auto"/>
          <w:sz w:val="20"/>
          <w:szCs w:val="20"/>
        </w:rPr>
        <w:t>)</w:t>
      </w:r>
      <w:r w:rsidR="00A15E26" w:rsidRPr="007467D9">
        <w:rPr>
          <w:rFonts w:ascii="Tahoma" w:hAnsi="Tahoma" w:cs="Tahoma"/>
          <w:color w:val="auto"/>
          <w:sz w:val="20"/>
          <w:szCs w:val="20"/>
        </w:rPr>
        <w:t xml:space="preserve"> bekezdés</w:t>
      </w:r>
      <w:r w:rsidRPr="007467D9">
        <w:rPr>
          <w:rFonts w:ascii="Tahoma" w:hAnsi="Tahoma" w:cs="Tahoma"/>
          <w:color w:val="auto"/>
          <w:sz w:val="20"/>
          <w:szCs w:val="20"/>
        </w:rPr>
        <w:t xml:space="preserve"> szerinti személyek lehetnek jelen</w:t>
      </w:r>
      <w:r w:rsidR="002058B4" w:rsidRPr="007467D9">
        <w:rPr>
          <w:rFonts w:ascii="Tahoma" w:hAnsi="Tahoma" w:cs="Tahoma"/>
          <w:color w:val="auto"/>
          <w:sz w:val="20"/>
          <w:szCs w:val="20"/>
        </w:rPr>
        <w:t>.</w:t>
      </w:r>
    </w:p>
    <w:p w14:paraId="755D901F" w14:textId="77777777" w:rsidR="002058B4" w:rsidRPr="007467D9"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bookmarkStart w:id="10" w:name="pr475"/>
      <w:bookmarkStart w:id="11" w:name="pr4771"/>
      <w:r w:rsidRPr="007467D9">
        <w:rPr>
          <w:rFonts w:ascii="Tahoma" w:eastAsia="Calibri" w:hAnsi="Tahoma" w:cs="Tahoma"/>
          <w:b/>
          <w:color w:val="auto"/>
          <w:sz w:val="20"/>
          <w:szCs w:val="20"/>
          <w:lang w:val="hu-HU"/>
        </w:rPr>
        <w:t>ELŐZETES VITARENDEZÉS</w:t>
      </w:r>
    </w:p>
    <w:p w14:paraId="216EFD69" w14:textId="77777777" w:rsidR="002058B4" w:rsidRPr="007467D9" w:rsidRDefault="00A15E26"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 Kbt. 80. § </w:t>
      </w:r>
      <w:r w:rsidR="002058B4" w:rsidRPr="007467D9">
        <w:rPr>
          <w:rFonts w:ascii="Tahoma" w:hAnsi="Tahoma" w:cs="Tahoma"/>
          <w:color w:val="auto"/>
          <w:sz w:val="20"/>
          <w:szCs w:val="20"/>
        </w:rPr>
        <w:t>szerinti</w:t>
      </w:r>
      <w:r w:rsidRPr="007467D9">
        <w:rPr>
          <w:rFonts w:ascii="Tahoma" w:hAnsi="Tahoma" w:cs="Tahoma"/>
          <w:color w:val="auto"/>
          <w:sz w:val="20"/>
          <w:szCs w:val="20"/>
        </w:rPr>
        <w:t xml:space="preserve"> előzetes vitarendezési kérelem</w:t>
      </w:r>
      <w:r w:rsidR="002058B4" w:rsidRPr="007467D9">
        <w:rPr>
          <w:rFonts w:ascii="Tahoma" w:hAnsi="Tahoma" w:cs="Tahoma"/>
          <w:color w:val="auto"/>
          <w:sz w:val="20"/>
          <w:szCs w:val="20"/>
        </w:rPr>
        <w:t xml:space="preserve"> az alábbi címre </w:t>
      </w:r>
      <w:r w:rsidRPr="007467D9">
        <w:rPr>
          <w:rFonts w:ascii="Tahoma" w:hAnsi="Tahoma" w:cs="Tahoma"/>
          <w:color w:val="auto"/>
          <w:sz w:val="20"/>
          <w:szCs w:val="20"/>
        </w:rPr>
        <w:t>nyújtható be:</w:t>
      </w:r>
    </w:p>
    <w:p w14:paraId="39FC5A45" w14:textId="32478FF3" w:rsidR="00934AC1" w:rsidRPr="007467D9" w:rsidRDefault="00934AC1" w:rsidP="004F3438">
      <w:pPr>
        <w:pStyle w:val="standard"/>
        <w:spacing w:before="120" w:after="120" w:line="276" w:lineRule="auto"/>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ÉSZ-KER </w:t>
      </w:r>
      <w:r w:rsidR="0003647E" w:rsidRPr="007467D9">
        <w:rPr>
          <w:rFonts w:ascii="Tahoma" w:hAnsi="Tahoma" w:cs="Tahoma"/>
          <w:b/>
          <w:color w:val="auto"/>
          <w:sz w:val="20"/>
          <w:szCs w:val="20"/>
        </w:rPr>
        <w:t>Zrt.</w:t>
      </w:r>
    </w:p>
    <w:p w14:paraId="211FDA97" w14:textId="77777777" w:rsidR="00934AC1" w:rsidRPr="007467D9" w:rsidRDefault="00934AC1" w:rsidP="004F3438">
      <w:pPr>
        <w:pStyle w:val="standard"/>
        <w:spacing w:before="120" w:after="120" w:line="276" w:lineRule="auto"/>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1026 Budapest, Pasaréti út 83. </w:t>
      </w:r>
    </w:p>
    <w:p w14:paraId="5E119E4F" w14:textId="77777777" w:rsidR="00934AC1" w:rsidRPr="007467D9" w:rsidRDefault="00934AC1" w:rsidP="004F3438">
      <w:pPr>
        <w:pStyle w:val="Szvegtrzs32"/>
        <w:spacing w:before="120"/>
        <w:ind w:left="426" w:hanging="426"/>
        <w:jc w:val="center"/>
        <w:rPr>
          <w:rFonts w:ascii="Tahoma" w:hAnsi="Tahoma" w:cs="Tahoma"/>
          <w:b/>
          <w:color w:val="auto"/>
          <w:sz w:val="20"/>
          <w:szCs w:val="20"/>
        </w:rPr>
      </w:pPr>
      <w:r w:rsidRPr="007467D9">
        <w:rPr>
          <w:rFonts w:ascii="Tahoma" w:hAnsi="Tahoma" w:cs="Tahoma"/>
          <w:b/>
          <w:color w:val="auto"/>
          <w:sz w:val="20"/>
          <w:szCs w:val="20"/>
        </w:rPr>
        <w:t>Telefon: +361/788-8931</w:t>
      </w:r>
    </w:p>
    <w:p w14:paraId="64F3132A" w14:textId="77777777" w:rsidR="00934AC1" w:rsidRPr="007467D9" w:rsidRDefault="00934AC1" w:rsidP="004F3438">
      <w:pPr>
        <w:pStyle w:val="Szvegtrzs32"/>
        <w:spacing w:before="120"/>
        <w:ind w:left="426" w:hanging="426"/>
        <w:jc w:val="center"/>
        <w:rPr>
          <w:rFonts w:ascii="Tahoma" w:hAnsi="Tahoma" w:cs="Tahoma"/>
          <w:b/>
          <w:color w:val="auto"/>
          <w:sz w:val="20"/>
          <w:szCs w:val="20"/>
        </w:rPr>
      </w:pPr>
      <w:r w:rsidRPr="007467D9">
        <w:rPr>
          <w:rFonts w:ascii="Tahoma" w:hAnsi="Tahoma" w:cs="Tahoma"/>
          <w:b/>
          <w:color w:val="auto"/>
          <w:sz w:val="20"/>
          <w:szCs w:val="20"/>
        </w:rPr>
        <w:t>Fax: +361/789-6943</w:t>
      </w:r>
    </w:p>
    <w:p w14:paraId="5C33239F" w14:textId="324EE853" w:rsidR="00EA6607" w:rsidRPr="007467D9" w:rsidRDefault="00934AC1" w:rsidP="004F3438">
      <w:pPr>
        <w:pStyle w:val="Szvegtrzs32"/>
        <w:spacing w:before="120"/>
        <w:ind w:left="426" w:hanging="426"/>
        <w:jc w:val="center"/>
        <w:rPr>
          <w:rFonts w:ascii="Tahoma" w:hAnsi="Tahoma" w:cs="Tahoma"/>
          <w:color w:val="auto"/>
          <w:sz w:val="20"/>
          <w:szCs w:val="20"/>
        </w:rPr>
      </w:pPr>
      <w:r w:rsidRPr="007467D9">
        <w:rPr>
          <w:rFonts w:ascii="Tahoma" w:hAnsi="Tahoma" w:cs="Tahoma"/>
          <w:b/>
          <w:color w:val="auto"/>
          <w:sz w:val="20"/>
          <w:szCs w:val="20"/>
        </w:rPr>
        <w:t xml:space="preserve">E-mail: </w:t>
      </w:r>
      <w:r w:rsidR="004D2ED7" w:rsidRPr="007467D9">
        <w:rPr>
          <w:rFonts w:ascii="Tahoma" w:hAnsi="Tahoma" w:cs="Tahoma"/>
          <w:b/>
          <w:color w:val="auto"/>
          <w:sz w:val="20"/>
          <w:szCs w:val="20"/>
        </w:rPr>
        <w:t>eszker</w:t>
      </w:r>
      <w:r w:rsidRPr="007467D9">
        <w:rPr>
          <w:rFonts w:ascii="Tahoma" w:hAnsi="Tahoma" w:cs="Tahoma"/>
          <w:b/>
          <w:color w:val="auto"/>
          <w:sz w:val="20"/>
          <w:szCs w:val="20"/>
        </w:rPr>
        <w:t>@eszker.eu</w:t>
      </w:r>
      <w:bookmarkStart w:id="12" w:name="_Toc351881438"/>
      <w:bookmarkStart w:id="13" w:name="_Toc382898986"/>
      <w:r w:rsidR="00EA6607" w:rsidRPr="007467D9">
        <w:rPr>
          <w:rFonts w:ascii="Tahoma" w:hAnsi="Tahoma" w:cs="Tahoma"/>
          <w:color w:val="auto"/>
          <w:sz w:val="20"/>
          <w:szCs w:val="20"/>
        </w:rPr>
        <w:t xml:space="preserve"> </w:t>
      </w:r>
    </w:p>
    <w:p w14:paraId="30EA8426" w14:textId="236083B5" w:rsidR="00983CFF" w:rsidRPr="007467D9"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AZ AJÁNLATOK ÉRTÉKELÉSE</w:t>
      </w:r>
      <w:bookmarkEnd w:id="12"/>
      <w:bookmarkEnd w:id="13"/>
      <w:r w:rsidR="00BA1644" w:rsidRPr="007467D9">
        <w:rPr>
          <w:rFonts w:ascii="Tahoma" w:eastAsia="Calibri" w:hAnsi="Tahoma" w:cs="Tahoma"/>
          <w:b/>
          <w:color w:val="auto"/>
          <w:sz w:val="20"/>
          <w:szCs w:val="20"/>
          <w:lang w:val="hu-HU"/>
        </w:rPr>
        <w:t>, AZ AJ</w:t>
      </w:r>
      <w:r w:rsidR="007E7816" w:rsidRPr="007467D9">
        <w:rPr>
          <w:rFonts w:ascii="Tahoma" w:eastAsia="Calibri" w:hAnsi="Tahoma" w:cs="Tahoma"/>
          <w:b/>
          <w:color w:val="auto"/>
          <w:sz w:val="20"/>
          <w:szCs w:val="20"/>
          <w:lang w:val="hu-HU"/>
        </w:rPr>
        <w:t>Á</w:t>
      </w:r>
      <w:r w:rsidR="00BA1644" w:rsidRPr="007467D9">
        <w:rPr>
          <w:rFonts w:ascii="Tahoma" w:eastAsia="Calibri" w:hAnsi="Tahoma" w:cs="Tahoma"/>
          <w:b/>
          <w:color w:val="auto"/>
          <w:sz w:val="20"/>
          <w:szCs w:val="20"/>
          <w:lang w:val="hu-HU"/>
        </w:rPr>
        <w:t>N</w:t>
      </w:r>
      <w:r w:rsidR="007E7816" w:rsidRPr="007467D9">
        <w:rPr>
          <w:rFonts w:ascii="Tahoma" w:eastAsia="Calibri" w:hAnsi="Tahoma" w:cs="Tahoma"/>
          <w:b/>
          <w:color w:val="auto"/>
          <w:sz w:val="20"/>
          <w:szCs w:val="20"/>
          <w:lang w:val="hu-HU"/>
        </w:rPr>
        <w:t>LATI ÁR MEGADÁSA</w:t>
      </w:r>
    </w:p>
    <w:p w14:paraId="2FDC632C" w14:textId="1B18023B" w:rsidR="00304330" w:rsidRPr="007467D9" w:rsidRDefault="00983CFF" w:rsidP="007E5A6A">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Az ajánlatkérő a beérkező ajánlatokat a Kbt. </w:t>
      </w:r>
      <w:r w:rsidR="00F27F63" w:rsidRPr="007467D9">
        <w:rPr>
          <w:rFonts w:ascii="Tahoma" w:hAnsi="Tahoma" w:cs="Tahoma"/>
          <w:color w:val="auto"/>
          <w:sz w:val="20"/>
          <w:szCs w:val="20"/>
        </w:rPr>
        <w:t>76. § (1) bekezdés c) pont</w:t>
      </w:r>
      <w:r w:rsidR="007E7816" w:rsidRPr="007467D9">
        <w:rPr>
          <w:rFonts w:ascii="Tahoma" w:hAnsi="Tahoma" w:cs="Tahoma"/>
          <w:color w:val="auto"/>
          <w:sz w:val="20"/>
          <w:szCs w:val="20"/>
        </w:rPr>
        <w:t xml:space="preserve"> </w:t>
      </w:r>
      <w:r w:rsidRPr="007467D9">
        <w:rPr>
          <w:rFonts w:ascii="Tahoma" w:hAnsi="Tahoma" w:cs="Tahoma"/>
          <w:color w:val="auto"/>
          <w:sz w:val="20"/>
          <w:szCs w:val="20"/>
        </w:rPr>
        <w:t>alapján</w:t>
      </w:r>
      <w:r w:rsidR="00F27F63" w:rsidRPr="007467D9">
        <w:rPr>
          <w:rFonts w:ascii="Tahoma" w:hAnsi="Tahoma" w:cs="Tahoma"/>
          <w:color w:val="auto"/>
          <w:sz w:val="20"/>
          <w:szCs w:val="20"/>
        </w:rPr>
        <w:t xml:space="preserve"> a legjobb ár-érték arány alapján értékeli az alábbi szempontok és a hozzájuk rendelt súlyszám alapján</w:t>
      </w:r>
      <w:r w:rsidR="00762BCC" w:rsidRPr="007467D9">
        <w:rPr>
          <w:rFonts w:ascii="Tahoma" w:hAnsi="Tahoma" w:cs="Tahoma"/>
          <w:color w:val="auto"/>
          <w:sz w:val="20"/>
          <w:szCs w:val="20"/>
        </w:rPr>
        <w:t>:</w:t>
      </w:r>
      <w:r w:rsidR="00BC2A08" w:rsidRPr="007467D9">
        <w:rPr>
          <w:rFonts w:ascii="Tahoma" w:hAnsi="Tahoma" w:cs="Tahoma"/>
          <w:color w:val="auto"/>
          <w:sz w:val="20"/>
          <w:szCs w:val="20"/>
        </w:rPr>
        <w:t xml:space="preserve"> </w:t>
      </w:r>
    </w:p>
    <w:p w14:paraId="62E8428A"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1.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7E802068" w14:textId="77777777" w:rsidTr="001D41C9">
        <w:trPr>
          <w:jc w:val="center"/>
        </w:trPr>
        <w:tc>
          <w:tcPr>
            <w:tcW w:w="1313" w:type="dxa"/>
            <w:shd w:val="clear" w:color="auto" w:fill="ACB9CA" w:themeFill="text2" w:themeFillTint="66"/>
            <w:vAlign w:val="center"/>
          </w:tcPr>
          <w:p w14:paraId="034D807A"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4F4681B7"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5EEB2891"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5A1D4595" w14:textId="77777777" w:rsidTr="001D41C9">
        <w:trPr>
          <w:jc w:val="center"/>
        </w:trPr>
        <w:tc>
          <w:tcPr>
            <w:tcW w:w="1313" w:type="dxa"/>
            <w:vAlign w:val="center"/>
          </w:tcPr>
          <w:p w14:paraId="14683EE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7E41E6FA"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4146F477" w14:textId="77777777" w:rsidR="00C97B7E" w:rsidRPr="00932096"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r w:rsidRPr="00932096">
              <w:rPr>
                <w:rFonts w:ascii="Tahoma" w:hAnsi="Tahoma" w:cs="Tahoma"/>
                <w:color w:val="auto"/>
                <w:sz w:val="20"/>
                <w:szCs w:val="20"/>
              </w:rPr>
              <w:t>0</w:t>
            </w:r>
          </w:p>
        </w:tc>
      </w:tr>
      <w:tr w:rsidR="00932096" w:rsidRPr="007467D9" w14:paraId="70D9EFF9" w14:textId="77777777" w:rsidTr="001D41C9">
        <w:trPr>
          <w:jc w:val="center"/>
        </w:trPr>
        <w:tc>
          <w:tcPr>
            <w:tcW w:w="1313" w:type="dxa"/>
            <w:vAlign w:val="center"/>
          </w:tcPr>
          <w:p w14:paraId="3003427E"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081A9BB1" w14:textId="1F5AE83A"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w:t>
            </w:r>
            <w:r w:rsidR="004D2323" w:rsidRPr="007467D9">
              <w:rPr>
                <w:rFonts w:ascii="Tahoma" w:hAnsi="Tahoma" w:cs="Tahoma"/>
                <w:color w:val="auto"/>
                <w:sz w:val="20"/>
                <w:szCs w:val="20"/>
              </w:rPr>
              <w:t>z M2. alkalmasságot</w:t>
            </w:r>
            <w:r w:rsidR="00FD1736" w:rsidRPr="007467D9">
              <w:rPr>
                <w:rFonts w:ascii="Tahoma" w:hAnsi="Tahoma" w:cs="Tahoma"/>
                <w:color w:val="auto"/>
                <w:sz w:val="20"/>
                <w:szCs w:val="20"/>
              </w:rPr>
              <w:t xml:space="preserve"> igazoló szakembereken felüli</w:t>
            </w:r>
            <w:r w:rsidRPr="007467D9">
              <w:rPr>
                <w:rFonts w:ascii="Tahoma" w:hAnsi="Tahoma" w:cs="Tahoma"/>
                <w:color w:val="auto"/>
                <w:sz w:val="20"/>
                <w:szCs w:val="20"/>
              </w:rPr>
              <w:t xml:space="preserve"> teljesítésbe bevonni kívánt szakemberek esetében a KKV szakpolitikához kötődő statisztikai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7FD38673" w14:textId="77777777" w:rsidR="00C97B7E" w:rsidRPr="00932096"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Pr="00932096">
              <w:rPr>
                <w:rFonts w:ascii="Tahoma" w:hAnsi="Tahoma" w:cs="Tahoma"/>
                <w:color w:val="auto"/>
                <w:sz w:val="20"/>
                <w:szCs w:val="20"/>
              </w:rPr>
              <w:t>0</w:t>
            </w:r>
          </w:p>
        </w:tc>
      </w:tr>
      <w:tr w:rsidR="00932096" w:rsidRPr="007467D9" w14:paraId="3819391A" w14:textId="77777777" w:rsidTr="001D41C9">
        <w:trPr>
          <w:jc w:val="center"/>
        </w:trPr>
        <w:tc>
          <w:tcPr>
            <w:tcW w:w="1313" w:type="dxa"/>
            <w:vAlign w:val="center"/>
          </w:tcPr>
          <w:p w14:paraId="73D8099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41F48926"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5D3E3F8F"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2D583317" w14:textId="77777777" w:rsidTr="001D41C9">
        <w:trPr>
          <w:jc w:val="center"/>
        </w:trPr>
        <w:tc>
          <w:tcPr>
            <w:tcW w:w="1313" w:type="dxa"/>
            <w:vAlign w:val="center"/>
          </w:tcPr>
          <w:p w14:paraId="3AB0605B"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1B6D4898" w14:textId="1473676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1a) pontjában szereplő szakember </w:t>
            </w:r>
            <w:proofErr w:type="spellStart"/>
            <w:r w:rsidRPr="007467D9">
              <w:rPr>
                <w:rFonts w:ascii="Tahoma" w:hAnsi="Tahoma" w:cs="Tahoma"/>
                <w:color w:val="auto"/>
                <w:sz w:val="20"/>
                <w:szCs w:val="20"/>
              </w:rPr>
              <w:t>ökonometriai</w:t>
            </w:r>
            <w:proofErr w:type="spellEnd"/>
            <w:r w:rsidRPr="007467D9">
              <w:rPr>
                <w:rFonts w:ascii="Tahoma" w:hAnsi="Tahoma" w:cs="Tahoma"/>
                <w:color w:val="auto"/>
                <w:sz w:val="20"/>
                <w:szCs w:val="20"/>
              </w:rPr>
              <w:t xml:space="preserve"> hatásvizsgálat területén szerzett, az alkalmassági minimumkövetelményben meghatározott 12 hónapon felüli szakmai tapasztalata (maximum </w:t>
            </w:r>
            <w:r w:rsidR="00E205BF" w:rsidRPr="007467D9">
              <w:rPr>
                <w:rFonts w:ascii="Tahoma" w:hAnsi="Tahoma" w:cs="Tahoma"/>
                <w:color w:val="auto"/>
                <w:sz w:val="20"/>
                <w:szCs w:val="20"/>
              </w:rPr>
              <w:t>48</w:t>
            </w:r>
            <w:r w:rsidRPr="007467D9">
              <w:rPr>
                <w:rFonts w:ascii="Tahoma" w:hAnsi="Tahoma" w:cs="Tahoma"/>
                <w:color w:val="auto"/>
                <w:sz w:val="20"/>
                <w:szCs w:val="20"/>
              </w:rPr>
              <w:t xml:space="preserve"> hónap)</w:t>
            </w:r>
          </w:p>
        </w:tc>
        <w:tc>
          <w:tcPr>
            <w:tcW w:w="1257" w:type="dxa"/>
            <w:vAlign w:val="center"/>
          </w:tcPr>
          <w:p w14:paraId="4A86B846"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758290D8" w14:textId="77777777" w:rsidTr="001D41C9">
        <w:trPr>
          <w:jc w:val="center"/>
        </w:trPr>
        <w:tc>
          <w:tcPr>
            <w:tcW w:w="1313" w:type="dxa"/>
            <w:vAlign w:val="center"/>
          </w:tcPr>
          <w:p w14:paraId="2BACD52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3.2.</w:t>
            </w:r>
          </w:p>
        </w:tc>
        <w:tc>
          <w:tcPr>
            <w:tcW w:w="5741" w:type="dxa"/>
            <w:vAlign w:val="center"/>
          </w:tcPr>
          <w:p w14:paraId="2079B37A" w14:textId="05C71AB3"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1b) pontjában szereplő szakember vállalati mérleg / mérleg adatokkal kapcsolatos elemzési területen szerzett, az alkalmassági minimumkövetelményben meghatározott 24 hónapon felüli szakmai tapasztalata (maximum </w:t>
            </w:r>
            <w:r w:rsidR="004F19D6" w:rsidRPr="007467D9">
              <w:rPr>
                <w:rFonts w:ascii="Tahoma" w:hAnsi="Tahoma" w:cs="Tahoma"/>
                <w:color w:val="auto"/>
                <w:sz w:val="20"/>
                <w:szCs w:val="20"/>
              </w:rPr>
              <w:t>48</w:t>
            </w:r>
            <w:r w:rsidRPr="007467D9">
              <w:rPr>
                <w:rFonts w:ascii="Tahoma" w:hAnsi="Tahoma" w:cs="Tahoma"/>
                <w:color w:val="auto"/>
                <w:sz w:val="20"/>
                <w:szCs w:val="20"/>
              </w:rPr>
              <w:t xml:space="preserve"> hónap)</w:t>
            </w:r>
          </w:p>
        </w:tc>
        <w:tc>
          <w:tcPr>
            <w:tcW w:w="1257" w:type="dxa"/>
            <w:vAlign w:val="center"/>
          </w:tcPr>
          <w:p w14:paraId="77E70A49" w14:textId="7D8BC605" w:rsidR="00C97B7E" w:rsidRPr="007467D9" w:rsidRDefault="00555C31"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bl>
    <w:p w14:paraId="3C4D1C8E" w14:textId="77777777" w:rsidR="00C97B7E" w:rsidRPr="00932096" w:rsidRDefault="00C97B7E" w:rsidP="00C97B7E">
      <w:pPr>
        <w:pStyle w:val="Listaszerbekezds"/>
        <w:ind w:left="786"/>
        <w:rPr>
          <w:rFonts w:ascii="Tahoma" w:hAnsi="Tahoma" w:cs="Tahoma"/>
          <w:i/>
          <w:sz w:val="20"/>
          <w:szCs w:val="20"/>
          <w:u w:val="single"/>
        </w:rPr>
      </w:pPr>
    </w:p>
    <w:p w14:paraId="754D45A1" w14:textId="77777777" w:rsidR="00C97B7E" w:rsidRPr="007467D9" w:rsidRDefault="00C97B7E" w:rsidP="00C97B7E">
      <w:pPr>
        <w:pStyle w:val="Listaszerbekezds"/>
        <w:ind w:left="786"/>
        <w:rPr>
          <w:rFonts w:ascii="Tahoma" w:hAnsi="Tahoma" w:cs="Tahoma"/>
          <w:sz w:val="20"/>
          <w:szCs w:val="20"/>
          <w:u w:val="single"/>
        </w:rPr>
      </w:pPr>
      <w:r w:rsidRPr="00932096">
        <w:rPr>
          <w:rFonts w:ascii="Tahoma" w:hAnsi="Tahoma" w:cs="Tahoma"/>
          <w:sz w:val="20"/>
          <w:szCs w:val="20"/>
          <w:u w:val="single"/>
        </w:rPr>
        <w:t>2.</w:t>
      </w:r>
      <w:r w:rsidRPr="007467D9">
        <w:rPr>
          <w:rFonts w:ascii="Tahoma" w:hAnsi="Tahoma" w:cs="Tahoma"/>
          <w:sz w:val="20"/>
          <w:szCs w:val="20"/>
          <w:u w:val="single"/>
        </w:rPr>
        <w:t xml:space="preserve">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45ECB518" w14:textId="77777777" w:rsidTr="001D41C9">
        <w:trPr>
          <w:jc w:val="center"/>
        </w:trPr>
        <w:tc>
          <w:tcPr>
            <w:tcW w:w="1313" w:type="dxa"/>
            <w:shd w:val="clear" w:color="auto" w:fill="ACB9CA" w:themeFill="text2" w:themeFillTint="66"/>
            <w:vAlign w:val="center"/>
          </w:tcPr>
          <w:p w14:paraId="30752DB8"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1A67CBFB"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1B091163"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1B4D9350" w14:textId="77777777" w:rsidTr="001D41C9">
        <w:trPr>
          <w:jc w:val="center"/>
        </w:trPr>
        <w:tc>
          <w:tcPr>
            <w:tcW w:w="1313" w:type="dxa"/>
            <w:vAlign w:val="center"/>
          </w:tcPr>
          <w:p w14:paraId="24EC210D"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11BCC691"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121A7029" w14:textId="77777777" w:rsidR="00C97B7E" w:rsidRPr="00932096"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r w:rsidRPr="00932096">
              <w:rPr>
                <w:rFonts w:ascii="Tahoma" w:hAnsi="Tahoma" w:cs="Tahoma"/>
                <w:color w:val="auto"/>
                <w:sz w:val="20"/>
                <w:szCs w:val="20"/>
              </w:rPr>
              <w:t>0</w:t>
            </w:r>
          </w:p>
        </w:tc>
      </w:tr>
      <w:tr w:rsidR="00932096" w:rsidRPr="007467D9" w14:paraId="0799B122" w14:textId="77777777" w:rsidTr="001D41C9">
        <w:trPr>
          <w:jc w:val="center"/>
        </w:trPr>
        <w:tc>
          <w:tcPr>
            <w:tcW w:w="1313" w:type="dxa"/>
            <w:vAlign w:val="center"/>
          </w:tcPr>
          <w:p w14:paraId="0A19234E"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016C2681" w14:textId="70598FC4"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 xml:space="preserve">z M2. alkalmasságot igazoló szakembereken felüli </w:t>
            </w:r>
            <w:r w:rsidRPr="007467D9">
              <w:rPr>
                <w:rFonts w:ascii="Tahoma" w:hAnsi="Tahoma" w:cs="Tahoma"/>
                <w:color w:val="auto"/>
                <w:sz w:val="20"/>
                <w:szCs w:val="20"/>
              </w:rPr>
              <w:t xml:space="preserve">teljesítésbe bevonni kívánt szakemberek esetében a K+F és innovációs szakpolitikához kötődő statisztikai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2D0DDB10" w14:textId="77777777" w:rsidR="00C97B7E" w:rsidRPr="00932096"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Pr="00932096">
              <w:rPr>
                <w:rFonts w:ascii="Tahoma" w:hAnsi="Tahoma" w:cs="Tahoma"/>
                <w:color w:val="auto"/>
                <w:sz w:val="20"/>
                <w:szCs w:val="20"/>
              </w:rPr>
              <w:t>0</w:t>
            </w:r>
          </w:p>
        </w:tc>
      </w:tr>
      <w:tr w:rsidR="00932096" w:rsidRPr="007467D9" w14:paraId="0E21D5C8" w14:textId="77777777" w:rsidTr="001D41C9">
        <w:trPr>
          <w:jc w:val="center"/>
        </w:trPr>
        <w:tc>
          <w:tcPr>
            <w:tcW w:w="1313" w:type="dxa"/>
            <w:vAlign w:val="center"/>
          </w:tcPr>
          <w:p w14:paraId="2E2D2CCC"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161C5C3A"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590ACB3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11C44EE8" w14:textId="77777777" w:rsidTr="001D41C9">
        <w:trPr>
          <w:jc w:val="center"/>
        </w:trPr>
        <w:tc>
          <w:tcPr>
            <w:tcW w:w="1313" w:type="dxa"/>
            <w:vAlign w:val="center"/>
          </w:tcPr>
          <w:p w14:paraId="431313A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4DE5B7C6" w14:textId="586C3370"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2a) pontjában szereplő szakember vállalati K+F+I-re vonatkozó vállalati projekt és/vagy vállalati tanácsadási területén szerzett, az alkalmassági minimumkövetelményben meghatározott 36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00C7F31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601A01B8" w14:textId="77777777" w:rsidTr="001D41C9">
        <w:trPr>
          <w:jc w:val="center"/>
        </w:trPr>
        <w:tc>
          <w:tcPr>
            <w:tcW w:w="1313" w:type="dxa"/>
            <w:vAlign w:val="center"/>
          </w:tcPr>
          <w:p w14:paraId="3313E68F"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3.2.</w:t>
            </w:r>
          </w:p>
        </w:tc>
        <w:tc>
          <w:tcPr>
            <w:tcW w:w="5741" w:type="dxa"/>
            <w:vAlign w:val="center"/>
          </w:tcPr>
          <w:p w14:paraId="1D80DDD8" w14:textId="36ED3AF4"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2b) pontjában szereplő szakember K+F minősítésre vonatkozó, az alkalmassági minimumkövetelményben meghatározott </w:t>
            </w:r>
            <w:r w:rsidR="00B75A3A"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tapasztalata (maximum</w:t>
            </w:r>
            <w:r w:rsidR="001D41C9" w:rsidRPr="007467D9">
              <w:rPr>
                <w:rFonts w:ascii="Tahoma" w:hAnsi="Tahoma" w:cs="Tahoma"/>
                <w:color w:val="auto"/>
                <w:sz w:val="20"/>
                <w:szCs w:val="20"/>
              </w:rPr>
              <w:t xml:space="preserve">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73CB7A26"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r w:rsidR="00932096" w:rsidRPr="007467D9" w14:paraId="393731E2" w14:textId="77777777" w:rsidTr="001D41C9">
        <w:trPr>
          <w:jc w:val="center"/>
        </w:trPr>
        <w:tc>
          <w:tcPr>
            <w:tcW w:w="1313" w:type="dxa"/>
            <w:vAlign w:val="center"/>
          </w:tcPr>
          <w:p w14:paraId="60C0E67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 xml:space="preserve">3.3. </w:t>
            </w:r>
          </w:p>
        </w:tc>
        <w:tc>
          <w:tcPr>
            <w:tcW w:w="5741" w:type="dxa"/>
            <w:vAlign w:val="center"/>
          </w:tcPr>
          <w:p w14:paraId="6355DE95" w14:textId="77A94206"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2c) pontjában szereplő szakembernek több országot érintő, összehasonlítást is tartalmazó elemző projektben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7048F04A"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bl>
    <w:p w14:paraId="15816D44" w14:textId="77777777" w:rsidR="00C97B7E" w:rsidRPr="00932096" w:rsidRDefault="00C97B7E" w:rsidP="00C97B7E">
      <w:pPr>
        <w:pStyle w:val="Listaszerbekezds"/>
        <w:ind w:left="786"/>
        <w:rPr>
          <w:rFonts w:ascii="Tahoma" w:hAnsi="Tahoma" w:cs="Tahoma"/>
          <w:i/>
          <w:sz w:val="20"/>
          <w:szCs w:val="20"/>
          <w:u w:val="single"/>
        </w:rPr>
      </w:pPr>
    </w:p>
    <w:p w14:paraId="21498C17" w14:textId="77777777" w:rsidR="00C97B7E" w:rsidRPr="00932096" w:rsidRDefault="00C97B7E" w:rsidP="00C97B7E">
      <w:pPr>
        <w:pStyle w:val="Listaszerbekezds"/>
        <w:ind w:left="786"/>
        <w:rPr>
          <w:rFonts w:ascii="Tahoma" w:hAnsi="Tahoma" w:cs="Tahoma"/>
          <w:i/>
          <w:sz w:val="20"/>
          <w:szCs w:val="20"/>
          <w:u w:val="single"/>
        </w:rPr>
      </w:pPr>
    </w:p>
    <w:p w14:paraId="4A03E388" w14:textId="77777777" w:rsidR="00C97B7E" w:rsidRPr="007467D9" w:rsidRDefault="00C97B7E" w:rsidP="00C97B7E">
      <w:pPr>
        <w:pStyle w:val="Listaszerbekezds"/>
        <w:ind w:left="786"/>
        <w:rPr>
          <w:rFonts w:ascii="Tahoma" w:hAnsi="Tahoma" w:cs="Tahoma"/>
          <w:sz w:val="20"/>
          <w:szCs w:val="20"/>
          <w:u w:val="single"/>
        </w:rPr>
      </w:pPr>
    </w:p>
    <w:p w14:paraId="11EA687F" w14:textId="77777777" w:rsidR="00C97B7E" w:rsidRPr="007467D9" w:rsidRDefault="00C97B7E" w:rsidP="00C97B7E">
      <w:pPr>
        <w:pStyle w:val="Listaszerbekezds"/>
        <w:ind w:left="786"/>
        <w:rPr>
          <w:rFonts w:ascii="Tahoma" w:hAnsi="Tahoma" w:cs="Tahoma"/>
          <w:sz w:val="20"/>
          <w:szCs w:val="20"/>
          <w:u w:val="single"/>
        </w:rPr>
      </w:pPr>
    </w:p>
    <w:p w14:paraId="79BB7C59" w14:textId="77777777" w:rsidR="00C97B7E" w:rsidRPr="007467D9" w:rsidRDefault="00C97B7E" w:rsidP="00C97B7E">
      <w:pPr>
        <w:pStyle w:val="Listaszerbekezds"/>
        <w:ind w:left="786"/>
        <w:rPr>
          <w:rFonts w:ascii="Tahoma" w:hAnsi="Tahoma" w:cs="Tahoma"/>
          <w:sz w:val="20"/>
          <w:szCs w:val="20"/>
          <w:u w:val="single"/>
        </w:rPr>
      </w:pPr>
    </w:p>
    <w:p w14:paraId="308BAC20" w14:textId="77777777" w:rsidR="00C97B7E" w:rsidRPr="007467D9" w:rsidRDefault="00C97B7E" w:rsidP="00C97B7E">
      <w:pPr>
        <w:pStyle w:val="Listaszerbekezds"/>
        <w:ind w:left="786"/>
        <w:rPr>
          <w:rFonts w:ascii="Tahoma" w:hAnsi="Tahoma" w:cs="Tahoma"/>
          <w:sz w:val="20"/>
          <w:szCs w:val="20"/>
          <w:u w:val="single"/>
        </w:rPr>
      </w:pPr>
    </w:p>
    <w:p w14:paraId="1D9025A6" w14:textId="341BFB7D"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3.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3114A2F9" w14:textId="77777777" w:rsidTr="001D41C9">
        <w:trPr>
          <w:jc w:val="center"/>
        </w:trPr>
        <w:tc>
          <w:tcPr>
            <w:tcW w:w="1313" w:type="dxa"/>
            <w:shd w:val="clear" w:color="auto" w:fill="ACB9CA" w:themeFill="text2" w:themeFillTint="66"/>
            <w:vAlign w:val="center"/>
          </w:tcPr>
          <w:p w14:paraId="3E011C3C"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4BA4F5D9"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12786DB0"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72AC969D" w14:textId="77777777" w:rsidTr="001D41C9">
        <w:trPr>
          <w:jc w:val="center"/>
        </w:trPr>
        <w:tc>
          <w:tcPr>
            <w:tcW w:w="1313" w:type="dxa"/>
            <w:vAlign w:val="center"/>
          </w:tcPr>
          <w:p w14:paraId="7FBD0079"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1.</w:t>
            </w:r>
          </w:p>
        </w:tc>
        <w:tc>
          <w:tcPr>
            <w:tcW w:w="5741" w:type="dxa"/>
            <w:vAlign w:val="center"/>
          </w:tcPr>
          <w:p w14:paraId="10C80FE1"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6615F032"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3D52355C" w14:textId="77777777" w:rsidTr="001D41C9">
        <w:trPr>
          <w:jc w:val="center"/>
        </w:trPr>
        <w:tc>
          <w:tcPr>
            <w:tcW w:w="1313" w:type="dxa"/>
            <w:vAlign w:val="center"/>
          </w:tcPr>
          <w:p w14:paraId="621AE6D1"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3D15BB6A" w14:textId="45FB7A15"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 munkaerőpiaci szakpolitikához kötődő statisztikai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05C3A309"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30</w:t>
            </w:r>
          </w:p>
        </w:tc>
      </w:tr>
      <w:tr w:rsidR="00932096" w:rsidRPr="007467D9" w14:paraId="107DEFCA" w14:textId="77777777" w:rsidTr="001D41C9">
        <w:trPr>
          <w:jc w:val="center"/>
        </w:trPr>
        <w:tc>
          <w:tcPr>
            <w:tcW w:w="1313" w:type="dxa"/>
            <w:vAlign w:val="center"/>
          </w:tcPr>
          <w:p w14:paraId="15D5E0E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492155D5"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1EE69F6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50AB2E5D" w14:textId="77777777" w:rsidTr="001D41C9">
        <w:trPr>
          <w:jc w:val="center"/>
        </w:trPr>
        <w:tc>
          <w:tcPr>
            <w:tcW w:w="1313" w:type="dxa"/>
            <w:vAlign w:val="center"/>
          </w:tcPr>
          <w:p w14:paraId="4A64C2CB"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1691B83F" w14:textId="4E408E48"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3a) pontjában szereplő szakember munkaerőpiaci hatásvizsgálat </w:t>
            </w:r>
            <w:r w:rsidR="002D1619" w:rsidRPr="007467D9">
              <w:rPr>
                <w:rFonts w:ascii="Tahoma" w:hAnsi="Tahoma" w:cs="Tahoma"/>
                <w:color w:val="auto"/>
                <w:sz w:val="20"/>
                <w:szCs w:val="20"/>
                <w:lang w:eastAsia="hu-HU"/>
              </w:rPr>
              <w:t xml:space="preserve">és/vagy értékelés </w:t>
            </w:r>
            <w:r w:rsidRPr="007467D9">
              <w:rPr>
                <w:rFonts w:ascii="Tahoma" w:hAnsi="Tahoma" w:cs="Tahoma"/>
                <w:color w:val="auto"/>
                <w:sz w:val="20"/>
                <w:szCs w:val="20"/>
              </w:rPr>
              <w:t xml:space="preserve">területén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6F55FBD6" w14:textId="0CC4CF32" w:rsidR="00C97B7E" w:rsidRPr="007467D9" w:rsidRDefault="007F4261"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C97B7E" w:rsidRPr="007467D9" w14:paraId="425EB30D" w14:textId="77777777" w:rsidTr="001D41C9">
        <w:trPr>
          <w:jc w:val="center"/>
        </w:trPr>
        <w:tc>
          <w:tcPr>
            <w:tcW w:w="1313" w:type="dxa"/>
            <w:vAlign w:val="center"/>
          </w:tcPr>
          <w:p w14:paraId="49A7B37C" w14:textId="4F7B35ED" w:rsidR="00C97B7E" w:rsidRPr="007467D9" w:rsidRDefault="00747504"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3.2.</w:t>
            </w:r>
          </w:p>
        </w:tc>
        <w:tc>
          <w:tcPr>
            <w:tcW w:w="5741" w:type="dxa"/>
            <w:vAlign w:val="center"/>
          </w:tcPr>
          <w:p w14:paraId="419D865F" w14:textId="44D0A8D4"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3</w:t>
            </w:r>
            <w:r w:rsidR="002D1619"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hátrányos helyzetű csoportokkal kapcsolatos elemzés és/vagy vizsgálat terén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5338BAAF" w14:textId="13E99DCB" w:rsidR="00C97B7E" w:rsidRPr="007467D9" w:rsidRDefault="003857D5"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bl>
    <w:p w14:paraId="2134811D" w14:textId="77777777" w:rsidR="00C97B7E" w:rsidRPr="007467D9" w:rsidRDefault="00C97B7E" w:rsidP="00C97B7E">
      <w:pPr>
        <w:pStyle w:val="Listaszerbekezds"/>
        <w:ind w:left="786"/>
        <w:rPr>
          <w:rFonts w:ascii="Tahoma" w:hAnsi="Tahoma" w:cs="Tahoma"/>
          <w:i/>
          <w:sz w:val="20"/>
          <w:szCs w:val="20"/>
          <w:u w:val="single"/>
        </w:rPr>
      </w:pPr>
    </w:p>
    <w:p w14:paraId="7649EBB5"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4.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2476DC37" w14:textId="77777777" w:rsidTr="001D41C9">
        <w:trPr>
          <w:jc w:val="center"/>
        </w:trPr>
        <w:tc>
          <w:tcPr>
            <w:tcW w:w="1313" w:type="dxa"/>
            <w:shd w:val="clear" w:color="auto" w:fill="ACB9CA" w:themeFill="text2" w:themeFillTint="66"/>
            <w:vAlign w:val="center"/>
          </w:tcPr>
          <w:p w14:paraId="0CE4651C"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31079B72"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0BE327B4"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71688836" w14:textId="77777777" w:rsidTr="001D41C9">
        <w:trPr>
          <w:jc w:val="center"/>
        </w:trPr>
        <w:tc>
          <w:tcPr>
            <w:tcW w:w="1313" w:type="dxa"/>
            <w:vAlign w:val="center"/>
          </w:tcPr>
          <w:p w14:paraId="7EEAE9D1"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1518EDD7"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78690EC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536B3484" w14:textId="77777777" w:rsidTr="001D41C9">
        <w:trPr>
          <w:jc w:val="center"/>
        </w:trPr>
        <w:tc>
          <w:tcPr>
            <w:tcW w:w="1313" w:type="dxa"/>
            <w:vAlign w:val="center"/>
          </w:tcPr>
          <w:p w14:paraId="523E682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3F2E15E7" w14:textId="045720E2"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 környezet-, klíma-, természetvédelmi szakpolitikához kötődő statisztikai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660B1D2D"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30</w:t>
            </w:r>
          </w:p>
        </w:tc>
      </w:tr>
      <w:tr w:rsidR="00932096" w:rsidRPr="007467D9" w14:paraId="413DC416" w14:textId="77777777" w:rsidTr="001D41C9">
        <w:trPr>
          <w:jc w:val="center"/>
        </w:trPr>
        <w:tc>
          <w:tcPr>
            <w:tcW w:w="1313" w:type="dxa"/>
            <w:vAlign w:val="center"/>
          </w:tcPr>
          <w:p w14:paraId="52CA9EBE"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4238C35A"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16AB35DB"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2FBD9B53" w14:textId="77777777" w:rsidTr="001D41C9">
        <w:trPr>
          <w:jc w:val="center"/>
        </w:trPr>
        <w:tc>
          <w:tcPr>
            <w:tcW w:w="1313" w:type="dxa"/>
            <w:vAlign w:val="center"/>
          </w:tcPr>
          <w:p w14:paraId="79985C4D"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6519EDC8" w14:textId="3811730E"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4a) pontjában szereplő szakember energetikai területen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2EC3FC9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r w:rsidR="00932096" w:rsidRPr="007467D9" w14:paraId="5413D43F" w14:textId="77777777" w:rsidTr="001D41C9">
        <w:trPr>
          <w:jc w:val="center"/>
        </w:trPr>
        <w:tc>
          <w:tcPr>
            <w:tcW w:w="1313" w:type="dxa"/>
            <w:vAlign w:val="center"/>
          </w:tcPr>
          <w:p w14:paraId="17FC85AA"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3.2.</w:t>
            </w:r>
          </w:p>
        </w:tc>
        <w:tc>
          <w:tcPr>
            <w:tcW w:w="5741" w:type="dxa"/>
            <w:vAlign w:val="center"/>
          </w:tcPr>
          <w:p w14:paraId="4DA07B50" w14:textId="286BD443"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4b) pontjában szereplő szakember ökológiai kutatás területén szerzett, az alkalmassági minimumkövetelményben meghatározott 36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20A77A84" w14:textId="1D95310E" w:rsidR="00C97B7E" w:rsidRPr="007467D9" w:rsidRDefault="00956EF2"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C97B7E" w:rsidRPr="007467D9" w14:paraId="6A177634" w14:textId="77777777" w:rsidTr="001D41C9">
        <w:trPr>
          <w:jc w:val="center"/>
        </w:trPr>
        <w:tc>
          <w:tcPr>
            <w:tcW w:w="1313" w:type="dxa"/>
            <w:vAlign w:val="center"/>
          </w:tcPr>
          <w:p w14:paraId="09ABB455" w14:textId="667D0D04"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w:t>
            </w:r>
            <w:r w:rsidR="001D7569" w:rsidRPr="007467D9">
              <w:rPr>
                <w:rFonts w:ascii="Tahoma" w:hAnsi="Tahoma" w:cs="Tahoma"/>
                <w:color w:val="auto"/>
                <w:sz w:val="20"/>
                <w:szCs w:val="20"/>
              </w:rPr>
              <w:t>3</w:t>
            </w:r>
            <w:r w:rsidRPr="007467D9">
              <w:rPr>
                <w:rFonts w:ascii="Tahoma" w:hAnsi="Tahoma" w:cs="Tahoma"/>
                <w:color w:val="auto"/>
                <w:sz w:val="20"/>
                <w:szCs w:val="20"/>
              </w:rPr>
              <w:t>.</w:t>
            </w:r>
          </w:p>
        </w:tc>
        <w:tc>
          <w:tcPr>
            <w:tcW w:w="5741" w:type="dxa"/>
            <w:vAlign w:val="center"/>
          </w:tcPr>
          <w:p w14:paraId="1B31C60C" w14:textId="66692EEA"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4</w:t>
            </w:r>
            <w:r w:rsidR="00E13D79" w:rsidRPr="007467D9">
              <w:rPr>
                <w:rFonts w:ascii="Tahoma" w:hAnsi="Tahoma" w:cs="Tahoma"/>
                <w:color w:val="auto"/>
                <w:sz w:val="20"/>
                <w:szCs w:val="20"/>
              </w:rPr>
              <w:t>c</w:t>
            </w:r>
            <w:r w:rsidRPr="007467D9">
              <w:rPr>
                <w:rFonts w:ascii="Tahoma" w:hAnsi="Tahoma" w:cs="Tahoma"/>
                <w:color w:val="auto"/>
                <w:sz w:val="20"/>
                <w:szCs w:val="20"/>
              </w:rPr>
              <w:t>) pontjában szereplő szakembernek szemléletformálás hatásai és a klíma-, és környezettudatosság vizsgálata terén szerzett, az alkalmassági minimumkövetelményben meghatározott 6 hónapon felüli szakmai tapasztalata (maximum</w:t>
            </w:r>
            <w:r w:rsidR="006E22E5" w:rsidRPr="007467D9">
              <w:rPr>
                <w:rFonts w:ascii="Tahoma" w:hAnsi="Tahoma" w:cs="Tahoma"/>
                <w:color w:val="auto"/>
                <w:sz w:val="20"/>
                <w:szCs w:val="20"/>
              </w:rPr>
              <w:t xml:space="preserve">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5F87716E" w14:textId="6FC6830D" w:rsidR="00C97B7E" w:rsidRPr="007467D9" w:rsidRDefault="00136C47"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bl>
    <w:p w14:paraId="355CA98F" w14:textId="77777777" w:rsidR="00C97B7E" w:rsidRPr="007467D9" w:rsidRDefault="00C97B7E" w:rsidP="00C97B7E">
      <w:pPr>
        <w:pStyle w:val="Listaszerbekezds"/>
        <w:ind w:left="786"/>
        <w:rPr>
          <w:rFonts w:ascii="Tahoma" w:hAnsi="Tahoma" w:cs="Tahoma"/>
          <w:i/>
          <w:sz w:val="20"/>
          <w:szCs w:val="20"/>
          <w:u w:val="single"/>
        </w:rPr>
      </w:pPr>
    </w:p>
    <w:p w14:paraId="3EE1A645" w14:textId="77777777" w:rsidR="00C97B7E" w:rsidRPr="007467D9" w:rsidRDefault="00C97B7E" w:rsidP="00C97B7E">
      <w:pPr>
        <w:pStyle w:val="Listaszerbekezds"/>
        <w:ind w:left="786"/>
        <w:rPr>
          <w:rFonts w:ascii="Tahoma" w:hAnsi="Tahoma" w:cs="Tahoma"/>
          <w:i/>
          <w:sz w:val="20"/>
          <w:szCs w:val="20"/>
          <w:u w:val="single"/>
        </w:rPr>
      </w:pPr>
    </w:p>
    <w:p w14:paraId="71B47E4E"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5.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4C455AEF" w14:textId="77777777" w:rsidTr="001D41C9">
        <w:trPr>
          <w:jc w:val="center"/>
        </w:trPr>
        <w:tc>
          <w:tcPr>
            <w:tcW w:w="1313" w:type="dxa"/>
            <w:shd w:val="clear" w:color="auto" w:fill="ACB9CA" w:themeFill="text2" w:themeFillTint="66"/>
            <w:vAlign w:val="center"/>
          </w:tcPr>
          <w:p w14:paraId="345E5CFD"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23222A0F"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70B4343F"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28D8F689" w14:textId="77777777" w:rsidTr="001D41C9">
        <w:trPr>
          <w:jc w:val="center"/>
        </w:trPr>
        <w:tc>
          <w:tcPr>
            <w:tcW w:w="1313" w:type="dxa"/>
            <w:vAlign w:val="center"/>
          </w:tcPr>
          <w:p w14:paraId="1BBE5B0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70B67A46"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237DB6C2"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016E386A" w14:textId="77777777" w:rsidTr="001D41C9">
        <w:trPr>
          <w:jc w:val="center"/>
        </w:trPr>
        <w:tc>
          <w:tcPr>
            <w:tcW w:w="1313" w:type="dxa"/>
            <w:vAlign w:val="center"/>
          </w:tcPr>
          <w:p w14:paraId="2676B93E"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33AD4056" w14:textId="6C39A664"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 közszolgáltatásokhoz kötődő statisztikai és/vagy területi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188A01A8"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30</w:t>
            </w:r>
          </w:p>
        </w:tc>
      </w:tr>
      <w:tr w:rsidR="00932096" w:rsidRPr="007467D9" w14:paraId="06582AC6" w14:textId="77777777" w:rsidTr="001D41C9">
        <w:trPr>
          <w:jc w:val="center"/>
        </w:trPr>
        <w:tc>
          <w:tcPr>
            <w:tcW w:w="1313" w:type="dxa"/>
            <w:vAlign w:val="center"/>
          </w:tcPr>
          <w:p w14:paraId="7C76FEB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7C15B160"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6742BCF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5C5852AB" w14:textId="77777777" w:rsidTr="001D41C9">
        <w:trPr>
          <w:jc w:val="center"/>
        </w:trPr>
        <w:tc>
          <w:tcPr>
            <w:tcW w:w="1313" w:type="dxa"/>
            <w:vAlign w:val="center"/>
          </w:tcPr>
          <w:p w14:paraId="7F6D95A3"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2A1298C2" w14:textId="7AB12CEE"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5a) pontjában szereplő szakember oktatás elemzésre vonatkozóan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267B1EC6" w14:textId="53412FEC" w:rsidR="00C97B7E" w:rsidRPr="007467D9" w:rsidRDefault="00836E98"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3E86B8EB" w14:textId="77777777" w:rsidTr="001D41C9">
        <w:trPr>
          <w:jc w:val="center"/>
        </w:trPr>
        <w:tc>
          <w:tcPr>
            <w:tcW w:w="1313" w:type="dxa"/>
            <w:vAlign w:val="center"/>
          </w:tcPr>
          <w:p w14:paraId="4368419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3.2.</w:t>
            </w:r>
          </w:p>
        </w:tc>
        <w:tc>
          <w:tcPr>
            <w:tcW w:w="5741" w:type="dxa"/>
            <w:vAlign w:val="center"/>
          </w:tcPr>
          <w:p w14:paraId="11A80A2E" w14:textId="36B370AC"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5b) pontjában szereplő szakember területi és/vagy regionális elemzésben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769B4A8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r w:rsidR="00C97B7E" w:rsidRPr="007467D9" w14:paraId="0D810D20" w14:textId="77777777" w:rsidTr="001D41C9">
        <w:trPr>
          <w:jc w:val="center"/>
        </w:trPr>
        <w:tc>
          <w:tcPr>
            <w:tcW w:w="1313" w:type="dxa"/>
            <w:vAlign w:val="center"/>
          </w:tcPr>
          <w:p w14:paraId="5170D8BA"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 xml:space="preserve">3.3. </w:t>
            </w:r>
          </w:p>
        </w:tc>
        <w:tc>
          <w:tcPr>
            <w:tcW w:w="5741" w:type="dxa"/>
            <w:vAlign w:val="center"/>
          </w:tcPr>
          <w:p w14:paraId="71372ABD" w14:textId="3B3E28E2"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5c) pontjában szereplő szakembernek településfejlesztés területén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6C6F8653"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bl>
    <w:p w14:paraId="67CA9E23" w14:textId="77777777" w:rsidR="00C97B7E" w:rsidRPr="007467D9" w:rsidRDefault="00C97B7E" w:rsidP="00C97B7E">
      <w:pPr>
        <w:pStyle w:val="Listaszerbekezds"/>
        <w:ind w:left="786"/>
        <w:rPr>
          <w:rFonts w:ascii="Tahoma" w:hAnsi="Tahoma" w:cs="Tahoma"/>
          <w:i/>
          <w:sz w:val="20"/>
          <w:szCs w:val="20"/>
          <w:u w:val="single"/>
        </w:rPr>
      </w:pPr>
    </w:p>
    <w:p w14:paraId="63218E83" w14:textId="77777777" w:rsidR="00C97B7E" w:rsidRPr="007467D9" w:rsidRDefault="00C97B7E" w:rsidP="00C97B7E">
      <w:pPr>
        <w:pStyle w:val="Listaszerbekezds"/>
        <w:ind w:left="786"/>
        <w:rPr>
          <w:rFonts w:ascii="Tahoma" w:hAnsi="Tahoma" w:cs="Tahoma"/>
          <w:i/>
          <w:sz w:val="20"/>
          <w:szCs w:val="20"/>
          <w:u w:val="single"/>
        </w:rPr>
      </w:pPr>
    </w:p>
    <w:p w14:paraId="196523B7" w14:textId="77777777" w:rsidR="00C97B7E" w:rsidRPr="007467D9" w:rsidRDefault="00C97B7E" w:rsidP="00C97B7E">
      <w:pPr>
        <w:pStyle w:val="Listaszerbekezds"/>
        <w:ind w:left="786"/>
        <w:rPr>
          <w:rFonts w:ascii="Tahoma" w:hAnsi="Tahoma" w:cs="Tahoma"/>
          <w:i/>
          <w:sz w:val="20"/>
          <w:szCs w:val="20"/>
          <w:u w:val="single"/>
        </w:rPr>
      </w:pPr>
    </w:p>
    <w:p w14:paraId="5817DB13"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6.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60F5A516" w14:textId="77777777" w:rsidTr="001D41C9">
        <w:trPr>
          <w:jc w:val="center"/>
        </w:trPr>
        <w:tc>
          <w:tcPr>
            <w:tcW w:w="1313" w:type="dxa"/>
            <w:shd w:val="clear" w:color="auto" w:fill="ACB9CA" w:themeFill="text2" w:themeFillTint="66"/>
            <w:vAlign w:val="center"/>
          </w:tcPr>
          <w:p w14:paraId="263C5F91"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752AF438"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0BE8118A"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1B2AE2C2" w14:textId="77777777" w:rsidTr="001D41C9">
        <w:trPr>
          <w:jc w:val="center"/>
        </w:trPr>
        <w:tc>
          <w:tcPr>
            <w:tcW w:w="1313" w:type="dxa"/>
            <w:vAlign w:val="center"/>
          </w:tcPr>
          <w:p w14:paraId="4ACB218C"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6DD2C88E"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4A64E17A"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1DE65FE2" w14:textId="77777777" w:rsidTr="001D41C9">
        <w:trPr>
          <w:jc w:val="center"/>
        </w:trPr>
        <w:tc>
          <w:tcPr>
            <w:tcW w:w="1313" w:type="dxa"/>
            <w:vAlign w:val="center"/>
          </w:tcPr>
          <w:p w14:paraId="5749F35C"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4B09E3D1" w14:textId="7A15A829"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 közút/vasút fejlesztésekhez kötődő statisztikai és/vagy területi </w:t>
            </w:r>
            <w:r w:rsidRPr="007467D9">
              <w:rPr>
                <w:rFonts w:ascii="Tahoma" w:hAnsi="Tahoma" w:cs="Tahoma"/>
                <w:color w:val="auto"/>
                <w:sz w:val="20"/>
                <w:szCs w:val="20"/>
              </w:rPr>
              <w:lastRenderedPageBreak/>
              <w:t xml:space="preserve">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5575A922"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30</w:t>
            </w:r>
          </w:p>
        </w:tc>
      </w:tr>
      <w:tr w:rsidR="00932096" w:rsidRPr="007467D9" w14:paraId="4DF7CB81" w14:textId="77777777" w:rsidTr="001D41C9">
        <w:trPr>
          <w:jc w:val="center"/>
        </w:trPr>
        <w:tc>
          <w:tcPr>
            <w:tcW w:w="1313" w:type="dxa"/>
            <w:vAlign w:val="center"/>
          </w:tcPr>
          <w:p w14:paraId="29F93579"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w:t>
            </w:r>
          </w:p>
        </w:tc>
        <w:tc>
          <w:tcPr>
            <w:tcW w:w="5741" w:type="dxa"/>
            <w:vAlign w:val="center"/>
          </w:tcPr>
          <w:p w14:paraId="58852AAA"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07C28F1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5E9A12CA" w14:textId="77777777" w:rsidTr="001D41C9">
        <w:trPr>
          <w:jc w:val="center"/>
        </w:trPr>
        <w:tc>
          <w:tcPr>
            <w:tcW w:w="1313" w:type="dxa"/>
            <w:vAlign w:val="center"/>
          </w:tcPr>
          <w:p w14:paraId="3646FA8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5C056DF2" w14:textId="0EF9D6DF"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6a) pontjában szereplő szakember közlekedési infrastruktúrafejlesztés elemzésben szerzett, az alkalmassági minimumkövetelményben meghatározott 24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5757CE81" w14:textId="56D56F7B" w:rsidR="00C97B7E" w:rsidRPr="007467D9" w:rsidRDefault="00836E98"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0294BB07" w14:textId="77777777" w:rsidTr="001D41C9">
        <w:trPr>
          <w:jc w:val="center"/>
        </w:trPr>
        <w:tc>
          <w:tcPr>
            <w:tcW w:w="1313" w:type="dxa"/>
            <w:vAlign w:val="center"/>
          </w:tcPr>
          <w:p w14:paraId="57CFA6C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3.2.</w:t>
            </w:r>
          </w:p>
        </w:tc>
        <w:tc>
          <w:tcPr>
            <w:tcW w:w="5741" w:type="dxa"/>
            <w:vAlign w:val="center"/>
          </w:tcPr>
          <w:p w14:paraId="543CE5A5" w14:textId="2BE116EB"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6b) pontjában szereplő szakember informatikai infrastruktúrafejlesztés végrehajtásában és/vagy elemzésében szerzett, az alkalmassági minimumkövetelményben meghatározott </w:t>
            </w:r>
            <w:r w:rsidR="003D21EA"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3F42D93C"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r w:rsidR="00C97B7E" w:rsidRPr="007467D9" w14:paraId="371ED3EB" w14:textId="77777777" w:rsidTr="001D41C9">
        <w:trPr>
          <w:jc w:val="center"/>
        </w:trPr>
        <w:tc>
          <w:tcPr>
            <w:tcW w:w="1313" w:type="dxa"/>
            <w:vAlign w:val="center"/>
          </w:tcPr>
          <w:p w14:paraId="1ED7A20F"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 xml:space="preserve">3.3. </w:t>
            </w:r>
          </w:p>
        </w:tc>
        <w:tc>
          <w:tcPr>
            <w:tcW w:w="5741" w:type="dxa"/>
            <w:vAlign w:val="center"/>
          </w:tcPr>
          <w:p w14:paraId="5170DADD" w14:textId="579D1638"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6c) pontjában szereplő szakembernek környezeti infrastruktúrafejlesztés elemzésében szerzett, az alkalmassági minimumkövetelményben meghatározott 12 hónapon felüli szakmai tapasztalata (maximum </w:t>
            </w:r>
            <w:r w:rsidR="004F19D6" w:rsidRPr="007467D9">
              <w:rPr>
                <w:rFonts w:ascii="Tahoma" w:hAnsi="Tahoma" w:cs="Tahoma"/>
                <w:color w:val="auto"/>
                <w:sz w:val="20"/>
                <w:szCs w:val="20"/>
              </w:rPr>
              <w:t>48</w:t>
            </w:r>
            <w:r w:rsidR="001D41C9" w:rsidRPr="007467D9">
              <w:rPr>
                <w:rFonts w:ascii="Tahoma" w:hAnsi="Tahoma" w:cs="Tahoma"/>
                <w:color w:val="auto"/>
                <w:sz w:val="20"/>
                <w:szCs w:val="20"/>
              </w:rPr>
              <w:t xml:space="preserve"> </w:t>
            </w:r>
            <w:r w:rsidRPr="007467D9">
              <w:rPr>
                <w:rFonts w:ascii="Tahoma" w:hAnsi="Tahoma" w:cs="Tahoma"/>
                <w:color w:val="auto"/>
                <w:sz w:val="20"/>
                <w:szCs w:val="20"/>
              </w:rPr>
              <w:t>hónap)</w:t>
            </w:r>
          </w:p>
        </w:tc>
        <w:tc>
          <w:tcPr>
            <w:tcW w:w="1257" w:type="dxa"/>
            <w:vAlign w:val="center"/>
          </w:tcPr>
          <w:p w14:paraId="718930B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bl>
    <w:p w14:paraId="7375E1B3" w14:textId="77777777" w:rsidR="00C97B7E" w:rsidRPr="007467D9" w:rsidRDefault="00C97B7E" w:rsidP="00C97B7E">
      <w:pPr>
        <w:pStyle w:val="Listaszerbekezds"/>
        <w:ind w:left="786"/>
        <w:rPr>
          <w:rFonts w:ascii="Tahoma" w:hAnsi="Tahoma" w:cs="Tahoma"/>
          <w:i/>
          <w:sz w:val="20"/>
          <w:szCs w:val="20"/>
          <w:u w:val="single"/>
        </w:rPr>
      </w:pPr>
    </w:p>
    <w:p w14:paraId="0C607915"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7.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488C36FF" w14:textId="77777777" w:rsidTr="001D41C9">
        <w:trPr>
          <w:jc w:val="center"/>
        </w:trPr>
        <w:tc>
          <w:tcPr>
            <w:tcW w:w="1313" w:type="dxa"/>
            <w:shd w:val="clear" w:color="auto" w:fill="ACB9CA" w:themeFill="text2" w:themeFillTint="66"/>
            <w:vAlign w:val="center"/>
          </w:tcPr>
          <w:p w14:paraId="6C11C137"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002E49BB"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0ACF2A08"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383CF6DB" w14:textId="77777777" w:rsidTr="001D41C9">
        <w:trPr>
          <w:jc w:val="center"/>
        </w:trPr>
        <w:tc>
          <w:tcPr>
            <w:tcW w:w="1313" w:type="dxa"/>
            <w:vAlign w:val="center"/>
          </w:tcPr>
          <w:p w14:paraId="46269E6F"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5298CFA8"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4B6336DF"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2B4FD846" w14:textId="77777777" w:rsidTr="001D41C9">
        <w:trPr>
          <w:jc w:val="center"/>
        </w:trPr>
        <w:tc>
          <w:tcPr>
            <w:tcW w:w="1313" w:type="dxa"/>
            <w:vAlign w:val="center"/>
          </w:tcPr>
          <w:p w14:paraId="15D7145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77340CD8" w14:textId="7539101B"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 kérdőíves felmérés statisztikai / területi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22DDA00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30</w:t>
            </w:r>
          </w:p>
        </w:tc>
      </w:tr>
      <w:tr w:rsidR="00932096" w:rsidRPr="007467D9" w14:paraId="5F0BE2EA" w14:textId="77777777" w:rsidTr="001D41C9">
        <w:trPr>
          <w:jc w:val="center"/>
        </w:trPr>
        <w:tc>
          <w:tcPr>
            <w:tcW w:w="1313" w:type="dxa"/>
            <w:vAlign w:val="center"/>
          </w:tcPr>
          <w:p w14:paraId="3128B8B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024322AB"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6495B9F5"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5CD55576" w14:textId="77777777" w:rsidTr="001D41C9">
        <w:trPr>
          <w:jc w:val="center"/>
        </w:trPr>
        <w:tc>
          <w:tcPr>
            <w:tcW w:w="1313" w:type="dxa"/>
            <w:vAlign w:val="center"/>
          </w:tcPr>
          <w:p w14:paraId="660D25F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21765158" w14:textId="292BDABD"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 xml:space="preserve">M2. alkalmassági követelmény 7a) pontjában szereplő szakember adatbázis építési vagy adat-összekapcsolási szakterületen szerzett, az alkalmassági minimumkövetelményben meghatározott </w:t>
            </w:r>
            <w:r w:rsidR="007F1D94" w:rsidRPr="007467D9">
              <w:rPr>
                <w:rFonts w:ascii="Tahoma" w:hAnsi="Tahoma" w:cs="Tahoma"/>
                <w:color w:val="auto"/>
                <w:sz w:val="20"/>
                <w:szCs w:val="20"/>
              </w:rPr>
              <w:t>9</w:t>
            </w:r>
            <w:r w:rsidR="00560415" w:rsidRPr="007467D9">
              <w:rPr>
                <w:rFonts w:ascii="Tahoma" w:hAnsi="Tahoma" w:cs="Tahoma"/>
                <w:color w:val="auto"/>
                <w:sz w:val="20"/>
                <w:szCs w:val="20"/>
              </w:rPr>
              <w:t xml:space="preserve"> </w:t>
            </w:r>
            <w:r w:rsidRPr="007467D9">
              <w:rPr>
                <w:rFonts w:ascii="Tahoma" w:hAnsi="Tahoma" w:cs="Tahoma"/>
                <w:color w:val="auto"/>
                <w:sz w:val="20"/>
                <w:szCs w:val="20"/>
              </w:rPr>
              <w:t xml:space="preserve">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531B63ED" w14:textId="78C6B230" w:rsidR="00C97B7E" w:rsidRPr="007467D9" w:rsidRDefault="00836E98"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C97B7E" w:rsidRPr="007467D9" w14:paraId="11D9F7F3" w14:textId="77777777" w:rsidTr="001D41C9">
        <w:trPr>
          <w:jc w:val="center"/>
        </w:trPr>
        <w:tc>
          <w:tcPr>
            <w:tcW w:w="1313" w:type="dxa"/>
            <w:vAlign w:val="center"/>
          </w:tcPr>
          <w:p w14:paraId="1F27AB8A" w14:textId="0C130490"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009C6A6D" w:rsidRPr="007467D9">
              <w:rPr>
                <w:rFonts w:ascii="Tahoma" w:hAnsi="Tahoma" w:cs="Tahoma"/>
                <w:color w:val="auto"/>
                <w:sz w:val="20"/>
                <w:szCs w:val="20"/>
              </w:rPr>
              <w:t>2</w:t>
            </w:r>
            <w:r w:rsidRPr="007467D9">
              <w:rPr>
                <w:rFonts w:ascii="Tahoma" w:hAnsi="Tahoma" w:cs="Tahoma"/>
                <w:color w:val="auto"/>
                <w:sz w:val="20"/>
                <w:szCs w:val="20"/>
              </w:rPr>
              <w:t xml:space="preserve">. </w:t>
            </w:r>
          </w:p>
        </w:tc>
        <w:tc>
          <w:tcPr>
            <w:tcW w:w="5741" w:type="dxa"/>
            <w:vAlign w:val="center"/>
          </w:tcPr>
          <w:p w14:paraId="4FEC94C3" w14:textId="50A2D111"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7</w:t>
            </w:r>
            <w:r w:rsidR="009C6A6D"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vállalkozási mérlegadatokat tartalmazó adatbázissal kapcsolatosan szerzett, az alkalmassági </w:t>
            </w:r>
            <w:r w:rsidRPr="007467D9">
              <w:rPr>
                <w:rFonts w:ascii="Tahoma" w:hAnsi="Tahoma" w:cs="Tahoma"/>
                <w:color w:val="auto"/>
                <w:sz w:val="20"/>
                <w:szCs w:val="20"/>
              </w:rPr>
              <w:lastRenderedPageBreak/>
              <w:t xml:space="preserve">minimumkövetelményben meghatározott 12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4213EF8E" w14:textId="113B6154" w:rsidR="00C97B7E" w:rsidRPr="007467D9" w:rsidRDefault="00BF3BE5"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10</w:t>
            </w:r>
          </w:p>
        </w:tc>
      </w:tr>
    </w:tbl>
    <w:p w14:paraId="0D7F9E06" w14:textId="77777777" w:rsidR="00C97B7E" w:rsidRPr="007467D9" w:rsidRDefault="00C97B7E" w:rsidP="00C97B7E">
      <w:pPr>
        <w:pStyle w:val="Listaszerbekezds"/>
        <w:ind w:left="786"/>
        <w:rPr>
          <w:rFonts w:ascii="Tahoma" w:hAnsi="Tahoma" w:cs="Tahoma"/>
          <w:i/>
          <w:sz w:val="20"/>
          <w:szCs w:val="20"/>
          <w:u w:val="single"/>
        </w:rPr>
      </w:pPr>
    </w:p>
    <w:p w14:paraId="73DDFA4C"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8.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5EEC16F5" w14:textId="77777777" w:rsidTr="001D41C9">
        <w:trPr>
          <w:jc w:val="center"/>
        </w:trPr>
        <w:tc>
          <w:tcPr>
            <w:tcW w:w="1313" w:type="dxa"/>
            <w:shd w:val="clear" w:color="auto" w:fill="ACB9CA" w:themeFill="text2" w:themeFillTint="66"/>
            <w:vAlign w:val="center"/>
          </w:tcPr>
          <w:p w14:paraId="25D81AF4"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6E8EBCB5"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74EA6330"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51013DB5" w14:textId="77777777" w:rsidTr="001D41C9">
        <w:trPr>
          <w:jc w:val="center"/>
        </w:trPr>
        <w:tc>
          <w:tcPr>
            <w:tcW w:w="1313" w:type="dxa"/>
            <w:vAlign w:val="center"/>
          </w:tcPr>
          <w:p w14:paraId="22398BD9"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14B6CB51"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43A2A0D7"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354A8847" w14:textId="77777777" w:rsidTr="001D41C9">
        <w:trPr>
          <w:jc w:val="center"/>
        </w:trPr>
        <w:tc>
          <w:tcPr>
            <w:tcW w:w="1313" w:type="dxa"/>
            <w:vAlign w:val="center"/>
          </w:tcPr>
          <w:p w14:paraId="37A92E48"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70615EB7" w14:textId="2E11996D"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az </w:t>
            </w:r>
            <w:proofErr w:type="spellStart"/>
            <w:r w:rsidRPr="007467D9">
              <w:rPr>
                <w:rFonts w:ascii="Tahoma" w:hAnsi="Tahoma" w:cs="Tahoma"/>
                <w:color w:val="auto"/>
                <w:sz w:val="20"/>
                <w:szCs w:val="20"/>
              </w:rPr>
              <w:t>ökonometriai</w:t>
            </w:r>
            <w:proofErr w:type="spellEnd"/>
            <w:r w:rsidRPr="007467D9">
              <w:rPr>
                <w:rFonts w:ascii="Tahoma" w:hAnsi="Tahoma" w:cs="Tahoma"/>
                <w:color w:val="auto"/>
                <w:sz w:val="20"/>
                <w:szCs w:val="20"/>
              </w:rPr>
              <w:t xml:space="preserve"> statisztikai / területi / gazdasági ágazati szakpolitikához elemzésben/értékelésben szerzett legalább 6 hónap időtartamú szakmai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627B7529"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30</w:t>
            </w:r>
          </w:p>
        </w:tc>
      </w:tr>
      <w:tr w:rsidR="00932096" w:rsidRPr="007467D9" w14:paraId="04AB2340" w14:textId="77777777" w:rsidTr="001D41C9">
        <w:trPr>
          <w:jc w:val="center"/>
        </w:trPr>
        <w:tc>
          <w:tcPr>
            <w:tcW w:w="1313" w:type="dxa"/>
            <w:vAlign w:val="center"/>
          </w:tcPr>
          <w:p w14:paraId="075AD23B"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p>
        </w:tc>
        <w:tc>
          <w:tcPr>
            <w:tcW w:w="5741" w:type="dxa"/>
            <w:vAlign w:val="center"/>
          </w:tcPr>
          <w:p w14:paraId="423FCB05"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245C5164"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62C8E497" w14:textId="77777777" w:rsidTr="001D41C9">
        <w:trPr>
          <w:jc w:val="center"/>
        </w:trPr>
        <w:tc>
          <w:tcPr>
            <w:tcW w:w="1313" w:type="dxa"/>
            <w:vAlign w:val="center"/>
          </w:tcPr>
          <w:p w14:paraId="0D4B61AC" w14:textId="1E894BCF"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0031230A" w:rsidRPr="007467D9">
              <w:rPr>
                <w:rFonts w:ascii="Tahoma" w:hAnsi="Tahoma" w:cs="Tahoma"/>
                <w:color w:val="auto"/>
                <w:sz w:val="20"/>
                <w:szCs w:val="20"/>
              </w:rPr>
              <w:t>1</w:t>
            </w:r>
            <w:r w:rsidRPr="007467D9">
              <w:rPr>
                <w:rFonts w:ascii="Tahoma" w:hAnsi="Tahoma" w:cs="Tahoma"/>
                <w:color w:val="auto"/>
                <w:sz w:val="20"/>
                <w:szCs w:val="20"/>
              </w:rPr>
              <w:t>.</w:t>
            </w:r>
          </w:p>
        </w:tc>
        <w:tc>
          <w:tcPr>
            <w:tcW w:w="5741" w:type="dxa"/>
            <w:vAlign w:val="center"/>
          </w:tcPr>
          <w:p w14:paraId="1FEEC5A6" w14:textId="142DF774"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8</w:t>
            </w:r>
            <w:r w:rsidR="00C13830" w:rsidRPr="007467D9">
              <w:rPr>
                <w:rFonts w:ascii="Tahoma" w:hAnsi="Tahoma" w:cs="Tahoma"/>
                <w:color w:val="auto"/>
                <w:sz w:val="20"/>
                <w:szCs w:val="20"/>
              </w:rPr>
              <w:t>a</w:t>
            </w:r>
            <w:r w:rsidRPr="007467D9">
              <w:rPr>
                <w:rFonts w:ascii="Tahoma" w:hAnsi="Tahoma" w:cs="Tahoma"/>
                <w:color w:val="auto"/>
                <w:sz w:val="20"/>
                <w:szCs w:val="20"/>
              </w:rPr>
              <w:t xml:space="preserve">) pontjában szereplő szakember makrogazdasági elemzés területén szerzett, az alkalmassági minimumkövetelményben meghatározott 12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262133B1" w14:textId="427AD9E8" w:rsidR="00C97B7E" w:rsidRPr="007467D9" w:rsidRDefault="00C13830"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107BE48C" w14:textId="77777777" w:rsidTr="001D41C9">
        <w:trPr>
          <w:jc w:val="center"/>
        </w:trPr>
        <w:tc>
          <w:tcPr>
            <w:tcW w:w="1313" w:type="dxa"/>
            <w:vAlign w:val="center"/>
          </w:tcPr>
          <w:p w14:paraId="4FF66625" w14:textId="7E067F08"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0031230A" w:rsidRPr="007467D9">
              <w:rPr>
                <w:rFonts w:ascii="Tahoma" w:hAnsi="Tahoma" w:cs="Tahoma"/>
                <w:color w:val="auto"/>
                <w:sz w:val="20"/>
                <w:szCs w:val="20"/>
              </w:rPr>
              <w:t>2</w:t>
            </w:r>
            <w:r w:rsidRPr="007467D9">
              <w:rPr>
                <w:rFonts w:ascii="Tahoma" w:hAnsi="Tahoma" w:cs="Tahoma"/>
                <w:color w:val="auto"/>
                <w:sz w:val="20"/>
                <w:szCs w:val="20"/>
              </w:rPr>
              <w:t xml:space="preserve">. </w:t>
            </w:r>
          </w:p>
        </w:tc>
        <w:tc>
          <w:tcPr>
            <w:tcW w:w="5741" w:type="dxa"/>
            <w:vAlign w:val="center"/>
          </w:tcPr>
          <w:p w14:paraId="3AB98BDC" w14:textId="5A44495F"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8</w:t>
            </w:r>
            <w:r w:rsidR="00C13830"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humánerőforrás-fejlesztés terén szerzett értékelés-módszertani, az alkalmassági minimumkövetelményben meghatározott 12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7B373868"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r w:rsidR="00C97B7E" w:rsidRPr="007467D9" w14:paraId="0FE44D38" w14:textId="77777777" w:rsidTr="001D41C9">
        <w:trPr>
          <w:jc w:val="center"/>
        </w:trPr>
        <w:tc>
          <w:tcPr>
            <w:tcW w:w="1313" w:type="dxa"/>
            <w:vAlign w:val="center"/>
          </w:tcPr>
          <w:p w14:paraId="7BFB7E96" w14:textId="08BF97E8"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0031230A" w:rsidRPr="007467D9">
              <w:rPr>
                <w:rFonts w:ascii="Tahoma" w:hAnsi="Tahoma" w:cs="Tahoma"/>
                <w:color w:val="auto"/>
                <w:sz w:val="20"/>
                <w:szCs w:val="20"/>
              </w:rPr>
              <w:t>3</w:t>
            </w:r>
            <w:r w:rsidRPr="007467D9">
              <w:rPr>
                <w:rFonts w:ascii="Tahoma" w:hAnsi="Tahoma" w:cs="Tahoma"/>
                <w:color w:val="auto"/>
                <w:sz w:val="20"/>
                <w:szCs w:val="20"/>
              </w:rPr>
              <w:t>.</w:t>
            </w:r>
          </w:p>
        </w:tc>
        <w:tc>
          <w:tcPr>
            <w:tcW w:w="5741" w:type="dxa"/>
            <w:vAlign w:val="center"/>
          </w:tcPr>
          <w:p w14:paraId="7A343561" w14:textId="39336351" w:rsidR="00C97B7E" w:rsidRPr="007467D9" w:rsidRDefault="00C97B7E" w:rsidP="000E7060">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8</w:t>
            </w:r>
            <w:r w:rsidR="00C13830" w:rsidRPr="007467D9">
              <w:rPr>
                <w:rFonts w:ascii="Tahoma" w:hAnsi="Tahoma" w:cs="Tahoma"/>
                <w:color w:val="auto"/>
                <w:sz w:val="20"/>
                <w:szCs w:val="20"/>
              </w:rPr>
              <w:t>c</w:t>
            </w:r>
            <w:r w:rsidRPr="007467D9">
              <w:rPr>
                <w:rFonts w:ascii="Tahoma" w:hAnsi="Tahoma" w:cs="Tahoma"/>
                <w:color w:val="auto"/>
                <w:sz w:val="20"/>
                <w:szCs w:val="20"/>
              </w:rPr>
              <w:t xml:space="preserve">) pontjában szereplő szakembernek infrastruktúra-fejlesztés terén szerzett értékelés-módszertani, az alkalmassági minimumkövetelményben meghatározott 12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3FF0B1DD" w14:textId="5AA53EE7" w:rsidR="00C97B7E" w:rsidRPr="007467D9" w:rsidRDefault="00DD59C4"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w:t>
            </w:r>
          </w:p>
        </w:tc>
      </w:tr>
    </w:tbl>
    <w:p w14:paraId="5D57AD86" w14:textId="0E6C0790" w:rsidR="00C97B7E" w:rsidRPr="007467D9" w:rsidRDefault="00C97B7E" w:rsidP="00C97B7E">
      <w:pPr>
        <w:pStyle w:val="Listaszerbekezds"/>
        <w:ind w:left="786"/>
        <w:rPr>
          <w:rFonts w:ascii="Tahoma" w:hAnsi="Tahoma" w:cs="Tahoma"/>
          <w:i/>
          <w:sz w:val="20"/>
          <w:szCs w:val="20"/>
          <w:u w:val="single"/>
        </w:rPr>
      </w:pPr>
    </w:p>
    <w:p w14:paraId="616AE272" w14:textId="01406C6E" w:rsidR="00C97B7E" w:rsidRPr="007467D9" w:rsidRDefault="00C97B7E" w:rsidP="00C97B7E">
      <w:pPr>
        <w:pStyle w:val="Listaszerbekezds"/>
        <w:ind w:left="786"/>
        <w:rPr>
          <w:rFonts w:ascii="Tahoma" w:hAnsi="Tahoma" w:cs="Tahoma"/>
          <w:i/>
          <w:sz w:val="20"/>
          <w:szCs w:val="20"/>
          <w:u w:val="single"/>
        </w:rPr>
      </w:pPr>
    </w:p>
    <w:p w14:paraId="1F8C74F4" w14:textId="77777777" w:rsidR="00C97B7E" w:rsidRPr="007467D9" w:rsidRDefault="00C97B7E" w:rsidP="00C97B7E">
      <w:pPr>
        <w:pStyle w:val="Listaszerbekezds"/>
        <w:ind w:left="786"/>
        <w:rPr>
          <w:rFonts w:ascii="Tahoma" w:hAnsi="Tahoma" w:cs="Tahoma"/>
          <w:i/>
          <w:sz w:val="20"/>
          <w:szCs w:val="20"/>
          <w:u w:val="single"/>
        </w:rPr>
      </w:pPr>
    </w:p>
    <w:p w14:paraId="07A8D935" w14:textId="77777777" w:rsidR="00C97B7E" w:rsidRPr="007467D9" w:rsidRDefault="00C97B7E" w:rsidP="00C97B7E">
      <w:pPr>
        <w:pStyle w:val="Listaszerbekezds"/>
        <w:ind w:left="786"/>
        <w:rPr>
          <w:rFonts w:ascii="Tahoma" w:hAnsi="Tahoma" w:cs="Tahoma"/>
          <w:sz w:val="20"/>
          <w:szCs w:val="20"/>
          <w:u w:val="single"/>
        </w:rPr>
      </w:pPr>
      <w:r w:rsidRPr="007467D9">
        <w:rPr>
          <w:rFonts w:ascii="Tahoma" w:hAnsi="Tahoma" w:cs="Tahoma"/>
          <w:sz w:val="20"/>
          <w:szCs w:val="20"/>
          <w:u w:val="single"/>
        </w:rPr>
        <w:t>9. rész vonatkozásában</w:t>
      </w:r>
    </w:p>
    <w:tbl>
      <w:tblPr>
        <w:tblStyle w:val="Rcsostblzat"/>
        <w:tblW w:w="8311" w:type="dxa"/>
        <w:jc w:val="center"/>
        <w:tblLook w:val="04A0" w:firstRow="1" w:lastRow="0" w:firstColumn="1" w:lastColumn="0" w:noHBand="0" w:noVBand="1"/>
      </w:tblPr>
      <w:tblGrid>
        <w:gridCol w:w="1313"/>
        <w:gridCol w:w="5741"/>
        <w:gridCol w:w="1257"/>
      </w:tblGrid>
      <w:tr w:rsidR="00932096" w:rsidRPr="007467D9" w14:paraId="10CF203D" w14:textId="77777777" w:rsidTr="001D41C9">
        <w:trPr>
          <w:jc w:val="center"/>
        </w:trPr>
        <w:tc>
          <w:tcPr>
            <w:tcW w:w="1313" w:type="dxa"/>
            <w:shd w:val="clear" w:color="auto" w:fill="ACB9CA" w:themeFill="text2" w:themeFillTint="66"/>
            <w:vAlign w:val="center"/>
          </w:tcPr>
          <w:p w14:paraId="73A16C77"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Szempont száma</w:t>
            </w:r>
          </w:p>
        </w:tc>
        <w:tc>
          <w:tcPr>
            <w:tcW w:w="5741" w:type="dxa"/>
            <w:shd w:val="clear" w:color="auto" w:fill="ACB9CA" w:themeFill="text2" w:themeFillTint="66"/>
            <w:vAlign w:val="center"/>
          </w:tcPr>
          <w:p w14:paraId="12CB0380"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Értékelési Szempont</w:t>
            </w:r>
          </w:p>
        </w:tc>
        <w:tc>
          <w:tcPr>
            <w:tcW w:w="1257" w:type="dxa"/>
            <w:shd w:val="clear" w:color="auto" w:fill="ACB9CA" w:themeFill="text2" w:themeFillTint="66"/>
            <w:vAlign w:val="center"/>
          </w:tcPr>
          <w:p w14:paraId="1151F921" w14:textId="77777777" w:rsidR="00C97B7E" w:rsidRPr="007467D9" w:rsidRDefault="00C97B7E" w:rsidP="001D41C9">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Súlyszám</w:t>
            </w:r>
          </w:p>
        </w:tc>
      </w:tr>
      <w:tr w:rsidR="00932096" w:rsidRPr="007467D9" w14:paraId="5DD55201" w14:textId="77777777" w:rsidTr="001D41C9">
        <w:trPr>
          <w:jc w:val="center"/>
        </w:trPr>
        <w:tc>
          <w:tcPr>
            <w:tcW w:w="1313" w:type="dxa"/>
            <w:vAlign w:val="center"/>
          </w:tcPr>
          <w:p w14:paraId="75146EF1"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w:t>
            </w:r>
          </w:p>
        </w:tc>
        <w:tc>
          <w:tcPr>
            <w:tcW w:w="5741" w:type="dxa"/>
            <w:vAlign w:val="center"/>
          </w:tcPr>
          <w:p w14:paraId="2BF108E4" w14:textId="77777777" w:rsidR="00C97B7E" w:rsidRPr="007467D9" w:rsidRDefault="00C97B7E" w:rsidP="001D41C9">
            <w:pPr>
              <w:spacing w:before="120" w:after="120"/>
              <w:ind w:left="426" w:hanging="426"/>
              <w:rPr>
                <w:rFonts w:ascii="Tahoma" w:hAnsi="Tahoma" w:cs="Tahoma"/>
                <w:color w:val="auto"/>
                <w:sz w:val="20"/>
                <w:szCs w:val="20"/>
              </w:rPr>
            </w:pPr>
            <w:r w:rsidRPr="007467D9">
              <w:rPr>
                <w:rFonts w:ascii="Tahoma" w:hAnsi="Tahoma" w:cs="Tahoma"/>
                <w:color w:val="auto"/>
                <w:sz w:val="20"/>
                <w:szCs w:val="20"/>
              </w:rPr>
              <w:t>Ajánlati ár (szakértői napidíj nettó összege, nettó forint+ÁFA)</w:t>
            </w:r>
          </w:p>
        </w:tc>
        <w:tc>
          <w:tcPr>
            <w:tcW w:w="1257" w:type="dxa"/>
            <w:vAlign w:val="center"/>
          </w:tcPr>
          <w:p w14:paraId="58EED7B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50</w:t>
            </w:r>
          </w:p>
        </w:tc>
      </w:tr>
      <w:tr w:rsidR="00932096" w:rsidRPr="007467D9" w14:paraId="3FBB7583" w14:textId="77777777" w:rsidTr="001D41C9">
        <w:trPr>
          <w:jc w:val="center"/>
        </w:trPr>
        <w:tc>
          <w:tcPr>
            <w:tcW w:w="1313" w:type="dxa"/>
            <w:vAlign w:val="center"/>
          </w:tcPr>
          <w:p w14:paraId="5BB7CCC0"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w:t>
            </w:r>
          </w:p>
        </w:tc>
        <w:tc>
          <w:tcPr>
            <w:tcW w:w="5741" w:type="dxa"/>
            <w:vAlign w:val="center"/>
          </w:tcPr>
          <w:p w14:paraId="3536BA2B" w14:textId="0375F192" w:rsidR="00C97B7E" w:rsidRPr="007467D9" w:rsidRDefault="00C97B7E" w:rsidP="001D41C9">
            <w:pPr>
              <w:spacing w:before="120" w:after="120"/>
              <w:jc w:val="both"/>
              <w:rPr>
                <w:rFonts w:ascii="Tahoma" w:hAnsi="Tahoma" w:cs="Tahoma"/>
                <w:color w:val="auto"/>
                <w:sz w:val="20"/>
                <w:szCs w:val="20"/>
              </w:rPr>
            </w:pPr>
            <w:r w:rsidRPr="007467D9">
              <w:rPr>
                <w:rFonts w:ascii="Tahoma" w:hAnsi="Tahoma" w:cs="Tahoma"/>
                <w:color w:val="auto"/>
                <w:sz w:val="20"/>
                <w:szCs w:val="20"/>
              </w:rPr>
              <w:t>a</w:t>
            </w:r>
            <w:r w:rsidR="00FD1736"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rPr>
              <w:t xml:space="preserve"> teljesítésbe bevonni kívánt szakemberek esetében 2014-2020-as OP-k által lefedett tematikus célkitűzések közül legalább 1 szakterület kapcsán statisztikai elemzésben/értékelésben </w:t>
            </w:r>
            <w:r w:rsidRPr="007467D9">
              <w:rPr>
                <w:rFonts w:ascii="Tahoma" w:hAnsi="Tahoma" w:cs="Tahoma"/>
                <w:color w:val="auto"/>
                <w:sz w:val="20"/>
                <w:szCs w:val="20"/>
              </w:rPr>
              <w:lastRenderedPageBreak/>
              <w:t xml:space="preserve">legalább 6 hónap tapasztalattal rendelkező szakemberek száma (maximum </w:t>
            </w:r>
            <w:r w:rsidR="00DD72B9" w:rsidRPr="007467D9">
              <w:rPr>
                <w:rFonts w:ascii="Tahoma" w:hAnsi="Tahoma" w:cs="Tahoma"/>
                <w:color w:val="auto"/>
                <w:sz w:val="20"/>
                <w:szCs w:val="20"/>
              </w:rPr>
              <w:t>5 fő</w:t>
            </w:r>
            <w:r w:rsidRPr="007467D9">
              <w:rPr>
                <w:rFonts w:ascii="Tahoma" w:hAnsi="Tahoma" w:cs="Tahoma"/>
                <w:color w:val="auto"/>
                <w:sz w:val="20"/>
                <w:szCs w:val="20"/>
              </w:rPr>
              <w:t>)</w:t>
            </w:r>
          </w:p>
        </w:tc>
        <w:tc>
          <w:tcPr>
            <w:tcW w:w="1257" w:type="dxa"/>
            <w:vAlign w:val="center"/>
          </w:tcPr>
          <w:p w14:paraId="0F90C3FD"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30</w:t>
            </w:r>
          </w:p>
        </w:tc>
      </w:tr>
      <w:tr w:rsidR="00932096" w:rsidRPr="007467D9" w14:paraId="7D7EC721" w14:textId="77777777" w:rsidTr="001D41C9">
        <w:trPr>
          <w:jc w:val="center"/>
        </w:trPr>
        <w:tc>
          <w:tcPr>
            <w:tcW w:w="1313" w:type="dxa"/>
            <w:vAlign w:val="center"/>
          </w:tcPr>
          <w:p w14:paraId="1597E9B3"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lastRenderedPageBreak/>
              <w:t>3.</w:t>
            </w:r>
          </w:p>
        </w:tc>
        <w:tc>
          <w:tcPr>
            <w:tcW w:w="5741" w:type="dxa"/>
            <w:vAlign w:val="center"/>
          </w:tcPr>
          <w:p w14:paraId="7FED39F6" w14:textId="77777777" w:rsidR="00C97B7E" w:rsidRPr="007467D9" w:rsidRDefault="00C97B7E" w:rsidP="001D41C9">
            <w:pPr>
              <w:spacing w:before="120" w:after="120"/>
              <w:rPr>
                <w:rFonts w:ascii="Tahoma" w:hAnsi="Tahoma" w:cs="Tahoma"/>
                <w:color w:val="auto"/>
                <w:sz w:val="20"/>
                <w:szCs w:val="20"/>
              </w:rPr>
            </w:pPr>
            <w:r w:rsidRPr="007467D9">
              <w:rPr>
                <w:rFonts w:ascii="Tahoma" w:hAnsi="Tahoma" w:cs="Tahoma"/>
                <w:color w:val="auto"/>
                <w:sz w:val="20"/>
                <w:szCs w:val="20"/>
              </w:rPr>
              <w:t>Az M2. alkalmassági követelményre megajánlott szakemberek szakmai többlettapasztalata</w:t>
            </w:r>
          </w:p>
        </w:tc>
        <w:tc>
          <w:tcPr>
            <w:tcW w:w="1257" w:type="dxa"/>
            <w:vAlign w:val="center"/>
          </w:tcPr>
          <w:p w14:paraId="4AD58C93" w14:textId="77777777"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20</w:t>
            </w:r>
          </w:p>
        </w:tc>
      </w:tr>
      <w:tr w:rsidR="00932096" w:rsidRPr="007467D9" w14:paraId="25034FDB" w14:textId="77777777" w:rsidTr="001D41C9">
        <w:trPr>
          <w:jc w:val="center"/>
        </w:trPr>
        <w:tc>
          <w:tcPr>
            <w:tcW w:w="1313" w:type="dxa"/>
            <w:vAlign w:val="center"/>
          </w:tcPr>
          <w:p w14:paraId="09C50539" w14:textId="0C5D0D78" w:rsidR="003420BA" w:rsidRPr="007467D9" w:rsidRDefault="00F678A8"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3.1.</w:t>
            </w:r>
          </w:p>
        </w:tc>
        <w:tc>
          <w:tcPr>
            <w:tcW w:w="5741" w:type="dxa"/>
            <w:vAlign w:val="center"/>
          </w:tcPr>
          <w:p w14:paraId="66660DC2" w14:textId="48EF0DB9" w:rsidR="003420BA" w:rsidRPr="007467D9" w:rsidRDefault="00F678A8" w:rsidP="00A618C2">
            <w:pPr>
              <w:spacing w:before="120" w:after="120"/>
              <w:jc w:val="both"/>
              <w:rPr>
                <w:rFonts w:ascii="Tahoma" w:hAnsi="Tahoma" w:cs="Tahoma"/>
                <w:color w:val="auto"/>
                <w:sz w:val="20"/>
                <w:szCs w:val="20"/>
              </w:rPr>
            </w:pPr>
            <w:r w:rsidRPr="007467D9">
              <w:rPr>
                <w:rFonts w:ascii="Tahoma" w:hAnsi="Tahoma" w:cs="Tahoma"/>
                <w:color w:val="auto"/>
                <w:sz w:val="20"/>
                <w:szCs w:val="20"/>
              </w:rPr>
              <w:t>M2. alkalmassági követelmény 9</w:t>
            </w:r>
            <w:r w:rsidR="0017213A" w:rsidRPr="007467D9">
              <w:rPr>
                <w:rFonts w:ascii="Tahoma" w:hAnsi="Tahoma" w:cs="Tahoma"/>
                <w:color w:val="auto"/>
                <w:sz w:val="20"/>
                <w:szCs w:val="20"/>
              </w:rPr>
              <w:t>a</w:t>
            </w:r>
            <w:r w:rsidRPr="007467D9">
              <w:rPr>
                <w:rFonts w:ascii="Tahoma" w:hAnsi="Tahoma" w:cs="Tahoma"/>
                <w:color w:val="auto"/>
                <w:sz w:val="20"/>
                <w:szCs w:val="20"/>
              </w:rPr>
              <w:t>) pontjában szereplő szakembernek</w:t>
            </w:r>
            <w:r w:rsidR="0017213A" w:rsidRPr="007467D9">
              <w:rPr>
                <w:rFonts w:ascii="Tahoma" w:hAnsi="Tahoma" w:cs="Tahoma"/>
                <w:color w:val="auto"/>
                <w:sz w:val="20"/>
                <w:szCs w:val="20"/>
              </w:rPr>
              <w:t xml:space="preserve"> az alk</w:t>
            </w:r>
            <w:r w:rsidR="006A5494" w:rsidRPr="007467D9">
              <w:rPr>
                <w:rFonts w:ascii="Tahoma" w:hAnsi="Tahoma" w:cs="Tahoma"/>
                <w:color w:val="auto"/>
                <w:sz w:val="20"/>
                <w:szCs w:val="20"/>
              </w:rPr>
              <w:t>almassági</w:t>
            </w:r>
            <w:r w:rsidR="0017213A" w:rsidRPr="007467D9">
              <w:rPr>
                <w:rFonts w:ascii="Tahoma" w:hAnsi="Tahoma" w:cs="Tahoma"/>
                <w:color w:val="auto"/>
                <w:sz w:val="20"/>
                <w:szCs w:val="20"/>
              </w:rPr>
              <w:t xml:space="preserve"> minimumkövetelményben meghatározott</w:t>
            </w:r>
            <w:r w:rsidR="006A5494" w:rsidRPr="007467D9">
              <w:rPr>
                <w:rFonts w:ascii="Tahoma" w:hAnsi="Tahoma" w:cs="Tahoma"/>
                <w:color w:val="auto"/>
                <w:sz w:val="20"/>
                <w:szCs w:val="20"/>
              </w:rPr>
              <w:t xml:space="preserve"> </w:t>
            </w:r>
            <w:r w:rsidR="0017213A" w:rsidRPr="007467D9">
              <w:rPr>
                <w:rFonts w:ascii="Tahoma" w:hAnsi="Tahoma" w:cs="Tahoma"/>
                <w:color w:val="auto"/>
                <w:sz w:val="20"/>
                <w:szCs w:val="20"/>
              </w:rPr>
              <w:t>24</w:t>
            </w:r>
            <w:r w:rsidR="006A5494" w:rsidRPr="007467D9">
              <w:rPr>
                <w:rFonts w:ascii="Tahoma" w:hAnsi="Tahoma" w:cs="Tahoma"/>
                <w:color w:val="auto"/>
                <w:sz w:val="20"/>
                <w:szCs w:val="20"/>
              </w:rPr>
              <w:t xml:space="preserve"> </w:t>
            </w:r>
            <w:r w:rsidR="0017213A" w:rsidRPr="007467D9">
              <w:rPr>
                <w:rFonts w:ascii="Tahoma" w:hAnsi="Tahoma" w:cs="Tahoma"/>
                <w:color w:val="auto"/>
                <w:sz w:val="20"/>
                <w:szCs w:val="20"/>
              </w:rPr>
              <w:t>hónapon felüli újságírói szakmai</w:t>
            </w:r>
            <w:r w:rsidR="006A5494" w:rsidRPr="007467D9">
              <w:rPr>
                <w:rFonts w:ascii="Tahoma" w:hAnsi="Tahoma" w:cs="Tahoma"/>
                <w:color w:val="auto"/>
                <w:sz w:val="20"/>
                <w:szCs w:val="20"/>
              </w:rPr>
              <w:t xml:space="preserve"> </w:t>
            </w:r>
            <w:proofErr w:type="gramStart"/>
            <w:r w:rsidR="0017213A" w:rsidRPr="007467D9">
              <w:rPr>
                <w:rFonts w:ascii="Tahoma" w:hAnsi="Tahoma" w:cs="Tahoma"/>
                <w:color w:val="auto"/>
                <w:sz w:val="20"/>
                <w:szCs w:val="20"/>
              </w:rPr>
              <w:t>tapasztalata(</w:t>
            </w:r>
            <w:proofErr w:type="gramEnd"/>
            <w:r w:rsidR="0017213A" w:rsidRPr="007467D9">
              <w:rPr>
                <w:rFonts w:ascii="Tahoma" w:hAnsi="Tahoma" w:cs="Tahoma"/>
                <w:color w:val="auto"/>
                <w:sz w:val="20"/>
                <w:szCs w:val="20"/>
              </w:rPr>
              <w:t>max</w:t>
            </w:r>
            <w:r w:rsidR="006A5494" w:rsidRPr="007467D9">
              <w:rPr>
                <w:rFonts w:ascii="Tahoma" w:hAnsi="Tahoma" w:cs="Tahoma"/>
                <w:color w:val="auto"/>
                <w:sz w:val="20"/>
                <w:szCs w:val="20"/>
              </w:rPr>
              <w:t xml:space="preserve">imum </w:t>
            </w:r>
            <w:r w:rsidR="0017213A" w:rsidRPr="007467D9">
              <w:rPr>
                <w:rFonts w:ascii="Tahoma" w:hAnsi="Tahoma" w:cs="Tahoma"/>
                <w:color w:val="auto"/>
                <w:sz w:val="20"/>
                <w:szCs w:val="20"/>
              </w:rPr>
              <w:t>48</w:t>
            </w:r>
            <w:r w:rsidR="006A5494" w:rsidRPr="007467D9">
              <w:rPr>
                <w:rFonts w:ascii="Tahoma" w:hAnsi="Tahoma" w:cs="Tahoma"/>
                <w:color w:val="auto"/>
                <w:sz w:val="20"/>
                <w:szCs w:val="20"/>
              </w:rPr>
              <w:t xml:space="preserve"> </w:t>
            </w:r>
            <w:r w:rsidR="0017213A" w:rsidRPr="007467D9">
              <w:rPr>
                <w:rFonts w:ascii="Tahoma" w:hAnsi="Tahoma" w:cs="Tahoma"/>
                <w:color w:val="auto"/>
                <w:sz w:val="20"/>
                <w:szCs w:val="20"/>
              </w:rPr>
              <w:t>hónap)</w:t>
            </w:r>
          </w:p>
        </w:tc>
        <w:tc>
          <w:tcPr>
            <w:tcW w:w="1257" w:type="dxa"/>
            <w:vAlign w:val="center"/>
          </w:tcPr>
          <w:p w14:paraId="742AB233" w14:textId="6F6456FF" w:rsidR="003420BA" w:rsidRPr="007467D9" w:rsidRDefault="006A5494"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r w:rsidR="00932096" w:rsidRPr="007467D9" w14:paraId="55E8F934" w14:textId="77777777" w:rsidTr="001D41C9">
        <w:trPr>
          <w:jc w:val="center"/>
        </w:trPr>
        <w:tc>
          <w:tcPr>
            <w:tcW w:w="1313" w:type="dxa"/>
            <w:vAlign w:val="center"/>
          </w:tcPr>
          <w:p w14:paraId="7B1ADA54" w14:textId="157351B3" w:rsidR="00C97B7E" w:rsidRPr="007467D9" w:rsidRDefault="00C97B7E"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3.</w:t>
            </w:r>
            <w:r w:rsidR="003420BA" w:rsidRPr="007467D9">
              <w:rPr>
                <w:rFonts w:ascii="Tahoma" w:hAnsi="Tahoma" w:cs="Tahoma"/>
                <w:color w:val="auto"/>
                <w:sz w:val="20"/>
                <w:szCs w:val="20"/>
              </w:rPr>
              <w:t>2</w:t>
            </w:r>
            <w:r w:rsidRPr="007467D9">
              <w:rPr>
                <w:rFonts w:ascii="Tahoma" w:hAnsi="Tahoma" w:cs="Tahoma"/>
                <w:color w:val="auto"/>
                <w:sz w:val="20"/>
                <w:szCs w:val="20"/>
              </w:rPr>
              <w:t>.</w:t>
            </w:r>
          </w:p>
        </w:tc>
        <w:tc>
          <w:tcPr>
            <w:tcW w:w="5741" w:type="dxa"/>
            <w:vAlign w:val="center"/>
          </w:tcPr>
          <w:p w14:paraId="5036B589" w14:textId="0411F6E1" w:rsidR="00C97B7E" w:rsidRPr="007467D9" w:rsidRDefault="00C97B7E" w:rsidP="004F19D6">
            <w:pPr>
              <w:spacing w:before="120" w:after="120"/>
              <w:rPr>
                <w:rFonts w:ascii="Tahoma" w:hAnsi="Tahoma" w:cs="Tahoma"/>
                <w:color w:val="auto"/>
                <w:sz w:val="20"/>
                <w:szCs w:val="20"/>
              </w:rPr>
            </w:pPr>
            <w:r w:rsidRPr="007467D9">
              <w:rPr>
                <w:rFonts w:ascii="Tahoma" w:hAnsi="Tahoma" w:cs="Tahoma"/>
                <w:color w:val="auto"/>
                <w:sz w:val="20"/>
                <w:szCs w:val="20"/>
              </w:rPr>
              <w:t>M2. alkalmassági követelmény 9</w:t>
            </w:r>
            <w:r w:rsidR="003420BA"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folyóirat- és/vagy könyv szerkesztői, az alkalmassági minimumkövetelményben meghatározott 12 hónapon felüli szakmai tapasztalata (maximum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hónap)</w:t>
            </w:r>
          </w:p>
        </w:tc>
        <w:tc>
          <w:tcPr>
            <w:tcW w:w="1257" w:type="dxa"/>
            <w:vAlign w:val="center"/>
          </w:tcPr>
          <w:p w14:paraId="5DDF2DB2" w14:textId="4038C7B7" w:rsidR="00C97B7E" w:rsidRPr="007467D9" w:rsidRDefault="00F678A8" w:rsidP="001D41C9">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10</w:t>
            </w:r>
          </w:p>
        </w:tc>
      </w:tr>
    </w:tbl>
    <w:p w14:paraId="031A45BD" w14:textId="77777777" w:rsidR="000C3D80" w:rsidRPr="007467D9" w:rsidRDefault="000C3D80" w:rsidP="000C3D80">
      <w:pPr>
        <w:spacing w:before="120" w:after="120"/>
        <w:ind w:left="426"/>
        <w:jc w:val="both"/>
        <w:rPr>
          <w:rFonts w:ascii="Tahoma" w:hAnsi="Tahoma" w:cs="Tahoma"/>
          <w:color w:val="auto"/>
          <w:sz w:val="20"/>
          <w:szCs w:val="20"/>
        </w:rPr>
      </w:pPr>
    </w:p>
    <w:p w14:paraId="6A1C3BF7" w14:textId="4A6DD8BA" w:rsidR="00DF3AE8" w:rsidRPr="007467D9" w:rsidRDefault="00DF3AE8" w:rsidP="004F3438">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Az ajánlatok részszempontok szerinti tartalmi elemeinek értékelése során adható pontszám alsó és felső határa: </w:t>
      </w:r>
      <w:r w:rsidR="00F0771D" w:rsidRPr="007467D9">
        <w:rPr>
          <w:rFonts w:ascii="Tahoma" w:hAnsi="Tahoma" w:cs="Tahoma"/>
          <w:b/>
          <w:color w:val="auto"/>
          <w:sz w:val="20"/>
          <w:szCs w:val="20"/>
        </w:rPr>
        <w:t>0</w:t>
      </w:r>
      <w:r w:rsidRPr="007467D9">
        <w:rPr>
          <w:rFonts w:ascii="Tahoma" w:hAnsi="Tahoma" w:cs="Tahoma"/>
          <w:b/>
          <w:color w:val="auto"/>
          <w:sz w:val="20"/>
          <w:szCs w:val="20"/>
        </w:rPr>
        <w:t>-</w:t>
      </w:r>
      <w:r w:rsidR="00F0771D" w:rsidRPr="007467D9">
        <w:rPr>
          <w:rFonts w:ascii="Tahoma" w:hAnsi="Tahoma" w:cs="Tahoma"/>
          <w:b/>
          <w:color w:val="auto"/>
          <w:sz w:val="20"/>
          <w:szCs w:val="20"/>
        </w:rPr>
        <w:t>1</w:t>
      </w:r>
      <w:r w:rsidR="001113D0" w:rsidRPr="007467D9">
        <w:rPr>
          <w:rFonts w:ascii="Tahoma" w:hAnsi="Tahoma" w:cs="Tahoma"/>
          <w:b/>
          <w:color w:val="auto"/>
          <w:sz w:val="20"/>
          <w:szCs w:val="20"/>
        </w:rPr>
        <w:t>00</w:t>
      </w:r>
      <w:r w:rsidRPr="007467D9">
        <w:rPr>
          <w:rFonts w:ascii="Tahoma" w:hAnsi="Tahoma" w:cs="Tahoma"/>
          <w:b/>
          <w:color w:val="auto"/>
          <w:sz w:val="20"/>
          <w:szCs w:val="20"/>
        </w:rPr>
        <w:t xml:space="preserve"> pont</w:t>
      </w:r>
      <w:r w:rsidRPr="007467D9">
        <w:rPr>
          <w:rFonts w:ascii="Tahoma" w:hAnsi="Tahoma" w:cs="Tahoma"/>
          <w:color w:val="auto"/>
          <w:sz w:val="20"/>
          <w:szCs w:val="20"/>
        </w:rPr>
        <w:t xml:space="preserve">. A részszempontok esetén </w:t>
      </w:r>
      <w:r w:rsidR="00495B31" w:rsidRPr="007467D9">
        <w:rPr>
          <w:rFonts w:ascii="Tahoma" w:hAnsi="Tahoma" w:cs="Tahoma"/>
          <w:color w:val="auto"/>
          <w:sz w:val="20"/>
          <w:szCs w:val="20"/>
        </w:rPr>
        <w:t xml:space="preserve">az </w:t>
      </w:r>
      <w:r w:rsidRPr="007467D9">
        <w:rPr>
          <w:rFonts w:ascii="Tahoma" w:hAnsi="Tahoma" w:cs="Tahoma"/>
          <w:color w:val="auto"/>
          <w:sz w:val="20"/>
          <w:szCs w:val="20"/>
        </w:rPr>
        <w:t xml:space="preserve">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5835521D" w14:textId="7280B2BA" w:rsidR="00D27F51" w:rsidRPr="007467D9" w:rsidRDefault="00D27F51" w:rsidP="004F3438">
      <w:pPr>
        <w:pStyle w:val="Listaszerbekezds"/>
        <w:numPr>
          <w:ilvl w:val="1"/>
          <w:numId w:val="3"/>
        </w:numPr>
        <w:tabs>
          <w:tab w:val="clear" w:pos="0"/>
          <w:tab w:val="left" w:pos="567"/>
        </w:tabs>
        <w:spacing w:line="276" w:lineRule="auto"/>
        <w:ind w:left="567" w:hanging="567"/>
        <w:rPr>
          <w:rFonts w:ascii="Tahoma" w:hAnsi="Tahoma" w:cs="Tahoma"/>
          <w:iCs/>
          <w:sz w:val="20"/>
          <w:szCs w:val="20"/>
          <w:lang w:eastAsia="en-US"/>
        </w:rPr>
      </w:pPr>
      <w:r w:rsidRPr="007467D9">
        <w:rPr>
          <w:rFonts w:ascii="Tahoma" w:hAnsi="Tahoma" w:cs="Tahoma"/>
          <w:b/>
          <w:kern w:val="32"/>
          <w:sz w:val="20"/>
          <w:szCs w:val="20"/>
          <w:lang w:eastAsia="hu-HU"/>
        </w:rPr>
        <w:t xml:space="preserve">Az 1. </w:t>
      </w:r>
      <w:r w:rsidR="00F0771D" w:rsidRPr="007467D9">
        <w:rPr>
          <w:rFonts w:ascii="Tahoma" w:hAnsi="Tahoma" w:cs="Tahoma"/>
          <w:b/>
          <w:kern w:val="32"/>
          <w:sz w:val="20"/>
          <w:szCs w:val="20"/>
          <w:lang w:eastAsia="hu-HU"/>
        </w:rPr>
        <w:t xml:space="preserve">értékelési </w:t>
      </w:r>
      <w:r w:rsidRPr="007467D9">
        <w:rPr>
          <w:rFonts w:ascii="Tahoma" w:hAnsi="Tahoma" w:cs="Tahoma"/>
          <w:b/>
          <w:kern w:val="32"/>
          <w:sz w:val="20"/>
          <w:szCs w:val="20"/>
          <w:lang w:eastAsia="hu-HU"/>
        </w:rPr>
        <w:t>szempont</w:t>
      </w:r>
      <w:r w:rsidRPr="007467D9">
        <w:rPr>
          <w:rFonts w:ascii="Tahoma" w:hAnsi="Tahoma" w:cs="Tahoma"/>
          <w:b/>
          <w:spacing w:val="-6"/>
          <w:kern w:val="32"/>
          <w:sz w:val="20"/>
          <w:szCs w:val="20"/>
          <w:lang w:eastAsia="hu-HU"/>
        </w:rPr>
        <w:t xml:space="preserve"> </w:t>
      </w:r>
      <w:r w:rsidR="00896BC0" w:rsidRPr="007467D9">
        <w:rPr>
          <w:rFonts w:ascii="Tahoma" w:hAnsi="Tahoma" w:cs="Tahoma"/>
          <w:b/>
          <w:kern w:val="32"/>
          <w:sz w:val="20"/>
          <w:szCs w:val="20"/>
          <w:lang w:eastAsia="hu-HU"/>
        </w:rPr>
        <w:t>valamennyi rész esetében:</w:t>
      </w:r>
    </w:p>
    <w:p w14:paraId="109C0525" w14:textId="0B6932A9" w:rsidR="00D27F51" w:rsidRPr="007467D9" w:rsidRDefault="00D27F51" w:rsidP="004F3438">
      <w:pPr>
        <w:ind w:left="567"/>
        <w:jc w:val="both"/>
        <w:rPr>
          <w:rFonts w:ascii="Tahoma" w:hAnsi="Tahoma" w:cs="Tahoma"/>
          <w:color w:val="auto"/>
          <w:sz w:val="20"/>
          <w:szCs w:val="20"/>
        </w:rPr>
      </w:pPr>
      <w:r w:rsidRPr="007467D9">
        <w:rPr>
          <w:rFonts w:ascii="Tahoma" w:hAnsi="Tahoma" w:cs="Tahoma"/>
          <w:color w:val="auto"/>
          <w:sz w:val="20"/>
          <w:szCs w:val="20"/>
        </w:rPr>
        <w:t xml:space="preserve">Az ajánlatkérő az </w:t>
      </w:r>
      <w:r w:rsidRPr="007467D9">
        <w:rPr>
          <w:rFonts w:ascii="Tahoma" w:hAnsi="Tahoma" w:cs="Tahoma"/>
          <w:b/>
          <w:color w:val="auto"/>
          <w:sz w:val="20"/>
          <w:szCs w:val="20"/>
        </w:rPr>
        <w:t>1. értékelési részszempont</w:t>
      </w:r>
      <w:r w:rsidR="00701399" w:rsidRPr="007467D9">
        <w:rPr>
          <w:rFonts w:ascii="Tahoma" w:hAnsi="Tahoma" w:cs="Tahoma"/>
          <w:color w:val="auto"/>
          <w:sz w:val="20"/>
          <w:szCs w:val="20"/>
        </w:rPr>
        <w:t xml:space="preserve"> esetében </w:t>
      </w:r>
      <w:r w:rsidRPr="007467D9">
        <w:rPr>
          <w:rFonts w:ascii="Tahoma" w:hAnsi="Tahoma" w:cs="Tahoma"/>
          <w:color w:val="auto"/>
          <w:sz w:val="20"/>
          <w:szCs w:val="20"/>
        </w:rPr>
        <w:t xml:space="preserve">a legjobb ajánlatot tartalmazó ajánlatra (legalacsonyabb ajánlati ár) </w:t>
      </w:r>
      <w:r w:rsidR="00F0771D" w:rsidRPr="007467D9">
        <w:rPr>
          <w:rFonts w:ascii="Tahoma" w:hAnsi="Tahoma" w:cs="Tahoma"/>
          <w:color w:val="auto"/>
          <w:sz w:val="20"/>
          <w:szCs w:val="20"/>
        </w:rPr>
        <w:t>1</w:t>
      </w:r>
      <w:r w:rsidRPr="007467D9">
        <w:rPr>
          <w:rFonts w:ascii="Tahoma" w:hAnsi="Tahoma" w:cs="Tahoma"/>
          <w:color w:val="auto"/>
          <w:sz w:val="20"/>
          <w:szCs w:val="20"/>
        </w:rPr>
        <w:t>00 pontot ad, a többi ajánlatra arányosan kevesebbet. A pontszámok kiszámítása során alkalmazandó képletet a Közbeszerzési Hatóság útmutatójának (KÉ 201</w:t>
      </w:r>
      <w:r w:rsidR="00FF6B5F" w:rsidRPr="007467D9">
        <w:rPr>
          <w:rFonts w:ascii="Tahoma" w:hAnsi="Tahoma" w:cs="Tahoma"/>
          <w:color w:val="auto"/>
          <w:sz w:val="20"/>
          <w:szCs w:val="20"/>
        </w:rPr>
        <w:t>6</w:t>
      </w:r>
      <w:r w:rsidRPr="007467D9">
        <w:rPr>
          <w:rFonts w:ascii="Tahoma" w:hAnsi="Tahoma" w:cs="Tahoma"/>
          <w:color w:val="auto"/>
          <w:sz w:val="20"/>
          <w:szCs w:val="20"/>
        </w:rPr>
        <w:t xml:space="preserve">. évi </w:t>
      </w:r>
      <w:r w:rsidR="00FF6B5F" w:rsidRPr="007467D9">
        <w:rPr>
          <w:rFonts w:ascii="Tahoma" w:hAnsi="Tahoma" w:cs="Tahoma"/>
          <w:color w:val="auto"/>
          <w:sz w:val="20"/>
          <w:szCs w:val="20"/>
        </w:rPr>
        <w:t>147</w:t>
      </w:r>
      <w:r w:rsidRPr="007467D9">
        <w:rPr>
          <w:rFonts w:ascii="Tahoma" w:hAnsi="Tahoma" w:cs="Tahoma"/>
          <w:color w:val="auto"/>
          <w:sz w:val="20"/>
          <w:szCs w:val="20"/>
        </w:rPr>
        <w:t>. szám; 201</w:t>
      </w:r>
      <w:r w:rsidR="00FF6B5F" w:rsidRPr="007467D9">
        <w:rPr>
          <w:rFonts w:ascii="Tahoma" w:hAnsi="Tahoma" w:cs="Tahoma"/>
          <w:color w:val="auto"/>
          <w:sz w:val="20"/>
          <w:szCs w:val="20"/>
        </w:rPr>
        <w:t>6</w:t>
      </w:r>
      <w:r w:rsidRPr="007467D9">
        <w:rPr>
          <w:rFonts w:ascii="Tahoma" w:hAnsi="Tahoma" w:cs="Tahoma"/>
          <w:color w:val="auto"/>
          <w:sz w:val="20"/>
          <w:szCs w:val="20"/>
        </w:rPr>
        <w:t xml:space="preserve">. </w:t>
      </w:r>
      <w:r w:rsidR="00FF6B5F" w:rsidRPr="007467D9">
        <w:rPr>
          <w:rFonts w:ascii="Tahoma" w:hAnsi="Tahoma" w:cs="Tahoma"/>
          <w:color w:val="auto"/>
          <w:sz w:val="20"/>
          <w:szCs w:val="20"/>
        </w:rPr>
        <w:t>december</w:t>
      </w:r>
      <w:r w:rsidRPr="007467D9">
        <w:rPr>
          <w:rFonts w:ascii="Tahoma" w:hAnsi="Tahoma" w:cs="Tahoma"/>
          <w:color w:val="auto"/>
          <w:sz w:val="20"/>
          <w:szCs w:val="20"/>
        </w:rPr>
        <w:t xml:space="preserve"> </w:t>
      </w:r>
      <w:r w:rsidR="00FF6B5F" w:rsidRPr="007467D9">
        <w:rPr>
          <w:rFonts w:ascii="Tahoma" w:hAnsi="Tahoma" w:cs="Tahoma"/>
          <w:color w:val="auto"/>
          <w:sz w:val="20"/>
          <w:szCs w:val="20"/>
        </w:rPr>
        <w:t>2</w:t>
      </w:r>
      <w:r w:rsidRPr="007467D9">
        <w:rPr>
          <w:rFonts w:ascii="Tahoma" w:hAnsi="Tahoma" w:cs="Tahoma"/>
          <w:color w:val="auto"/>
          <w:sz w:val="20"/>
          <w:szCs w:val="20"/>
        </w:rPr>
        <w:t xml:space="preserve">1.) III.A.1.ba) pontja szerinti </w:t>
      </w:r>
      <w:r w:rsidRPr="007467D9">
        <w:rPr>
          <w:rFonts w:ascii="Tahoma" w:hAnsi="Tahoma" w:cs="Tahoma"/>
          <w:b/>
          <w:color w:val="auto"/>
          <w:sz w:val="20"/>
          <w:szCs w:val="20"/>
        </w:rPr>
        <w:t>fordított arányosítás módszere</w:t>
      </w:r>
      <w:r w:rsidRPr="007467D9">
        <w:rPr>
          <w:rFonts w:ascii="Tahoma" w:hAnsi="Tahoma" w:cs="Tahoma"/>
          <w:color w:val="auto"/>
          <w:sz w:val="20"/>
          <w:szCs w:val="20"/>
        </w:rPr>
        <w:t xml:space="preserve"> tartalmazza. Az értékelés módszere képlettel leírva:</w:t>
      </w:r>
    </w:p>
    <w:p w14:paraId="4C7E116A"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 xml:space="preserve">P = (A legjobb / A vizsgált) × (P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 xml:space="preserve"> - P min) + P min</w:t>
      </w:r>
    </w:p>
    <w:p w14:paraId="1B6EF975"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ahol:</w:t>
      </w:r>
    </w:p>
    <w:p w14:paraId="0B64D134"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P:</w:t>
      </w:r>
      <w:r w:rsidRPr="007467D9">
        <w:rPr>
          <w:rFonts w:ascii="Tahoma" w:hAnsi="Tahoma" w:cs="Tahoma"/>
          <w:color w:val="auto"/>
          <w:sz w:val="20"/>
          <w:szCs w:val="20"/>
        </w:rPr>
        <w:tab/>
        <w:t>a vizsgált ajánlati elem adott szempontra vonatkozó pontszáma</w:t>
      </w:r>
    </w:p>
    <w:p w14:paraId="35BA673F"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 xml:space="preserve">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w:t>
      </w:r>
      <w:r w:rsidRPr="007467D9">
        <w:rPr>
          <w:rFonts w:ascii="Tahoma" w:hAnsi="Tahoma" w:cs="Tahoma"/>
          <w:color w:val="auto"/>
          <w:sz w:val="20"/>
          <w:szCs w:val="20"/>
        </w:rPr>
        <w:tab/>
        <w:t>a pontskála felső határa</w:t>
      </w:r>
    </w:p>
    <w:p w14:paraId="4B17ADEF"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P min:</w:t>
      </w:r>
      <w:r w:rsidRPr="007467D9">
        <w:rPr>
          <w:rFonts w:ascii="Tahoma" w:hAnsi="Tahoma" w:cs="Tahoma"/>
          <w:color w:val="auto"/>
          <w:sz w:val="20"/>
          <w:szCs w:val="20"/>
        </w:rPr>
        <w:tab/>
        <w:t>a pontskála alsó határa</w:t>
      </w:r>
    </w:p>
    <w:p w14:paraId="66787FB1"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A legjobb:</w:t>
      </w:r>
      <w:r w:rsidRPr="007467D9">
        <w:rPr>
          <w:rFonts w:ascii="Tahoma" w:hAnsi="Tahoma" w:cs="Tahoma"/>
          <w:color w:val="auto"/>
          <w:sz w:val="20"/>
          <w:szCs w:val="20"/>
        </w:rPr>
        <w:tab/>
        <w:t>a legelőnyösebb ajánlat tartalmi eleme</w:t>
      </w:r>
    </w:p>
    <w:p w14:paraId="37C78949" w14:textId="77777777" w:rsidR="00D27F51" w:rsidRPr="007467D9" w:rsidRDefault="00D27F51" w:rsidP="004F3438">
      <w:pPr>
        <w:spacing w:before="120" w:after="120"/>
        <w:ind w:left="567"/>
        <w:jc w:val="both"/>
        <w:rPr>
          <w:rFonts w:ascii="Tahoma" w:hAnsi="Tahoma" w:cs="Tahoma"/>
          <w:color w:val="auto"/>
          <w:sz w:val="20"/>
          <w:szCs w:val="20"/>
        </w:rPr>
      </w:pPr>
      <w:r w:rsidRPr="007467D9">
        <w:rPr>
          <w:rFonts w:ascii="Tahoma" w:hAnsi="Tahoma" w:cs="Tahoma"/>
          <w:color w:val="auto"/>
          <w:sz w:val="20"/>
          <w:szCs w:val="20"/>
        </w:rPr>
        <w:t>A vizsgált:</w:t>
      </w:r>
      <w:r w:rsidRPr="007467D9">
        <w:rPr>
          <w:rFonts w:ascii="Tahoma" w:hAnsi="Tahoma" w:cs="Tahoma"/>
          <w:color w:val="auto"/>
          <w:sz w:val="20"/>
          <w:szCs w:val="20"/>
        </w:rPr>
        <w:tab/>
        <w:t>a vizsgált ajánlat tartalmi eleme</w:t>
      </w:r>
    </w:p>
    <w:p w14:paraId="7CEA8324" w14:textId="77777777" w:rsidR="00D27F51" w:rsidRPr="007467D9" w:rsidRDefault="00D27F51" w:rsidP="004F3438">
      <w:pPr>
        <w:autoSpaceDE w:val="0"/>
        <w:autoSpaceDN w:val="0"/>
        <w:adjustRightInd w:val="0"/>
        <w:ind w:left="567"/>
        <w:jc w:val="both"/>
        <w:rPr>
          <w:rFonts w:ascii="Tahoma" w:hAnsi="Tahoma" w:cs="Tahoma"/>
          <w:color w:val="auto"/>
          <w:sz w:val="20"/>
          <w:szCs w:val="20"/>
        </w:rPr>
      </w:pPr>
      <w:r w:rsidRPr="007467D9">
        <w:rPr>
          <w:rFonts w:ascii="Tahoma" w:hAnsi="Tahoma" w:cs="Tahoma"/>
          <w:color w:val="auto"/>
          <w:sz w:val="20"/>
          <w:szCs w:val="20"/>
        </w:rPr>
        <w:t>Ha e módszer alkalmazásával tört pontértékek keletkeznek, akkor azokat az általános szabályoknak megfelelően két tizedes jegyre kell kerekíteni (ehhez Ajánlatkérő Microsoft Excel programot fog használni a pontszámítás során).</w:t>
      </w:r>
    </w:p>
    <w:p w14:paraId="4BB6032C" w14:textId="77777777" w:rsidR="00D27F51" w:rsidRPr="007467D9" w:rsidRDefault="00D27F51" w:rsidP="004F3438">
      <w:pPr>
        <w:autoSpaceDE w:val="0"/>
        <w:autoSpaceDN w:val="0"/>
        <w:adjustRightInd w:val="0"/>
        <w:ind w:left="567"/>
        <w:jc w:val="both"/>
        <w:rPr>
          <w:rFonts w:ascii="Tahoma" w:hAnsi="Tahoma" w:cs="Tahoma"/>
          <w:color w:val="auto"/>
          <w:sz w:val="20"/>
          <w:szCs w:val="20"/>
        </w:rPr>
      </w:pPr>
      <w:r w:rsidRPr="007467D9">
        <w:rPr>
          <w:rFonts w:ascii="Tahoma" w:hAnsi="Tahoma" w:cs="Tahoma"/>
          <w:color w:val="auto"/>
          <w:sz w:val="20"/>
          <w:szCs w:val="20"/>
        </w:rPr>
        <w:t>Az ajánlati ár kialakítása során a kiadott műszaki leírás ismerete mellett az alábbi pontokat is figyelembe kell venni.</w:t>
      </w:r>
    </w:p>
    <w:p w14:paraId="20A49C02" w14:textId="77777777" w:rsidR="00BC796F" w:rsidRPr="007467D9" w:rsidRDefault="00BC796F" w:rsidP="004F3438">
      <w:pPr>
        <w:autoSpaceDE w:val="0"/>
        <w:autoSpaceDN w:val="0"/>
        <w:adjustRightInd w:val="0"/>
        <w:ind w:left="567"/>
        <w:jc w:val="both"/>
        <w:rPr>
          <w:rFonts w:ascii="Tahoma" w:hAnsi="Tahoma" w:cs="Tahoma"/>
          <w:color w:val="auto"/>
          <w:sz w:val="20"/>
          <w:szCs w:val="20"/>
        </w:rPr>
      </w:pPr>
      <w:r w:rsidRPr="007467D9">
        <w:rPr>
          <w:rFonts w:ascii="Tahoma" w:hAnsi="Tahoma" w:cs="Tahoma"/>
          <w:color w:val="auto"/>
          <w:sz w:val="20"/>
          <w:szCs w:val="20"/>
        </w:rPr>
        <w:t>Ajánlati árként ajánlatkérő a felolvasólapon a szakértői napidíj nettó összegét kéri feltüntetni, forintban.</w:t>
      </w:r>
    </w:p>
    <w:p w14:paraId="6601B737" w14:textId="77777777" w:rsidR="00D27F51" w:rsidRPr="007467D9" w:rsidRDefault="00D27F51" w:rsidP="004F3438">
      <w:pPr>
        <w:autoSpaceDE w:val="0"/>
        <w:autoSpaceDN w:val="0"/>
        <w:adjustRightInd w:val="0"/>
        <w:ind w:left="567"/>
        <w:jc w:val="both"/>
        <w:rPr>
          <w:rFonts w:ascii="Tahoma" w:hAnsi="Tahoma" w:cs="Tahoma"/>
          <w:color w:val="auto"/>
          <w:sz w:val="20"/>
          <w:szCs w:val="20"/>
        </w:rPr>
      </w:pPr>
      <w:r w:rsidRPr="007467D9">
        <w:rPr>
          <w:rFonts w:ascii="Tahoma" w:hAnsi="Tahoma" w:cs="Tahoma"/>
          <w:color w:val="auto"/>
          <w:sz w:val="20"/>
          <w:szCs w:val="20"/>
        </w:rPr>
        <w:lastRenderedPageBreak/>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w:t>
      </w:r>
      <w:proofErr w:type="spellStart"/>
      <w:r w:rsidRPr="007467D9">
        <w:rPr>
          <w:rFonts w:ascii="Tahoma" w:hAnsi="Tahoma" w:cs="Tahoma"/>
          <w:color w:val="auto"/>
          <w:sz w:val="20"/>
          <w:szCs w:val="20"/>
        </w:rPr>
        <w:t>ÁFÁ-ra</w:t>
      </w:r>
      <w:proofErr w:type="spellEnd"/>
      <w:r w:rsidRPr="007467D9">
        <w:rPr>
          <w:rFonts w:ascii="Tahoma" w:hAnsi="Tahoma" w:cs="Tahoma"/>
          <w:color w:val="auto"/>
          <w:sz w:val="20"/>
          <w:szCs w:val="20"/>
        </w:rPr>
        <w:t xml:space="preserve">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3C3D91B" w14:textId="6A794AAB" w:rsidR="003336B3" w:rsidRPr="007467D9" w:rsidRDefault="00802E2E" w:rsidP="006475CA">
      <w:pPr>
        <w:pStyle w:val="Listaszerbekezds"/>
        <w:numPr>
          <w:ilvl w:val="1"/>
          <w:numId w:val="3"/>
        </w:numPr>
        <w:tabs>
          <w:tab w:val="clear" w:pos="0"/>
          <w:tab w:val="left" w:pos="567"/>
        </w:tabs>
        <w:spacing w:line="276" w:lineRule="auto"/>
        <w:ind w:left="567" w:hanging="567"/>
        <w:rPr>
          <w:rFonts w:ascii="Tahoma" w:hAnsi="Tahoma" w:cs="Tahoma"/>
          <w:b/>
          <w:kern w:val="32"/>
          <w:sz w:val="20"/>
          <w:szCs w:val="20"/>
          <w:lang w:eastAsia="hu-HU"/>
        </w:rPr>
      </w:pPr>
      <w:r w:rsidRPr="007467D9">
        <w:rPr>
          <w:rFonts w:ascii="Tahoma" w:hAnsi="Tahoma" w:cs="Tahoma"/>
          <w:b/>
          <w:kern w:val="32"/>
          <w:sz w:val="20"/>
          <w:szCs w:val="20"/>
          <w:lang w:eastAsia="hu-HU"/>
        </w:rPr>
        <w:t>A 2</w:t>
      </w:r>
      <w:r w:rsidR="009F26C7" w:rsidRPr="007467D9">
        <w:rPr>
          <w:rFonts w:ascii="Tahoma" w:hAnsi="Tahoma" w:cs="Tahoma"/>
          <w:b/>
          <w:kern w:val="32"/>
          <w:sz w:val="20"/>
          <w:szCs w:val="20"/>
          <w:lang w:eastAsia="hu-HU"/>
        </w:rPr>
        <w:t>.</w:t>
      </w:r>
      <w:r w:rsidR="00F0771D" w:rsidRPr="007467D9">
        <w:rPr>
          <w:rFonts w:ascii="Tahoma" w:hAnsi="Tahoma" w:cs="Tahoma"/>
          <w:b/>
          <w:kern w:val="32"/>
          <w:sz w:val="20"/>
          <w:szCs w:val="20"/>
          <w:lang w:eastAsia="hu-HU"/>
        </w:rPr>
        <w:t xml:space="preserve"> értékelési</w:t>
      </w:r>
      <w:r w:rsidR="009F26C7" w:rsidRPr="007467D9">
        <w:rPr>
          <w:rFonts w:ascii="Tahoma" w:hAnsi="Tahoma" w:cs="Tahoma"/>
          <w:b/>
          <w:kern w:val="32"/>
          <w:sz w:val="20"/>
          <w:szCs w:val="20"/>
          <w:lang w:eastAsia="hu-HU"/>
        </w:rPr>
        <w:t xml:space="preserve"> </w:t>
      </w:r>
      <w:r w:rsidR="00E7466F" w:rsidRPr="007467D9">
        <w:rPr>
          <w:rFonts w:ascii="Tahoma" w:hAnsi="Tahoma" w:cs="Tahoma"/>
          <w:b/>
          <w:kern w:val="32"/>
          <w:sz w:val="20"/>
          <w:szCs w:val="20"/>
          <w:lang w:eastAsia="hu-HU"/>
        </w:rPr>
        <w:t>szempont</w:t>
      </w:r>
      <w:r w:rsidR="00FC776E" w:rsidRPr="007467D9">
        <w:rPr>
          <w:rFonts w:ascii="Tahoma" w:hAnsi="Tahoma" w:cs="Tahoma"/>
          <w:b/>
          <w:kern w:val="32"/>
          <w:sz w:val="20"/>
          <w:szCs w:val="20"/>
          <w:lang w:eastAsia="hu-HU"/>
        </w:rPr>
        <w:t>.</w:t>
      </w:r>
    </w:p>
    <w:p w14:paraId="38E44772" w14:textId="77777777" w:rsidR="00232F46" w:rsidRPr="007467D9" w:rsidRDefault="00232F46" w:rsidP="00924E1F">
      <w:pPr>
        <w:pStyle w:val="Listaszerbekezds"/>
        <w:tabs>
          <w:tab w:val="left" w:pos="567"/>
        </w:tabs>
        <w:spacing w:line="276" w:lineRule="auto"/>
        <w:ind w:left="567"/>
        <w:rPr>
          <w:rFonts w:ascii="Tahoma" w:hAnsi="Tahoma" w:cs="Tahoma"/>
          <w:b/>
          <w:kern w:val="32"/>
          <w:sz w:val="20"/>
          <w:szCs w:val="20"/>
          <w:lang w:eastAsia="hu-HU"/>
        </w:rPr>
      </w:pPr>
    </w:p>
    <w:p w14:paraId="301C3899" w14:textId="77777777" w:rsidR="00FA47F7" w:rsidRPr="007467D9" w:rsidRDefault="002C7B47" w:rsidP="00E52EEB">
      <w:pPr>
        <w:pStyle w:val="Default"/>
        <w:spacing w:line="276" w:lineRule="auto"/>
        <w:ind w:left="360"/>
        <w:jc w:val="both"/>
        <w:rPr>
          <w:rFonts w:ascii="Tahoma" w:hAnsi="Tahoma" w:cs="Tahoma"/>
          <w:b/>
          <w:color w:val="auto"/>
          <w:kern w:val="32"/>
          <w:sz w:val="20"/>
          <w:szCs w:val="20"/>
          <w:u w:val="single"/>
        </w:rPr>
      </w:pPr>
      <w:r w:rsidRPr="007467D9">
        <w:rPr>
          <w:rFonts w:ascii="Tahoma" w:hAnsi="Tahoma" w:cs="Tahoma"/>
          <w:b/>
          <w:color w:val="auto"/>
          <w:kern w:val="32"/>
          <w:sz w:val="20"/>
          <w:szCs w:val="20"/>
          <w:u w:val="single"/>
        </w:rPr>
        <w:t>1. rész: Fejlesztéspolitika KKV-kra gyakorolt hatásainak értékelése közvetlen és közvetett vállalkozási támogatások esetén</w:t>
      </w:r>
    </w:p>
    <w:p w14:paraId="034BF40D" w14:textId="77777777" w:rsidR="00FA47F7" w:rsidRPr="007467D9" w:rsidRDefault="00FA47F7" w:rsidP="00E52EEB">
      <w:pPr>
        <w:pStyle w:val="Default"/>
        <w:spacing w:line="276" w:lineRule="auto"/>
        <w:ind w:left="360"/>
        <w:jc w:val="both"/>
        <w:rPr>
          <w:rFonts w:ascii="Tahoma" w:hAnsi="Tahoma" w:cs="Tahoma"/>
          <w:bCs/>
          <w:color w:val="auto"/>
          <w:kern w:val="36"/>
          <w:sz w:val="20"/>
          <w:szCs w:val="20"/>
        </w:rPr>
      </w:pPr>
    </w:p>
    <w:p w14:paraId="0136085A" w14:textId="170A5AD9" w:rsidR="00813BA2" w:rsidRPr="007467D9" w:rsidRDefault="002934C8"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Ajánlatkérő a teljesítésbe bevonni kívánt szakemberek esetében a </w:t>
      </w:r>
      <w:r w:rsidR="00F62F22" w:rsidRPr="007467D9">
        <w:rPr>
          <w:rFonts w:ascii="Tahoma" w:hAnsi="Tahoma" w:cs="Tahoma"/>
          <w:bCs/>
          <w:color w:val="auto"/>
          <w:kern w:val="36"/>
          <w:sz w:val="20"/>
          <w:szCs w:val="20"/>
        </w:rPr>
        <w:t>KKV szakpolitikához kötődő statisztikai elemzésben/értékelésben szerzett legalább 6 hónap időtartamú szakmai tapasztalat</w:t>
      </w:r>
      <w:r w:rsidR="00C50C0A" w:rsidRPr="007467D9">
        <w:rPr>
          <w:rFonts w:ascii="Tahoma" w:hAnsi="Tahoma" w:cs="Tahoma"/>
          <w:bCs/>
          <w:color w:val="auto"/>
          <w:kern w:val="36"/>
          <w:sz w:val="20"/>
          <w:szCs w:val="20"/>
        </w:rPr>
        <w:t xml:space="preserve">tal rendelkező szakemberek számát értékeli. </w:t>
      </w:r>
    </w:p>
    <w:p w14:paraId="666C466C" w14:textId="5D52973D" w:rsidR="006934AD" w:rsidRPr="007467D9" w:rsidRDefault="0019476C"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w:t>
      </w:r>
      <w:r w:rsidR="00813BA2" w:rsidRPr="007467D9">
        <w:rPr>
          <w:rFonts w:ascii="Tahoma" w:hAnsi="Tahoma" w:cs="Tahoma"/>
          <w:bCs/>
          <w:color w:val="auto"/>
          <w:kern w:val="36"/>
          <w:sz w:val="20"/>
          <w:szCs w:val="20"/>
        </w:rPr>
        <w:t xml:space="preserve"> 2.</w:t>
      </w:r>
      <w:r w:rsidRPr="007467D9">
        <w:rPr>
          <w:rFonts w:ascii="Tahoma" w:hAnsi="Tahoma" w:cs="Tahoma"/>
          <w:bCs/>
          <w:color w:val="auto"/>
          <w:kern w:val="36"/>
          <w:sz w:val="20"/>
          <w:szCs w:val="20"/>
        </w:rPr>
        <w:t xml:space="preserve">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w:t>
      </w:r>
      <w:r w:rsidR="009E6365" w:rsidRPr="007467D9">
        <w:rPr>
          <w:rFonts w:ascii="Tahoma" w:hAnsi="Tahoma" w:cs="Tahoma"/>
          <w:bCs/>
          <w:color w:val="auto"/>
          <w:kern w:val="36"/>
          <w:sz w:val="20"/>
          <w:szCs w:val="20"/>
        </w:rPr>
        <w:t xml:space="preserve"> A legkedvezőtlenebb megajánlás a 0 fő.</w:t>
      </w:r>
    </w:p>
    <w:p w14:paraId="5BCB74E3" w14:textId="4C482092" w:rsidR="006A438E" w:rsidRPr="007467D9" w:rsidRDefault="006A438E"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2758483F" w14:textId="7D42F622" w:rsidR="004A7F94" w:rsidRPr="007467D9" w:rsidRDefault="004A7F94" w:rsidP="00E52EEB">
      <w:pPr>
        <w:pStyle w:val="Default"/>
        <w:spacing w:line="276" w:lineRule="auto"/>
        <w:ind w:left="360"/>
        <w:jc w:val="both"/>
        <w:rPr>
          <w:rFonts w:ascii="Tahoma" w:hAnsi="Tahoma" w:cs="Tahoma"/>
          <w:bCs/>
          <w:color w:val="auto"/>
          <w:kern w:val="36"/>
          <w:sz w:val="20"/>
          <w:szCs w:val="20"/>
        </w:rPr>
      </w:pPr>
    </w:p>
    <w:p w14:paraId="0CE96CAB" w14:textId="4E321CE7" w:rsidR="004A7F94" w:rsidRPr="007467D9" w:rsidRDefault="004A7F94"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2. rész: K+F, innováció és strukturális változások értékelése</w:t>
      </w:r>
    </w:p>
    <w:p w14:paraId="738BB0DE" w14:textId="46F3922C" w:rsidR="00094124" w:rsidRPr="007467D9" w:rsidRDefault="00094124" w:rsidP="00E52EEB">
      <w:pPr>
        <w:pStyle w:val="Default"/>
        <w:spacing w:line="276" w:lineRule="auto"/>
        <w:ind w:left="360"/>
        <w:jc w:val="both"/>
        <w:rPr>
          <w:rFonts w:ascii="Tahoma" w:hAnsi="Tahoma" w:cs="Tahoma"/>
          <w:b/>
          <w:bCs/>
          <w:color w:val="auto"/>
          <w:kern w:val="36"/>
          <w:sz w:val="20"/>
          <w:szCs w:val="20"/>
          <w:u w:val="single"/>
        </w:rPr>
      </w:pPr>
    </w:p>
    <w:p w14:paraId="093B8B56" w14:textId="123671FF" w:rsidR="00094124" w:rsidRPr="007467D9" w:rsidRDefault="00094124"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Ajánlatkérő a teljesítésbe bevonni kívánt szakemberek esetében a </w:t>
      </w:r>
      <w:r w:rsidR="00527095" w:rsidRPr="007467D9">
        <w:rPr>
          <w:rFonts w:ascii="Tahoma" w:hAnsi="Tahoma" w:cs="Tahoma"/>
          <w:bCs/>
          <w:color w:val="auto"/>
          <w:kern w:val="36"/>
          <w:sz w:val="20"/>
          <w:szCs w:val="20"/>
        </w:rPr>
        <w:t>K+F és innovációs szakpolitikához kötődő statisztikai elemzésben/értékelésben szerzett legalább 6 hónap időtartamú szakmai tapasztalattal rendelkező szakemberek számát értékeli.</w:t>
      </w:r>
    </w:p>
    <w:p w14:paraId="00667229" w14:textId="4480DE3F" w:rsidR="00527095" w:rsidRPr="007467D9" w:rsidRDefault="00527095" w:rsidP="00527095">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01F5135C"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2311EE70" w14:textId="77777777" w:rsidR="006A438E" w:rsidRPr="007467D9" w:rsidRDefault="006A438E" w:rsidP="00527095">
      <w:pPr>
        <w:pStyle w:val="Default"/>
        <w:spacing w:line="276" w:lineRule="auto"/>
        <w:ind w:left="360"/>
        <w:jc w:val="both"/>
        <w:rPr>
          <w:rFonts w:ascii="Tahoma" w:hAnsi="Tahoma" w:cs="Tahoma"/>
          <w:bCs/>
          <w:color w:val="auto"/>
          <w:kern w:val="36"/>
          <w:sz w:val="20"/>
          <w:szCs w:val="20"/>
        </w:rPr>
      </w:pPr>
    </w:p>
    <w:p w14:paraId="4DBFF982" w14:textId="098DFBDE" w:rsidR="00527095" w:rsidRPr="007467D9" w:rsidRDefault="00527095" w:rsidP="00E52EEB">
      <w:pPr>
        <w:pStyle w:val="Default"/>
        <w:spacing w:line="276" w:lineRule="auto"/>
        <w:ind w:left="360"/>
        <w:jc w:val="both"/>
        <w:rPr>
          <w:rFonts w:ascii="Tahoma" w:hAnsi="Tahoma" w:cs="Tahoma"/>
          <w:bCs/>
          <w:color w:val="auto"/>
          <w:kern w:val="36"/>
          <w:sz w:val="20"/>
          <w:szCs w:val="20"/>
        </w:rPr>
      </w:pPr>
    </w:p>
    <w:p w14:paraId="27041D4F" w14:textId="6D2969C8" w:rsidR="00B0629B" w:rsidRPr="007467D9" w:rsidRDefault="00B0629B"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3. rész: Munkaerőpiaci és társadalmi hatások értékelése</w:t>
      </w:r>
    </w:p>
    <w:p w14:paraId="3B72A821" w14:textId="073F1AA8" w:rsidR="009D10BA" w:rsidRPr="007467D9" w:rsidRDefault="009D10BA" w:rsidP="00E52EEB">
      <w:pPr>
        <w:pStyle w:val="Default"/>
        <w:spacing w:line="276" w:lineRule="auto"/>
        <w:ind w:left="360"/>
        <w:jc w:val="both"/>
        <w:rPr>
          <w:rFonts w:ascii="Tahoma" w:hAnsi="Tahoma" w:cs="Tahoma"/>
          <w:bCs/>
          <w:color w:val="auto"/>
          <w:kern w:val="36"/>
          <w:sz w:val="20"/>
          <w:szCs w:val="20"/>
        </w:rPr>
      </w:pPr>
    </w:p>
    <w:p w14:paraId="1AEE416D" w14:textId="563E9660" w:rsidR="00B0629B" w:rsidRPr="007467D9" w:rsidRDefault="00B0629B"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Ajánlatkérő a teljesítésbe bevonni kívánt szakemberek esetében</w:t>
      </w:r>
      <w:r w:rsidR="00AC781A" w:rsidRPr="007467D9">
        <w:rPr>
          <w:rFonts w:ascii="Tahoma" w:hAnsi="Tahoma" w:cs="Tahoma"/>
          <w:bCs/>
          <w:color w:val="auto"/>
          <w:kern w:val="36"/>
          <w:sz w:val="20"/>
          <w:szCs w:val="20"/>
        </w:rPr>
        <w:t xml:space="preserve"> </w:t>
      </w:r>
      <w:r w:rsidR="00FD0D97" w:rsidRPr="007467D9">
        <w:rPr>
          <w:rFonts w:ascii="Tahoma" w:hAnsi="Tahoma" w:cs="Tahoma"/>
          <w:bCs/>
          <w:color w:val="auto"/>
          <w:kern w:val="36"/>
          <w:sz w:val="20"/>
          <w:szCs w:val="20"/>
        </w:rPr>
        <w:t xml:space="preserve">a </w:t>
      </w:r>
      <w:r w:rsidR="00AC781A" w:rsidRPr="007467D9">
        <w:rPr>
          <w:rFonts w:ascii="Tahoma" w:hAnsi="Tahoma" w:cs="Tahoma"/>
          <w:bCs/>
          <w:color w:val="auto"/>
          <w:kern w:val="36"/>
          <w:sz w:val="20"/>
          <w:szCs w:val="20"/>
        </w:rPr>
        <w:t>munkaerőpiaci szakpolitikához kötődő statisztikai elemzésben/értékelésben szerzett legalább 6 hónap időtartamú szakmai tapasztalattal rendelkező szakemberek számát értékeli.</w:t>
      </w:r>
    </w:p>
    <w:p w14:paraId="37A40935" w14:textId="1EDADD9F" w:rsidR="00AC781A" w:rsidRPr="007467D9" w:rsidRDefault="00AC781A" w:rsidP="00AC781A">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02D3A741"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091EEF6C" w14:textId="77777777" w:rsidR="006A438E" w:rsidRPr="007467D9" w:rsidRDefault="006A438E" w:rsidP="00AC781A">
      <w:pPr>
        <w:pStyle w:val="Default"/>
        <w:spacing w:line="276" w:lineRule="auto"/>
        <w:ind w:left="360"/>
        <w:jc w:val="both"/>
        <w:rPr>
          <w:rFonts w:ascii="Tahoma" w:hAnsi="Tahoma" w:cs="Tahoma"/>
          <w:bCs/>
          <w:color w:val="auto"/>
          <w:kern w:val="36"/>
          <w:sz w:val="20"/>
          <w:szCs w:val="20"/>
        </w:rPr>
      </w:pPr>
    </w:p>
    <w:p w14:paraId="43CE6941" w14:textId="10ABC4CF" w:rsidR="00AC781A" w:rsidRPr="007467D9" w:rsidRDefault="00AC781A" w:rsidP="00E52EEB">
      <w:pPr>
        <w:pStyle w:val="Default"/>
        <w:spacing w:line="276" w:lineRule="auto"/>
        <w:ind w:left="360"/>
        <w:jc w:val="both"/>
        <w:rPr>
          <w:rFonts w:ascii="Tahoma" w:hAnsi="Tahoma" w:cs="Tahoma"/>
          <w:bCs/>
          <w:color w:val="auto"/>
          <w:kern w:val="36"/>
          <w:sz w:val="20"/>
          <w:szCs w:val="20"/>
        </w:rPr>
      </w:pPr>
    </w:p>
    <w:p w14:paraId="28A9E64F" w14:textId="052088D1" w:rsidR="00FE6F82" w:rsidRPr="007467D9" w:rsidRDefault="00FE6F82"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lastRenderedPageBreak/>
        <w:t>4. rész: Környezeti és klíma hatások értékelése</w:t>
      </w:r>
    </w:p>
    <w:p w14:paraId="4C2D7472" w14:textId="5C6614AC" w:rsidR="00FD0D97" w:rsidRPr="007467D9" w:rsidRDefault="00FD0D97" w:rsidP="00E52EEB">
      <w:pPr>
        <w:pStyle w:val="Default"/>
        <w:spacing w:line="276" w:lineRule="auto"/>
        <w:ind w:left="360"/>
        <w:jc w:val="both"/>
        <w:rPr>
          <w:rFonts w:ascii="Tahoma" w:hAnsi="Tahoma" w:cs="Tahoma"/>
          <w:b/>
          <w:bCs/>
          <w:color w:val="auto"/>
          <w:kern w:val="36"/>
          <w:sz w:val="20"/>
          <w:szCs w:val="20"/>
          <w:u w:val="single"/>
        </w:rPr>
      </w:pPr>
    </w:p>
    <w:p w14:paraId="134AF15C" w14:textId="387A75E3" w:rsidR="00E35D6F" w:rsidRPr="007467D9" w:rsidRDefault="00FD0D97" w:rsidP="00E35D6F">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Ajánlatkérő a teljesítésbe bevonni kívánt szakemberek esetében</w:t>
      </w:r>
      <w:r w:rsidR="00A54D80" w:rsidRPr="007467D9">
        <w:rPr>
          <w:rFonts w:ascii="Tahoma" w:hAnsi="Tahoma" w:cs="Tahoma"/>
          <w:bCs/>
          <w:color w:val="auto"/>
          <w:kern w:val="36"/>
          <w:sz w:val="20"/>
          <w:szCs w:val="20"/>
        </w:rPr>
        <w:t xml:space="preserve"> </w:t>
      </w:r>
      <w:r w:rsidR="0020350B" w:rsidRPr="007467D9">
        <w:rPr>
          <w:rFonts w:ascii="Tahoma" w:hAnsi="Tahoma" w:cs="Tahoma"/>
          <w:bCs/>
          <w:color w:val="auto"/>
          <w:kern w:val="36"/>
          <w:sz w:val="20"/>
          <w:szCs w:val="20"/>
        </w:rPr>
        <w:t>a k</w:t>
      </w:r>
      <w:r w:rsidR="00A54D80" w:rsidRPr="007467D9">
        <w:rPr>
          <w:rFonts w:ascii="Tahoma" w:hAnsi="Tahoma" w:cs="Tahoma"/>
          <w:bCs/>
          <w:color w:val="auto"/>
          <w:kern w:val="36"/>
          <w:sz w:val="20"/>
          <w:szCs w:val="20"/>
        </w:rPr>
        <w:t>örnyezet-, klíma-, természetvédelmi szakpolitikához kötődő statisztikai elemzésben/értékelésben szerzett legalább 6 hónap időtartamú szakmai tapasztalattal</w:t>
      </w:r>
      <w:r w:rsidR="00E35D6F" w:rsidRPr="007467D9">
        <w:rPr>
          <w:rFonts w:ascii="Tahoma" w:hAnsi="Tahoma" w:cs="Tahoma"/>
          <w:bCs/>
          <w:color w:val="auto"/>
          <w:kern w:val="36"/>
          <w:sz w:val="20"/>
          <w:szCs w:val="20"/>
        </w:rPr>
        <w:t xml:space="preserve"> rendelkező szakemberek számát értékeli.</w:t>
      </w:r>
    </w:p>
    <w:p w14:paraId="3D1A1669" w14:textId="4D74E238" w:rsidR="00E35D6F" w:rsidRPr="007467D9" w:rsidRDefault="00E35D6F" w:rsidP="00E35D6F">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1ABF9804"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58E9C1E0" w14:textId="77777777" w:rsidR="006A438E" w:rsidRPr="007467D9" w:rsidRDefault="006A438E" w:rsidP="00E35D6F">
      <w:pPr>
        <w:pStyle w:val="Default"/>
        <w:spacing w:line="276" w:lineRule="auto"/>
        <w:ind w:left="360"/>
        <w:jc w:val="both"/>
        <w:rPr>
          <w:rFonts w:ascii="Tahoma" w:hAnsi="Tahoma" w:cs="Tahoma"/>
          <w:bCs/>
          <w:color w:val="auto"/>
          <w:kern w:val="36"/>
          <w:sz w:val="20"/>
          <w:szCs w:val="20"/>
        </w:rPr>
      </w:pPr>
    </w:p>
    <w:p w14:paraId="533404EB" w14:textId="2FA81F16" w:rsidR="00FD0D97" w:rsidRPr="007467D9" w:rsidRDefault="00FD0D97" w:rsidP="00E52EEB">
      <w:pPr>
        <w:pStyle w:val="Default"/>
        <w:spacing w:line="276" w:lineRule="auto"/>
        <w:ind w:left="360"/>
        <w:jc w:val="both"/>
        <w:rPr>
          <w:rFonts w:ascii="Tahoma" w:hAnsi="Tahoma" w:cs="Tahoma"/>
          <w:b/>
          <w:bCs/>
          <w:color w:val="auto"/>
          <w:kern w:val="36"/>
          <w:sz w:val="20"/>
          <w:szCs w:val="20"/>
          <w:u w:val="single"/>
        </w:rPr>
      </w:pPr>
    </w:p>
    <w:p w14:paraId="5FBD4ADC" w14:textId="11B327A7" w:rsidR="00E35D6F" w:rsidRPr="007467D9" w:rsidRDefault="0020350B"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5. rész: Közszféra és közszolgáltatások fejlesztéseinek értékelései</w:t>
      </w:r>
    </w:p>
    <w:p w14:paraId="2104FE06" w14:textId="1A4E2AD6" w:rsidR="0020350B" w:rsidRPr="007467D9" w:rsidRDefault="0020350B" w:rsidP="00E52EEB">
      <w:pPr>
        <w:pStyle w:val="Default"/>
        <w:spacing w:line="276" w:lineRule="auto"/>
        <w:ind w:left="360"/>
        <w:jc w:val="both"/>
        <w:rPr>
          <w:rFonts w:ascii="Tahoma" w:hAnsi="Tahoma" w:cs="Tahoma"/>
          <w:b/>
          <w:bCs/>
          <w:color w:val="auto"/>
          <w:kern w:val="36"/>
          <w:sz w:val="20"/>
          <w:szCs w:val="20"/>
          <w:u w:val="single"/>
        </w:rPr>
      </w:pPr>
    </w:p>
    <w:p w14:paraId="43CE1DFF" w14:textId="0B634087" w:rsidR="0020350B" w:rsidRPr="007467D9" w:rsidRDefault="0020350B"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Cs/>
          <w:color w:val="auto"/>
          <w:kern w:val="36"/>
          <w:sz w:val="20"/>
          <w:szCs w:val="20"/>
        </w:rPr>
        <w:t>Ajánlatkérő a teljesítésbe bevonni kívánt szakemberek esetében</w:t>
      </w:r>
      <w:r w:rsidR="00FB34CB" w:rsidRPr="007467D9">
        <w:rPr>
          <w:rFonts w:ascii="Tahoma" w:hAnsi="Tahoma" w:cs="Tahoma"/>
          <w:bCs/>
          <w:color w:val="auto"/>
          <w:kern w:val="36"/>
          <w:sz w:val="20"/>
          <w:szCs w:val="20"/>
        </w:rPr>
        <w:t xml:space="preserve"> a közszolgáltatásokhoz kötődő statisztikai és/vagy területi elemzésben/értékelésben szerzett legalább 6 hónap időtartamú szakmai tapasztalattal</w:t>
      </w:r>
      <w:r w:rsidR="006979D0" w:rsidRPr="007467D9">
        <w:rPr>
          <w:rFonts w:ascii="Tahoma" w:hAnsi="Tahoma" w:cs="Tahoma"/>
          <w:bCs/>
          <w:color w:val="auto"/>
          <w:kern w:val="36"/>
          <w:sz w:val="20"/>
          <w:szCs w:val="20"/>
        </w:rPr>
        <w:t xml:space="preserve"> rendelkező szakemberek számát értékeli.</w:t>
      </w:r>
    </w:p>
    <w:p w14:paraId="7FF81725" w14:textId="181766CC" w:rsidR="00413808" w:rsidRPr="007467D9" w:rsidRDefault="00C53C8D" w:rsidP="006B31B2">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15CD05BA"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480F80CD" w14:textId="77777777" w:rsidR="006A438E" w:rsidRPr="007467D9" w:rsidRDefault="006A438E" w:rsidP="006B31B2">
      <w:pPr>
        <w:pStyle w:val="Default"/>
        <w:spacing w:line="276" w:lineRule="auto"/>
        <w:ind w:left="360"/>
        <w:jc w:val="both"/>
        <w:rPr>
          <w:rFonts w:ascii="Tahoma" w:hAnsi="Tahoma" w:cs="Tahoma"/>
          <w:bCs/>
          <w:color w:val="auto"/>
          <w:kern w:val="36"/>
          <w:sz w:val="20"/>
          <w:szCs w:val="20"/>
        </w:rPr>
      </w:pPr>
    </w:p>
    <w:p w14:paraId="01F03DCB" w14:textId="77777777" w:rsidR="00413808" w:rsidRPr="007467D9" w:rsidRDefault="00413808" w:rsidP="00C53C8D">
      <w:pPr>
        <w:pStyle w:val="Default"/>
        <w:spacing w:line="276" w:lineRule="auto"/>
        <w:ind w:left="360"/>
        <w:jc w:val="both"/>
        <w:rPr>
          <w:rFonts w:ascii="Tahoma" w:hAnsi="Tahoma" w:cs="Tahoma"/>
          <w:b/>
          <w:bCs/>
          <w:color w:val="auto"/>
          <w:kern w:val="36"/>
          <w:sz w:val="20"/>
          <w:szCs w:val="20"/>
          <w:u w:val="single"/>
        </w:rPr>
      </w:pPr>
    </w:p>
    <w:p w14:paraId="13FFBF90" w14:textId="77777777" w:rsidR="00413808" w:rsidRPr="007467D9" w:rsidRDefault="00413808" w:rsidP="00C53C8D">
      <w:pPr>
        <w:pStyle w:val="Default"/>
        <w:spacing w:line="276" w:lineRule="auto"/>
        <w:ind w:left="360"/>
        <w:jc w:val="both"/>
        <w:rPr>
          <w:rFonts w:ascii="Tahoma" w:hAnsi="Tahoma" w:cs="Tahoma"/>
          <w:b/>
          <w:bCs/>
          <w:color w:val="auto"/>
          <w:kern w:val="36"/>
          <w:sz w:val="20"/>
          <w:szCs w:val="20"/>
          <w:u w:val="single"/>
        </w:rPr>
      </w:pPr>
    </w:p>
    <w:p w14:paraId="4674ED96" w14:textId="03A60AFA" w:rsidR="007D0408" w:rsidRPr="007467D9" w:rsidRDefault="007D0408" w:rsidP="00C53C8D">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6. rész: Infrastruktúra fejlesztések értékelése</w:t>
      </w:r>
    </w:p>
    <w:p w14:paraId="53C6E087" w14:textId="7A709A67" w:rsidR="00B0629B" w:rsidRPr="007467D9" w:rsidRDefault="00B0629B" w:rsidP="00E52EEB">
      <w:pPr>
        <w:pStyle w:val="Default"/>
        <w:spacing w:line="276" w:lineRule="auto"/>
        <w:ind w:left="360"/>
        <w:jc w:val="both"/>
        <w:rPr>
          <w:rFonts w:ascii="Tahoma" w:hAnsi="Tahoma" w:cs="Tahoma"/>
          <w:bCs/>
          <w:color w:val="auto"/>
          <w:kern w:val="36"/>
          <w:sz w:val="20"/>
          <w:szCs w:val="20"/>
        </w:rPr>
      </w:pPr>
    </w:p>
    <w:p w14:paraId="4CE05FBF" w14:textId="7792B72C" w:rsidR="007D0408" w:rsidRPr="007467D9" w:rsidRDefault="007D0408"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Ajánlatkérő a teljesítésbe bevonni kívánt szakemberek esetében</w:t>
      </w:r>
      <w:r w:rsidR="00413808" w:rsidRPr="007467D9">
        <w:rPr>
          <w:rFonts w:ascii="Tahoma" w:hAnsi="Tahoma" w:cs="Tahoma"/>
          <w:bCs/>
          <w:color w:val="auto"/>
          <w:kern w:val="36"/>
          <w:sz w:val="20"/>
          <w:szCs w:val="20"/>
        </w:rPr>
        <w:t xml:space="preserve"> a közút/vasút fejlesztésekhez kötődő statisztikai és/vagy területi elemzésben/értékelésben szerzett legalább 6 hónap időtartamú szakmai tapasztalattal rendelkező szakemberek számát értékeli.</w:t>
      </w:r>
    </w:p>
    <w:p w14:paraId="096FCC5A" w14:textId="54CF5B87" w:rsidR="00413808" w:rsidRPr="007467D9" w:rsidRDefault="00413808" w:rsidP="00413808">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2758752D"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35D7800E" w14:textId="77777777" w:rsidR="006A438E" w:rsidRPr="007467D9" w:rsidRDefault="006A438E" w:rsidP="00413808">
      <w:pPr>
        <w:pStyle w:val="Default"/>
        <w:spacing w:line="276" w:lineRule="auto"/>
        <w:ind w:left="360"/>
        <w:jc w:val="both"/>
        <w:rPr>
          <w:rFonts w:ascii="Tahoma" w:hAnsi="Tahoma" w:cs="Tahoma"/>
          <w:bCs/>
          <w:color w:val="auto"/>
          <w:kern w:val="36"/>
          <w:sz w:val="20"/>
          <w:szCs w:val="20"/>
        </w:rPr>
      </w:pPr>
    </w:p>
    <w:p w14:paraId="528A04A6" w14:textId="2410D632" w:rsidR="00413808" w:rsidRPr="007467D9" w:rsidRDefault="00413808" w:rsidP="00E52EEB">
      <w:pPr>
        <w:pStyle w:val="Default"/>
        <w:spacing w:line="276" w:lineRule="auto"/>
        <w:ind w:left="360"/>
        <w:jc w:val="both"/>
        <w:rPr>
          <w:rFonts w:ascii="Tahoma" w:hAnsi="Tahoma" w:cs="Tahoma"/>
          <w:bCs/>
          <w:color w:val="auto"/>
          <w:kern w:val="36"/>
          <w:sz w:val="20"/>
          <w:szCs w:val="20"/>
        </w:rPr>
      </w:pPr>
    </w:p>
    <w:p w14:paraId="34F5EFF1" w14:textId="388E650D" w:rsidR="00413808" w:rsidRPr="007467D9" w:rsidRDefault="00266EC3"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7. rész: Értékelésekhez közvetlenül kapcsolódó elsődleges információgyűjtés és adatelőkészítés</w:t>
      </w:r>
    </w:p>
    <w:p w14:paraId="49C77EC3" w14:textId="7DCCE6B3" w:rsidR="007E3731" w:rsidRPr="007467D9" w:rsidRDefault="007E3731" w:rsidP="00E52EEB">
      <w:pPr>
        <w:pStyle w:val="Default"/>
        <w:spacing w:line="276" w:lineRule="auto"/>
        <w:ind w:left="360"/>
        <w:jc w:val="both"/>
        <w:rPr>
          <w:rFonts w:ascii="Tahoma" w:hAnsi="Tahoma" w:cs="Tahoma"/>
          <w:b/>
          <w:bCs/>
          <w:color w:val="auto"/>
          <w:kern w:val="36"/>
          <w:sz w:val="20"/>
          <w:szCs w:val="20"/>
          <w:u w:val="single"/>
        </w:rPr>
      </w:pPr>
    </w:p>
    <w:p w14:paraId="5A10F831" w14:textId="77777777" w:rsidR="00D315F2" w:rsidRPr="007467D9" w:rsidRDefault="007E3731" w:rsidP="00D315F2">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Ajánlatkérő a teljesítésbe bevonni kívánt szakemberek esetében a </w:t>
      </w:r>
      <w:r w:rsidR="00300A4D" w:rsidRPr="007467D9">
        <w:rPr>
          <w:rFonts w:ascii="Tahoma" w:hAnsi="Tahoma" w:cs="Tahoma"/>
          <w:bCs/>
          <w:color w:val="auto"/>
          <w:kern w:val="36"/>
          <w:sz w:val="20"/>
          <w:szCs w:val="20"/>
        </w:rPr>
        <w:t>kérdőíves felmérés statisztikai / területi elemzésben/értékelésben szerzett legalább 6 hónap időtartamú szakmai tapasztalat</w:t>
      </w:r>
      <w:r w:rsidR="00C55A12" w:rsidRPr="007467D9">
        <w:rPr>
          <w:rFonts w:ascii="Tahoma" w:hAnsi="Tahoma" w:cs="Tahoma"/>
          <w:bCs/>
          <w:color w:val="auto"/>
          <w:kern w:val="36"/>
          <w:sz w:val="20"/>
          <w:szCs w:val="20"/>
        </w:rPr>
        <w:t>tal</w:t>
      </w:r>
      <w:r w:rsidR="00D315F2" w:rsidRPr="007467D9">
        <w:rPr>
          <w:rFonts w:ascii="Tahoma" w:hAnsi="Tahoma" w:cs="Tahoma"/>
          <w:bCs/>
          <w:color w:val="auto"/>
          <w:kern w:val="36"/>
          <w:sz w:val="20"/>
          <w:szCs w:val="20"/>
        </w:rPr>
        <w:t xml:space="preserve"> rendelkező szakemberek számát értékeli.</w:t>
      </w:r>
    </w:p>
    <w:p w14:paraId="580E60B7" w14:textId="31F72575" w:rsidR="00D315F2" w:rsidRPr="007467D9" w:rsidRDefault="00D315F2" w:rsidP="00D315F2">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6CF9084F"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53332AAD" w14:textId="77777777" w:rsidR="006A438E" w:rsidRPr="007467D9" w:rsidRDefault="006A438E" w:rsidP="00D315F2">
      <w:pPr>
        <w:pStyle w:val="Default"/>
        <w:spacing w:line="276" w:lineRule="auto"/>
        <w:ind w:left="360"/>
        <w:jc w:val="both"/>
        <w:rPr>
          <w:rFonts w:ascii="Tahoma" w:hAnsi="Tahoma" w:cs="Tahoma"/>
          <w:bCs/>
          <w:color w:val="auto"/>
          <w:kern w:val="36"/>
          <w:sz w:val="20"/>
          <w:szCs w:val="20"/>
        </w:rPr>
      </w:pPr>
    </w:p>
    <w:p w14:paraId="38BB57F0" w14:textId="2ECA16C7" w:rsidR="007E3731" w:rsidRPr="007467D9" w:rsidRDefault="007E3731" w:rsidP="00E52EEB">
      <w:pPr>
        <w:pStyle w:val="Default"/>
        <w:spacing w:line="276" w:lineRule="auto"/>
        <w:ind w:left="360"/>
        <w:jc w:val="both"/>
        <w:rPr>
          <w:rFonts w:ascii="Tahoma" w:hAnsi="Tahoma" w:cs="Tahoma"/>
          <w:b/>
          <w:bCs/>
          <w:color w:val="auto"/>
          <w:kern w:val="36"/>
          <w:sz w:val="20"/>
          <w:szCs w:val="20"/>
          <w:u w:val="single"/>
        </w:rPr>
      </w:pPr>
    </w:p>
    <w:p w14:paraId="19D89871" w14:textId="2D37F312" w:rsidR="007C5E64" w:rsidRPr="007467D9" w:rsidRDefault="007C5E64"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8. rész: Értékelések módszertani támogatása, ágazati és makrogazdasági hatások értékelése</w:t>
      </w:r>
    </w:p>
    <w:p w14:paraId="124CC354" w14:textId="281E23A0" w:rsidR="00413808" w:rsidRPr="007467D9" w:rsidRDefault="00413808" w:rsidP="00E52EEB">
      <w:pPr>
        <w:pStyle w:val="Default"/>
        <w:spacing w:line="276" w:lineRule="auto"/>
        <w:ind w:left="360"/>
        <w:jc w:val="both"/>
        <w:rPr>
          <w:rFonts w:ascii="Tahoma" w:hAnsi="Tahoma" w:cs="Tahoma"/>
          <w:bCs/>
          <w:color w:val="auto"/>
          <w:kern w:val="36"/>
          <w:sz w:val="20"/>
          <w:szCs w:val="20"/>
        </w:rPr>
      </w:pPr>
    </w:p>
    <w:p w14:paraId="27496820" w14:textId="0D9468A7" w:rsidR="007C5E64" w:rsidRPr="007467D9" w:rsidRDefault="007C5E64"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lastRenderedPageBreak/>
        <w:t>Ajánlatkérő a teljesítésbe bevonni kívánt szakemberek esetében</w:t>
      </w:r>
      <w:r w:rsidR="009B269B" w:rsidRPr="007467D9">
        <w:rPr>
          <w:rFonts w:ascii="Tahoma" w:hAnsi="Tahoma" w:cs="Tahoma"/>
          <w:bCs/>
          <w:color w:val="auto"/>
          <w:kern w:val="36"/>
          <w:sz w:val="20"/>
          <w:szCs w:val="20"/>
        </w:rPr>
        <w:t xml:space="preserve"> az</w:t>
      </w:r>
      <w:r w:rsidR="0027251B" w:rsidRPr="007467D9">
        <w:rPr>
          <w:rFonts w:ascii="Tahoma" w:hAnsi="Tahoma" w:cs="Tahoma"/>
          <w:bCs/>
          <w:color w:val="auto"/>
          <w:kern w:val="36"/>
          <w:sz w:val="20"/>
          <w:szCs w:val="20"/>
        </w:rPr>
        <w:t xml:space="preserve"> </w:t>
      </w:r>
      <w:proofErr w:type="spellStart"/>
      <w:r w:rsidR="0027251B" w:rsidRPr="007467D9">
        <w:rPr>
          <w:rFonts w:ascii="Tahoma" w:hAnsi="Tahoma" w:cs="Tahoma"/>
          <w:bCs/>
          <w:color w:val="auto"/>
          <w:kern w:val="36"/>
          <w:sz w:val="20"/>
          <w:szCs w:val="20"/>
        </w:rPr>
        <w:t>ökonometriai</w:t>
      </w:r>
      <w:proofErr w:type="spellEnd"/>
      <w:r w:rsidR="0027251B" w:rsidRPr="007467D9">
        <w:rPr>
          <w:rFonts w:ascii="Tahoma" w:hAnsi="Tahoma" w:cs="Tahoma"/>
          <w:bCs/>
          <w:color w:val="auto"/>
          <w:kern w:val="36"/>
          <w:sz w:val="20"/>
          <w:szCs w:val="20"/>
        </w:rPr>
        <w:t xml:space="preserve"> statisztikai / területi / gazdasági ágazati szakpolitikához elemzésben/értékelésben szerzett legalább 6 hónap időtartamú szakmai tapasztalattal rendelkező szakemberek számát értékeli.</w:t>
      </w:r>
    </w:p>
    <w:p w14:paraId="6E7E771F" w14:textId="7164C40E" w:rsidR="0027251B" w:rsidRPr="007467D9" w:rsidRDefault="0027251B" w:rsidP="0027251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A legkedvezőtlenebb megajánlás a 0 fő.</w:t>
      </w:r>
    </w:p>
    <w:p w14:paraId="5E6935E5"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04B63DB0" w14:textId="77777777" w:rsidR="006A438E" w:rsidRPr="007467D9" w:rsidRDefault="006A438E" w:rsidP="0027251B">
      <w:pPr>
        <w:pStyle w:val="Default"/>
        <w:spacing w:line="276" w:lineRule="auto"/>
        <w:ind w:left="360"/>
        <w:jc w:val="both"/>
        <w:rPr>
          <w:rFonts w:ascii="Tahoma" w:hAnsi="Tahoma" w:cs="Tahoma"/>
          <w:bCs/>
          <w:color w:val="auto"/>
          <w:kern w:val="36"/>
          <w:sz w:val="20"/>
          <w:szCs w:val="20"/>
        </w:rPr>
      </w:pPr>
    </w:p>
    <w:p w14:paraId="339387F2" w14:textId="3339C377" w:rsidR="0027251B" w:rsidRPr="007467D9" w:rsidRDefault="0027251B" w:rsidP="00E52EEB">
      <w:pPr>
        <w:pStyle w:val="Default"/>
        <w:spacing w:line="276" w:lineRule="auto"/>
        <w:ind w:left="360"/>
        <w:jc w:val="both"/>
        <w:rPr>
          <w:rFonts w:ascii="Tahoma" w:hAnsi="Tahoma" w:cs="Tahoma"/>
          <w:bCs/>
          <w:color w:val="auto"/>
          <w:kern w:val="36"/>
          <w:sz w:val="20"/>
          <w:szCs w:val="20"/>
        </w:rPr>
      </w:pPr>
    </w:p>
    <w:p w14:paraId="4A0C8731" w14:textId="3168BE80" w:rsidR="009B269B" w:rsidRPr="007467D9" w:rsidRDefault="009B269B" w:rsidP="00E52EEB">
      <w:pPr>
        <w:pStyle w:val="Default"/>
        <w:spacing w:line="276" w:lineRule="auto"/>
        <w:ind w:left="360"/>
        <w:jc w:val="both"/>
        <w:rPr>
          <w:rFonts w:ascii="Tahoma" w:hAnsi="Tahoma" w:cs="Tahoma"/>
          <w:b/>
          <w:bCs/>
          <w:color w:val="auto"/>
          <w:kern w:val="36"/>
          <w:sz w:val="20"/>
          <w:szCs w:val="20"/>
          <w:u w:val="single"/>
        </w:rPr>
      </w:pPr>
      <w:r w:rsidRPr="007467D9">
        <w:rPr>
          <w:rFonts w:ascii="Tahoma" w:hAnsi="Tahoma" w:cs="Tahoma"/>
          <w:b/>
          <w:bCs/>
          <w:color w:val="auto"/>
          <w:kern w:val="36"/>
          <w:sz w:val="20"/>
          <w:szCs w:val="20"/>
          <w:u w:val="single"/>
        </w:rPr>
        <w:t>9. rész: Értékelések tartalmi és javaslati szintézisei</w:t>
      </w:r>
    </w:p>
    <w:p w14:paraId="1A60F95D" w14:textId="0C8B7C01" w:rsidR="009B269B" w:rsidRPr="007467D9" w:rsidRDefault="009B269B" w:rsidP="00E52EEB">
      <w:pPr>
        <w:pStyle w:val="Default"/>
        <w:spacing w:line="276" w:lineRule="auto"/>
        <w:ind w:left="360"/>
        <w:jc w:val="both"/>
        <w:rPr>
          <w:rFonts w:ascii="Tahoma" w:hAnsi="Tahoma" w:cs="Tahoma"/>
          <w:b/>
          <w:bCs/>
          <w:color w:val="auto"/>
          <w:kern w:val="36"/>
          <w:sz w:val="20"/>
          <w:szCs w:val="20"/>
          <w:u w:val="single"/>
        </w:rPr>
      </w:pPr>
    </w:p>
    <w:p w14:paraId="5E20FD37" w14:textId="22B71C0E" w:rsidR="009B269B" w:rsidRPr="007467D9" w:rsidRDefault="009B269B"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Ajánlatkérő a teljesítésbe bevonni kívánt szakemberek esetében</w:t>
      </w:r>
      <w:r w:rsidR="008B15F2" w:rsidRPr="007467D9">
        <w:rPr>
          <w:rFonts w:ascii="Tahoma" w:hAnsi="Tahoma" w:cs="Tahoma"/>
          <w:bCs/>
          <w:color w:val="auto"/>
          <w:kern w:val="36"/>
          <w:sz w:val="20"/>
          <w:szCs w:val="20"/>
        </w:rPr>
        <w:t xml:space="preserve"> 2014-2020-as OP-k által lefedett tematikus célkitűzések</w:t>
      </w:r>
      <w:r w:rsidR="001541CE" w:rsidRPr="007467D9">
        <w:rPr>
          <w:rFonts w:ascii="Tahoma" w:hAnsi="Tahoma" w:cs="Tahoma"/>
          <w:bCs/>
          <w:color w:val="auto"/>
          <w:kern w:val="36"/>
          <w:sz w:val="20"/>
          <w:szCs w:val="20"/>
        </w:rPr>
        <w:t xml:space="preserve"> </w:t>
      </w:r>
      <w:r w:rsidR="00AB6E71" w:rsidRPr="007467D9">
        <w:rPr>
          <w:rFonts w:ascii="Tahoma" w:hAnsi="Tahoma" w:cs="Tahoma"/>
          <w:bCs/>
          <w:color w:val="auto"/>
          <w:kern w:val="36"/>
          <w:sz w:val="20"/>
          <w:szCs w:val="20"/>
        </w:rPr>
        <w:t>közül legalább 1 szakterület kapcsán</w:t>
      </w:r>
      <w:r w:rsidR="00120690" w:rsidRPr="007467D9">
        <w:rPr>
          <w:rFonts w:ascii="Tahoma" w:hAnsi="Tahoma" w:cs="Tahoma"/>
          <w:bCs/>
          <w:color w:val="auto"/>
          <w:kern w:val="36"/>
          <w:sz w:val="20"/>
          <w:szCs w:val="20"/>
        </w:rPr>
        <w:t xml:space="preserve"> </w:t>
      </w:r>
      <w:r w:rsidR="008B15F2" w:rsidRPr="007467D9">
        <w:rPr>
          <w:rFonts w:ascii="Tahoma" w:hAnsi="Tahoma" w:cs="Tahoma"/>
          <w:bCs/>
          <w:color w:val="auto"/>
          <w:kern w:val="36"/>
          <w:sz w:val="20"/>
          <w:szCs w:val="20"/>
        </w:rPr>
        <w:t>statisztikai elemzésben/értékelésben legalább 6 hónap tapasztalat</w:t>
      </w:r>
      <w:r w:rsidR="00120690" w:rsidRPr="007467D9">
        <w:rPr>
          <w:rFonts w:ascii="Tahoma" w:hAnsi="Tahoma" w:cs="Tahoma"/>
          <w:bCs/>
          <w:color w:val="auto"/>
          <w:kern w:val="36"/>
          <w:sz w:val="20"/>
          <w:szCs w:val="20"/>
        </w:rPr>
        <w:t>tal rendelkező</w:t>
      </w:r>
      <w:r w:rsidR="008B15F2" w:rsidRPr="007467D9">
        <w:rPr>
          <w:rFonts w:ascii="Tahoma" w:hAnsi="Tahoma" w:cs="Tahoma"/>
          <w:bCs/>
          <w:color w:val="auto"/>
          <w:kern w:val="36"/>
          <w:sz w:val="20"/>
          <w:szCs w:val="20"/>
        </w:rPr>
        <w:t xml:space="preserve"> szak</w:t>
      </w:r>
      <w:r w:rsidR="00B3085E" w:rsidRPr="007467D9">
        <w:rPr>
          <w:rFonts w:ascii="Tahoma" w:hAnsi="Tahoma" w:cs="Tahoma"/>
          <w:bCs/>
          <w:color w:val="auto"/>
          <w:kern w:val="36"/>
          <w:sz w:val="20"/>
          <w:szCs w:val="20"/>
        </w:rPr>
        <w:t>emberek</w:t>
      </w:r>
      <w:r w:rsidR="008B15F2" w:rsidRPr="007467D9">
        <w:rPr>
          <w:rFonts w:ascii="Tahoma" w:hAnsi="Tahoma" w:cs="Tahoma"/>
          <w:bCs/>
          <w:color w:val="auto"/>
          <w:kern w:val="36"/>
          <w:sz w:val="20"/>
          <w:szCs w:val="20"/>
        </w:rPr>
        <w:t xml:space="preserve"> száma</w:t>
      </w:r>
      <w:r w:rsidR="006E424E" w:rsidRPr="007467D9">
        <w:rPr>
          <w:rFonts w:ascii="Tahoma" w:hAnsi="Tahoma" w:cs="Tahoma"/>
          <w:bCs/>
          <w:color w:val="auto"/>
          <w:kern w:val="36"/>
          <w:sz w:val="20"/>
          <w:szCs w:val="20"/>
        </w:rPr>
        <w:t>.</w:t>
      </w:r>
    </w:p>
    <w:p w14:paraId="4B2D12C5" w14:textId="77777777" w:rsidR="00F84477" w:rsidRPr="007467D9" w:rsidRDefault="00F84477" w:rsidP="00E52EEB">
      <w:pPr>
        <w:pStyle w:val="Default"/>
        <w:spacing w:line="276" w:lineRule="auto"/>
        <w:ind w:left="360"/>
        <w:jc w:val="both"/>
        <w:rPr>
          <w:rFonts w:ascii="Tahoma" w:hAnsi="Tahoma" w:cs="Tahoma"/>
          <w:bCs/>
          <w:color w:val="auto"/>
          <w:kern w:val="36"/>
          <w:sz w:val="20"/>
          <w:szCs w:val="20"/>
        </w:rPr>
      </w:pPr>
    </w:p>
    <w:p w14:paraId="5C27E9F1" w14:textId="44945DDA" w:rsidR="0081665A" w:rsidRPr="007467D9" w:rsidRDefault="0081665A"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Ajánlatkérő az Európai Parlament és a Tanács 1303/2013/</w:t>
      </w:r>
      <w:r w:rsidR="00526DCD" w:rsidRPr="007467D9">
        <w:rPr>
          <w:rFonts w:ascii="Tahoma" w:hAnsi="Tahoma" w:cs="Tahoma"/>
          <w:bCs/>
          <w:color w:val="auto"/>
          <w:kern w:val="36"/>
          <w:sz w:val="20"/>
          <w:szCs w:val="20"/>
        </w:rPr>
        <w:t>EU</w:t>
      </w:r>
      <w:r w:rsidRPr="007467D9">
        <w:rPr>
          <w:rFonts w:ascii="Tahoma" w:hAnsi="Tahoma" w:cs="Tahoma"/>
          <w:bCs/>
          <w:color w:val="auto"/>
          <w:kern w:val="36"/>
          <w:sz w:val="20"/>
          <w:szCs w:val="20"/>
        </w:rPr>
        <w:t xml:space="preserve"> </w:t>
      </w:r>
      <w:r w:rsidR="00526DCD" w:rsidRPr="007467D9">
        <w:rPr>
          <w:rFonts w:ascii="Tahoma" w:hAnsi="Tahoma" w:cs="Tahoma"/>
          <w:bCs/>
          <w:color w:val="auto"/>
          <w:kern w:val="36"/>
          <w:sz w:val="20"/>
          <w:szCs w:val="20"/>
        </w:rPr>
        <w:t>R</w:t>
      </w:r>
      <w:r w:rsidRPr="007467D9">
        <w:rPr>
          <w:rFonts w:ascii="Tahoma" w:hAnsi="Tahoma" w:cs="Tahoma"/>
          <w:bCs/>
          <w:color w:val="auto"/>
          <w:kern w:val="36"/>
          <w:sz w:val="20"/>
          <w:szCs w:val="20"/>
        </w:rPr>
        <w:t>endelete</w:t>
      </w:r>
      <w:r w:rsidR="00526DCD" w:rsidRPr="007467D9">
        <w:rPr>
          <w:rFonts w:ascii="Tahoma" w:hAnsi="Tahoma" w:cs="Tahoma"/>
          <w:bCs/>
          <w:color w:val="auto"/>
          <w:kern w:val="36"/>
          <w:sz w:val="20"/>
          <w:szCs w:val="20"/>
        </w:rPr>
        <w:t xml:space="preserve"> (2013. december 17.) </w:t>
      </w:r>
      <w:r w:rsidR="002640B6" w:rsidRPr="007467D9">
        <w:rPr>
          <w:rFonts w:ascii="Tahoma" w:hAnsi="Tahoma" w:cs="Tahoma"/>
          <w:bCs/>
          <w:color w:val="auto"/>
          <w:kern w:val="36"/>
          <w:sz w:val="20"/>
          <w:szCs w:val="20"/>
        </w:rPr>
        <w:t>9. cikk tartalmazza a tematikus célkitűzéseket, melyek az alábbiak:</w:t>
      </w:r>
    </w:p>
    <w:p w14:paraId="57C91713"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(1) a kutatás, a technológiai fejlesztés és az innováció erősítése; </w:t>
      </w:r>
    </w:p>
    <w:p w14:paraId="5715E537"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(2) az IKT-hoz való hozzáférésnek, azok használatának és minőségének a javítása; </w:t>
      </w:r>
    </w:p>
    <w:p w14:paraId="294AEF65"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(3) a kkv-k, (az EMVA esetében) a mezőgazdasági, illetve (az ETHA esetében) a halászati és </w:t>
      </w:r>
      <w:proofErr w:type="spellStart"/>
      <w:r w:rsidRPr="007467D9">
        <w:rPr>
          <w:rFonts w:ascii="Tahoma" w:hAnsi="Tahoma" w:cs="Tahoma"/>
          <w:bCs/>
          <w:color w:val="auto"/>
          <w:kern w:val="36"/>
          <w:sz w:val="20"/>
          <w:szCs w:val="20"/>
        </w:rPr>
        <w:t>akvakultúra-ágazat</w:t>
      </w:r>
      <w:proofErr w:type="spellEnd"/>
      <w:r w:rsidRPr="007467D9">
        <w:rPr>
          <w:rFonts w:ascii="Tahoma" w:hAnsi="Tahoma" w:cs="Tahoma"/>
          <w:bCs/>
          <w:color w:val="auto"/>
          <w:kern w:val="36"/>
          <w:sz w:val="20"/>
          <w:szCs w:val="20"/>
        </w:rPr>
        <w:t xml:space="preserve"> versenyképességének a növelése; </w:t>
      </w:r>
    </w:p>
    <w:p w14:paraId="567603C2"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(4) az alacsony szén-dioxid-kibocsátású gazdaság felé történő elmozdulás támogatása minden ágazatban; </w:t>
      </w:r>
    </w:p>
    <w:p w14:paraId="02CE7608"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(5) az éghajlatváltozáshoz való alkalmazkodás, a kockázatmegelőzés és -kezelés előmozdítása; (6) a környezet megóvása és védelme és az erőforrás-felhasználás hatékonyságának előmozdítása; </w:t>
      </w:r>
    </w:p>
    <w:p w14:paraId="72274070"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(7) a fenntartható közlekedés előmozdítása és szűk keresztmetszetek megszüntetése a kulcsfontosságú hálózati infrastruktúrákban; </w:t>
      </w:r>
    </w:p>
    <w:p w14:paraId="2A7AB404"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(8) a fenntartható és minőségi foglalkoztatás, valamint a munkavállalói mobilitás támogatása; (9) a társadalmi befogadás előmozdítása és a szegénység, valamint a hátrányos megkülönböztetés elleni küzdelem; </w:t>
      </w:r>
    </w:p>
    <w:p w14:paraId="7B770E0B" w14:textId="77777777" w:rsidR="0091023D"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(10) az oktatásba, és a képzésbe, többek között a szakképzésbe történő beruházás a készségek fejlesztése és az egész életen át tartó tanulás érdekében; </w:t>
      </w:r>
    </w:p>
    <w:p w14:paraId="0AE14472" w14:textId="18A48B0C" w:rsidR="007B7C03" w:rsidRPr="007467D9" w:rsidRDefault="0091023D"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(11) a hatóságok és az érdekelt felek intézményi kapacitásának javítása és hatékony közigazgatáshoz történő hozzájárulás.</w:t>
      </w:r>
    </w:p>
    <w:p w14:paraId="10BE50FE" w14:textId="77777777" w:rsidR="002640B6" w:rsidRPr="007467D9" w:rsidRDefault="002640B6" w:rsidP="00E52EEB">
      <w:pPr>
        <w:pStyle w:val="Default"/>
        <w:spacing w:line="276" w:lineRule="auto"/>
        <w:ind w:left="360"/>
        <w:jc w:val="both"/>
        <w:rPr>
          <w:rFonts w:ascii="Tahoma" w:hAnsi="Tahoma" w:cs="Tahoma"/>
          <w:bCs/>
          <w:color w:val="auto"/>
          <w:kern w:val="36"/>
          <w:sz w:val="20"/>
          <w:szCs w:val="20"/>
        </w:rPr>
      </w:pPr>
    </w:p>
    <w:p w14:paraId="5F446943" w14:textId="5E8BA68E" w:rsidR="0098557A" w:rsidRPr="007467D9" w:rsidRDefault="00F84477"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 xml:space="preserve">A 2. értékelési szempont esetében a legkedvezőbb megajánlás </w:t>
      </w:r>
      <w:r w:rsidR="00DD72B9" w:rsidRPr="007467D9">
        <w:rPr>
          <w:rFonts w:ascii="Tahoma" w:hAnsi="Tahoma" w:cs="Tahoma"/>
          <w:bCs/>
          <w:color w:val="auto"/>
          <w:kern w:val="36"/>
          <w:sz w:val="20"/>
          <w:szCs w:val="20"/>
        </w:rPr>
        <w:t>5 fő</w:t>
      </w:r>
      <w:r w:rsidRPr="007467D9">
        <w:rPr>
          <w:rFonts w:ascii="Tahoma" w:hAnsi="Tahoma" w:cs="Tahoma"/>
          <w:bCs/>
          <w:color w:val="auto"/>
          <w:kern w:val="36"/>
          <w:sz w:val="20"/>
          <w:szCs w:val="20"/>
        </w:rPr>
        <w:t xml:space="preserve">. </w:t>
      </w:r>
    </w:p>
    <w:p w14:paraId="04B37360" w14:textId="05456B6F" w:rsidR="009B269B" w:rsidRPr="007467D9" w:rsidRDefault="00F84477" w:rsidP="00E52EEB">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 legkedvezőtlenebb megajánlás a 0 fő.</w:t>
      </w:r>
    </w:p>
    <w:p w14:paraId="09DCF809" w14:textId="77777777" w:rsidR="006A438E" w:rsidRPr="007467D9" w:rsidRDefault="006A438E" w:rsidP="006A438E">
      <w:pPr>
        <w:pStyle w:val="Default"/>
        <w:spacing w:line="276" w:lineRule="auto"/>
        <w:ind w:left="360"/>
        <w:jc w:val="both"/>
        <w:rPr>
          <w:rFonts w:ascii="Tahoma" w:hAnsi="Tahoma" w:cs="Tahoma"/>
          <w:bCs/>
          <w:color w:val="auto"/>
          <w:kern w:val="36"/>
          <w:sz w:val="20"/>
          <w:szCs w:val="20"/>
        </w:rPr>
      </w:pPr>
      <w:r w:rsidRPr="007467D9">
        <w:rPr>
          <w:rFonts w:ascii="Tahoma" w:hAnsi="Tahoma" w:cs="Tahoma"/>
          <w:bCs/>
          <w:color w:val="auto"/>
          <w:kern w:val="36"/>
          <w:sz w:val="20"/>
          <w:szCs w:val="20"/>
        </w:rPr>
        <w:t>Az M2 alkalmasság tekintetében megajánlott szakemberek jelen értékelési szempont tekintetében nem ajánlhatók meg.</w:t>
      </w:r>
    </w:p>
    <w:p w14:paraId="5337419D" w14:textId="77777777" w:rsidR="006A438E" w:rsidRPr="007467D9" w:rsidRDefault="006A438E" w:rsidP="00E52EEB">
      <w:pPr>
        <w:pStyle w:val="Default"/>
        <w:spacing w:line="276" w:lineRule="auto"/>
        <w:ind w:left="360"/>
        <w:jc w:val="both"/>
        <w:rPr>
          <w:rFonts w:ascii="Tahoma" w:hAnsi="Tahoma" w:cs="Tahoma"/>
          <w:bCs/>
          <w:color w:val="auto"/>
          <w:kern w:val="36"/>
          <w:sz w:val="20"/>
          <w:szCs w:val="20"/>
        </w:rPr>
      </w:pPr>
    </w:p>
    <w:p w14:paraId="603A0EF5" w14:textId="032530D9" w:rsidR="00E45FA2" w:rsidRPr="007467D9" w:rsidRDefault="00E45FA2" w:rsidP="00E52EEB">
      <w:pPr>
        <w:pStyle w:val="Default"/>
        <w:spacing w:line="276" w:lineRule="auto"/>
        <w:ind w:left="360"/>
        <w:jc w:val="both"/>
        <w:rPr>
          <w:rFonts w:ascii="Tahoma" w:hAnsi="Tahoma" w:cs="Tahoma"/>
          <w:bCs/>
          <w:color w:val="auto"/>
          <w:kern w:val="36"/>
          <w:sz w:val="20"/>
          <w:szCs w:val="20"/>
        </w:rPr>
      </w:pPr>
    </w:p>
    <w:p w14:paraId="38977B99" w14:textId="77777777" w:rsidR="000831DA"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Valamennyi rész vonatkozásában</w:t>
      </w:r>
      <w:r w:rsidR="000831DA" w:rsidRPr="007467D9">
        <w:rPr>
          <w:rFonts w:ascii="Tahoma" w:hAnsi="Tahoma" w:cs="Tahoma"/>
          <w:color w:val="auto"/>
          <w:sz w:val="20"/>
          <w:szCs w:val="20"/>
        </w:rPr>
        <w:t>:</w:t>
      </w:r>
    </w:p>
    <w:p w14:paraId="03BDA6CA" w14:textId="2C3C7C7D" w:rsidR="00E45FA2" w:rsidRPr="007467D9" w:rsidRDefault="000831DA"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A</w:t>
      </w:r>
      <w:r w:rsidR="00E45FA2" w:rsidRPr="007467D9">
        <w:rPr>
          <w:rFonts w:ascii="Tahoma" w:hAnsi="Tahoma" w:cs="Tahoma"/>
          <w:color w:val="auto"/>
          <w:sz w:val="20"/>
          <w:szCs w:val="20"/>
        </w:rPr>
        <w:t xml:space="preserve"> 2. értékelési szempont esetében a legmagasabb érték a legkedvezőbb, ekkor az ajánlatkérő a legkedvezőbb tartalmi elemre a maximális pontot (felső ponthatár) adja, a többi ajánlat tartalmi elemére pedig a legkedvezőbb tartalmi elemhez viszonyítva arányosan számolja ki a pontszámokat, az alábbi képlettel (egyenes arányosítással):</w:t>
      </w:r>
    </w:p>
    <w:p w14:paraId="1DB458B2"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 xml:space="preserve">P = (A vizsgált / A legjobb) × (P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 xml:space="preserve"> - P min) + P min</w:t>
      </w:r>
    </w:p>
    <w:p w14:paraId="2ABB58D1"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ahol:</w:t>
      </w:r>
    </w:p>
    <w:p w14:paraId="704B0D95"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lastRenderedPageBreak/>
        <w:t>P:</w:t>
      </w:r>
      <w:r w:rsidRPr="007467D9">
        <w:rPr>
          <w:rFonts w:ascii="Tahoma" w:hAnsi="Tahoma" w:cs="Tahoma"/>
          <w:color w:val="auto"/>
          <w:sz w:val="20"/>
          <w:szCs w:val="20"/>
        </w:rPr>
        <w:tab/>
        <w:t>a vizsgált ajánlati elem adott szempontra vonatkozó pontszáma</w:t>
      </w:r>
    </w:p>
    <w:p w14:paraId="0A550E29"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 xml:space="preserve">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w:t>
      </w:r>
      <w:r w:rsidRPr="007467D9">
        <w:rPr>
          <w:rFonts w:ascii="Tahoma" w:hAnsi="Tahoma" w:cs="Tahoma"/>
          <w:color w:val="auto"/>
          <w:sz w:val="20"/>
          <w:szCs w:val="20"/>
        </w:rPr>
        <w:tab/>
        <w:t>a pontskála felső határa</w:t>
      </w:r>
    </w:p>
    <w:p w14:paraId="7C0CE646"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P min:</w:t>
      </w:r>
      <w:r w:rsidRPr="007467D9">
        <w:rPr>
          <w:rFonts w:ascii="Tahoma" w:hAnsi="Tahoma" w:cs="Tahoma"/>
          <w:color w:val="auto"/>
          <w:sz w:val="20"/>
          <w:szCs w:val="20"/>
        </w:rPr>
        <w:tab/>
        <w:t>a pontskála alsó határa</w:t>
      </w:r>
    </w:p>
    <w:p w14:paraId="15EB1227"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A legjobb:</w:t>
      </w:r>
      <w:r w:rsidRPr="007467D9">
        <w:rPr>
          <w:rFonts w:ascii="Tahoma" w:hAnsi="Tahoma" w:cs="Tahoma"/>
          <w:color w:val="auto"/>
          <w:sz w:val="20"/>
          <w:szCs w:val="20"/>
        </w:rPr>
        <w:tab/>
        <w:t>a legelőnyösebb ajánlat tartalmi eleme</w:t>
      </w:r>
    </w:p>
    <w:p w14:paraId="76242C6B" w14:textId="77777777"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A vizsgált:</w:t>
      </w:r>
      <w:r w:rsidRPr="007467D9">
        <w:rPr>
          <w:rFonts w:ascii="Tahoma" w:hAnsi="Tahoma" w:cs="Tahoma"/>
          <w:color w:val="auto"/>
          <w:sz w:val="20"/>
          <w:szCs w:val="20"/>
        </w:rPr>
        <w:tab/>
        <w:t>a vizsgált ajánlat tartalmi eleme</w:t>
      </w:r>
    </w:p>
    <w:p w14:paraId="64C9054C" w14:textId="17E8EB0C" w:rsidR="00E45FA2" w:rsidRPr="007467D9" w:rsidRDefault="00E45FA2" w:rsidP="00E45FA2">
      <w:pPr>
        <w:spacing w:before="120" w:after="120"/>
        <w:ind w:left="360"/>
        <w:jc w:val="both"/>
        <w:rPr>
          <w:rFonts w:ascii="Tahoma" w:hAnsi="Tahoma" w:cs="Tahoma"/>
          <w:color w:val="auto"/>
          <w:sz w:val="20"/>
          <w:szCs w:val="20"/>
        </w:rPr>
      </w:pPr>
      <w:r w:rsidRPr="007467D9">
        <w:rPr>
          <w:rFonts w:ascii="Tahoma" w:hAnsi="Tahoma" w:cs="Tahoma"/>
          <w:color w:val="auto"/>
          <w:sz w:val="20"/>
          <w:szCs w:val="20"/>
        </w:rPr>
        <w:t>Ha e módszer alkalmazásával tört pontértékek keletkeznek, akkor azokat az általános szabályoknak megfelelően két tizedes jegyre kell kerekíteni (ehhez Ajánlatkérő Microsoft Excel programot fog használni a pontszámítás során).</w:t>
      </w:r>
    </w:p>
    <w:p w14:paraId="5D8DF6D0" w14:textId="78595DA5" w:rsidR="007161D7" w:rsidRPr="007467D9" w:rsidRDefault="007161D7" w:rsidP="007161D7">
      <w:pPr>
        <w:spacing w:before="120" w:after="120"/>
        <w:ind w:left="360"/>
        <w:jc w:val="both"/>
        <w:rPr>
          <w:rFonts w:ascii="Tahoma" w:hAnsi="Tahoma" w:cs="Tahoma"/>
          <w:color w:val="auto"/>
          <w:sz w:val="20"/>
          <w:szCs w:val="20"/>
        </w:rPr>
      </w:pPr>
      <w:r w:rsidRPr="007467D9">
        <w:rPr>
          <w:rFonts w:ascii="Tahoma" w:hAnsi="Tahoma" w:cs="Tahoma"/>
          <w:color w:val="auto"/>
          <w:sz w:val="20"/>
          <w:szCs w:val="20"/>
        </w:rPr>
        <w:t xml:space="preserve">Ajánlatkérő a pontszámok meghatározását úgy végzi el, hogy a legkedvezőbb szintnek megfelelő értéket veszi figyelembe a pontszámok meghatározásánál (tehát a képletbe abban az esetben is a legkedvezőbbként meghatározott értéket helyettesíti be, ha a legkedvezőbb ajánlat tartalmi eleme a legkedvezőbb </w:t>
      </w:r>
      <w:r w:rsidR="00D27099" w:rsidRPr="007467D9">
        <w:rPr>
          <w:rFonts w:ascii="Tahoma" w:hAnsi="Tahoma" w:cs="Tahoma"/>
          <w:color w:val="auto"/>
          <w:sz w:val="20"/>
          <w:szCs w:val="20"/>
        </w:rPr>
        <w:t>elemnél</w:t>
      </w:r>
      <w:r w:rsidRPr="007467D9">
        <w:rPr>
          <w:rFonts w:ascii="Tahoma" w:hAnsi="Tahoma" w:cs="Tahoma"/>
          <w:color w:val="auto"/>
          <w:sz w:val="20"/>
          <w:szCs w:val="20"/>
        </w:rPr>
        <w:t xml:space="preserve"> kedvezőbb.)</w:t>
      </w:r>
    </w:p>
    <w:p w14:paraId="3F9AC2D3" w14:textId="6E8D2DF3" w:rsidR="000831DA" w:rsidRPr="007467D9" w:rsidRDefault="000831DA" w:rsidP="000831DA">
      <w:pPr>
        <w:spacing w:before="120" w:after="120"/>
        <w:ind w:left="360"/>
        <w:jc w:val="both"/>
        <w:rPr>
          <w:rFonts w:ascii="Tahoma" w:hAnsi="Tahoma" w:cs="Tahoma"/>
          <w:b/>
          <w:color w:val="auto"/>
          <w:sz w:val="20"/>
          <w:szCs w:val="20"/>
        </w:rPr>
      </w:pPr>
      <w:r w:rsidRPr="007467D9">
        <w:rPr>
          <w:rFonts w:ascii="Tahoma" w:hAnsi="Tahoma" w:cs="Tahoma"/>
          <w:color w:val="auto"/>
          <w:sz w:val="20"/>
          <w:szCs w:val="20"/>
        </w:rPr>
        <w:t xml:space="preserve">Ajánlattevőnek a 2. értékelési szempont kapcsán csatolni szükséges </w:t>
      </w:r>
      <w:r w:rsidR="00FF64D6" w:rsidRPr="007467D9">
        <w:rPr>
          <w:rFonts w:ascii="Tahoma" w:hAnsi="Tahoma" w:cs="Tahoma"/>
          <w:color w:val="auto"/>
          <w:sz w:val="20"/>
          <w:szCs w:val="20"/>
        </w:rPr>
        <w:t>azon szakemberek szakmai önéletrajzát, aki</w:t>
      </w:r>
      <w:r w:rsidR="002E1BFD" w:rsidRPr="007467D9">
        <w:rPr>
          <w:rFonts w:ascii="Tahoma" w:hAnsi="Tahoma" w:cs="Tahoma"/>
          <w:color w:val="auto"/>
          <w:sz w:val="20"/>
          <w:szCs w:val="20"/>
        </w:rPr>
        <w:t xml:space="preserve">ket az értékelési szempont kapcsán be kíván mutatni. </w:t>
      </w:r>
      <w:r w:rsidRPr="007467D9">
        <w:rPr>
          <w:rFonts w:ascii="Tahoma" w:hAnsi="Tahoma" w:cs="Tahoma"/>
          <w:color w:val="auto"/>
          <w:sz w:val="20"/>
          <w:szCs w:val="20"/>
        </w:rPr>
        <w:t xml:space="preserve">Az értékelési szempont szerinti megajánlást alátámasztó önéletrajzban a szakember tapasztalatát </w:t>
      </w:r>
      <w:r w:rsidRPr="007467D9">
        <w:rPr>
          <w:rFonts w:ascii="Tahoma" w:hAnsi="Tahoma" w:cs="Tahoma"/>
          <w:b/>
          <w:color w:val="auto"/>
          <w:sz w:val="20"/>
          <w:szCs w:val="20"/>
        </w:rPr>
        <w:t>év-hónap pontossággal</w:t>
      </w:r>
      <w:r w:rsidRPr="007467D9">
        <w:rPr>
          <w:rFonts w:ascii="Tahoma" w:hAnsi="Tahoma" w:cs="Tahoma"/>
          <w:color w:val="auto"/>
          <w:sz w:val="20"/>
          <w:szCs w:val="20"/>
        </w:rPr>
        <w:t xml:space="preserve"> megadott </w:t>
      </w:r>
      <w:r w:rsidRPr="007467D9">
        <w:rPr>
          <w:rFonts w:ascii="Tahoma" w:hAnsi="Tahoma" w:cs="Tahoma"/>
          <w:b/>
          <w:color w:val="auto"/>
          <w:sz w:val="20"/>
          <w:szCs w:val="20"/>
        </w:rPr>
        <w:t>kezdési és befejezési dátumot feltüntetve kell szerepeltetni</w:t>
      </w:r>
      <w:r w:rsidR="002E1BFD" w:rsidRPr="007467D9">
        <w:rPr>
          <w:rFonts w:ascii="Tahoma" w:hAnsi="Tahoma" w:cs="Tahoma"/>
          <w:b/>
          <w:color w:val="auto"/>
          <w:sz w:val="20"/>
          <w:szCs w:val="20"/>
        </w:rPr>
        <w:t xml:space="preserve"> és a szakmai tapasztalatát oly módon szükséges feltüntetni, hogy abból a felolvasólapon rögzített megajánlása ellenőrizhető legyen.</w:t>
      </w:r>
    </w:p>
    <w:p w14:paraId="3928B16C" w14:textId="6537A62C" w:rsidR="00D659BD" w:rsidRPr="007467D9" w:rsidRDefault="00D659BD" w:rsidP="000831DA">
      <w:pPr>
        <w:spacing w:before="120" w:after="120"/>
        <w:ind w:left="360"/>
        <w:jc w:val="both"/>
        <w:rPr>
          <w:rFonts w:ascii="Tahoma" w:hAnsi="Tahoma" w:cs="Tahoma"/>
          <w:b/>
          <w:color w:val="auto"/>
          <w:sz w:val="20"/>
          <w:szCs w:val="20"/>
        </w:rPr>
      </w:pPr>
      <w:r w:rsidRPr="007467D9">
        <w:rPr>
          <w:rFonts w:ascii="Tahoma" w:hAnsi="Tahoma" w:cs="Tahoma"/>
          <w:color w:val="auto"/>
          <w:sz w:val="20"/>
          <w:szCs w:val="20"/>
        </w:rPr>
        <w:t>Az értékelési szempont szerinti megajánlást alátámasztó önéletrajz tekintetében ajánlatkérő a Kbt. 71. § (8) bekezdés b) pont szerint jár el.</w:t>
      </w:r>
    </w:p>
    <w:p w14:paraId="55CB4E3B" w14:textId="4A3F9AA1" w:rsidR="002E1BFD" w:rsidRPr="007467D9" w:rsidRDefault="002E1BFD" w:rsidP="000831DA">
      <w:pPr>
        <w:spacing w:before="120" w:after="120"/>
        <w:ind w:left="360"/>
        <w:jc w:val="both"/>
        <w:rPr>
          <w:rFonts w:ascii="Tahoma" w:hAnsi="Tahoma" w:cs="Tahoma"/>
          <w:color w:val="auto"/>
          <w:sz w:val="20"/>
          <w:szCs w:val="20"/>
        </w:rPr>
      </w:pPr>
      <w:r w:rsidRPr="007467D9">
        <w:rPr>
          <w:rFonts w:ascii="Tahoma" w:hAnsi="Tahoma" w:cs="Tahoma"/>
          <w:color w:val="auto"/>
          <w:sz w:val="20"/>
          <w:szCs w:val="20"/>
        </w:rPr>
        <w:t>Ajánlattevőknek a felolvasólapon szükséges feltüntetni a</w:t>
      </w:r>
      <w:r w:rsidR="00C830B0" w:rsidRPr="007467D9">
        <w:rPr>
          <w:rFonts w:ascii="Tahoma" w:hAnsi="Tahoma" w:cs="Tahoma"/>
          <w:color w:val="auto"/>
          <w:sz w:val="20"/>
          <w:szCs w:val="20"/>
        </w:rPr>
        <w:t>z adott értékelési szempont kapcsán bemutatni kívánt szakemberek összesen számát, valamint az értékelésben részt vevő szakemberek nevét.</w:t>
      </w:r>
      <w:r w:rsidR="006D6537" w:rsidRPr="007467D9">
        <w:rPr>
          <w:rFonts w:ascii="Tahoma" w:hAnsi="Tahoma" w:cs="Tahoma"/>
          <w:color w:val="auto"/>
          <w:sz w:val="20"/>
          <w:szCs w:val="20"/>
        </w:rPr>
        <w:t xml:space="preserve"> </w:t>
      </w:r>
    </w:p>
    <w:p w14:paraId="7D835E9E" w14:textId="77777777" w:rsidR="00CC4A30" w:rsidRPr="007467D9" w:rsidRDefault="00CC4A30" w:rsidP="00CC4A30">
      <w:pPr>
        <w:spacing w:before="120" w:after="120"/>
        <w:ind w:left="360"/>
        <w:jc w:val="both"/>
        <w:rPr>
          <w:rFonts w:ascii="Tahoma" w:hAnsi="Tahoma" w:cs="Tahoma"/>
          <w:color w:val="auto"/>
          <w:sz w:val="20"/>
          <w:szCs w:val="20"/>
        </w:rPr>
      </w:pPr>
      <w:r w:rsidRPr="007467D9">
        <w:rPr>
          <w:rFonts w:ascii="Tahoma" w:hAnsi="Tahoma" w:cs="Tahoma"/>
          <w:color w:val="auto"/>
          <w:sz w:val="20"/>
          <w:szCs w:val="20"/>
        </w:rPr>
        <w:t xml:space="preserve">A tapasztalatra vonatkozó megajánlás vonatkozásában ajánlatkérő rögzíti, hogy naptári hónapot vesz figyelembe. </w:t>
      </w:r>
    </w:p>
    <w:p w14:paraId="5BB873B1" w14:textId="2B964544" w:rsidR="00413808" w:rsidRPr="007467D9" w:rsidRDefault="00CC4A30" w:rsidP="000A022A">
      <w:pPr>
        <w:spacing w:before="120" w:after="120"/>
        <w:ind w:left="360"/>
        <w:jc w:val="both"/>
        <w:rPr>
          <w:rFonts w:ascii="Tahoma" w:hAnsi="Tahoma" w:cs="Tahoma"/>
          <w:color w:val="auto"/>
          <w:sz w:val="20"/>
          <w:szCs w:val="20"/>
        </w:rPr>
      </w:pPr>
      <w:r w:rsidRPr="007467D9">
        <w:rPr>
          <w:rFonts w:ascii="Tahoma" w:hAnsi="Tahoma" w:cs="Tahoma"/>
          <w:color w:val="auto"/>
          <w:sz w:val="20"/>
          <w:szCs w:val="20"/>
        </w:rPr>
        <w:t>A szakmai tapasztalat vonatkozásában, az időben párhuzamos gyakorlat/ projektek csak egyszer számítanak bele az adott szakember szakmai tapasztalatába.</w:t>
      </w:r>
    </w:p>
    <w:p w14:paraId="52707CE9" w14:textId="1B0EF4E1" w:rsidR="00451C2A" w:rsidRPr="007467D9" w:rsidRDefault="00594147" w:rsidP="005B1EAD">
      <w:pPr>
        <w:numPr>
          <w:ilvl w:val="1"/>
          <w:numId w:val="3"/>
        </w:numPr>
        <w:spacing w:before="120" w:after="120"/>
        <w:ind w:left="426" w:hanging="426"/>
        <w:jc w:val="both"/>
        <w:rPr>
          <w:rFonts w:ascii="Tahoma" w:hAnsi="Tahoma" w:cs="Tahoma"/>
          <w:b/>
          <w:color w:val="auto"/>
          <w:sz w:val="20"/>
          <w:szCs w:val="20"/>
        </w:rPr>
      </w:pPr>
      <w:r w:rsidRPr="007467D9">
        <w:rPr>
          <w:rFonts w:ascii="Tahoma" w:hAnsi="Tahoma" w:cs="Tahoma"/>
          <w:b/>
          <w:color w:val="auto"/>
          <w:sz w:val="20"/>
          <w:szCs w:val="20"/>
        </w:rPr>
        <w:t>3. értékelési szempont</w:t>
      </w:r>
      <w:r w:rsidR="002D11C0" w:rsidRPr="007467D9">
        <w:rPr>
          <w:rFonts w:ascii="Tahoma" w:hAnsi="Tahoma" w:cs="Tahoma"/>
          <w:b/>
          <w:color w:val="auto"/>
          <w:sz w:val="20"/>
          <w:szCs w:val="20"/>
        </w:rPr>
        <w:t xml:space="preserve"> és alszempontjai</w:t>
      </w:r>
      <w:r w:rsidRPr="007467D9">
        <w:rPr>
          <w:rFonts w:ascii="Tahoma" w:hAnsi="Tahoma" w:cs="Tahoma"/>
          <w:b/>
          <w:color w:val="auto"/>
          <w:sz w:val="20"/>
          <w:szCs w:val="20"/>
        </w:rPr>
        <w:t>:</w:t>
      </w:r>
    </w:p>
    <w:p w14:paraId="75F78437" w14:textId="225D026E" w:rsidR="00594147" w:rsidRPr="007467D9" w:rsidRDefault="00865CE0"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1. rész:</w:t>
      </w:r>
      <w:r w:rsidR="00BB156A" w:rsidRPr="007467D9">
        <w:rPr>
          <w:rFonts w:ascii="Tahoma" w:hAnsi="Tahoma" w:cs="Tahoma"/>
          <w:b/>
          <w:color w:val="auto"/>
          <w:sz w:val="20"/>
          <w:szCs w:val="20"/>
        </w:rPr>
        <w:t xml:space="preserve"> </w:t>
      </w:r>
      <w:r w:rsidR="00C56D0A" w:rsidRPr="007467D9">
        <w:rPr>
          <w:rFonts w:ascii="Tahoma" w:hAnsi="Tahoma" w:cs="Tahoma"/>
          <w:b/>
          <w:color w:val="auto"/>
          <w:sz w:val="20"/>
          <w:szCs w:val="20"/>
        </w:rPr>
        <w:t>Fejlesztéspolitika KKV-kra gyakorolt hatásainak értékelése közvetlen és közvetett vállalkozási támogatások esetén</w:t>
      </w:r>
    </w:p>
    <w:p w14:paraId="7C3D5325" w14:textId="487D764D" w:rsidR="002D11C0" w:rsidRPr="007467D9" w:rsidRDefault="00744930" w:rsidP="002D11C0">
      <w:pPr>
        <w:ind w:left="720"/>
        <w:jc w:val="both"/>
        <w:rPr>
          <w:rFonts w:ascii="Tahoma" w:hAnsi="Tahoma" w:cs="Tahoma"/>
          <w:color w:val="auto"/>
          <w:sz w:val="20"/>
          <w:szCs w:val="20"/>
        </w:rPr>
      </w:pPr>
      <w:r w:rsidRPr="007467D9">
        <w:rPr>
          <w:rFonts w:ascii="Tahoma" w:hAnsi="Tahoma" w:cs="Tahoma"/>
          <w:color w:val="auto"/>
          <w:sz w:val="20"/>
          <w:szCs w:val="20"/>
        </w:rPr>
        <w:t xml:space="preserve">3.1. </w:t>
      </w:r>
      <w:r w:rsidR="002D11C0" w:rsidRPr="007467D9">
        <w:rPr>
          <w:rFonts w:ascii="Tahoma" w:hAnsi="Tahoma" w:cs="Tahoma"/>
          <w:color w:val="auto"/>
          <w:sz w:val="20"/>
          <w:szCs w:val="20"/>
        </w:rPr>
        <w:t xml:space="preserve">Ajánlatkérő az M2. alkalmassági követelmény 1a) pontjában szereplő szakember </w:t>
      </w:r>
      <w:proofErr w:type="spellStart"/>
      <w:r w:rsidR="00EE13EC" w:rsidRPr="007467D9">
        <w:rPr>
          <w:rFonts w:ascii="Tahoma" w:hAnsi="Tahoma" w:cs="Tahoma"/>
          <w:color w:val="auto"/>
          <w:sz w:val="20"/>
          <w:szCs w:val="20"/>
        </w:rPr>
        <w:t>ökonometriai</w:t>
      </w:r>
      <w:proofErr w:type="spellEnd"/>
      <w:r w:rsidR="00EE13EC" w:rsidRPr="007467D9">
        <w:rPr>
          <w:rFonts w:ascii="Tahoma" w:hAnsi="Tahoma" w:cs="Tahoma"/>
          <w:color w:val="auto"/>
          <w:sz w:val="20"/>
          <w:szCs w:val="20"/>
        </w:rPr>
        <w:t xml:space="preserve"> hatásvizsgálat</w:t>
      </w:r>
      <w:r w:rsidR="002D11C0" w:rsidRPr="007467D9">
        <w:rPr>
          <w:rFonts w:ascii="Tahoma" w:hAnsi="Tahoma" w:cs="Tahoma"/>
          <w:color w:val="auto"/>
          <w:sz w:val="20"/>
          <w:szCs w:val="20"/>
        </w:rPr>
        <w:t xml:space="preserve"> területén szerzett, az alkalmassági minimumkövetelményben meghatározott </w:t>
      </w:r>
      <w:r w:rsidR="00B6594A" w:rsidRPr="007467D9">
        <w:rPr>
          <w:rFonts w:ascii="Tahoma" w:hAnsi="Tahoma" w:cs="Tahoma"/>
          <w:color w:val="auto"/>
          <w:sz w:val="20"/>
          <w:szCs w:val="20"/>
        </w:rPr>
        <w:t>12</w:t>
      </w:r>
      <w:r w:rsidR="002D11C0" w:rsidRPr="007467D9">
        <w:rPr>
          <w:rFonts w:ascii="Tahoma" w:hAnsi="Tahoma" w:cs="Tahoma"/>
          <w:color w:val="auto"/>
          <w:sz w:val="20"/>
          <w:szCs w:val="20"/>
        </w:rPr>
        <w:t xml:space="preserve"> hónapon felüli szakmai tapasztalatát értékeli az alábbiak szerint: </w:t>
      </w:r>
      <w:r w:rsidR="00236B37" w:rsidRPr="007467D9">
        <w:rPr>
          <w:rFonts w:ascii="Tahoma" w:hAnsi="Tahoma" w:cs="Tahoma"/>
          <w:color w:val="auto"/>
          <w:sz w:val="20"/>
          <w:szCs w:val="20"/>
        </w:rPr>
        <w:t>48</w:t>
      </w:r>
      <w:r w:rsidRPr="007467D9">
        <w:rPr>
          <w:rFonts w:ascii="Tahoma" w:hAnsi="Tahoma" w:cs="Tahoma"/>
          <w:color w:val="auto"/>
          <w:sz w:val="20"/>
          <w:szCs w:val="20"/>
        </w:rPr>
        <w:t xml:space="preserve"> </w:t>
      </w:r>
      <w:r w:rsidR="002D11C0"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002D11C0" w:rsidRPr="007467D9">
        <w:rPr>
          <w:rFonts w:ascii="Tahoma" w:hAnsi="Tahoma" w:cs="Tahoma"/>
          <w:b/>
          <w:color w:val="auto"/>
          <w:sz w:val="20"/>
          <w:szCs w:val="20"/>
        </w:rPr>
        <w:t>az alkalmassági minimumkövetelményben meghatározottakon felüli szakmai</w:t>
      </w:r>
      <w:r w:rsidR="002D11C0" w:rsidRPr="007467D9">
        <w:rPr>
          <w:rFonts w:ascii="Tahoma" w:hAnsi="Tahoma" w:cs="Tahoma"/>
          <w:color w:val="auto"/>
          <w:sz w:val="20"/>
          <w:szCs w:val="20"/>
        </w:rPr>
        <w:t xml:space="preserve"> tapasztalattal, abban az esetben 0 pont adható. Elérhető pontszám: 100 pont</w:t>
      </w:r>
      <w:r w:rsidR="00F671E7" w:rsidRPr="007467D9">
        <w:rPr>
          <w:rFonts w:ascii="Tahoma" w:hAnsi="Tahoma" w:cs="Tahoma"/>
          <w:color w:val="auto"/>
          <w:sz w:val="20"/>
          <w:szCs w:val="20"/>
        </w:rPr>
        <w:t xml:space="preserve">. </w:t>
      </w:r>
      <w:r w:rsidR="00804814" w:rsidRPr="007467D9">
        <w:rPr>
          <w:rFonts w:ascii="Tahoma" w:hAnsi="Tahoma" w:cs="Tahoma"/>
          <w:color w:val="auto"/>
          <w:sz w:val="20"/>
          <w:szCs w:val="20"/>
        </w:rPr>
        <w:t>Súlyszám</w:t>
      </w:r>
      <w:r w:rsidR="00CB55C9" w:rsidRPr="007467D9">
        <w:rPr>
          <w:rFonts w:ascii="Tahoma" w:hAnsi="Tahoma" w:cs="Tahoma"/>
          <w:color w:val="auto"/>
          <w:sz w:val="20"/>
          <w:szCs w:val="20"/>
        </w:rPr>
        <w:t>: 10</w:t>
      </w:r>
    </w:p>
    <w:p w14:paraId="0A839A16" w14:textId="2E816F94" w:rsidR="002B0366" w:rsidRPr="007467D9" w:rsidRDefault="00744930" w:rsidP="002B0366">
      <w:pPr>
        <w:ind w:left="720"/>
        <w:jc w:val="both"/>
        <w:rPr>
          <w:rFonts w:ascii="Tahoma" w:hAnsi="Tahoma" w:cs="Tahoma"/>
          <w:color w:val="auto"/>
          <w:sz w:val="20"/>
          <w:szCs w:val="20"/>
        </w:rPr>
      </w:pPr>
      <w:r w:rsidRPr="007467D9">
        <w:rPr>
          <w:rFonts w:ascii="Tahoma" w:hAnsi="Tahoma" w:cs="Tahoma"/>
          <w:color w:val="auto"/>
          <w:sz w:val="20"/>
          <w:szCs w:val="20"/>
        </w:rPr>
        <w:t>3.2. Ajánlatkérő az M2. alkalmassági követelmény 1</w:t>
      </w:r>
      <w:r w:rsidR="002B0366"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 </w:t>
      </w:r>
      <w:r w:rsidR="002B0366" w:rsidRPr="007467D9">
        <w:rPr>
          <w:rFonts w:ascii="Tahoma" w:hAnsi="Tahoma" w:cs="Tahoma"/>
          <w:color w:val="auto"/>
          <w:sz w:val="20"/>
          <w:szCs w:val="20"/>
        </w:rPr>
        <w:t xml:space="preserve">vállalati mérleg / mérleg adatokkal kapcsolatos elemzési </w:t>
      </w:r>
      <w:r w:rsidRPr="007467D9">
        <w:rPr>
          <w:rFonts w:ascii="Tahoma" w:hAnsi="Tahoma" w:cs="Tahoma"/>
          <w:color w:val="auto"/>
          <w:sz w:val="20"/>
          <w:szCs w:val="20"/>
        </w:rPr>
        <w:t>terület</w:t>
      </w:r>
      <w:r w:rsidR="002B0366" w:rsidRPr="007467D9">
        <w:rPr>
          <w:rFonts w:ascii="Tahoma" w:hAnsi="Tahoma" w:cs="Tahoma"/>
          <w:color w:val="auto"/>
          <w:sz w:val="20"/>
          <w:szCs w:val="20"/>
        </w:rPr>
        <w:t>e</w:t>
      </w:r>
      <w:r w:rsidRPr="007467D9">
        <w:rPr>
          <w:rFonts w:ascii="Tahoma" w:hAnsi="Tahoma" w:cs="Tahoma"/>
          <w:color w:val="auto"/>
          <w:sz w:val="20"/>
          <w:szCs w:val="20"/>
        </w:rPr>
        <w:t xml:space="preserve">n szerzett, az alkalmassági minimumkövetelményben meghatározott </w:t>
      </w:r>
      <w:r w:rsidR="002B0366" w:rsidRPr="007467D9">
        <w:rPr>
          <w:rFonts w:ascii="Tahoma" w:hAnsi="Tahoma" w:cs="Tahoma"/>
          <w:color w:val="auto"/>
          <w:sz w:val="20"/>
          <w:szCs w:val="20"/>
        </w:rPr>
        <w:t>24</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w:t>
      </w:r>
      <w:r w:rsidRPr="007467D9">
        <w:rPr>
          <w:rFonts w:ascii="Tahoma" w:hAnsi="Tahoma" w:cs="Tahoma"/>
          <w:color w:val="auto"/>
          <w:sz w:val="20"/>
          <w:szCs w:val="20"/>
        </w:rPr>
        <w:lastRenderedPageBreak/>
        <w:t xml:space="preserve">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w:t>
      </w:r>
      <w:r w:rsidR="00CB55C9" w:rsidRPr="007467D9">
        <w:rPr>
          <w:rFonts w:ascii="Tahoma" w:hAnsi="Tahoma" w:cs="Tahoma"/>
          <w:color w:val="auto"/>
          <w:sz w:val="20"/>
          <w:szCs w:val="20"/>
        </w:rPr>
        <w:t xml:space="preserve"> Súlyszám: </w:t>
      </w:r>
      <w:r w:rsidR="00BC626B" w:rsidRPr="007467D9">
        <w:rPr>
          <w:rFonts w:ascii="Tahoma" w:hAnsi="Tahoma" w:cs="Tahoma"/>
          <w:color w:val="auto"/>
          <w:sz w:val="20"/>
          <w:szCs w:val="20"/>
        </w:rPr>
        <w:t>10</w:t>
      </w:r>
    </w:p>
    <w:p w14:paraId="47C59547" w14:textId="37685B6E" w:rsidR="00D85506" w:rsidRPr="007467D9" w:rsidRDefault="00D85506" w:rsidP="00D85506">
      <w:pPr>
        <w:autoSpaceDE w:val="0"/>
        <w:autoSpaceDN w:val="0"/>
        <w:adjustRightInd w:val="0"/>
        <w:ind w:left="567"/>
        <w:jc w:val="both"/>
        <w:rPr>
          <w:rFonts w:ascii="Tahoma" w:eastAsia="Times New Roman" w:hAnsi="Tahoma" w:cs="Tahoma"/>
          <w:b/>
          <w:color w:val="auto"/>
          <w:sz w:val="20"/>
          <w:szCs w:val="20"/>
          <w:lang w:eastAsia="hu-HU"/>
        </w:rPr>
      </w:pPr>
      <w:r w:rsidRPr="007467D9">
        <w:rPr>
          <w:rFonts w:ascii="Tahoma" w:eastAsia="Times New Roman" w:hAnsi="Tahoma" w:cs="Tahoma"/>
          <w:b/>
          <w:color w:val="auto"/>
          <w:sz w:val="20"/>
          <w:szCs w:val="20"/>
          <w:lang w:eastAsia="hu-HU"/>
        </w:rPr>
        <w:t>2. rész: K+F, innováció és strukturális változások értékelése</w:t>
      </w:r>
    </w:p>
    <w:p w14:paraId="22098599" w14:textId="31F8B618" w:rsidR="00CB55C9" w:rsidRPr="007467D9" w:rsidRDefault="00CB55C9" w:rsidP="00CB55C9">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w:t>
      </w:r>
      <w:r w:rsidR="00370FFF" w:rsidRPr="007467D9">
        <w:rPr>
          <w:rFonts w:ascii="Tahoma" w:hAnsi="Tahoma" w:cs="Tahoma"/>
          <w:color w:val="auto"/>
          <w:sz w:val="20"/>
          <w:szCs w:val="20"/>
        </w:rPr>
        <w:t>2</w:t>
      </w:r>
      <w:r w:rsidRPr="007467D9">
        <w:rPr>
          <w:rFonts w:ascii="Tahoma" w:hAnsi="Tahoma" w:cs="Tahoma"/>
          <w:color w:val="auto"/>
          <w:sz w:val="20"/>
          <w:szCs w:val="20"/>
        </w:rPr>
        <w:t xml:space="preserve">a) pontjában szereplő szakember </w:t>
      </w:r>
      <w:r w:rsidR="00EF22D8" w:rsidRPr="007467D9">
        <w:rPr>
          <w:rFonts w:ascii="Tahoma" w:hAnsi="Tahoma" w:cs="Tahoma"/>
          <w:color w:val="auto"/>
          <w:sz w:val="20"/>
          <w:szCs w:val="20"/>
        </w:rPr>
        <w:t xml:space="preserve">vállalati K+F+I-re vonatkozó vállalati projekt és/vagy vállalati tanácsadási területén </w:t>
      </w:r>
      <w:r w:rsidRPr="007467D9">
        <w:rPr>
          <w:rFonts w:ascii="Tahoma" w:hAnsi="Tahoma" w:cs="Tahoma"/>
          <w:color w:val="auto"/>
          <w:sz w:val="20"/>
          <w:szCs w:val="20"/>
        </w:rPr>
        <w:t xml:space="preserve">szerzett, az alkalmassági minimumkövetelményben meghatározott </w:t>
      </w:r>
      <w:r w:rsidR="008C0EF1" w:rsidRPr="007467D9">
        <w:rPr>
          <w:rFonts w:ascii="Tahoma" w:hAnsi="Tahoma" w:cs="Tahoma"/>
          <w:color w:val="auto"/>
          <w:sz w:val="20"/>
          <w:szCs w:val="20"/>
        </w:rPr>
        <w:t>36</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10</w:t>
      </w:r>
    </w:p>
    <w:p w14:paraId="62570217" w14:textId="6367A60D" w:rsidR="00CB55C9" w:rsidRPr="007467D9" w:rsidRDefault="00CB55C9" w:rsidP="00CB55C9">
      <w:pPr>
        <w:ind w:left="720"/>
        <w:jc w:val="both"/>
        <w:rPr>
          <w:rFonts w:ascii="Tahoma" w:hAnsi="Tahoma" w:cs="Tahoma"/>
          <w:color w:val="auto"/>
          <w:sz w:val="20"/>
          <w:szCs w:val="20"/>
        </w:rPr>
      </w:pPr>
      <w:r w:rsidRPr="007467D9">
        <w:rPr>
          <w:rFonts w:ascii="Tahoma" w:hAnsi="Tahoma" w:cs="Tahoma"/>
          <w:color w:val="auto"/>
          <w:sz w:val="20"/>
          <w:szCs w:val="20"/>
        </w:rPr>
        <w:t xml:space="preserve">3.2. Ajánlatkérő az M2. alkalmassági követelmény </w:t>
      </w:r>
      <w:r w:rsidR="00FC357A" w:rsidRPr="007467D9">
        <w:rPr>
          <w:rFonts w:ascii="Tahoma" w:hAnsi="Tahoma" w:cs="Tahoma"/>
          <w:color w:val="auto"/>
          <w:sz w:val="20"/>
          <w:szCs w:val="20"/>
        </w:rPr>
        <w:t>2</w:t>
      </w:r>
      <w:r w:rsidRPr="007467D9">
        <w:rPr>
          <w:rFonts w:ascii="Tahoma" w:hAnsi="Tahoma" w:cs="Tahoma"/>
          <w:color w:val="auto"/>
          <w:sz w:val="20"/>
          <w:szCs w:val="20"/>
        </w:rPr>
        <w:t xml:space="preserve">b) pontjában szereplő szakember </w:t>
      </w:r>
      <w:r w:rsidR="00FC357A" w:rsidRPr="007467D9">
        <w:rPr>
          <w:rFonts w:ascii="Tahoma" w:hAnsi="Tahoma" w:cs="Tahoma"/>
          <w:color w:val="auto"/>
          <w:sz w:val="20"/>
          <w:szCs w:val="20"/>
        </w:rPr>
        <w:t>K+F minősítésre vonatkozó</w:t>
      </w:r>
      <w:r w:rsidRPr="007467D9">
        <w:rPr>
          <w:rFonts w:ascii="Tahoma" w:hAnsi="Tahoma" w:cs="Tahoma"/>
          <w:color w:val="auto"/>
          <w:sz w:val="20"/>
          <w:szCs w:val="20"/>
        </w:rPr>
        <w:t xml:space="preserve">, az alkalmassági minimumkövetelményben meghatározott </w:t>
      </w:r>
      <w:r w:rsidR="00236B37"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3EF81F72" w14:textId="0F7AFE7D" w:rsidR="00CB55C9" w:rsidRPr="007467D9" w:rsidRDefault="00CB55C9" w:rsidP="00CB55C9">
      <w:pPr>
        <w:ind w:left="720"/>
        <w:jc w:val="both"/>
        <w:rPr>
          <w:rFonts w:ascii="Tahoma" w:hAnsi="Tahoma" w:cs="Tahoma"/>
          <w:color w:val="auto"/>
          <w:sz w:val="20"/>
          <w:szCs w:val="20"/>
        </w:rPr>
      </w:pPr>
      <w:r w:rsidRPr="007467D9">
        <w:rPr>
          <w:rFonts w:ascii="Tahoma" w:hAnsi="Tahoma" w:cs="Tahoma"/>
          <w:color w:val="auto"/>
          <w:sz w:val="20"/>
          <w:szCs w:val="20"/>
        </w:rPr>
        <w:t xml:space="preserve">3.3. Ajánlatkérő az M2. alkalmassági követelmény </w:t>
      </w:r>
      <w:r w:rsidR="007660D8" w:rsidRPr="007467D9">
        <w:rPr>
          <w:rFonts w:ascii="Tahoma" w:hAnsi="Tahoma" w:cs="Tahoma"/>
          <w:color w:val="auto"/>
          <w:sz w:val="20"/>
          <w:szCs w:val="20"/>
        </w:rPr>
        <w:t>2</w:t>
      </w:r>
      <w:r w:rsidRPr="007467D9">
        <w:rPr>
          <w:rFonts w:ascii="Tahoma" w:hAnsi="Tahoma" w:cs="Tahoma"/>
          <w:color w:val="auto"/>
          <w:sz w:val="20"/>
          <w:szCs w:val="20"/>
        </w:rPr>
        <w:t xml:space="preserve">c) pontjában szereplő szakembernek </w:t>
      </w:r>
      <w:r w:rsidR="00020CBD" w:rsidRPr="007467D9">
        <w:rPr>
          <w:rFonts w:ascii="Tahoma" w:hAnsi="Tahoma" w:cs="Tahoma"/>
          <w:color w:val="auto"/>
          <w:sz w:val="20"/>
          <w:szCs w:val="20"/>
        </w:rPr>
        <w:t xml:space="preserve">több országot érintő, összehasonlítást is tartalmazó elemző projektben </w:t>
      </w:r>
      <w:r w:rsidRPr="007467D9">
        <w:rPr>
          <w:rFonts w:ascii="Tahoma" w:hAnsi="Tahoma" w:cs="Tahoma"/>
          <w:color w:val="auto"/>
          <w:sz w:val="20"/>
          <w:szCs w:val="20"/>
        </w:rPr>
        <w:t xml:space="preserve">szerzett, az alkalmassági minimumkövetelményben meghatározott </w:t>
      </w:r>
      <w:r w:rsidR="00020CBD" w:rsidRPr="007467D9">
        <w:rPr>
          <w:rFonts w:ascii="Tahoma" w:hAnsi="Tahoma" w:cs="Tahoma"/>
          <w:color w:val="auto"/>
          <w:sz w:val="20"/>
          <w:szCs w:val="20"/>
        </w:rPr>
        <w:t>24</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39885D9C" w14:textId="14E022DE" w:rsidR="00804814" w:rsidRPr="007467D9" w:rsidRDefault="00BD1170" w:rsidP="00D85506">
      <w:pPr>
        <w:autoSpaceDE w:val="0"/>
        <w:autoSpaceDN w:val="0"/>
        <w:adjustRightInd w:val="0"/>
        <w:ind w:left="567"/>
        <w:jc w:val="both"/>
        <w:rPr>
          <w:rFonts w:ascii="Tahoma" w:eastAsia="Times New Roman" w:hAnsi="Tahoma" w:cs="Tahoma"/>
          <w:b/>
          <w:color w:val="auto"/>
          <w:sz w:val="20"/>
          <w:szCs w:val="20"/>
          <w:lang w:eastAsia="hu-HU"/>
        </w:rPr>
      </w:pPr>
      <w:r w:rsidRPr="007467D9">
        <w:rPr>
          <w:rFonts w:ascii="Tahoma" w:eastAsia="Times New Roman" w:hAnsi="Tahoma" w:cs="Tahoma"/>
          <w:b/>
          <w:color w:val="auto"/>
          <w:sz w:val="20"/>
          <w:szCs w:val="20"/>
          <w:lang w:eastAsia="hu-HU"/>
        </w:rPr>
        <w:t>3 rész: Munkaerőpiaci és társadalmi hatások értékelése</w:t>
      </w:r>
    </w:p>
    <w:p w14:paraId="3E85B4A1" w14:textId="4D3C6938" w:rsidR="00BD1170" w:rsidRPr="007467D9" w:rsidRDefault="00BD1170" w:rsidP="00BD1170">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w:t>
      </w:r>
      <w:r w:rsidR="00675339" w:rsidRPr="007467D9">
        <w:rPr>
          <w:rFonts w:ascii="Tahoma" w:hAnsi="Tahoma" w:cs="Tahoma"/>
          <w:color w:val="auto"/>
          <w:sz w:val="20"/>
          <w:szCs w:val="20"/>
        </w:rPr>
        <w:t>3</w:t>
      </w:r>
      <w:r w:rsidRPr="007467D9">
        <w:rPr>
          <w:rFonts w:ascii="Tahoma" w:hAnsi="Tahoma" w:cs="Tahoma"/>
          <w:color w:val="auto"/>
          <w:sz w:val="20"/>
          <w:szCs w:val="20"/>
        </w:rPr>
        <w:t xml:space="preserve">a) pontjában szereplő szakember </w:t>
      </w:r>
      <w:r w:rsidR="00675339" w:rsidRPr="007467D9">
        <w:rPr>
          <w:rFonts w:ascii="Tahoma" w:hAnsi="Tahoma" w:cs="Tahoma"/>
          <w:color w:val="auto"/>
          <w:sz w:val="20"/>
          <w:szCs w:val="20"/>
        </w:rPr>
        <w:t xml:space="preserve">munkaerőpiaci hatásvizsgálat </w:t>
      </w:r>
      <w:r w:rsidR="00B50EA0" w:rsidRPr="007467D9">
        <w:rPr>
          <w:rFonts w:ascii="Tahoma" w:hAnsi="Tahoma" w:cs="Tahoma"/>
          <w:color w:val="auto"/>
          <w:sz w:val="20"/>
          <w:szCs w:val="20"/>
          <w:lang w:eastAsia="hu-HU"/>
        </w:rPr>
        <w:t xml:space="preserve">és/vagy értékelés </w:t>
      </w:r>
      <w:r w:rsidR="00675339" w:rsidRPr="007467D9">
        <w:rPr>
          <w:rFonts w:ascii="Tahoma" w:hAnsi="Tahoma" w:cs="Tahoma"/>
          <w:color w:val="auto"/>
          <w:sz w:val="20"/>
          <w:szCs w:val="20"/>
        </w:rPr>
        <w:t xml:space="preserve">területén </w:t>
      </w:r>
      <w:r w:rsidRPr="007467D9">
        <w:rPr>
          <w:rFonts w:ascii="Tahoma" w:hAnsi="Tahoma" w:cs="Tahoma"/>
          <w:color w:val="auto"/>
          <w:sz w:val="20"/>
          <w:szCs w:val="20"/>
        </w:rPr>
        <w:t xml:space="preserve">szerzett, az alkalmassági minimumkövetelményben meghatározott </w:t>
      </w:r>
      <w:r w:rsidR="008E2EB0" w:rsidRPr="007467D9">
        <w:rPr>
          <w:rFonts w:ascii="Tahoma" w:hAnsi="Tahoma" w:cs="Tahoma"/>
          <w:color w:val="auto"/>
          <w:sz w:val="20"/>
          <w:szCs w:val="20"/>
        </w:rPr>
        <w:t>24</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1C6013" w:rsidRPr="007467D9">
        <w:rPr>
          <w:rFonts w:ascii="Tahoma" w:hAnsi="Tahoma" w:cs="Tahoma"/>
          <w:color w:val="auto"/>
          <w:sz w:val="20"/>
          <w:szCs w:val="20"/>
        </w:rPr>
        <w:t>10</w:t>
      </w:r>
    </w:p>
    <w:p w14:paraId="0E2F066E" w14:textId="759EE885" w:rsidR="00BD1170" w:rsidRPr="007467D9" w:rsidRDefault="00BD1170" w:rsidP="00BD1170">
      <w:pPr>
        <w:ind w:left="720"/>
        <w:jc w:val="both"/>
        <w:rPr>
          <w:rFonts w:ascii="Tahoma" w:hAnsi="Tahoma" w:cs="Tahoma"/>
          <w:color w:val="auto"/>
          <w:sz w:val="20"/>
          <w:szCs w:val="20"/>
        </w:rPr>
      </w:pPr>
      <w:r w:rsidRPr="007467D9">
        <w:rPr>
          <w:rFonts w:ascii="Tahoma" w:hAnsi="Tahoma" w:cs="Tahoma"/>
          <w:color w:val="auto"/>
          <w:sz w:val="20"/>
          <w:szCs w:val="20"/>
        </w:rPr>
        <w:t>3.</w:t>
      </w:r>
      <w:r w:rsidR="00B50EA0" w:rsidRPr="007467D9">
        <w:rPr>
          <w:rFonts w:ascii="Tahoma" w:hAnsi="Tahoma" w:cs="Tahoma"/>
          <w:color w:val="auto"/>
          <w:sz w:val="20"/>
          <w:szCs w:val="20"/>
        </w:rPr>
        <w:t>2</w:t>
      </w:r>
      <w:r w:rsidRPr="007467D9">
        <w:rPr>
          <w:rFonts w:ascii="Tahoma" w:hAnsi="Tahoma" w:cs="Tahoma"/>
          <w:color w:val="auto"/>
          <w:sz w:val="20"/>
          <w:szCs w:val="20"/>
        </w:rPr>
        <w:t xml:space="preserve">. Ajánlatkérő az M2. alkalmassági követelmény </w:t>
      </w:r>
      <w:r w:rsidR="00C54A5E" w:rsidRPr="007467D9">
        <w:rPr>
          <w:rFonts w:ascii="Tahoma" w:hAnsi="Tahoma" w:cs="Tahoma"/>
          <w:color w:val="auto"/>
          <w:sz w:val="20"/>
          <w:szCs w:val="20"/>
        </w:rPr>
        <w:t>3</w:t>
      </w:r>
      <w:r w:rsidR="00B50EA0"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w:t>
      </w:r>
      <w:r w:rsidR="00E930EE" w:rsidRPr="007467D9">
        <w:rPr>
          <w:rFonts w:ascii="Tahoma" w:hAnsi="Tahoma" w:cs="Tahoma"/>
          <w:color w:val="auto"/>
          <w:sz w:val="20"/>
          <w:szCs w:val="20"/>
        </w:rPr>
        <w:t xml:space="preserve">hátrányos helyzetű csoportokkal kapcsolatos elemzés és/vagy vizsgálat terén </w:t>
      </w:r>
      <w:r w:rsidRPr="007467D9">
        <w:rPr>
          <w:rFonts w:ascii="Tahoma" w:hAnsi="Tahoma" w:cs="Tahoma"/>
          <w:color w:val="auto"/>
          <w:sz w:val="20"/>
          <w:szCs w:val="20"/>
        </w:rPr>
        <w:t xml:space="preserve">szerzett, az alkalmassági minimumkövetelményben meghatározott 24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7249C0" w:rsidRPr="007467D9">
        <w:rPr>
          <w:rFonts w:ascii="Tahoma" w:hAnsi="Tahoma" w:cs="Tahoma"/>
          <w:color w:val="auto"/>
          <w:sz w:val="20"/>
          <w:szCs w:val="20"/>
        </w:rPr>
        <w:t>10</w:t>
      </w:r>
    </w:p>
    <w:p w14:paraId="75A661A2" w14:textId="3520D525" w:rsidR="00BD1170" w:rsidRPr="007467D9" w:rsidRDefault="00DE0D5A" w:rsidP="00D85506">
      <w:pPr>
        <w:autoSpaceDE w:val="0"/>
        <w:autoSpaceDN w:val="0"/>
        <w:adjustRightInd w:val="0"/>
        <w:ind w:left="567"/>
        <w:jc w:val="both"/>
        <w:rPr>
          <w:rFonts w:ascii="Tahoma" w:eastAsia="Times New Roman" w:hAnsi="Tahoma" w:cs="Tahoma"/>
          <w:b/>
          <w:color w:val="auto"/>
          <w:sz w:val="20"/>
          <w:szCs w:val="20"/>
          <w:lang w:eastAsia="hu-HU"/>
        </w:rPr>
      </w:pPr>
      <w:r w:rsidRPr="007467D9">
        <w:rPr>
          <w:rFonts w:ascii="Tahoma" w:eastAsia="Times New Roman" w:hAnsi="Tahoma" w:cs="Tahoma"/>
          <w:b/>
          <w:color w:val="auto"/>
          <w:sz w:val="20"/>
          <w:szCs w:val="20"/>
          <w:lang w:eastAsia="hu-HU"/>
        </w:rPr>
        <w:lastRenderedPageBreak/>
        <w:t>4. rész: Környezeti és klíma hatások értékelése</w:t>
      </w:r>
    </w:p>
    <w:p w14:paraId="1401B798" w14:textId="03BCEBF5" w:rsidR="00DE0D5A" w:rsidRPr="007467D9" w:rsidRDefault="00DE0D5A" w:rsidP="00DE0D5A">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4a) pontjában szereplő szakember </w:t>
      </w:r>
      <w:r w:rsidR="005D0B3C" w:rsidRPr="007467D9">
        <w:rPr>
          <w:rFonts w:ascii="Tahoma" w:hAnsi="Tahoma" w:cs="Tahoma"/>
          <w:color w:val="auto"/>
          <w:sz w:val="20"/>
          <w:szCs w:val="20"/>
        </w:rPr>
        <w:t>energetikai területen</w:t>
      </w:r>
      <w:r w:rsidRPr="007467D9">
        <w:rPr>
          <w:rFonts w:ascii="Tahoma" w:hAnsi="Tahoma" w:cs="Tahoma"/>
          <w:color w:val="auto"/>
          <w:sz w:val="20"/>
          <w:szCs w:val="20"/>
        </w:rPr>
        <w:t xml:space="preserve"> szerzett, az alkalmassági minimumkövetelményben meghatározott 24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20ED0BCD" w14:textId="6C4B3B29" w:rsidR="00DE0D5A" w:rsidRPr="007467D9" w:rsidRDefault="00DE0D5A" w:rsidP="00DE0D5A">
      <w:pPr>
        <w:ind w:left="720"/>
        <w:jc w:val="both"/>
        <w:rPr>
          <w:rFonts w:ascii="Tahoma" w:hAnsi="Tahoma" w:cs="Tahoma"/>
          <w:color w:val="auto"/>
          <w:sz w:val="20"/>
          <w:szCs w:val="20"/>
        </w:rPr>
      </w:pPr>
      <w:r w:rsidRPr="007467D9">
        <w:rPr>
          <w:rFonts w:ascii="Tahoma" w:hAnsi="Tahoma" w:cs="Tahoma"/>
          <w:color w:val="auto"/>
          <w:sz w:val="20"/>
          <w:szCs w:val="20"/>
        </w:rPr>
        <w:t xml:space="preserve">3.2. Ajánlatkérő az M2. alkalmassági követelmény </w:t>
      </w:r>
      <w:r w:rsidR="005D0B3C" w:rsidRPr="007467D9">
        <w:rPr>
          <w:rFonts w:ascii="Tahoma" w:hAnsi="Tahoma" w:cs="Tahoma"/>
          <w:color w:val="auto"/>
          <w:sz w:val="20"/>
          <w:szCs w:val="20"/>
        </w:rPr>
        <w:t>4</w:t>
      </w:r>
      <w:r w:rsidRPr="007467D9">
        <w:rPr>
          <w:rFonts w:ascii="Tahoma" w:hAnsi="Tahoma" w:cs="Tahoma"/>
          <w:color w:val="auto"/>
          <w:sz w:val="20"/>
          <w:szCs w:val="20"/>
        </w:rPr>
        <w:t xml:space="preserve">b) pontjában szereplő szakember </w:t>
      </w:r>
      <w:r w:rsidR="007E1877" w:rsidRPr="007467D9">
        <w:rPr>
          <w:rFonts w:ascii="Tahoma" w:hAnsi="Tahoma" w:cs="Tahoma"/>
          <w:color w:val="auto"/>
          <w:sz w:val="20"/>
          <w:szCs w:val="20"/>
        </w:rPr>
        <w:t xml:space="preserve">ökológiai kutatás területén </w:t>
      </w:r>
      <w:r w:rsidRPr="007467D9">
        <w:rPr>
          <w:rFonts w:ascii="Tahoma" w:hAnsi="Tahoma" w:cs="Tahoma"/>
          <w:color w:val="auto"/>
          <w:sz w:val="20"/>
          <w:szCs w:val="20"/>
        </w:rPr>
        <w:t xml:space="preserve">szerzett, az alkalmassági minimumkövetelményben meghatározott 36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1D5B3E" w:rsidRPr="007467D9">
        <w:rPr>
          <w:rFonts w:ascii="Tahoma" w:hAnsi="Tahoma" w:cs="Tahoma"/>
          <w:color w:val="auto"/>
          <w:sz w:val="20"/>
          <w:szCs w:val="20"/>
        </w:rPr>
        <w:t>10</w:t>
      </w:r>
    </w:p>
    <w:p w14:paraId="1329BD48" w14:textId="1BBAC13B" w:rsidR="003A6233" w:rsidRPr="007467D9" w:rsidRDefault="003A6233" w:rsidP="003A6233">
      <w:pPr>
        <w:ind w:left="720"/>
        <w:jc w:val="both"/>
        <w:rPr>
          <w:rFonts w:ascii="Tahoma" w:hAnsi="Tahoma" w:cs="Tahoma"/>
          <w:color w:val="auto"/>
          <w:sz w:val="20"/>
          <w:szCs w:val="20"/>
        </w:rPr>
      </w:pPr>
      <w:r w:rsidRPr="007467D9">
        <w:rPr>
          <w:rFonts w:ascii="Tahoma" w:hAnsi="Tahoma" w:cs="Tahoma"/>
          <w:color w:val="auto"/>
          <w:sz w:val="20"/>
          <w:szCs w:val="20"/>
        </w:rPr>
        <w:t>3.</w:t>
      </w:r>
      <w:r w:rsidR="001D5B3E" w:rsidRPr="007467D9">
        <w:rPr>
          <w:rFonts w:ascii="Tahoma" w:hAnsi="Tahoma" w:cs="Tahoma"/>
          <w:color w:val="auto"/>
          <w:sz w:val="20"/>
          <w:szCs w:val="20"/>
        </w:rPr>
        <w:t>3</w:t>
      </w:r>
      <w:r w:rsidRPr="007467D9">
        <w:rPr>
          <w:rFonts w:ascii="Tahoma" w:hAnsi="Tahoma" w:cs="Tahoma"/>
          <w:color w:val="auto"/>
          <w:sz w:val="20"/>
          <w:szCs w:val="20"/>
        </w:rPr>
        <w:t>. Ajánlatkérő az M2. alkalmassági követelmény 4</w:t>
      </w:r>
      <w:r w:rsidR="001D5B3E" w:rsidRPr="007467D9">
        <w:rPr>
          <w:rFonts w:ascii="Tahoma" w:hAnsi="Tahoma" w:cs="Tahoma"/>
          <w:color w:val="auto"/>
          <w:sz w:val="20"/>
          <w:szCs w:val="20"/>
        </w:rPr>
        <w:t>c</w:t>
      </w:r>
      <w:r w:rsidRPr="007467D9">
        <w:rPr>
          <w:rFonts w:ascii="Tahoma" w:hAnsi="Tahoma" w:cs="Tahoma"/>
          <w:color w:val="auto"/>
          <w:sz w:val="20"/>
          <w:szCs w:val="20"/>
        </w:rPr>
        <w:t>) pontjában szereplő szakembernek</w:t>
      </w:r>
      <w:r w:rsidR="005054EF" w:rsidRPr="007467D9">
        <w:rPr>
          <w:rFonts w:ascii="Tahoma" w:hAnsi="Tahoma" w:cs="Tahoma"/>
          <w:color w:val="auto"/>
          <w:sz w:val="20"/>
          <w:szCs w:val="20"/>
        </w:rPr>
        <w:t xml:space="preserve"> szemléletformálás hatásai és a klíma-, és környezettudatosság vizsgálata terén </w:t>
      </w:r>
      <w:r w:rsidRPr="007467D9">
        <w:rPr>
          <w:rFonts w:ascii="Tahoma" w:hAnsi="Tahoma" w:cs="Tahoma"/>
          <w:color w:val="auto"/>
          <w:sz w:val="20"/>
          <w:szCs w:val="20"/>
        </w:rPr>
        <w:t xml:space="preserve">szerzett, az alkalmassági minimumkövetelményben meghatározott </w:t>
      </w:r>
      <w:r w:rsidR="005054EF" w:rsidRPr="007467D9">
        <w:rPr>
          <w:rFonts w:ascii="Tahoma" w:hAnsi="Tahoma" w:cs="Tahoma"/>
          <w:color w:val="auto"/>
          <w:sz w:val="20"/>
          <w:szCs w:val="20"/>
        </w:rPr>
        <w:t>6</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8942AB" w:rsidRPr="007467D9">
        <w:rPr>
          <w:rFonts w:ascii="Tahoma" w:hAnsi="Tahoma" w:cs="Tahoma"/>
          <w:color w:val="auto"/>
          <w:sz w:val="20"/>
          <w:szCs w:val="20"/>
        </w:rPr>
        <w:t>5</w:t>
      </w:r>
    </w:p>
    <w:p w14:paraId="6532FC51" w14:textId="30CF0970" w:rsidR="00C56D0A" w:rsidRPr="007467D9" w:rsidRDefault="00FD5DEA"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5. rész: Közszféra és közszolgáltatások fejlesztéseinek értékelései</w:t>
      </w:r>
    </w:p>
    <w:p w14:paraId="374B0629" w14:textId="6693C129" w:rsidR="001210E2" w:rsidRPr="007467D9" w:rsidRDefault="001210E2" w:rsidP="001210E2">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5a) pontjában szereplő szakember </w:t>
      </w:r>
      <w:r w:rsidR="005A351D" w:rsidRPr="007467D9">
        <w:rPr>
          <w:rFonts w:ascii="Tahoma" w:hAnsi="Tahoma" w:cs="Tahoma"/>
          <w:color w:val="auto"/>
          <w:sz w:val="20"/>
          <w:szCs w:val="20"/>
        </w:rPr>
        <w:t>oktatás elemzésre vonatkozóan</w:t>
      </w:r>
      <w:r w:rsidRPr="007467D9">
        <w:rPr>
          <w:rFonts w:ascii="Tahoma" w:hAnsi="Tahoma" w:cs="Tahoma"/>
          <w:color w:val="auto"/>
          <w:sz w:val="20"/>
          <w:szCs w:val="20"/>
        </w:rPr>
        <w:t xml:space="preserve"> szerzett, az alkalmassági minimumkövetelményben meghatározott 24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E01BC4" w:rsidRPr="007467D9">
        <w:rPr>
          <w:rFonts w:ascii="Tahoma" w:hAnsi="Tahoma" w:cs="Tahoma"/>
          <w:color w:val="auto"/>
          <w:sz w:val="20"/>
          <w:szCs w:val="20"/>
        </w:rPr>
        <w:t>10</w:t>
      </w:r>
    </w:p>
    <w:p w14:paraId="543829A9" w14:textId="6B254448" w:rsidR="001210E2" w:rsidRPr="007467D9" w:rsidRDefault="001210E2" w:rsidP="001210E2">
      <w:pPr>
        <w:ind w:left="720"/>
        <w:jc w:val="both"/>
        <w:rPr>
          <w:rFonts w:ascii="Tahoma" w:hAnsi="Tahoma" w:cs="Tahoma"/>
          <w:color w:val="auto"/>
          <w:sz w:val="20"/>
          <w:szCs w:val="20"/>
        </w:rPr>
      </w:pPr>
      <w:r w:rsidRPr="007467D9">
        <w:rPr>
          <w:rFonts w:ascii="Tahoma" w:hAnsi="Tahoma" w:cs="Tahoma"/>
          <w:color w:val="auto"/>
          <w:sz w:val="20"/>
          <w:szCs w:val="20"/>
        </w:rPr>
        <w:t xml:space="preserve">3.2. Ajánlatkérő az M2. alkalmassági követelmény </w:t>
      </w:r>
      <w:r w:rsidR="005A351D" w:rsidRPr="007467D9">
        <w:rPr>
          <w:rFonts w:ascii="Tahoma" w:hAnsi="Tahoma" w:cs="Tahoma"/>
          <w:color w:val="auto"/>
          <w:sz w:val="20"/>
          <w:szCs w:val="20"/>
        </w:rPr>
        <w:t>5</w:t>
      </w:r>
      <w:r w:rsidRPr="007467D9">
        <w:rPr>
          <w:rFonts w:ascii="Tahoma" w:hAnsi="Tahoma" w:cs="Tahoma"/>
          <w:color w:val="auto"/>
          <w:sz w:val="20"/>
          <w:szCs w:val="20"/>
        </w:rPr>
        <w:t xml:space="preserve">b) pontjában szereplő szakember </w:t>
      </w:r>
      <w:r w:rsidR="00AE45D6" w:rsidRPr="007467D9">
        <w:rPr>
          <w:rFonts w:ascii="Tahoma" w:hAnsi="Tahoma" w:cs="Tahoma"/>
          <w:color w:val="auto"/>
          <w:sz w:val="20"/>
          <w:szCs w:val="20"/>
        </w:rPr>
        <w:t xml:space="preserve">területi és/vagy regionális elemzésben </w:t>
      </w:r>
      <w:r w:rsidRPr="007467D9">
        <w:rPr>
          <w:rFonts w:ascii="Tahoma" w:hAnsi="Tahoma" w:cs="Tahoma"/>
          <w:color w:val="auto"/>
          <w:sz w:val="20"/>
          <w:szCs w:val="20"/>
        </w:rPr>
        <w:t xml:space="preserve">szerzett, az alkalmassági minimumkövetelményben meghatározott </w:t>
      </w:r>
      <w:r w:rsidR="00AE45D6" w:rsidRPr="007467D9">
        <w:rPr>
          <w:rFonts w:ascii="Tahoma" w:hAnsi="Tahoma" w:cs="Tahoma"/>
          <w:color w:val="auto"/>
          <w:sz w:val="20"/>
          <w:szCs w:val="20"/>
        </w:rPr>
        <w:t>24</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09A31F46" w14:textId="095FB778" w:rsidR="001210E2" w:rsidRPr="007467D9" w:rsidRDefault="001210E2" w:rsidP="001210E2">
      <w:pPr>
        <w:ind w:left="720"/>
        <w:jc w:val="both"/>
        <w:rPr>
          <w:rFonts w:ascii="Tahoma" w:hAnsi="Tahoma" w:cs="Tahoma"/>
          <w:color w:val="auto"/>
          <w:sz w:val="20"/>
          <w:szCs w:val="20"/>
        </w:rPr>
      </w:pPr>
      <w:r w:rsidRPr="007467D9">
        <w:rPr>
          <w:rFonts w:ascii="Tahoma" w:hAnsi="Tahoma" w:cs="Tahoma"/>
          <w:color w:val="auto"/>
          <w:sz w:val="20"/>
          <w:szCs w:val="20"/>
        </w:rPr>
        <w:t xml:space="preserve">3.3. Ajánlatkérő az M2. alkalmassági követelmény </w:t>
      </w:r>
      <w:r w:rsidR="007A1157" w:rsidRPr="007467D9">
        <w:rPr>
          <w:rFonts w:ascii="Tahoma" w:hAnsi="Tahoma" w:cs="Tahoma"/>
          <w:color w:val="auto"/>
          <w:sz w:val="20"/>
          <w:szCs w:val="20"/>
        </w:rPr>
        <w:t>5</w:t>
      </w:r>
      <w:r w:rsidRPr="007467D9">
        <w:rPr>
          <w:rFonts w:ascii="Tahoma" w:hAnsi="Tahoma" w:cs="Tahoma"/>
          <w:color w:val="auto"/>
          <w:sz w:val="20"/>
          <w:szCs w:val="20"/>
        </w:rPr>
        <w:t xml:space="preserve">c) pontjában szereplő szakembernek </w:t>
      </w:r>
      <w:r w:rsidR="007A1157" w:rsidRPr="007467D9">
        <w:rPr>
          <w:rFonts w:ascii="Tahoma" w:hAnsi="Tahoma" w:cs="Tahoma"/>
          <w:color w:val="auto"/>
          <w:sz w:val="20"/>
          <w:szCs w:val="20"/>
        </w:rPr>
        <w:t>településfejlesztés területén</w:t>
      </w:r>
      <w:r w:rsidRPr="007467D9">
        <w:rPr>
          <w:rFonts w:ascii="Tahoma" w:hAnsi="Tahoma" w:cs="Tahoma"/>
          <w:color w:val="auto"/>
          <w:sz w:val="20"/>
          <w:szCs w:val="20"/>
        </w:rPr>
        <w:t xml:space="preserve"> szerzett, az alkalmassági minimumkövetelményben meghatározott 24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w:t>
      </w:r>
      <w:r w:rsidRPr="007467D9">
        <w:rPr>
          <w:rFonts w:ascii="Tahoma" w:hAnsi="Tahoma" w:cs="Tahoma"/>
          <w:color w:val="auto"/>
          <w:sz w:val="20"/>
          <w:szCs w:val="20"/>
        </w:rPr>
        <w:lastRenderedPageBreak/>
        <w:t xml:space="preserve">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11A9E8BB" w14:textId="65ED81F2" w:rsidR="00FD5DEA" w:rsidRPr="007467D9" w:rsidRDefault="00682D11"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6. rész: Infrastruktúra fejlesztések értékelése</w:t>
      </w:r>
    </w:p>
    <w:p w14:paraId="608F49E6" w14:textId="280F49C3" w:rsidR="003970E1" w:rsidRPr="007467D9" w:rsidRDefault="003970E1" w:rsidP="003970E1">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6a) pontjában szereplő szakember </w:t>
      </w:r>
      <w:r w:rsidR="00677E68" w:rsidRPr="007467D9">
        <w:rPr>
          <w:rFonts w:ascii="Tahoma" w:hAnsi="Tahoma" w:cs="Tahoma"/>
          <w:color w:val="auto"/>
          <w:sz w:val="20"/>
          <w:szCs w:val="20"/>
        </w:rPr>
        <w:t xml:space="preserve">közlekedési </w:t>
      </w:r>
      <w:r w:rsidR="00735F70" w:rsidRPr="007467D9">
        <w:rPr>
          <w:rFonts w:ascii="Tahoma" w:hAnsi="Tahoma" w:cs="Tahoma"/>
          <w:color w:val="auto"/>
          <w:sz w:val="20"/>
          <w:szCs w:val="20"/>
        </w:rPr>
        <w:t xml:space="preserve">infrastruktúrafejlesztés elemzésben </w:t>
      </w:r>
      <w:r w:rsidRPr="007467D9">
        <w:rPr>
          <w:rFonts w:ascii="Tahoma" w:hAnsi="Tahoma" w:cs="Tahoma"/>
          <w:color w:val="auto"/>
          <w:sz w:val="20"/>
          <w:szCs w:val="20"/>
        </w:rPr>
        <w:t xml:space="preserve">szerzett, az alkalmassági minimumkövetelményben meghatározott 24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E01BC4" w:rsidRPr="007467D9">
        <w:rPr>
          <w:rFonts w:ascii="Tahoma" w:hAnsi="Tahoma" w:cs="Tahoma"/>
          <w:color w:val="auto"/>
          <w:sz w:val="20"/>
          <w:szCs w:val="20"/>
        </w:rPr>
        <w:t>10</w:t>
      </w:r>
    </w:p>
    <w:p w14:paraId="7412D4AB" w14:textId="4D66273C" w:rsidR="003970E1" w:rsidRPr="007467D9" w:rsidRDefault="003970E1" w:rsidP="003970E1">
      <w:pPr>
        <w:ind w:left="720"/>
        <w:jc w:val="both"/>
        <w:rPr>
          <w:rFonts w:ascii="Tahoma" w:hAnsi="Tahoma" w:cs="Tahoma"/>
          <w:color w:val="auto"/>
          <w:sz w:val="20"/>
          <w:szCs w:val="20"/>
        </w:rPr>
      </w:pPr>
      <w:r w:rsidRPr="007467D9">
        <w:rPr>
          <w:rFonts w:ascii="Tahoma" w:hAnsi="Tahoma" w:cs="Tahoma"/>
          <w:color w:val="auto"/>
          <w:sz w:val="20"/>
          <w:szCs w:val="20"/>
        </w:rPr>
        <w:t xml:space="preserve">3.2. Ajánlatkérő az M2. alkalmassági követelmény </w:t>
      </w:r>
      <w:r w:rsidR="00691391" w:rsidRPr="007467D9">
        <w:rPr>
          <w:rFonts w:ascii="Tahoma" w:hAnsi="Tahoma" w:cs="Tahoma"/>
          <w:color w:val="auto"/>
          <w:sz w:val="20"/>
          <w:szCs w:val="20"/>
        </w:rPr>
        <w:t>6</w:t>
      </w:r>
      <w:r w:rsidRPr="007467D9">
        <w:rPr>
          <w:rFonts w:ascii="Tahoma" w:hAnsi="Tahoma" w:cs="Tahoma"/>
          <w:color w:val="auto"/>
          <w:sz w:val="20"/>
          <w:szCs w:val="20"/>
        </w:rPr>
        <w:t xml:space="preserve">b) pontjában szereplő szakember </w:t>
      </w:r>
      <w:r w:rsidR="00691391" w:rsidRPr="007467D9">
        <w:rPr>
          <w:rFonts w:ascii="Tahoma" w:hAnsi="Tahoma" w:cs="Tahoma"/>
          <w:color w:val="auto"/>
          <w:sz w:val="20"/>
          <w:szCs w:val="20"/>
        </w:rPr>
        <w:t xml:space="preserve">informatikai infrastruktúrafejlesztés végrehajtásában és/vagy elemzésében </w:t>
      </w:r>
      <w:r w:rsidRPr="007467D9">
        <w:rPr>
          <w:rFonts w:ascii="Tahoma" w:hAnsi="Tahoma" w:cs="Tahoma"/>
          <w:color w:val="auto"/>
          <w:sz w:val="20"/>
          <w:szCs w:val="20"/>
        </w:rPr>
        <w:t xml:space="preserve">szerzett, az alkalmassági minimumkövetelményben meghatározott </w:t>
      </w:r>
      <w:r w:rsidR="005331D8"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11759557" w14:textId="5E16469A" w:rsidR="003970E1" w:rsidRPr="007467D9" w:rsidRDefault="003970E1" w:rsidP="003970E1">
      <w:pPr>
        <w:ind w:left="720"/>
        <w:jc w:val="both"/>
        <w:rPr>
          <w:rFonts w:ascii="Tahoma" w:hAnsi="Tahoma" w:cs="Tahoma"/>
          <w:color w:val="auto"/>
          <w:sz w:val="20"/>
          <w:szCs w:val="20"/>
        </w:rPr>
      </w:pPr>
      <w:r w:rsidRPr="007467D9">
        <w:rPr>
          <w:rFonts w:ascii="Tahoma" w:hAnsi="Tahoma" w:cs="Tahoma"/>
          <w:color w:val="auto"/>
          <w:sz w:val="20"/>
          <w:szCs w:val="20"/>
        </w:rPr>
        <w:t xml:space="preserve">3.3. Ajánlatkérő az M2. alkalmassági követelmény </w:t>
      </w:r>
      <w:r w:rsidR="00691391" w:rsidRPr="007467D9">
        <w:rPr>
          <w:rFonts w:ascii="Tahoma" w:hAnsi="Tahoma" w:cs="Tahoma"/>
          <w:color w:val="auto"/>
          <w:sz w:val="20"/>
          <w:szCs w:val="20"/>
        </w:rPr>
        <w:t>6</w:t>
      </w:r>
      <w:r w:rsidRPr="007467D9">
        <w:rPr>
          <w:rFonts w:ascii="Tahoma" w:hAnsi="Tahoma" w:cs="Tahoma"/>
          <w:color w:val="auto"/>
          <w:sz w:val="20"/>
          <w:szCs w:val="20"/>
        </w:rPr>
        <w:t xml:space="preserve">c) pontjában szereplő szakembernek </w:t>
      </w:r>
      <w:r w:rsidR="007F1477" w:rsidRPr="007467D9">
        <w:rPr>
          <w:rFonts w:ascii="Tahoma" w:hAnsi="Tahoma" w:cs="Tahoma"/>
          <w:color w:val="auto"/>
          <w:sz w:val="20"/>
          <w:szCs w:val="20"/>
        </w:rPr>
        <w:t xml:space="preserve">környezeti infrastruktúrafejlesztés elemzésében </w:t>
      </w:r>
      <w:r w:rsidRPr="007467D9">
        <w:rPr>
          <w:rFonts w:ascii="Tahoma" w:hAnsi="Tahoma" w:cs="Tahoma"/>
          <w:color w:val="auto"/>
          <w:sz w:val="20"/>
          <w:szCs w:val="20"/>
        </w:rPr>
        <w:t xml:space="preserve">szerzett, az alkalmassági minimumkövetelményben meghatározott </w:t>
      </w:r>
      <w:r w:rsidR="007F1477" w:rsidRPr="007467D9">
        <w:rPr>
          <w:rFonts w:ascii="Tahoma" w:hAnsi="Tahoma" w:cs="Tahoma"/>
          <w:color w:val="auto"/>
          <w:sz w:val="20"/>
          <w:szCs w:val="20"/>
        </w:rPr>
        <w:t>1</w:t>
      </w:r>
      <w:r w:rsidRPr="007467D9">
        <w:rPr>
          <w:rFonts w:ascii="Tahoma" w:hAnsi="Tahoma" w:cs="Tahoma"/>
          <w:color w:val="auto"/>
          <w:sz w:val="20"/>
          <w:szCs w:val="20"/>
        </w:rPr>
        <w:t xml:space="preserve">2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1AA6759D" w14:textId="13835151" w:rsidR="00C56D0A" w:rsidRPr="007467D9" w:rsidRDefault="00F24128"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7. rész: Értékelésekhez közvetlenül kapcsolódó elsődleges információgyűjtés és adatelőkészítés</w:t>
      </w:r>
    </w:p>
    <w:p w14:paraId="7C971C1B" w14:textId="62FC0927" w:rsidR="00B10E49" w:rsidRPr="007467D9" w:rsidRDefault="00B10E49" w:rsidP="00B10E49">
      <w:pPr>
        <w:ind w:left="720"/>
        <w:jc w:val="both"/>
        <w:rPr>
          <w:rFonts w:ascii="Tahoma" w:hAnsi="Tahoma" w:cs="Tahoma"/>
          <w:color w:val="auto"/>
          <w:sz w:val="20"/>
          <w:szCs w:val="20"/>
        </w:rPr>
      </w:pPr>
      <w:r w:rsidRPr="007467D9">
        <w:rPr>
          <w:rFonts w:ascii="Tahoma" w:hAnsi="Tahoma" w:cs="Tahoma"/>
          <w:color w:val="auto"/>
          <w:sz w:val="20"/>
          <w:szCs w:val="20"/>
        </w:rPr>
        <w:t xml:space="preserve">3.1. Ajánlatkérő az M2. alkalmassági követelmény </w:t>
      </w:r>
      <w:r w:rsidR="00C70ABA" w:rsidRPr="007467D9">
        <w:rPr>
          <w:rFonts w:ascii="Tahoma" w:hAnsi="Tahoma" w:cs="Tahoma"/>
          <w:color w:val="auto"/>
          <w:sz w:val="20"/>
          <w:szCs w:val="20"/>
        </w:rPr>
        <w:t>7</w:t>
      </w:r>
      <w:r w:rsidRPr="007467D9">
        <w:rPr>
          <w:rFonts w:ascii="Tahoma" w:hAnsi="Tahoma" w:cs="Tahoma"/>
          <w:color w:val="auto"/>
          <w:sz w:val="20"/>
          <w:szCs w:val="20"/>
        </w:rPr>
        <w:t xml:space="preserve">a) pontjában szereplő szakember </w:t>
      </w:r>
      <w:r w:rsidR="00526391" w:rsidRPr="007467D9">
        <w:rPr>
          <w:rFonts w:ascii="Tahoma" w:hAnsi="Tahoma" w:cs="Tahoma"/>
          <w:color w:val="auto"/>
          <w:sz w:val="20"/>
          <w:szCs w:val="20"/>
        </w:rPr>
        <w:t xml:space="preserve">adatbázis építési vagy adat-összekapcsolási szakterületen </w:t>
      </w:r>
      <w:r w:rsidRPr="007467D9">
        <w:rPr>
          <w:rFonts w:ascii="Tahoma" w:hAnsi="Tahoma" w:cs="Tahoma"/>
          <w:color w:val="auto"/>
          <w:sz w:val="20"/>
          <w:szCs w:val="20"/>
        </w:rPr>
        <w:t xml:space="preserve">szerzett, az alkalmassági minimumkövetelményben meghatározott </w:t>
      </w:r>
      <w:r w:rsidR="00B3236E" w:rsidRPr="007467D9">
        <w:rPr>
          <w:rFonts w:ascii="Tahoma" w:hAnsi="Tahoma" w:cs="Tahoma"/>
          <w:color w:val="auto"/>
          <w:sz w:val="20"/>
          <w:szCs w:val="20"/>
        </w:rPr>
        <w:t>9</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A27CF0" w:rsidRPr="007467D9">
        <w:rPr>
          <w:rFonts w:ascii="Tahoma" w:hAnsi="Tahoma" w:cs="Tahoma"/>
          <w:color w:val="auto"/>
          <w:sz w:val="20"/>
          <w:szCs w:val="20"/>
        </w:rPr>
        <w:t>10</w:t>
      </w:r>
    </w:p>
    <w:p w14:paraId="3CA8703C" w14:textId="72820734" w:rsidR="00B10E49" w:rsidRPr="007467D9" w:rsidRDefault="00B10E49" w:rsidP="00B10E49">
      <w:pPr>
        <w:ind w:left="720"/>
        <w:jc w:val="both"/>
        <w:rPr>
          <w:rFonts w:ascii="Tahoma" w:hAnsi="Tahoma" w:cs="Tahoma"/>
          <w:color w:val="auto"/>
          <w:sz w:val="20"/>
          <w:szCs w:val="20"/>
        </w:rPr>
      </w:pPr>
      <w:r w:rsidRPr="007467D9">
        <w:rPr>
          <w:rFonts w:ascii="Tahoma" w:hAnsi="Tahoma" w:cs="Tahoma"/>
          <w:color w:val="auto"/>
          <w:sz w:val="20"/>
          <w:szCs w:val="20"/>
        </w:rPr>
        <w:t>3.</w:t>
      </w:r>
      <w:r w:rsidR="00F8372A" w:rsidRPr="007467D9">
        <w:rPr>
          <w:rFonts w:ascii="Tahoma" w:hAnsi="Tahoma" w:cs="Tahoma"/>
          <w:color w:val="auto"/>
          <w:sz w:val="20"/>
          <w:szCs w:val="20"/>
        </w:rPr>
        <w:t>2</w:t>
      </w:r>
      <w:r w:rsidRPr="007467D9">
        <w:rPr>
          <w:rFonts w:ascii="Tahoma" w:hAnsi="Tahoma" w:cs="Tahoma"/>
          <w:color w:val="auto"/>
          <w:sz w:val="20"/>
          <w:szCs w:val="20"/>
        </w:rPr>
        <w:t xml:space="preserve">. Ajánlatkérő az M2. alkalmassági követelmény </w:t>
      </w:r>
      <w:r w:rsidR="00D66FE2" w:rsidRPr="007467D9">
        <w:rPr>
          <w:rFonts w:ascii="Tahoma" w:hAnsi="Tahoma" w:cs="Tahoma"/>
          <w:color w:val="auto"/>
          <w:sz w:val="20"/>
          <w:szCs w:val="20"/>
        </w:rPr>
        <w:t>7</w:t>
      </w:r>
      <w:r w:rsidR="00F8372A"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w:t>
      </w:r>
      <w:r w:rsidR="009218AB" w:rsidRPr="007467D9">
        <w:rPr>
          <w:rFonts w:ascii="Tahoma" w:hAnsi="Tahoma" w:cs="Tahoma"/>
          <w:color w:val="auto"/>
          <w:sz w:val="20"/>
          <w:szCs w:val="20"/>
        </w:rPr>
        <w:t xml:space="preserve">vállalkozási mérlegadatokat tartalmazó adatbázissal kapcsolatosan </w:t>
      </w:r>
      <w:r w:rsidRPr="007467D9">
        <w:rPr>
          <w:rFonts w:ascii="Tahoma" w:hAnsi="Tahoma" w:cs="Tahoma"/>
          <w:color w:val="auto"/>
          <w:sz w:val="20"/>
          <w:szCs w:val="20"/>
        </w:rPr>
        <w:t xml:space="preserve">szerzett, az alkalmassági minimumkövetelményben meghatározott 12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 xml:space="preserve">az alkalmassági </w:t>
      </w:r>
      <w:r w:rsidRPr="007467D9">
        <w:rPr>
          <w:rFonts w:ascii="Tahoma" w:hAnsi="Tahoma" w:cs="Tahoma"/>
          <w:b/>
          <w:color w:val="auto"/>
          <w:sz w:val="20"/>
          <w:szCs w:val="20"/>
        </w:rPr>
        <w:lastRenderedPageBreak/>
        <w:t>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712B39" w:rsidRPr="007467D9">
        <w:rPr>
          <w:rFonts w:ascii="Tahoma" w:hAnsi="Tahoma" w:cs="Tahoma"/>
          <w:color w:val="auto"/>
          <w:sz w:val="20"/>
          <w:szCs w:val="20"/>
        </w:rPr>
        <w:t>10</w:t>
      </w:r>
    </w:p>
    <w:p w14:paraId="2FD342C7" w14:textId="54C74B64" w:rsidR="00F24128" w:rsidRPr="007467D9" w:rsidRDefault="00CD3608"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8. rész: Értékelések módszertani támogatása, ágazati és makrogazdasági hatások értékelése</w:t>
      </w:r>
    </w:p>
    <w:p w14:paraId="0C327717" w14:textId="40C06FBB" w:rsidR="00C3082A" w:rsidRPr="007467D9" w:rsidRDefault="00C3082A" w:rsidP="00C3082A">
      <w:pPr>
        <w:ind w:left="720"/>
        <w:jc w:val="both"/>
        <w:rPr>
          <w:rFonts w:ascii="Tahoma" w:hAnsi="Tahoma" w:cs="Tahoma"/>
          <w:color w:val="auto"/>
          <w:sz w:val="20"/>
          <w:szCs w:val="20"/>
        </w:rPr>
      </w:pPr>
      <w:r w:rsidRPr="007467D9">
        <w:rPr>
          <w:rFonts w:ascii="Tahoma" w:hAnsi="Tahoma" w:cs="Tahoma"/>
          <w:color w:val="auto"/>
          <w:sz w:val="20"/>
          <w:szCs w:val="20"/>
        </w:rPr>
        <w:t>3.</w:t>
      </w:r>
      <w:r w:rsidR="007B10BB" w:rsidRPr="007467D9">
        <w:rPr>
          <w:rFonts w:ascii="Tahoma" w:hAnsi="Tahoma" w:cs="Tahoma"/>
          <w:color w:val="auto"/>
          <w:sz w:val="20"/>
          <w:szCs w:val="20"/>
        </w:rPr>
        <w:t>1</w:t>
      </w:r>
      <w:r w:rsidRPr="007467D9">
        <w:rPr>
          <w:rFonts w:ascii="Tahoma" w:hAnsi="Tahoma" w:cs="Tahoma"/>
          <w:color w:val="auto"/>
          <w:sz w:val="20"/>
          <w:szCs w:val="20"/>
        </w:rPr>
        <w:t xml:space="preserve">. Ajánlatkérő az M2. alkalmassági követelmény </w:t>
      </w:r>
      <w:r w:rsidR="00902D88" w:rsidRPr="007467D9">
        <w:rPr>
          <w:rFonts w:ascii="Tahoma" w:hAnsi="Tahoma" w:cs="Tahoma"/>
          <w:color w:val="auto"/>
          <w:sz w:val="20"/>
          <w:szCs w:val="20"/>
        </w:rPr>
        <w:t>8</w:t>
      </w:r>
      <w:r w:rsidR="007B10BB" w:rsidRPr="007467D9">
        <w:rPr>
          <w:rFonts w:ascii="Tahoma" w:hAnsi="Tahoma" w:cs="Tahoma"/>
          <w:color w:val="auto"/>
          <w:sz w:val="20"/>
          <w:szCs w:val="20"/>
        </w:rPr>
        <w:t>a</w:t>
      </w:r>
      <w:r w:rsidRPr="007467D9">
        <w:rPr>
          <w:rFonts w:ascii="Tahoma" w:hAnsi="Tahoma" w:cs="Tahoma"/>
          <w:color w:val="auto"/>
          <w:sz w:val="20"/>
          <w:szCs w:val="20"/>
        </w:rPr>
        <w:t xml:space="preserve">) pontjában szereplő szakember </w:t>
      </w:r>
      <w:r w:rsidR="00A812B7" w:rsidRPr="007467D9">
        <w:rPr>
          <w:rFonts w:ascii="Tahoma" w:hAnsi="Tahoma" w:cs="Tahoma"/>
          <w:color w:val="auto"/>
          <w:sz w:val="20"/>
          <w:szCs w:val="20"/>
        </w:rPr>
        <w:t xml:space="preserve">makrogazdasági elemzés területén </w:t>
      </w:r>
      <w:r w:rsidRPr="007467D9">
        <w:rPr>
          <w:rFonts w:ascii="Tahoma" w:hAnsi="Tahoma" w:cs="Tahoma"/>
          <w:color w:val="auto"/>
          <w:sz w:val="20"/>
          <w:szCs w:val="20"/>
        </w:rPr>
        <w:t xml:space="preserve">szerzett, az alkalmassági minimumkövetelményben meghatározott </w:t>
      </w:r>
      <w:r w:rsidR="00A812B7"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7B10BB" w:rsidRPr="007467D9">
        <w:rPr>
          <w:rFonts w:ascii="Tahoma" w:hAnsi="Tahoma" w:cs="Tahoma"/>
          <w:color w:val="auto"/>
          <w:sz w:val="20"/>
          <w:szCs w:val="20"/>
        </w:rPr>
        <w:t>10</w:t>
      </w:r>
    </w:p>
    <w:p w14:paraId="070F5692" w14:textId="4438E6D3" w:rsidR="00C3082A" w:rsidRPr="007467D9" w:rsidRDefault="00C3082A" w:rsidP="00C3082A">
      <w:pPr>
        <w:ind w:left="720"/>
        <w:jc w:val="both"/>
        <w:rPr>
          <w:rFonts w:ascii="Tahoma" w:hAnsi="Tahoma" w:cs="Tahoma"/>
          <w:color w:val="auto"/>
          <w:sz w:val="20"/>
          <w:szCs w:val="20"/>
        </w:rPr>
      </w:pPr>
      <w:r w:rsidRPr="007467D9">
        <w:rPr>
          <w:rFonts w:ascii="Tahoma" w:hAnsi="Tahoma" w:cs="Tahoma"/>
          <w:color w:val="auto"/>
          <w:sz w:val="20"/>
          <w:szCs w:val="20"/>
        </w:rPr>
        <w:t>3.</w:t>
      </w:r>
      <w:r w:rsidR="007B10BB" w:rsidRPr="007467D9">
        <w:rPr>
          <w:rFonts w:ascii="Tahoma" w:hAnsi="Tahoma" w:cs="Tahoma"/>
          <w:color w:val="auto"/>
          <w:sz w:val="20"/>
          <w:szCs w:val="20"/>
        </w:rPr>
        <w:t>2</w:t>
      </w:r>
      <w:r w:rsidRPr="007467D9">
        <w:rPr>
          <w:rFonts w:ascii="Tahoma" w:hAnsi="Tahoma" w:cs="Tahoma"/>
          <w:color w:val="auto"/>
          <w:sz w:val="20"/>
          <w:szCs w:val="20"/>
        </w:rPr>
        <w:t xml:space="preserve">. Ajánlatkérő az M2. alkalmassági követelmény </w:t>
      </w:r>
      <w:r w:rsidR="00902D88" w:rsidRPr="007467D9">
        <w:rPr>
          <w:rFonts w:ascii="Tahoma" w:hAnsi="Tahoma" w:cs="Tahoma"/>
          <w:color w:val="auto"/>
          <w:sz w:val="20"/>
          <w:szCs w:val="20"/>
        </w:rPr>
        <w:t>8</w:t>
      </w:r>
      <w:r w:rsidR="007B10BB"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w:t>
      </w:r>
      <w:r w:rsidR="00814650" w:rsidRPr="007467D9">
        <w:rPr>
          <w:rFonts w:ascii="Tahoma" w:hAnsi="Tahoma" w:cs="Tahoma"/>
          <w:color w:val="auto"/>
          <w:sz w:val="20"/>
          <w:szCs w:val="20"/>
        </w:rPr>
        <w:t>humánerőforrás</w:t>
      </w:r>
      <w:r w:rsidR="00054236" w:rsidRPr="007467D9">
        <w:rPr>
          <w:rFonts w:ascii="Tahoma" w:hAnsi="Tahoma" w:cs="Tahoma"/>
          <w:color w:val="auto"/>
          <w:sz w:val="20"/>
          <w:szCs w:val="20"/>
        </w:rPr>
        <w:t>-fejlesztés terén szerzett értékelés-módszertani</w:t>
      </w:r>
      <w:r w:rsidR="007D45B9" w:rsidRPr="007467D9">
        <w:rPr>
          <w:rFonts w:ascii="Tahoma" w:hAnsi="Tahoma" w:cs="Tahoma"/>
          <w:color w:val="auto"/>
          <w:sz w:val="20"/>
          <w:szCs w:val="20"/>
        </w:rPr>
        <w:t xml:space="preserve">, </w:t>
      </w:r>
      <w:r w:rsidRPr="007467D9">
        <w:rPr>
          <w:rFonts w:ascii="Tahoma" w:hAnsi="Tahoma" w:cs="Tahoma"/>
          <w:color w:val="auto"/>
          <w:sz w:val="20"/>
          <w:szCs w:val="20"/>
        </w:rPr>
        <w:t xml:space="preserve">az alkalmassági minimumkövetelményben meghatározott </w:t>
      </w:r>
      <w:r w:rsidR="00054236"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5</w:t>
      </w:r>
    </w:p>
    <w:p w14:paraId="7278CEC4" w14:textId="428BCAAF" w:rsidR="00C3082A" w:rsidRPr="007467D9" w:rsidRDefault="00C3082A" w:rsidP="00C3082A">
      <w:pPr>
        <w:ind w:left="720"/>
        <w:jc w:val="both"/>
        <w:rPr>
          <w:rFonts w:ascii="Tahoma" w:hAnsi="Tahoma" w:cs="Tahoma"/>
          <w:color w:val="auto"/>
          <w:sz w:val="20"/>
          <w:szCs w:val="20"/>
        </w:rPr>
      </w:pPr>
      <w:r w:rsidRPr="007467D9">
        <w:rPr>
          <w:rFonts w:ascii="Tahoma" w:hAnsi="Tahoma" w:cs="Tahoma"/>
          <w:color w:val="auto"/>
          <w:sz w:val="20"/>
          <w:szCs w:val="20"/>
        </w:rPr>
        <w:t>3.</w:t>
      </w:r>
      <w:r w:rsidR="007B10BB" w:rsidRPr="007467D9">
        <w:rPr>
          <w:rFonts w:ascii="Tahoma" w:hAnsi="Tahoma" w:cs="Tahoma"/>
          <w:color w:val="auto"/>
          <w:sz w:val="20"/>
          <w:szCs w:val="20"/>
        </w:rPr>
        <w:t>3</w:t>
      </w:r>
      <w:r w:rsidRPr="007467D9">
        <w:rPr>
          <w:rFonts w:ascii="Tahoma" w:hAnsi="Tahoma" w:cs="Tahoma"/>
          <w:color w:val="auto"/>
          <w:sz w:val="20"/>
          <w:szCs w:val="20"/>
        </w:rPr>
        <w:t xml:space="preserve">. Ajánlatkérő az M2. alkalmassági követelmény </w:t>
      </w:r>
      <w:r w:rsidR="00814650" w:rsidRPr="007467D9">
        <w:rPr>
          <w:rFonts w:ascii="Tahoma" w:hAnsi="Tahoma" w:cs="Tahoma"/>
          <w:color w:val="auto"/>
          <w:sz w:val="20"/>
          <w:szCs w:val="20"/>
        </w:rPr>
        <w:t>8</w:t>
      </w:r>
      <w:r w:rsidR="007B10BB" w:rsidRPr="007467D9">
        <w:rPr>
          <w:rFonts w:ascii="Tahoma" w:hAnsi="Tahoma" w:cs="Tahoma"/>
          <w:color w:val="auto"/>
          <w:sz w:val="20"/>
          <w:szCs w:val="20"/>
        </w:rPr>
        <w:t>c</w:t>
      </w:r>
      <w:r w:rsidRPr="007467D9">
        <w:rPr>
          <w:rFonts w:ascii="Tahoma" w:hAnsi="Tahoma" w:cs="Tahoma"/>
          <w:color w:val="auto"/>
          <w:sz w:val="20"/>
          <w:szCs w:val="20"/>
        </w:rPr>
        <w:t xml:space="preserve">) pontjában szereplő szakembernek </w:t>
      </w:r>
      <w:r w:rsidR="00814650" w:rsidRPr="007467D9">
        <w:rPr>
          <w:rFonts w:ascii="Tahoma" w:hAnsi="Tahoma" w:cs="Tahoma"/>
          <w:color w:val="auto"/>
          <w:sz w:val="20"/>
          <w:szCs w:val="20"/>
        </w:rPr>
        <w:t>infrastruktúra-fejlesztés terén szerzett értékelés-módszertani</w:t>
      </w:r>
      <w:r w:rsidRPr="007467D9">
        <w:rPr>
          <w:rFonts w:ascii="Tahoma" w:hAnsi="Tahoma" w:cs="Tahoma"/>
          <w:color w:val="auto"/>
          <w:sz w:val="20"/>
          <w:szCs w:val="20"/>
        </w:rPr>
        <w:t xml:space="preserve">, az alkalmassági minimumkövetelményben meghatározott </w:t>
      </w:r>
      <w:r w:rsidR="00814650" w:rsidRPr="007467D9">
        <w:rPr>
          <w:rFonts w:ascii="Tahoma" w:hAnsi="Tahoma" w:cs="Tahoma"/>
          <w:color w:val="auto"/>
          <w:sz w:val="20"/>
          <w:szCs w:val="20"/>
        </w:rPr>
        <w:t>12</w:t>
      </w:r>
      <w:r w:rsidRPr="007467D9">
        <w:rPr>
          <w:rFonts w:ascii="Tahoma" w:hAnsi="Tahoma" w:cs="Tahoma"/>
          <w:color w:val="auto"/>
          <w:sz w:val="20"/>
          <w:szCs w:val="20"/>
        </w:rPr>
        <w:t xml:space="preserve">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6F043C" w:rsidRPr="007467D9">
        <w:rPr>
          <w:rFonts w:ascii="Tahoma" w:hAnsi="Tahoma" w:cs="Tahoma"/>
          <w:color w:val="auto"/>
          <w:sz w:val="20"/>
          <w:szCs w:val="20"/>
        </w:rPr>
        <w:t>5</w:t>
      </w:r>
    </w:p>
    <w:p w14:paraId="45ADCF93" w14:textId="726D0E19" w:rsidR="00C56D0A" w:rsidRPr="007467D9" w:rsidRDefault="000B5DAA" w:rsidP="00594147">
      <w:pPr>
        <w:spacing w:before="120" w:after="120"/>
        <w:ind w:left="426"/>
        <w:jc w:val="both"/>
        <w:rPr>
          <w:rFonts w:ascii="Tahoma" w:hAnsi="Tahoma" w:cs="Tahoma"/>
          <w:b/>
          <w:color w:val="auto"/>
          <w:sz w:val="20"/>
          <w:szCs w:val="20"/>
        </w:rPr>
      </w:pPr>
      <w:r w:rsidRPr="007467D9">
        <w:rPr>
          <w:rFonts w:ascii="Tahoma" w:hAnsi="Tahoma" w:cs="Tahoma"/>
          <w:b/>
          <w:color w:val="auto"/>
          <w:sz w:val="20"/>
          <w:szCs w:val="20"/>
        </w:rPr>
        <w:t>9. rész: Értékelések tartalmi és javaslati szintézisei</w:t>
      </w:r>
    </w:p>
    <w:p w14:paraId="58D0EC92" w14:textId="570D3E93" w:rsidR="000B5DAA" w:rsidRPr="007467D9" w:rsidRDefault="000B5DAA" w:rsidP="000B5DAA">
      <w:pPr>
        <w:ind w:left="720"/>
        <w:jc w:val="both"/>
        <w:rPr>
          <w:rFonts w:ascii="Tahoma" w:hAnsi="Tahoma" w:cs="Tahoma"/>
          <w:color w:val="auto"/>
          <w:sz w:val="20"/>
          <w:szCs w:val="20"/>
        </w:rPr>
      </w:pPr>
      <w:r w:rsidRPr="007467D9">
        <w:rPr>
          <w:rFonts w:ascii="Tahoma" w:hAnsi="Tahoma" w:cs="Tahoma"/>
          <w:color w:val="auto"/>
          <w:sz w:val="20"/>
          <w:szCs w:val="20"/>
        </w:rPr>
        <w:t>3.</w:t>
      </w:r>
      <w:r w:rsidR="00917A1A" w:rsidRPr="007467D9">
        <w:rPr>
          <w:rFonts w:ascii="Tahoma" w:hAnsi="Tahoma" w:cs="Tahoma"/>
          <w:color w:val="auto"/>
          <w:sz w:val="20"/>
          <w:szCs w:val="20"/>
        </w:rPr>
        <w:t>1</w:t>
      </w:r>
      <w:r w:rsidRPr="007467D9">
        <w:rPr>
          <w:rFonts w:ascii="Tahoma" w:hAnsi="Tahoma" w:cs="Tahoma"/>
          <w:color w:val="auto"/>
          <w:sz w:val="20"/>
          <w:szCs w:val="20"/>
        </w:rPr>
        <w:t xml:space="preserve">. Ajánlatkérő </w:t>
      </w:r>
      <w:r w:rsidR="00917A1A" w:rsidRPr="007467D9">
        <w:rPr>
          <w:rFonts w:ascii="Tahoma" w:hAnsi="Tahoma" w:cs="Tahoma"/>
          <w:color w:val="auto"/>
          <w:sz w:val="20"/>
          <w:szCs w:val="20"/>
        </w:rPr>
        <w:t xml:space="preserve">M2. alkalmassági követelmény 9a) pontjában szereplő szakembernek az alkalmassági minimumkövetelményben meghatározott 24 hónapon felüli újságírói szakmai tapasztalatát </w:t>
      </w:r>
      <w:r w:rsidRPr="007467D9">
        <w:rPr>
          <w:rFonts w:ascii="Tahoma" w:hAnsi="Tahoma" w:cs="Tahoma"/>
          <w:color w:val="auto"/>
          <w:sz w:val="20"/>
          <w:szCs w:val="20"/>
        </w:rPr>
        <w:t xml:space="preserve">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917A1A" w:rsidRPr="007467D9">
        <w:rPr>
          <w:rFonts w:ascii="Tahoma" w:hAnsi="Tahoma" w:cs="Tahoma"/>
          <w:color w:val="auto"/>
          <w:sz w:val="20"/>
          <w:szCs w:val="20"/>
        </w:rPr>
        <w:t>10</w:t>
      </w:r>
    </w:p>
    <w:p w14:paraId="2D31A176" w14:textId="6728E03D" w:rsidR="000B5DAA" w:rsidRPr="007467D9" w:rsidRDefault="000B5DAA" w:rsidP="000B5DAA">
      <w:pPr>
        <w:ind w:left="720"/>
        <w:jc w:val="both"/>
        <w:rPr>
          <w:rFonts w:ascii="Tahoma" w:hAnsi="Tahoma" w:cs="Tahoma"/>
          <w:color w:val="auto"/>
          <w:sz w:val="20"/>
          <w:szCs w:val="20"/>
        </w:rPr>
      </w:pPr>
      <w:r w:rsidRPr="007467D9">
        <w:rPr>
          <w:rFonts w:ascii="Tahoma" w:hAnsi="Tahoma" w:cs="Tahoma"/>
          <w:color w:val="auto"/>
          <w:sz w:val="20"/>
          <w:szCs w:val="20"/>
        </w:rPr>
        <w:t>3.</w:t>
      </w:r>
      <w:r w:rsidR="00917A1A" w:rsidRPr="007467D9">
        <w:rPr>
          <w:rFonts w:ascii="Tahoma" w:hAnsi="Tahoma" w:cs="Tahoma"/>
          <w:color w:val="auto"/>
          <w:sz w:val="20"/>
          <w:szCs w:val="20"/>
        </w:rPr>
        <w:t>2</w:t>
      </w:r>
      <w:r w:rsidRPr="007467D9">
        <w:rPr>
          <w:rFonts w:ascii="Tahoma" w:hAnsi="Tahoma" w:cs="Tahoma"/>
          <w:color w:val="auto"/>
          <w:sz w:val="20"/>
          <w:szCs w:val="20"/>
        </w:rPr>
        <w:t xml:space="preserve">. Ajánlatkérő az M2. alkalmassági követelmény </w:t>
      </w:r>
      <w:r w:rsidR="00F41B77" w:rsidRPr="007467D9">
        <w:rPr>
          <w:rFonts w:ascii="Tahoma" w:hAnsi="Tahoma" w:cs="Tahoma"/>
          <w:color w:val="auto"/>
          <w:sz w:val="20"/>
          <w:szCs w:val="20"/>
        </w:rPr>
        <w:t>9</w:t>
      </w:r>
      <w:r w:rsidR="00917A1A" w:rsidRPr="007467D9">
        <w:rPr>
          <w:rFonts w:ascii="Tahoma" w:hAnsi="Tahoma" w:cs="Tahoma"/>
          <w:color w:val="auto"/>
          <w:sz w:val="20"/>
          <w:szCs w:val="20"/>
        </w:rPr>
        <w:t>b</w:t>
      </w:r>
      <w:r w:rsidRPr="007467D9">
        <w:rPr>
          <w:rFonts w:ascii="Tahoma" w:hAnsi="Tahoma" w:cs="Tahoma"/>
          <w:color w:val="auto"/>
          <w:sz w:val="20"/>
          <w:szCs w:val="20"/>
        </w:rPr>
        <w:t xml:space="preserve">) pontjában szereplő szakembernek </w:t>
      </w:r>
      <w:r w:rsidR="00D66E12" w:rsidRPr="007467D9">
        <w:rPr>
          <w:rFonts w:ascii="Tahoma" w:hAnsi="Tahoma" w:cs="Tahoma"/>
          <w:color w:val="auto"/>
          <w:sz w:val="20"/>
          <w:szCs w:val="20"/>
        </w:rPr>
        <w:t>folyóirat- és/vagy könyv szerkesztői</w:t>
      </w:r>
      <w:r w:rsidRPr="007467D9">
        <w:rPr>
          <w:rFonts w:ascii="Tahoma" w:hAnsi="Tahoma" w:cs="Tahoma"/>
          <w:color w:val="auto"/>
          <w:sz w:val="20"/>
          <w:szCs w:val="20"/>
        </w:rPr>
        <w:t xml:space="preserve">, az alkalmassági minimumkövetelményben meghatározott 12 hónapon felüli szakmai tapasztalatát értékeli az alábbiak szerint: </w:t>
      </w:r>
      <w:r w:rsidR="004F19D6" w:rsidRPr="007467D9">
        <w:rPr>
          <w:rFonts w:ascii="Tahoma" w:hAnsi="Tahoma" w:cs="Tahoma"/>
          <w:color w:val="auto"/>
          <w:sz w:val="20"/>
          <w:szCs w:val="20"/>
        </w:rPr>
        <w:t xml:space="preserve">48 </w:t>
      </w:r>
      <w:r w:rsidRPr="007467D9">
        <w:rPr>
          <w:rFonts w:ascii="Tahoma" w:hAnsi="Tahoma" w:cs="Tahoma"/>
          <w:color w:val="auto"/>
          <w:sz w:val="20"/>
          <w:szCs w:val="20"/>
        </w:rPr>
        <w:t xml:space="preserve">hónap vagy annál több szakmai tapasztalat esetében 100 pont adható, az ennél kevesebb tapasztalatra adott pontszámot ajánlatkérő a lineáris arányosítás szabályai alapján határozza meg. Amennyiben a szakember nem rendelkezik </w:t>
      </w:r>
      <w:r w:rsidRPr="007467D9">
        <w:rPr>
          <w:rFonts w:ascii="Tahoma" w:hAnsi="Tahoma" w:cs="Tahoma"/>
          <w:b/>
          <w:color w:val="auto"/>
          <w:sz w:val="20"/>
          <w:szCs w:val="20"/>
        </w:rPr>
        <w:t>az alkalmassági minimumkövetelményben meghatározottakon felüli szakmai</w:t>
      </w:r>
      <w:r w:rsidRPr="007467D9">
        <w:rPr>
          <w:rFonts w:ascii="Tahoma" w:hAnsi="Tahoma" w:cs="Tahoma"/>
          <w:color w:val="auto"/>
          <w:sz w:val="20"/>
          <w:szCs w:val="20"/>
        </w:rPr>
        <w:t xml:space="preserve"> tapasztalattal, abban az esetben 0 pont adható. Elérhető pontszám: 100 pont Súlyszám: </w:t>
      </w:r>
      <w:r w:rsidR="00917A1A" w:rsidRPr="007467D9">
        <w:rPr>
          <w:rFonts w:ascii="Tahoma" w:hAnsi="Tahoma" w:cs="Tahoma"/>
          <w:color w:val="auto"/>
          <w:sz w:val="20"/>
          <w:szCs w:val="20"/>
        </w:rPr>
        <w:t>10</w:t>
      </w:r>
    </w:p>
    <w:p w14:paraId="5CC2C566" w14:textId="70BF26DA" w:rsidR="000B5DAA" w:rsidRPr="007467D9" w:rsidRDefault="009072E7" w:rsidP="00594147">
      <w:pPr>
        <w:spacing w:before="120" w:after="120"/>
        <w:ind w:left="426"/>
        <w:jc w:val="both"/>
        <w:rPr>
          <w:rFonts w:ascii="Tahoma" w:hAnsi="Tahoma" w:cs="Tahoma"/>
          <w:b/>
          <w:color w:val="auto"/>
          <w:sz w:val="20"/>
          <w:szCs w:val="20"/>
          <w:u w:val="single"/>
        </w:rPr>
      </w:pPr>
      <w:r w:rsidRPr="007467D9">
        <w:rPr>
          <w:rFonts w:ascii="Tahoma" w:hAnsi="Tahoma" w:cs="Tahoma"/>
          <w:b/>
          <w:color w:val="auto"/>
          <w:sz w:val="20"/>
          <w:szCs w:val="20"/>
          <w:u w:val="single"/>
        </w:rPr>
        <w:lastRenderedPageBreak/>
        <w:t>Valamennyi rész vonatkozásában:</w:t>
      </w:r>
    </w:p>
    <w:p w14:paraId="215A35FE" w14:textId="50F02BDC" w:rsidR="009072E7" w:rsidRPr="007467D9" w:rsidRDefault="009072E7" w:rsidP="009072E7">
      <w:pPr>
        <w:tabs>
          <w:tab w:val="left" w:pos="567"/>
        </w:tabs>
        <w:spacing w:after="0"/>
        <w:ind w:left="567"/>
        <w:jc w:val="both"/>
        <w:rPr>
          <w:rFonts w:ascii="Tahoma" w:hAnsi="Tahoma" w:cs="Tahoma"/>
          <w:color w:val="auto"/>
          <w:sz w:val="20"/>
          <w:szCs w:val="20"/>
        </w:rPr>
      </w:pPr>
      <w:r w:rsidRPr="007467D9">
        <w:rPr>
          <w:rFonts w:ascii="Tahoma" w:hAnsi="Tahoma" w:cs="Tahoma"/>
          <w:color w:val="auto"/>
          <w:sz w:val="20"/>
          <w:szCs w:val="20"/>
        </w:rPr>
        <w:t>Ajánlatkérő a 3. értékelési szempont és alszempontjai esetében a pontszámok meghatározását úgy végzi el, hogy a legkedvezőbb szintnél magasabb megajánlás esetében is a legkedvezőbb szintnek megfelelő értéket veszi figyelembe a pontszámok meghatározásánál (tehát a képletbe abban az esetben is a legkedvezőbbként meghatározott értéket helyettesíti be, ha a legkedvezőbb ajánlat tartalmi eleme a meghatározott legkedvezőbb mérténél kedvezőbb).</w:t>
      </w:r>
    </w:p>
    <w:p w14:paraId="1CD60D85" w14:textId="77777777" w:rsidR="009072E7" w:rsidRPr="007467D9" w:rsidRDefault="009072E7" w:rsidP="009072E7">
      <w:pPr>
        <w:tabs>
          <w:tab w:val="left" w:pos="567"/>
        </w:tabs>
        <w:spacing w:after="0"/>
        <w:ind w:left="567"/>
        <w:jc w:val="both"/>
        <w:rPr>
          <w:rFonts w:ascii="Tahoma" w:hAnsi="Tahoma" w:cs="Tahoma"/>
          <w:color w:val="auto"/>
          <w:sz w:val="20"/>
          <w:szCs w:val="20"/>
        </w:rPr>
      </w:pPr>
    </w:p>
    <w:p w14:paraId="5AD15C4A" w14:textId="77777777"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Felhívjuk ajánlattevő figyelmét, hogy ajánlatkérő az alkalmassági minimumkövetelményben meghatározott szakmai tapasztalaton felüli tapasztalatot veszi figyelembe az értékelés során, vagyis az értékelés során nem mutatható be olyan szakmai tapasztalat, amely az alkalmassági minimumkövetelménynek való megfelelés kapcsán került bemutatásra.</w:t>
      </w:r>
    </w:p>
    <w:p w14:paraId="2CCE6CD5" w14:textId="77777777" w:rsidR="009072E7" w:rsidRPr="007467D9" w:rsidRDefault="009072E7" w:rsidP="009072E7">
      <w:pPr>
        <w:tabs>
          <w:tab w:val="left" w:pos="567"/>
        </w:tabs>
        <w:spacing w:after="0"/>
        <w:ind w:left="567"/>
        <w:jc w:val="both"/>
        <w:rPr>
          <w:rFonts w:ascii="Tahoma" w:hAnsi="Tahoma" w:cs="Tahoma"/>
          <w:color w:val="auto"/>
          <w:sz w:val="20"/>
          <w:szCs w:val="20"/>
        </w:rPr>
      </w:pPr>
    </w:p>
    <w:p w14:paraId="0631FB14" w14:textId="5289B651" w:rsidR="009072E7" w:rsidRPr="007467D9" w:rsidRDefault="009072E7" w:rsidP="009072E7">
      <w:pPr>
        <w:tabs>
          <w:tab w:val="left" w:pos="567"/>
        </w:tabs>
        <w:spacing w:after="0"/>
        <w:ind w:left="567"/>
        <w:jc w:val="both"/>
        <w:rPr>
          <w:rFonts w:ascii="Tahoma" w:hAnsi="Tahoma" w:cs="Tahoma"/>
          <w:color w:val="auto"/>
          <w:sz w:val="20"/>
          <w:szCs w:val="20"/>
        </w:rPr>
      </w:pPr>
      <w:r w:rsidRPr="007467D9">
        <w:rPr>
          <w:rFonts w:ascii="Tahoma" w:hAnsi="Tahoma" w:cs="Tahoma"/>
          <w:color w:val="auto"/>
          <w:sz w:val="20"/>
          <w:szCs w:val="20"/>
        </w:rPr>
        <w:t>Ennek érdekében ajánlattevőnek az értékelésre bemutatásra kerülő szakemberek szakmai önéletrajzában egyértelműen el kell különíteni azokat a tapasztalatokat, melyek az alkalmassági minimumkövetelményeknek való megfeleléshez kerülnek bemutatásra azon tapasztalatoktól, melyeket ajánlattevő a 3. értékelési szempont és alszempontjai esetében kíván bemutatni.</w:t>
      </w:r>
    </w:p>
    <w:p w14:paraId="4679DD9F" w14:textId="77777777"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Amennyiben ajánlattevő az adott értékelési szempontra több szakembert jelöl meg, ajánlatkérő az elsőként bemutatott szakembert veszi figyelembe az értékelés során.</w:t>
      </w:r>
    </w:p>
    <w:p w14:paraId="4C37EECF" w14:textId="77777777"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Ajánlattevőnek ajánlatában egyértelműen fel kell tüntetnie azt a személyt (szakember megnevezése, az érintett értékelési szempont), akinek a szakmai tapasztalatát az adott értékelési szempont kapcsán figyelembe kell vennie Ajánlatkérőnek.</w:t>
      </w:r>
    </w:p>
    <w:p w14:paraId="18D15112" w14:textId="77777777" w:rsidR="009072E7" w:rsidRPr="007467D9" w:rsidRDefault="009072E7" w:rsidP="009072E7">
      <w:pPr>
        <w:tabs>
          <w:tab w:val="left" w:pos="567"/>
        </w:tabs>
        <w:spacing w:after="0"/>
        <w:ind w:left="567"/>
        <w:jc w:val="both"/>
        <w:rPr>
          <w:rFonts w:ascii="Tahoma" w:hAnsi="Tahoma" w:cs="Tahoma"/>
          <w:color w:val="auto"/>
          <w:sz w:val="20"/>
          <w:szCs w:val="20"/>
        </w:rPr>
      </w:pPr>
    </w:p>
    <w:p w14:paraId="311FD929" w14:textId="33F44C54"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Ajánlattevőnek a megajánlott érték alátámasztására az ajánlathoz csatolnia kell a szakember önéletrajzát (1</w:t>
      </w:r>
      <w:r w:rsidR="00946004" w:rsidRPr="007467D9">
        <w:rPr>
          <w:rFonts w:ascii="Tahoma" w:hAnsi="Tahoma" w:cs="Tahoma"/>
          <w:b/>
          <w:color w:val="auto"/>
          <w:sz w:val="20"/>
          <w:szCs w:val="20"/>
        </w:rPr>
        <w:t>4</w:t>
      </w:r>
      <w:r w:rsidRPr="007467D9">
        <w:rPr>
          <w:rFonts w:ascii="Tahoma" w:hAnsi="Tahoma" w:cs="Tahoma"/>
          <w:b/>
          <w:color w:val="auto"/>
          <w:sz w:val="20"/>
          <w:szCs w:val="20"/>
        </w:rPr>
        <w:t>. számú melléklet), melyben bemutatja az adott szakember tapasztalatát, továbbá ajánlattevőnek csatolnia kell nyilatkozatát az értékelésre bemutatni kívánt szakemberek vonatkozásában (1</w:t>
      </w:r>
      <w:r w:rsidR="00946004" w:rsidRPr="007467D9">
        <w:rPr>
          <w:rFonts w:ascii="Tahoma" w:hAnsi="Tahoma" w:cs="Tahoma"/>
          <w:b/>
          <w:color w:val="auto"/>
          <w:sz w:val="20"/>
          <w:szCs w:val="20"/>
        </w:rPr>
        <w:t>3/B</w:t>
      </w:r>
      <w:r w:rsidRPr="007467D9">
        <w:rPr>
          <w:rFonts w:ascii="Tahoma" w:hAnsi="Tahoma" w:cs="Tahoma"/>
          <w:b/>
          <w:color w:val="auto"/>
          <w:sz w:val="20"/>
          <w:szCs w:val="20"/>
        </w:rPr>
        <w:t>. sz. melléklet). Az értékelési szempont szerinti megajánlást alátámasztó önéletrajz tekintetében ajánlatkérő a Kbt. 71. § (8) bekezdés b) pont szerint jár el.</w:t>
      </w:r>
    </w:p>
    <w:p w14:paraId="2DDAC786" w14:textId="77777777"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 xml:space="preserve">Az értékelési szempont szerinti megajánlást alátámasztó önéletrajzban a szakember tapasztalatát év-hónap pontossággal megadott kezdési és befejezési dátumot feltüntetve kell szerepeltetni. </w:t>
      </w:r>
    </w:p>
    <w:p w14:paraId="3D251A0D" w14:textId="32D6970B"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 xml:space="preserve">Az értékelési szempont szerinti értéket (hónap) ajánlatkérő a felolvasólapon egész számban kéri megadni. </w:t>
      </w:r>
    </w:p>
    <w:p w14:paraId="53652B4E" w14:textId="77777777" w:rsidR="009072E7" w:rsidRPr="007467D9" w:rsidRDefault="009072E7" w:rsidP="009072E7">
      <w:pPr>
        <w:tabs>
          <w:tab w:val="left" w:pos="567"/>
        </w:tabs>
        <w:spacing w:after="0"/>
        <w:ind w:left="567"/>
        <w:jc w:val="both"/>
        <w:rPr>
          <w:rFonts w:ascii="Tahoma" w:hAnsi="Tahoma" w:cs="Tahoma"/>
          <w:b/>
          <w:color w:val="auto"/>
          <w:sz w:val="20"/>
          <w:szCs w:val="20"/>
        </w:rPr>
      </w:pPr>
      <w:r w:rsidRPr="007467D9">
        <w:rPr>
          <w:rFonts w:ascii="Tahoma" w:hAnsi="Tahoma" w:cs="Tahoma"/>
          <w:b/>
          <w:color w:val="auto"/>
          <w:sz w:val="20"/>
          <w:szCs w:val="20"/>
        </w:rPr>
        <w:t>A tapasztalatra vonatkozó megajánlás vonatkozásában ajánlatkérő rögzíti, hogy naptári hónapot vesz figyelembe.</w:t>
      </w:r>
    </w:p>
    <w:p w14:paraId="580FD62B" w14:textId="77777777" w:rsidR="004D504D" w:rsidRPr="007467D9" w:rsidRDefault="009072E7" w:rsidP="004D504D">
      <w:pPr>
        <w:tabs>
          <w:tab w:val="left" w:pos="567"/>
        </w:tabs>
        <w:spacing w:after="0"/>
        <w:ind w:left="567"/>
        <w:jc w:val="both"/>
        <w:rPr>
          <w:rFonts w:ascii="Tahoma" w:hAnsi="Tahoma" w:cs="Tahoma"/>
          <w:color w:val="auto"/>
          <w:sz w:val="20"/>
          <w:szCs w:val="20"/>
        </w:rPr>
      </w:pPr>
      <w:r w:rsidRPr="007467D9">
        <w:rPr>
          <w:rFonts w:ascii="Tahoma" w:hAnsi="Tahoma" w:cs="Tahoma"/>
          <w:color w:val="auto"/>
          <w:sz w:val="20"/>
          <w:szCs w:val="20"/>
        </w:rPr>
        <w:t>Időben párhuzamos tapasztalatok csak egyszer vehetőek figyelembe.</w:t>
      </w:r>
    </w:p>
    <w:p w14:paraId="7560EE79" w14:textId="77777777" w:rsidR="004D504D" w:rsidRPr="007467D9" w:rsidRDefault="004D504D" w:rsidP="004D504D">
      <w:pPr>
        <w:tabs>
          <w:tab w:val="left" w:pos="567"/>
        </w:tabs>
        <w:spacing w:after="0"/>
        <w:ind w:left="567"/>
        <w:jc w:val="both"/>
        <w:rPr>
          <w:rFonts w:ascii="Tahoma" w:hAnsi="Tahoma" w:cs="Tahoma"/>
          <w:color w:val="auto"/>
          <w:sz w:val="20"/>
          <w:szCs w:val="20"/>
        </w:rPr>
      </w:pPr>
    </w:p>
    <w:p w14:paraId="196EE940" w14:textId="52C76DA6" w:rsidR="004D504D" w:rsidRPr="007467D9" w:rsidRDefault="004D504D" w:rsidP="004D504D">
      <w:pPr>
        <w:tabs>
          <w:tab w:val="left" w:pos="567"/>
        </w:tabs>
        <w:spacing w:after="0"/>
        <w:ind w:left="567"/>
        <w:jc w:val="both"/>
        <w:rPr>
          <w:rFonts w:ascii="Tahoma" w:hAnsi="Tahoma" w:cs="Tahoma"/>
          <w:color w:val="auto"/>
          <w:sz w:val="20"/>
          <w:szCs w:val="20"/>
        </w:rPr>
      </w:pPr>
      <w:r w:rsidRPr="007467D9">
        <w:rPr>
          <w:rFonts w:ascii="Tahoma" w:hAnsi="Tahoma" w:cs="Tahoma"/>
          <w:color w:val="auto"/>
          <w:sz w:val="20"/>
          <w:szCs w:val="20"/>
        </w:rPr>
        <w:t xml:space="preserve">Ajánlatkérő a 3. értékelési szempont és alszempontjai esetében a legjobb ajánlatot tartalmazó ajánlatra (legtöbb szakmai tapasztalat) 100 pontot ad, a többi ajánlatra arányosan kevesebbet. A pontszámok kiszámítása során ajánlatkérő az </w:t>
      </w:r>
      <w:r w:rsidRPr="007467D9">
        <w:rPr>
          <w:rFonts w:ascii="Tahoma" w:hAnsi="Tahoma" w:cs="Tahoma"/>
          <w:b/>
          <w:color w:val="auto"/>
          <w:sz w:val="20"/>
          <w:szCs w:val="20"/>
        </w:rPr>
        <w:t>egyenes</w:t>
      </w:r>
      <w:r w:rsidRPr="007467D9">
        <w:rPr>
          <w:rFonts w:ascii="Tahoma" w:hAnsi="Tahoma" w:cs="Tahoma"/>
          <w:color w:val="auto"/>
          <w:sz w:val="20"/>
          <w:szCs w:val="20"/>
        </w:rPr>
        <w:t xml:space="preserve"> (lineáris) </w:t>
      </w:r>
      <w:r w:rsidRPr="007467D9">
        <w:rPr>
          <w:rFonts w:ascii="Tahoma" w:hAnsi="Tahoma" w:cs="Tahoma"/>
          <w:b/>
          <w:color w:val="auto"/>
          <w:sz w:val="20"/>
          <w:szCs w:val="20"/>
        </w:rPr>
        <w:t>arányosítás módszerét alkalmazza</w:t>
      </w:r>
      <w:r w:rsidRPr="007467D9">
        <w:rPr>
          <w:rFonts w:ascii="Tahoma" w:hAnsi="Tahoma" w:cs="Tahoma"/>
          <w:color w:val="auto"/>
          <w:sz w:val="20"/>
          <w:szCs w:val="20"/>
        </w:rPr>
        <w:t xml:space="preserve"> a következő képlet alapján: </w:t>
      </w:r>
    </w:p>
    <w:p w14:paraId="47C6480E" w14:textId="77777777" w:rsidR="004D504D" w:rsidRPr="007467D9" w:rsidRDefault="004D504D" w:rsidP="004D504D">
      <w:pPr>
        <w:tabs>
          <w:tab w:val="left" w:pos="567"/>
        </w:tabs>
        <w:spacing w:after="0"/>
        <w:ind w:left="567"/>
        <w:jc w:val="both"/>
        <w:rPr>
          <w:rFonts w:ascii="Tahoma" w:hAnsi="Tahoma" w:cs="Tahoma"/>
          <w:color w:val="auto"/>
          <w:sz w:val="20"/>
          <w:szCs w:val="20"/>
        </w:rPr>
      </w:pPr>
    </w:p>
    <w:p w14:paraId="4EF7041B"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 xml:space="preserve">P = (A vizsgált / A legjobb) × (P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 xml:space="preserve"> - P min) + P min</w:t>
      </w:r>
    </w:p>
    <w:p w14:paraId="75656110" w14:textId="77777777" w:rsidR="004D504D" w:rsidRPr="007467D9" w:rsidRDefault="004D504D" w:rsidP="004D504D">
      <w:pPr>
        <w:spacing w:after="0" w:line="240" w:lineRule="auto"/>
        <w:ind w:left="720"/>
        <w:jc w:val="both"/>
        <w:rPr>
          <w:rFonts w:ascii="Tahoma" w:hAnsi="Tahoma" w:cs="Tahoma"/>
          <w:color w:val="auto"/>
          <w:sz w:val="20"/>
          <w:szCs w:val="20"/>
        </w:rPr>
      </w:pPr>
    </w:p>
    <w:p w14:paraId="4D499A2C"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ahol:</w:t>
      </w:r>
    </w:p>
    <w:p w14:paraId="1BAC7176"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P:</w:t>
      </w:r>
      <w:r w:rsidRPr="007467D9">
        <w:rPr>
          <w:rFonts w:ascii="Tahoma" w:hAnsi="Tahoma" w:cs="Tahoma"/>
          <w:color w:val="auto"/>
          <w:sz w:val="20"/>
          <w:szCs w:val="20"/>
        </w:rPr>
        <w:tab/>
        <w:t>a vizsgált ajánlati elem adott szempontra vonatkozó pontszáma</w:t>
      </w:r>
    </w:p>
    <w:p w14:paraId="41898FC9"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 xml:space="preserve">P </w:t>
      </w:r>
      <w:proofErr w:type="spellStart"/>
      <w:r w:rsidRPr="007467D9">
        <w:rPr>
          <w:rFonts w:ascii="Tahoma" w:hAnsi="Tahoma" w:cs="Tahoma"/>
          <w:color w:val="auto"/>
          <w:sz w:val="20"/>
          <w:szCs w:val="20"/>
        </w:rPr>
        <w:t>max</w:t>
      </w:r>
      <w:proofErr w:type="spellEnd"/>
      <w:r w:rsidRPr="007467D9">
        <w:rPr>
          <w:rFonts w:ascii="Tahoma" w:hAnsi="Tahoma" w:cs="Tahoma"/>
          <w:color w:val="auto"/>
          <w:sz w:val="20"/>
          <w:szCs w:val="20"/>
        </w:rPr>
        <w:t>:</w:t>
      </w:r>
      <w:r w:rsidRPr="007467D9">
        <w:rPr>
          <w:rFonts w:ascii="Tahoma" w:hAnsi="Tahoma" w:cs="Tahoma"/>
          <w:color w:val="auto"/>
          <w:sz w:val="20"/>
          <w:szCs w:val="20"/>
        </w:rPr>
        <w:tab/>
        <w:t>a pontskála felső határa</w:t>
      </w:r>
    </w:p>
    <w:p w14:paraId="555DFCA4"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P min:</w:t>
      </w:r>
      <w:r w:rsidRPr="007467D9">
        <w:rPr>
          <w:rFonts w:ascii="Tahoma" w:hAnsi="Tahoma" w:cs="Tahoma"/>
          <w:color w:val="auto"/>
          <w:sz w:val="20"/>
          <w:szCs w:val="20"/>
        </w:rPr>
        <w:tab/>
        <w:t>a pontskála alsó határa</w:t>
      </w:r>
    </w:p>
    <w:p w14:paraId="11B20BA1"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lastRenderedPageBreak/>
        <w:t>A legjobb:</w:t>
      </w:r>
      <w:r w:rsidRPr="007467D9">
        <w:rPr>
          <w:rFonts w:ascii="Tahoma" w:hAnsi="Tahoma" w:cs="Tahoma"/>
          <w:color w:val="auto"/>
          <w:sz w:val="20"/>
          <w:szCs w:val="20"/>
        </w:rPr>
        <w:tab/>
        <w:t>a legelőnyösebb ajánlat tartalmi eleme</w:t>
      </w:r>
    </w:p>
    <w:p w14:paraId="7674D01D" w14:textId="77777777" w:rsidR="004D504D" w:rsidRPr="007467D9" w:rsidRDefault="004D504D" w:rsidP="004D504D">
      <w:pPr>
        <w:spacing w:after="0" w:line="240" w:lineRule="auto"/>
        <w:ind w:left="720"/>
        <w:jc w:val="both"/>
        <w:rPr>
          <w:rFonts w:ascii="Tahoma" w:hAnsi="Tahoma" w:cs="Tahoma"/>
          <w:color w:val="auto"/>
          <w:sz w:val="20"/>
          <w:szCs w:val="20"/>
        </w:rPr>
      </w:pPr>
      <w:r w:rsidRPr="007467D9">
        <w:rPr>
          <w:rFonts w:ascii="Tahoma" w:hAnsi="Tahoma" w:cs="Tahoma"/>
          <w:color w:val="auto"/>
          <w:sz w:val="20"/>
          <w:szCs w:val="20"/>
        </w:rPr>
        <w:t>A vizsgált:</w:t>
      </w:r>
      <w:r w:rsidRPr="007467D9">
        <w:rPr>
          <w:rFonts w:ascii="Tahoma" w:hAnsi="Tahoma" w:cs="Tahoma"/>
          <w:color w:val="auto"/>
          <w:sz w:val="20"/>
          <w:szCs w:val="20"/>
        </w:rPr>
        <w:tab/>
        <w:t>a vizsgált ajánlat tartalmi eleme</w:t>
      </w:r>
    </w:p>
    <w:p w14:paraId="7A60E450" w14:textId="77777777" w:rsidR="004D504D" w:rsidRPr="007467D9" w:rsidRDefault="004D504D" w:rsidP="004D504D">
      <w:pPr>
        <w:pStyle w:val="Listaszerbekezds"/>
        <w:rPr>
          <w:rFonts w:ascii="Tahoma" w:hAnsi="Tahoma" w:cs="Tahoma"/>
          <w:iCs/>
          <w:sz w:val="20"/>
          <w:szCs w:val="20"/>
          <w:lang w:eastAsia="en-US"/>
        </w:rPr>
      </w:pPr>
      <w:r w:rsidRPr="007467D9">
        <w:rPr>
          <w:rFonts w:ascii="Tahoma" w:hAnsi="Tahoma" w:cs="Tahoma"/>
          <w:iCs/>
          <w:sz w:val="20"/>
          <w:szCs w:val="20"/>
          <w:lang w:eastAsia="en-US"/>
        </w:rPr>
        <w:t>Ha e módszer alkalmazásával tört pontértékek keletkeznek, akkor azokat az általános szabályoknak megfelelően két tizedes jegyre kell kerekíteni (ehhez Ajánlatkérő Microsoft Excel programot fog használni a pontszámítás során).</w:t>
      </w:r>
    </w:p>
    <w:p w14:paraId="185B9E50" w14:textId="77777777" w:rsidR="00C56D0A" w:rsidRPr="007467D9" w:rsidRDefault="00C56D0A" w:rsidP="00594147">
      <w:pPr>
        <w:spacing w:before="120" w:after="120"/>
        <w:ind w:left="426"/>
        <w:jc w:val="both"/>
        <w:rPr>
          <w:rFonts w:ascii="Tahoma" w:hAnsi="Tahoma" w:cs="Tahoma"/>
          <w:b/>
          <w:color w:val="auto"/>
          <w:sz w:val="20"/>
          <w:szCs w:val="20"/>
        </w:rPr>
      </w:pPr>
    </w:p>
    <w:p w14:paraId="2B9DE9DC" w14:textId="62A7979E" w:rsidR="004F6BED" w:rsidRPr="007467D9" w:rsidRDefault="004F6BED" w:rsidP="005B1EAD">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 fenti módszerrel értékelt egyes tartalmi elemekre adott értékelési pontszámot az ajánlatkérő megszorozza a felhívásban is meghatározott súlyszámmal, a szorzatokat pedig ajánlatonként összeadja.</w:t>
      </w:r>
    </w:p>
    <w:p w14:paraId="64215989" w14:textId="77777777" w:rsidR="004F6BED" w:rsidRPr="007467D9" w:rsidRDefault="004F6BED" w:rsidP="005B1EAD">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Az az ajánlat a legjobb ár-érték arányú, amelynek az </w:t>
      </w:r>
      <w:proofErr w:type="spellStart"/>
      <w:r w:rsidRPr="007467D9">
        <w:rPr>
          <w:rFonts w:ascii="Tahoma" w:hAnsi="Tahoma" w:cs="Tahoma"/>
          <w:color w:val="auto"/>
          <w:sz w:val="20"/>
          <w:szCs w:val="20"/>
        </w:rPr>
        <w:t>összpontszáma</w:t>
      </w:r>
      <w:proofErr w:type="spellEnd"/>
      <w:r w:rsidRPr="007467D9">
        <w:rPr>
          <w:rFonts w:ascii="Tahoma" w:hAnsi="Tahoma" w:cs="Tahoma"/>
          <w:color w:val="auto"/>
          <w:sz w:val="20"/>
          <w:szCs w:val="20"/>
        </w:rPr>
        <w:t xml:space="preserve"> a legnagyobb.</w:t>
      </w:r>
    </w:p>
    <w:p w14:paraId="6E74DAF2" w14:textId="77777777" w:rsidR="00BA1644" w:rsidRPr="007467D9" w:rsidRDefault="004F6BED" w:rsidP="005B1EAD">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Az eljárás nyertese az az ajánlattevő, aki az ajánlatkérő részére az eljárást megindító felhívásban és a </w:t>
      </w:r>
      <w:r w:rsidR="00244D1D" w:rsidRPr="007467D9">
        <w:rPr>
          <w:rFonts w:ascii="Tahoma" w:hAnsi="Tahoma" w:cs="Tahoma"/>
          <w:color w:val="auto"/>
          <w:sz w:val="20"/>
          <w:szCs w:val="20"/>
        </w:rPr>
        <w:t>közbeszerzési dokumentumokban</w:t>
      </w:r>
      <w:r w:rsidRPr="007467D9">
        <w:rPr>
          <w:rFonts w:ascii="Tahoma" w:hAnsi="Tahoma" w:cs="Tahoma"/>
          <w:color w:val="auto"/>
          <w:sz w:val="20"/>
          <w:szCs w:val="20"/>
        </w:rPr>
        <w:t xml:space="preserve"> meghatározott feltételek alapján, valamint az értékelési szempontok szerint a legkedvezőbb érvényes ajánlatot tette.</w:t>
      </w:r>
    </w:p>
    <w:p w14:paraId="140071A0" w14:textId="77777777" w:rsidR="006A40BA" w:rsidRPr="007467D9" w:rsidRDefault="00BA1644" w:rsidP="005B1EAD">
      <w:pPr>
        <w:numPr>
          <w:ilvl w:val="1"/>
          <w:numId w:val="3"/>
        </w:num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 xml:space="preserve">Ajánlatkérő nem fogad el </w:t>
      </w:r>
      <w:r w:rsidR="00B13AB6" w:rsidRPr="007467D9">
        <w:rPr>
          <w:rFonts w:ascii="Tahoma" w:hAnsi="Tahoma" w:cs="Tahoma"/>
          <w:color w:val="auto"/>
          <w:sz w:val="20"/>
          <w:szCs w:val="20"/>
        </w:rPr>
        <w:t xml:space="preserve">aránytalan </w:t>
      </w:r>
      <w:r w:rsidRPr="007467D9">
        <w:rPr>
          <w:rFonts w:ascii="Tahoma" w:hAnsi="Tahoma" w:cs="Tahoma"/>
          <w:color w:val="auto"/>
          <w:sz w:val="20"/>
          <w:szCs w:val="20"/>
        </w:rPr>
        <w:t>vagy nem teljesíthető vagy nem érvényesíthető megajánlásokat.</w:t>
      </w:r>
    </w:p>
    <w:p w14:paraId="7013B667" w14:textId="77777777" w:rsidR="00EA6607" w:rsidRPr="007467D9" w:rsidRDefault="00EA6607" w:rsidP="005B1EAD">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A SZERZŐDÉS MEGKÖTÉSE ÉS TELJESÍTÉSE</w:t>
      </w:r>
    </w:p>
    <w:p w14:paraId="3F497EDC"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14" w:name="pr950"/>
      <w:bookmarkStart w:id="15" w:name="pr949"/>
      <w:bookmarkEnd w:id="14"/>
      <w:bookmarkEnd w:id="15"/>
      <w:r w:rsidRPr="007467D9">
        <w:rPr>
          <w:rFonts w:ascii="Tahoma" w:hAnsi="Tahoma" w:cs="Tahoma"/>
          <w:color w:val="auto"/>
          <w:sz w:val="20"/>
          <w:szCs w:val="20"/>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1949811" w14:textId="77777777" w:rsidR="00EA6607" w:rsidRPr="007467D9" w:rsidRDefault="00EA6607" w:rsidP="004F3438">
      <w:pPr>
        <w:spacing w:after="0"/>
        <w:ind w:left="426" w:hanging="426"/>
        <w:jc w:val="both"/>
        <w:rPr>
          <w:rFonts w:ascii="Tahoma" w:hAnsi="Tahoma" w:cs="Tahoma"/>
          <w:color w:val="auto"/>
          <w:sz w:val="20"/>
          <w:szCs w:val="20"/>
        </w:rPr>
      </w:pPr>
    </w:p>
    <w:p w14:paraId="3C9A64FF"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16" w:name="pr9501"/>
      <w:bookmarkStart w:id="17" w:name="pr951"/>
      <w:bookmarkEnd w:id="16"/>
      <w:bookmarkEnd w:id="17"/>
      <w:r w:rsidRPr="007467D9">
        <w:rPr>
          <w:rFonts w:ascii="Tahoma" w:hAnsi="Tahoma" w:cs="Tahoma"/>
          <w:color w:val="auto"/>
          <w:sz w:val="20"/>
          <w:szCs w:val="20"/>
        </w:rPr>
        <w:t>A szerződésnek tartalmaznia kell - az eljárás során alkalmazott értékelési szempontra tekintettel - a nyertes ajánlat azon elemeit, amelyek értékelésre kerültek.</w:t>
      </w:r>
    </w:p>
    <w:p w14:paraId="0A21538C" w14:textId="77777777" w:rsidR="00EA6607" w:rsidRPr="007467D9" w:rsidRDefault="00EA6607" w:rsidP="004F3438">
      <w:pPr>
        <w:spacing w:after="0"/>
        <w:ind w:left="426" w:hanging="426"/>
        <w:jc w:val="both"/>
        <w:rPr>
          <w:rFonts w:ascii="Tahoma" w:hAnsi="Tahoma" w:cs="Tahoma"/>
          <w:color w:val="auto"/>
          <w:sz w:val="20"/>
          <w:szCs w:val="20"/>
        </w:rPr>
      </w:pPr>
    </w:p>
    <w:p w14:paraId="3B8ED6AF"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18" w:name="pr953"/>
      <w:bookmarkEnd w:id="18"/>
      <w:r w:rsidRPr="007467D9">
        <w:rPr>
          <w:rFonts w:ascii="Tahoma" w:hAnsi="Tahoma" w:cs="Tahoma"/>
          <w:color w:val="auto"/>
          <w:sz w:val="20"/>
          <w:szCs w:val="20"/>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7467D9">
        <w:rPr>
          <w:rFonts w:ascii="Tahoma" w:hAnsi="Tahoma" w:cs="Tahoma"/>
          <w:color w:val="auto"/>
          <w:sz w:val="20"/>
          <w:szCs w:val="20"/>
        </w:rPr>
        <w:t>harminc</w:t>
      </w:r>
      <w:r w:rsidRPr="007467D9">
        <w:rPr>
          <w:rFonts w:ascii="Tahoma" w:hAnsi="Tahoma" w:cs="Tahoma"/>
          <w:color w:val="auto"/>
          <w:sz w:val="20"/>
          <w:szCs w:val="20"/>
        </w:rPr>
        <w:t xml:space="preserve"> nappal meghosszabbodik.</w:t>
      </w:r>
    </w:p>
    <w:p w14:paraId="71CED395" w14:textId="77777777" w:rsidR="00EA6607" w:rsidRPr="007467D9" w:rsidRDefault="00EA6607" w:rsidP="004F3438">
      <w:pPr>
        <w:spacing w:after="0"/>
        <w:ind w:left="426" w:hanging="426"/>
        <w:jc w:val="both"/>
        <w:rPr>
          <w:rFonts w:ascii="Tahoma" w:hAnsi="Tahoma" w:cs="Tahoma"/>
          <w:color w:val="auto"/>
          <w:sz w:val="20"/>
          <w:szCs w:val="20"/>
        </w:rPr>
      </w:pPr>
    </w:p>
    <w:p w14:paraId="2697FD6E"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19" w:name="pr970"/>
      <w:bookmarkEnd w:id="19"/>
      <w:r w:rsidRPr="007467D9">
        <w:rPr>
          <w:rFonts w:ascii="Tahoma" w:hAnsi="Tahoma" w:cs="Tahoma"/>
          <w:color w:val="auto"/>
          <w:sz w:val="20"/>
          <w:szCs w:val="20"/>
        </w:rPr>
        <w:t>Az ajánlatkérő köteles szerződéses feltételként előírni, hogy:</w:t>
      </w:r>
    </w:p>
    <w:p w14:paraId="2FE23A01" w14:textId="77777777" w:rsidR="00EA6607" w:rsidRPr="007467D9" w:rsidRDefault="00EA6607" w:rsidP="00CB3B7B">
      <w:pPr>
        <w:numPr>
          <w:ilvl w:val="0"/>
          <w:numId w:val="18"/>
        </w:numPr>
        <w:spacing w:before="28" w:after="28"/>
        <w:ind w:left="1276" w:right="150" w:hanging="426"/>
        <w:jc w:val="both"/>
        <w:rPr>
          <w:rFonts w:ascii="Tahoma" w:eastAsia="Times New Roman" w:hAnsi="Tahoma" w:cs="Tahoma"/>
          <w:color w:val="auto"/>
          <w:sz w:val="20"/>
          <w:szCs w:val="20"/>
        </w:rPr>
      </w:pPr>
      <w:bookmarkStart w:id="20" w:name="pr971"/>
      <w:bookmarkStart w:id="21" w:name="pr972"/>
      <w:bookmarkStart w:id="22" w:name="pr9711"/>
      <w:bookmarkEnd w:id="20"/>
      <w:bookmarkEnd w:id="21"/>
      <w:bookmarkEnd w:id="22"/>
      <w:r w:rsidRPr="007467D9">
        <w:rPr>
          <w:rFonts w:ascii="Tahoma" w:hAnsi="Tahoma" w:cs="Tahoma"/>
          <w:color w:val="auto"/>
          <w:sz w:val="20"/>
          <w:szCs w:val="20"/>
        </w:rPr>
        <w:t>nem fizethet, illetve számolhat el a szerződés teljesítésével összefüggésben olyan költségeket, amelyek a 62. § (1) bekezdés</w:t>
      </w:r>
      <w:r w:rsidRPr="007467D9">
        <w:rPr>
          <w:rStyle w:val="apple-converted-space"/>
          <w:rFonts w:ascii="Tahoma" w:hAnsi="Tahoma" w:cs="Tahoma"/>
          <w:color w:val="auto"/>
          <w:sz w:val="20"/>
          <w:szCs w:val="20"/>
        </w:rPr>
        <w:t> </w:t>
      </w:r>
      <w:r w:rsidRPr="007467D9">
        <w:rPr>
          <w:rFonts w:ascii="Tahoma" w:hAnsi="Tahoma" w:cs="Tahoma"/>
          <w:i/>
          <w:iCs/>
          <w:color w:val="auto"/>
          <w:sz w:val="20"/>
          <w:szCs w:val="20"/>
        </w:rPr>
        <w:t>k)</w:t>
      </w:r>
      <w:r w:rsidRPr="007467D9">
        <w:rPr>
          <w:rStyle w:val="apple-converted-space"/>
          <w:rFonts w:ascii="Tahoma" w:hAnsi="Tahoma" w:cs="Tahoma"/>
          <w:color w:val="auto"/>
          <w:sz w:val="20"/>
          <w:szCs w:val="20"/>
        </w:rPr>
        <w:t> </w:t>
      </w:r>
      <w:r w:rsidRPr="007467D9">
        <w:rPr>
          <w:rFonts w:ascii="Tahoma" w:hAnsi="Tahoma" w:cs="Tahoma"/>
          <w:color w:val="auto"/>
          <w:sz w:val="20"/>
          <w:szCs w:val="20"/>
        </w:rPr>
        <w:t>pont</w:t>
      </w:r>
      <w:r w:rsidRPr="007467D9">
        <w:rPr>
          <w:rStyle w:val="apple-converted-space"/>
          <w:rFonts w:ascii="Tahoma" w:hAnsi="Tahoma" w:cs="Tahoma"/>
          <w:color w:val="auto"/>
          <w:sz w:val="20"/>
          <w:szCs w:val="20"/>
        </w:rPr>
        <w:t> </w:t>
      </w:r>
      <w:proofErr w:type="spellStart"/>
      <w:r w:rsidRPr="007467D9">
        <w:rPr>
          <w:rFonts w:ascii="Tahoma" w:hAnsi="Tahoma" w:cs="Tahoma"/>
          <w:i/>
          <w:iCs/>
          <w:color w:val="auto"/>
          <w:sz w:val="20"/>
          <w:szCs w:val="20"/>
        </w:rPr>
        <w:t>ka</w:t>
      </w:r>
      <w:proofErr w:type="spellEnd"/>
      <w:r w:rsidRPr="007467D9">
        <w:rPr>
          <w:rFonts w:ascii="Tahoma" w:hAnsi="Tahoma" w:cs="Tahoma"/>
          <w:i/>
          <w:iCs/>
          <w:color w:val="auto"/>
          <w:sz w:val="20"/>
          <w:szCs w:val="20"/>
        </w:rPr>
        <w:t>)–</w:t>
      </w:r>
      <w:proofErr w:type="spellStart"/>
      <w:r w:rsidRPr="007467D9">
        <w:rPr>
          <w:rFonts w:ascii="Tahoma" w:hAnsi="Tahoma" w:cs="Tahoma"/>
          <w:i/>
          <w:iCs/>
          <w:color w:val="auto"/>
          <w:sz w:val="20"/>
          <w:szCs w:val="20"/>
        </w:rPr>
        <w:t>kb</w:t>
      </w:r>
      <w:proofErr w:type="spellEnd"/>
      <w:r w:rsidRPr="007467D9">
        <w:rPr>
          <w:rFonts w:ascii="Tahoma" w:hAnsi="Tahoma" w:cs="Tahoma"/>
          <w:i/>
          <w:iCs/>
          <w:color w:val="auto"/>
          <w:sz w:val="20"/>
          <w:szCs w:val="20"/>
        </w:rPr>
        <w:t>)</w:t>
      </w:r>
      <w:r w:rsidRPr="007467D9">
        <w:rPr>
          <w:rStyle w:val="apple-converted-space"/>
          <w:rFonts w:ascii="Tahoma" w:hAnsi="Tahoma" w:cs="Tahoma"/>
          <w:color w:val="auto"/>
          <w:sz w:val="20"/>
          <w:szCs w:val="20"/>
        </w:rPr>
        <w:t> </w:t>
      </w:r>
      <w:r w:rsidRPr="007467D9">
        <w:rPr>
          <w:rFonts w:ascii="Tahoma" w:hAnsi="Tahoma" w:cs="Tahoma"/>
          <w:color w:val="auto"/>
          <w:sz w:val="20"/>
          <w:szCs w:val="20"/>
        </w:rPr>
        <w:t>alpontja szerinti feltételeknek nem megfelelő társaság tekintetében merülnek fel, és amelyek a nyertes ajánlattevő adóköteles jövedelmének csökkentésére alkalmasak;</w:t>
      </w:r>
    </w:p>
    <w:p w14:paraId="14D8186D" w14:textId="77777777" w:rsidR="00EA6607" w:rsidRPr="007467D9" w:rsidRDefault="00EA6607" w:rsidP="00CB3B7B">
      <w:pPr>
        <w:numPr>
          <w:ilvl w:val="0"/>
          <w:numId w:val="18"/>
        </w:numPr>
        <w:spacing w:before="28" w:after="28"/>
        <w:ind w:left="1276" w:right="150" w:hanging="426"/>
        <w:jc w:val="both"/>
        <w:rPr>
          <w:rFonts w:ascii="Tahoma" w:eastAsia="Times New Roman" w:hAnsi="Tahoma" w:cs="Tahoma"/>
          <w:color w:val="auto"/>
          <w:sz w:val="20"/>
          <w:szCs w:val="20"/>
        </w:rPr>
      </w:pPr>
      <w:r w:rsidRPr="007467D9">
        <w:rPr>
          <w:rFonts w:ascii="Tahoma" w:eastAsia="Times New Roman" w:hAnsi="Tahoma" w:cs="Tahoma"/>
          <w:color w:val="auto"/>
          <w:sz w:val="20"/>
          <w:szCs w:val="20"/>
        </w:rPr>
        <w:t xml:space="preserve">a szerződés teljesítésének teljes időtartama alatt tulajdonosi szerkezetét az ajánlatkérő számára megismerhetővé teszi és </w:t>
      </w:r>
      <w:r w:rsidR="00BD1D88" w:rsidRPr="007467D9">
        <w:rPr>
          <w:rFonts w:ascii="Tahoma" w:eastAsia="Times New Roman" w:hAnsi="Tahoma" w:cs="Tahoma"/>
          <w:color w:val="auto"/>
          <w:sz w:val="20"/>
          <w:szCs w:val="20"/>
        </w:rPr>
        <w:t>a Kbt. 143. § (3) bekezdése szerinti</w:t>
      </w:r>
      <w:r w:rsidRPr="007467D9">
        <w:rPr>
          <w:rFonts w:ascii="Tahoma" w:eastAsia="Times New Roman" w:hAnsi="Tahoma" w:cs="Tahoma"/>
          <w:color w:val="auto"/>
          <w:sz w:val="20"/>
          <w:szCs w:val="20"/>
        </w:rPr>
        <w:t xml:space="preserve"> ügyletekről az ajánlatkérőt haladéktalanul értesíti.</w:t>
      </w:r>
    </w:p>
    <w:p w14:paraId="412DBBD4" w14:textId="77777777" w:rsidR="00EA6607" w:rsidRPr="007467D9" w:rsidRDefault="00EA6607" w:rsidP="004F3438">
      <w:pPr>
        <w:spacing w:before="28" w:after="28"/>
        <w:ind w:left="426" w:right="150" w:hanging="426"/>
        <w:jc w:val="both"/>
        <w:rPr>
          <w:rFonts w:ascii="Tahoma" w:eastAsia="Times New Roman" w:hAnsi="Tahoma" w:cs="Tahoma"/>
          <w:color w:val="auto"/>
          <w:sz w:val="20"/>
          <w:szCs w:val="20"/>
        </w:rPr>
      </w:pPr>
    </w:p>
    <w:p w14:paraId="128B90A1"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23" w:name="pr973"/>
      <w:bookmarkStart w:id="24" w:name="pr9721"/>
      <w:bookmarkStart w:id="25" w:name="pr9701"/>
      <w:bookmarkEnd w:id="23"/>
      <w:bookmarkEnd w:id="24"/>
      <w:bookmarkEnd w:id="25"/>
      <w:r w:rsidRPr="007467D9">
        <w:rPr>
          <w:rFonts w:ascii="Tahoma" w:hAnsi="Tahoma" w:cs="Tahoma"/>
          <w:color w:val="auto"/>
          <w:sz w:val="20"/>
          <w:szCs w:val="20"/>
        </w:rPr>
        <w:t>Az ajánlatkérőként szerződő fél jogosult és egyben köteles a szerződést felmondani - ha szükséges olyan határidővel, amely lehetővé teszi, hogy a szerződéssel érintett feladata ellátásáról gondoskodni tudjon – ha:</w:t>
      </w:r>
    </w:p>
    <w:p w14:paraId="0F383773" w14:textId="77777777" w:rsidR="00EA6607" w:rsidRPr="007467D9" w:rsidRDefault="00EA6607" w:rsidP="00CB3B7B">
      <w:pPr>
        <w:numPr>
          <w:ilvl w:val="0"/>
          <w:numId w:val="18"/>
        </w:numPr>
        <w:spacing w:before="28" w:after="28"/>
        <w:ind w:left="1276" w:right="150" w:hanging="426"/>
        <w:jc w:val="both"/>
        <w:rPr>
          <w:rFonts w:ascii="Tahoma" w:hAnsi="Tahoma" w:cs="Tahoma"/>
          <w:color w:val="auto"/>
          <w:sz w:val="20"/>
          <w:szCs w:val="20"/>
        </w:rPr>
      </w:pPr>
      <w:bookmarkStart w:id="26" w:name="pr974"/>
      <w:bookmarkStart w:id="27" w:name="pr976"/>
      <w:bookmarkStart w:id="28" w:name="pr9751"/>
      <w:bookmarkEnd w:id="26"/>
      <w:bookmarkEnd w:id="27"/>
      <w:bookmarkEnd w:id="28"/>
      <w:r w:rsidRPr="007467D9">
        <w:rPr>
          <w:rFonts w:ascii="Tahoma" w:hAnsi="Tahoma" w:cs="Tahoma"/>
          <w:color w:val="auto"/>
          <w:sz w:val="20"/>
          <w:szCs w:val="20"/>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7467D9">
        <w:rPr>
          <w:rFonts w:ascii="Tahoma" w:hAnsi="Tahoma" w:cs="Tahoma"/>
          <w:color w:val="auto"/>
          <w:sz w:val="20"/>
          <w:szCs w:val="20"/>
        </w:rPr>
        <w:t>kb</w:t>
      </w:r>
      <w:proofErr w:type="spellEnd"/>
      <w:r w:rsidRPr="007467D9">
        <w:rPr>
          <w:rFonts w:ascii="Tahoma" w:hAnsi="Tahoma" w:cs="Tahoma"/>
          <w:color w:val="auto"/>
          <w:sz w:val="20"/>
          <w:szCs w:val="20"/>
        </w:rPr>
        <w:t>) alpontjában meghatározott feltétel;</w:t>
      </w:r>
    </w:p>
    <w:p w14:paraId="7AB3EAC6" w14:textId="77777777" w:rsidR="00EA6607" w:rsidRPr="007467D9" w:rsidRDefault="00EA6607" w:rsidP="00CB3B7B">
      <w:pPr>
        <w:numPr>
          <w:ilvl w:val="0"/>
          <w:numId w:val="18"/>
        </w:numPr>
        <w:spacing w:before="28" w:after="28"/>
        <w:ind w:left="1276" w:right="150" w:hanging="426"/>
        <w:jc w:val="both"/>
        <w:rPr>
          <w:rFonts w:ascii="Tahoma" w:hAnsi="Tahoma" w:cs="Tahoma"/>
          <w:color w:val="auto"/>
          <w:sz w:val="20"/>
          <w:szCs w:val="20"/>
        </w:rPr>
      </w:pPr>
      <w:r w:rsidRPr="007467D9">
        <w:rPr>
          <w:rFonts w:ascii="Tahoma" w:hAnsi="Tahoma" w:cs="Tahoma"/>
          <w:color w:val="auto"/>
          <w:sz w:val="20"/>
          <w:szCs w:val="20"/>
        </w:rPr>
        <w:t xml:space="preserve">a nyertes ajánlattevő közvetetten vagy közvetlenül 25%-ot meghaladó tulajdoni részesedést szerez valamely olyan jogi személyben vagy személyes joga szerint </w:t>
      </w:r>
      <w:r w:rsidRPr="007467D9">
        <w:rPr>
          <w:rFonts w:ascii="Tahoma" w:hAnsi="Tahoma" w:cs="Tahoma"/>
          <w:color w:val="auto"/>
          <w:sz w:val="20"/>
          <w:szCs w:val="20"/>
        </w:rPr>
        <w:lastRenderedPageBreak/>
        <w:t>jogképes szervezetben, amely tekintetében fennáll a 62. § (1) bekezdés k) pont </w:t>
      </w:r>
      <w:proofErr w:type="spellStart"/>
      <w:r w:rsidRPr="007467D9">
        <w:rPr>
          <w:rFonts w:ascii="Tahoma" w:hAnsi="Tahoma" w:cs="Tahoma"/>
          <w:color w:val="auto"/>
          <w:sz w:val="20"/>
          <w:szCs w:val="20"/>
        </w:rPr>
        <w:t>kb</w:t>
      </w:r>
      <w:proofErr w:type="spellEnd"/>
      <w:r w:rsidRPr="007467D9">
        <w:rPr>
          <w:rFonts w:ascii="Tahoma" w:hAnsi="Tahoma" w:cs="Tahoma"/>
          <w:color w:val="auto"/>
          <w:sz w:val="20"/>
          <w:szCs w:val="20"/>
        </w:rPr>
        <w:t>) alpontjában meghatározott feltétel.</w:t>
      </w:r>
    </w:p>
    <w:p w14:paraId="6342B061" w14:textId="77777777" w:rsidR="00EA6607" w:rsidRPr="007467D9" w:rsidRDefault="00EA6607" w:rsidP="004F3438">
      <w:pPr>
        <w:spacing w:before="28" w:after="28"/>
        <w:ind w:left="426" w:right="71" w:hanging="426"/>
        <w:jc w:val="both"/>
        <w:rPr>
          <w:rFonts w:ascii="Tahoma" w:eastAsia="Times New Roman" w:hAnsi="Tahoma" w:cs="Tahoma"/>
          <w:color w:val="auto"/>
          <w:sz w:val="20"/>
          <w:szCs w:val="20"/>
        </w:rPr>
      </w:pPr>
      <w:r w:rsidRPr="007467D9">
        <w:rPr>
          <w:rFonts w:ascii="Tahoma" w:eastAsia="Times New Roman" w:hAnsi="Tahoma" w:cs="Tahoma"/>
          <w:color w:val="auto"/>
          <w:sz w:val="20"/>
          <w:szCs w:val="20"/>
        </w:rPr>
        <w:t>Jelen pontban említett felmondás esetén a nyertes ajánlattevő a szerződés megszűnése előtt már teljesített szolgáltatás szerződésszerű pénzbeli ellenértékére jogosult.</w:t>
      </w:r>
    </w:p>
    <w:p w14:paraId="10755C39" w14:textId="77777777" w:rsidR="00EA6607" w:rsidRPr="007467D9" w:rsidRDefault="00EA6607" w:rsidP="004F3438">
      <w:pPr>
        <w:spacing w:after="0"/>
        <w:ind w:left="426" w:hanging="426"/>
        <w:jc w:val="both"/>
        <w:rPr>
          <w:rFonts w:ascii="Tahoma" w:hAnsi="Tahoma" w:cs="Tahoma"/>
          <w:color w:val="auto"/>
          <w:sz w:val="20"/>
          <w:szCs w:val="20"/>
        </w:rPr>
      </w:pPr>
      <w:bookmarkStart w:id="29" w:name="pr9761"/>
      <w:bookmarkEnd w:id="29"/>
    </w:p>
    <w:p w14:paraId="015FA82A"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30" w:name="pr1004"/>
      <w:bookmarkStart w:id="31" w:name="pr977"/>
      <w:bookmarkStart w:id="32" w:name="pr9731"/>
      <w:bookmarkEnd w:id="30"/>
      <w:bookmarkEnd w:id="31"/>
      <w:bookmarkEnd w:id="32"/>
      <w:r w:rsidRPr="007467D9">
        <w:rPr>
          <w:rFonts w:ascii="Tahoma" w:hAnsi="Tahoma" w:cs="Tahoma"/>
          <w:color w:val="auto"/>
          <w:sz w:val="20"/>
          <w:szCs w:val="20"/>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DC3023D" w14:textId="77777777" w:rsidR="00EA6607" w:rsidRPr="007467D9" w:rsidRDefault="00EA6607" w:rsidP="004F3438">
      <w:pPr>
        <w:spacing w:after="0"/>
        <w:ind w:left="426" w:hanging="426"/>
        <w:jc w:val="both"/>
        <w:rPr>
          <w:rFonts w:ascii="Tahoma" w:hAnsi="Tahoma" w:cs="Tahoma"/>
          <w:color w:val="auto"/>
          <w:sz w:val="20"/>
          <w:szCs w:val="20"/>
        </w:rPr>
      </w:pPr>
    </w:p>
    <w:p w14:paraId="4D39B3BB" w14:textId="77777777" w:rsidR="00EA6607" w:rsidRPr="007467D9" w:rsidRDefault="00EA6607" w:rsidP="005B1EAD">
      <w:pPr>
        <w:numPr>
          <w:ilvl w:val="1"/>
          <w:numId w:val="3"/>
        </w:numPr>
        <w:spacing w:after="0"/>
        <w:ind w:left="426" w:hanging="426"/>
        <w:jc w:val="both"/>
        <w:rPr>
          <w:rFonts w:ascii="Tahoma" w:hAnsi="Tahoma" w:cs="Tahoma"/>
          <w:color w:val="auto"/>
          <w:sz w:val="20"/>
          <w:szCs w:val="20"/>
        </w:rPr>
      </w:pPr>
      <w:bookmarkStart w:id="33" w:name="pr10041"/>
      <w:bookmarkStart w:id="34" w:name="pr1005"/>
      <w:bookmarkEnd w:id="33"/>
      <w:bookmarkEnd w:id="34"/>
      <w:r w:rsidRPr="007467D9">
        <w:rPr>
          <w:rFonts w:ascii="Tahoma" w:hAnsi="Tahoma" w:cs="Tahoma"/>
          <w:color w:val="auto"/>
          <w:sz w:val="20"/>
          <w:szCs w:val="20"/>
        </w:rPr>
        <w:t>A közbeszerzési szerződést a közbeszerzési eljárás alapján nyertes ajánlattevőként szerződő félnek, illetve közösen ajánlatot tevőknek kell teljesítenie.</w:t>
      </w:r>
    </w:p>
    <w:p w14:paraId="39B0DC82" w14:textId="77777777" w:rsidR="00EA6607" w:rsidRPr="007467D9" w:rsidRDefault="00EA6607" w:rsidP="004F3438">
      <w:pPr>
        <w:spacing w:after="0"/>
        <w:ind w:left="426" w:hanging="426"/>
        <w:jc w:val="both"/>
        <w:rPr>
          <w:rFonts w:ascii="Tahoma" w:hAnsi="Tahoma" w:cs="Tahoma"/>
          <w:color w:val="auto"/>
          <w:sz w:val="20"/>
          <w:szCs w:val="20"/>
        </w:rPr>
      </w:pPr>
    </w:p>
    <w:p w14:paraId="51083D52" w14:textId="77777777" w:rsidR="00C43221" w:rsidRPr="007467D9" w:rsidRDefault="00EA6607" w:rsidP="005B1EAD">
      <w:pPr>
        <w:numPr>
          <w:ilvl w:val="1"/>
          <w:numId w:val="3"/>
        </w:numPr>
        <w:spacing w:after="0"/>
        <w:ind w:left="426" w:hanging="426"/>
        <w:jc w:val="both"/>
        <w:rPr>
          <w:rFonts w:ascii="Tahoma" w:hAnsi="Tahoma" w:cs="Tahoma"/>
          <w:b/>
          <w:caps/>
          <w:color w:val="auto"/>
          <w:sz w:val="20"/>
          <w:szCs w:val="20"/>
        </w:rPr>
      </w:pPr>
      <w:bookmarkStart w:id="35" w:name="pr10051"/>
      <w:bookmarkEnd w:id="35"/>
      <w:r w:rsidRPr="007467D9">
        <w:rPr>
          <w:rFonts w:ascii="Tahoma" w:hAnsi="Tahoma" w:cs="Tahoma"/>
          <w:color w:val="auto"/>
          <w:sz w:val="20"/>
          <w:szCs w:val="20"/>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4254150" w14:textId="77777777" w:rsidR="00C43221" w:rsidRPr="007467D9" w:rsidRDefault="00C43221" w:rsidP="004F3438">
      <w:pPr>
        <w:spacing w:after="0"/>
        <w:ind w:left="426" w:hanging="426"/>
        <w:jc w:val="both"/>
        <w:rPr>
          <w:rFonts w:ascii="Tahoma" w:hAnsi="Tahoma" w:cs="Tahoma"/>
          <w:b/>
          <w:caps/>
          <w:color w:val="auto"/>
          <w:sz w:val="20"/>
          <w:szCs w:val="20"/>
        </w:rPr>
      </w:pPr>
    </w:p>
    <w:p w14:paraId="644781B0" w14:textId="77777777" w:rsidR="00C43221" w:rsidRPr="007467D9" w:rsidRDefault="00C43221" w:rsidP="005B1EAD">
      <w:pPr>
        <w:numPr>
          <w:ilvl w:val="1"/>
          <w:numId w:val="3"/>
        </w:numPr>
        <w:spacing w:after="0"/>
        <w:ind w:left="426" w:hanging="426"/>
        <w:jc w:val="both"/>
        <w:rPr>
          <w:rFonts w:ascii="Tahoma" w:hAnsi="Tahoma" w:cs="Tahoma"/>
          <w:b/>
          <w:caps/>
          <w:color w:val="auto"/>
          <w:sz w:val="20"/>
          <w:szCs w:val="20"/>
        </w:rPr>
      </w:pPr>
      <w:r w:rsidRPr="007467D9">
        <w:rPr>
          <w:rFonts w:ascii="Tahoma" w:hAnsi="Tahoma" w:cs="Tahoma"/>
          <w:color w:val="auto"/>
          <w:sz w:val="20"/>
          <w:szCs w:val="20"/>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26471ECC" w14:textId="77777777" w:rsidR="00812696" w:rsidRPr="007467D9" w:rsidRDefault="00812696" w:rsidP="005B1EAD">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TÁJÉKOZTATÁS</w:t>
      </w:r>
    </w:p>
    <w:p w14:paraId="11753421" w14:textId="77777777" w:rsidR="00812696" w:rsidRPr="007467D9" w:rsidRDefault="00812696"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585D9C6B" w14:textId="77777777" w:rsidR="00812696" w:rsidRPr="007467D9" w:rsidRDefault="00812696"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1A46AB2F" w14:textId="77777777" w:rsidR="00812696" w:rsidRPr="007467D9" w:rsidRDefault="00812696" w:rsidP="004F3438">
      <w:pPr>
        <w:spacing w:after="0"/>
        <w:ind w:left="426" w:hanging="426"/>
        <w:jc w:val="both"/>
        <w:rPr>
          <w:rFonts w:ascii="Tahoma" w:hAnsi="Tahoma" w:cs="Tahoma"/>
          <w:color w:val="auto"/>
          <w:sz w:val="20"/>
          <w:szCs w:val="20"/>
        </w:rPr>
      </w:pPr>
    </w:p>
    <w:p w14:paraId="2421FCA6" w14:textId="77777777" w:rsidR="001922D3" w:rsidRPr="007467D9" w:rsidRDefault="001922D3" w:rsidP="004F3438">
      <w:pPr>
        <w:pStyle w:val="ListParagraph1"/>
        <w:spacing w:before="0" w:after="0" w:line="276" w:lineRule="auto"/>
        <w:ind w:left="709" w:hanging="426"/>
        <w:rPr>
          <w:rFonts w:ascii="Tahoma" w:hAnsi="Tahoma" w:cs="Tahoma"/>
          <w:b/>
          <w:bCs/>
          <w:sz w:val="20"/>
          <w:szCs w:val="20"/>
        </w:rPr>
      </w:pPr>
      <w:r w:rsidRPr="007467D9">
        <w:rPr>
          <w:rFonts w:ascii="Tahoma" w:hAnsi="Tahoma" w:cs="Tahoma"/>
          <w:b/>
          <w:bCs/>
          <w:sz w:val="20"/>
          <w:szCs w:val="20"/>
        </w:rPr>
        <w:t>Budapest Fővárosi Kormányhivatal Munkavédelmi és Munkaügyi Szakigazgatási Szervének Munkavédelmi Felügyelősége</w:t>
      </w:r>
    </w:p>
    <w:p w14:paraId="46E62639"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lastRenderedPageBreak/>
        <w:t>1056 Budapest, Bástya u. 35.</w:t>
      </w:r>
    </w:p>
    <w:p w14:paraId="06554236"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Postacím: 1438 Budapest Pf. 520.</w:t>
      </w:r>
    </w:p>
    <w:p w14:paraId="0FD9BB81"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tel: 06-1-323-3600</w:t>
      </w:r>
    </w:p>
    <w:p w14:paraId="2EFB0BF2"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fax: 06-1-323-3602</w:t>
      </w:r>
    </w:p>
    <w:p w14:paraId="700612B6"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 xml:space="preserve">E-mail: </w:t>
      </w:r>
      <w:hyperlink r:id="rId16" w:history="1">
        <w:r w:rsidRPr="007467D9">
          <w:rPr>
            <w:rStyle w:val="Hiperhivatkozs"/>
            <w:rFonts w:ascii="Tahoma" w:hAnsi="Tahoma" w:cs="Tahoma"/>
            <w:color w:val="auto"/>
            <w:sz w:val="20"/>
            <w:szCs w:val="20"/>
          </w:rPr>
          <w:t>budapestfv-kh-mmszsz@ommf.gov.hu</w:t>
        </w:r>
      </w:hyperlink>
    </w:p>
    <w:p w14:paraId="3408BB1E" w14:textId="77777777" w:rsidR="001922D3" w:rsidRPr="007467D9" w:rsidRDefault="001922D3" w:rsidP="004F3438">
      <w:pPr>
        <w:pStyle w:val="ListParagraph1"/>
        <w:spacing w:before="0" w:after="0" w:line="276" w:lineRule="auto"/>
        <w:ind w:left="709" w:hanging="426"/>
        <w:rPr>
          <w:rFonts w:ascii="Tahoma" w:hAnsi="Tahoma" w:cs="Tahoma"/>
          <w:b/>
          <w:bCs/>
          <w:sz w:val="20"/>
          <w:szCs w:val="20"/>
        </w:rPr>
      </w:pPr>
    </w:p>
    <w:p w14:paraId="4DFF300F" w14:textId="77777777" w:rsidR="001922D3" w:rsidRPr="007467D9" w:rsidRDefault="001922D3" w:rsidP="004F3438">
      <w:pPr>
        <w:pStyle w:val="ListParagraph1"/>
        <w:spacing w:before="0" w:after="0" w:line="276" w:lineRule="auto"/>
        <w:ind w:left="709" w:hanging="426"/>
        <w:rPr>
          <w:rFonts w:ascii="Tahoma" w:hAnsi="Tahoma" w:cs="Tahoma"/>
          <w:b/>
          <w:bCs/>
          <w:sz w:val="20"/>
          <w:szCs w:val="20"/>
        </w:rPr>
      </w:pPr>
      <w:r w:rsidRPr="007467D9">
        <w:rPr>
          <w:rFonts w:ascii="Tahoma" w:hAnsi="Tahoma" w:cs="Tahoma"/>
          <w:b/>
          <w:bCs/>
          <w:sz w:val="20"/>
          <w:szCs w:val="20"/>
        </w:rPr>
        <w:t>Budapest Fővárosi Kormányhivatal Munkavédelmi és Munkaügyi Szakigazgatási Szervének Munkaügyi Felügyelősége</w:t>
      </w:r>
    </w:p>
    <w:p w14:paraId="51E39833"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1132 Budapest, Visegrádi u. 49.</w:t>
      </w:r>
    </w:p>
    <w:p w14:paraId="2352B3D2"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Postacím: 1438 Budapest Pf. 520.</w:t>
      </w:r>
    </w:p>
    <w:p w14:paraId="36C94A38"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tel: 06-1-323-3600</w:t>
      </w:r>
    </w:p>
    <w:p w14:paraId="63311265" w14:textId="77777777" w:rsidR="001922D3" w:rsidRPr="007467D9" w:rsidRDefault="001922D3" w:rsidP="004F3438">
      <w:pPr>
        <w:pStyle w:val="ListParagraph1"/>
        <w:spacing w:before="0" w:after="0" w:line="276" w:lineRule="auto"/>
        <w:ind w:left="709" w:hanging="426"/>
        <w:rPr>
          <w:rFonts w:ascii="Tahoma" w:hAnsi="Tahoma" w:cs="Tahoma"/>
          <w:sz w:val="20"/>
          <w:szCs w:val="20"/>
        </w:rPr>
      </w:pPr>
      <w:r w:rsidRPr="007467D9">
        <w:rPr>
          <w:rFonts w:ascii="Tahoma" w:hAnsi="Tahoma" w:cs="Tahoma"/>
          <w:sz w:val="20"/>
          <w:szCs w:val="20"/>
        </w:rPr>
        <w:t>fax: 06-1-323-3602</w:t>
      </w:r>
    </w:p>
    <w:p w14:paraId="6C9B948A" w14:textId="77777777" w:rsidR="00830F64" w:rsidRPr="007467D9" w:rsidRDefault="001922D3" w:rsidP="004F3438">
      <w:pPr>
        <w:spacing w:after="0"/>
        <w:ind w:left="709" w:hanging="426"/>
        <w:jc w:val="both"/>
        <w:rPr>
          <w:rFonts w:ascii="Tahoma" w:hAnsi="Tahoma" w:cs="Tahoma"/>
          <w:color w:val="auto"/>
          <w:sz w:val="20"/>
          <w:szCs w:val="20"/>
        </w:rPr>
      </w:pPr>
      <w:r w:rsidRPr="007467D9">
        <w:rPr>
          <w:rFonts w:ascii="Tahoma" w:hAnsi="Tahoma" w:cs="Tahoma"/>
          <w:color w:val="auto"/>
          <w:sz w:val="20"/>
          <w:szCs w:val="20"/>
        </w:rPr>
        <w:t xml:space="preserve">E-mail: </w:t>
      </w:r>
      <w:hyperlink r:id="rId17" w:history="1">
        <w:r w:rsidRPr="007467D9">
          <w:rPr>
            <w:rStyle w:val="Hiperhivatkozs"/>
            <w:rFonts w:ascii="Tahoma" w:hAnsi="Tahoma" w:cs="Tahoma"/>
            <w:color w:val="auto"/>
            <w:sz w:val="20"/>
            <w:szCs w:val="20"/>
          </w:rPr>
          <w:t>budapestfv-kh-mmszsz@ommf.gov.hu</w:t>
        </w:r>
      </w:hyperlink>
    </w:p>
    <w:p w14:paraId="279E68E5" w14:textId="77777777" w:rsidR="00AF114B" w:rsidRPr="007467D9" w:rsidRDefault="00AF114B" w:rsidP="004F3438">
      <w:pPr>
        <w:spacing w:after="0"/>
        <w:ind w:left="426" w:hanging="426"/>
        <w:jc w:val="both"/>
        <w:rPr>
          <w:rFonts w:ascii="Tahoma" w:hAnsi="Tahoma" w:cs="Tahoma"/>
          <w:color w:val="auto"/>
          <w:sz w:val="20"/>
          <w:szCs w:val="20"/>
        </w:rPr>
      </w:pPr>
    </w:p>
    <w:p w14:paraId="032AEF4A" w14:textId="77777777" w:rsidR="00F22331" w:rsidRPr="007467D9" w:rsidRDefault="00F22331" w:rsidP="005B1EAD">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EGYSÉGES EURÓPAI KÖZBESZERZÉSI DOKUMENTUM</w:t>
      </w:r>
      <w:r w:rsidR="00BD0191" w:rsidRPr="007467D9">
        <w:rPr>
          <w:rFonts w:ascii="Tahoma" w:eastAsia="Calibri" w:hAnsi="Tahoma" w:cs="Tahoma"/>
          <w:b/>
          <w:color w:val="auto"/>
          <w:sz w:val="20"/>
          <w:szCs w:val="20"/>
          <w:lang w:val="hu-HU"/>
        </w:rPr>
        <w:t xml:space="preserve"> (EEKD)</w:t>
      </w:r>
    </w:p>
    <w:p w14:paraId="212A920C" w14:textId="77777777" w:rsidR="00F22331" w:rsidRPr="007467D9" w:rsidRDefault="00F22331" w:rsidP="004F3438">
      <w:pPr>
        <w:spacing w:after="0"/>
        <w:ind w:left="426" w:hanging="426"/>
        <w:jc w:val="both"/>
        <w:rPr>
          <w:rFonts w:ascii="Tahoma" w:hAnsi="Tahoma" w:cs="Tahoma"/>
          <w:color w:val="auto"/>
          <w:sz w:val="20"/>
          <w:szCs w:val="20"/>
        </w:rPr>
      </w:pPr>
    </w:p>
    <w:p w14:paraId="7931979F" w14:textId="77777777" w:rsidR="00F22331" w:rsidRPr="007467D9" w:rsidRDefault="00F2233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E92A79E" w14:textId="77777777" w:rsidR="00E60728" w:rsidRPr="007467D9" w:rsidRDefault="00F2233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5B355826" w14:textId="77777777" w:rsidR="00BD0191" w:rsidRPr="007467D9" w:rsidRDefault="00BD019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Közös ajánlattétel esetén a közös ajánlattevők mindegyike az egységes európai közbeszerzési dokumentum külön formanyomtatványát nyújtja be.</w:t>
      </w:r>
    </w:p>
    <w:p w14:paraId="28839E78" w14:textId="77777777" w:rsidR="00BD0191" w:rsidRPr="007467D9" w:rsidRDefault="00BD019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 xml:space="preserve">Az ajánlatkérő valamennyi alkalmassági minimumkövetelmény vonatkozásában előzetes igazolási módként elfogadja az ajánlattevők, érintett gazdasági szereplők egységes európai közbeszerzési dokumentum IV. rész </w:t>
      </w:r>
      <w:r w:rsidRPr="007467D9">
        <w:rPr>
          <w:rFonts w:ascii="Tahoma" w:hAnsi="Tahoma" w:cs="Tahoma"/>
          <w:color w:val="auto"/>
          <w:sz w:val="20"/>
          <w:szCs w:val="20"/>
        </w:rPr>
        <w:sym w:font="Symbol" w:char="F061"/>
      </w:r>
      <w:r w:rsidRPr="007467D9">
        <w:rPr>
          <w:rFonts w:ascii="Tahoma" w:hAnsi="Tahoma" w:cs="Tahoma"/>
          <w:color w:val="auto"/>
          <w:sz w:val="20"/>
          <w:szCs w:val="20"/>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5C633450" w14:textId="77777777" w:rsidR="00BD0191" w:rsidRPr="007467D9" w:rsidRDefault="00BD019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 xml:space="preserve">Abban az esetben, ha ajánlattevő az előírt alkalmassági követelményeknek más szervezet vagy személy kapacitásaira támaszkodva kíván megfelelni, az érintett </w:t>
      </w:r>
      <w:proofErr w:type="spellStart"/>
      <w:r w:rsidRPr="007467D9">
        <w:rPr>
          <w:rFonts w:ascii="Tahoma" w:hAnsi="Tahoma" w:cs="Tahoma"/>
          <w:color w:val="auto"/>
          <w:sz w:val="20"/>
          <w:szCs w:val="20"/>
        </w:rPr>
        <w:t>szerevezetek</w:t>
      </w:r>
      <w:proofErr w:type="spellEnd"/>
      <w:r w:rsidRPr="007467D9">
        <w:rPr>
          <w:rFonts w:ascii="Tahoma" w:hAnsi="Tahoma" w:cs="Tahoma"/>
          <w:color w:val="auto"/>
          <w:sz w:val="20"/>
          <w:szCs w:val="20"/>
        </w:rPr>
        <w:t xml:space="preserve"> vagy személyek mindegyike által külön-külön kitöltött és aláírt az egységes európai közbeszerzési dokumentum IV. rész </w:t>
      </w:r>
      <w:r w:rsidRPr="007467D9">
        <w:rPr>
          <w:rFonts w:ascii="Tahoma" w:hAnsi="Tahoma" w:cs="Tahoma"/>
          <w:color w:val="auto"/>
          <w:sz w:val="20"/>
          <w:szCs w:val="20"/>
        </w:rPr>
        <w:sym w:font="Symbol" w:char="F061"/>
      </w:r>
      <w:r w:rsidRPr="007467D9">
        <w:rPr>
          <w:rFonts w:ascii="Tahoma" w:hAnsi="Tahoma" w:cs="Tahoma"/>
          <w:color w:val="auto"/>
          <w:sz w:val="20"/>
          <w:szCs w:val="20"/>
        </w:rPr>
        <w:t xml:space="preserve"> pont szerinti formanyomtatványt is be kell nyújtani.</w:t>
      </w:r>
    </w:p>
    <w:p w14:paraId="64DACF48" w14:textId="77777777" w:rsidR="00BD0191" w:rsidRPr="007467D9" w:rsidRDefault="00BD0191"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Kizáró okokra vonatkozó kitöltési útmutató:</w:t>
      </w:r>
    </w:p>
    <w:tbl>
      <w:tblPr>
        <w:tblStyle w:val="Rcsostblzat2"/>
        <w:tblW w:w="3664" w:type="pct"/>
        <w:jc w:val="center"/>
        <w:tblLook w:val="04A0" w:firstRow="1" w:lastRow="0" w:firstColumn="1" w:lastColumn="0" w:noHBand="0" w:noVBand="1"/>
      </w:tblPr>
      <w:tblGrid>
        <w:gridCol w:w="3035"/>
        <w:gridCol w:w="3770"/>
      </w:tblGrid>
      <w:tr w:rsidR="00932096" w:rsidRPr="007467D9" w14:paraId="11F19144" w14:textId="77777777" w:rsidTr="00BD0191">
        <w:trPr>
          <w:jc w:val="center"/>
        </w:trPr>
        <w:tc>
          <w:tcPr>
            <w:tcW w:w="2230" w:type="pct"/>
            <w:shd w:val="clear" w:color="auto" w:fill="D5DCE4" w:themeFill="text2" w:themeFillTint="33"/>
          </w:tcPr>
          <w:p w14:paraId="394EDE6A" w14:textId="77777777" w:rsidR="00BD0191" w:rsidRPr="007467D9" w:rsidRDefault="00BD0191" w:rsidP="005C3268">
            <w:pPr>
              <w:rPr>
                <w:rFonts w:ascii="Tahoma" w:eastAsia="Times New Roman" w:hAnsi="Tahoma" w:cs="Tahoma"/>
                <w:b/>
                <w:i/>
                <w:color w:val="auto"/>
                <w:sz w:val="20"/>
                <w:szCs w:val="20"/>
                <w:lang w:eastAsia="hu-HU"/>
              </w:rPr>
            </w:pPr>
            <w:r w:rsidRPr="007467D9">
              <w:rPr>
                <w:rFonts w:ascii="Tahoma" w:eastAsia="Times New Roman" w:hAnsi="Tahoma" w:cs="Tahoma"/>
                <w:b/>
                <w:i/>
                <w:color w:val="auto"/>
                <w:sz w:val="20"/>
                <w:szCs w:val="20"/>
                <w:lang w:eastAsia="hu-HU"/>
              </w:rPr>
              <w:t>kizáró ok</w:t>
            </w:r>
          </w:p>
        </w:tc>
        <w:tc>
          <w:tcPr>
            <w:tcW w:w="2770" w:type="pct"/>
            <w:shd w:val="clear" w:color="auto" w:fill="D5DCE4" w:themeFill="text2" w:themeFillTint="33"/>
          </w:tcPr>
          <w:p w14:paraId="21B75982" w14:textId="77777777" w:rsidR="00BD0191" w:rsidRPr="007467D9" w:rsidRDefault="00BD0191" w:rsidP="005C3268">
            <w:pPr>
              <w:rPr>
                <w:rFonts w:ascii="Tahoma" w:eastAsia="Times New Roman" w:hAnsi="Tahoma" w:cs="Tahoma"/>
                <w:b/>
                <w:i/>
                <w:color w:val="auto"/>
                <w:sz w:val="20"/>
                <w:szCs w:val="20"/>
                <w:lang w:eastAsia="hu-HU"/>
              </w:rPr>
            </w:pPr>
            <w:r w:rsidRPr="007467D9">
              <w:rPr>
                <w:rFonts w:ascii="Tahoma" w:eastAsia="Times New Roman" w:hAnsi="Tahoma" w:cs="Tahoma"/>
                <w:b/>
                <w:i/>
                <w:color w:val="auto"/>
                <w:sz w:val="20"/>
                <w:szCs w:val="20"/>
                <w:lang w:eastAsia="hu-HU"/>
              </w:rPr>
              <w:t>Egységes Európai Közbeszerzési Dokumentum formanyomtatvány kitöltési helye és módja</w:t>
            </w:r>
          </w:p>
        </w:tc>
      </w:tr>
      <w:tr w:rsidR="00932096" w:rsidRPr="007467D9" w14:paraId="73F1D8D4" w14:textId="77777777" w:rsidTr="00BD0191">
        <w:trPr>
          <w:jc w:val="center"/>
        </w:trPr>
        <w:tc>
          <w:tcPr>
            <w:tcW w:w="2230" w:type="pct"/>
            <w:shd w:val="clear" w:color="auto" w:fill="auto"/>
          </w:tcPr>
          <w:p w14:paraId="7B5EAAA7"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aa</w:t>
            </w:r>
            <w:proofErr w:type="spellEnd"/>
            <w:r w:rsidRPr="007467D9">
              <w:rPr>
                <w:rFonts w:ascii="Tahoma" w:eastAsia="Times New Roman" w:hAnsi="Tahoma" w:cs="Tahoma"/>
                <w:iCs/>
                <w:color w:val="auto"/>
                <w:sz w:val="20"/>
                <w:szCs w:val="20"/>
                <w:lang w:eastAsia="hu-HU"/>
              </w:rPr>
              <w:t xml:space="preserve">) </w:t>
            </w:r>
            <w:r w:rsidRPr="007467D9">
              <w:rPr>
                <w:rFonts w:ascii="Tahoma" w:eastAsia="Times New Roman" w:hAnsi="Tahoma" w:cs="Tahoma"/>
                <w:iCs/>
                <w:color w:val="auto"/>
                <w:sz w:val="20"/>
                <w:szCs w:val="20"/>
                <w:lang w:eastAsia="hu-HU"/>
              </w:rPr>
              <w:lastRenderedPageBreak/>
              <w:t>pont</w:t>
            </w:r>
          </w:p>
          <w:p w14:paraId="79C5B769" w14:textId="77777777" w:rsidR="00BD0191" w:rsidRPr="007467D9" w:rsidRDefault="00BD0191" w:rsidP="005C3268">
            <w:pPr>
              <w:rPr>
                <w:rFonts w:ascii="Tahoma" w:eastAsia="Times New Roman" w:hAnsi="Tahoma" w:cs="Tahoma"/>
                <w:color w:val="auto"/>
                <w:sz w:val="20"/>
                <w:szCs w:val="20"/>
                <w:lang w:eastAsia="hu-HU"/>
              </w:rPr>
            </w:pPr>
          </w:p>
        </w:tc>
        <w:tc>
          <w:tcPr>
            <w:tcW w:w="2770" w:type="pct"/>
            <w:vMerge w:val="restart"/>
            <w:shd w:val="clear" w:color="auto" w:fill="auto"/>
          </w:tcPr>
          <w:p w14:paraId="311A22F8" w14:textId="77777777" w:rsidR="00BD0191" w:rsidRPr="007467D9" w:rsidRDefault="00BD0191" w:rsidP="005C3268">
            <w:pPr>
              <w:jc w:val="both"/>
              <w:rPr>
                <w:rFonts w:ascii="Tahoma" w:eastAsia="Times New Roman" w:hAnsi="Tahoma" w:cs="Tahoma"/>
                <w:i/>
                <w:color w:val="auto"/>
                <w:sz w:val="20"/>
                <w:szCs w:val="20"/>
                <w:lang w:eastAsia="hu-HU"/>
              </w:rPr>
            </w:pPr>
          </w:p>
          <w:p w14:paraId="52BC4641" w14:textId="77777777" w:rsidR="00BD0191" w:rsidRPr="007467D9" w:rsidRDefault="00BD0191" w:rsidP="005C3268">
            <w:pPr>
              <w:jc w:val="both"/>
              <w:rPr>
                <w:rFonts w:ascii="Tahoma" w:eastAsia="Times New Roman" w:hAnsi="Tahoma" w:cs="Tahoma"/>
                <w:b/>
                <w:color w:val="auto"/>
                <w:sz w:val="20"/>
                <w:szCs w:val="20"/>
                <w:u w:val="single"/>
                <w:lang w:eastAsia="hu-HU"/>
              </w:rPr>
            </w:pPr>
            <w:r w:rsidRPr="007467D9">
              <w:rPr>
                <w:rFonts w:ascii="Tahoma" w:eastAsia="Times New Roman" w:hAnsi="Tahoma" w:cs="Tahoma"/>
                <w:b/>
                <w:color w:val="auto"/>
                <w:sz w:val="20"/>
                <w:szCs w:val="20"/>
                <w:u w:val="single"/>
                <w:lang w:eastAsia="hu-HU"/>
              </w:rPr>
              <w:lastRenderedPageBreak/>
              <w:t>III. rész„</w:t>
            </w:r>
            <w:proofErr w:type="gramStart"/>
            <w:r w:rsidRPr="007467D9">
              <w:rPr>
                <w:rFonts w:ascii="Tahoma" w:eastAsia="Times New Roman" w:hAnsi="Tahoma" w:cs="Tahoma"/>
                <w:b/>
                <w:color w:val="auto"/>
                <w:sz w:val="20"/>
                <w:szCs w:val="20"/>
                <w:u w:val="single"/>
                <w:lang w:eastAsia="hu-HU"/>
              </w:rPr>
              <w:t>A</w:t>
            </w:r>
            <w:proofErr w:type="gramEnd"/>
            <w:r w:rsidRPr="007467D9">
              <w:rPr>
                <w:rFonts w:ascii="Tahoma" w:eastAsia="Times New Roman" w:hAnsi="Tahoma" w:cs="Tahoma"/>
                <w:b/>
                <w:color w:val="auto"/>
                <w:sz w:val="20"/>
                <w:szCs w:val="20"/>
                <w:u w:val="single"/>
                <w:lang w:eastAsia="hu-HU"/>
              </w:rPr>
              <w:t>” szakasza</w:t>
            </w:r>
          </w:p>
          <w:p w14:paraId="1BE0145E" w14:textId="77777777" w:rsidR="00BD0191" w:rsidRPr="007467D9" w:rsidRDefault="00BD0191" w:rsidP="005C3268">
            <w:pPr>
              <w:jc w:val="both"/>
              <w:rPr>
                <w:rFonts w:ascii="Tahoma" w:eastAsia="Times New Roman" w:hAnsi="Tahoma" w:cs="Tahoma"/>
                <w:i/>
                <w:color w:val="auto"/>
                <w:sz w:val="20"/>
                <w:szCs w:val="20"/>
                <w:lang w:eastAsia="hu-HU"/>
              </w:rPr>
            </w:pPr>
          </w:p>
          <w:p w14:paraId="7E7A0B13" w14:textId="77777777" w:rsidR="00BD0191" w:rsidRPr="007467D9" w:rsidRDefault="00BD0191" w:rsidP="005C3268">
            <w:pPr>
              <w:jc w:val="both"/>
              <w:rPr>
                <w:rFonts w:ascii="Tahoma" w:eastAsia="Times New Roman" w:hAnsi="Tahoma" w:cs="Tahoma"/>
                <w:color w:val="auto"/>
                <w:sz w:val="20"/>
                <w:szCs w:val="20"/>
                <w:lang w:eastAsia="hu-HU"/>
              </w:rPr>
            </w:pPr>
            <w:r w:rsidRPr="007467D9">
              <w:rPr>
                <w:rFonts w:ascii="Tahoma" w:eastAsia="Times New Roman" w:hAnsi="Tahoma" w:cs="Tahoma"/>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7467D9">
              <w:rPr>
                <w:rFonts w:ascii="Tahoma" w:eastAsia="Times New Roman" w:hAnsi="Tahoma" w:cs="Tahoma"/>
                <w:color w:val="auto"/>
                <w:sz w:val="20"/>
                <w:szCs w:val="20"/>
                <w:lang w:eastAsia="hu-HU"/>
              </w:rPr>
              <w:t>III. rész „A” szakasza töltendő ki, nemleges válasz esetén a „Nem” rubrika jelölendő</w:t>
            </w:r>
          </w:p>
          <w:p w14:paraId="2B07C932" w14:textId="77777777" w:rsidR="00BD0191" w:rsidRPr="007467D9" w:rsidRDefault="00BD0191" w:rsidP="005C3268">
            <w:pPr>
              <w:jc w:val="both"/>
              <w:rPr>
                <w:rFonts w:ascii="Tahoma" w:eastAsia="Times New Roman" w:hAnsi="Tahoma" w:cs="Tahoma"/>
                <w:color w:val="auto"/>
                <w:sz w:val="20"/>
                <w:szCs w:val="20"/>
                <w:lang w:eastAsia="hu-HU"/>
              </w:rPr>
            </w:pPr>
          </w:p>
          <w:p w14:paraId="64BE4F37" w14:textId="77777777" w:rsidR="00BD0191" w:rsidRPr="007467D9" w:rsidRDefault="00BD0191" w:rsidP="005C3268">
            <w:pPr>
              <w:jc w:val="both"/>
              <w:rPr>
                <w:rFonts w:ascii="Tahoma" w:eastAsia="Times New Roman" w:hAnsi="Tahoma" w:cs="Tahoma"/>
                <w:i/>
                <w:color w:val="auto"/>
                <w:sz w:val="20"/>
                <w:szCs w:val="20"/>
                <w:lang w:eastAsia="hu-HU"/>
              </w:rPr>
            </w:pPr>
            <w:r w:rsidRPr="007467D9">
              <w:rPr>
                <w:rFonts w:ascii="Tahoma" w:eastAsia="Times New Roman" w:hAnsi="Tahoma" w:cs="Tahoma"/>
                <w:color w:val="auto"/>
                <w:sz w:val="20"/>
                <w:szCs w:val="20"/>
                <w:lang w:eastAsia="hu-HU"/>
              </w:rPr>
              <w:t>igen válasz esetén is az „Igen” rubrikát jelölni kell</w:t>
            </w:r>
          </w:p>
        </w:tc>
      </w:tr>
      <w:tr w:rsidR="00932096" w:rsidRPr="007467D9" w14:paraId="6C31B77D" w14:textId="77777777" w:rsidTr="00BD0191">
        <w:trPr>
          <w:jc w:val="center"/>
        </w:trPr>
        <w:tc>
          <w:tcPr>
            <w:tcW w:w="2230" w:type="pct"/>
            <w:shd w:val="clear" w:color="auto" w:fill="auto"/>
          </w:tcPr>
          <w:p w14:paraId="201833C7"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lastRenderedPageBreak/>
              <w:t>Kbt. 62. § (1) bekezdés ab</w:t>
            </w:r>
            <w:r w:rsidRPr="007467D9">
              <w:rPr>
                <w:rFonts w:ascii="Tahoma" w:eastAsia="Times New Roman" w:hAnsi="Tahoma" w:cs="Tahoma"/>
                <w:iCs/>
                <w:color w:val="auto"/>
                <w:sz w:val="20"/>
                <w:szCs w:val="20"/>
                <w:lang w:eastAsia="hu-HU"/>
              </w:rPr>
              <w:t>) pont</w:t>
            </w:r>
          </w:p>
        </w:tc>
        <w:tc>
          <w:tcPr>
            <w:tcW w:w="2770" w:type="pct"/>
            <w:vMerge/>
            <w:shd w:val="clear" w:color="auto" w:fill="auto"/>
          </w:tcPr>
          <w:p w14:paraId="5B872F62" w14:textId="77777777" w:rsidR="00BD0191" w:rsidRPr="007467D9" w:rsidRDefault="00BD0191" w:rsidP="005C3268">
            <w:pPr>
              <w:jc w:val="both"/>
              <w:rPr>
                <w:rFonts w:ascii="Tahoma" w:eastAsia="Times New Roman" w:hAnsi="Tahoma" w:cs="Tahoma"/>
                <w:i/>
                <w:color w:val="auto"/>
                <w:sz w:val="20"/>
                <w:szCs w:val="20"/>
                <w:lang w:eastAsia="hu-HU"/>
              </w:rPr>
            </w:pPr>
          </w:p>
        </w:tc>
      </w:tr>
      <w:tr w:rsidR="00932096" w:rsidRPr="007467D9" w14:paraId="19208AE1" w14:textId="77777777" w:rsidTr="00BD0191">
        <w:trPr>
          <w:jc w:val="center"/>
        </w:trPr>
        <w:tc>
          <w:tcPr>
            <w:tcW w:w="2230" w:type="pct"/>
            <w:shd w:val="clear" w:color="auto" w:fill="auto"/>
          </w:tcPr>
          <w:p w14:paraId="4A591E09"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ac</w:t>
            </w:r>
            <w:proofErr w:type="spellEnd"/>
            <w:r w:rsidRPr="007467D9">
              <w:rPr>
                <w:rFonts w:ascii="Tahoma" w:eastAsia="Times New Roman" w:hAnsi="Tahoma" w:cs="Tahoma"/>
                <w:iCs/>
                <w:color w:val="auto"/>
                <w:sz w:val="20"/>
                <w:szCs w:val="20"/>
                <w:lang w:eastAsia="hu-HU"/>
              </w:rPr>
              <w:t>) pont</w:t>
            </w:r>
          </w:p>
        </w:tc>
        <w:tc>
          <w:tcPr>
            <w:tcW w:w="2770" w:type="pct"/>
            <w:vMerge/>
            <w:shd w:val="clear" w:color="auto" w:fill="auto"/>
          </w:tcPr>
          <w:p w14:paraId="57E22133" w14:textId="77777777" w:rsidR="00BD0191" w:rsidRPr="007467D9" w:rsidRDefault="00BD0191" w:rsidP="005C3268">
            <w:pPr>
              <w:jc w:val="both"/>
              <w:rPr>
                <w:rFonts w:ascii="Tahoma" w:eastAsia="Times New Roman" w:hAnsi="Tahoma" w:cs="Tahoma"/>
                <w:i/>
                <w:color w:val="auto"/>
                <w:sz w:val="20"/>
                <w:szCs w:val="20"/>
                <w:lang w:eastAsia="hu-HU"/>
              </w:rPr>
            </w:pPr>
          </w:p>
        </w:tc>
      </w:tr>
      <w:tr w:rsidR="00932096" w:rsidRPr="007467D9" w14:paraId="755FEE68" w14:textId="77777777" w:rsidTr="00BD0191">
        <w:trPr>
          <w:jc w:val="center"/>
        </w:trPr>
        <w:tc>
          <w:tcPr>
            <w:tcW w:w="2230" w:type="pct"/>
            <w:shd w:val="clear" w:color="auto" w:fill="auto"/>
          </w:tcPr>
          <w:p w14:paraId="107C9C0E"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hAnsi="Tahoma" w:cs="Tahoma"/>
                <w:color w:val="auto"/>
                <w:sz w:val="20"/>
                <w:szCs w:val="20"/>
              </w:rPr>
              <w:t>Kbt. 62. § (1) bekezdés ad</w:t>
            </w:r>
            <w:r w:rsidRPr="007467D9">
              <w:rPr>
                <w:rFonts w:ascii="Tahoma" w:hAnsi="Tahoma" w:cs="Tahoma"/>
                <w:iCs/>
                <w:color w:val="auto"/>
                <w:sz w:val="20"/>
                <w:szCs w:val="20"/>
              </w:rPr>
              <w:t>) pont</w:t>
            </w:r>
          </w:p>
        </w:tc>
        <w:tc>
          <w:tcPr>
            <w:tcW w:w="2770" w:type="pct"/>
            <w:vMerge/>
            <w:shd w:val="clear" w:color="auto" w:fill="auto"/>
          </w:tcPr>
          <w:p w14:paraId="177B6F0C" w14:textId="77777777" w:rsidR="00BD0191" w:rsidRPr="007467D9" w:rsidRDefault="00BD0191" w:rsidP="005C3268">
            <w:pPr>
              <w:jc w:val="both"/>
              <w:rPr>
                <w:rFonts w:ascii="Tahoma" w:eastAsia="Times New Roman" w:hAnsi="Tahoma" w:cs="Tahoma"/>
                <w:i/>
                <w:color w:val="auto"/>
                <w:sz w:val="20"/>
                <w:szCs w:val="20"/>
                <w:lang w:eastAsia="hu-HU"/>
              </w:rPr>
            </w:pPr>
          </w:p>
        </w:tc>
      </w:tr>
      <w:tr w:rsidR="00932096" w:rsidRPr="007467D9" w14:paraId="3AE8D4DA" w14:textId="77777777" w:rsidTr="00BD0191">
        <w:trPr>
          <w:trHeight w:val="454"/>
          <w:jc w:val="center"/>
        </w:trPr>
        <w:tc>
          <w:tcPr>
            <w:tcW w:w="2230" w:type="pct"/>
            <w:shd w:val="clear" w:color="auto" w:fill="auto"/>
          </w:tcPr>
          <w:p w14:paraId="7C49FDD2"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ae</w:t>
            </w:r>
            <w:proofErr w:type="spellEnd"/>
            <w:r w:rsidRPr="007467D9">
              <w:rPr>
                <w:rFonts w:ascii="Tahoma" w:eastAsia="Times New Roman" w:hAnsi="Tahoma" w:cs="Tahoma"/>
                <w:iCs/>
                <w:color w:val="auto"/>
                <w:sz w:val="20"/>
                <w:szCs w:val="20"/>
                <w:lang w:eastAsia="hu-HU"/>
              </w:rPr>
              <w:t>) pont</w:t>
            </w:r>
          </w:p>
          <w:p w14:paraId="3D9B4CD0" w14:textId="77777777" w:rsidR="00BD0191" w:rsidRPr="007467D9" w:rsidRDefault="00BD0191" w:rsidP="005C3268">
            <w:pPr>
              <w:rPr>
                <w:rFonts w:ascii="Tahoma" w:hAnsi="Tahoma" w:cs="Tahoma"/>
                <w:iCs/>
                <w:color w:val="auto"/>
                <w:sz w:val="20"/>
                <w:szCs w:val="20"/>
              </w:rPr>
            </w:pPr>
          </w:p>
        </w:tc>
        <w:tc>
          <w:tcPr>
            <w:tcW w:w="2770" w:type="pct"/>
            <w:vMerge/>
            <w:shd w:val="clear" w:color="auto" w:fill="auto"/>
          </w:tcPr>
          <w:p w14:paraId="09DE9438" w14:textId="77777777" w:rsidR="00BD0191" w:rsidRPr="007467D9" w:rsidRDefault="00BD0191" w:rsidP="005C3268">
            <w:pPr>
              <w:jc w:val="both"/>
              <w:rPr>
                <w:rFonts w:ascii="Tahoma" w:hAnsi="Tahoma" w:cs="Tahoma"/>
                <w:color w:val="auto"/>
                <w:sz w:val="20"/>
                <w:szCs w:val="20"/>
              </w:rPr>
            </w:pPr>
          </w:p>
        </w:tc>
      </w:tr>
      <w:tr w:rsidR="00932096" w:rsidRPr="007467D9" w14:paraId="13B305D4" w14:textId="77777777" w:rsidTr="00BD0191">
        <w:trPr>
          <w:trHeight w:val="454"/>
          <w:jc w:val="center"/>
        </w:trPr>
        <w:tc>
          <w:tcPr>
            <w:tcW w:w="2230" w:type="pct"/>
            <w:shd w:val="clear" w:color="auto" w:fill="auto"/>
          </w:tcPr>
          <w:p w14:paraId="113A84FE"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af</w:t>
            </w:r>
            <w:proofErr w:type="spellEnd"/>
            <w:r w:rsidRPr="007467D9">
              <w:rPr>
                <w:rFonts w:ascii="Tahoma" w:eastAsia="Times New Roman" w:hAnsi="Tahoma" w:cs="Tahoma"/>
                <w:iCs/>
                <w:color w:val="auto"/>
                <w:sz w:val="20"/>
                <w:szCs w:val="20"/>
                <w:lang w:eastAsia="hu-HU"/>
              </w:rPr>
              <w:t>) pont</w:t>
            </w:r>
          </w:p>
          <w:p w14:paraId="0D0CB6EE" w14:textId="77777777" w:rsidR="00BD0191" w:rsidRPr="007467D9" w:rsidRDefault="00BD0191" w:rsidP="005C3268">
            <w:pPr>
              <w:rPr>
                <w:rFonts w:ascii="Tahoma" w:eastAsia="Times New Roman" w:hAnsi="Tahoma" w:cs="Tahoma"/>
                <w:color w:val="auto"/>
                <w:sz w:val="20"/>
                <w:szCs w:val="20"/>
                <w:lang w:eastAsia="hu-HU"/>
              </w:rPr>
            </w:pPr>
          </w:p>
        </w:tc>
        <w:tc>
          <w:tcPr>
            <w:tcW w:w="2770" w:type="pct"/>
            <w:vMerge/>
            <w:shd w:val="clear" w:color="auto" w:fill="auto"/>
          </w:tcPr>
          <w:p w14:paraId="3BD273D8" w14:textId="77777777" w:rsidR="00BD0191" w:rsidRPr="007467D9" w:rsidRDefault="00BD0191" w:rsidP="005C3268">
            <w:pPr>
              <w:jc w:val="both"/>
              <w:rPr>
                <w:rFonts w:ascii="Tahoma" w:hAnsi="Tahoma" w:cs="Tahoma"/>
                <w:color w:val="auto"/>
                <w:sz w:val="20"/>
                <w:szCs w:val="20"/>
              </w:rPr>
            </w:pPr>
          </w:p>
        </w:tc>
      </w:tr>
      <w:tr w:rsidR="00932096" w:rsidRPr="007467D9" w14:paraId="573EC0AB" w14:textId="77777777" w:rsidTr="00BD0191">
        <w:trPr>
          <w:trHeight w:val="3325"/>
          <w:jc w:val="center"/>
        </w:trPr>
        <w:tc>
          <w:tcPr>
            <w:tcW w:w="2230" w:type="pct"/>
            <w:shd w:val="clear" w:color="auto" w:fill="auto"/>
          </w:tcPr>
          <w:p w14:paraId="55F3601E"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ag</w:t>
            </w:r>
            <w:proofErr w:type="spellEnd"/>
            <w:r w:rsidRPr="007467D9">
              <w:rPr>
                <w:rFonts w:ascii="Tahoma" w:eastAsia="Times New Roman" w:hAnsi="Tahoma" w:cs="Tahoma"/>
                <w:iCs/>
                <w:color w:val="auto"/>
                <w:sz w:val="20"/>
                <w:szCs w:val="20"/>
                <w:lang w:eastAsia="hu-HU"/>
              </w:rPr>
              <w:t>) pont</w:t>
            </w:r>
          </w:p>
          <w:p w14:paraId="74BB5163" w14:textId="77777777" w:rsidR="00BD0191" w:rsidRPr="007467D9" w:rsidRDefault="00BD0191" w:rsidP="005C3268">
            <w:pPr>
              <w:rPr>
                <w:rFonts w:ascii="Tahoma" w:eastAsia="Times New Roman" w:hAnsi="Tahoma" w:cs="Tahoma"/>
                <w:color w:val="auto"/>
                <w:sz w:val="20"/>
                <w:szCs w:val="20"/>
                <w:lang w:eastAsia="hu-HU"/>
              </w:rPr>
            </w:pPr>
          </w:p>
        </w:tc>
        <w:tc>
          <w:tcPr>
            <w:tcW w:w="2770" w:type="pct"/>
            <w:shd w:val="clear" w:color="auto" w:fill="auto"/>
          </w:tcPr>
          <w:p w14:paraId="512E31C8" w14:textId="77777777" w:rsidR="00BD0191" w:rsidRPr="007467D9" w:rsidRDefault="00BD0191" w:rsidP="005C3268">
            <w:pPr>
              <w:jc w:val="both"/>
              <w:rPr>
                <w:rFonts w:ascii="Tahoma" w:eastAsia="Times New Roman" w:hAnsi="Tahoma" w:cs="Tahoma"/>
                <w:i/>
                <w:color w:val="auto"/>
                <w:sz w:val="20"/>
                <w:szCs w:val="20"/>
                <w:lang w:eastAsia="hu-HU"/>
              </w:rPr>
            </w:pPr>
            <w:r w:rsidRPr="007467D9">
              <w:rPr>
                <w:rFonts w:ascii="Tahoma" w:eastAsia="Times New Roman" w:hAnsi="Tahoma" w:cs="Tahoma"/>
                <w:b/>
                <w:i/>
                <w:color w:val="auto"/>
                <w:sz w:val="20"/>
                <w:szCs w:val="20"/>
                <w:u w:val="single"/>
                <w:lang w:eastAsia="hu-HU"/>
              </w:rPr>
              <w:t>III. rész „D” szakasza</w:t>
            </w:r>
          </w:p>
          <w:p w14:paraId="7438B85E" w14:textId="77777777" w:rsidR="00BD0191" w:rsidRPr="007467D9" w:rsidRDefault="00BD0191" w:rsidP="005C3268">
            <w:pPr>
              <w:jc w:val="both"/>
              <w:rPr>
                <w:rFonts w:ascii="Tahoma" w:eastAsia="Times New Roman" w:hAnsi="Tahoma" w:cs="Tahoma"/>
                <w:i/>
                <w:color w:val="auto"/>
                <w:sz w:val="20"/>
                <w:szCs w:val="20"/>
                <w:lang w:eastAsia="hu-HU"/>
              </w:rPr>
            </w:pPr>
          </w:p>
          <w:p w14:paraId="3F05F1DF" w14:textId="77777777" w:rsidR="00BD0191" w:rsidRPr="007467D9" w:rsidRDefault="00BD0191" w:rsidP="005C3268">
            <w:pPr>
              <w:jc w:val="both"/>
              <w:rPr>
                <w:rFonts w:ascii="Tahoma" w:eastAsia="Times New Roman" w:hAnsi="Tahoma" w:cs="Tahoma"/>
                <w:color w:val="auto"/>
                <w:sz w:val="20"/>
                <w:szCs w:val="20"/>
                <w:lang w:eastAsia="hu-HU"/>
              </w:rPr>
            </w:pPr>
            <w:r w:rsidRPr="007467D9">
              <w:rPr>
                <w:rFonts w:ascii="Tahoma" w:eastAsia="Times New Roman" w:hAnsi="Tahoma" w:cs="Tahoma"/>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7467D9">
              <w:rPr>
                <w:rFonts w:ascii="Tahoma" w:eastAsia="Times New Roman" w:hAnsi="Tahoma" w:cs="Tahoma"/>
                <w:color w:val="auto"/>
                <w:sz w:val="20"/>
                <w:szCs w:val="20"/>
                <w:lang w:eastAsia="hu-HU"/>
              </w:rPr>
              <w:t>III. rész „D” szakasza töltendő ki, nemleges válasz esetén a „Nem” rubrika jelölendő</w:t>
            </w:r>
          </w:p>
          <w:p w14:paraId="621CDE70" w14:textId="77777777" w:rsidR="00BD0191" w:rsidRPr="007467D9" w:rsidRDefault="00BD0191" w:rsidP="005C3268">
            <w:pPr>
              <w:jc w:val="both"/>
              <w:rPr>
                <w:rFonts w:ascii="Tahoma" w:eastAsia="Times New Roman" w:hAnsi="Tahoma" w:cs="Tahoma"/>
                <w:color w:val="auto"/>
                <w:sz w:val="20"/>
                <w:szCs w:val="20"/>
                <w:lang w:eastAsia="hu-HU"/>
              </w:rPr>
            </w:pPr>
          </w:p>
          <w:p w14:paraId="088E5425" w14:textId="77777777" w:rsidR="00BD0191" w:rsidRPr="007467D9" w:rsidRDefault="00BD0191" w:rsidP="005C3268">
            <w:pPr>
              <w:jc w:val="both"/>
              <w:rPr>
                <w:rFonts w:ascii="Tahoma" w:hAnsi="Tahoma" w:cs="Tahoma"/>
                <w:color w:val="auto"/>
                <w:sz w:val="20"/>
                <w:szCs w:val="20"/>
              </w:rPr>
            </w:pPr>
            <w:r w:rsidRPr="007467D9">
              <w:rPr>
                <w:rFonts w:ascii="Tahoma" w:eastAsia="Times New Roman" w:hAnsi="Tahoma" w:cs="Tahoma"/>
                <w:color w:val="auto"/>
                <w:sz w:val="20"/>
                <w:szCs w:val="20"/>
                <w:lang w:eastAsia="hu-HU"/>
              </w:rPr>
              <w:t>igen válasz esetén is az „igen” rubrikát jelölni kell</w:t>
            </w:r>
          </w:p>
        </w:tc>
      </w:tr>
      <w:tr w:rsidR="00932096" w:rsidRPr="007467D9" w14:paraId="2F04C07C" w14:textId="77777777" w:rsidTr="00BD0191">
        <w:trPr>
          <w:jc w:val="center"/>
        </w:trPr>
        <w:tc>
          <w:tcPr>
            <w:tcW w:w="2230" w:type="pct"/>
            <w:shd w:val="clear" w:color="auto" w:fill="auto"/>
          </w:tcPr>
          <w:p w14:paraId="1D7246ED" w14:textId="77777777" w:rsidR="00BD0191" w:rsidRPr="007467D9" w:rsidRDefault="00BD0191" w:rsidP="005C3268">
            <w:pPr>
              <w:rPr>
                <w:rFonts w:ascii="Tahoma" w:eastAsia="Times New Roman" w:hAnsi="Tahoma" w:cs="Tahoma"/>
                <w:i/>
                <w:iCs/>
                <w:color w:val="auto"/>
                <w:sz w:val="20"/>
                <w:szCs w:val="20"/>
                <w:lang w:eastAsia="hu-HU"/>
              </w:rPr>
            </w:pPr>
            <w:r w:rsidRPr="007467D9">
              <w:rPr>
                <w:rFonts w:ascii="Tahoma" w:eastAsia="Times New Roman" w:hAnsi="Tahoma" w:cs="Tahoma"/>
                <w:i/>
                <w:color w:val="auto"/>
                <w:sz w:val="20"/>
                <w:szCs w:val="20"/>
                <w:lang w:eastAsia="hu-HU"/>
              </w:rPr>
              <w:t>Kbt. 62. § (1) bekezdés ah</w:t>
            </w:r>
            <w:r w:rsidRPr="007467D9">
              <w:rPr>
                <w:rFonts w:ascii="Tahoma" w:eastAsia="Times New Roman" w:hAnsi="Tahoma" w:cs="Tahoma"/>
                <w:i/>
                <w:iCs/>
                <w:color w:val="auto"/>
                <w:sz w:val="20"/>
                <w:szCs w:val="20"/>
                <w:lang w:eastAsia="hu-HU"/>
              </w:rPr>
              <w:t>) pont</w:t>
            </w:r>
          </w:p>
          <w:p w14:paraId="4417ADAA" w14:textId="77777777" w:rsidR="00BD0191" w:rsidRPr="007467D9" w:rsidRDefault="00BD0191" w:rsidP="005C3268">
            <w:pPr>
              <w:rPr>
                <w:rFonts w:ascii="Tahoma" w:eastAsia="Times New Roman" w:hAnsi="Tahoma" w:cs="Tahoma"/>
                <w:i/>
                <w:color w:val="auto"/>
                <w:sz w:val="20"/>
                <w:szCs w:val="20"/>
                <w:lang w:eastAsia="hu-HU"/>
              </w:rPr>
            </w:pPr>
          </w:p>
        </w:tc>
        <w:tc>
          <w:tcPr>
            <w:tcW w:w="2770" w:type="pct"/>
            <w:shd w:val="clear" w:color="auto" w:fill="auto"/>
          </w:tcPr>
          <w:p w14:paraId="5B6E3C1B" w14:textId="77777777" w:rsidR="00BD0191" w:rsidRPr="007467D9" w:rsidRDefault="00BD0191" w:rsidP="005C3268">
            <w:pPr>
              <w:rPr>
                <w:rFonts w:ascii="Tahoma" w:hAnsi="Tahoma" w:cs="Tahoma"/>
                <w:i/>
                <w:color w:val="auto"/>
                <w:sz w:val="20"/>
                <w:szCs w:val="20"/>
              </w:rPr>
            </w:pPr>
            <w:r w:rsidRPr="007467D9">
              <w:rPr>
                <w:rFonts w:ascii="Tahoma" w:hAnsi="Tahoma" w:cs="Tahoma"/>
                <w:i/>
                <w:color w:val="auto"/>
                <w:sz w:val="20"/>
                <w:szCs w:val="20"/>
              </w:rPr>
              <w:t xml:space="preserve">a nem Magyarországon letelepedett gazdasági szereplő a formanyomtatvány </w:t>
            </w:r>
            <w:r w:rsidRPr="007467D9">
              <w:rPr>
                <w:rFonts w:ascii="Tahoma" w:hAnsi="Tahoma" w:cs="Tahoma"/>
                <w:b/>
                <w:i/>
                <w:color w:val="auto"/>
                <w:sz w:val="20"/>
                <w:szCs w:val="20"/>
                <w:u w:val="single"/>
              </w:rPr>
              <w:t xml:space="preserve">III. részének „A” és „D” szakasza fentiek szerinti </w:t>
            </w:r>
            <w:r w:rsidRPr="007467D9">
              <w:rPr>
                <w:rFonts w:ascii="Tahoma" w:hAnsi="Tahoma" w:cs="Tahoma"/>
                <w:i/>
                <w:color w:val="auto"/>
                <w:sz w:val="20"/>
                <w:szCs w:val="20"/>
              </w:rPr>
              <w:t>megfelelő kitöltésével egyben a személyes joga szerinti hasonló bűncselekményekről is nyilatkozik</w:t>
            </w:r>
          </w:p>
        </w:tc>
      </w:tr>
      <w:tr w:rsidR="00932096" w:rsidRPr="007467D9" w14:paraId="10779124" w14:textId="77777777" w:rsidTr="00BD0191">
        <w:trPr>
          <w:jc w:val="center"/>
        </w:trPr>
        <w:tc>
          <w:tcPr>
            <w:tcW w:w="2230" w:type="pct"/>
            <w:shd w:val="clear" w:color="auto" w:fill="auto"/>
          </w:tcPr>
          <w:p w14:paraId="6459255E"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b</w:t>
            </w:r>
            <w:r w:rsidRPr="007467D9">
              <w:rPr>
                <w:rFonts w:ascii="Tahoma" w:eastAsia="Times New Roman" w:hAnsi="Tahoma" w:cs="Tahoma"/>
                <w:iCs/>
                <w:color w:val="auto"/>
                <w:sz w:val="20"/>
                <w:szCs w:val="20"/>
                <w:lang w:eastAsia="hu-HU"/>
              </w:rPr>
              <w:t>) pont</w:t>
            </w:r>
          </w:p>
          <w:p w14:paraId="4AFB7C90" w14:textId="77777777" w:rsidR="00BD0191" w:rsidRPr="007467D9" w:rsidRDefault="00BD0191" w:rsidP="005C3268">
            <w:pPr>
              <w:rPr>
                <w:rFonts w:ascii="Tahoma" w:eastAsia="Times New Roman" w:hAnsi="Tahoma" w:cs="Tahoma"/>
                <w:color w:val="auto"/>
                <w:sz w:val="20"/>
                <w:szCs w:val="20"/>
                <w:lang w:eastAsia="hu-HU"/>
              </w:rPr>
            </w:pPr>
          </w:p>
        </w:tc>
        <w:tc>
          <w:tcPr>
            <w:tcW w:w="2770" w:type="pct"/>
            <w:shd w:val="clear" w:color="auto" w:fill="auto"/>
          </w:tcPr>
          <w:p w14:paraId="2CE66BFE" w14:textId="77777777" w:rsidR="00BD0191" w:rsidRPr="007467D9" w:rsidRDefault="00BD0191" w:rsidP="005C3268">
            <w:pPr>
              <w:rPr>
                <w:rFonts w:ascii="Tahoma" w:hAnsi="Tahoma" w:cs="Tahoma"/>
                <w:b/>
                <w:i/>
                <w:color w:val="auto"/>
                <w:sz w:val="20"/>
                <w:szCs w:val="20"/>
                <w:u w:val="single"/>
              </w:rPr>
            </w:pPr>
            <w:r w:rsidRPr="007467D9">
              <w:rPr>
                <w:rFonts w:ascii="Tahoma" w:eastAsia="Times New Roman" w:hAnsi="Tahoma" w:cs="Tahoma"/>
                <w:b/>
                <w:i/>
                <w:color w:val="auto"/>
                <w:sz w:val="20"/>
                <w:szCs w:val="20"/>
                <w:u w:val="single"/>
                <w:lang w:eastAsia="hu-HU"/>
              </w:rPr>
              <w:t>II</w:t>
            </w:r>
            <w:r w:rsidRPr="007467D9">
              <w:rPr>
                <w:rFonts w:ascii="Tahoma" w:hAnsi="Tahoma" w:cs="Tahoma"/>
                <w:b/>
                <w:i/>
                <w:color w:val="auto"/>
                <w:sz w:val="20"/>
                <w:szCs w:val="20"/>
                <w:u w:val="single"/>
              </w:rPr>
              <w:t>I. rész „B” szakasz</w:t>
            </w:r>
          </w:p>
          <w:p w14:paraId="1EC9B449" w14:textId="77777777" w:rsidR="00BD0191" w:rsidRPr="007467D9" w:rsidRDefault="00BD0191" w:rsidP="005C3268">
            <w:pPr>
              <w:rPr>
                <w:rFonts w:ascii="Tahoma" w:eastAsia="Times New Roman" w:hAnsi="Tahoma" w:cs="Tahoma"/>
                <w:b/>
                <w:i/>
                <w:color w:val="auto"/>
                <w:sz w:val="20"/>
                <w:szCs w:val="20"/>
                <w:u w:val="single"/>
                <w:lang w:eastAsia="hu-HU"/>
              </w:rPr>
            </w:pPr>
          </w:p>
          <w:p w14:paraId="3B161329"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 xml:space="preserve">amennyiben rendelkezik egy évnél régebben lejárt adó-, vámfizetési vagy </w:t>
            </w:r>
            <w:r w:rsidRPr="007467D9">
              <w:rPr>
                <w:rFonts w:ascii="Tahoma" w:eastAsia="Times New Roman" w:hAnsi="Tahoma" w:cs="Tahoma"/>
                <w:color w:val="auto"/>
                <w:sz w:val="20"/>
                <w:szCs w:val="20"/>
                <w:lang w:eastAsia="hu-HU"/>
              </w:rPr>
              <w:lastRenderedPageBreak/>
              <w:t>társadalombiztosítási járulék tartozással a tartozás lejártának időpontját kötelező feltüntetni,</w:t>
            </w:r>
          </w:p>
          <w:p w14:paraId="58E9E00A" w14:textId="77777777" w:rsidR="00BD0191" w:rsidRPr="007467D9" w:rsidRDefault="00BD0191" w:rsidP="005C3268">
            <w:pPr>
              <w:rPr>
                <w:rFonts w:ascii="Tahoma" w:eastAsia="Times New Roman" w:hAnsi="Tahoma" w:cs="Tahoma"/>
                <w:b/>
                <w:color w:val="auto"/>
                <w:sz w:val="20"/>
                <w:szCs w:val="20"/>
                <w:u w:val="single"/>
                <w:lang w:eastAsia="hu-HU"/>
              </w:rPr>
            </w:pPr>
          </w:p>
          <w:p w14:paraId="1F44B8CD"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nemleges válasz esetén a „Nem” rubrikát jelölni kell</w:t>
            </w:r>
          </w:p>
          <w:p w14:paraId="2A7249CB" w14:textId="77777777" w:rsidR="00BD0191" w:rsidRPr="007467D9" w:rsidRDefault="00BD0191" w:rsidP="005C3268">
            <w:pPr>
              <w:rPr>
                <w:rFonts w:ascii="Tahoma" w:eastAsia="Times New Roman" w:hAnsi="Tahoma" w:cs="Tahoma"/>
                <w:color w:val="auto"/>
                <w:sz w:val="20"/>
                <w:szCs w:val="20"/>
                <w:lang w:eastAsia="hu-HU"/>
              </w:rPr>
            </w:pPr>
          </w:p>
          <w:p w14:paraId="7D85C8DC" w14:textId="77777777" w:rsidR="00BD0191" w:rsidRPr="007467D9" w:rsidRDefault="00BD0191" w:rsidP="005C3268">
            <w:pPr>
              <w:rPr>
                <w:rFonts w:ascii="Tahoma" w:eastAsia="Times New Roman" w:hAnsi="Tahoma" w:cs="Tahoma"/>
                <w:i/>
                <w:color w:val="auto"/>
                <w:sz w:val="20"/>
                <w:szCs w:val="20"/>
                <w:lang w:eastAsia="hu-HU"/>
              </w:rPr>
            </w:pPr>
            <w:r w:rsidRPr="007467D9">
              <w:rPr>
                <w:rFonts w:ascii="Tahoma" w:eastAsia="Times New Roman" w:hAnsi="Tahoma" w:cs="Tahoma"/>
                <w:color w:val="auto"/>
                <w:sz w:val="20"/>
                <w:szCs w:val="20"/>
                <w:lang w:eastAsia="hu-HU"/>
              </w:rPr>
              <w:t>igen válasz esetén is az „Igen” rubrikát jelölni kell</w:t>
            </w:r>
          </w:p>
        </w:tc>
      </w:tr>
      <w:tr w:rsidR="00932096" w:rsidRPr="007467D9" w14:paraId="1D0EF73B" w14:textId="77777777" w:rsidTr="00BD0191">
        <w:trPr>
          <w:jc w:val="center"/>
        </w:trPr>
        <w:tc>
          <w:tcPr>
            <w:tcW w:w="2230" w:type="pct"/>
            <w:shd w:val="clear" w:color="auto" w:fill="auto"/>
          </w:tcPr>
          <w:p w14:paraId="5607D73C"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lastRenderedPageBreak/>
              <w:t>Kbt. 62. § (1) bekezdés c</w:t>
            </w:r>
            <w:r w:rsidRPr="007467D9">
              <w:rPr>
                <w:rFonts w:ascii="Tahoma" w:eastAsia="Times New Roman" w:hAnsi="Tahoma" w:cs="Tahoma"/>
                <w:iCs/>
                <w:color w:val="auto"/>
                <w:sz w:val="20"/>
                <w:szCs w:val="20"/>
                <w:lang w:eastAsia="hu-HU"/>
              </w:rPr>
              <w:t>) pont</w:t>
            </w:r>
          </w:p>
          <w:p w14:paraId="05D90BBE" w14:textId="77777777" w:rsidR="00BD0191" w:rsidRPr="007467D9" w:rsidRDefault="00BD0191" w:rsidP="005C3268">
            <w:pPr>
              <w:rPr>
                <w:rFonts w:ascii="Tahoma" w:hAnsi="Tahoma" w:cs="Tahoma"/>
                <w:color w:val="auto"/>
                <w:sz w:val="20"/>
                <w:szCs w:val="20"/>
              </w:rPr>
            </w:pPr>
          </w:p>
        </w:tc>
        <w:tc>
          <w:tcPr>
            <w:tcW w:w="2770" w:type="pct"/>
            <w:shd w:val="clear" w:color="auto" w:fill="auto"/>
          </w:tcPr>
          <w:p w14:paraId="72A41D8F"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b/>
                <w:i/>
                <w:color w:val="auto"/>
                <w:sz w:val="20"/>
                <w:szCs w:val="20"/>
                <w:u w:val="single"/>
                <w:lang w:eastAsia="hu-HU"/>
              </w:rPr>
              <w:t>III. rész „C” szakasz 3. sor a) b) pontja;</w:t>
            </w:r>
          </w:p>
        </w:tc>
      </w:tr>
      <w:tr w:rsidR="00932096" w:rsidRPr="007467D9" w14:paraId="05FD9DE9" w14:textId="77777777" w:rsidTr="00BD0191">
        <w:trPr>
          <w:jc w:val="center"/>
        </w:trPr>
        <w:tc>
          <w:tcPr>
            <w:tcW w:w="2230" w:type="pct"/>
            <w:shd w:val="clear" w:color="auto" w:fill="auto"/>
          </w:tcPr>
          <w:p w14:paraId="622F44B5"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d</w:t>
            </w:r>
            <w:r w:rsidRPr="007467D9">
              <w:rPr>
                <w:rFonts w:ascii="Tahoma" w:eastAsia="Times New Roman" w:hAnsi="Tahoma" w:cs="Tahoma"/>
                <w:iCs/>
                <w:color w:val="auto"/>
                <w:sz w:val="20"/>
                <w:szCs w:val="20"/>
                <w:lang w:eastAsia="hu-HU"/>
              </w:rPr>
              <w:t>) pont</w:t>
            </w:r>
          </w:p>
          <w:p w14:paraId="4A6BCF63" w14:textId="77777777" w:rsidR="00BD0191" w:rsidRPr="007467D9" w:rsidRDefault="00BD0191" w:rsidP="005C3268">
            <w:pPr>
              <w:rPr>
                <w:rFonts w:ascii="Tahoma" w:eastAsia="Times New Roman" w:hAnsi="Tahoma" w:cs="Tahoma"/>
                <w:color w:val="auto"/>
                <w:sz w:val="20"/>
                <w:szCs w:val="20"/>
                <w:lang w:eastAsia="hu-HU"/>
              </w:rPr>
            </w:pPr>
          </w:p>
        </w:tc>
        <w:tc>
          <w:tcPr>
            <w:tcW w:w="2770" w:type="pct"/>
            <w:shd w:val="clear" w:color="auto" w:fill="auto"/>
          </w:tcPr>
          <w:p w14:paraId="24FFD791"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b/>
                <w:i/>
                <w:color w:val="auto"/>
                <w:sz w:val="20"/>
                <w:szCs w:val="20"/>
                <w:u w:val="single"/>
                <w:lang w:eastAsia="hu-HU"/>
              </w:rPr>
              <w:t>III. rész „C” szakasz 3. sor f) pontja;</w:t>
            </w:r>
          </w:p>
        </w:tc>
      </w:tr>
      <w:tr w:rsidR="00932096" w:rsidRPr="007467D9" w14:paraId="6CBF3262" w14:textId="77777777" w:rsidTr="00BD0191">
        <w:trPr>
          <w:jc w:val="center"/>
        </w:trPr>
        <w:tc>
          <w:tcPr>
            <w:tcW w:w="2230" w:type="pct"/>
            <w:shd w:val="clear" w:color="auto" w:fill="auto"/>
          </w:tcPr>
          <w:p w14:paraId="6D9FAB04"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e</w:t>
            </w:r>
            <w:r w:rsidRPr="007467D9">
              <w:rPr>
                <w:rFonts w:ascii="Tahoma" w:eastAsia="Times New Roman" w:hAnsi="Tahoma" w:cs="Tahoma"/>
                <w:iCs/>
                <w:color w:val="auto"/>
                <w:sz w:val="20"/>
                <w:szCs w:val="20"/>
                <w:lang w:eastAsia="hu-HU"/>
              </w:rPr>
              <w:t>) pont</w:t>
            </w:r>
          </w:p>
          <w:p w14:paraId="21709B36" w14:textId="77777777" w:rsidR="00BD0191" w:rsidRPr="007467D9" w:rsidRDefault="00BD0191" w:rsidP="005C3268">
            <w:pPr>
              <w:rPr>
                <w:rFonts w:ascii="Tahoma" w:hAnsi="Tahoma" w:cs="Tahoma"/>
                <w:color w:val="auto"/>
                <w:sz w:val="20"/>
                <w:szCs w:val="20"/>
              </w:rPr>
            </w:pPr>
          </w:p>
        </w:tc>
        <w:tc>
          <w:tcPr>
            <w:tcW w:w="2770" w:type="pct"/>
            <w:vMerge w:val="restart"/>
            <w:shd w:val="clear" w:color="auto" w:fill="auto"/>
          </w:tcPr>
          <w:p w14:paraId="77FF29AD"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12EEC17E"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6C81CB1F"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4A5A67FC"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095414FA"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79B579E8" w14:textId="77777777" w:rsidR="00BD0191" w:rsidRPr="007467D9" w:rsidRDefault="00BD0191" w:rsidP="005C3268">
            <w:pPr>
              <w:jc w:val="both"/>
              <w:rPr>
                <w:rFonts w:ascii="Tahoma" w:eastAsia="Times New Roman" w:hAnsi="Tahoma" w:cs="Tahoma"/>
                <w:i/>
                <w:color w:val="auto"/>
                <w:sz w:val="20"/>
                <w:szCs w:val="20"/>
                <w:lang w:eastAsia="hu-HU"/>
              </w:rPr>
            </w:pPr>
            <w:r w:rsidRPr="007467D9">
              <w:rPr>
                <w:rFonts w:ascii="Tahoma" w:eastAsia="Times New Roman" w:hAnsi="Tahoma" w:cs="Tahoma"/>
                <w:b/>
                <w:i/>
                <w:color w:val="auto"/>
                <w:sz w:val="20"/>
                <w:szCs w:val="20"/>
                <w:u w:val="single"/>
                <w:lang w:eastAsia="hu-HU"/>
              </w:rPr>
              <w:t>III. rész „D” szakasza</w:t>
            </w:r>
          </w:p>
          <w:p w14:paraId="4212B73C" w14:textId="77777777" w:rsidR="00BD0191" w:rsidRPr="007467D9" w:rsidRDefault="00BD0191" w:rsidP="005C3268">
            <w:pPr>
              <w:rPr>
                <w:rFonts w:ascii="Tahoma" w:hAnsi="Tahoma" w:cs="Tahoma"/>
                <w:color w:val="auto"/>
                <w:sz w:val="20"/>
                <w:szCs w:val="20"/>
              </w:rPr>
            </w:pPr>
          </w:p>
          <w:p w14:paraId="630C5FAC"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color w:val="auto"/>
                <w:sz w:val="20"/>
                <w:szCs w:val="20"/>
                <w:lang w:eastAsia="hu-HU"/>
              </w:rPr>
              <w:t>nemleges válasz esetén a „Nem” rubrika jelölendő</w:t>
            </w:r>
          </w:p>
        </w:tc>
      </w:tr>
      <w:tr w:rsidR="00932096" w:rsidRPr="007467D9" w14:paraId="4E08ED63" w14:textId="77777777" w:rsidTr="00BD0191">
        <w:trPr>
          <w:trHeight w:val="867"/>
          <w:jc w:val="center"/>
        </w:trPr>
        <w:tc>
          <w:tcPr>
            <w:tcW w:w="2230" w:type="pct"/>
            <w:shd w:val="clear" w:color="auto" w:fill="auto"/>
          </w:tcPr>
          <w:p w14:paraId="7DFCBED4"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f</w:t>
            </w:r>
            <w:r w:rsidRPr="007467D9">
              <w:rPr>
                <w:rFonts w:ascii="Tahoma" w:eastAsia="Times New Roman" w:hAnsi="Tahoma" w:cs="Tahoma"/>
                <w:iCs/>
                <w:color w:val="auto"/>
                <w:sz w:val="20"/>
                <w:szCs w:val="20"/>
                <w:lang w:eastAsia="hu-HU"/>
              </w:rPr>
              <w:t>) pont</w:t>
            </w:r>
          </w:p>
          <w:p w14:paraId="6431B423" w14:textId="77777777" w:rsidR="00BD0191" w:rsidRPr="007467D9" w:rsidRDefault="00BD0191" w:rsidP="005C3268">
            <w:pPr>
              <w:rPr>
                <w:rFonts w:ascii="Tahoma" w:hAnsi="Tahoma" w:cs="Tahoma"/>
                <w:color w:val="auto"/>
                <w:sz w:val="20"/>
                <w:szCs w:val="20"/>
              </w:rPr>
            </w:pPr>
          </w:p>
        </w:tc>
        <w:tc>
          <w:tcPr>
            <w:tcW w:w="2770" w:type="pct"/>
            <w:vMerge/>
            <w:shd w:val="clear" w:color="auto" w:fill="auto"/>
          </w:tcPr>
          <w:p w14:paraId="61D89CEC" w14:textId="77777777" w:rsidR="00BD0191" w:rsidRPr="007467D9" w:rsidRDefault="00BD0191" w:rsidP="005C3268">
            <w:pPr>
              <w:rPr>
                <w:rFonts w:ascii="Tahoma" w:hAnsi="Tahoma" w:cs="Tahoma"/>
                <w:color w:val="auto"/>
                <w:sz w:val="20"/>
                <w:szCs w:val="20"/>
              </w:rPr>
            </w:pPr>
          </w:p>
        </w:tc>
      </w:tr>
      <w:tr w:rsidR="00932096" w:rsidRPr="007467D9" w14:paraId="5154740C" w14:textId="77777777" w:rsidTr="00BD0191">
        <w:trPr>
          <w:jc w:val="center"/>
        </w:trPr>
        <w:tc>
          <w:tcPr>
            <w:tcW w:w="2230" w:type="pct"/>
            <w:shd w:val="clear" w:color="auto" w:fill="auto"/>
          </w:tcPr>
          <w:p w14:paraId="4787DF22"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g</w:t>
            </w:r>
            <w:r w:rsidRPr="007467D9">
              <w:rPr>
                <w:rFonts w:ascii="Tahoma" w:eastAsia="Times New Roman" w:hAnsi="Tahoma" w:cs="Tahoma"/>
                <w:iCs/>
                <w:color w:val="auto"/>
                <w:sz w:val="20"/>
                <w:szCs w:val="20"/>
                <w:lang w:eastAsia="hu-HU"/>
              </w:rPr>
              <w:t>) pont</w:t>
            </w:r>
          </w:p>
          <w:p w14:paraId="4287F1F8" w14:textId="77777777" w:rsidR="00BD0191" w:rsidRPr="007467D9" w:rsidRDefault="00BD0191" w:rsidP="005C3268">
            <w:pPr>
              <w:rPr>
                <w:rFonts w:ascii="Tahoma" w:hAnsi="Tahoma" w:cs="Tahoma"/>
                <w:color w:val="auto"/>
                <w:sz w:val="20"/>
                <w:szCs w:val="20"/>
              </w:rPr>
            </w:pPr>
          </w:p>
        </w:tc>
        <w:tc>
          <w:tcPr>
            <w:tcW w:w="2770" w:type="pct"/>
            <w:vMerge/>
            <w:shd w:val="clear" w:color="auto" w:fill="auto"/>
          </w:tcPr>
          <w:p w14:paraId="745A9008" w14:textId="77777777" w:rsidR="00BD0191" w:rsidRPr="007467D9" w:rsidRDefault="00BD0191" w:rsidP="005C3268">
            <w:pPr>
              <w:rPr>
                <w:rFonts w:ascii="Tahoma" w:hAnsi="Tahoma" w:cs="Tahoma"/>
                <w:color w:val="auto"/>
                <w:sz w:val="20"/>
                <w:szCs w:val="20"/>
              </w:rPr>
            </w:pPr>
          </w:p>
        </w:tc>
      </w:tr>
      <w:tr w:rsidR="00932096" w:rsidRPr="007467D9" w14:paraId="18F7862D" w14:textId="77777777" w:rsidTr="00BD0191">
        <w:trPr>
          <w:jc w:val="center"/>
        </w:trPr>
        <w:tc>
          <w:tcPr>
            <w:tcW w:w="2230" w:type="pct"/>
            <w:shd w:val="clear" w:color="auto" w:fill="auto"/>
          </w:tcPr>
          <w:p w14:paraId="2FF4D4FD" w14:textId="77777777" w:rsidR="00BD0191" w:rsidRPr="007467D9" w:rsidRDefault="00BD0191" w:rsidP="005C3268">
            <w:pPr>
              <w:rPr>
                <w:rFonts w:ascii="Tahoma" w:eastAsia="Times New Roman" w:hAnsi="Tahoma" w:cs="Tahoma"/>
                <w:iCs/>
                <w:color w:val="auto"/>
                <w:sz w:val="20"/>
                <w:szCs w:val="20"/>
                <w:lang w:eastAsia="hu-HU"/>
              </w:rPr>
            </w:pPr>
            <w:r w:rsidRPr="007467D9">
              <w:rPr>
                <w:rFonts w:ascii="Tahoma" w:eastAsia="Times New Roman" w:hAnsi="Tahoma" w:cs="Tahoma"/>
                <w:color w:val="auto"/>
                <w:sz w:val="20"/>
                <w:szCs w:val="20"/>
                <w:lang w:eastAsia="hu-HU"/>
              </w:rPr>
              <w:t>Kbt. 62. § (1) bekezdés h</w:t>
            </w:r>
            <w:r w:rsidRPr="007467D9">
              <w:rPr>
                <w:rFonts w:ascii="Tahoma" w:eastAsia="Times New Roman" w:hAnsi="Tahoma" w:cs="Tahoma"/>
                <w:iCs/>
                <w:color w:val="auto"/>
                <w:sz w:val="20"/>
                <w:szCs w:val="20"/>
                <w:lang w:eastAsia="hu-HU"/>
              </w:rPr>
              <w:t>) pont</w:t>
            </w:r>
          </w:p>
        </w:tc>
        <w:tc>
          <w:tcPr>
            <w:tcW w:w="2770" w:type="pct"/>
            <w:shd w:val="clear" w:color="auto" w:fill="auto"/>
          </w:tcPr>
          <w:p w14:paraId="5E9BC593" w14:textId="77777777" w:rsidR="00BD0191" w:rsidRPr="007467D9" w:rsidRDefault="00BD0191" w:rsidP="005C3268">
            <w:pPr>
              <w:rPr>
                <w:rFonts w:ascii="Tahoma" w:eastAsia="Times New Roman" w:hAnsi="Tahoma" w:cs="Tahoma"/>
                <w:b/>
                <w:i/>
                <w:color w:val="auto"/>
                <w:sz w:val="20"/>
                <w:szCs w:val="20"/>
                <w:u w:val="single"/>
                <w:lang w:eastAsia="hu-HU"/>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C” szakasz 10. sor a)</w:t>
            </w:r>
            <w:proofErr w:type="spellStart"/>
            <w:r w:rsidRPr="007467D9">
              <w:rPr>
                <w:rFonts w:ascii="Tahoma" w:eastAsia="Times New Roman" w:hAnsi="Tahoma" w:cs="Tahoma"/>
                <w:b/>
                <w:i/>
                <w:color w:val="auto"/>
                <w:sz w:val="20"/>
                <w:szCs w:val="20"/>
                <w:u w:val="single"/>
                <w:lang w:eastAsia="hu-HU"/>
              </w:rPr>
              <w:t>-b</w:t>
            </w:r>
            <w:proofErr w:type="spellEnd"/>
            <w:r w:rsidRPr="007467D9">
              <w:rPr>
                <w:rFonts w:ascii="Tahoma" w:eastAsia="Times New Roman" w:hAnsi="Tahoma" w:cs="Tahoma"/>
                <w:b/>
                <w:i/>
                <w:color w:val="auto"/>
                <w:sz w:val="20"/>
                <w:szCs w:val="20"/>
                <w:u w:val="single"/>
                <w:lang w:eastAsia="hu-HU"/>
              </w:rPr>
              <w:t xml:space="preserve">) </w:t>
            </w:r>
            <w:proofErr w:type="spellStart"/>
            <w:r w:rsidRPr="007467D9">
              <w:rPr>
                <w:rFonts w:ascii="Tahoma" w:eastAsia="Times New Roman" w:hAnsi="Tahoma" w:cs="Tahoma"/>
                <w:b/>
                <w:i/>
                <w:color w:val="auto"/>
                <w:sz w:val="20"/>
                <w:szCs w:val="20"/>
                <w:u w:val="single"/>
                <w:lang w:eastAsia="hu-HU"/>
              </w:rPr>
              <w:t>ponja</w:t>
            </w:r>
            <w:proofErr w:type="spellEnd"/>
            <w:r w:rsidRPr="007467D9">
              <w:rPr>
                <w:rFonts w:ascii="Tahoma" w:eastAsia="Times New Roman" w:hAnsi="Tahoma" w:cs="Tahoma"/>
                <w:b/>
                <w:i/>
                <w:color w:val="auto"/>
                <w:sz w:val="20"/>
                <w:szCs w:val="20"/>
                <w:u w:val="single"/>
                <w:lang w:eastAsia="hu-HU"/>
              </w:rPr>
              <w:t>;</w:t>
            </w:r>
          </w:p>
        </w:tc>
      </w:tr>
      <w:tr w:rsidR="00932096" w:rsidRPr="007467D9" w14:paraId="22A83CD3" w14:textId="77777777" w:rsidTr="00BD0191">
        <w:trPr>
          <w:jc w:val="center"/>
        </w:trPr>
        <w:tc>
          <w:tcPr>
            <w:tcW w:w="2230" w:type="pct"/>
            <w:shd w:val="clear" w:color="auto" w:fill="auto"/>
          </w:tcPr>
          <w:p w14:paraId="6AE323CB"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ia</w:t>
            </w:r>
            <w:proofErr w:type="spellEnd"/>
            <w:r w:rsidRPr="007467D9">
              <w:rPr>
                <w:rFonts w:ascii="Tahoma" w:eastAsia="Times New Roman" w:hAnsi="Tahoma" w:cs="Tahoma"/>
                <w:iCs/>
                <w:color w:val="auto"/>
                <w:sz w:val="20"/>
                <w:szCs w:val="20"/>
                <w:lang w:eastAsia="hu-HU"/>
              </w:rPr>
              <w:t>) pont</w:t>
            </w:r>
          </w:p>
        </w:tc>
        <w:tc>
          <w:tcPr>
            <w:tcW w:w="2770" w:type="pct"/>
            <w:shd w:val="clear" w:color="auto" w:fill="auto"/>
          </w:tcPr>
          <w:p w14:paraId="26E10C79"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 xml:space="preserve">C” szakasz 10. sor c) </w:t>
            </w:r>
            <w:proofErr w:type="spellStart"/>
            <w:r w:rsidRPr="007467D9">
              <w:rPr>
                <w:rFonts w:ascii="Tahoma" w:eastAsia="Times New Roman" w:hAnsi="Tahoma" w:cs="Tahoma"/>
                <w:b/>
                <w:i/>
                <w:color w:val="auto"/>
                <w:sz w:val="20"/>
                <w:szCs w:val="20"/>
                <w:u w:val="single"/>
                <w:lang w:eastAsia="hu-HU"/>
              </w:rPr>
              <w:t>ponja</w:t>
            </w:r>
            <w:proofErr w:type="spellEnd"/>
            <w:r w:rsidRPr="007467D9">
              <w:rPr>
                <w:rFonts w:ascii="Tahoma" w:eastAsia="Times New Roman" w:hAnsi="Tahoma" w:cs="Tahoma"/>
                <w:b/>
                <w:i/>
                <w:color w:val="auto"/>
                <w:sz w:val="20"/>
                <w:szCs w:val="20"/>
                <w:u w:val="single"/>
                <w:lang w:eastAsia="hu-HU"/>
              </w:rPr>
              <w:t>;</w:t>
            </w:r>
          </w:p>
        </w:tc>
      </w:tr>
      <w:tr w:rsidR="00932096" w:rsidRPr="007467D9" w14:paraId="51E18996" w14:textId="77777777" w:rsidTr="00BD0191">
        <w:trPr>
          <w:jc w:val="center"/>
        </w:trPr>
        <w:tc>
          <w:tcPr>
            <w:tcW w:w="2230" w:type="pct"/>
            <w:shd w:val="clear" w:color="auto" w:fill="auto"/>
          </w:tcPr>
          <w:p w14:paraId="2B322D57"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ib</w:t>
            </w:r>
            <w:proofErr w:type="spellEnd"/>
            <w:r w:rsidRPr="007467D9">
              <w:rPr>
                <w:rFonts w:ascii="Tahoma" w:eastAsia="Times New Roman" w:hAnsi="Tahoma" w:cs="Tahoma"/>
                <w:iCs/>
                <w:color w:val="auto"/>
                <w:sz w:val="20"/>
                <w:szCs w:val="20"/>
                <w:lang w:eastAsia="hu-HU"/>
              </w:rPr>
              <w:t>) pont</w:t>
            </w:r>
          </w:p>
        </w:tc>
        <w:tc>
          <w:tcPr>
            <w:tcW w:w="2770" w:type="pct"/>
            <w:shd w:val="clear" w:color="auto" w:fill="auto"/>
          </w:tcPr>
          <w:p w14:paraId="3F022F68"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 xml:space="preserve">C” szakasz 10.sor c) </w:t>
            </w:r>
            <w:proofErr w:type="spellStart"/>
            <w:r w:rsidRPr="007467D9">
              <w:rPr>
                <w:rFonts w:ascii="Tahoma" w:eastAsia="Times New Roman" w:hAnsi="Tahoma" w:cs="Tahoma"/>
                <w:b/>
                <w:i/>
                <w:color w:val="auto"/>
                <w:sz w:val="20"/>
                <w:szCs w:val="20"/>
                <w:u w:val="single"/>
                <w:lang w:eastAsia="hu-HU"/>
              </w:rPr>
              <w:t>ponja</w:t>
            </w:r>
            <w:proofErr w:type="spellEnd"/>
            <w:r w:rsidRPr="007467D9">
              <w:rPr>
                <w:rFonts w:ascii="Tahoma" w:eastAsia="Times New Roman" w:hAnsi="Tahoma" w:cs="Tahoma"/>
                <w:b/>
                <w:i/>
                <w:color w:val="auto"/>
                <w:sz w:val="20"/>
                <w:szCs w:val="20"/>
                <w:u w:val="single"/>
                <w:lang w:eastAsia="hu-HU"/>
              </w:rPr>
              <w:t>;</w:t>
            </w:r>
          </w:p>
        </w:tc>
      </w:tr>
      <w:tr w:rsidR="00932096" w:rsidRPr="007467D9" w14:paraId="6D67238F" w14:textId="77777777" w:rsidTr="00BD0191">
        <w:trPr>
          <w:jc w:val="center"/>
        </w:trPr>
        <w:tc>
          <w:tcPr>
            <w:tcW w:w="2230" w:type="pct"/>
            <w:shd w:val="clear" w:color="auto" w:fill="auto"/>
          </w:tcPr>
          <w:p w14:paraId="54683368"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j</w:t>
            </w:r>
            <w:r w:rsidRPr="007467D9">
              <w:rPr>
                <w:rFonts w:ascii="Tahoma" w:eastAsia="Times New Roman" w:hAnsi="Tahoma" w:cs="Tahoma"/>
                <w:iCs/>
                <w:color w:val="auto"/>
                <w:sz w:val="20"/>
                <w:szCs w:val="20"/>
                <w:lang w:eastAsia="hu-HU"/>
              </w:rPr>
              <w:t>) pont</w:t>
            </w:r>
          </w:p>
        </w:tc>
        <w:tc>
          <w:tcPr>
            <w:tcW w:w="2770" w:type="pct"/>
            <w:shd w:val="clear" w:color="auto" w:fill="auto"/>
          </w:tcPr>
          <w:p w14:paraId="3C88F68C" w14:textId="77777777" w:rsidR="00BD0191" w:rsidRPr="007467D9" w:rsidRDefault="00BD0191" w:rsidP="005C3268">
            <w:pPr>
              <w:rPr>
                <w:rFonts w:ascii="Tahoma" w:eastAsia="Times New Roman" w:hAnsi="Tahoma" w:cs="Tahoma"/>
                <w:b/>
                <w:i/>
                <w:color w:val="auto"/>
                <w:sz w:val="20"/>
                <w:szCs w:val="20"/>
                <w:u w:val="single"/>
                <w:lang w:eastAsia="hu-HU"/>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 xml:space="preserve">C” szakasz 10. sor d) </w:t>
            </w:r>
            <w:proofErr w:type="spellStart"/>
            <w:r w:rsidRPr="007467D9">
              <w:rPr>
                <w:rFonts w:ascii="Tahoma" w:eastAsia="Times New Roman" w:hAnsi="Tahoma" w:cs="Tahoma"/>
                <w:b/>
                <w:i/>
                <w:color w:val="auto"/>
                <w:sz w:val="20"/>
                <w:szCs w:val="20"/>
                <w:u w:val="single"/>
                <w:lang w:eastAsia="hu-HU"/>
              </w:rPr>
              <w:t>ponja</w:t>
            </w:r>
            <w:proofErr w:type="spellEnd"/>
            <w:r w:rsidRPr="007467D9">
              <w:rPr>
                <w:rFonts w:ascii="Tahoma" w:eastAsia="Times New Roman" w:hAnsi="Tahoma" w:cs="Tahoma"/>
                <w:b/>
                <w:i/>
                <w:color w:val="auto"/>
                <w:sz w:val="20"/>
                <w:szCs w:val="20"/>
                <w:u w:val="single"/>
                <w:lang w:eastAsia="hu-HU"/>
              </w:rPr>
              <w:t>;</w:t>
            </w:r>
          </w:p>
        </w:tc>
      </w:tr>
      <w:tr w:rsidR="00932096" w:rsidRPr="007467D9" w14:paraId="762E209F" w14:textId="77777777" w:rsidTr="00BD0191">
        <w:trPr>
          <w:jc w:val="center"/>
        </w:trPr>
        <w:tc>
          <w:tcPr>
            <w:tcW w:w="2230" w:type="pct"/>
            <w:shd w:val="clear" w:color="auto" w:fill="auto"/>
          </w:tcPr>
          <w:p w14:paraId="28CC28D3"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ka</w:t>
            </w:r>
            <w:proofErr w:type="spellEnd"/>
            <w:r w:rsidRPr="007467D9">
              <w:rPr>
                <w:rFonts w:ascii="Tahoma" w:eastAsia="Times New Roman" w:hAnsi="Tahoma" w:cs="Tahoma"/>
                <w:iCs/>
                <w:color w:val="auto"/>
                <w:sz w:val="20"/>
                <w:szCs w:val="20"/>
                <w:lang w:eastAsia="hu-HU"/>
              </w:rPr>
              <w:t>) pont</w:t>
            </w:r>
          </w:p>
        </w:tc>
        <w:tc>
          <w:tcPr>
            <w:tcW w:w="2770" w:type="pct"/>
            <w:vMerge w:val="restart"/>
            <w:shd w:val="clear" w:color="auto" w:fill="auto"/>
          </w:tcPr>
          <w:p w14:paraId="3B46F481"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2C1EC824"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33F0C74C" w14:textId="77777777" w:rsidR="00BD0191" w:rsidRPr="007467D9" w:rsidRDefault="00BD0191" w:rsidP="005C3268">
            <w:pPr>
              <w:jc w:val="both"/>
              <w:rPr>
                <w:rFonts w:ascii="Tahoma" w:eastAsia="Times New Roman" w:hAnsi="Tahoma" w:cs="Tahoma"/>
                <w:i/>
                <w:color w:val="auto"/>
                <w:sz w:val="20"/>
                <w:szCs w:val="20"/>
                <w:lang w:eastAsia="hu-HU"/>
              </w:rPr>
            </w:pPr>
            <w:r w:rsidRPr="007467D9">
              <w:rPr>
                <w:rFonts w:ascii="Tahoma" w:eastAsia="Times New Roman" w:hAnsi="Tahoma" w:cs="Tahoma"/>
                <w:b/>
                <w:i/>
                <w:color w:val="auto"/>
                <w:sz w:val="20"/>
                <w:szCs w:val="20"/>
                <w:u w:val="single"/>
                <w:lang w:eastAsia="hu-HU"/>
              </w:rPr>
              <w:lastRenderedPageBreak/>
              <w:t>III. rész „D” szakasza</w:t>
            </w:r>
          </w:p>
          <w:p w14:paraId="371A8D9F" w14:textId="77777777" w:rsidR="00BD0191" w:rsidRPr="007467D9" w:rsidRDefault="00BD0191" w:rsidP="005C3268">
            <w:pPr>
              <w:rPr>
                <w:rFonts w:ascii="Tahoma" w:eastAsia="Times New Roman" w:hAnsi="Tahoma" w:cs="Tahoma"/>
                <w:b/>
                <w:i/>
                <w:color w:val="auto"/>
                <w:sz w:val="20"/>
                <w:szCs w:val="20"/>
                <w:u w:val="single"/>
                <w:lang w:eastAsia="hu-HU"/>
              </w:rPr>
            </w:pPr>
          </w:p>
          <w:p w14:paraId="10B7CC87" w14:textId="77777777" w:rsidR="00BD0191" w:rsidRPr="007467D9" w:rsidRDefault="00BD0191" w:rsidP="005C3268">
            <w:pPr>
              <w:rPr>
                <w:rFonts w:ascii="Tahoma" w:eastAsia="Times New Roman" w:hAnsi="Tahoma" w:cs="Tahoma"/>
                <w:b/>
                <w:i/>
                <w:color w:val="auto"/>
                <w:sz w:val="20"/>
                <w:szCs w:val="20"/>
                <w:u w:val="single"/>
                <w:lang w:eastAsia="hu-HU"/>
              </w:rPr>
            </w:pPr>
            <w:r w:rsidRPr="007467D9">
              <w:rPr>
                <w:rFonts w:ascii="Tahoma" w:eastAsia="Times New Roman" w:hAnsi="Tahoma" w:cs="Tahoma"/>
                <w:color w:val="auto"/>
                <w:sz w:val="20"/>
                <w:szCs w:val="20"/>
                <w:lang w:eastAsia="hu-HU"/>
              </w:rPr>
              <w:t>nemleges válasz esetén a „Nem” rubrika jelölendő</w:t>
            </w:r>
          </w:p>
        </w:tc>
      </w:tr>
      <w:tr w:rsidR="00932096" w:rsidRPr="007467D9" w14:paraId="51DDA3E2" w14:textId="77777777" w:rsidTr="00BD0191">
        <w:trPr>
          <w:jc w:val="center"/>
        </w:trPr>
        <w:tc>
          <w:tcPr>
            <w:tcW w:w="2230" w:type="pct"/>
            <w:shd w:val="clear" w:color="auto" w:fill="auto"/>
          </w:tcPr>
          <w:p w14:paraId="62A65BD6"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 xml:space="preserve">Kbt. 62. § (1) bekezdés </w:t>
            </w:r>
            <w:proofErr w:type="spellStart"/>
            <w:r w:rsidRPr="007467D9">
              <w:rPr>
                <w:rFonts w:ascii="Tahoma" w:eastAsia="Times New Roman" w:hAnsi="Tahoma" w:cs="Tahoma"/>
                <w:color w:val="auto"/>
                <w:sz w:val="20"/>
                <w:szCs w:val="20"/>
                <w:lang w:eastAsia="hu-HU"/>
              </w:rPr>
              <w:t>kb</w:t>
            </w:r>
            <w:proofErr w:type="spellEnd"/>
            <w:r w:rsidRPr="007467D9">
              <w:rPr>
                <w:rFonts w:ascii="Tahoma" w:eastAsia="Times New Roman" w:hAnsi="Tahoma" w:cs="Tahoma"/>
                <w:iCs/>
                <w:color w:val="auto"/>
                <w:sz w:val="20"/>
                <w:szCs w:val="20"/>
                <w:lang w:eastAsia="hu-HU"/>
              </w:rPr>
              <w:t xml:space="preserve">) </w:t>
            </w:r>
            <w:r w:rsidRPr="007467D9">
              <w:rPr>
                <w:rFonts w:ascii="Tahoma" w:eastAsia="Times New Roman" w:hAnsi="Tahoma" w:cs="Tahoma"/>
                <w:iCs/>
                <w:color w:val="auto"/>
                <w:sz w:val="20"/>
                <w:szCs w:val="20"/>
                <w:lang w:eastAsia="hu-HU"/>
              </w:rPr>
              <w:lastRenderedPageBreak/>
              <w:t>pont</w:t>
            </w:r>
          </w:p>
        </w:tc>
        <w:tc>
          <w:tcPr>
            <w:tcW w:w="2770" w:type="pct"/>
            <w:vMerge/>
            <w:shd w:val="clear" w:color="auto" w:fill="auto"/>
          </w:tcPr>
          <w:p w14:paraId="231E061F" w14:textId="77777777" w:rsidR="00BD0191" w:rsidRPr="007467D9" w:rsidRDefault="00BD0191" w:rsidP="005C3268">
            <w:pPr>
              <w:rPr>
                <w:rFonts w:ascii="Tahoma" w:eastAsia="Times New Roman" w:hAnsi="Tahoma" w:cs="Tahoma"/>
                <w:b/>
                <w:i/>
                <w:color w:val="auto"/>
                <w:sz w:val="20"/>
                <w:szCs w:val="20"/>
                <w:u w:val="single"/>
                <w:lang w:eastAsia="hu-HU"/>
              </w:rPr>
            </w:pPr>
          </w:p>
        </w:tc>
      </w:tr>
      <w:tr w:rsidR="00932096" w:rsidRPr="007467D9" w14:paraId="6D81642A" w14:textId="77777777" w:rsidTr="00BD0191">
        <w:trPr>
          <w:jc w:val="center"/>
        </w:trPr>
        <w:tc>
          <w:tcPr>
            <w:tcW w:w="2230" w:type="pct"/>
            <w:shd w:val="clear" w:color="auto" w:fill="auto"/>
          </w:tcPr>
          <w:p w14:paraId="3EE50006"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lastRenderedPageBreak/>
              <w:t xml:space="preserve">Kbt. 62. § (1) bekezdés </w:t>
            </w:r>
            <w:proofErr w:type="spellStart"/>
            <w:r w:rsidRPr="007467D9">
              <w:rPr>
                <w:rFonts w:ascii="Tahoma" w:eastAsia="Times New Roman" w:hAnsi="Tahoma" w:cs="Tahoma"/>
                <w:color w:val="auto"/>
                <w:sz w:val="20"/>
                <w:szCs w:val="20"/>
                <w:lang w:eastAsia="hu-HU"/>
              </w:rPr>
              <w:t>kc</w:t>
            </w:r>
            <w:proofErr w:type="spellEnd"/>
            <w:r w:rsidRPr="007467D9">
              <w:rPr>
                <w:rFonts w:ascii="Tahoma" w:eastAsia="Times New Roman" w:hAnsi="Tahoma" w:cs="Tahoma"/>
                <w:iCs/>
                <w:color w:val="auto"/>
                <w:sz w:val="20"/>
                <w:szCs w:val="20"/>
                <w:lang w:eastAsia="hu-HU"/>
              </w:rPr>
              <w:t>) pont</w:t>
            </w:r>
          </w:p>
        </w:tc>
        <w:tc>
          <w:tcPr>
            <w:tcW w:w="2770" w:type="pct"/>
            <w:vMerge/>
            <w:shd w:val="clear" w:color="auto" w:fill="auto"/>
          </w:tcPr>
          <w:p w14:paraId="723EC7BC" w14:textId="77777777" w:rsidR="00BD0191" w:rsidRPr="007467D9" w:rsidRDefault="00BD0191" w:rsidP="005C3268">
            <w:pPr>
              <w:rPr>
                <w:rFonts w:ascii="Tahoma" w:eastAsia="Times New Roman" w:hAnsi="Tahoma" w:cs="Tahoma"/>
                <w:b/>
                <w:i/>
                <w:color w:val="auto"/>
                <w:sz w:val="20"/>
                <w:szCs w:val="20"/>
                <w:u w:val="single"/>
                <w:lang w:eastAsia="hu-HU"/>
              </w:rPr>
            </w:pPr>
          </w:p>
        </w:tc>
      </w:tr>
      <w:tr w:rsidR="00932096" w:rsidRPr="007467D9" w14:paraId="38F1068C" w14:textId="77777777" w:rsidTr="00BD0191">
        <w:trPr>
          <w:jc w:val="center"/>
        </w:trPr>
        <w:tc>
          <w:tcPr>
            <w:tcW w:w="2230" w:type="pct"/>
            <w:shd w:val="clear" w:color="auto" w:fill="auto"/>
          </w:tcPr>
          <w:p w14:paraId="17EC9C9E"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l</w:t>
            </w:r>
            <w:r w:rsidRPr="007467D9">
              <w:rPr>
                <w:rFonts w:ascii="Tahoma" w:eastAsia="Times New Roman" w:hAnsi="Tahoma" w:cs="Tahoma"/>
                <w:iCs/>
                <w:color w:val="auto"/>
                <w:sz w:val="20"/>
                <w:szCs w:val="20"/>
                <w:lang w:eastAsia="hu-HU"/>
              </w:rPr>
              <w:t>) pont</w:t>
            </w:r>
          </w:p>
        </w:tc>
        <w:tc>
          <w:tcPr>
            <w:tcW w:w="2770" w:type="pct"/>
            <w:vMerge/>
            <w:shd w:val="clear" w:color="auto" w:fill="auto"/>
          </w:tcPr>
          <w:p w14:paraId="6B410887" w14:textId="77777777" w:rsidR="00BD0191" w:rsidRPr="007467D9" w:rsidRDefault="00BD0191" w:rsidP="005C3268">
            <w:pPr>
              <w:rPr>
                <w:rFonts w:ascii="Tahoma" w:eastAsia="Times New Roman" w:hAnsi="Tahoma" w:cs="Tahoma"/>
                <w:b/>
                <w:i/>
                <w:color w:val="auto"/>
                <w:sz w:val="20"/>
                <w:szCs w:val="20"/>
                <w:u w:val="single"/>
                <w:lang w:eastAsia="hu-HU"/>
              </w:rPr>
            </w:pPr>
          </w:p>
        </w:tc>
      </w:tr>
      <w:tr w:rsidR="00932096" w:rsidRPr="007467D9" w14:paraId="682D262B" w14:textId="77777777" w:rsidTr="00BD0191">
        <w:trPr>
          <w:jc w:val="center"/>
        </w:trPr>
        <w:tc>
          <w:tcPr>
            <w:tcW w:w="2230" w:type="pct"/>
            <w:shd w:val="clear" w:color="auto" w:fill="auto"/>
          </w:tcPr>
          <w:p w14:paraId="11950B18"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m</w:t>
            </w:r>
            <w:r w:rsidRPr="007467D9">
              <w:rPr>
                <w:rFonts w:ascii="Tahoma" w:eastAsia="Times New Roman" w:hAnsi="Tahoma" w:cs="Tahoma"/>
                <w:iCs/>
                <w:color w:val="auto"/>
                <w:sz w:val="20"/>
                <w:szCs w:val="20"/>
                <w:lang w:eastAsia="hu-HU"/>
              </w:rPr>
              <w:t>) pont</w:t>
            </w:r>
          </w:p>
        </w:tc>
        <w:tc>
          <w:tcPr>
            <w:tcW w:w="2770" w:type="pct"/>
            <w:shd w:val="clear" w:color="auto" w:fill="auto"/>
          </w:tcPr>
          <w:p w14:paraId="1DD75038" w14:textId="77777777" w:rsidR="00BD0191" w:rsidRPr="007467D9" w:rsidRDefault="00BD0191" w:rsidP="005C3268">
            <w:pPr>
              <w:rPr>
                <w:rFonts w:ascii="Tahoma" w:eastAsia="Times New Roman" w:hAnsi="Tahoma" w:cs="Tahoma"/>
                <w:b/>
                <w:i/>
                <w:color w:val="auto"/>
                <w:sz w:val="20"/>
                <w:szCs w:val="20"/>
                <w:u w:val="single"/>
                <w:lang w:eastAsia="hu-HU"/>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C” szakasz 7-8. sora</w:t>
            </w:r>
          </w:p>
        </w:tc>
      </w:tr>
      <w:tr w:rsidR="00932096" w:rsidRPr="007467D9" w14:paraId="225A4A7B" w14:textId="77777777" w:rsidTr="00BD0191">
        <w:trPr>
          <w:jc w:val="center"/>
        </w:trPr>
        <w:tc>
          <w:tcPr>
            <w:tcW w:w="2230" w:type="pct"/>
            <w:shd w:val="clear" w:color="auto" w:fill="auto"/>
          </w:tcPr>
          <w:p w14:paraId="271E37CF"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n</w:t>
            </w:r>
            <w:r w:rsidRPr="007467D9">
              <w:rPr>
                <w:rFonts w:ascii="Tahoma" w:eastAsia="Times New Roman" w:hAnsi="Tahoma" w:cs="Tahoma"/>
                <w:iCs/>
                <w:color w:val="auto"/>
                <w:sz w:val="20"/>
                <w:szCs w:val="20"/>
                <w:lang w:eastAsia="hu-HU"/>
              </w:rPr>
              <w:t>) pont</w:t>
            </w:r>
          </w:p>
        </w:tc>
        <w:tc>
          <w:tcPr>
            <w:tcW w:w="2770" w:type="pct"/>
            <w:vMerge w:val="restart"/>
            <w:shd w:val="clear" w:color="auto" w:fill="auto"/>
          </w:tcPr>
          <w:p w14:paraId="4D4FC129" w14:textId="77777777" w:rsidR="00BD0191" w:rsidRPr="007467D9" w:rsidRDefault="00BD0191" w:rsidP="005C3268">
            <w:pPr>
              <w:rPr>
                <w:rFonts w:ascii="Tahoma" w:eastAsia="Times New Roman" w:hAnsi="Tahoma" w:cs="Tahoma"/>
                <w:b/>
                <w:i/>
                <w:color w:val="auto"/>
                <w:sz w:val="20"/>
                <w:szCs w:val="20"/>
                <w:u w:val="single"/>
                <w:lang w:eastAsia="hu-HU"/>
              </w:rPr>
            </w:pPr>
          </w:p>
          <w:p w14:paraId="07B22E3F" w14:textId="77777777" w:rsidR="00BD0191" w:rsidRPr="007467D9" w:rsidRDefault="00BD0191" w:rsidP="005C3268">
            <w:pPr>
              <w:rPr>
                <w:rFonts w:ascii="Tahoma" w:hAnsi="Tahoma" w:cs="Tahoma"/>
                <w:color w:val="auto"/>
                <w:sz w:val="20"/>
                <w:szCs w:val="20"/>
              </w:rPr>
            </w:pPr>
            <w:r w:rsidRPr="007467D9">
              <w:rPr>
                <w:rFonts w:ascii="Tahoma" w:eastAsia="Times New Roman" w:hAnsi="Tahoma" w:cs="Tahoma"/>
                <w:b/>
                <w:i/>
                <w:color w:val="auto"/>
                <w:sz w:val="20"/>
                <w:szCs w:val="20"/>
                <w:u w:val="single"/>
                <w:lang w:eastAsia="hu-HU"/>
              </w:rPr>
              <w:t xml:space="preserve">III. </w:t>
            </w:r>
            <w:proofErr w:type="gramStart"/>
            <w:r w:rsidRPr="007467D9">
              <w:rPr>
                <w:rFonts w:ascii="Tahoma" w:eastAsia="Times New Roman" w:hAnsi="Tahoma" w:cs="Tahoma"/>
                <w:b/>
                <w:i/>
                <w:color w:val="auto"/>
                <w:sz w:val="20"/>
                <w:szCs w:val="20"/>
                <w:u w:val="single"/>
                <w:lang w:eastAsia="hu-HU"/>
              </w:rPr>
              <w:t>rész„</w:t>
            </w:r>
            <w:proofErr w:type="gramEnd"/>
            <w:r w:rsidRPr="007467D9">
              <w:rPr>
                <w:rFonts w:ascii="Tahoma" w:eastAsia="Times New Roman" w:hAnsi="Tahoma" w:cs="Tahoma"/>
                <w:b/>
                <w:i/>
                <w:color w:val="auto"/>
                <w:sz w:val="20"/>
                <w:szCs w:val="20"/>
                <w:u w:val="single"/>
                <w:lang w:eastAsia="hu-HU"/>
              </w:rPr>
              <w:t>C” szakasz 6. sora</w:t>
            </w:r>
          </w:p>
          <w:p w14:paraId="59A4CD06" w14:textId="77777777" w:rsidR="00BD0191" w:rsidRPr="007467D9" w:rsidRDefault="00BD0191" w:rsidP="005C3268">
            <w:pPr>
              <w:rPr>
                <w:rFonts w:ascii="Tahoma" w:hAnsi="Tahoma" w:cs="Tahoma"/>
                <w:color w:val="auto"/>
                <w:sz w:val="20"/>
                <w:szCs w:val="20"/>
              </w:rPr>
            </w:pPr>
          </w:p>
        </w:tc>
      </w:tr>
      <w:tr w:rsidR="00932096" w:rsidRPr="007467D9" w14:paraId="3A104018" w14:textId="77777777" w:rsidTr="00BD0191">
        <w:trPr>
          <w:jc w:val="center"/>
        </w:trPr>
        <w:tc>
          <w:tcPr>
            <w:tcW w:w="2230" w:type="pct"/>
            <w:shd w:val="clear" w:color="auto" w:fill="auto"/>
          </w:tcPr>
          <w:p w14:paraId="7CE8085A"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o</w:t>
            </w:r>
            <w:r w:rsidRPr="007467D9">
              <w:rPr>
                <w:rFonts w:ascii="Tahoma" w:eastAsia="Times New Roman" w:hAnsi="Tahoma" w:cs="Tahoma"/>
                <w:iCs/>
                <w:color w:val="auto"/>
                <w:sz w:val="20"/>
                <w:szCs w:val="20"/>
                <w:lang w:eastAsia="hu-HU"/>
              </w:rPr>
              <w:t>) pont</w:t>
            </w:r>
          </w:p>
        </w:tc>
        <w:tc>
          <w:tcPr>
            <w:tcW w:w="2770" w:type="pct"/>
            <w:vMerge/>
            <w:shd w:val="clear" w:color="auto" w:fill="auto"/>
          </w:tcPr>
          <w:p w14:paraId="6C956352" w14:textId="77777777" w:rsidR="00BD0191" w:rsidRPr="007467D9" w:rsidRDefault="00BD0191" w:rsidP="005C3268">
            <w:pPr>
              <w:rPr>
                <w:rFonts w:ascii="Tahoma" w:hAnsi="Tahoma" w:cs="Tahoma"/>
                <w:color w:val="auto"/>
                <w:sz w:val="20"/>
                <w:szCs w:val="20"/>
              </w:rPr>
            </w:pPr>
          </w:p>
        </w:tc>
      </w:tr>
      <w:tr w:rsidR="00932096" w:rsidRPr="007467D9" w14:paraId="5A9C5CA5" w14:textId="77777777" w:rsidTr="00BD0191">
        <w:trPr>
          <w:jc w:val="center"/>
        </w:trPr>
        <w:tc>
          <w:tcPr>
            <w:tcW w:w="2230" w:type="pct"/>
            <w:shd w:val="clear" w:color="auto" w:fill="auto"/>
          </w:tcPr>
          <w:p w14:paraId="1C77A393"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p</w:t>
            </w:r>
            <w:r w:rsidRPr="007467D9">
              <w:rPr>
                <w:rFonts w:ascii="Tahoma" w:eastAsia="Times New Roman" w:hAnsi="Tahoma" w:cs="Tahoma"/>
                <w:iCs/>
                <w:color w:val="auto"/>
                <w:sz w:val="20"/>
                <w:szCs w:val="20"/>
                <w:lang w:eastAsia="hu-HU"/>
              </w:rPr>
              <w:t>) pont</w:t>
            </w:r>
          </w:p>
        </w:tc>
        <w:tc>
          <w:tcPr>
            <w:tcW w:w="2770" w:type="pct"/>
            <w:shd w:val="clear" w:color="auto" w:fill="auto"/>
          </w:tcPr>
          <w:p w14:paraId="34CB037D" w14:textId="77777777" w:rsidR="00BD0191" w:rsidRPr="007467D9" w:rsidRDefault="00BD0191" w:rsidP="005C3268">
            <w:pPr>
              <w:jc w:val="both"/>
              <w:rPr>
                <w:rFonts w:ascii="Tahoma" w:eastAsia="Times New Roman" w:hAnsi="Tahoma" w:cs="Tahoma"/>
                <w:i/>
                <w:color w:val="auto"/>
                <w:sz w:val="20"/>
                <w:szCs w:val="20"/>
                <w:lang w:eastAsia="hu-HU"/>
              </w:rPr>
            </w:pPr>
            <w:r w:rsidRPr="007467D9">
              <w:rPr>
                <w:rFonts w:ascii="Tahoma" w:eastAsia="Times New Roman" w:hAnsi="Tahoma" w:cs="Tahoma"/>
                <w:b/>
                <w:i/>
                <w:color w:val="auto"/>
                <w:sz w:val="20"/>
                <w:szCs w:val="20"/>
                <w:u w:val="single"/>
                <w:lang w:eastAsia="hu-HU"/>
              </w:rPr>
              <w:t>III. rész „D” szakasza</w:t>
            </w:r>
          </w:p>
          <w:p w14:paraId="6B519804"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nemleges válasz esetén a „Nem” rubrika jelölendő</w:t>
            </w:r>
          </w:p>
          <w:p w14:paraId="3441C7D7" w14:textId="77777777" w:rsidR="00BD0191" w:rsidRPr="007467D9" w:rsidRDefault="00BD0191" w:rsidP="005C3268">
            <w:pPr>
              <w:rPr>
                <w:rFonts w:ascii="Tahoma" w:hAnsi="Tahoma" w:cs="Tahoma"/>
                <w:color w:val="auto"/>
                <w:sz w:val="20"/>
                <w:szCs w:val="20"/>
              </w:rPr>
            </w:pPr>
          </w:p>
        </w:tc>
      </w:tr>
      <w:tr w:rsidR="00932096" w:rsidRPr="007467D9" w14:paraId="1142AD6C" w14:textId="77777777" w:rsidTr="00BD0191">
        <w:trPr>
          <w:jc w:val="center"/>
        </w:trPr>
        <w:tc>
          <w:tcPr>
            <w:tcW w:w="2230" w:type="pct"/>
            <w:shd w:val="clear" w:color="auto" w:fill="auto"/>
          </w:tcPr>
          <w:p w14:paraId="3B9B021B" w14:textId="77777777" w:rsidR="000A506D" w:rsidRPr="007467D9" w:rsidRDefault="000A506D" w:rsidP="000A506D">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(1) bekezdés q</w:t>
            </w:r>
            <w:r w:rsidRPr="007467D9">
              <w:rPr>
                <w:rFonts w:ascii="Tahoma" w:eastAsia="Times New Roman" w:hAnsi="Tahoma" w:cs="Tahoma"/>
                <w:iCs/>
                <w:color w:val="auto"/>
                <w:sz w:val="20"/>
                <w:szCs w:val="20"/>
                <w:lang w:eastAsia="hu-HU"/>
              </w:rPr>
              <w:t>) pont</w:t>
            </w:r>
          </w:p>
        </w:tc>
        <w:tc>
          <w:tcPr>
            <w:tcW w:w="2770" w:type="pct"/>
            <w:shd w:val="clear" w:color="auto" w:fill="auto"/>
          </w:tcPr>
          <w:p w14:paraId="44AC8952" w14:textId="77777777" w:rsidR="000A506D" w:rsidRPr="007467D9" w:rsidRDefault="000A506D" w:rsidP="000A506D">
            <w:pPr>
              <w:jc w:val="both"/>
              <w:rPr>
                <w:rFonts w:ascii="Tahoma" w:eastAsia="Times New Roman" w:hAnsi="Tahoma" w:cs="Tahoma"/>
                <w:i/>
                <w:color w:val="auto"/>
                <w:sz w:val="20"/>
                <w:szCs w:val="20"/>
                <w:lang w:eastAsia="hu-HU"/>
              </w:rPr>
            </w:pPr>
            <w:r w:rsidRPr="007467D9">
              <w:rPr>
                <w:rFonts w:ascii="Tahoma" w:eastAsia="Times New Roman" w:hAnsi="Tahoma" w:cs="Tahoma"/>
                <w:b/>
                <w:i/>
                <w:color w:val="auto"/>
                <w:sz w:val="20"/>
                <w:szCs w:val="20"/>
                <w:u w:val="single"/>
                <w:lang w:eastAsia="hu-HU"/>
              </w:rPr>
              <w:t>III. rész „D” szakasza</w:t>
            </w:r>
          </w:p>
          <w:p w14:paraId="2A1CDB84" w14:textId="77777777" w:rsidR="000A506D" w:rsidRPr="007467D9" w:rsidRDefault="000A506D" w:rsidP="000A506D">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nemleges válasz esetén a „Nem” rubrika jelölendő</w:t>
            </w:r>
          </w:p>
          <w:p w14:paraId="301E30CB" w14:textId="77777777" w:rsidR="000A506D" w:rsidRPr="007467D9" w:rsidRDefault="000A506D" w:rsidP="000A506D">
            <w:pPr>
              <w:jc w:val="both"/>
              <w:rPr>
                <w:rFonts w:ascii="Tahoma" w:eastAsia="Times New Roman" w:hAnsi="Tahoma" w:cs="Tahoma"/>
                <w:b/>
                <w:i/>
                <w:color w:val="auto"/>
                <w:sz w:val="20"/>
                <w:szCs w:val="20"/>
                <w:u w:val="single"/>
                <w:lang w:eastAsia="hu-HU"/>
              </w:rPr>
            </w:pPr>
          </w:p>
        </w:tc>
      </w:tr>
      <w:tr w:rsidR="00932096" w:rsidRPr="007467D9" w14:paraId="7DCDAFCB" w14:textId="77777777" w:rsidTr="00BD0191">
        <w:trPr>
          <w:jc w:val="center"/>
        </w:trPr>
        <w:tc>
          <w:tcPr>
            <w:tcW w:w="2230" w:type="pct"/>
            <w:shd w:val="clear" w:color="auto" w:fill="auto"/>
          </w:tcPr>
          <w:p w14:paraId="4603BB43"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(2) bekezdés a</w:t>
            </w:r>
            <w:r w:rsidRPr="007467D9">
              <w:rPr>
                <w:rFonts w:ascii="Tahoma" w:eastAsia="Times New Roman" w:hAnsi="Tahoma" w:cs="Tahoma"/>
                <w:iCs/>
                <w:color w:val="auto"/>
                <w:sz w:val="20"/>
                <w:szCs w:val="20"/>
                <w:lang w:eastAsia="hu-HU"/>
              </w:rPr>
              <w:t>) pont</w:t>
            </w:r>
          </w:p>
        </w:tc>
        <w:tc>
          <w:tcPr>
            <w:tcW w:w="2770" w:type="pct"/>
            <w:shd w:val="clear" w:color="auto" w:fill="auto"/>
          </w:tcPr>
          <w:p w14:paraId="1833C791" w14:textId="77777777" w:rsidR="00BD0191" w:rsidRPr="007467D9" w:rsidRDefault="00BD0191" w:rsidP="005C3268">
            <w:pPr>
              <w:jc w:val="both"/>
              <w:rPr>
                <w:rFonts w:ascii="Tahoma" w:eastAsia="Times New Roman" w:hAnsi="Tahoma" w:cs="Tahoma"/>
                <w:b/>
                <w:color w:val="auto"/>
                <w:sz w:val="20"/>
                <w:szCs w:val="20"/>
                <w:u w:val="single"/>
                <w:lang w:eastAsia="hu-HU"/>
              </w:rPr>
            </w:pPr>
            <w:r w:rsidRPr="007467D9">
              <w:rPr>
                <w:rFonts w:ascii="Tahoma" w:eastAsia="Times New Roman" w:hAnsi="Tahoma" w:cs="Tahoma"/>
                <w:b/>
                <w:color w:val="auto"/>
                <w:sz w:val="20"/>
                <w:szCs w:val="20"/>
                <w:u w:val="single"/>
                <w:lang w:eastAsia="hu-HU"/>
              </w:rPr>
              <w:t>III. rész„</w:t>
            </w:r>
            <w:proofErr w:type="gramStart"/>
            <w:r w:rsidRPr="007467D9">
              <w:rPr>
                <w:rFonts w:ascii="Tahoma" w:eastAsia="Times New Roman" w:hAnsi="Tahoma" w:cs="Tahoma"/>
                <w:b/>
                <w:color w:val="auto"/>
                <w:sz w:val="20"/>
                <w:szCs w:val="20"/>
                <w:u w:val="single"/>
                <w:lang w:eastAsia="hu-HU"/>
              </w:rPr>
              <w:t>A</w:t>
            </w:r>
            <w:proofErr w:type="gramEnd"/>
            <w:r w:rsidRPr="007467D9">
              <w:rPr>
                <w:rFonts w:ascii="Tahoma" w:eastAsia="Times New Roman" w:hAnsi="Tahoma" w:cs="Tahoma"/>
                <w:b/>
                <w:color w:val="auto"/>
                <w:sz w:val="20"/>
                <w:szCs w:val="20"/>
                <w:u w:val="single"/>
                <w:lang w:eastAsia="hu-HU"/>
              </w:rPr>
              <w:t>” szakasza</w:t>
            </w:r>
          </w:p>
          <w:p w14:paraId="157BD16E" w14:textId="77777777" w:rsidR="00BD0191" w:rsidRPr="007467D9" w:rsidRDefault="00BD0191" w:rsidP="005C3268">
            <w:pPr>
              <w:jc w:val="both"/>
              <w:rPr>
                <w:rFonts w:ascii="Tahoma" w:eastAsia="Times New Roman" w:hAnsi="Tahoma" w:cs="Tahoma"/>
                <w:i/>
                <w:color w:val="auto"/>
                <w:sz w:val="20"/>
                <w:szCs w:val="20"/>
                <w:lang w:eastAsia="hu-HU"/>
              </w:rPr>
            </w:pPr>
          </w:p>
          <w:p w14:paraId="4A1E34F0" w14:textId="77777777" w:rsidR="00BD0191" w:rsidRPr="007467D9" w:rsidRDefault="00BD0191" w:rsidP="005C3268">
            <w:pPr>
              <w:jc w:val="both"/>
              <w:rPr>
                <w:rFonts w:ascii="Tahoma" w:eastAsia="Times New Roman" w:hAnsi="Tahoma" w:cs="Tahoma"/>
                <w:color w:val="auto"/>
                <w:sz w:val="20"/>
                <w:szCs w:val="20"/>
                <w:lang w:eastAsia="hu-HU"/>
              </w:rPr>
            </w:pPr>
          </w:p>
          <w:p w14:paraId="03E1BC13" w14:textId="77777777" w:rsidR="00BD0191" w:rsidRPr="007467D9" w:rsidRDefault="00BD0191" w:rsidP="005C3268">
            <w:pPr>
              <w:jc w:val="both"/>
              <w:rPr>
                <w:rFonts w:ascii="Tahoma" w:eastAsia="Times New Roman" w:hAnsi="Tahoma" w:cs="Tahoma"/>
                <w:color w:val="auto"/>
                <w:sz w:val="20"/>
                <w:szCs w:val="20"/>
                <w:lang w:eastAsia="hu-HU"/>
              </w:rPr>
            </w:pPr>
            <w:r w:rsidRPr="007467D9">
              <w:rPr>
                <w:rFonts w:ascii="Tahoma" w:eastAsia="Times New Roman" w:hAnsi="Tahoma" w:cs="Tahoma"/>
                <w:b/>
                <w:color w:val="auto"/>
                <w:sz w:val="20"/>
                <w:szCs w:val="20"/>
                <w:u w:val="single"/>
                <w:lang w:eastAsia="hu-HU"/>
              </w:rPr>
              <w:t>Kbt. 62. § (1) bekezdés a)</w:t>
            </w:r>
            <w:r w:rsidRPr="007467D9">
              <w:rPr>
                <w:rFonts w:ascii="Tahoma" w:eastAsia="Times New Roman" w:hAnsi="Tahoma" w:cs="Tahoma"/>
                <w:b/>
                <w:iCs/>
                <w:color w:val="auto"/>
                <w:sz w:val="20"/>
                <w:szCs w:val="20"/>
                <w:u w:val="single"/>
                <w:lang w:eastAsia="hu-HU"/>
              </w:rPr>
              <w:t xml:space="preserve"> pont </w:t>
            </w:r>
            <w:r w:rsidRPr="007467D9">
              <w:rPr>
                <w:rFonts w:ascii="Tahoma" w:eastAsia="Times New Roman" w:hAnsi="Tahoma" w:cs="Tahoma"/>
                <w:b/>
                <w:color w:val="auto"/>
                <w:sz w:val="20"/>
                <w:szCs w:val="20"/>
                <w:u w:val="single"/>
                <w:lang w:eastAsia="hu-HU"/>
              </w:rPr>
              <w:t>körében a formanyomtatvány II. rész „A” szakaszának kitöltésével megtett nyilatkozat a Kbt. 62. § (2) bekezdés szerinti személyekre is vonatkozik</w:t>
            </w:r>
          </w:p>
          <w:p w14:paraId="05F8D310" w14:textId="77777777" w:rsidR="00BD0191" w:rsidRPr="007467D9" w:rsidRDefault="00BD0191" w:rsidP="005C3268">
            <w:pPr>
              <w:jc w:val="both"/>
              <w:rPr>
                <w:rFonts w:ascii="Tahoma" w:eastAsia="Times New Roman" w:hAnsi="Tahoma" w:cs="Tahoma"/>
                <w:b/>
                <w:i/>
                <w:color w:val="auto"/>
                <w:sz w:val="20"/>
                <w:szCs w:val="20"/>
                <w:u w:val="single"/>
                <w:lang w:eastAsia="hu-HU"/>
              </w:rPr>
            </w:pPr>
          </w:p>
          <w:p w14:paraId="35C5BC18" w14:textId="77777777" w:rsidR="00BD0191" w:rsidRPr="007467D9" w:rsidRDefault="00BD0191" w:rsidP="005C3268">
            <w:pPr>
              <w:jc w:val="both"/>
              <w:rPr>
                <w:rFonts w:ascii="Tahoma" w:eastAsia="Times New Roman" w:hAnsi="Tahoma" w:cs="Tahoma"/>
                <w:b/>
                <w:i/>
                <w:color w:val="auto"/>
                <w:sz w:val="20"/>
                <w:szCs w:val="20"/>
                <w:u w:val="single"/>
                <w:lang w:eastAsia="hu-HU"/>
              </w:rPr>
            </w:pPr>
            <w:r w:rsidRPr="007467D9">
              <w:rPr>
                <w:rFonts w:ascii="Tahoma" w:eastAsia="Times New Roman" w:hAnsi="Tahoma" w:cs="Tahoma"/>
                <w:color w:val="auto"/>
                <w:sz w:val="20"/>
                <w:szCs w:val="20"/>
                <w:lang w:eastAsia="hu-HU"/>
              </w:rPr>
              <w:t>nemleges válasz esetén a „Nem” rubrika jelölendő</w:t>
            </w:r>
          </w:p>
        </w:tc>
      </w:tr>
      <w:tr w:rsidR="00BD0191" w:rsidRPr="007467D9" w14:paraId="4E14021F" w14:textId="77777777" w:rsidTr="00BD0191">
        <w:trPr>
          <w:jc w:val="center"/>
        </w:trPr>
        <w:tc>
          <w:tcPr>
            <w:tcW w:w="2230" w:type="pct"/>
            <w:shd w:val="clear" w:color="auto" w:fill="auto"/>
          </w:tcPr>
          <w:p w14:paraId="56DDFF19" w14:textId="77777777" w:rsidR="00BD0191" w:rsidRPr="007467D9" w:rsidRDefault="00BD0191" w:rsidP="005C3268">
            <w:pPr>
              <w:rPr>
                <w:rFonts w:ascii="Tahoma" w:eastAsia="Times New Roman" w:hAnsi="Tahoma" w:cs="Tahoma"/>
                <w:color w:val="auto"/>
                <w:sz w:val="20"/>
                <w:szCs w:val="20"/>
                <w:lang w:eastAsia="hu-HU"/>
              </w:rPr>
            </w:pPr>
            <w:r w:rsidRPr="007467D9">
              <w:rPr>
                <w:rFonts w:ascii="Tahoma" w:eastAsia="Times New Roman" w:hAnsi="Tahoma" w:cs="Tahoma"/>
                <w:color w:val="auto"/>
                <w:sz w:val="20"/>
                <w:szCs w:val="20"/>
                <w:lang w:eastAsia="hu-HU"/>
              </w:rPr>
              <w:t>Kbt. 62. § (2) bekezdés b</w:t>
            </w:r>
            <w:r w:rsidRPr="007467D9">
              <w:rPr>
                <w:rFonts w:ascii="Tahoma" w:eastAsia="Times New Roman" w:hAnsi="Tahoma" w:cs="Tahoma"/>
                <w:iCs/>
                <w:color w:val="auto"/>
                <w:sz w:val="20"/>
                <w:szCs w:val="20"/>
                <w:lang w:eastAsia="hu-HU"/>
              </w:rPr>
              <w:t>) pont</w:t>
            </w:r>
          </w:p>
        </w:tc>
        <w:tc>
          <w:tcPr>
            <w:tcW w:w="2770" w:type="pct"/>
            <w:shd w:val="clear" w:color="auto" w:fill="auto"/>
          </w:tcPr>
          <w:p w14:paraId="1D9041C5" w14:textId="77777777" w:rsidR="00BD0191" w:rsidRPr="007467D9" w:rsidRDefault="00BD0191" w:rsidP="005C3268">
            <w:pPr>
              <w:jc w:val="both"/>
              <w:rPr>
                <w:rFonts w:ascii="Tahoma" w:eastAsia="Times New Roman" w:hAnsi="Tahoma" w:cs="Tahoma"/>
                <w:b/>
                <w:color w:val="auto"/>
                <w:sz w:val="20"/>
                <w:szCs w:val="20"/>
                <w:u w:val="single"/>
                <w:lang w:eastAsia="hu-HU"/>
              </w:rPr>
            </w:pPr>
            <w:r w:rsidRPr="007467D9">
              <w:rPr>
                <w:rFonts w:ascii="Tahoma" w:eastAsia="Times New Roman" w:hAnsi="Tahoma" w:cs="Tahoma"/>
                <w:b/>
                <w:color w:val="auto"/>
                <w:sz w:val="20"/>
                <w:szCs w:val="20"/>
                <w:u w:val="single"/>
                <w:lang w:eastAsia="hu-HU"/>
              </w:rPr>
              <w:t>III. rész„</w:t>
            </w:r>
            <w:proofErr w:type="gramStart"/>
            <w:r w:rsidRPr="007467D9">
              <w:rPr>
                <w:rFonts w:ascii="Tahoma" w:eastAsia="Times New Roman" w:hAnsi="Tahoma" w:cs="Tahoma"/>
                <w:b/>
                <w:color w:val="auto"/>
                <w:sz w:val="20"/>
                <w:szCs w:val="20"/>
                <w:u w:val="single"/>
                <w:lang w:eastAsia="hu-HU"/>
              </w:rPr>
              <w:t>A</w:t>
            </w:r>
            <w:proofErr w:type="gramEnd"/>
            <w:r w:rsidRPr="007467D9">
              <w:rPr>
                <w:rFonts w:ascii="Tahoma" w:eastAsia="Times New Roman" w:hAnsi="Tahoma" w:cs="Tahoma"/>
                <w:b/>
                <w:color w:val="auto"/>
                <w:sz w:val="20"/>
                <w:szCs w:val="20"/>
                <w:u w:val="single"/>
                <w:lang w:eastAsia="hu-HU"/>
              </w:rPr>
              <w:t>” szakasza</w:t>
            </w:r>
          </w:p>
          <w:p w14:paraId="4237D452" w14:textId="77777777" w:rsidR="00BD0191" w:rsidRPr="007467D9" w:rsidRDefault="00BD0191" w:rsidP="005C3268">
            <w:pPr>
              <w:jc w:val="both"/>
              <w:rPr>
                <w:rFonts w:ascii="Tahoma" w:eastAsia="Times New Roman" w:hAnsi="Tahoma" w:cs="Tahoma"/>
                <w:i/>
                <w:color w:val="auto"/>
                <w:sz w:val="20"/>
                <w:szCs w:val="20"/>
                <w:lang w:eastAsia="hu-HU"/>
              </w:rPr>
            </w:pPr>
          </w:p>
          <w:p w14:paraId="72D918A4" w14:textId="77777777" w:rsidR="00BD0191" w:rsidRPr="007467D9" w:rsidRDefault="00BD0191" w:rsidP="005C3268">
            <w:pPr>
              <w:jc w:val="both"/>
              <w:rPr>
                <w:rFonts w:ascii="Tahoma" w:eastAsia="Times New Roman" w:hAnsi="Tahoma" w:cs="Tahoma"/>
                <w:color w:val="auto"/>
                <w:sz w:val="20"/>
                <w:szCs w:val="20"/>
                <w:lang w:eastAsia="hu-HU"/>
              </w:rPr>
            </w:pPr>
          </w:p>
          <w:p w14:paraId="0D933707" w14:textId="77777777" w:rsidR="00BD0191" w:rsidRPr="007467D9" w:rsidRDefault="00BD0191" w:rsidP="005C3268">
            <w:pPr>
              <w:jc w:val="both"/>
              <w:rPr>
                <w:rFonts w:ascii="Tahoma" w:eastAsia="Times New Roman" w:hAnsi="Tahoma" w:cs="Tahoma"/>
                <w:color w:val="auto"/>
                <w:sz w:val="20"/>
                <w:szCs w:val="20"/>
                <w:lang w:eastAsia="hu-HU"/>
              </w:rPr>
            </w:pPr>
            <w:r w:rsidRPr="007467D9">
              <w:rPr>
                <w:rFonts w:ascii="Tahoma" w:eastAsia="Times New Roman" w:hAnsi="Tahoma" w:cs="Tahoma"/>
                <w:b/>
                <w:color w:val="auto"/>
                <w:sz w:val="20"/>
                <w:szCs w:val="20"/>
                <w:u w:val="single"/>
                <w:lang w:eastAsia="hu-HU"/>
              </w:rPr>
              <w:t>Kbt. 62. § (1) bekezdés a)</w:t>
            </w:r>
            <w:r w:rsidRPr="007467D9">
              <w:rPr>
                <w:rFonts w:ascii="Tahoma" w:eastAsia="Times New Roman" w:hAnsi="Tahoma" w:cs="Tahoma"/>
                <w:b/>
                <w:iCs/>
                <w:color w:val="auto"/>
                <w:sz w:val="20"/>
                <w:szCs w:val="20"/>
                <w:u w:val="single"/>
                <w:lang w:eastAsia="hu-HU"/>
              </w:rPr>
              <w:t xml:space="preserve"> pont </w:t>
            </w:r>
            <w:r w:rsidRPr="007467D9">
              <w:rPr>
                <w:rFonts w:ascii="Tahoma" w:eastAsia="Times New Roman" w:hAnsi="Tahoma" w:cs="Tahoma"/>
                <w:b/>
                <w:color w:val="auto"/>
                <w:sz w:val="20"/>
                <w:szCs w:val="20"/>
                <w:u w:val="single"/>
                <w:lang w:eastAsia="hu-HU"/>
              </w:rPr>
              <w:t xml:space="preserve">körében a formanyomtatvány II. </w:t>
            </w:r>
            <w:r w:rsidRPr="007467D9">
              <w:rPr>
                <w:rFonts w:ascii="Tahoma" w:eastAsia="Times New Roman" w:hAnsi="Tahoma" w:cs="Tahoma"/>
                <w:b/>
                <w:color w:val="auto"/>
                <w:sz w:val="20"/>
                <w:szCs w:val="20"/>
                <w:u w:val="single"/>
                <w:lang w:eastAsia="hu-HU"/>
              </w:rPr>
              <w:lastRenderedPageBreak/>
              <w:t>rész „A” szakaszának kitöltésével megtett nyilatkozat a Kbt. 62. § (2) bekezdés szerinti személyekre is vonatkozik</w:t>
            </w:r>
          </w:p>
          <w:p w14:paraId="63B2CD4D" w14:textId="77777777" w:rsidR="00BD0191" w:rsidRPr="007467D9" w:rsidRDefault="00BD0191" w:rsidP="005C3268">
            <w:pPr>
              <w:jc w:val="both"/>
              <w:rPr>
                <w:rFonts w:ascii="Tahoma" w:eastAsia="Times New Roman" w:hAnsi="Tahoma" w:cs="Tahoma"/>
                <w:color w:val="auto"/>
                <w:sz w:val="20"/>
                <w:szCs w:val="20"/>
                <w:lang w:eastAsia="hu-HU"/>
              </w:rPr>
            </w:pPr>
          </w:p>
          <w:p w14:paraId="5D7AE0EE" w14:textId="77777777" w:rsidR="00BD0191" w:rsidRPr="007467D9" w:rsidRDefault="00BD0191" w:rsidP="005C3268">
            <w:pPr>
              <w:jc w:val="both"/>
              <w:rPr>
                <w:rFonts w:ascii="Tahoma" w:eastAsia="Times New Roman" w:hAnsi="Tahoma" w:cs="Tahoma"/>
                <w:b/>
                <w:color w:val="auto"/>
                <w:sz w:val="20"/>
                <w:szCs w:val="20"/>
                <w:u w:val="single"/>
                <w:lang w:eastAsia="hu-HU"/>
              </w:rPr>
            </w:pPr>
            <w:r w:rsidRPr="007467D9">
              <w:rPr>
                <w:rFonts w:ascii="Tahoma" w:eastAsia="Times New Roman" w:hAnsi="Tahoma" w:cs="Tahoma"/>
                <w:color w:val="auto"/>
                <w:sz w:val="20"/>
                <w:szCs w:val="20"/>
                <w:lang w:eastAsia="hu-HU"/>
              </w:rPr>
              <w:t>nemleges válasz esetén a „Nem” rubrika jelölendő</w:t>
            </w:r>
          </w:p>
        </w:tc>
      </w:tr>
    </w:tbl>
    <w:p w14:paraId="70A23C2C" w14:textId="77777777" w:rsidR="00BD0191" w:rsidRPr="007467D9" w:rsidRDefault="00BD0191" w:rsidP="00BD0191">
      <w:pPr>
        <w:spacing w:after="0"/>
        <w:ind w:left="426"/>
        <w:jc w:val="both"/>
        <w:rPr>
          <w:rFonts w:ascii="Tahoma" w:hAnsi="Tahoma" w:cs="Tahoma"/>
          <w:color w:val="auto"/>
          <w:sz w:val="20"/>
          <w:szCs w:val="20"/>
        </w:rPr>
      </w:pPr>
    </w:p>
    <w:p w14:paraId="1AEB46D1" w14:textId="77777777" w:rsidR="004F3438" w:rsidRPr="007467D9" w:rsidRDefault="004F3438" w:rsidP="002A32C3">
      <w:pPr>
        <w:spacing w:after="0"/>
        <w:ind w:left="426"/>
        <w:jc w:val="both"/>
        <w:rPr>
          <w:rFonts w:ascii="Tahoma" w:hAnsi="Tahoma" w:cs="Tahoma"/>
          <w:color w:val="auto"/>
          <w:sz w:val="20"/>
          <w:szCs w:val="20"/>
        </w:rPr>
      </w:pPr>
    </w:p>
    <w:p w14:paraId="4F0889E1" w14:textId="77777777" w:rsidR="00CB3B7B" w:rsidRPr="007467D9" w:rsidRDefault="00CB3B7B" w:rsidP="005B1EAD">
      <w:pPr>
        <w:pStyle w:val="Listaszerbekezds10"/>
        <w:numPr>
          <w:ilvl w:val="0"/>
          <w:numId w:val="3"/>
        </w:numPr>
        <w:spacing w:before="120" w:after="120" w:line="276" w:lineRule="auto"/>
        <w:ind w:left="426" w:hanging="426"/>
        <w:jc w:val="both"/>
        <w:rPr>
          <w:rFonts w:ascii="Tahoma" w:eastAsia="Calibri" w:hAnsi="Tahoma" w:cs="Tahoma"/>
          <w:b/>
          <w:color w:val="auto"/>
          <w:sz w:val="20"/>
          <w:szCs w:val="20"/>
          <w:lang w:val="hu-HU"/>
        </w:rPr>
      </w:pPr>
      <w:r w:rsidRPr="007467D9">
        <w:rPr>
          <w:rFonts w:ascii="Tahoma" w:eastAsia="Calibri" w:hAnsi="Tahoma" w:cs="Tahoma"/>
          <w:b/>
          <w:color w:val="auto"/>
          <w:sz w:val="20"/>
          <w:szCs w:val="20"/>
          <w:lang w:val="hu-HU"/>
        </w:rPr>
        <w:t>EGYÉB RENDELKEZÉSEK</w:t>
      </w:r>
    </w:p>
    <w:p w14:paraId="159E614C" w14:textId="77777777" w:rsidR="00F35F93" w:rsidRPr="007467D9" w:rsidRDefault="00CB3B7B"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Ajánlatkérő az ajánlattevők alkalmasságának feltételeit a minősített ajánlattevők jegyzékéhez ké</w:t>
      </w:r>
      <w:r w:rsidR="00E568B4" w:rsidRPr="007467D9">
        <w:rPr>
          <w:rFonts w:ascii="Tahoma" w:hAnsi="Tahoma" w:cs="Tahoma"/>
          <w:color w:val="auto"/>
          <w:sz w:val="20"/>
          <w:szCs w:val="20"/>
        </w:rPr>
        <w:t>pest szigorúbban határozta meg</w:t>
      </w:r>
      <w:r w:rsidRPr="007467D9">
        <w:rPr>
          <w:rFonts w:ascii="Tahoma" w:hAnsi="Tahoma" w:cs="Tahoma"/>
          <w:color w:val="auto"/>
          <w:sz w:val="20"/>
          <w:szCs w:val="20"/>
        </w:rPr>
        <w:t>.</w:t>
      </w:r>
    </w:p>
    <w:p w14:paraId="78074AF1" w14:textId="77777777" w:rsidR="00CB3B7B" w:rsidRPr="007467D9" w:rsidRDefault="00CB3B7B"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Ajánlatkérő gazdasági társaság, illetve jogi személy létrehozását kizárja mind ajánlattevő, mind közös ajánlattevők vonatkozásában.</w:t>
      </w:r>
    </w:p>
    <w:p w14:paraId="4AD2F171" w14:textId="77777777" w:rsidR="00CB3B7B" w:rsidRPr="007467D9" w:rsidRDefault="00CB3B7B"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985597D" w14:textId="3C543D01" w:rsidR="00CB3B7B" w:rsidRPr="007467D9" w:rsidRDefault="00CB3B7B"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102D582E" w14:textId="4105224A" w:rsidR="000C0D83" w:rsidRPr="007467D9" w:rsidRDefault="000C0D83" w:rsidP="000C0D83">
      <w:pPr>
        <w:numPr>
          <w:ilvl w:val="1"/>
          <w:numId w:val="3"/>
        </w:numPr>
        <w:spacing w:after="0"/>
        <w:ind w:left="426" w:hanging="426"/>
        <w:jc w:val="both"/>
        <w:rPr>
          <w:rFonts w:ascii="Tahoma" w:hAnsi="Tahoma" w:cs="Tahoma"/>
          <w:color w:val="auto"/>
          <w:sz w:val="20"/>
          <w:szCs w:val="20"/>
        </w:rPr>
      </w:pPr>
      <w:bookmarkStart w:id="36" w:name="_Hlk483820835"/>
      <w:r w:rsidRPr="007467D9">
        <w:rPr>
          <w:rFonts w:ascii="Tahoma" w:hAnsi="Tahoma" w:cs="Tahoma"/>
          <w:color w:val="auto"/>
          <w:sz w:val="20"/>
          <w:szCs w:val="20"/>
        </w:rPr>
        <w:t>A Kbt. 61. § (6) bekezdés alapján ajánlatkérő az alábbiakban rögzíti azokat az objektív és megkülönböztetéstől mentes szempontokat, amelyek alapján eldönti, hogy mely</w:t>
      </w:r>
      <w:r w:rsidR="00A3254C" w:rsidRPr="007467D9">
        <w:rPr>
          <w:rFonts w:ascii="Tahoma" w:hAnsi="Tahoma" w:cs="Tahoma"/>
          <w:color w:val="auto"/>
          <w:sz w:val="20"/>
          <w:szCs w:val="20"/>
        </w:rPr>
        <w:t>ik</w:t>
      </w:r>
      <w:r w:rsidRPr="007467D9">
        <w:rPr>
          <w:rFonts w:ascii="Tahoma" w:hAnsi="Tahoma" w:cs="Tahoma"/>
          <w:color w:val="auto"/>
          <w:sz w:val="20"/>
          <w:szCs w:val="20"/>
        </w:rPr>
        <w:t xml:space="preserve"> rész tekintetében nyilvánítható nyertesnek az az ajánlattevő, aki az értékelési szempontok alapján a maximális </w:t>
      </w:r>
      <w:r w:rsidR="00E45022" w:rsidRPr="007467D9">
        <w:rPr>
          <w:rFonts w:ascii="Tahoma" w:hAnsi="Tahoma" w:cs="Tahoma"/>
          <w:color w:val="auto"/>
          <w:sz w:val="20"/>
          <w:szCs w:val="20"/>
        </w:rPr>
        <w:t xml:space="preserve">(1 rész) </w:t>
      </w:r>
      <w:r w:rsidRPr="007467D9">
        <w:rPr>
          <w:rFonts w:ascii="Tahoma" w:hAnsi="Tahoma" w:cs="Tahoma"/>
          <w:color w:val="auto"/>
          <w:sz w:val="20"/>
          <w:szCs w:val="20"/>
        </w:rPr>
        <w:t xml:space="preserve">számnál több részben tette az ajánlatkérő számára a legkedvezőbb ajánlatot. </w:t>
      </w:r>
    </w:p>
    <w:p w14:paraId="369C9223" w14:textId="146C9A25" w:rsidR="000C0D83" w:rsidRPr="007467D9" w:rsidRDefault="000C0D83" w:rsidP="000C0D83">
      <w:pPr>
        <w:spacing w:after="0"/>
        <w:ind w:left="426"/>
        <w:jc w:val="both"/>
        <w:rPr>
          <w:rFonts w:ascii="Tahoma" w:hAnsi="Tahoma" w:cs="Tahoma"/>
          <w:color w:val="auto"/>
          <w:sz w:val="20"/>
          <w:szCs w:val="20"/>
        </w:rPr>
      </w:pPr>
      <w:r w:rsidRPr="007467D9">
        <w:rPr>
          <w:rFonts w:ascii="Tahoma" w:hAnsi="Tahoma" w:cs="Tahoma"/>
          <w:color w:val="auto"/>
          <w:sz w:val="20"/>
          <w:szCs w:val="20"/>
          <w:u w:val="single"/>
        </w:rPr>
        <w:t>Ajánlatkérő az alábbi szempontok alapján kívánja kiválasztani az</w:t>
      </w:r>
      <w:r w:rsidR="00A3254C" w:rsidRPr="007467D9">
        <w:rPr>
          <w:rFonts w:ascii="Tahoma" w:hAnsi="Tahoma" w:cs="Tahoma"/>
          <w:color w:val="auto"/>
          <w:sz w:val="20"/>
          <w:szCs w:val="20"/>
          <w:u w:val="single"/>
        </w:rPr>
        <w:t>t az egy</w:t>
      </w:r>
      <w:r w:rsidRPr="007467D9">
        <w:rPr>
          <w:rFonts w:ascii="Tahoma" w:hAnsi="Tahoma" w:cs="Tahoma"/>
          <w:color w:val="auto"/>
          <w:sz w:val="20"/>
          <w:szCs w:val="20"/>
          <w:u w:val="single"/>
        </w:rPr>
        <w:t xml:space="preserve"> részt, amely esetében ajánlattevő nyertesként kerül kihirdetésre</w:t>
      </w:r>
      <w:r w:rsidRPr="007467D9">
        <w:rPr>
          <w:rFonts w:ascii="Tahoma" w:hAnsi="Tahoma" w:cs="Tahoma"/>
          <w:color w:val="auto"/>
          <w:sz w:val="20"/>
          <w:szCs w:val="20"/>
        </w:rPr>
        <w:t>:</w:t>
      </w:r>
    </w:p>
    <w:p w14:paraId="364F4577" w14:textId="093FFF09" w:rsidR="00A1719F" w:rsidRPr="007467D9" w:rsidRDefault="000C0D83" w:rsidP="000C0D83">
      <w:pPr>
        <w:spacing w:after="0"/>
        <w:ind w:left="426"/>
        <w:jc w:val="both"/>
        <w:rPr>
          <w:rFonts w:ascii="Tahoma" w:hAnsi="Tahoma" w:cs="Tahoma"/>
          <w:color w:val="auto"/>
          <w:sz w:val="20"/>
          <w:szCs w:val="20"/>
        </w:rPr>
      </w:pPr>
      <w:r w:rsidRPr="007467D9">
        <w:rPr>
          <w:rFonts w:ascii="Tahoma" w:hAnsi="Tahoma" w:cs="Tahoma"/>
          <w:color w:val="auto"/>
          <w:sz w:val="20"/>
          <w:szCs w:val="20"/>
        </w:rPr>
        <w:t>Első körben abban a részben nyilvánítható ki nyertesként, ahol az ajánlattevő által adott ajánlaton kívül nincs más érvényes ajánlat. Amennyiben ilyen nincs, vagy több vagy kevesebb ilyen van, mint az ajánlati felhívásban meghatározott határérték</w:t>
      </w:r>
      <w:r w:rsidR="00E45022" w:rsidRPr="007467D9">
        <w:rPr>
          <w:rFonts w:ascii="Tahoma" w:hAnsi="Tahoma" w:cs="Tahoma"/>
          <w:color w:val="auto"/>
          <w:sz w:val="20"/>
          <w:szCs w:val="20"/>
        </w:rPr>
        <w:t xml:space="preserve"> (1 rész)</w:t>
      </w:r>
      <w:r w:rsidRPr="007467D9">
        <w:rPr>
          <w:rFonts w:ascii="Tahoma" w:hAnsi="Tahoma" w:cs="Tahoma"/>
          <w:color w:val="auto"/>
          <w:sz w:val="20"/>
          <w:szCs w:val="20"/>
        </w:rPr>
        <w:t xml:space="preserve">, abban a részben, </w:t>
      </w:r>
      <w:r w:rsidR="00A1719F" w:rsidRPr="007467D9">
        <w:rPr>
          <w:rFonts w:ascii="Tahoma" w:hAnsi="Tahoma" w:cs="Tahoma"/>
          <w:color w:val="auto"/>
          <w:sz w:val="20"/>
          <w:szCs w:val="20"/>
        </w:rPr>
        <w:t xml:space="preserve">ahol az értékelési szempontok alapján az ajánlattevő a </w:t>
      </w:r>
      <w:r w:rsidR="00662757" w:rsidRPr="007467D9">
        <w:rPr>
          <w:rFonts w:ascii="Tahoma" w:hAnsi="Tahoma" w:cs="Tahoma"/>
          <w:color w:val="auto"/>
          <w:sz w:val="20"/>
          <w:szCs w:val="20"/>
        </w:rPr>
        <w:t>magasabb pontértéket</w:t>
      </w:r>
      <w:r w:rsidR="00A1719F" w:rsidRPr="007467D9">
        <w:rPr>
          <w:rFonts w:ascii="Tahoma" w:hAnsi="Tahoma" w:cs="Tahoma"/>
          <w:color w:val="auto"/>
          <w:sz w:val="20"/>
          <w:szCs w:val="20"/>
        </w:rPr>
        <w:t xml:space="preserve"> kapta.</w:t>
      </w:r>
    </w:p>
    <w:p w14:paraId="06B53602" w14:textId="273C97B2" w:rsidR="000C0D83" w:rsidRPr="007467D9" w:rsidRDefault="000C0D83" w:rsidP="000C0D83">
      <w:pPr>
        <w:spacing w:after="0"/>
        <w:ind w:left="426"/>
        <w:jc w:val="both"/>
        <w:rPr>
          <w:rFonts w:ascii="Tahoma" w:hAnsi="Tahoma" w:cs="Tahoma"/>
          <w:color w:val="auto"/>
          <w:sz w:val="20"/>
          <w:szCs w:val="20"/>
        </w:rPr>
      </w:pPr>
      <w:r w:rsidRPr="007467D9">
        <w:rPr>
          <w:rFonts w:ascii="Tahoma" w:hAnsi="Tahoma" w:cs="Tahoma"/>
          <w:color w:val="auto"/>
          <w:sz w:val="20"/>
          <w:szCs w:val="20"/>
        </w:rPr>
        <w:t>Abban az esetben, ha a felsorolt két eset alapján nem lehet eldönteni teljes körűen azon részt, amelyben ajánlattevő nyertesként nyilvánítható ki</w:t>
      </w:r>
      <w:r w:rsidR="00A86E51" w:rsidRPr="007467D9">
        <w:rPr>
          <w:rFonts w:ascii="Tahoma" w:hAnsi="Tahoma" w:cs="Tahoma"/>
          <w:color w:val="auto"/>
          <w:sz w:val="20"/>
          <w:szCs w:val="20"/>
        </w:rPr>
        <w:t>,</w:t>
      </w:r>
      <w:r w:rsidRPr="007467D9">
        <w:rPr>
          <w:rFonts w:ascii="Tahoma" w:hAnsi="Tahoma" w:cs="Tahoma"/>
          <w:color w:val="auto"/>
          <w:sz w:val="20"/>
          <w:szCs w:val="20"/>
        </w:rPr>
        <w:t xml:space="preserve"> abban </w:t>
      </w:r>
      <w:r w:rsidR="008A60A4" w:rsidRPr="007467D9">
        <w:rPr>
          <w:rFonts w:ascii="Tahoma" w:hAnsi="Tahoma" w:cs="Tahoma"/>
          <w:color w:val="auto"/>
          <w:sz w:val="20"/>
          <w:szCs w:val="20"/>
        </w:rPr>
        <w:t xml:space="preserve">a </w:t>
      </w:r>
      <w:r w:rsidRPr="007467D9">
        <w:rPr>
          <w:rFonts w:ascii="Tahoma" w:hAnsi="Tahoma" w:cs="Tahoma"/>
          <w:color w:val="auto"/>
          <w:sz w:val="20"/>
          <w:szCs w:val="20"/>
        </w:rPr>
        <w:t xml:space="preserve">részben lehet az eljárás nyertese, </w:t>
      </w:r>
      <w:r w:rsidR="00A1719F" w:rsidRPr="007467D9">
        <w:rPr>
          <w:rFonts w:ascii="Tahoma" w:hAnsi="Tahoma" w:cs="Tahoma"/>
          <w:color w:val="auto"/>
          <w:sz w:val="20"/>
          <w:szCs w:val="20"/>
        </w:rPr>
        <w:t>ahol az 1. értékelési szempontra (Ajánlati ár (szakértői napidíj nettó összege, nettó forint+ÁFA)) adott megajánlása</w:t>
      </w:r>
      <w:r w:rsidR="008A60A4" w:rsidRPr="007467D9">
        <w:rPr>
          <w:rFonts w:ascii="Tahoma" w:hAnsi="Tahoma" w:cs="Tahoma"/>
          <w:color w:val="auto"/>
          <w:sz w:val="20"/>
          <w:szCs w:val="20"/>
        </w:rPr>
        <w:t xml:space="preserve"> a</w:t>
      </w:r>
      <w:r w:rsidR="00A1719F" w:rsidRPr="007467D9">
        <w:rPr>
          <w:rFonts w:ascii="Tahoma" w:hAnsi="Tahoma" w:cs="Tahoma"/>
          <w:color w:val="auto"/>
          <w:sz w:val="20"/>
          <w:szCs w:val="20"/>
        </w:rPr>
        <w:t xml:space="preserve"> </w:t>
      </w:r>
      <w:r w:rsidR="008A60A4" w:rsidRPr="007467D9">
        <w:rPr>
          <w:rFonts w:ascii="Tahoma" w:hAnsi="Tahoma" w:cs="Tahoma"/>
          <w:color w:val="auto"/>
          <w:sz w:val="20"/>
          <w:szCs w:val="20"/>
        </w:rPr>
        <w:t>leg</w:t>
      </w:r>
      <w:r w:rsidR="00A1719F" w:rsidRPr="007467D9">
        <w:rPr>
          <w:rFonts w:ascii="Tahoma" w:hAnsi="Tahoma" w:cs="Tahoma"/>
          <w:color w:val="auto"/>
          <w:sz w:val="20"/>
          <w:szCs w:val="20"/>
        </w:rPr>
        <w:t>alacsonyabb</w:t>
      </w:r>
      <w:r w:rsidRPr="007467D9">
        <w:rPr>
          <w:rFonts w:ascii="Tahoma" w:hAnsi="Tahoma" w:cs="Tahoma"/>
          <w:color w:val="auto"/>
          <w:sz w:val="20"/>
          <w:szCs w:val="20"/>
        </w:rPr>
        <w:t xml:space="preserve">. </w:t>
      </w:r>
      <w:r w:rsidR="007A4309" w:rsidRPr="007467D9">
        <w:rPr>
          <w:rFonts w:ascii="Tahoma" w:hAnsi="Tahoma" w:cs="Tahoma"/>
          <w:color w:val="auto"/>
          <w:sz w:val="20"/>
          <w:szCs w:val="20"/>
        </w:rPr>
        <w:t>Abban az esetben, ha a fent felsorolt módszerek alapján nem lehet meghatározni azt a</w:t>
      </w:r>
      <w:r w:rsidR="004A6961" w:rsidRPr="007467D9">
        <w:rPr>
          <w:rFonts w:ascii="Tahoma" w:hAnsi="Tahoma" w:cs="Tahoma"/>
          <w:color w:val="auto"/>
          <w:sz w:val="20"/>
          <w:szCs w:val="20"/>
        </w:rPr>
        <w:t>z egy</w:t>
      </w:r>
      <w:r w:rsidR="007A4309" w:rsidRPr="007467D9">
        <w:rPr>
          <w:rFonts w:ascii="Tahoma" w:hAnsi="Tahoma" w:cs="Tahoma"/>
          <w:color w:val="auto"/>
          <w:sz w:val="20"/>
          <w:szCs w:val="20"/>
        </w:rPr>
        <w:t xml:space="preserve"> részt, amelyben ajánlattevő lenne nyertesként kinyilvánítható, abban az esetben ajánlatkérő az érintett részek becsült értéke, mint objektív szempont alapján dönt, oly módon, hogy a magasabb becsült értékű rész vonatkozásában lehet adott ajánlattevő nyertes. </w:t>
      </w:r>
      <w:r w:rsidRPr="007467D9">
        <w:rPr>
          <w:rFonts w:ascii="Tahoma" w:hAnsi="Tahoma" w:cs="Tahoma"/>
          <w:color w:val="auto"/>
          <w:sz w:val="20"/>
          <w:szCs w:val="20"/>
        </w:rPr>
        <w:t xml:space="preserve">Amennyiben a fenti szempontok alapján, nem lehet eldönteni, hogy ajánlattevő mely </w:t>
      </w:r>
      <w:r w:rsidRPr="007467D9">
        <w:rPr>
          <w:rFonts w:ascii="Tahoma" w:hAnsi="Tahoma" w:cs="Tahoma"/>
          <w:color w:val="auto"/>
          <w:sz w:val="20"/>
          <w:szCs w:val="20"/>
        </w:rPr>
        <w:lastRenderedPageBreak/>
        <w:t xml:space="preserve">rész tekintetében nyilvánítható ki nyertesként, abban az esetben közjegyző jelenlétében tartott sorsolás </w:t>
      </w:r>
      <w:r w:rsidR="007A4309" w:rsidRPr="007467D9">
        <w:rPr>
          <w:rFonts w:ascii="Tahoma" w:hAnsi="Tahoma" w:cs="Tahoma"/>
          <w:color w:val="auto"/>
          <w:sz w:val="20"/>
          <w:szCs w:val="20"/>
        </w:rPr>
        <w:t>alapján választ az ajánlatkérő.</w:t>
      </w:r>
    </w:p>
    <w:bookmarkEnd w:id="36"/>
    <w:p w14:paraId="2BC6D74B" w14:textId="77777777" w:rsidR="00CB3B7B" w:rsidRPr="007467D9" w:rsidRDefault="00CB3B7B" w:rsidP="00CB3B7B">
      <w:pPr>
        <w:spacing w:after="0"/>
        <w:ind w:left="426"/>
        <w:jc w:val="both"/>
        <w:rPr>
          <w:rFonts w:ascii="Tahoma" w:hAnsi="Tahoma" w:cs="Tahoma"/>
          <w:color w:val="auto"/>
          <w:sz w:val="20"/>
          <w:szCs w:val="20"/>
        </w:rPr>
      </w:pPr>
    </w:p>
    <w:p w14:paraId="063E2BA5" w14:textId="77777777" w:rsidR="00F35F93" w:rsidRPr="007467D9" w:rsidRDefault="00F35F93" w:rsidP="00CB3B7B">
      <w:pPr>
        <w:spacing w:after="0"/>
        <w:ind w:left="426"/>
        <w:jc w:val="both"/>
        <w:rPr>
          <w:rFonts w:ascii="Tahoma" w:hAnsi="Tahoma" w:cs="Tahoma"/>
          <w:color w:val="auto"/>
          <w:sz w:val="20"/>
          <w:szCs w:val="20"/>
        </w:rPr>
      </w:pPr>
    </w:p>
    <w:p w14:paraId="1A1D12CA" w14:textId="77777777" w:rsidR="00F35F93" w:rsidRPr="007467D9" w:rsidRDefault="00F35F93" w:rsidP="00CB3B7B">
      <w:pPr>
        <w:spacing w:after="0"/>
        <w:jc w:val="center"/>
        <w:rPr>
          <w:rFonts w:ascii="Tahoma" w:hAnsi="Tahoma" w:cs="Tahoma"/>
          <w:color w:val="auto"/>
          <w:sz w:val="20"/>
          <w:szCs w:val="20"/>
        </w:rPr>
      </w:pP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p>
    <w:p w14:paraId="68668B8C" w14:textId="77777777" w:rsidR="00F35F93" w:rsidRPr="007467D9" w:rsidRDefault="00F35F93" w:rsidP="005B1EAD">
      <w:pPr>
        <w:numPr>
          <w:ilvl w:val="1"/>
          <w:numId w:val="3"/>
        </w:numPr>
        <w:spacing w:after="0"/>
        <w:ind w:left="426" w:hanging="426"/>
        <w:jc w:val="both"/>
        <w:rPr>
          <w:rFonts w:ascii="Tahoma" w:hAnsi="Tahoma" w:cs="Tahoma"/>
          <w:color w:val="auto"/>
          <w:sz w:val="20"/>
          <w:szCs w:val="20"/>
        </w:rPr>
      </w:pPr>
      <w:r w:rsidRPr="007467D9">
        <w:rPr>
          <w:rFonts w:ascii="Tahoma" w:hAnsi="Tahoma" w:cs="Tahoma"/>
          <w:color w:val="auto"/>
          <w:sz w:val="20"/>
          <w:szCs w:val="20"/>
        </w:rPr>
        <w:br w:type="page"/>
      </w:r>
    </w:p>
    <w:p w14:paraId="41047498" w14:textId="77777777" w:rsidR="000C7CAD" w:rsidRPr="007467D9"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lastRenderedPageBreak/>
        <w:t>3. KÖTET</w:t>
      </w:r>
    </w:p>
    <w:p w14:paraId="62F9B2EC" w14:textId="77777777" w:rsidR="00244D1D" w:rsidRPr="007467D9" w:rsidRDefault="000C7CAD" w:rsidP="00476CC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SZERZŐDÉSTERVEZET</w:t>
      </w:r>
    </w:p>
    <w:p w14:paraId="2B50A3E3" w14:textId="77777777" w:rsidR="004C701F" w:rsidRPr="007467D9" w:rsidRDefault="004C701F" w:rsidP="004C701F">
      <w:pPr>
        <w:spacing w:after="120" w:line="240" w:lineRule="auto"/>
        <w:ind w:right="-98"/>
        <w:jc w:val="center"/>
        <w:outlineLvl w:val="0"/>
        <w:rPr>
          <w:rFonts w:ascii="Tahoma" w:hAnsi="Tahoma" w:cs="Tahoma"/>
          <w:b/>
          <w:caps/>
          <w:color w:val="auto"/>
          <w:sz w:val="20"/>
          <w:szCs w:val="20"/>
        </w:rPr>
      </w:pPr>
      <w:bookmarkStart w:id="37" w:name="_Toc222738245"/>
      <w:bookmarkStart w:id="38" w:name="_Toc272135983"/>
      <w:r w:rsidRPr="007467D9">
        <w:rPr>
          <w:rFonts w:ascii="Tahoma" w:hAnsi="Tahoma" w:cs="Tahoma"/>
          <w:b/>
          <w:caps/>
          <w:color w:val="auto"/>
          <w:sz w:val="20"/>
          <w:szCs w:val="20"/>
        </w:rPr>
        <w:t>Vállalkozási ÉS FELHASZNÁLÁSI keretSZERZŐDÉS</w:t>
      </w:r>
      <w:bookmarkEnd w:id="37"/>
      <w:bookmarkEnd w:id="38"/>
    </w:p>
    <w:p w14:paraId="4FAC01F9" w14:textId="77777777" w:rsidR="004C701F" w:rsidRPr="007467D9" w:rsidRDefault="004C701F" w:rsidP="004C701F">
      <w:pPr>
        <w:spacing w:after="120" w:line="240" w:lineRule="auto"/>
        <w:rPr>
          <w:rFonts w:ascii="Tahoma" w:hAnsi="Tahoma" w:cs="Tahoma"/>
          <w:color w:val="auto"/>
          <w:sz w:val="20"/>
          <w:szCs w:val="20"/>
        </w:rPr>
      </w:pPr>
    </w:p>
    <w:p w14:paraId="14D48460" w14:textId="77777777" w:rsidR="004C701F" w:rsidRPr="007467D9" w:rsidRDefault="004C701F" w:rsidP="004C701F">
      <w:pPr>
        <w:spacing w:after="120" w:line="240" w:lineRule="auto"/>
        <w:jc w:val="both"/>
        <w:rPr>
          <w:rFonts w:ascii="Tahoma" w:hAnsi="Tahoma" w:cs="Tahoma"/>
          <w:color w:val="auto"/>
          <w:sz w:val="20"/>
          <w:szCs w:val="20"/>
        </w:rPr>
      </w:pPr>
      <w:r w:rsidRPr="007467D9">
        <w:rPr>
          <w:rFonts w:ascii="Tahoma" w:hAnsi="Tahoma" w:cs="Tahoma"/>
          <w:color w:val="auto"/>
          <w:sz w:val="20"/>
          <w:szCs w:val="20"/>
        </w:rPr>
        <w:t xml:space="preserve">mely létrejött egyrészről a </w:t>
      </w:r>
      <w:r w:rsidRPr="007467D9">
        <w:rPr>
          <w:rFonts w:ascii="Tahoma" w:hAnsi="Tahoma" w:cs="Tahoma"/>
          <w:b/>
          <w:color w:val="auto"/>
          <w:sz w:val="20"/>
          <w:szCs w:val="20"/>
        </w:rPr>
        <w:t xml:space="preserve">Miniszterelnökség </w:t>
      </w:r>
      <w:r w:rsidRPr="007467D9">
        <w:rPr>
          <w:rFonts w:ascii="Tahoma" w:hAnsi="Tahoma" w:cs="Tahoma"/>
          <w:color w:val="auto"/>
          <w:sz w:val="20"/>
          <w:szCs w:val="20"/>
        </w:rPr>
        <w:t>(székhely: 1055 Budapest, Kossuth Lajos tér 1-3., adószám: 15775292-2-41, képviseli: Lázár János Miniszterelnökséget vezető miniszter) mint megrendelő (a továbbiakban: Megrendelő)</w:t>
      </w:r>
    </w:p>
    <w:p w14:paraId="37E72553" w14:textId="77777777" w:rsidR="004C701F" w:rsidRPr="007467D9" w:rsidRDefault="004C701F" w:rsidP="004C701F">
      <w:pPr>
        <w:spacing w:after="120" w:line="240" w:lineRule="auto"/>
        <w:rPr>
          <w:rFonts w:ascii="Tahoma" w:hAnsi="Tahoma" w:cs="Tahoma"/>
          <w:color w:val="auto"/>
          <w:sz w:val="20"/>
          <w:szCs w:val="20"/>
        </w:rPr>
      </w:pPr>
    </w:p>
    <w:p w14:paraId="398FC1D0" w14:textId="77777777" w:rsidR="004C701F" w:rsidRPr="007467D9" w:rsidRDefault="004C701F" w:rsidP="004C701F">
      <w:pPr>
        <w:spacing w:after="120" w:line="240" w:lineRule="auto"/>
        <w:jc w:val="both"/>
        <w:rPr>
          <w:rFonts w:ascii="Tahoma" w:hAnsi="Tahoma" w:cs="Tahoma"/>
          <w:color w:val="auto"/>
          <w:sz w:val="20"/>
          <w:szCs w:val="20"/>
        </w:rPr>
      </w:pPr>
      <w:proofErr w:type="gramStart"/>
      <w:r w:rsidRPr="007467D9">
        <w:rPr>
          <w:rFonts w:ascii="Tahoma" w:hAnsi="Tahoma" w:cs="Tahoma"/>
          <w:color w:val="auto"/>
          <w:sz w:val="20"/>
          <w:szCs w:val="20"/>
        </w:rPr>
        <w:t>másrészről</w:t>
      </w:r>
      <w:proofErr w:type="gramEnd"/>
      <w:r w:rsidRPr="007467D9">
        <w:rPr>
          <w:rFonts w:ascii="Tahoma" w:hAnsi="Tahoma" w:cs="Tahoma"/>
          <w:color w:val="auto"/>
          <w:sz w:val="20"/>
          <w:szCs w:val="20"/>
        </w:rPr>
        <w:t xml:space="preserve"> a </w:t>
      </w:r>
      <w:r w:rsidRPr="007467D9">
        <w:rPr>
          <w:rFonts w:ascii="Tahoma" w:hAnsi="Tahoma" w:cs="Tahoma"/>
          <w:b/>
          <w:color w:val="auto"/>
          <w:sz w:val="20"/>
          <w:szCs w:val="20"/>
        </w:rPr>
        <w:t>……………………,</w:t>
      </w:r>
      <w:r w:rsidRPr="007467D9">
        <w:rPr>
          <w:rFonts w:ascii="Tahoma" w:hAnsi="Tahoma" w:cs="Tahoma"/>
          <w:color w:val="auto"/>
          <w:sz w:val="20"/>
          <w:szCs w:val="20"/>
        </w:rPr>
        <w:t xml:space="preserve"> </w:t>
      </w:r>
      <w:r w:rsidRPr="007467D9">
        <w:rPr>
          <w:rFonts w:ascii="Tahoma" w:hAnsi="Tahoma" w:cs="Tahoma"/>
          <w:b/>
          <w:color w:val="auto"/>
          <w:sz w:val="20"/>
          <w:szCs w:val="20"/>
        </w:rPr>
        <w:t xml:space="preserve"> </w:t>
      </w:r>
      <w:r w:rsidRPr="007467D9">
        <w:rPr>
          <w:rFonts w:ascii="Tahoma" w:hAnsi="Tahoma" w:cs="Tahoma"/>
          <w:color w:val="auto"/>
          <w:sz w:val="20"/>
          <w:szCs w:val="20"/>
        </w:rPr>
        <w:t xml:space="preserve">(székhely: ……..….……..., cégjegyzékszám: </w:t>
      </w:r>
      <w:r w:rsidRPr="007467D9">
        <w:rPr>
          <w:rStyle w:val="alrovatdata"/>
          <w:rFonts w:ascii="Tahoma" w:hAnsi="Tahoma" w:cs="Tahoma"/>
          <w:color w:val="auto"/>
          <w:sz w:val="20"/>
          <w:szCs w:val="20"/>
        </w:rPr>
        <w:t>Cg. …</w:t>
      </w:r>
      <w:proofErr w:type="gramStart"/>
      <w:r w:rsidRPr="007467D9">
        <w:rPr>
          <w:rStyle w:val="alrovatdata"/>
          <w:rFonts w:ascii="Tahoma" w:hAnsi="Tahoma" w:cs="Tahoma"/>
          <w:color w:val="auto"/>
          <w:sz w:val="20"/>
          <w:szCs w:val="20"/>
        </w:rPr>
        <w:t>………..…….</w:t>
      </w:r>
      <w:r w:rsidRPr="007467D9">
        <w:rPr>
          <w:rFonts w:ascii="Tahoma" w:hAnsi="Tahoma" w:cs="Tahoma"/>
          <w:color w:val="auto"/>
          <w:sz w:val="20"/>
          <w:szCs w:val="20"/>
        </w:rPr>
        <w:t>,</w:t>
      </w:r>
      <w:proofErr w:type="gramEnd"/>
      <w:r w:rsidRPr="007467D9">
        <w:rPr>
          <w:rFonts w:ascii="Tahoma" w:hAnsi="Tahoma" w:cs="Tahoma"/>
          <w:color w:val="auto"/>
          <w:sz w:val="20"/>
          <w:szCs w:val="20"/>
        </w:rPr>
        <w:t xml:space="preserve"> képviseli: </w:t>
      </w:r>
      <w:r w:rsidRPr="007467D9">
        <w:rPr>
          <w:rFonts w:ascii="Tahoma" w:eastAsia="Times New Roman" w:hAnsi="Tahoma" w:cs="Tahoma"/>
          <w:color w:val="auto"/>
          <w:sz w:val="20"/>
          <w:szCs w:val="20"/>
          <w:lang w:eastAsia="hu-HU"/>
        </w:rPr>
        <w:t xml:space="preserve">……………….…., </w:t>
      </w:r>
      <w:r w:rsidRPr="007467D9">
        <w:rPr>
          <w:rFonts w:ascii="Tahoma" w:hAnsi="Tahoma" w:cs="Tahoma"/>
          <w:color w:val="auto"/>
          <w:sz w:val="20"/>
          <w:szCs w:val="20"/>
        </w:rPr>
        <w:t xml:space="preserve">képviselet módja: …………..…….., adószám: ………….., bankszámlát vezető pénzintézet…………….……., bankszámlaszám: ……………….…, ) mint vállalkozó (a továbbiakban: Vállalkozó) </w:t>
      </w:r>
    </w:p>
    <w:p w14:paraId="5B0B082D" w14:textId="77777777" w:rsidR="004C701F" w:rsidRPr="007467D9" w:rsidRDefault="004C701F" w:rsidP="004C701F">
      <w:pPr>
        <w:spacing w:after="120" w:line="240" w:lineRule="auto"/>
        <w:jc w:val="both"/>
        <w:rPr>
          <w:rFonts w:ascii="Tahoma" w:hAnsi="Tahoma" w:cs="Tahoma"/>
          <w:color w:val="auto"/>
          <w:sz w:val="20"/>
          <w:szCs w:val="20"/>
        </w:rPr>
      </w:pPr>
    </w:p>
    <w:p w14:paraId="5145885A" w14:textId="77777777" w:rsidR="004C701F" w:rsidRPr="007467D9" w:rsidRDefault="004C701F" w:rsidP="004C701F">
      <w:pPr>
        <w:spacing w:after="120" w:line="240" w:lineRule="auto"/>
        <w:rPr>
          <w:rFonts w:ascii="Tahoma" w:hAnsi="Tahoma" w:cs="Tahoma"/>
          <w:color w:val="auto"/>
          <w:sz w:val="20"/>
          <w:szCs w:val="20"/>
        </w:rPr>
      </w:pPr>
      <w:r w:rsidRPr="007467D9">
        <w:rPr>
          <w:rFonts w:ascii="Tahoma" w:hAnsi="Tahoma" w:cs="Tahoma"/>
          <w:color w:val="auto"/>
          <w:sz w:val="20"/>
          <w:szCs w:val="20"/>
        </w:rPr>
        <w:t>(Megrendelő és Vállalkozó a továbbiakban együtt: Felek) között az alulírott helyen és időben az alábbi feltételekkel:</w:t>
      </w:r>
    </w:p>
    <w:p w14:paraId="738CD503" w14:textId="77777777" w:rsidR="004C701F" w:rsidRPr="007467D9" w:rsidRDefault="004C701F" w:rsidP="004C701F">
      <w:pPr>
        <w:spacing w:after="120" w:line="240" w:lineRule="auto"/>
        <w:jc w:val="center"/>
        <w:rPr>
          <w:rFonts w:ascii="Tahoma" w:hAnsi="Tahoma" w:cs="Tahoma"/>
          <w:b/>
          <w:color w:val="auto"/>
          <w:sz w:val="20"/>
          <w:szCs w:val="20"/>
        </w:rPr>
      </w:pPr>
      <w:r w:rsidRPr="007467D9">
        <w:rPr>
          <w:rFonts w:ascii="Tahoma" w:hAnsi="Tahoma" w:cs="Tahoma"/>
          <w:b/>
          <w:color w:val="auto"/>
          <w:sz w:val="20"/>
          <w:szCs w:val="20"/>
        </w:rPr>
        <w:t>Preambulum</w:t>
      </w:r>
    </w:p>
    <w:p w14:paraId="7CD4B8A4" w14:textId="77777777" w:rsidR="004C701F" w:rsidRPr="007467D9" w:rsidRDefault="004C701F" w:rsidP="004C701F">
      <w:pPr>
        <w:spacing w:after="120" w:line="240" w:lineRule="auto"/>
        <w:rPr>
          <w:rFonts w:ascii="Tahoma" w:hAnsi="Tahoma" w:cs="Tahoma"/>
          <w:color w:val="auto"/>
          <w:sz w:val="20"/>
          <w:szCs w:val="20"/>
        </w:rPr>
      </w:pPr>
    </w:p>
    <w:p w14:paraId="07BC62CB" w14:textId="77777777" w:rsidR="004C701F" w:rsidRPr="007467D9" w:rsidRDefault="004C701F" w:rsidP="004C701F">
      <w:pPr>
        <w:pStyle w:val="Listaszerbekezds"/>
        <w:spacing w:before="0"/>
        <w:ind w:left="426"/>
        <w:rPr>
          <w:rFonts w:ascii="Tahoma" w:hAnsi="Tahoma" w:cs="Tahoma"/>
          <w:sz w:val="20"/>
          <w:szCs w:val="20"/>
        </w:rPr>
      </w:pPr>
      <w:r w:rsidRPr="007467D9">
        <w:rPr>
          <w:rFonts w:ascii="Tahoma" w:hAnsi="Tahoma" w:cs="Tahoma"/>
          <w:sz w:val="20"/>
          <w:szCs w:val="20"/>
        </w:rPr>
        <w:t xml:space="preserve">A Miniszterelnökség, mint Megrendelő a közbeszerzésekről szóló 2015. évi CXLIII. törvény (a továbbiakban: Kbt.) Második Rész 81. § (1) bekezdése szerinti nyílt közbeszerzési eljárást folytatott le </w:t>
      </w:r>
      <w:r w:rsidRPr="007467D9">
        <w:rPr>
          <w:rFonts w:ascii="Tahoma" w:hAnsi="Tahoma" w:cs="Tahoma"/>
          <w:b/>
          <w:i/>
          <w:sz w:val="20"/>
          <w:szCs w:val="20"/>
        </w:rPr>
        <w:t xml:space="preserve">„Vállalkozási keretszerződés az EU Kohéziós Politikáját szolgáló EU Alapok társfinanszírozásával megvalósuló fejlesztéspolitikai programok értékeléseinek készítésére, 9 részben” </w:t>
      </w:r>
      <w:r w:rsidRPr="007467D9">
        <w:rPr>
          <w:rFonts w:ascii="Tahoma" w:hAnsi="Tahoma" w:cs="Tahoma"/>
          <w:sz w:val="20"/>
          <w:szCs w:val="20"/>
        </w:rPr>
        <w:t>tárgyban jelen szerződés megkötése céljából. Az eljárásban 9 részre lehetett részajánlatot tenni. Jelen keretszerződés a közbeszerzési eljárás __. részére (</w:t>
      </w:r>
      <w:r w:rsidRPr="007467D9">
        <w:rPr>
          <w:rFonts w:ascii="Tahoma" w:hAnsi="Tahoma" w:cs="Tahoma"/>
          <w:i/>
          <w:sz w:val="20"/>
          <w:szCs w:val="20"/>
        </w:rPr>
        <w:t>rész megnevezése</w:t>
      </w:r>
      <w:r w:rsidRPr="007467D9">
        <w:rPr>
          <w:rFonts w:ascii="Tahoma" w:hAnsi="Tahoma" w:cs="Tahoma"/>
          <w:sz w:val="20"/>
          <w:szCs w:val="20"/>
        </w:rPr>
        <w:t xml:space="preserve">) vonatkozó keretszerződés. </w:t>
      </w:r>
    </w:p>
    <w:p w14:paraId="6126B8EC" w14:textId="77777777" w:rsidR="004C701F" w:rsidRPr="007467D9" w:rsidRDefault="004C701F" w:rsidP="004C701F">
      <w:pPr>
        <w:pStyle w:val="Listaszerbekezds"/>
        <w:spacing w:before="0"/>
        <w:ind w:left="426"/>
        <w:rPr>
          <w:rFonts w:ascii="Tahoma" w:hAnsi="Tahoma" w:cs="Tahoma"/>
          <w:sz w:val="20"/>
          <w:szCs w:val="20"/>
        </w:rPr>
      </w:pPr>
    </w:p>
    <w:p w14:paraId="259111E6" w14:textId="77777777" w:rsidR="004C701F" w:rsidRPr="007467D9" w:rsidRDefault="004C701F" w:rsidP="004C701F">
      <w:pPr>
        <w:pStyle w:val="Listaszerbekezds"/>
        <w:spacing w:before="0"/>
        <w:ind w:left="426"/>
        <w:rPr>
          <w:rFonts w:ascii="Tahoma" w:hAnsi="Tahoma" w:cs="Tahoma"/>
          <w:sz w:val="20"/>
          <w:szCs w:val="20"/>
        </w:rPr>
      </w:pPr>
      <w:r w:rsidRPr="007467D9">
        <w:rPr>
          <w:rFonts w:ascii="Tahoma" w:hAnsi="Tahoma" w:cs="Tahoma"/>
          <w:sz w:val="20"/>
          <w:szCs w:val="20"/>
        </w:rPr>
        <w:t xml:space="preserve">A Megrendelő a beérkezett </w:t>
      </w:r>
      <w:proofErr w:type="spellStart"/>
      <w:r w:rsidRPr="007467D9">
        <w:rPr>
          <w:rFonts w:ascii="Tahoma" w:hAnsi="Tahoma" w:cs="Tahoma"/>
          <w:sz w:val="20"/>
          <w:szCs w:val="20"/>
        </w:rPr>
        <w:t>ajánlato</w:t>
      </w:r>
      <w:proofErr w:type="spellEnd"/>
      <w:r w:rsidRPr="007467D9">
        <w:rPr>
          <w:rFonts w:ascii="Tahoma" w:hAnsi="Tahoma" w:cs="Tahoma"/>
          <w:sz w:val="20"/>
          <w:szCs w:val="20"/>
        </w:rPr>
        <w:t>(</w:t>
      </w:r>
      <w:proofErr w:type="spellStart"/>
      <w:r w:rsidRPr="007467D9">
        <w:rPr>
          <w:rFonts w:ascii="Tahoma" w:hAnsi="Tahoma" w:cs="Tahoma"/>
          <w:sz w:val="20"/>
          <w:szCs w:val="20"/>
        </w:rPr>
        <w:t>ka</w:t>
      </w:r>
      <w:proofErr w:type="spellEnd"/>
      <w:r w:rsidRPr="007467D9">
        <w:rPr>
          <w:rFonts w:ascii="Tahoma" w:hAnsi="Tahoma" w:cs="Tahoma"/>
          <w:sz w:val="20"/>
          <w:szCs w:val="20"/>
        </w:rPr>
        <w:t xml:space="preserve">)t elbírálta, a ………. rész vonatkozásában az eljárás nyertese Vállalkozó lett, így Felek az alábbi szerződést kötik.  </w:t>
      </w:r>
    </w:p>
    <w:p w14:paraId="49686811" w14:textId="77777777" w:rsidR="004C701F" w:rsidRPr="007467D9" w:rsidRDefault="004C701F" w:rsidP="004C701F">
      <w:pPr>
        <w:spacing w:after="120" w:line="240" w:lineRule="auto"/>
        <w:ind w:left="426" w:hanging="426"/>
        <w:jc w:val="both"/>
        <w:rPr>
          <w:rFonts w:ascii="Tahoma" w:hAnsi="Tahoma" w:cs="Tahoma"/>
          <w:color w:val="auto"/>
          <w:sz w:val="20"/>
          <w:szCs w:val="20"/>
        </w:rPr>
      </w:pPr>
    </w:p>
    <w:p w14:paraId="456D20E7" w14:textId="77777777" w:rsidR="004C701F" w:rsidRPr="007467D9" w:rsidRDefault="004C701F" w:rsidP="004C701F">
      <w:pPr>
        <w:pStyle w:val="Listaszerbekezds"/>
        <w:spacing w:before="0"/>
        <w:ind w:left="426"/>
        <w:rPr>
          <w:rFonts w:ascii="Tahoma" w:hAnsi="Tahoma" w:cs="Tahoma"/>
          <w:sz w:val="20"/>
          <w:szCs w:val="20"/>
        </w:rPr>
      </w:pPr>
      <w:r w:rsidRPr="007467D9">
        <w:rPr>
          <w:rFonts w:ascii="Tahoma" w:hAnsi="Tahoma" w:cs="Tahoma"/>
          <w:sz w:val="20"/>
          <w:szCs w:val="20"/>
        </w:rPr>
        <w:t>Megrendelő rögzíti, hogy a Polgári Törvénykönyvről szóló 2013. évi V. törvény (a továbbiakban: Ptk.) 8:1. § (1) bekezdés 7. pontja alapján szerződő hatóságnak minősül.</w:t>
      </w:r>
    </w:p>
    <w:p w14:paraId="069417C3" w14:textId="77777777" w:rsidR="004C701F" w:rsidRPr="007467D9" w:rsidRDefault="004C701F" w:rsidP="004C701F">
      <w:pPr>
        <w:spacing w:after="120" w:line="240" w:lineRule="auto"/>
        <w:jc w:val="center"/>
        <w:rPr>
          <w:rFonts w:ascii="Tahoma" w:hAnsi="Tahoma" w:cs="Tahoma"/>
          <w:b/>
          <w:color w:val="auto"/>
          <w:sz w:val="20"/>
          <w:szCs w:val="20"/>
        </w:rPr>
      </w:pPr>
      <w:r w:rsidRPr="007467D9">
        <w:rPr>
          <w:rFonts w:ascii="Tahoma" w:hAnsi="Tahoma" w:cs="Tahoma"/>
          <w:b/>
          <w:color w:val="auto"/>
          <w:sz w:val="20"/>
          <w:szCs w:val="20"/>
        </w:rPr>
        <w:t>I. A szerződés tárgya, a teljesítés határideje, módja, helye</w:t>
      </w:r>
    </w:p>
    <w:p w14:paraId="7A603F25"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Jelen keretszerződés tárgya a keretszerződés 1. sz. mellékletét képező feladatleírásban meghatározott feladatok ellátása, melyek tényleges teljesítésére a Vállalkozó a Megrendelő közvetlen megrendelését követően lesz kötelezett.</w:t>
      </w:r>
    </w:p>
    <w:p w14:paraId="59636E31"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 Vállalkozó kötelezettséget vállal az Ajánlati Felhívásban, valamint az Ajánlati Dokumentációban meghatározott feladatok szerződésszerű elvégzésére, a közvetlen megrendelések tartalmának figyelembevételével. A megrendelés a jelen keretszerződéssel együtt tartalmazza a szerződésszerűség megállapításához szükséges feltételeket.</w:t>
      </w:r>
    </w:p>
    <w:p w14:paraId="56874277" w14:textId="432FAB2F" w:rsidR="004C701F" w:rsidRPr="007467D9" w:rsidRDefault="00385496"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Jelen szerződést a Felek aláírásának napjától a szerződés 2</w:t>
      </w:r>
      <w:r w:rsidR="00D1644E" w:rsidRPr="007467D9">
        <w:rPr>
          <w:rFonts w:ascii="Tahoma" w:hAnsi="Tahoma" w:cs="Tahoma"/>
          <w:color w:val="auto"/>
          <w:sz w:val="20"/>
          <w:szCs w:val="20"/>
        </w:rPr>
        <w:t>1</w:t>
      </w:r>
      <w:r w:rsidRPr="007467D9">
        <w:rPr>
          <w:rFonts w:ascii="Tahoma" w:hAnsi="Tahoma" w:cs="Tahoma"/>
          <w:color w:val="auto"/>
          <w:sz w:val="20"/>
          <w:szCs w:val="20"/>
        </w:rPr>
        <w:t>. pontja szerinti keretösszeg kimerüléséig, de legkésőbb 2022. december 31. napjáig terjedő határozott időtartamra kötik</w:t>
      </w:r>
      <w:r w:rsidR="00870FC5" w:rsidRPr="007467D9">
        <w:rPr>
          <w:rFonts w:ascii="Tahoma" w:hAnsi="Tahoma" w:cs="Tahoma"/>
          <w:color w:val="auto"/>
          <w:sz w:val="20"/>
          <w:szCs w:val="20"/>
        </w:rPr>
        <w:t>.</w:t>
      </w:r>
    </w:p>
    <w:p w14:paraId="1E0DA1F4" w14:textId="18280286"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Az egyes értékelési feladatokat a Megrendelő</w:t>
      </w:r>
      <w:r w:rsidR="00527B55" w:rsidRPr="007467D9">
        <w:rPr>
          <w:rFonts w:ascii="Tahoma" w:hAnsi="Tahoma" w:cs="Tahoma"/>
          <w:color w:val="auto"/>
          <w:sz w:val="20"/>
          <w:szCs w:val="20"/>
        </w:rPr>
        <w:t xml:space="preserve">, </w:t>
      </w:r>
      <w:r w:rsidR="008F6858" w:rsidRPr="007467D9">
        <w:rPr>
          <w:rFonts w:ascii="Tahoma" w:hAnsi="Tahoma" w:cs="Tahoma"/>
          <w:color w:val="auto"/>
          <w:sz w:val="20"/>
          <w:szCs w:val="20"/>
        </w:rPr>
        <w:t>a jelen szerződés 2. számú melléklete szerinti</w:t>
      </w:r>
      <w:r w:rsidRPr="007467D9">
        <w:rPr>
          <w:rFonts w:ascii="Tahoma" w:hAnsi="Tahoma" w:cs="Tahoma"/>
          <w:color w:val="auto"/>
          <w:sz w:val="20"/>
          <w:szCs w:val="20"/>
        </w:rPr>
        <w:t xml:space="preserve"> írásos egyedi megrendelés keretében adja ki. Az egyedi megrendelő dokumentum tartalmazza a konkrét, részletes eseti feladatleírást illetve az arra maximálisan elszámolható szakértői napok számát. A közvetlen megrendelések teljesítésének időtartama nem haladhatja meg a keretszerződés időtartamát (utolsó napját). A Vállalkozó köteles a megrendeléseket a megrendelésekben meghatározott (kötbérterhes) határidőben teljesíteni. </w:t>
      </w:r>
    </w:p>
    <w:p w14:paraId="16AD4A66" w14:textId="77777777" w:rsidR="004C701F" w:rsidRPr="007467D9" w:rsidRDefault="004C701F" w:rsidP="00A618C2">
      <w:pPr>
        <w:pStyle w:val="Listaszerbekezds"/>
        <w:numPr>
          <w:ilvl w:val="0"/>
          <w:numId w:val="35"/>
        </w:numPr>
        <w:rPr>
          <w:rFonts w:ascii="Tahoma" w:hAnsi="Tahoma" w:cs="Tahoma"/>
          <w:sz w:val="20"/>
          <w:szCs w:val="20"/>
        </w:rPr>
      </w:pPr>
      <w:r w:rsidRPr="007467D9">
        <w:rPr>
          <w:rFonts w:ascii="Tahoma" w:hAnsi="Tahoma" w:cs="Tahoma"/>
          <w:sz w:val="20"/>
          <w:szCs w:val="20"/>
        </w:rPr>
        <w:t xml:space="preserve">A megrendelésben kiadott feladatot a Vállalkozó köteles a megadott és egyeztetett tartalom szerint, határidőre elvégezni. A megrendelésben meghatározott feladatot a megrendelésben </w:t>
      </w:r>
      <w:r w:rsidRPr="007467D9">
        <w:rPr>
          <w:rFonts w:ascii="Tahoma" w:hAnsi="Tahoma" w:cs="Tahoma"/>
          <w:sz w:val="20"/>
          <w:szCs w:val="20"/>
        </w:rPr>
        <w:lastRenderedPageBreak/>
        <w:t>meghatározott érintettek bevonásával, az ő véleményük figyelembevételével kell elvégezni. Szakértői nap elszámolást maga után vonó feladatot, ugyanakkor csak a Megrendelő által kiállított megrendelés alapján lehet elszámolni. A teljesítés helye – a feladat ellátásához igazodóan vagy Megrendelő kifejezett igénye esetén – Megrendelő székhelye vagy telephelye vagy Vállalkozó székhelye.</w:t>
      </w:r>
    </w:p>
    <w:p w14:paraId="0E11A858"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 xml:space="preserve">Minden egyes megrendelésre leadott teljesítést a projektvezető szakértőnek ellen kell jegyezni. Minden egyes teljesítésnél meg kell nevezni a teljesítést készítő szakértők nevét. A leadott teljesítést a Megrendelő legkésőbb 25 munkanapon belül értékeli: elfogadja (igazolja a szakmai megfelelőséget) vagy jelzi a szükséges változtatási igényeket, kérheti a teljesítésbe bevont szakértők cseréjét.  Vállalkozónak legfeljebb 15 munkanap áll rendelkezésre ahhoz, hogy a Megrendelő által kért változtatási igényeket az értékelési jelentésben átvezesse. Ez a folyamat a teljesítés Megrendelő általi elfogadásáig ismétlődik. A Megrendelőben meghatározott feladatok azon a napon tekinthetők teljesítettnek, amikor a Megrendelő a feladat teljesítéséről szóló igazolást a Vállalkozó részére kiállította. </w:t>
      </w:r>
    </w:p>
    <w:p w14:paraId="5673DE8E"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 xml:space="preserve">Amennyiben a Megrendelő a leadott teljesítést második, ill. harmadik benyújtás alkalmával sem találja elfogadhatónak az alábbi szankciókkal élhet a Vállalkozó felé: </w:t>
      </w:r>
    </w:p>
    <w:p w14:paraId="362DDC55" w14:textId="77777777" w:rsidR="004C701F" w:rsidRPr="007467D9" w:rsidRDefault="004C701F" w:rsidP="00A618C2">
      <w:pPr>
        <w:pStyle w:val="Listaszerbekezds5"/>
        <w:numPr>
          <w:ilvl w:val="2"/>
          <w:numId w:val="35"/>
        </w:numPr>
        <w:autoSpaceDE w:val="0"/>
        <w:autoSpaceDN w:val="0"/>
        <w:spacing w:after="120"/>
        <w:ind w:left="851" w:right="-2" w:hanging="567"/>
        <w:jc w:val="both"/>
        <w:rPr>
          <w:rFonts w:ascii="Tahoma" w:hAnsi="Tahoma" w:cs="Tahoma"/>
          <w:sz w:val="20"/>
          <w:szCs w:val="20"/>
        </w:rPr>
      </w:pPr>
      <w:r w:rsidRPr="007467D9">
        <w:rPr>
          <w:rFonts w:ascii="Tahoma" w:hAnsi="Tahoma" w:cs="Tahoma"/>
          <w:sz w:val="20"/>
          <w:szCs w:val="20"/>
        </w:rPr>
        <w:t xml:space="preserve">A Megrendelő kérheti a projektvezető, illetve bármelyik a teljesítésben részt vevő szakértő projektre vonatkozó cseréjét. </w:t>
      </w:r>
    </w:p>
    <w:p w14:paraId="186A6E31" w14:textId="77777777" w:rsidR="004C701F" w:rsidRPr="007467D9" w:rsidRDefault="004C701F" w:rsidP="00A618C2">
      <w:pPr>
        <w:pStyle w:val="Listaszerbekezds5"/>
        <w:numPr>
          <w:ilvl w:val="2"/>
          <w:numId w:val="35"/>
        </w:numPr>
        <w:autoSpaceDE w:val="0"/>
        <w:autoSpaceDN w:val="0"/>
        <w:spacing w:after="120"/>
        <w:ind w:left="851" w:right="-2" w:hanging="567"/>
        <w:jc w:val="both"/>
        <w:rPr>
          <w:rFonts w:ascii="Tahoma" w:hAnsi="Tahoma" w:cs="Tahoma"/>
          <w:sz w:val="20"/>
          <w:szCs w:val="20"/>
        </w:rPr>
      </w:pPr>
      <w:r w:rsidRPr="007467D9">
        <w:rPr>
          <w:rFonts w:ascii="Tahoma" w:hAnsi="Tahoma" w:cs="Tahoma"/>
          <w:sz w:val="20"/>
          <w:szCs w:val="20"/>
        </w:rPr>
        <w:t xml:space="preserve"> A teljesítés javított, harmadik benyújtásának meg nem felelősége esetén, a Megrendelő kezdeményezheti a keretszerződés felmondását az adott Vállalkozóval. </w:t>
      </w:r>
    </w:p>
    <w:p w14:paraId="461201F3" w14:textId="77777777" w:rsidR="004C701F" w:rsidRPr="007467D9" w:rsidRDefault="004C701F" w:rsidP="00A618C2">
      <w:pPr>
        <w:pStyle w:val="Listaszerbekezds5"/>
        <w:numPr>
          <w:ilvl w:val="2"/>
          <w:numId w:val="35"/>
        </w:numPr>
        <w:autoSpaceDE w:val="0"/>
        <w:autoSpaceDN w:val="0"/>
        <w:spacing w:after="120"/>
        <w:ind w:left="851" w:right="-2" w:hanging="567"/>
        <w:jc w:val="both"/>
        <w:rPr>
          <w:rFonts w:ascii="Tahoma" w:hAnsi="Tahoma" w:cs="Tahoma"/>
          <w:sz w:val="20"/>
          <w:szCs w:val="20"/>
        </w:rPr>
      </w:pPr>
      <w:r w:rsidRPr="007467D9">
        <w:rPr>
          <w:rFonts w:ascii="Tahoma" w:hAnsi="Tahoma" w:cs="Tahoma"/>
          <w:sz w:val="20"/>
          <w:szCs w:val="20"/>
        </w:rPr>
        <w:t xml:space="preserve">A jelen szerződésben meghatározott, ehelyütt nem nevesített további szankciókat alkalmazhat. </w:t>
      </w:r>
    </w:p>
    <w:p w14:paraId="3BE1B14D" w14:textId="77777777" w:rsidR="004C701F" w:rsidRPr="007467D9" w:rsidRDefault="004C701F" w:rsidP="00A618C2">
      <w:pPr>
        <w:pStyle w:val="Listaszerbekezds5"/>
        <w:numPr>
          <w:ilvl w:val="2"/>
          <w:numId w:val="35"/>
        </w:numPr>
        <w:autoSpaceDE w:val="0"/>
        <w:autoSpaceDN w:val="0"/>
        <w:spacing w:after="120"/>
        <w:ind w:left="851" w:right="-2" w:hanging="567"/>
        <w:jc w:val="both"/>
        <w:rPr>
          <w:rFonts w:ascii="Tahoma" w:hAnsi="Tahoma" w:cs="Tahoma"/>
          <w:sz w:val="20"/>
          <w:szCs w:val="20"/>
        </w:rPr>
      </w:pPr>
      <w:r w:rsidRPr="007467D9">
        <w:rPr>
          <w:rFonts w:ascii="Tahoma" w:hAnsi="Tahoma" w:cs="Tahoma"/>
          <w:sz w:val="20"/>
          <w:szCs w:val="20"/>
        </w:rPr>
        <w:t>Bármely szankció alkalmazása nem jelent lemondást a többi szankció szerződés szerinti alkalmazásáról, továbbá több szankció együttesen is alkalmazható.</w:t>
      </w:r>
    </w:p>
    <w:p w14:paraId="5C5BB1A2"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 feladat Megrendelő általi szakmai megfelelőség igazolását követően Vállalkozó az elvégzett feladatoknak megfelelő szakértői nap alapú kimutatást készít (kimutatja az egyes feladatokra ténylegesen felhasznált szakértői napokat). Az egyes egyedi megrendelés terhére elszámolni kívánt szakértői napok száma nem haladhatja meg a megrendelőben előzetesen jelzett keretet. Felek megállapodnak, hogy szakértői nap 8 munkaórát jelent, tört szakértői nap elszámolására ennek figyelembevételével van lehetőség. A szakértői nap alapú kimutatás megfelelősége esetén a Megrendelő kiállítja a teljesítés igazolást.</w:t>
      </w:r>
    </w:p>
    <w:p w14:paraId="44BA8BD0" w14:textId="2ABEDC81"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 xml:space="preserve">A Megrendelőnek jogában áll a beadott szakértői nap kimutatást vitatnia, amennyiben úgy találja, hogy a leadott teljesítés szakmai színvonala, vagy az elszámolni kívánt szakértői napok száma nem áll összhangban </w:t>
      </w:r>
      <w:r w:rsidR="00626386" w:rsidRPr="007467D9">
        <w:rPr>
          <w:rFonts w:ascii="Tahoma" w:hAnsi="Tahoma" w:cs="Tahoma"/>
          <w:color w:val="auto"/>
          <w:sz w:val="20"/>
          <w:szCs w:val="20"/>
        </w:rPr>
        <w:t xml:space="preserve">egymással, illetve az elszámolás alapján a Megrendelés szerinti feladatok a Megrendelés szerinti pénzügyi keretből a beadott elszámolás alapján következtetve nem elvégezhetőek. </w:t>
      </w:r>
    </w:p>
    <w:p w14:paraId="43927CFC"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 Megrendelő kifogásának mérlegelése alapján a Vállalkozó módosíthatja a beadott szakértői nap kimutatását.</w:t>
      </w:r>
    </w:p>
    <w:p w14:paraId="65D1A1E4"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 Vállalkozó kijelenti, hogy a Megrendelővel szemben semmilyen kár, vagy egyéb jogcímen igényt nem érvényesít, amennyiben nem olyan értékű és számú megrendelés érkezik Megrendelőtől, mint azt a Vállalkozó feltételezhette, tehát Megrendelő nem köteles a teljes rendelkezésére álló keretösszeg lehívására. Vállalkozó ajánlatát ezen feltétel ismeretében tették meg.</w:t>
      </w:r>
    </w:p>
    <w:p w14:paraId="363C9992"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Felek megállapodnak abban, hogy az értékelési munkafolyamat során a Vállalkozó által készített, munkaközi anyagokat, jelentéseket Megrendelő külső szakértő bevonásával véleményezheti.</w:t>
      </w:r>
    </w:p>
    <w:p w14:paraId="4DDC458A"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 xml:space="preserve">Felek rögzítik, hogy a Vállalkozó köteles írásban a Megrendelőnek bejelenteni az ajánlati felhívásban és az ajánlati dokumentációban meghatározott összeférhetetlenség jelen keretszerződés tartama alatti felmerülését, a felmerülés, illetve annak a Vállalkozó általi tudomásra jutástól számított 5 (öt) munkanapon belül. Vállalkozó köteles intézkedni az összeférhetetlenség megszüntetéséről a Megrendelő felé történő bejelentést követő legkésőbb 15 (tizenöt) naptári napon belül, és erről egyidejűleg írásban értesíteni a Megrendelőt, melynek elmaradását a Felek súlyos szerződésszegésnek tekintik. </w:t>
      </w:r>
    </w:p>
    <w:p w14:paraId="16648E43"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lastRenderedPageBreak/>
        <w:t xml:space="preserve">Vállalkozó köteles írásban értesíteni a Megrendelőt, amennyiben a teljesítésüket bármilyen ok hátráltatja. </w:t>
      </w:r>
    </w:p>
    <w:p w14:paraId="15325704" w14:textId="77777777" w:rsidR="004C701F" w:rsidRPr="007467D9" w:rsidRDefault="004C701F" w:rsidP="00235AB0">
      <w:pPr>
        <w:suppressAutoHyphens w:val="0"/>
        <w:spacing w:after="120" w:line="240" w:lineRule="auto"/>
        <w:textAlignment w:val="auto"/>
        <w:rPr>
          <w:rFonts w:ascii="Tahoma" w:hAnsi="Tahoma" w:cs="Tahoma"/>
          <w:b/>
          <w:color w:val="auto"/>
          <w:sz w:val="20"/>
          <w:szCs w:val="20"/>
        </w:rPr>
      </w:pPr>
    </w:p>
    <w:p w14:paraId="4740F378" w14:textId="77777777" w:rsidR="004C701F" w:rsidRPr="007467D9" w:rsidRDefault="004C701F" w:rsidP="004C701F">
      <w:pPr>
        <w:suppressAutoHyphens w:val="0"/>
        <w:spacing w:after="120" w:line="240" w:lineRule="auto"/>
        <w:jc w:val="center"/>
        <w:textAlignment w:val="auto"/>
        <w:rPr>
          <w:rFonts w:ascii="Tahoma" w:hAnsi="Tahoma" w:cs="Tahoma"/>
          <w:b/>
          <w:color w:val="auto"/>
          <w:sz w:val="20"/>
          <w:szCs w:val="20"/>
        </w:rPr>
      </w:pPr>
      <w:r w:rsidRPr="007467D9">
        <w:rPr>
          <w:rFonts w:ascii="Tahoma" w:hAnsi="Tahoma" w:cs="Tahoma"/>
          <w:b/>
          <w:color w:val="auto"/>
          <w:sz w:val="20"/>
          <w:szCs w:val="20"/>
        </w:rPr>
        <w:t xml:space="preserve">II. Szerzői vagyoni jogok </w:t>
      </w:r>
    </w:p>
    <w:p w14:paraId="21C91338"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A jelen szerződés teljesítése során vagy annak eredményeképpen a Vállalkozó által elkészített és Megrendelő részére átadott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A Megrendelő a művek felhasználási jogát harmadik személyre átruházhatja, továbbá harmadik személynek a művek további felhasználására és átdolgozására a Vállalkozó beleegyezése nélkül engedélyt adhat.</w:t>
      </w:r>
    </w:p>
    <w:p w14:paraId="39F30FE7" w14:textId="77777777" w:rsidR="004C701F" w:rsidRPr="007467D9" w:rsidRDefault="004C701F" w:rsidP="00A618C2">
      <w:pPr>
        <w:numPr>
          <w:ilvl w:val="0"/>
          <w:numId w:val="35"/>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3CB5F27A" w14:textId="77777777" w:rsidR="004C701F" w:rsidRPr="007467D9" w:rsidRDefault="004C701F" w:rsidP="00A618C2">
      <w:pPr>
        <w:numPr>
          <w:ilvl w:val="0"/>
          <w:numId w:val="35"/>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2B23F8D4" w14:textId="77777777" w:rsidR="004C701F" w:rsidRPr="007467D9" w:rsidRDefault="004C701F" w:rsidP="00A618C2">
      <w:pPr>
        <w:pStyle w:val="Listaszerbekezds"/>
        <w:numPr>
          <w:ilvl w:val="0"/>
          <w:numId w:val="35"/>
        </w:numPr>
        <w:spacing w:before="0"/>
        <w:rPr>
          <w:rFonts w:ascii="Tahoma" w:hAnsi="Tahoma" w:cs="Tahoma"/>
          <w:sz w:val="20"/>
          <w:szCs w:val="20"/>
        </w:rPr>
      </w:pPr>
      <w:r w:rsidRPr="007467D9">
        <w:rPr>
          <w:rFonts w:ascii="Tahoma" w:hAnsi="Tahoma" w:cs="Tahoma"/>
          <w:sz w:val="20"/>
          <w:szCs w:val="20"/>
        </w:rPr>
        <w:t xml:space="preserve">Vállalkozó fenti szerzői vagyoni jogokért külön díjazást nem követel; a felhasználási díjról kifejezetten lemond. </w:t>
      </w:r>
    </w:p>
    <w:p w14:paraId="1E0DB3EF" w14:textId="77777777" w:rsidR="004C701F" w:rsidRPr="007467D9" w:rsidRDefault="004C701F" w:rsidP="004C701F">
      <w:pPr>
        <w:pStyle w:val="Listaszerbekezds"/>
        <w:spacing w:before="0"/>
        <w:ind w:left="360"/>
        <w:rPr>
          <w:rFonts w:ascii="Tahoma" w:hAnsi="Tahoma" w:cs="Tahoma"/>
          <w:sz w:val="20"/>
          <w:szCs w:val="20"/>
        </w:rPr>
      </w:pPr>
    </w:p>
    <w:p w14:paraId="0EBCA647" w14:textId="77777777" w:rsidR="004C701F" w:rsidRPr="007467D9" w:rsidRDefault="004C701F" w:rsidP="004C701F">
      <w:pPr>
        <w:pStyle w:val="Listaszerbekezds"/>
        <w:spacing w:before="0"/>
        <w:ind w:left="360"/>
        <w:jc w:val="center"/>
        <w:rPr>
          <w:rFonts w:ascii="Tahoma" w:hAnsi="Tahoma" w:cs="Tahoma"/>
          <w:b/>
          <w:sz w:val="20"/>
          <w:szCs w:val="20"/>
        </w:rPr>
      </w:pPr>
      <w:r w:rsidRPr="007467D9">
        <w:rPr>
          <w:rFonts w:ascii="Tahoma" w:hAnsi="Tahoma" w:cs="Tahoma"/>
          <w:b/>
          <w:sz w:val="20"/>
          <w:szCs w:val="20"/>
        </w:rPr>
        <w:t>III. Vállalkozói díj, teljesítésigazolás, fizetési feltételek</w:t>
      </w:r>
    </w:p>
    <w:p w14:paraId="2CDB470C" w14:textId="77777777" w:rsidR="003F410A" w:rsidRPr="007467D9" w:rsidRDefault="003F410A" w:rsidP="004C701F">
      <w:pPr>
        <w:pStyle w:val="Listaszerbekezds"/>
        <w:spacing w:before="0"/>
        <w:ind w:left="360"/>
        <w:jc w:val="center"/>
        <w:rPr>
          <w:rFonts w:ascii="Tahoma" w:hAnsi="Tahoma" w:cs="Tahoma"/>
          <w:b/>
          <w:sz w:val="20"/>
          <w:szCs w:val="20"/>
        </w:rPr>
      </w:pPr>
    </w:p>
    <w:p w14:paraId="1D2DADF9" w14:textId="530DA43A" w:rsidR="004C701F" w:rsidRPr="007467D9" w:rsidRDefault="004C701F" w:rsidP="00A618C2">
      <w:pPr>
        <w:pStyle w:val="Listaszerbekezds"/>
        <w:numPr>
          <w:ilvl w:val="0"/>
          <w:numId w:val="35"/>
        </w:numPr>
        <w:spacing w:before="0"/>
        <w:ind w:right="-1"/>
        <w:contextualSpacing w:val="0"/>
        <w:rPr>
          <w:rFonts w:ascii="Tahoma" w:hAnsi="Tahoma" w:cs="Tahoma"/>
          <w:sz w:val="20"/>
          <w:szCs w:val="20"/>
        </w:rPr>
      </w:pPr>
      <w:r w:rsidRPr="007467D9">
        <w:rPr>
          <w:rFonts w:ascii="Tahoma" w:hAnsi="Tahoma" w:cs="Tahoma"/>
          <w:sz w:val="20"/>
          <w:szCs w:val="20"/>
        </w:rPr>
        <w:t xml:space="preserve">A Megrendelő a munka elvégzését teljesítési igazolási dokumentumokkal igazolja, </w:t>
      </w:r>
      <w:r w:rsidR="00AA72FF" w:rsidRPr="007467D9">
        <w:rPr>
          <w:rFonts w:ascii="Tahoma" w:hAnsi="Tahoma" w:cs="Tahoma"/>
          <w:sz w:val="20"/>
          <w:szCs w:val="20"/>
        </w:rPr>
        <w:t xml:space="preserve">3 </w:t>
      </w:r>
      <w:r w:rsidRPr="007467D9">
        <w:rPr>
          <w:rFonts w:ascii="Tahoma" w:hAnsi="Tahoma" w:cs="Tahoma"/>
          <w:sz w:val="20"/>
          <w:szCs w:val="20"/>
        </w:rPr>
        <w:t>példányban. A teljesítési igazolás alapja az alábbi:</w:t>
      </w:r>
    </w:p>
    <w:p w14:paraId="7C77E52C" w14:textId="77777777" w:rsidR="004C701F" w:rsidRPr="007467D9" w:rsidRDefault="004C701F" w:rsidP="004C701F">
      <w:pPr>
        <w:spacing w:after="120" w:line="240" w:lineRule="auto"/>
        <w:ind w:left="567" w:right="-1" w:hanging="283"/>
        <w:jc w:val="both"/>
        <w:rPr>
          <w:rFonts w:ascii="Tahoma" w:hAnsi="Tahoma" w:cs="Tahoma"/>
          <w:color w:val="auto"/>
          <w:sz w:val="20"/>
          <w:szCs w:val="20"/>
        </w:rPr>
      </w:pPr>
      <w:r w:rsidRPr="007467D9">
        <w:rPr>
          <w:rFonts w:ascii="Tahoma" w:hAnsi="Tahoma" w:cs="Tahoma"/>
          <w:color w:val="auto"/>
          <w:sz w:val="20"/>
          <w:szCs w:val="20"/>
        </w:rPr>
        <w:tab/>
        <w:t xml:space="preserve">- </w:t>
      </w:r>
      <w:r w:rsidRPr="007467D9">
        <w:rPr>
          <w:rFonts w:ascii="Tahoma" w:hAnsi="Tahoma" w:cs="Tahoma"/>
          <w:color w:val="auto"/>
          <w:sz w:val="20"/>
          <w:szCs w:val="20"/>
        </w:rPr>
        <w:tab/>
        <w:t>Megrendelő által elkészített és Vállalkozó által írásban elfogadott megrendelések</w:t>
      </w:r>
    </w:p>
    <w:p w14:paraId="1E9FC046" w14:textId="618AE2AE" w:rsidR="004C701F" w:rsidRPr="007467D9" w:rsidRDefault="004C701F" w:rsidP="004C701F">
      <w:pPr>
        <w:spacing w:after="120" w:line="240" w:lineRule="auto"/>
        <w:ind w:left="567" w:right="-1" w:hanging="283"/>
        <w:jc w:val="both"/>
        <w:rPr>
          <w:rFonts w:ascii="Tahoma" w:hAnsi="Tahoma" w:cs="Tahoma"/>
          <w:color w:val="auto"/>
          <w:sz w:val="20"/>
          <w:szCs w:val="20"/>
        </w:rPr>
      </w:pPr>
      <w:r w:rsidRPr="007467D9">
        <w:rPr>
          <w:rFonts w:ascii="Tahoma" w:hAnsi="Tahoma" w:cs="Tahoma"/>
          <w:color w:val="auto"/>
          <w:sz w:val="20"/>
          <w:szCs w:val="20"/>
        </w:rPr>
        <w:tab/>
        <w:t xml:space="preserve">- </w:t>
      </w:r>
      <w:r w:rsidRPr="007467D9">
        <w:rPr>
          <w:rFonts w:ascii="Tahoma" w:hAnsi="Tahoma" w:cs="Tahoma"/>
          <w:color w:val="auto"/>
          <w:sz w:val="20"/>
          <w:szCs w:val="20"/>
        </w:rPr>
        <w:tab/>
        <w:t>Vállalkozó által elkészített és Megrendelő által írásban elfogadott</w:t>
      </w:r>
      <w:r w:rsidR="00AA72FF" w:rsidRPr="007467D9">
        <w:rPr>
          <w:rFonts w:ascii="Tahoma" w:hAnsi="Tahoma" w:cs="Tahoma"/>
          <w:color w:val="auto"/>
          <w:sz w:val="20"/>
          <w:szCs w:val="20"/>
        </w:rPr>
        <w:t>,</w:t>
      </w:r>
      <w:r w:rsidRPr="007467D9">
        <w:rPr>
          <w:rFonts w:ascii="Tahoma" w:hAnsi="Tahoma" w:cs="Tahoma"/>
          <w:color w:val="auto"/>
          <w:sz w:val="20"/>
          <w:szCs w:val="20"/>
        </w:rPr>
        <w:t xml:space="preserve"> megrendelőben kért </w:t>
      </w:r>
      <w:r w:rsidRPr="007467D9">
        <w:rPr>
          <w:rFonts w:ascii="Tahoma" w:hAnsi="Tahoma" w:cs="Tahoma"/>
          <w:color w:val="auto"/>
          <w:sz w:val="20"/>
          <w:szCs w:val="20"/>
        </w:rPr>
        <w:tab/>
        <w:t xml:space="preserve">teljesítést igazoló anyagok, valamint Szakértői nap alapú kimutatás. </w:t>
      </w:r>
    </w:p>
    <w:p w14:paraId="719FF77F" w14:textId="77777777" w:rsidR="004C701F" w:rsidRPr="007467D9" w:rsidRDefault="004C701F" w:rsidP="00A618C2">
      <w:pPr>
        <w:pStyle w:val="Listaszerbekezds"/>
        <w:numPr>
          <w:ilvl w:val="0"/>
          <w:numId w:val="35"/>
        </w:numPr>
        <w:tabs>
          <w:tab w:val="left" w:pos="637"/>
        </w:tabs>
        <w:spacing w:before="0"/>
        <w:ind w:right="-1"/>
        <w:contextualSpacing w:val="0"/>
        <w:rPr>
          <w:rFonts w:ascii="Tahoma" w:hAnsi="Tahoma" w:cs="Tahoma"/>
          <w:sz w:val="20"/>
          <w:szCs w:val="20"/>
        </w:rPr>
      </w:pPr>
      <w:r w:rsidRPr="007467D9">
        <w:rPr>
          <w:rFonts w:ascii="Tahoma" w:hAnsi="Tahoma" w:cs="Tahoma"/>
          <w:sz w:val="20"/>
          <w:szCs w:val="20"/>
        </w:rPr>
        <w:t>A vállalkozó az igazolt (rész) teljesítés alapján az esedékes díjról számlát állít ki a Megrendelő nevére. Az aláírt (rész) teljesítési okirat egy eredeti példánya a számla mellékletét képezi</w:t>
      </w:r>
    </w:p>
    <w:p w14:paraId="20E6BA93" w14:textId="77777777" w:rsidR="004C701F" w:rsidRPr="007467D9" w:rsidRDefault="004C701F" w:rsidP="00A618C2">
      <w:pPr>
        <w:pStyle w:val="Listaszerbekezds"/>
        <w:numPr>
          <w:ilvl w:val="0"/>
          <w:numId w:val="35"/>
        </w:numPr>
        <w:tabs>
          <w:tab w:val="left" w:pos="637"/>
        </w:tabs>
        <w:spacing w:before="0"/>
        <w:ind w:right="-1"/>
        <w:contextualSpacing w:val="0"/>
        <w:rPr>
          <w:rFonts w:ascii="Tahoma" w:hAnsi="Tahoma" w:cs="Tahoma"/>
          <w:sz w:val="20"/>
          <w:szCs w:val="20"/>
        </w:rPr>
      </w:pPr>
      <w:r w:rsidRPr="007467D9">
        <w:rPr>
          <w:rFonts w:ascii="Tahoma" w:hAnsi="Tahoma" w:cs="Tahoma"/>
          <w:sz w:val="20"/>
          <w:szCs w:val="20"/>
        </w:rPr>
        <w:t xml:space="preserve">Felek megállapodnak, hogy a jelen keretszerződés időtartama alatti közvetlen megrendelések alapján </w:t>
      </w:r>
      <w:r w:rsidRPr="007467D9">
        <w:rPr>
          <w:rFonts w:ascii="Tahoma" w:hAnsi="Tahoma" w:cs="Tahoma"/>
          <w:b/>
          <w:sz w:val="20"/>
          <w:szCs w:val="20"/>
        </w:rPr>
        <w:t xml:space="preserve">a </w:t>
      </w:r>
      <w:proofErr w:type="gramStart"/>
      <w:r w:rsidRPr="007467D9">
        <w:rPr>
          <w:rFonts w:ascii="Tahoma" w:hAnsi="Tahoma" w:cs="Tahoma"/>
          <w:b/>
          <w:sz w:val="20"/>
          <w:szCs w:val="20"/>
        </w:rPr>
        <w:t>keretösszeg</w:t>
      </w:r>
      <w:r w:rsidRPr="007467D9">
        <w:rPr>
          <w:rFonts w:ascii="Tahoma" w:hAnsi="Tahoma" w:cs="Tahoma"/>
          <w:sz w:val="20"/>
          <w:szCs w:val="20"/>
        </w:rPr>
        <w:t xml:space="preserve"> </w:t>
      </w:r>
      <w:r w:rsidRPr="007467D9">
        <w:rPr>
          <w:rFonts w:ascii="Tahoma" w:hAnsi="Tahoma" w:cs="Tahoma"/>
          <w:b/>
          <w:sz w:val="20"/>
          <w:szCs w:val="20"/>
        </w:rPr>
        <w:t>…</w:t>
      </w:r>
      <w:proofErr w:type="gramEnd"/>
      <w:r w:rsidRPr="007467D9">
        <w:rPr>
          <w:rFonts w:ascii="Tahoma" w:hAnsi="Tahoma" w:cs="Tahoma"/>
          <w:b/>
          <w:sz w:val="20"/>
          <w:szCs w:val="20"/>
        </w:rPr>
        <w:t>…………….,-</w:t>
      </w:r>
      <w:r w:rsidRPr="007467D9">
        <w:rPr>
          <w:rFonts w:ascii="Tahoma" w:hAnsi="Tahoma" w:cs="Tahoma"/>
          <w:b/>
          <w:bCs/>
          <w:sz w:val="20"/>
          <w:szCs w:val="20"/>
        </w:rPr>
        <w:t xml:space="preserve"> forint + ÁFA</w:t>
      </w:r>
      <w:r w:rsidRPr="007467D9">
        <w:rPr>
          <w:rFonts w:ascii="Tahoma" w:hAnsi="Tahoma" w:cs="Tahoma"/>
          <w:sz w:val="20"/>
          <w:szCs w:val="20"/>
        </w:rPr>
        <w:t>, azaz ……………  forint + Áfa. Megrendelő a keretösszeg 70%-os mértékéig vállalja a keretösszeg kimerítését.</w:t>
      </w:r>
    </w:p>
    <w:p w14:paraId="4E90618F" w14:textId="77777777" w:rsidR="004C701F" w:rsidRPr="007467D9" w:rsidRDefault="004C701F" w:rsidP="00A618C2">
      <w:pPr>
        <w:pStyle w:val="Listaszerbekezds"/>
        <w:numPr>
          <w:ilvl w:val="0"/>
          <w:numId w:val="35"/>
        </w:numPr>
        <w:tabs>
          <w:tab w:val="left" w:pos="637"/>
        </w:tabs>
        <w:spacing w:before="0"/>
        <w:ind w:right="-1"/>
        <w:contextualSpacing w:val="0"/>
        <w:rPr>
          <w:rFonts w:ascii="Tahoma" w:hAnsi="Tahoma" w:cs="Tahoma"/>
          <w:sz w:val="20"/>
          <w:szCs w:val="20"/>
        </w:rPr>
      </w:pPr>
      <w:r w:rsidRPr="007467D9">
        <w:rPr>
          <w:rFonts w:ascii="Tahoma" w:hAnsi="Tahoma" w:cs="Tahoma"/>
          <w:sz w:val="20"/>
          <w:szCs w:val="20"/>
        </w:rPr>
        <w:t xml:space="preserve">Felek nettó </w:t>
      </w:r>
      <w:r w:rsidRPr="007467D9">
        <w:rPr>
          <w:rFonts w:ascii="Tahoma" w:hAnsi="Tahoma" w:cs="Tahoma"/>
          <w:b/>
          <w:sz w:val="20"/>
          <w:szCs w:val="20"/>
        </w:rPr>
        <w:t>szakértői napidíj</w:t>
      </w:r>
      <w:r w:rsidRPr="007467D9">
        <w:rPr>
          <w:rFonts w:ascii="Tahoma" w:hAnsi="Tahoma" w:cs="Tahoma"/>
          <w:sz w:val="20"/>
          <w:szCs w:val="20"/>
        </w:rPr>
        <w:t xml:space="preserve"> összegét az alábbiak szerint határozzák meg</w:t>
      </w:r>
      <w:proofErr w:type="gramStart"/>
      <w:r w:rsidRPr="007467D9">
        <w:rPr>
          <w:rFonts w:ascii="Tahoma" w:hAnsi="Tahoma" w:cs="Tahoma"/>
          <w:sz w:val="20"/>
          <w:szCs w:val="20"/>
        </w:rPr>
        <w:t xml:space="preserve">: </w:t>
      </w:r>
      <w:r w:rsidRPr="007467D9">
        <w:rPr>
          <w:rFonts w:ascii="Tahoma" w:hAnsi="Tahoma" w:cs="Tahoma"/>
          <w:b/>
          <w:sz w:val="20"/>
          <w:szCs w:val="20"/>
        </w:rPr>
        <w:t>…</w:t>
      </w:r>
      <w:proofErr w:type="gramEnd"/>
      <w:r w:rsidRPr="007467D9">
        <w:rPr>
          <w:rFonts w:ascii="Tahoma" w:hAnsi="Tahoma" w:cs="Tahoma"/>
          <w:b/>
          <w:sz w:val="20"/>
          <w:szCs w:val="20"/>
        </w:rPr>
        <w:t>…………,- forint + ÁFA</w:t>
      </w:r>
      <w:r w:rsidRPr="007467D9">
        <w:rPr>
          <w:rFonts w:ascii="Tahoma" w:hAnsi="Tahoma" w:cs="Tahoma"/>
          <w:sz w:val="20"/>
          <w:szCs w:val="20"/>
        </w:rPr>
        <w:t>, azaz …………………. forint+Áfa.</w:t>
      </w:r>
    </w:p>
    <w:p w14:paraId="13FB81B8"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t xml:space="preserve">A Megrendelő jogosult, de nem köteles a keretösszeget kimeríteni. A Vállalkozó elfogadja, hogy a jelen keretösszeg ki nem merülése miatt követelést semmilyen jogcímen nem támaszthat a Megrendelővel szemben. </w:t>
      </w:r>
    </w:p>
    <w:p w14:paraId="32AC305C"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t xml:space="preserve">Vállalkozó kijelenti, hogy az ajánlatában megadott nettó szakértői napidíjra vonatkozó ajánlatát a keretszerződés időtartama alatt fenntartja. Vállalkozó nem jogosult az ajánlatában megadott napidíj növelésére, módosítására a keretszerződés időtartama alatt. </w:t>
      </w:r>
    </w:p>
    <w:p w14:paraId="12C7FBF6"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lastRenderedPageBreak/>
        <w:t xml:space="preserve">Felek megállapodnak, hogy a jelen keretszerződés megkötése, a számla kiállítása és a számla kiegyenlítése magyar forintban történik.  </w:t>
      </w:r>
    </w:p>
    <w:p w14:paraId="1D19CB3C"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t>A vállalkozói díj az adott megrendelés vonatkozásában a Megrendelő által leigazolt, Vállalkozó által ténylegesen elvégzett szakértői napok és a szakértői napidíj szorzata.</w:t>
      </w:r>
    </w:p>
    <w:p w14:paraId="01967F7D" w14:textId="77777777" w:rsidR="004C701F" w:rsidRPr="007467D9" w:rsidRDefault="004C701F" w:rsidP="00A618C2">
      <w:pPr>
        <w:pStyle w:val="Listaszerbekezds"/>
        <w:numPr>
          <w:ilvl w:val="0"/>
          <w:numId w:val="35"/>
        </w:numPr>
        <w:rPr>
          <w:rFonts w:ascii="Tahoma" w:hAnsi="Tahoma" w:cs="Tahoma"/>
          <w:sz w:val="20"/>
          <w:szCs w:val="20"/>
        </w:rPr>
      </w:pPr>
      <w:r w:rsidRPr="007467D9">
        <w:rPr>
          <w:rFonts w:ascii="Tahoma" w:hAnsi="Tahoma" w:cs="Tahoma"/>
          <w:sz w:val="20"/>
          <w:szCs w:val="20"/>
        </w:rPr>
        <w:t xml:space="preserve">A számlák kifizetése </w:t>
      </w:r>
      <w:r w:rsidRPr="007467D9">
        <w:rPr>
          <w:rFonts w:ascii="Tahoma" w:hAnsi="Tahoma" w:cs="Tahoma"/>
          <w:b/>
          <w:sz w:val="20"/>
          <w:szCs w:val="20"/>
        </w:rPr>
        <w:t>szállítói finanszírozással</w:t>
      </w:r>
      <w:r w:rsidRPr="007467D9">
        <w:rPr>
          <w:rFonts w:ascii="Tahoma" w:hAnsi="Tahoma" w:cs="Tahoma"/>
          <w:sz w:val="20"/>
          <w:szCs w:val="20"/>
        </w:rPr>
        <w:t xml:space="preserve"> történik; a Kbt. 135. § (4) bekezdésének megfelelően a szállítói kifizetés során a kifizetésre köteles szervezet is Megrendelőre irányadó – a Ptk. 6:130. § (1)-(2) bekezdésében, a 2014-2020 programozási időszakban az egyes európai uniós alapokból származó támogatások felhasználásának rendjéről szóló 272/2014. (XI. 5.) Korm. rendeletben (a továbbiakban: 272/2014. (XI. 5.) Korm. rendelet) és jelen szerződésben meghatározott – szabályok szerint köteles az ellenszolgáltatást teljesíteni. Felek rögzítik, hogy jelen keretszerződés finanszírozása 100%-ban a mindenkori költségvetési törvény 1. számú melléklet XI. Miniszterelnökség fejezet 1. Miniszterelnökség cím, KÖFOP-3.3.1-16-2016-00002 azonosítószámú „A közösségi előírásnak megfelelő értékelések megvalósítása” című projekt keretében történik.    </w:t>
      </w:r>
    </w:p>
    <w:p w14:paraId="05A584DA" w14:textId="77777777" w:rsidR="004C701F" w:rsidRPr="007467D9" w:rsidRDefault="004C701F" w:rsidP="004C701F">
      <w:pPr>
        <w:pStyle w:val="Listaszerbekezds"/>
        <w:tabs>
          <w:tab w:val="left" w:pos="637"/>
        </w:tabs>
        <w:ind w:left="360"/>
        <w:rPr>
          <w:rFonts w:ascii="Tahoma" w:hAnsi="Tahoma" w:cs="Tahoma"/>
          <w:sz w:val="20"/>
          <w:szCs w:val="20"/>
        </w:rPr>
      </w:pPr>
    </w:p>
    <w:p w14:paraId="39E659A4" w14:textId="77777777" w:rsidR="004C701F" w:rsidRPr="007467D9" w:rsidRDefault="004C701F" w:rsidP="004C701F">
      <w:pPr>
        <w:pStyle w:val="Listaszerbekezds"/>
        <w:tabs>
          <w:tab w:val="left" w:pos="637"/>
        </w:tabs>
        <w:ind w:left="360"/>
        <w:rPr>
          <w:rFonts w:ascii="Tahoma" w:hAnsi="Tahoma" w:cs="Tahoma"/>
          <w:sz w:val="20"/>
          <w:szCs w:val="20"/>
        </w:rPr>
      </w:pPr>
    </w:p>
    <w:p w14:paraId="5509C1A0" w14:textId="77777777" w:rsidR="004C701F" w:rsidRPr="007467D9" w:rsidRDefault="004C701F" w:rsidP="00A618C2">
      <w:pPr>
        <w:pStyle w:val="Listaszerbekezds"/>
        <w:numPr>
          <w:ilvl w:val="0"/>
          <w:numId w:val="35"/>
        </w:numPr>
        <w:tabs>
          <w:tab w:val="left" w:pos="637"/>
        </w:tabs>
        <w:rPr>
          <w:rFonts w:ascii="Tahoma" w:hAnsi="Tahoma" w:cs="Tahoma"/>
          <w:sz w:val="20"/>
          <w:szCs w:val="20"/>
        </w:rPr>
      </w:pPr>
      <w:r w:rsidRPr="007467D9">
        <w:rPr>
          <w:rFonts w:ascii="Tahoma" w:hAnsi="Tahoma" w:cs="Tahoma"/>
          <w:sz w:val="20"/>
          <w:szCs w:val="20"/>
        </w:rPr>
        <w:t>A 272/2014. (XI.5.) Korm. rendelet vonatkozó rendelkezései alapján:</w:t>
      </w:r>
    </w:p>
    <w:p w14:paraId="7255F7EE" w14:textId="77777777" w:rsidR="004C701F" w:rsidRPr="007467D9" w:rsidRDefault="004C701F" w:rsidP="004C701F">
      <w:pPr>
        <w:pStyle w:val="Listaszerbekezds"/>
        <w:tabs>
          <w:tab w:val="left" w:pos="637"/>
        </w:tabs>
        <w:ind w:left="360"/>
        <w:rPr>
          <w:rFonts w:ascii="Tahoma" w:hAnsi="Tahoma" w:cs="Tahoma"/>
          <w:sz w:val="20"/>
          <w:szCs w:val="20"/>
        </w:rPr>
      </w:pPr>
    </w:p>
    <w:p w14:paraId="6715595F" w14:textId="471CB0E4" w:rsidR="004C701F" w:rsidRPr="007467D9" w:rsidRDefault="006443DB"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2</w:t>
      </w:r>
      <w:r w:rsidR="003F410A" w:rsidRPr="007467D9">
        <w:rPr>
          <w:rFonts w:ascii="Tahoma" w:hAnsi="Tahoma" w:cs="Tahoma"/>
          <w:sz w:val="20"/>
          <w:szCs w:val="20"/>
        </w:rPr>
        <w:t>8</w:t>
      </w:r>
      <w:r w:rsidR="004C701F" w:rsidRPr="007467D9">
        <w:rPr>
          <w:rFonts w:ascii="Tahoma" w:hAnsi="Tahoma" w:cs="Tahoma"/>
          <w:sz w:val="20"/>
          <w:szCs w:val="20"/>
        </w:rPr>
        <w:t xml:space="preserve">.1. Szállítói előleg: a szerződés elszámolható összege </w:t>
      </w:r>
      <w:r w:rsidR="005232AF" w:rsidRPr="007467D9">
        <w:rPr>
          <w:rFonts w:ascii="Tahoma" w:hAnsi="Tahoma" w:cs="Tahoma"/>
          <w:sz w:val="20"/>
          <w:szCs w:val="20"/>
        </w:rPr>
        <w:t>3</w:t>
      </w:r>
      <w:r w:rsidR="004C701F" w:rsidRPr="007467D9">
        <w:rPr>
          <w:rFonts w:ascii="Tahoma" w:hAnsi="Tahoma" w:cs="Tahoma"/>
          <w:sz w:val="20"/>
          <w:szCs w:val="20"/>
        </w:rPr>
        <w:t xml:space="preserve">0%-ának megfelelő mértékű szállítói előleg igénylésének lehetősége biztosított a 272/2014. (XI. 5.) Korm. rendelet 119. § (1) bekezdése alapján. </w:t>
      </w:r>
    </w:p>
    <w:p w14:paraId="391291B7"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 xml:space="preserve">A szállítói előleg 50%-ával legkésőbb a szállítói szerződés szerinti ellenszolgáltatás elszámolható összege 50%-ának teljesítését követően haladéktalanul el kell számolni a 272/2014. (XI.5.) Korm. rendelet 118/A. § (5a) bekezdése alapján.  </w:t>
      </w:r>
    </w:p>
    <w:p w14:paraId="186CEB28" w14:textId="77777777" w:rsidR="004C701F" w:rsidRPr="007467D9" w:rsidRDefault="004C701F" w:rsidP="004C701F">
      <w:pPr>
        <w:pStyle w:val="Listaszerbekezds"/>
        <w:tabs>
          <w:tab w:val="left" w:pos="637"/>
        </w:tabs>
        <w:ind w:left="360"/>
        <w:rPr>
          <w:rFonts w:ascii="Tahoma" w:hAnsi="Tahoma" w:cs="Tahoma"/>
          <w:sz w:val="20"/>
          <w:szCs w:val="20"/>
        </w:rPr>
      </w:pPr>
    </w:p>
    <w:p w14:paraId="2586108F" w14:textId="7AAAB2A8" w:rsidR="004C701F" w:rsidRPr="007467D9" w:rsidRDefault="006443DB"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2</w:t>
      </w:r>
      <w:r w:rsidR="003F410A" w:rsidRPr="007467D9">
        <w:rPr>
          <w:rFonts w:ascii="Tahoma" w:hAnsi="Tahoma" w:cs="Tahoma"/>
          <w:sz w:val="20"/>
          <w:szCs w:val="20"/>
        </w:rPr>
        <w:t>8</w:t>
      </w:r>
      <w:r w:rsidR="004C701F" w:rsidRPr="007467D9">
        <w:rPr>
          <w:rFonts w:ascii="Tahoma" w:hAnsi="Tahoma" w:cs="Tahoma"/>
          <w:sz w:val="20"/>
          <w:szCs w:val="20"/>
        </w:rPr>
        <w:t>.2. Szállítói előleg-visszafizetési biztosíték: a 272/2014. (XI. 5.) Korm. rendelet 118/A. § (2a) bekezdése alapján, a szállító választása szerint</w:t>
      </w:r>
    </w:p>
    <w:p w14:paraId="23360C2D"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6B7DE619"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 xml:space="preserve">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w:t>
      </w:r>
      <w:proofErr w:type="gramStart"/>
      <w:r w:rsidRPr="007467D9">
        <w:rPr>
          <w:rFonts w:ascii="Tahoma" w:hAnsi="Tahoma" w:cs="Tahoma"/>
          <w:sz w:val="20"/>
          <w:szCs w:val="20"/>
        </w:rPr>
        <w:t>összeg adók</w:t>
      </w:r>
      <w:proofErr w:type="gramEnd"/>
      <w:r w:rsidRPr="007467D9">
        <w:rPr>
          <w:rFonts w:ascii="Tahoma" w:hAnsi="Tahoma" w:cs="Tahoma"/>
          <w:sz w:val="20"/>
          <w:szCs w:val="20"/>
        </w:rPr>
        <w:t xml:space="preserve"> módjára történő 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 </w:t>
      </w:r>
    </w:p>
    <w:p w14:paraId="57F13F6C" w14:textId="77777777" w:rsidR="004C701F" w:rsidRPr="007467D9" w:rsidRDefault="004C701F" w:rsidP="004C701F">
      <w:pPr>
        <w:pStyle w:val="Listaszerbekezds"/>
        <w:tabs>
          <w:tab w:val="left" w:pos="637"/>
        </w:tabs>
        <w:ind w:left="360"/>
        <w:rPr>
          <w:rFonts w:ascii="Tahoma" w:hAnsi="Tahoma" w:cs="Tahoma"/>
          <w:sz w:val="20"/>
          <w:szCs w:val="20"/>
        </w:rPr>
      </w:pPr>
    </w:p>
    <w:p w14:paraId="5D1AF344"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 (6) bekezdés a) pontjában foglalt bármely biztosítéki formában, illetve a Kbt. 134. § (6) bekezdés b) pontjának felhatalmazása és a 272/2014. (XI. 5.) Korm. rendelet 118/A. § (2a) bekezdése alapján az alábbi biztosítéki formák bármelyikében:</w:t>
      </w:r>
    </w:p>
    <w:p w14:paraId="6DF35A28"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BD6A44C"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(ii) garanciaszervezet által vállalt kezességgel, vagy</w:t>
      </w:r>
    </w:p>
    <w:p w14:paraId="6469C383"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 xml:space="preserve">(iii) az államháztartásról szóló 2011. évi CXCV. törvény (a továbbiakban: Áht.) 92. § (1) bekezdése szerinti állami kezességgel. </w:t>
      </w:r>
    </w:p>
    <w:p w14:paraId="487E5281" w14:textId="77777777" w:rsidR="004C701F" w:rsidRPr="007467D9" w:rsidRDefault="004C701F" w:rsidP="004C701F">
      <w:pPr>
        <w:pStyle w:val="Listaszerbekezds"/>
        <w:tabs>
          <w:tab w:val="left" w:pos="637"/>
        </w:tabs>
        <w:ind w:left="360"/>
        <w:rPr>
          <w:rFonts w:ascii="Tahoma" w:hAnsi="Tahoma" w:cs="Tahoma"/>
          <w:sz w:val="20"/>
          <w:szCs w:val="20"/>
        </w:rPr>
      </w:pPr>
      <w:r w:rsidRPr="007467D9">
        <w:rPr>
          <w:rFonts w:ascii="Tahoma" w:hAnsi="Tahoma" w:cs="Tahoma"/>
          <w:sz w:val="20"/>
          <w:szCs w:val="20"/>
        </w:rPr>
        <w:t>Az előleg-visszafizetési biztosítéknak az előlegbekérő dokumentum benyújtásától az előleggel történő elszámolásig szükséges rendelkezésre állnia.</w:t>
      </w:r>
    </w:p>
    <w:p w14:paraId="312FF781" w14:textId="77777777" w:rsidR="004C701F" w:rsidRPr="007467D9" w:rsidRDefault="004C701F" w:rsidP="004C701F">
      <w:pPr>
        <w:pStyle w:val="Listaszerbekezds"/>
        <w:tabs>
          <w:tab w:val="left" w:pos="637"/>
        </w:tabs>
        <w:ind w:left="360"/>
        <w:rPr>
          <w:rFonts w:ascii="Tahoma" w:hAnsi="Tahoma" w:cs="Tahoma"/>
          <w:sz w:val="20"/>
          <w:szCs w:val="20"/>
        </w:rPr>
      </w:pPr>
    </w:p>
    <w:p w14:paraId="1836E522" w14:textId="520AB7A2"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lastRenderedPageBreak/>
        <w:t>Vállalkozó kijelenti, hogy számláját az általános forgalmi adóról szóló 2007. évi CXXVII. törvény</w:t>
      </w:r>
      <w:r w:rsidR="00E1577F" w:rsidRPr="007467D9">
        <w:rPr>
          <w:rFonts w:ascii="Tahoma" w:hAnsi="Tahoma" w:cs="Tahoma"/>
          <w:sz w:val="20"/>
          <w:szCs w:val="20"/>
        </w:rPr>
        <w:t>ben</w:t>
      </w:r>
      <w:r w:rsidRPr="007467D9">
        <w:rPr>
          <w:rFonts w:ascii="Tahoma" w:hAnsi="Tahoma" w:cs="Tahoma"/>
          <w:sz w:val="20"/>
          <w:szCs w:val="20"/>
        </w:rPr>
        <w:t> </w:t>
      </w:r>
      <w:r w:rsidR="00E1577F" w:rsidRPr="007467D9">
        <w:rPr>
          <w:rFonts w:ascii="Tahoma" w:hAnsi="Tahoma" w:cs="Tahoma"/>
          <w:sz w:val="20"/>
          <w:szCs w:val="20"/>
        </w:rPr>
        <w:t xml:space="preserve">és annak </w:t>
      </w:r>
      <w:r w:rsidRPr="007467D9">
        <w:rPr>
          <w:rFonts w:ascii="Tahoma" w:hAnsi="Tahoma" w:cs="Tahoma"/>
          <w:sz w:val="20"/>
          <w:szCs w:val="20"/>
        </w:rPr>
        <w:t>55. §</w:t>
      </w:r>
      <w:proofErr w:type="spellStart"/>
      <w:r w:rsidRPr="007467D9">
        <w:rPr>
          <w:rFonts w:ascii="Tahoma" w:hAnsi="Tahoma" w:cs="Tahoma"/>
          <w:sz w:val="20"/>
          <w:szCs w:val="20"/>
        </w:rPr>
        <w:t>-ában</w:t>
      </w:r>
      <w:proofErr w:type="spellEnd"/>
      <w:r w:rsidRPr="007467D9">
        <w:rPr>
          <w:rFonts w:ascii="Tahoma" w:hAnsi="Tahoma" w:cs="Tahoma"/>
          <w:sz w:val="20"/>
          <w:szCs w:val="20"/>
        </w:rPr>
        <w:t xml:space="preserve"> foglalt rendelkezéseknek megfelelően állítja ki.</w:t>
      </w:r>
    </w:p>
    <w:p w14:paraId="0D0117F4"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t xml:space="preserve">Szerződésszerű teljesítésnek kizárólag az a teljesítés tekinthető, amely maradéktalanul megfelel a közbeszerzési eljárás iratanyagában, a jelen keretszerződésben, továbbá a tényleges megrendelésben vállalt kötelezettségeknek és erről a Megrendelő kiállította a teljesítési igazolási okiratot. </w:t>
      </w:r>
    </w:p>
    <w:p w14:paraId="7E00B3DE" w14:textId="77777777" w:rsidR="004C701F" w:rsidRPr="007467D9" w:rsidRDefault="004C701F" w:rsidP="00A618C2">
      <w:pPr>
        <w:pStyle w:val="Listaszerbekezds"/>
        <w:numPr>
          <w:ilvl w:val="0"/>
          <w:numId w:val="35"/>
        </w:numPr>
        <w:tabs>
          <w:tab w:val="left" w:pos="637"/>
        </w:tabs>
        <w:spacing w:before="0"/>
        <w:contextualSpacing w:val="0"/>
        <w:rPr>
          <w:rFonts w:ascii="Tahoma" w:hAnsi="Tahoma" w:cs="Tahoma"/>
          <w:sz w:val="20"/>
          <w:szCs w:val="20"/>
        </w:rPr>
      </w:pPr>
      <w:r w:rsidRPr="007467D9">
        <w:rPr>
          <w:rFonts w:ascii="Tahoma" w:hAnsi="Tahoma" w:cs="Tahoma"/>
          <w:sz w:val="20"/>
          <w:szCs w:val="20"/>
        </w:rPr>
        <w:t xml:space="preserve">A fenti díj magában foglalja a Vállalkozónak a szerződés teljesítésével kapcsolatban felmerült minden költségét, további fizetési igényt Vállalkozó semmilyen jogcímen nem érvényesíthet a Megrendelővel szemben. </w:t>
      </w:r>
    </w:p>
    <w:p w14:paraId="7C014FBE" w14:textId="77777777" w:rsidR="004C701F" w:rsidRPr="007467D9" w:rsidRDefault="004C701F" w:rsidP="00A618C2">
      <w:pPr>
        <w:pStyle w:val="Listaszerbekezds"/>
        <w:numPr>
          <w:ilvl w:val="0"/>
          <w:numId w:val="35"/>
        </w:numPr>
        <w:spacing w:before="0"/>
        <w:contextualSpacing w:val="0"/>
        <w:rPr>
          <w:rFonts w:ascii="Tahoma" w:hAnsi="Tahoma" w:cs="Tahoma"/>
          <w:sz w:val="20"/>
          <w:szCs w:val="20"/>
        </w:rPr>
      </w:pPr>
      <w:r w:rsidRPr="007467D9">
        <w:rPr>
          <w:rFonts w:ascii="Tahoma" w:hAnsi="Tahoma" w:cs="Tahoma"/>
          <w:sz w:val="20"/>
          <w:szCs w:val="20"/>
        </w:rPr>
        <w:t>Nem szerződésszerű teljesítés esetén a Vállalkozó a vállalkozói díjra a szerződésszerű teljesítés arányában jogosult.</w:t>
      </w:r>
    </w:p>
    <w:p w14:paraId="3AB02452" w14:textId="77777777" w:rsidR="00655505" w:rsidRPr="007467D9" w:rsidRDefault="004C701F" w:rsidP="00A618C2">
      <w:pPr>
        <w:pStyle w:val="Listaszerbekezds"/>
        <w:numPr>
          <w:ilvl w:val="0"/>
          <w:numId w:val="35"/>
        </w:numPr>
        <w:spacing w:before="0"/>
        <w:contextualSpacing w:val="0"/>
        <w:rPr>
          <w:rFonts w:ascii="Tahoma" w:hAnsi="Tahoma" w:cs="Tahoma"/>
          <w:sz w:val="20"/>
          <w:szCs w:val="20"/>
        </w:rPr>
      </w:pPr>
      <w:r w:rsidRPr="007467D9">
        <w:rPr>
          <w:rFonts w:ascii="Tahoma" w:hAnsi="Tahoma" w:cs="Tahoma"/>
          <w:sz w:val="20"/>
          <w:szCs w:val="20"/>
        </w:rPr>
        <w:t xml:space="preserve">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w:t>
      </w:r>
      <w:proofErr w:type="spellStart"/>
      <w:r w:rsidRPr="007467D9">
        <w:rPr>
          <w:rFonts w:ascii="Tahoma" w:hAnsi="Tahoma" w:cs="Tahoma"/>
          <w:sz w:val="20"/>
          <w:szCs w:val="20"/>
        </w:rPr>
        <w:t>Ávr</w:t>
      </w:r>
      <w:proofErr w:type="spellEnd"/>
      <w:r w:rsidRPr="007467D9">
        <w:rPr>
          <w:rFonts w:ascii="Tahoma" w:hAnsi="Tahoma" w:cs="Tahoma"/>
          <w:sz w:val="20"/>
          <w:szCs w:val="20"/>
        </w:rPr>
        <w:t>.) 57. § (4) bekezdése alapján a Miniszterelnökséget vezető miniszter vagy az általa írásban kijelölt személy jogosult.</w:t>
      </w:r>
    </w:p>
    <w:p w14:paraId="5416FD44" w14:textId="18FD144B" w:rsidR="001C68DB" w:rsidRPr="007467D9" w:rsidRDefault="00DD7DAD" w:rsidP="00A618C2">
      <w:pPr>
        <w:pStyle w:val="Listaszerbekezds"/>
        <w:numPr>
          <w:ilvl w:val="0"/>
          <w:numId w:val="35"/>
        </w:numPr>
        <w:spacing w:before="0"/>
        <w:contextualSpacing w:val="0"/>
        <w:rPr>
          <w:rFonts w:ascii="Tahoma" w:hAnsi="Tahoma" w:cs="Tahoma"/>
          <w:sz w:val="20"/>
          <w:szCs w:val="20"/>
        </w:rPr>
      </w:pPr>
      <w:r w:rsidRPr="007467D9">
        <w:rPr>
          <w:rFonts w:ascii="Tahoma" w:hAnsi="Tahoma" w:cs="Tahoma"/>
          <w:sz w:val="20"/>
          <w:szCs w:val="20"/>
        </w:rPr>
        <w:t xml:space="preserve">A </w:t>
      </w:r>
      <w:r w:rsidR="003C0DB3" w:rsidRPr="007467D9">
        <w:rPr>
          <w:rFonts w:ascii="Tahoma" w:hAnsi="Tahoma" w:cs="Tahoma"/>
          <w:sz w:val="20"/>
          <w:szCs w:val="20"/>
        </w:rPr>
        <w:t>kifizetésre kötelezett szervezet</w:t>
      </w:r>
      <w:r w:rsidRPr="007467D9">
        <w:rPr>
          <w:rFonts w:ascii="Tahoma" w:hAnsi="Tahoma" w:cs="Tahoma"/>
          <w:sz w:val="20"/>
          <w:szCs w:val="20"/>
        </w:rPr>
        <w:t xml:space="preserve"> (Irányító Hatóság) </w:t>
      </w:r>
      <w:r w:rsidR="004C701F" w:rsidRPr="007467D9">
        <w:rPr>
          <w:rFonts w:ascii="Tahoma" w:hAnsi="Tahoma" w:cs="Tahoma"/>
          <w:sz w:val="20"/>
          <w:szCs w:val="20"/>
        </w:rPr>
        <w:t>a vállalkozói díj kifizetését a teljesítésigazolás alapján, a Vállalkozónak a jelen szerződésben megjelölt bankszámlaszámára történő átutalással, a számla kézhezvételét követően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w:t>
      </w:r>
      <w:r w:rsidRPr="007467D9">
        <w:rPr>
          <w:rFonts w:ascii="Tahoma" w:hAnsi="Tahoma" w:cs="Tahoma"/>
          <w:sz w:val="20"/>
          <w:szCs w:val="20"/>
        </w:rPr>
        <w:t xml:space="preserve"> a kötelezett szervezett (Irányító Hatóság) </w:t>
      </w:r>
      <w:r w:rsidR="004C701F" w:rsidRPr="007467D9">
        <w:rPr>
          <w:rFonts w:ascii="Tahoma" w:hAnsi="Tahoma" w:cs="Tahoma"/>
          <w:sz w:val="20"/>
          <w:szCs w:val="20"/>
        </w:rPr>
        <w:t>a jelen szerződésen alapuló ellenszolgáltatásból eredő tartozásával szemben csak a Vállalkozó által elismert, egynemű és lejárt követelését számíthatja be.</w:t>
      </w:r>
    </w:p>
    <w:p w14:paraId="6CA9DD3A" w14:textId="468CA3C3" w:rsidR="00437E13" w:rsidRPr="007467D9" w:rsidRDefault="00437E13" w:rsidP="00A618C2">
      <w:pPr>
        <w:pStyle w:val="Listaszerbekezds"/>
        <w:numPr>
          <w:ilvl w:val="0"/>
          <w:numId w:val="40"/>
        </w:numPr>
        <w:spacing w:before="0"/>
        <w:contextualSpacing w:val="0"/>
        <w:rPr>
          <w:rFonts w:ascii="Tahoma" w:hAnsi="Tahoma" w:cs="Tahoma"/>
          <w:sz w:val="20"/>
          <w:szCs w:val="20"/>
        </w:rPr>
      </w:pPr>
      <w:r w:rsidRPr="007467D9">
        <w:rPr>
          <w:rFonts w:ascii="Tahoma" w:hAnsi="Tahoma" w:cs="Tahoma"/>
          <w:sz w:val="20"/>
          <w:szCs w:val="20"/>
        </w:rPr>
        <w:t>A szállítói finanszírozásból fakadó olyan fizetési késedelemért, amelyért nem felelős, Megrendelő felelősséggel nem tartozik.</w:t>
      </w:r>
    </w:p>
    <w:p w14:paraId="1BED9B2A" w14:textId="3B99E53A" w:rsidR="004C701F" w:rsidRPr="007467D9" w:rsidRDefault="004C701F" w:rsidP="00A618C2">
      <w:pPr>
        <w:pStyle w:val="Listaszerbekezds"/>
        <w:numPr>
          <w:ilvl w:val="0"/>
          <w:numId w:val="40"/>
        </w:numPr>
        <w:spacing w:before="0"/>
        <w:contextualSpacing w:val="0"/>
        <w:rPr>
          <w:rFonts w:ascii="Tahoma" w:hAnsi="Tahoma" w:cs="Tahoma"/>
          <w:sz w:val="20"/>
          <w:szCs w:val="20"/>
        </w:rPr>
      </w:pPr>
      <w:r w:rsidRPr="007467D9">
        <w:rPr>
          <w:rFonts w:ascii="Tahoma" w:hAnsi="Tahoma" w:cs="Tahoma"/>
          <w:sz w:val="20"/>
          <w:szCs w:val="20"/>
        </w:rPr>
        <w:t xml:space="preserve">Amennyiben Vállalkozó a teljesítéshez alvállalkozót nem vesz igénybe </w:t>
      </w:r>
      <w:r w:rsidR="00DD7DAD" w:rsidRPr="007467D9">
        <w:rPr>
          <w:rFonts w:ascii="Tahoma" w:hAnsi="Tahoma" w:cs="Tahoma"/>
          <w:sz w:val="20"/>
          <w:szCs w:val="20"/>
        </w:rPr>
        <w:t>a</w:t>
      </w:r>
      <w:r w:rsidR="003C0DB3" w:rsidRPr="007467D9">
        <w:rPr>
          <w:rFonts w:ascii="Tahoma" w:hAnsi="Tahoma" w:cs="Tahoma"/>
          <w:sz w:val="20"/>
          <w:szCs w:val="20"/>
        </w:rPr>
        <w:t xml:space="preserve"> kifizetésre kötelezett szerveze</w:t>
      </w:r>
      <w:r w:rsidR="00DD7DAD" w:rsidRPr="007467D9">
        <w:rPr>
          <w:rFonts w:ascii="Tahoma" w:hAnsi="Tahoma" w:cs="Tahoma"/>
          <w:sz w:val="20"/>
          <w:szCs w:val="20"/>
        </w:rPr>
        <w:t xml:space="preserve">t (Irányító Hatóság) </w:t>
      </w:r>
      <w:r w:rsidRPr="007467D9">
        <w:rPr>
          <w:rFonts w:ascii="Tahoma" w:hAnsi="Tahoma" w:cs="Tahoma"/>
          <w:sz w:val="20"/>
          <w:szCs w:val="20"/>
        </w:rPr>
        <w:t>–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05666AF6" w14:textId="79836228" w:rsidR="004C701F" w:rsidRPr="007467D9" w:rsidRDefault="004C701F" w:rsidP="004C701F">
      <w:pPr>
        <w:autoSpaceDE w:val="0"/>
        <w:autoSpaceDN w:val="0"/>
        <w:adjustRightInd w:val="0"/>
        <w:spacing w:after="120" w:line="240" w:lineRule="auto"/>
        <w:ind w:left="709" w:hanging="283"/>
        <w:jc w:val="both"/>
        <w:rPr>
          <w:rFonts w:ascii="Tahoma" w:hAnsi="Tahoma" w:cs="Tahoma"/>
          <w:color w:val="auto"/>
          <w:sz w:val="20"/>
          <w:szCs w:val="20"/>
        </w:rPr>
      </w:pPr>
      <w:r w:rsidRPr="007467D9">
        <w:rPr>
          <w:rFonts w:ascii="Tahoma" w:hAnsi="Tahoma" w:cs="Tahoma"/>
          <w:color w:val="auto"/>
          <w:sz w:val="20"/>
          <w:szCs w:val="20"/>
        </w:rPr>
        <w:t>a)</w:t>
      </w:r>
      <w:r w:rsidRPr="007467D9">
        <w:rPr>
          <w:rFonts w:ascii="Tahoma" w:hAnsi="Tahoma" w:cs="Tahoma"/>
          <w:color w:val="auto"/>
          <w:sz w:val="20"/>
          <w:szCs w:val="20"/>
        </w:rPr>
        <w:tab/>
        <w:t>a Vállalkozó fizetési felszólításának vagy számlájának kézhezvétele Vállalkozó teljesítését (vállalkozási szerződés esetén az átadás-átvételi eljárás befejezését) megelőzte;</w:t>
      </w:r>
    </w:p>
    <w:p w14:paraId="49BAEA04" w14:textId="7BD8F30A" w:rsidR="00EA1777" w:rsidRPr="007467D9" w:rsidRDefault="004C701F" w:rsidP="004C701F">
      <w:pPr>
        <w:autoSpaceDE w:val="0"/>
        <w:autoSpaceDN w:val="0"/>
        <w:adjustRightInd w:val="0"/>
        <w:spacing w:after="120" w:line="240" w:lineRule="auto"/>
        <w:ind w:left="709" w:hanging="283"/>
        <w:jc w:val="both"/>
        <w:rPr>
          <w:rFonts w:ascii="Tahoma" w:hAnsi="Tahoma" w:cs="Tahoma"/>
          <w:color w:val="auto"/>
          <w:sz w:val="20"/>
          <w:szCs w:val="20"/>
        </w:rPr>
      </w:pPr>
      <w:r w:rsidRPr="007467D9">
        <w:rPr>
          <w:rFonts w:ascii="Tahoma" w:hAnsi="Tahoma" w:cs="Tahoma"/>
          <w:color w:val="auto"/>
          <w:sz w:val="20"/>
          <w:szCs w:val="20"/>
        </w:rPr>
        <w:t>b)</w:t>
      </w:r>
      <w:r w:rsidRPr="007467D9">
        <w:rPr>
          <w:rFonts w:ascii="Tahoma" w:hAnsi="Tahoma" w:cs="Tahoma"/>
          <w:color w:val="auto"/>
          <w:sz w:val="20"/>
          <w:szCs w:val="20"/>
        </w:rPr>
        <w:tab/>
        <w:t>nem állapítható meg egyértelműen a Vállalkozó fizetési felszólítása vagy számlája kézhezvételének időpontja.</w:t>
      </w:r>
    </w:p>
    <w:p w14:paraId="4514B2D8" w14:textId="2EDFAD8A" w:rsidR="004C701F" w:rsidRPr="007467D9" w:rsidRDefault="004C701F" w:rsidP="00A618C2">
      <w:pPr>
        <w:pStyle w:val="Listaszerbekezds"/>
        <w:numPr>
          <w:ilvl w:val="0"/>
          <w:numId w:val="40"/>
        </w:numPr>
        <w:tabs>
          <w:tab w:val="left" w:pos="709"/>
        </w:tabs>
        <w:autoSpaceDE w:val="0"/>
        <w:autoSpaceDN w:val="0"/>
        <w:adjustRightInd w:val="0"/>
        <w:rPr>
          <w:rFonts w:ascii="Tahoma" w:hAnsi="Tahoma" w:cs="Tahoma"/>
          <w:sz w:val="20"/>
          <w:szCs w:val="20"/>
        </w:rPr>
      </w:pPr>
      <w:r w:rsidRPr="007467D9">
        <w:rPr>
          <w:rFonts w:ascii="Tahoma" w:hAnsi="Tahoma" w:cs="Tahoma"/>
          <w:sz w:val="20"/>
          <w:szCs w:val="20"/>
        </w:rPr>
        <w:t xml:space="preserve">Vállalkozó tudomásul veszi, hogy </w:t>
      </w:r>
      <w:r w:rsidR="006443DB" w:rsidRPr="007467D9">
        <w:rPr>
          <w:rFonts w:ascii="Tahoma" w:hAnsi="Tahoma" w:cs="Tahoma"/>
          <w:sz w:val="20"/>
          <w:szCs w:val="20"/>
        </w:rPr>
        <w:t>kifizetés</w:t>
      </w:r>
      <w:r w:rsidR="002273EA" w:rsidRPr="007467D9">
        <w:rPr>
          <w:rFonts w:ascii="Tahoma" w:hAnsi="Tahoma" w:cs="Tahoma"/>
          <w:sz w:val="20"/>
          <w:szCs w:val="20"/>
        </w:rPr>
        <w:t xml:space="preserve"> </w:t>
      </w:r>
      <w:r w:rsidRPr="007467D9">
        <w:rPr>
          <w:rFonts w:ascii="Tahoma" w:hAnsi="Tahoma" w:cs="Tahoma"/>
          <w:sz w:val="20"/>
          <w:szCs w:val="20"/>
        </w:rPr>
        <w:t>csak a teljesítésigazolás alapján és a Vállalkozó által – a számvitelről szóló 2000. évi C. törvény</w:t>
      </w:r>
      <w:r w:rsidR="00F3483F" w:rsidRPr="007467D9">
        <w:rPr>
          <w:rFonts w:ascii="Tahoma" w:hAnsi="Tahoma" w:cs="Tahoma"/>
          <w:sz w:val="20"/>
          <w:szCs w:val="20"/>
        </w:rPr>
        <w:t>, valamint az általános forgalmi adóról szóló 2007. CXXVII. törvény alapján</w:t>
      </w:r>
      <w:r w:rsidRPr="007467D9">
        <w:rPr>
          <w:rFonts w:ascii="Tahoma" w:hAnsi="Tahoma" w:cs="Tahoma"/>
          <w:sz w:val="20"/>
          <w:szCs w:val="20"/>
        </w:rPr>
        <w:t xml:space="preserve"> – kiállított, valamint a Megrendelő által befogadott számla ellenében </w:t>
      </w:r>
      <w:r w:rsidR="006443DB" w:rsidRPr="007467D9">
        <w:rPr>
          <w:rFonts w:ascii="Tahoma" w:hAnsi="Tahoma" w:cs="Tahoma"/>
          <w:sz w:val="20"/>
          <w:szCs w:val="20"/>
        </w:rPr>
        <w:t>történhet</w:t>
      </w:r>
      <w:r w:rsidRPr="007467D9">
        <w:rPr>
          <w:rFonts w:ascii="Tahoma" w:hAnsi="Tahoma" w:cs="Tahoma"/>
          <w:sz w:val="20"/>
          <w:szCs w:val="20"/>
        </w:rPr>
        <w:t>. A számla átvételére a gazdasági terület illetékes titkársága (cím: 1077 Budapest Wesselényi utca 20-22.) jogosult.</w:t>
      </w:r>
    </w:p>
    <w:p w14:paraId="461DCF5A" w14:textId="77777777" w:rsidR="004C701F" w:rsidRPr="007467D9" w:rsidRDefault="004C701F" w:rsidP="004C701F">
      <w:pPr>
        <w:pStyle w:val="Listaszerbekezds"/>
        <w:tabs>
          <w:tab w:val="left" w:pos="709"/>
        </w:tabs>
        <w:autoSpaceDE w:val="0"/>
        <w:autoSpaceDN w:val="0"/>
        <w:adjustRightInd w:val="0"/>
        <w:ind w:left="360"/>
        <w:rPr>
          <w:rFonts w:ascii="Tahoma" w:hAnsi="Tahoma" w:cs="Tahoma"/>
          <w:sz w:val="20"/>
          <w:szCs w:val="20"/>
        </w:rPr>
      </w:pPr>
    </w:p>
    <w:p w14:paraId="00A88318" w14:textId="1C2763C9" w:rsidR="004C701F" w:rsidRPr="007467D9" w:rsidRDefault="004C701F" w:rsidP="00A618C2">
      <w:pPr>
        <w:pStyle w:val="Listaszerbekezds"/>
        <w:numPr>
          <w:ilvl w:val="0"/>
          <w:numId w:val="40"/>
        </w:numPr>
        <w:rPr>
          <w:rFonts w:ascii="Tahoma" w:hAnsi="Tahoma" w:cs="Tahoma"/>
          <w:sz w:val="20"/>
          <w:szCs w:val="20"/>
        </w:rPr>
      </w:pPr>
      <w:r w:rsidRPr="007467D9">
        <w:rPr>
          <w:rFonts w:ascii="Tahoma" w:hAnsi="Tahoma" w:cs="Tahoma"/>
          <w:sz w:val="20"/>
          <w:szCs w:val="20"/>
        </w:rPr>
        <w:t>Felek rögzítik, hogy</w:t>
      </w:r>
      <w:r w:rsidR="0038242B" w:rsidRPr="007467D9">
        <w:rPr>
          <w:rFonts w:ascii="Tahoma" w:hAnsi="Tahoma" w:cs="Tahoma"/>
          <w:sz w:val="20"/>
          <w:szCs w:val="20"/>
        </w:rPr>
        <w:t xml:space="preserve"> késedelmes kifizetés esetén</w:t>
      </w:r>
      <w:r w:rsidRPr="007467D9">
        <w:rPr>
          <w:rFonts w:ascii="Tahoma" w:hAnsi="Tahoma" w:cs="Tahoma"/>
          <w:sz w:val="20"/>
          <w:szCs w:val="20"/>
        </w:rPr>
        <w:t xml:space="preserve"> a számlát kiállító Vállalkozó a Ptk. 6:155. § (1) bekezdése szerinti késedelmi kamatra jogosult. Vállalkozó tudomásul veszi, hogy a teljesítésigazolás hiánya a Megrendelő késedelmét kizárja. </w:t>
      </w:r>
      <w:r w:rsidR="0038242B" w:rsidRPr="007467D9">
        <w:rPr>
          <w:rFonts w:ascii="Tahoma" w:hAnsi="Tahoma" w:cs="Tahoma"/>
          <w:sz w:val="20"/>
          <w:szCs w:val="20"/>
        </w:rPr>
        <w:t>Amennyiben a számla tartalmi, illetve formai okokból nem befogadható,</w:t>
      </w:r>
      <w:r w:rsidR="00C2552B" w:rsidRPr="007467D9">
        <w:t xml:space="preserve"> </w:t>
      </w:r>
      <w:r w:rsidR="00C2552B" w:rsidRPr="007467D9">
        <w:rPr>
          <w:rFonts w:ascii="Tahoma" w:hAnsi="Tahoma" w:cs="Tahoma"/>
          <w:sz w:val="20"/>
          <w:szCs w:val="20"/>
        </w:rPr>
        <w:t>illetve a számlához csatolt igazoló okmány hiányos</w:t>
      </w:r>
      <w:r w:rsidR="0038242B" w:rsidRPr="007467D9">
        <w:rPr>
          <w:rFonts w:ascii="Tahoma" w:hAnsi="Tahoma" w:cs="Tahoma"/>
          <w:sz w:val="20"/>
          <w:szCs w:val="20"/>
        </w:rPr>
        <w:t xml:space="preserve"> a</w:t>
      </w:r>
      <w:r w:rsidRPr="007467D9">
        <w:rPr>
          <w:rFonts w:ascii="Tahoma" w:hAnsi="Tahoma" w:cs="Tahoma"/>
          <w:sz w:val="20"/>
          <w:szCs w:val="20"/>
        </w:rPr>
        <w:t xml:space="preserve">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w:t>
      </w:r>
      <w:r w:rsidR="002273EA" w:rsidRPr="007467D9">
        <w:rPr>
          <w:rFonts w:ascii="Tahoma" w:hAnsi="Tahoma" w:cs="Tahoma"/>
          <w:sz w:val="20"/>
          <w:szCs w:val="20"/>
        </w:rPr>
        <w:t>Vállalkozó késedelmi kamatra jogosult</w:t>
      </w:r>
      <w:r w:rsidRPr="007467D9">
        <w:rPr>
          <w:rFonts w:ascii="Tahoma" w:hAnsi="Tahoma" w:cs="Tahoma"/>
          <w:sz w:val="20"/>
          <w:szCs w:val="20"/>
        </w:rPr>
        <w:t>.</w:t>
      </w:r>
    </w:p>
    <w:p w14:paraId="5BB9E990" w14:textId="77777777" w:rsidR="004C701F" w:rsidRPr="007467D9" w:rsidRDefault="004C701F" w:rsidP="004C701F">
      <w:pPr>
        <w:pStyle w:val="Listaszerbekezds"/>
        <w:spacing w:after="0"/>
        <w:ind w:left="360"/>
        <w:rPr>
          <w:rFonts w:ascii="Tahoma" w:hAnsi="Tahoma" w:cs="Tahoma"/>
          <w:sz w:val="20"/>
          <w:szCs w:val="20"/>
        </w:rPr>
      </w:pPr>
    </w:p>
    <w:p w14:paraId="06421BD9" w14:textId="77777777" w:rsidR="004C701F" w:rsidRPr="007467D9" w:rsidRDefault="004C701F" w:rsidP="00A618C2">
      <w:pPr>
        <w:pStyle w:val="Listaszerbekezds"/>
        <w:numPr>
          <w:ilvl w:val="0"/>
          <w:numId w:val="40"/>
        </w:numPr>
        <w:tabs>
          <w:tab w:val="left" w:pos="708"/>
        </w:tabs>
        <w:spacing w:after="0"/>
        <w:ind w:right="56"/>
        <w:rPr>
          <w:rFonts w:ascii="Tahoma" w:hAnsi="Tahoma" w:cs="Tahoma"/>
          <w:sz w:val="20"/>
          <w:szCs w:val="20"/>
        </w:rPr>
      </w:pPr>
      <w:r w:rsidRPr="007467D9">
        <w:rPr>
          <w:rFonts w:ascii="Tahoma" w:hAnsi="Tahoma" w:cs="Tahoma"/>
          <w:sz w:val="20"/>
          <w:szCs w:val="20"/>
        </w:rPr>
        <w:t xml:space="preserve">A Kbt. 136. § (1) bekezdés a) pontja alapján Felek rögzítik, hogy Vállalkozó nem fizethet, illetve számolhat el a szerződés teljesítésével összefüggésben olyan költségeket, melyek a Kbt. 62. § (1) bekezdés k) pont </w:t>
      </w:r>
      <w:proofErr w:type="spellStart"/>
      <w:r w:rsidRPr="007467D9">
        <w:rPr>
          <w:rFonts w:ascii="Tahoma" w:hAnsi="Tahoma" w:cs="Tahoma"/>
          <w:sz w:val="20"/>
          <w:szCs w:val="20"/>
        </w:rPr>
        <w:t>ka</w:t>
      </w:r>
      <w:proofErr w:type="spellEnd"/>
      <w:r w:rsidRPr="007467D9">
        <w:rPr>
          <w:rFonts w:ascii="Tahoma" w:hAnsi="Tahoma" w:cs="Tahoma"/>
          <w:sz w:val="20"/>
          <w:szCs w:val="20"/>
        </w:rPr>
        <w:t>)</w:t>
      </w:r>
      <w:proofErr w:type="spellStart"/>
      <w:r w:rsidRPr="007467D9">
        <w:rPr>
          <w:rFonts w:ascii="Tahoma" w:hAnsi="Tahoma" w:cs="Tahoma"/>
          <w:sz w:val="20"/>
          <w:szCs w:val="20"/>
        </w:rPr>
        <w:t>-kb</w:t>
      </w:r>
      <w:proofErr w:type="spellEnd"/>
      <w:r w:rsidRPr="007467D9">
        <w:rPr>
          <w:rFonts w:ascii="Tahoma" w:hAnsi="Tahoma" w:cs="Tahoma"/>
          <w:sz w:val="20"/>
          <w:szCs w:val="20"/>
        </w:rPr>
        <w:t xml:space="preserve">) alpont szerinti feltételeknek nem megfelelő társaság tekintetében </w:t>
      </w:r>
      <w:r w:rsidRPr="007467D9">
        <w:rPr>
          <w:rFonts w:ascii="Tahoma" w:hAnsi="Tahoma" w:cs="Tahoma"/>
          <w:sz w:val="20"/>
          <w:szCs w:val="20"/>
        </w:rPr>
        <w:lastRenderedPageBreak/>
        <w:t>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50D94BF5" w14:textId="77777777" w:rsidR="004C701F" w:rsidRPr="007467D9" w:rsidRDefault="004C701F" w:rsidP="004C701F">
      <w:pPr>
        <w:pStyle w:val="Listaszerbekezds"/>
        <w:spacing w:after="0"/>
        <w:ind w:left="360" w:right="56"/>
        <w:rPr>
          <w:rFonts w:ascii="Tahoma" w:hAnsi="Tahoma" w:cs="Tahoma"/>
          <w:sz w:val="20"/>
          <w:szCs w:val="20"/>
        </w:rPr>
      </w:pPr>
    </w:p>
    <w:p w14:paraId="3B43E6D9" w14:textId="77777777" w:rsidR="004C701F" w:rsidRPr="007467D9" w:rsidRDefault="004C701F" w:rsidP="004C701F">
      <w:pPr>
        <w:pStyle w:val="Listaszerbekezds"/>
        <w:spacing w:after="0"/>
        <w:ind w:left="360" w:right="56"/>
        <w:rPr>
          <w:rFonts w:ascii="Tahoma" w:hAnsi="Tahoma" w:cs="Tahoma"/>
          <w:sz w:val="20"/>
          <w:szCs w:val="20"/>
        </w:rPr>
      </w:pPr>
    </w:p>
    <w:p w14:paraId="36FBDB70" w14:textId="77777777" w:rsidR="004C701F" w:rsidRPr="007467D9" w:rsidRDefault="004C701F" w:rsidP="004C701F">
      <w:pPr>
        <w:suppressAutoHyphens w:val="0"/>
        <w:spacing w:after="120" w:line="240" w:lineRule="auto"/>
        <w:ind w:left="426"/>
        <w:jc w:val="center"/>
        <w:textAlignment w:val="auto"/>
        <w:rPr>
          <w:rFonts w:ascii="Tahoma" w:hAnsi="Tahoma" w:cs="Tahoma"/>
          <w:b/>
          <w:color w:val="auto"/>
          <w:sz w:val="20"/>
          <w:szCs w:val="20"/>
        </w:rPr>
      </w:pPr>
      <w:r w:rsidRPr="007467D9">
        <w:rPr>
          <w:rFonts w:ascii="Tahoma" w:hAnsi="Tahoma" w:cs="Tahoma"/>
          <w:b/>
          <w:color w:val="auto"/>
          <w:sz w:val="20"/>
          <w:szCs w:val="20"/>
        </w:rPr>
        <w:t>IV. A felek jogai és kötelezettségei</w:t>
      </w:r>
    </w:p>
    <w:p w14:paraId="771E31E6"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 xml:space="preserve">Felek megállapodnak abban, hogy a Vállalkozónak a jelen szerződés alapján teljesíteni vállalt feladatokat, egy ilyen tevékenységet rendszeresen, üzletkörében végző személytől elvárható fokozott gondossággal kell ellátnia. </w:t>
      </w:r>
    </w:p>
    <w:p w14:paraId="5C6D3911" w14:textId="77777777" w:rsidR="004C701F" w:rsidRPr="007467D9" w:rsidRDefault="004C701F" w:rsidP="00A618C2">
      <w:pPr>
        <w:pStyle w:val="Listaszerbekezds"/>
        <w:numPr>
          <w:ilvl w:val="0"/>
          <w:numId w:val="40"/>
        </w:numPr>
        <w:autoSpaceDE w:val="0"/>
        <w:autoSpaceDN w:val="0"/>
        <w:adjustRightInd w:val="0"/>
        <w:spacing w:before="0"/>
        <w:rPr>
          <w:rFonts w:ascii="Tahoma" w:hAnsi="Tahoma" w:cs="Tahoma"/>
          <w:sz w:val="20"/>
          <w:szCs w:val="20"/>
        </w:rPr>
      </w:pPr>
      <w:r w:rsidRPr="007467D9">
        <w:rPr>
          <w:rFonts w:ascii="Tahoma" w:hAnsi="Tahoma" w:cs="Tahoma"/>
          <w:sz w:val="20"/>
          <w:szCs w:val="20"/>
        </w:rPr>
        <w:t xml:space="preserve">Megrendelő a Kbt. 138. § (1) bekezdésében foglaltakra figyelemmel kiköti, hogy a szerződést a közbeszerzési eljárás alapján nyertes ajánlattevőként szerződő félnek (közös ajánlattétel esetén a közösen ajánlatot tevőknek), azaz Vállalkozónak kell teljesítenie. </w:t>
      </w:r>
    </w:p>
    <w:p w14:paraId="65332C65"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 xml:space="preserve">Vállalkozó köteles a teljesítés során a mindenkor hatályos valamennyi magyar valamint európai uniós jogszabály, egyéb rendelkezés, továbbá a szakmai szabályok betartására. Vállalkozó köteles jelen szerződés szerinti feladatait a Megrendelő igényének és a szerződés céljának megfelelően, valamint az arra vonatkozó, azzal kapcsolatos, kötelező érvényű dokumentumokban foglaltak szerint ellátni. </w:t>
      </w:r>
    </w:p>
    <w:p w14:paraId="773B1C1E"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 xml:space="preserve">Vállalkozó tevékenységét az előírtakhoz képest hiány, és hibamentesen kell, hogy megvalósítsa (teljesítse), az előírt határidőn belül. Vállalkozó nem sértheti a Megrendelő illetve harmadik személyek jóhírnevét a tevékenysége ellátása során. A tevékenység ellátása nem járhat harmadik személyek zaklatásával. Vállalkozó és közreműködője olyan tevékenység ellátását nem vállalhatja, amely sértheti, vagy veszélyeztetheti a Megrendelővel szembeni jelen szerződésben foglalt kötelezettségei teljesítését. </w:t>
      </w:r>
    </w:p>
    <w:p w14:paraId="31B2ADA6"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Vállalkozó köteles folyamatos kapcsolatot tartani a Megrendelővel, Megrendelő ilyen irányú igénye esetén beszámolni saját tevékenységéről, szakmai működéséről. Bármilyen, a szerződésszerű teljesítést veszélyeztető akadályoztatást (ide értve a késedelmet is) Vállalkozónak haladéktalanul jeleznie kell Megrendelő felé, továbbá az akadályoztatás ill. következményei elhárítása érdekében minden tőle elvárható intézkedést haladéktalanul meg kell tennie. A tájékoztatás elmulasztásából, valamint az akadályoztatás ill. következményei elhárításához szükséges intézkedések megtételének elmaradásából, késedelméből, meg nem felelőségéből eredő valamennyi hátrányos következményért Vállalkozó teljes kártérítési felelősséggel tartozik.</w:t>
      </w:r>
    </w:p>
    <w:p w14:paraId="2EBC91CC"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Vállalkozó köteles a jelen szerződés értelmében – legjobb tudása és a legjobb szakmai gyakorlat alapján – a feladatot elvégezni, ill. végrehajtani, és a Megrendelőnek a feladatellátás eredményét átadni. Vállalkozó a teljesítés során kizárólag az adott feladat/részfeladat tartalmának megfelelő végzettségű, releváns szakmai tapasztalatokkal rendelkező személyeket vehet igénybe.</w:t>
      </w:r>
    </w:p>
    <w:p w14:paraId="13320672"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Felek rögzítik, hogy Megrendelő köteles minden, Vállalkozó teljesítéséhez szükséges, a Megrendelő rendelkezésére álló és a Vállalkozó által kért információt, adatot megadni, szükség esetén a Vállalkozóval konzultálni, továbbá a Vállalkozó által kért, jelen szerződés teljesítéséhez szükséges döntéseket megfelelő időben meghozni.</w:t>
      </w:r>
    </w:p>
    <w:p w14:paraId="012DF3E6"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 xml:space="preserve">Megrendelő utasításadási jogára a Ptk. szabályai irányadóak. A Vállalkozó a Megrendelő utasítása szerint köteles eljárni. Az utasítás nem terjedhet ki a tevékenység megszervezésére – </w:t>
      </w:r>
      <w:proofErr w:type="gramStart"/>
      <w:r w:rsidRPr="007467D9">
        <w:rPr>
          <w:rFonts w:ascii="Tahoma" w:hAnsi="Tahoma" w:cs="Tahoma"/>
          <w:color w:val="auto"/>
          <w:sz w:val="20"/>
          <w:szCs w:val="20"/>
        </w:rPr>
        <w:t>kivéve</w:t>
      </w:r>
      <w:proofErr w:type="gramEnd"/>
      <w:r w:rsidRPr="007467D9">
        <w:rPr>
          <w:rFonts w:ascii="Tahoma" w:hAnsi="Tahoma" w:cs="Tahoma"/>
          <w:color w:val="auto"/>
          <w:sz w:val="20"/>
          <w:szCs w:val="20"/>
        </w:rPr>
        <w:t xml:space="preserve"> ha az a teljesítés szerződésszerűségéhez vagy Megrendelő igényeinek jelen szerződésen belüli érvényesítéséhez szükséges –, és nem teheti a teljesítést terhesebbé. Ha a Megrendelő célszerűtlen vagy szakszerűtlen utasítást ad, a Vállalkozó köteles őt erre figyelmeztetni. Ha a Megrendelő a figyelmeztetés ellenére utasítását fenntartja, a Vállalkozó a feladatot a Megrendelő utasításai szerint, a Megrendelő kockázatára köteles ellátni, a szerződéstől azonban nem állhat el, azt nem mondhatja fel. Vállalkozó köteles arra is figyelmeztetni a Megrendelőt, ha utasítása az eredményt bármely módon befolyásolhatná. Ezen kötelezettség teljesítésének elmaradása a Vállalkozó terhére esik. Vállalkozó szükség esetén konzultációt kezdeményez Megrendelőnél a feladat teljesítésének egyeztetése érdekében. Ezen kötelezettség teljesítésének elmaradása a Vállalkozó terhére esik. Vállalkozó köteles figyelmeztetni Megrendelőt, ha utasításának végrehajtása valamely jogszabály vagy hatósági határozat megsértéséhez vezetne, megjelölve a </w:t>
      </w:r>
      <w:r w:rsidRPr="007467D9">
        <w:rPr>
          <w:rFonts w:ascii="Tahoma" w:hAnsi="Tahoma" w:cs="Tahoma"/>
          <w:color w:val="auto"/>
          <w:sz w:val="20"/>
          <w:szCs w:val="20"/>
        </w:rPr>
        <w:lastRenderedPageBreak/>
        <w:t>vonatkozó határozatot vagy jogszabályi rendelkezést. Amennyiben Megrendelő az utasítását Vállalkozó figyelmeztetése ellenére is fenntartja, Vállalkozó az utasítás teljesítésének megtagadására jogosult.</w:t>
      </w:r>
    </w:p>
    <w:p w14:paraId="5AF25FAC"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Megrendelő jogosult a Vállalkozó tevékenységét ellenőrizni, valamint tájékoztatást kérni. A tájékoztatás kérés keretében a Vállalkozó köteles a kért tájékoztatást megadni 2 munkanapon belül (kivéve, ha a tájékoztatás-kérésből, ill. az érintett feladat jellegéből, vagy jelen szerződésből ennél rövidebb határidő nem következik), szükség esetén a teljesítéssel kapcsolatban a Megrendelőt kérés nélkül tájékoztatni. Vállalkozót nem mentesíti a felelősség alól, ha az ellenőrzési kötelezettségét a Megrendelő nem, vagy nem megfelelően teljesítette.</w:t>
      </w:r>
    </w:p>
    <w:p w14:paraId="1F4D2E44"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Felek a jelen szerződésben rögzített határidőket szigorú határidőknek tekintik, melynek tartalmával és jogkövetkezményeivel tisztában vannak. Felek rögzítik, hogy ennek nem mond ellent az a tény, hogy Megrendelő jogosult késedelmes teljesítést elfogadni és késedelmi kötbért alkalmazni. Ezen esetekben a Megrendelő joga annak eldöntése, hogy az érdekmúlás vagy a késedelmes teljesítés jogkövetkezményeit alkalmazza.</w:t>
      </w:r>
    </w:p>
    <w:p w14:paraId="6EF4B167"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Vállalkozó kijelenti, hogy a szerződés teljesítési körülményeit, valamint célját teljes körűen megismerte és ennek megfelelően tette meg ajánlatát a közbeszerzési eljárásban. Vállalkozó kijelenti, hogy tudomása van arról, hogy Magyarország kormányzati működését közvetlenül segítő tevékenységet végez, így – eredményfelelőssége mellett – kiemelten fokozott gondossággal jár el a teljesítés során. A jelen pontban foglalt kötelezettségek és a feladatleírásban a teljesítésre előírt szabályok Vállalkozó általi megsértése (külön-külön) súlyos szerződésszegésnek minősül.</w:t>
      </w:r>
    </w:p>
    <w:p w14:paraId="3C46C04B"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Vállalkozó a feladatleírásban rögzített iratokat (eredményeket) köteles a Megrendelőnek átadni. Megrendelő ezt követően meggyőződik a teljesítés szerződésszerűségéről, és amennyiben az szerződésszerű, a teljesítésigazolást kiállítja. Amennyiben a teljesítés nem szerződésszerű, azt kijavításra visszaadja a Vállalkozónak, aki köteles azt maximum 20 napon belül hiány és hibamentesen a Megrendelőnek átadni. Ezt követően a teljesítést a Megrendelő ismételten ellenőrzi. Amennyiben ekkor sem szerződésszerű a teljesítés, akkor Megrendelő a szerződést Vállalkozó szerződésszegése miatt jogosult felmondani, és Vállalkozóval szemben érvényesíteni a szerződésszegésből eredő igényeit.</w:t>
      </w:r>
    </w:p>
    <w:p w14:paraId="014BCB1A" w14:textId="77777777" w:rsidR="004C701F" w:rsidRPr="007467D9" w:rsidRDefault="004C701F" w:rsidP="004C701F">
      <w:pPr>
        <w:spacing w:before="120" w:after="120" w:line="240" w:lineRule="auto"/>
        <w:ind w:left="360"/>
        <w:jc w:val="center"/>
        <w:rPr>
          <w:rFonts w:ascii="Tahoma" w:hAnsi="Tahoma" w:cs="Tahoma"/>
          <w:b/>
          <w:bCs/>
          <w:color w:val="auto"/>
          <w:sz w:val="20"/>
          <w:szCs w:val="20"/>
        </w:rPr>
      </w:pPr>
      <w:r w:rsidRPr="007467D9">
        <w:rPr>
          <w:rFonts w:ascii="Tahoma" w:hAnsi="Tahoma" w:cs="Tahoma"/>
          <w:b/>
          <w:bCs/>
          <w:color w:val="auto"/>
          <w:sz w:val="20"/>
          <w:szCs w:val="20"/>
        </w:rPr>
        <w:t>V. A szerződést biztosító mellékkötelezettségek a Ptk. szerint</w:t>
      </w:r>
    </w:p>
    <w:p w14:paraId="53BB4D5B" w14:textId="77777777" w:rsidR="004C701F" w:rsidRPr="007467D9" w:rsidRDefault="004C701F" w:rsidP="00A618C2">
      <w:pPr>
        <w:pStyle w:val="Listaszerbekezds"/>
        <w:numPr>
          <w:ilvl w:val="0"/>
          <w:numId w:val="40"/>
        </w:numPr>
        <w:rPr>
          <w:rFonts w:ascii="Tahoma" w:hAnsi="Tahoma" w:cs="Tahoma"/>
          <w:sz w:val="20"/>
          <w:szCs w:val="20"/>
        </w:rPr>
      </w:pPr>
      <w:r w:rsidRPr="007467D9">
        <w:rPr>
          <w:rFonts w:ascii="Tahoma" w:hAnsi="Tahoma" w:cs="Tahoma"/>
          <w:sz w:val="20"/>
          <w:szCs w:val="20"/>
        </w:rPr>
        <w:t xml:space="preserve">Amennyiben a Vállalkozó bármely megrendelésben foglalt kötelezettségeinek teljesítésével olyan okból, amiért felelős, késedelembe esik, késedelmi kötbért köteles fizetni. A késedelmi kötbér napi mértéke a késedelmes teljesítéssel érintett megrendelés nettó ellenértékének (nettó vállalkozói díj) 1%-a naptári naponként, összesen maximum a teljesítéssel érintett megrendelés ellenértékének 20 %-a lehet. Amennyiben a Vállalkozó késedelme a 20 naptári napot meghaladja, akkor Megrendelő jogosult a megrendeléstől írásbeli nyilatkozatával elállni és meghiúsulási kötbért követelni. </w:t>
      </w:r>
    </w:p>
    <w:p w14:paraId="53937CA4" w14:textId="77777777" w:rsidR="004C701F" w:rsidRPr="007467D9" w:rsidRDefault="004C701F" w:rsidP="004C701F">
      <w:pPr>
        <w:pStyle w:val="Listaszerbekezds"/>
        <w:ind w:left="426"/>
        <w:rPr>
          <w:rFonts w:ascii="Tahoma" w:hAnsi="Tahoma" w:cs="Tahoma"/>
          <w:sz w:val="20"/>
          <w:szCs w:val="20"/>
        </w:rPr>
      </w:pPr>
    </w:p>
    <w:p w14:paraId="5C218A0D" w14:textId="77777777" w:rsidR="004C701F" w:rsidRPr="007467D9" w:rsidRDefault="004C701F" w:rsidP="00A618C2">
      <w:pPr>
        <w:pStyle w:val="Listaszerbekezds"/>
        <w:numPr>
          <w:ilvl w:val="0"/>
          <w:numId w:val="40"/>
        </w:numPr>
        <w:ind w:left="426" w:hanging="426"/>
        <w:rPr>
          <w:rFonts w:ascii="Tahoma" w:hAnsi="Tahoma" w:cs="Tahoma"/>
          <w:sz w:val="20"/>
          <w:szCs w:val="20"/>
        </w:rPr>
      </w:pPr>
      <w:r w:rsidRPr="007467D9">
        <w:rPr>
          <w:rFonts w:ascii="Tahoma" w:hAnsi="Tahoma" w:cs="Tahoma"/>
          <w:sz w:val="20"/>
          <w:szCs w:val="20"/>
        </w:rPr>
        <w:t>Hibás teljesítés esetén a Vállalkozó ugyanolyan mértékű kötbért köteles fizetni, mint a késedelmes teljesítés esetén azzal, hogy a Vállalkozó a hibás teljesítési kötbért arra az időre kötelesek megfizetni, amely a hibás feladat átadásától a megfelelő teljesítésig eltelt, azzal, hogy a hibás teljesítési kötbér a késedelmi kötbér követelését kizárja. Kétszeri hibás teljesítés esetén, vagy a Vállalkozó a hibát az előírt határidőn belül nem javítja ki, akkor Megrendelő jogosult a keretszerződéstől egyoldalú írásbeli nyilatkozatával elállni és meghiúsulási kötbért követelni.</w:t>
      </w:r>
    </w:p>
    <w:p w14:paraId="0DB9F2D6" w14:textId="77777777" w:rsidR="004C701F" w:rsidRPr="007467D9" w:rsidRDefault="004C701F" w:rsidP="004C701F">
      <w:pPr>
        <w:pStyle w:val="Listaszerbekezds"/>
        <w:ind w:left="426"/>
        <w:rPr>
          <w:rFonts w:ascii="Tahoma" w:hAnsi="Tahoma" w:cs="Tahoma"/>
          <w:sz w:val="20"/>
          <w:szCs w:val="20"/>
        </w:rPr>
      </w:pPr>
    </w:p>
    <w:p w14:paraId="31A5B49D" w14:textId="77777777" w:rsidR="004C701F" w:rsidRPr="007467D9" w:rsidRDefault="004C701F" w:rsidP="00A618C2">
      <w:pPr>
        <w:pStyle w:val="Listaszerbekezds"/>
        <w:numPr>
          <w:ilvl w:val="0"/>
          <w:numId w:val="40"/>
        </w:numPr>
        <w:spacing w:before="0"/>
        <w:ind w:left="426" w:hanging="426"/>
        <w:rPr>
          <w:rFonts w:ascii="Tahoma" w:hAnsi="Tahoma" w:cs="Tahoma"/>
          <w:sz w:val="20"/>
          <w:szCs w:val="20"/>
        </w:rPr>
      </w:pPr>
      <w:r w:rsidRPr="007467D9">
        <w:rPr>
          <w:rFonts w:ascii="Tahoma" w:hAnsi="Tahoma" w:cs="Tahoma"/>
          <w:sz w:val="20"/>
          <w:szCs w:val="20"/>
        </w:rPr>
        <w:t>Amennyiben bármely megrendelés teljesedésbe menése olyan okból, amiért Vállalkozó felelős meghiúsul, a Vállalkozó meghiúsulási kötbért köteles fizetni a Megrendelő részére. A meghiúsulási kötbér mértéke az érintett megrendelés nettó ellenértékének 25 %-a.</w:t>
      </w:r>
    </w:p>
    <w:p w14:paraId="3D0EBFB4"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Felek rögzítik, hogy a kötbér megfizetése nem érinti Megrendelőnek azt a jogát, hogy a kötbéren felüli kárát érvényesítse Vállalkozóval szemben.</w:t>
      </w:r>
    </w:p>
    <w:p w14:paraId="79DD3FF8" w14:textId="77777777" w:rsidR="004C701F" w:rsidRPr="007467D9" w:rsidRDefault="004C701F" w:rsidP="00A618C2">
      <w:pPr>
        <w:numPr>
          <w:ilvl w:val="0"/>
          <w:numId w:val="40"/>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37EBF64B" w14:textId="77777777" w:rsidR="004C701F" w:rsidRPr="007467D9" w:rsidRDefault="004C701F" w:rsidP="004C701F">
      <w:pPr>
        <w:suppressAutoHyphens w:val="0"/>
        <w:spacing w:after="120" w:line="240" w:lineRule="auto"/>
        <w:ind w:left="426"/>
        <w:jc w:val="both"/>
        <w:textAlignment w:val="auto"/>
        <w:rPr>
          <w:rFonts w:ascii="Tahoma" w:hAnsi="Tahoma" w:cs="Tahoma"/>
          <w:color w:val="auto"/>
          <w:sz w:val="20"/>
          <w:szCs w:val="20"/>
        </w:rPr>
      </w:pPr>
    </w:p>
    <w:p w14:paraId="725475FB" w14:textId="77777777" w:rsidR="004C701F" w:rsidRPr="007467D9" w:rsidRDefault="004C701F" w:rsidP="004C701F">
      <w:pPr>
        <w:spacing w:after="120" w:line="240" w:lineRule="auto"/>
        <w:jc w:val="center"/>
        <w:rPr>
          <w:rFonts w:ascii="Tahoma" w:hAnsi="Tahoma" w:cs="Tahoma"/>
          <w:b/>
          <w:color w:val="auto"/>
          <w:sz w:val="20"/>
          <w:szCs w:val="20"/>
        </w:rPr>
      </w:pPr>
      <w:r w:rsidRPr="007467D9">
        <w:rPr>
          <w:rFonts w:ascii="Tahoma" w:hAnsi="Tahoma" w:cs="Tahoma"/>
          <w:b/>
          <w:color w:val="auto"/>
          <w:sz w:val="20"/>
          <w:szCs w:val="20"/>
        </w:rPr>
        <w:t>VI. Együttműködési kötelezettség</w:t>
      </w:r>
    </w:p>
    <w:p w14:paraId="2D3F1D1D" w14:textId="77777777" w:rsidR="004C701F" w:rsidRPr="007467D9" w:rsidRDefault="004C701F" w:rsidP="00A618C2">
      <w:pPr>
        <w:pStyle w:val="Listaszerbekezds"/>
        <w:numPr>
          <w:ilvl w:val="0"/>
          <w:numId w:val="40"/>
        </w:numPr>
        <w:spacing w:before="0"/>
        <w:ind w:left="426" w:hanging="426"/>
        <w:rPr>
          <w:rFonts w:ascii="Tahoma" w:hAnsi="Tahoma" w:cs="Tahoma"/>
          <w:sz w:val="20"/>
          <w:szCs w:val="20"/>
        </w:rPr>
      </w:pPr>
      <w:r w:rsidRPr="007467D9">
        <w:rPr>
          <w:rFonts w:ascii="Tahoma" w:hAnsi="Tahoma" w:cs="Tahoma"/>
          <w:sz w:val="20"/>
          <w:szCs w:val="20"/>
        </w:rPr>
        <w:t>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94CAFFC" w14:textId="77777777" w:rsidR="004C701F" w:rsidRPr="007467D9" w:rsidRDefault="004C701F" w:rsidP="004C701F">
      <w:pPr>
        <w:pStyle w:val="Listaszerbekezds"/>
        <w:spacing w:before="0"/>
        <w:ind w:left="426"/>
        <w:rPr>
          <w:rFonts w:ascii="Tahoma" w:hAnsi="Tahoma" w:cs="Tahoma"/>
          <w:sz w:val="20"/>
          <w:szCs w:val="20"/>
        </w:rPr>
      </w:pPr>
    </w:p>
    <w:p w14:paraId="3E083734" w14:textId="77777777" w:rsidR="004C701F" w:rsidRPr="007467D9" w:rsidRDefault="004C701F" w:rsidP="00A618C2">
      <w:pPr>
        <w:pStyle w:val="Listaszerbekezds"/>
        <w:numPr>
          <w:ilvl w:val="0"/>
          <w:numId w:val="40"/>
        </w:numPr>
        <w:spacing w:before="0"/>
        <w:ind w:left="426" w:hanging="426"/>
        <w:rPr>
          <w:rFonts w:ascii="Tahoma" w:hAnsi="Tahoma" w:cs="Tahoma"/>
          <w:sz w:val="20"/>
          <w:szCs w:val="20"/>
        </w:rPr>
      </w:pPr>
      <w:r w:rsidRPr="007467D9">
        <w:rPr>
          <w:rFonts w:ascii="Tahoma" w:hAnsi="Tahoma" w:cs="Tahoma"/>
          <w:sz w:val="20"/>
          <w:szCs w:val="20"/>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C3AABDE" w14:textId="77777777" w:rsidR="004C701F" w:rsidRPr="007467D9" w:rsidRDefault="004C701F" w:rsidP="004C701F">
      <w:pPr>
        <w:pStyle w:val="Listaszerbekezds"/>
        <w:spacing w:before="0"/>
        <w:ind w:left="426"/>
        <w:rPr>
          <w:rFonts w:ascii="Tahoma" w:hAnsi="Tahoma" w:cs="Tahoma"/>
          <w:sz w:val="20"/>
          <w:szCs w:val="20"/>
        </w:rPr>
      </w:pPr>
    </w:p>
    <w:p w14:paraId="51E045A7" w14:textId="77777777" w:rsidR="004C701F" w:rsidRPr="007467D9" w:rsidRDefault="004C701F" w:rsidP="00A618C2">
      <w:pPr>
        <w:pStyle w:val="Listaszerbekezds"/>
        <w:numPr>
          <w:ilvl w:val="0"/>
          <w:numId w:val="40"/>
        </w:numPr>
        <w:spacing w:before="0"/>
        <w:ind w:left="426" w:hanging="426"/>
        <w:rPr>
          <w:rFonts w:ascii="Tahoma" w:hAnsi="Tahoma" w:cs="Tahoma"/>
          <w:sz w:val="20"/>
          <w:szCs w:val="20"/>
        </w:rPr>
      </w:pPr>
      <w:r w:rsidRPr="007467D9">
        <w:rPr>
          <w:rFonts w:ascii="Tahoma" w:hAnsi="Tahoma" w:cs="Tahoma"/>
          <w:sz w:val="20"/>
          <w:szCs w:val="20"/>
        </w:rPr>
        <w:t>A jelen szerződéssel kapcsolatos kérdésekben nyilatkozattételre és kapcsolattartásra a következő személyek jogosultak:</w:t>
      </w:r>
    </w:p>
    <w:p w14:paraId="23DD07FD"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 xml:space="preserve">a) Megrendelő részéről: </w:t>
      </w:r>
    </w:p>
    <w:p w14:paraId="71883319"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 xml:space="preserve">- szakmai kérdésekben kapcsolattartó: </w:t>
      </w:r>
    </w:p>
    <w:p w14:paraId="111D3D25"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proofErr w:type="gramStart"/>
      <w:r w:rsidRPr="007467D9">
        <w:rPr>
          <w:rFonts w:ascii="Tahoma" w:hAnsi="Tahoma" w:cs="Tahoma"/>
          <w:color w:val="auto"/>
          <w:sz w:val="20"/>
          <w:szCs w:val="20"/>
        </w:rPr>
        <w:t>tel</w:t>
      </w:r>
      <w:proofErr w:type="gramEnd"/>
      <w:r w:rsidRPr="007467D9">
        <w:rPr>
          <w:rFonts w:ascii="Tahoma" w:hAnsi="Tahoma" w:cs="Tahoma"/>
          <w:color w:val="auto"/>
          <w:sz w:val="20"/>
          <w:szCs w:val="20"/>
        </w:rPr>
        <w:t>.: ……………………………………..</w:t>
      </w:r>
    </w:p>
    <w:p w14:paraId="29BF800C"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e-mail: ………………………………….</w:t>
      </w:r>
    </w:p>
    <w:p w14:paraId="32A00A67"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cím: …………………………………….</w:t>
      </w:r>
    </w:p>
    <w:p w14:paraId="40BBD42E" w14:textId="77777777" w:rsidR="004C701F" w:rsidRPr="007467D9" w:rsidRDefault="004C701F" w:rsidP="004C701F">
      <w:pPr>
        <w:suppressAutoHyphens w:val="0"/>
        <w:spacing w:after="120" w:line="240" w:lineRule="auto"/>
        <w:ind w:left="426"/>
        <w:jc w:val="both"/>
        <w:textAlignment w:val="auto"/>
        <w:rPr>
          <w:rFonts w:ascii="Tahoma" w:hAnsi="Tahoma" w:cs="Tahoma"/>
          <w:color w:val="auto"/>
          <w:sz w:val="20"/>
          <w:szCs w:val="20"/>
        </w:rPr>
      </w:pPr>
    </w:p>
    <w:p w14:paraId="00C7BC7C"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 xml:space="preserve">- pénzügyi kérdésekben kapcsolattartó: </w:t>
      </w:r>
    </w:p>
    <w:p w14:paraId="09969760"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tel.: ………………………………………</w:t>
      </w:r>
    </w:p>
    <w:p w14:paraId="7139E570"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proofErr w:type="gramStart"/>
      <w:r w:rsidRPr="007467D9">
        <w:rPr>
          <w:rFonts w:ascii="Tahoma" w:hAnsi="Tahoma" w:cs="Tahoma"/>
          <w:color w:val="auto"/>
          <w:sz w:val="20"/>
          <w:szCs w:val="20"/>
        </w:rPr>
        <w:t>e-mail</w:t>
      </w:r>
      <w:proofErr w:type="gramEnd"/>
      <w:r w:rsidRPr="007467D9">
        <w:rPr>
          <w:rFonts w:ascii="Tahoma" w:hAnsi="Tahoma" w:cs="Tahoma"/>
          <w:color w:val="auto"/>
          <w:sz w:val="20"/>
          <w:szCs w:val="20"/>
        </w:rPr>
        <w:t>: …………………………………..</w:t>
      </w:r>
    </w:p>
    <w:p w14:paraId="5523DB6E"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proofErr w:type="gramStart"/>
      <w:r w:rsidRPr="007467D9">
        <w:rPr>
          <w:rFonts w:ascii="Tahoma" w:hAnsi="Tahoma" w:cs="Tahoma"/>
          <w:color w:val="auto"/>
          <w:sz w:val="20"/>
          <w:szCs w:val="20"/>
        </w:rPr>
        <w:t>cím</w:t>
      </w:r>
      <w:proofErr w:type="gramEnd"/>
      <w:r w:rsidRPr="007467D9">
        <w:rPr>
          <w:rFonts w:ascii="Tahoma" w:hAnsi="Tahoma" w:cs="Tahoma"/>
          <w:color w:val="auto"/>
          <w:sz w:val="20"/>
          <w:szCs w:val="20"/>
        </w:rPr>
        <w:t>: ……………………………………..</w:t>
      </w:r>
    </w:p>
    <w:p w14:paraId="5BA5F62F" w14:textId="77777777" w:rsidR="004C701F" w:rsidRPr="007467D9" w:rsidRDefault="004C701F" w:rsidP="004C701F">
      <w:pPr>
        <w:suppressAutoHyphens w:val="0"/>
        <w:spacing w:after="120" w:line="240" w:lineRule="auto"/>
        <w:ind w:left="426"/>
        <w:jc w:val="both"/>
        <w:textAlignment w:val="auto"/>
        <w:rPr>
          <w:rFonts w:ascii="Tahoma" w:hAnsi="Tahoma" w:cs="Tahoma"/>
          <w:color w:val="auto"/>
          <w:sz w:val="20"/>
          <w:szCs w:val="20"/>
        </w:rPr>
      </w:pPr>
    </w:p>
    <w:p w14:paraId="08E24025"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b</w:t>
      </w:r>
      <w:proofErr w:type="gramStart"/>
      <w:r w:rsidRPr="007467D9">
        <w:rPr>
          <w:rFonts w:ascii="Tahoma" w:hAnsi="Tahoma" w:cs="Tahoma"/>
          <w:color w:val="auto"/>
          <w:sz w:val="20"/>
          <w:szCs w:val="20"/>
        </w:rPr>
        <w:t>)Vállalkozó</w:t>
      </w:r>
      <w:proofErr w:type="gramEnd"/>
      <w:r w:rsidRPr="007467D9">
        <w:rPr>
          <w:rFonts w:ascii="Tahoma" w:hAnsi="Tahoma" w:cs="Tahoma"/>
          <w:color w:val="auto"/>
          <w:sz w:val="20"/>
          <w:szCs w:val="20"/>
        </w:rPr>
        <w:t xml:space="preserve"> részéről: ……………...……</w:t>
      </w:r>
    </w:p>
    <w:p w14:paraId="6AC38176"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tel.: ………………………………………</w:t>
      </w:r>
    </w:p>
    <w:p w14:paraId="694A8AA5"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proofErr w:type="gramStart"/>
      <w:r w:rsidRPr="007467D9">
        <w:rPr>
          <w:rFonts w:ascii="Tahoma" w:hAnsi="Tahoma" w:cs="Tahoma"/>
          <w:color w:val="auto"/>
          <w:sz w:val="20"/>
          <w:szCs w:val="20"/>
        </w:rPr>
        <w:t>e-mail</w:t>
      </w:r>
      <w:proofErr w:type="gramEnd"/>
      <w:r w:rsidRPr="007467D9">
        <w:rPr>
          <w:rFonts w:ascii="Tahoma" w:hAnsi="Tahoma" w:cs="Tahoma"/>
          <w:color w:val="auto"/>
          <w:sz w:val="20"/>
          <w:szCs w:val="20"/>
        </w:rPr>
        <w:t>: : ………………………………….</w:t>
      </w:r>
    </w:p>
    <w:p w14:paraId="6BB5C2AA"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cím: ………………………………………</w:t>
      </w:r>
    </w:p>
    <w:p w14:paraId="36F9F516" w14:textId="77777777" w:rsidR="004C701F" w:rsidRPr="007467D9" w:rsidRDefault="004C701F" w:rsidP="004C701F">
      <w:pPr>
        <w:suppressAutoHyphens w:val="0"/>
        <w:spacing w:after="0" w:line="240" w:lineRule="auto"/>
        <w:ind w:left="426"/>
        <w:jc w:val="both"/>
        <w:textAlignment w:val="auto"/>
        <w:rPr>
          <w:rFonts w:ascii="Tahoma" w:hAnsi="Tahoma" w:cs="Tahoma"/>
          <w:color w:val="auto"/>
          <w:sz w:val="20"/>
          <w:szCs w:val="20"/>
        </w:rPr>
      </w:pPr>
    </w:p>
    <w:p w14:paraId="2E3C1440" w14:textId="6EE66790" w:rsidR="004C701F" w:rsidRPr="007467D9" w:rsidRDefault="004C701F" w:rsidP="00A618C2">
      <w:pPr>
        <w:pStyle w:val="Listaszerbekezds"/>
        <w:numPr>
          <w:ilvl w:val="0"/>
          <w:numId w:val="40"/>
        </w:numPr>
        <w:spacing w:before="0"/>
        <w:ind w:left="426" w:hanging="426"/>
        <w:rPr>
          <w:rFonts w:ascii="Tahoma" w:hAnsi="Tahoma" w:cs="Tahoma"/>
          <w:sz w:val="20"/>
          <w:szCs w:val="20"/>
        </w:rPr>
      </w:pPr>
      <w:r w:rsidRPr="007467D9">
        <w:rPr>
          <w:rFonts w:ascii="Tahoma" w:hAnsi="Tahoma" w:cs="Tahoma"/>
          <w:sz w:val="20"/>
          <w:szCs w:val="20"/>
        </w:rPr>
        <w:t>Bármely fél jogosult a jelen szerződés</w:t>
      </w:r>
      <w:r w:rsidR="008969B0" w:rsidRPr="007467D9">
        <w:rPr>
          <w:rFonts w:ascii="Tahoma" w:hAnsi="Tahoma" w:cs="Tahoma"/>
          <w:sz w:val="20"/>
          <w:szCs w:val="20"/>
        </w:rPr>
        <w:t xml:space="preserve"> </w:t>
      </w:r>
      <w:r w:rsidR="00C2552B" w:rsidRPr="007467D9">
        <w:rPr>
          <w:rFonts w:ascii="Tahoma" w:hAnsi="Tahoma" w:cs="Tahoma"/>
          <w:sz w:val="20"/>
          <w:szCs w:val="20"/>
        </w:rPr>
        <w:t>5</w:t>
      </w:r>
      <w:r w:rsidR="00DD7DAD" w:rsidRPr="007467D9">
        <w:rPr>
          <w:rFonts w:ascii="Tahoma" w:hAnsi="Tahoma" w:cs="Tahoma"/>
          <w:sz w:val="20"/>
          <w:szCs w:val="20"/>
        </w:rPr>
        <w:t>9</w:t>
      </w:r>
      <w:r w:rsidRPr="007467D9">
        <w:rPr>
          <w:rFonts w:ascii="Tahoma" w:hAnsi="Tahoma" w:cs="Tahoma"/>
          <w:sz w:val="20"/>
          <w:szCs w:val="20"/>
        </w:rPr>
        <w:t>.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w:t>
      </w:r>
      <w:r w:rsidR="008969B0" w:rsidRPr="007467D9">
        <w:rPr>
          <w:rFonts w:ascii="Tahoma" w:hAnsi="Tahoma" w:cs="Tahoma"/>
          <w:sz w:val="20"/>
          <w:szCs w:val="20"/>
        </w:rPr>
        <w:t xml:space="preserve"> </w:t>
      </w:r>
      <w:r w:rsidR="00DD7DAD" w:rsidRPr="007467D9">
        <w:rPr>
          <w:rFonts w:ascii="Tahoma" w:hAnsi="Tahoma" w:cs="Tahoma"/>
          <w:sz w:val="20"/>
          <w:szCs w:val="20"/>
        </w:rPr>
        <w:t>59</w:t>
      </w:r>
      <w:r w:rsidRPr="007467D9">
        <w:rPr>
          <w:rFonts w:ascii="Tahoma" w:hAnsi="Tahoma" w:cs="Tahoma"/>
          <w:sz w:val="20"/>
          <w:szCs w:val="20"/>
        </w:rPr>
        <w:t>. pontjában meghatározott értesítési címek és értesítendő személyek megváltoztatásához nem szükséges a jelen szerződés közös megegyezéssel történő módosítása.</w:t>
      </w:r>
    </w:p>
    <w:p w14:paraId="51E1AB1F" w14:textId="77777777" w:rsidR="004C701F" w:rsidRPr="007467D9" w:rsidRDefault="004C701F" w:rsidP="004C701F">
      <w:pPr>
        <w:suppressAutoHyphens w:val="0"/>
        <w:spacing w:after="120" w:line="240" w:lineRule="auto"/>
        <w:jc w:val="center"/>
        <w:textAlignment w:val="auto"/>
        <w:rPr>
          <w:rFonts w:ascii="Tahoma" w:hAnsi="Tahoma" w:cs="Tahoma"/>
          <w:b/>
          <w:color w:val="auto"/>
          <w:kern w:val="0"/>
          <w:sz w:val="20"/>
          <w:szCs w:val="20"/>
          <w:lang w:eastAsia="hu-HU"/>
        </w:rPr>
      </w:pPr>
      <w:r w:rsidRPr="007467D9">
        <w:rPr>
          <w:rFonts w:ascii="Tahoma" w:hAnsi="Tahoma" w:cs="Tahoma"/>
          <w:b/>
          <w:color w:val="auto"/>
          <w:kern w:val="0"/>
          <w:sz w:val="20"/>
          <w:szCs w:val="20"/>
          <w:lang w:eastAsia="hu-HU"/>
        </w:rPr>
        <w:t>VII. A szerződés módosítása, megszűnése</w:t>
      </w:r>
    </w:p>
    <w:p w14:paraId="596EB63A" w14:textId="22EC74F0" w:rsidR="004C701F" w:rsidRPr="007467D9" w:rsidRDefault="004C701F" w:rsidP="00A618C2">
      <w:pPr>
        <w:pStyle w:val="Listaszerbekezds"/>
        <w:numPr>
          <w:ilvl w:val="0"/>
          <w:numId w:val="40"/>
        </w:numPr>
        <w:spacing w:before="0"/>
        <w:ind w:right="56"/>
        <w:rPr>
          <w:rFonts w:ascii="Tahoma" w:hAnsi="Tahoma" w:cs="Tahoma"/>
          <w:kern w:val="0"/>
          <w:sz w:val="20"/>
          <w:szCs w:val="20"/>
          <w:lang w:eastAsia="hu-HU"/>
        </w:rPr>
      </w:pPr>
      <w:r w:rsidRPr="007467D9">
        <w:rPr>
          <w:rFonts w:ascii="Tahoma" w:hAnsi="Tahoma" w:cs="Tahoma"/>
          <w:kern w:val="0"/>
          <w:sz w:val="20"/>
          <w:szCs w:val="20"/>
          <w:lang w:eastAsia="hu-HU"/>
        </w:rPr>
        <w:t>A jelen keretszerződés</w:t>
      </w:r>
      <w:r w:rsidR="00C30387" w:rsidRPr="007467D9">
        <w:rPr>
          <w:rFonts w:ascii="Tahoma" w:hAnsi="Tahoma" w:cs="Tahoma"/>
          <w:kern w:val="0"/>
          <w:sz w:val="20"/>
          <w:szCs w:val="20"/>
          <w:lang w:eastAsia="hu-HU"/>
        </w:rPr>
        <w:t xml:space="preserve"> a szerződés 3. pontjában meghatározott határozott időtartamra jön létre és a jelen szerződés alapján fennálló kötelezettségek teljesítésével minden további jognyilatkozat, illetve értesítés nélkül megszűnik.</w:t>
      </w:r>
    </w:p>
    <w:p w14:paraId="0751B37A" w14:textId="77777777" w:rsidR="004C701F" w:rsidRPr="007467D9" w:rsidRDefault="004C701F" w:rsidP="00A618C2">
      <w:pPr>
        <w:pStyle w:val="Listaszerbekezds"/>
        <w:numPr>
          <w:ilvl w:val="0"/>
          <w:numId w:val="40"/>
        </w:numPr>
        <w:spacing w:before="0"/>
        <w:ind w:right="56"/>
        <w:rPr>
          <w:rFonts w:ascii="Tahoma" w:hAnsi="Tahoma" w:cs="Tahoma"/>
          <w:kern w:val="0"/>
          <w:sz w:val="20"/>
          <w:szCs w:val="20"/>
          <w:lang w:eastAsia="hu-HU"/>
        </w:rPr>
      </w:pPr>
      <w:r w:rsidRPr="007467D9">
        <w:rPr>
          <w:rFonts w:ascii="Tahoma" w:hAnsi="Tahoma" w:cs="Tahoma"/>
          <w:kern w:val="0"/>
          <w:sz w:val="20"/>
          <w:szCs w:val="20"/>
          <w:lang w:eastAsia="hu-HU"/>
        </w:rPr>
        <w:t>Felek rögzítik, hogy jelen szerződés csak a Kbt.-ban foglalt feltételek (141. §) teljesülése esetén, írásban módosítható.</w:t>
      </w:r>
    </w:p>
    <w:p w14:paraId="645F1214" w14:textId="77777777" w:rsidR="004C701F" w:rsidRPr="007467D9" w:rsidRDefault="004C701F" w:rsidP="00A618C2">
      <w:pPr>
        <w:pStyle w:val="Listaszerbekezds"/>
        <w:numPr>
          <w:ilvl w:val="0"/>
          <w:numId w:val="40"/>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Jelen keretszerződést a másik fél súlyos szerződésszegése esetén bármelyik fél azonnali hatállyal felmondhatja.</w:t>
      </w:r>
    </w:p>
    <w:p w14:paraId="2E458366" w14:textId="77777777" w:rsidR="004C701F" w:rsidRPr="007467D9" w:rsidRDefault="004C701F" w:rsidP="00A618C2">
      <w:pPr>
        <w:pStyle w:val="Listaszerbekezds"/>
        <w:numPr>
          <w:ilvl w:val="0"/>
          <w:numId w:val="40"/>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Súlyos szerződésszegésnek minősül a Megrendelő részéről különösen, ha a Megrendelő a vállalkozói díjat – figyelemmel jelen szerződés vonatkozó rendelkezéseire - határidőre nem fizeti meg. A Vállalkozó részéről súlyos szerződésszegésnek minősül különösen, ha a Vállalkozó késedelmes vagy hibás teljesítése esetén a jelen szerződésben meghatározott feladatait a Megrendelő által tűzött póthatáridőben sem teljesítik szerződésszerűen.</w:t>
      </w:r>
    </w:p>
    <w:p w14:paraId="3BCEBCBE" w14:textId="77777777" w:rsidR="004C701F" w:rsidRPr="007467D9" w:rsidRDefault="004C701F" w:rsidP="00A618C2">
      <w:pPr>
        <w:pStyle w:val="Listaszerbekezds"/>
        <w:numPr>
          <w:ilvl w:val="0"/>
          <w:numId w:val="40"/>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lastRenderedPageBreak/>
        <w:t>Súlyos szerződésszegésnek minősül a Vállalkozó részéről különösen, ha a közvetlen megrendelésekben megadott dokumentumokat nem a megadott mennyiségben, minőségben vagy határidőben (póthatáridőben) szállítja le.</w:t>
      </w:r>
    </w:p>
    <w:p w14:paraId="052B92F4" w14:textId="77777777" w:rsidR="004C701F" w:rsidRPr="007467D9" w:rsidRDefault="004C701F" w:rsidP="00A618C2">
      <w:pPr>
        <w:pStyle w:val="Listaszerbekezds"/>
        <w:numPr>
          <w:ilvl w:val="0"/>
          <w:numId w:val="40"/>
        </w:numPr>
        <w:autoSpaceDE w:val="0"/>
        <w:autoSpaceDN w:val="0"/>
        <w:adjustRightInd w:val="0"/>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 xml:space="preserve">Súlyos szerződésszegésnek minősül különösen, de nem kizárólagosan Vállalkozó részéről: </w:t>
      </w:r>
    </w:p>
    <w:p w14:paraId="73B14A84" w14:textId="77777777" w:rsidR="004C701F" w:rsidRPr="007467D9" w:rsidRDefault="004C701F" w:rsidP="004C701F">
      <w:pPr>
        <w:pStyle w:val="Listaszerbekezds"/>
        <w:autoSpaceDE w:val="0"/>
        <w:autoSpaceDN w:val="0"/>
        <w:adjustRightInd w:val="0"/>
        <w:spacing w:before="0"/>
        <w:ind w:left="426"/>
        <w:rPr>
          <w:rFonts w:ascii="Tahoma" w:hAnsi="Tahoma" w:cs="Tahoma"/>
          <w:kern w:val="0"/>
          <w:sz w:val="20"/>
          <w:szCs w:val="20"/>
          <w:lang w:eastAsia="hu-HU"/>
        </w:rPr>
      </w:pPr>
    </w:p>
    <w:p w14:paraId="7384ACC6" w14:textId="77777777" w:rsidR="004C701F" w:rsidRPr="007467D9" w:rsidRDefault="004C701F" w:rsidP="00A618C2">
      <w:pPr>
        <w:pStyle w:val="Listaszerbekezds"/>
        <w:numPr>
          <w:ilvl w:val="1"/>
          <w:numId w:val="38"/>
        </w:numPr>
        <w:spacing w:before="0" w:after="0"/>
        <w:ind w:left="851" w:hanging="284"/>
        <w:rPr>
          <w:rFonts w:ascii="Tahoma" w:hAnsi="Tahoma" w:cs="Tahoma"/>
          <w:sz w:val="20"/>
          <w:szCs w:val="20"/>
        </w:rPr>
      </w:pPr>
      <w:r w:rsidRPr="007467D9">
        <w:rPr>
          <w:rFonts w:ascii="Tahoma" w:hAnsi="Tahoma" w:cs="Tahoma"/>
          <w:sz w:val="20"/>
          <w:szCs w:val="20"/>
        </w:rPr>
        <w:t>a szerződésben rögzített valamely feladat esetében bizonyíthatóan Vállalkozó hibájából történt mulasztás,</w:t>
      </w:r>
    </w:p>
    <w:p w14:paraId="43E52DD4"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ha a szerződésben rögzített esetekben a Megrendelő által tett észrevételeket, utasításokat a Vállalkozó saját hibájából figyelmen kívül hagyja,</w:t>
      </w:r>
    </w:p>
    <w:p w14:paraId="4A1BE845"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olyan tevékenységet vagy mulasztást tanúsít, mely a Megrendelő vagy harmadik személyek jóhírnevét sérti vagy veszélyezteti,</w:t>
      </w:r>
    </w:p>
    <w:p w14:paraId="2BAA7922"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valótlan adatokat szolgáltat a Megrendelőnek,</w:t>
      </w:r>
    </w:p>
    <w:p w14:paraId="45F5CD91"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legalább 20 napos vagy azt meghaladó késedelembe esik,</w:t>
      </w:r>
    </w:p>
    <w:p w14:paraId="01DC00B5"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valótlan tartalmú közlése a Megrendelő tevékenységét megzavarja,</w:t>
      </w:r>
    </w:p>
    <w:p w14:paraId="7013C8BD"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ellen jogerős felszámolási eljárás indul, vagy végelszámolási kérelmet nyújt be,</w:t>
      </w:r>
    </w:p>
    <w:p w14:paraId="4208E237"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adószámát törlik,</w:t>
      </w:r>
    </w:p>
    <w:p w14:paraId="69DB2395" w14:textId="77777777" w:rsidR="004C701F" w:rsidRPr="007467D9" w:rsidRDefault="004C701F" w:rsidP="00A618C2">
      <w:pPr>
        <w:pStyle w:val="Listaszerbekezds"/>
        <w:numPr>
          <w:ilvl w:val="1"/>
          <w:numId w:val="38"/>
        </w:numPr>
        <w:spacing w:after="0"/>
        <w:ind w:left="851" w:hanging="284"/>
        <w:rPr>
          <w:rFonts w:ascii="Tahoma" w:hAnsi="Tahoma" w:cs="Tahoma"/>
          <w:sz w:val="20"/>
          <w:szCs w:val="20"/>
        </w:rPr>
      </w:pPr>
      <w:r w:rsidRPr="007467D9">
        <w:rPr>
          <w:rFonts w:ascii="Tahoma" w:hAnsi="Tahoma" w:cs="Tahoma"/>
          <w:sz w:val="20"/>
          <w:szCs w:val="20"/>
        </w:rPr>
        <w:t>Vállalkozó titoktartási kötelezettségét megsérti.</w:t>
      </w:r>
    </w:p>
    <w:p w14:paraId="16F0EF89" w14:textId="77777777" w:rsidR="004C701F" w:rsidRPr="007467D9" w:rsidRDefault="004C701F" w:rsidP="004C701F">
      <w:pPr>
        <w:suppressAutoHyphens w:val="0"/>
        <w:spacing w:after="0" w:line="240" w:lineRule="auto"/>
        <w:ind w:left="851"/>
        <w:jc w:val="both"/>
        <w:textAlignment w:val="auto"/>
        <w:rPr>
          <w:rFonts w:ascii="Tahoma" w:hAnsi="Tahoma" w:cs="Tahoma"/>
          <w:color w:val="auto"/>
          <w:sz w:val="20"/>
          <w:szCs w:val="20"/>
        </w:rPr>
      </w:pPr>
    </w:p>
    <w:p w14:paraId="34221D88" w14:textId="77777777" w:rsidR="004C701F" w:rsidRPr="007467D9" w:rsidRDefault="004C701F" w:rsidP="00A618C2">
      <w:pPr>
        <w:numPr>
          <w:ilvl w:val="0"/>
          <w:numId w:val="37"/>
        </w:numPr>
        <w:suppressAutoHyphens w:val="0"/>
        <w:spacing w:after="120" w:line="240" w:lineRule="auto"/>
        <w:jc w:val="both"/>
        <w:textAlignment w:val="auto"/>
        <w:rPr>
          <w:rFonts w:ascii="Tahoma" w:hAnsi="Tahoma" w:cs="Tahoma"/>
          <w:color w:val="auto"/>
          <w:sz w:val="20"/>
          <w:szCs w:val="20"/>
        </w:rPr>
      </w:pPr>
      <w:r w:rsidRPr="007467D9">
        <w:rPr>
          <w:rFonts w:ascii="Tahoma" w:hAnsi="Tahoma" w:cs="Tahoma"/>
          <w:color w:val="auto"/>
          <w:sz w:val="20"/>
          <w:szCs w:val="20"/>
        </w:rPr>
        <w:t>Súlyos szerződésszegésnek minősül Megrendelő részéről különösen:</w:t>
      </w:r>
    </w:p>
    <w:p w14:paraId="1BD3BE2E" w14:textId="77777777" w:rsidR="004C701F" w:rsidRPr="007467D9" w:rsidRDefault="004C701F" w:rsidP="004C701F">
      <w:pPr>
        <w:pStyle w:val="Listaszerbekezds"/>
        <w:ind w:left="851" w:hanging="284"/>
        <w:rPr>
          <w:rFonts w:ascii="Tahoma" w:hAnsi="Tahoma" w:cs="Tahoma"/>
          <w:sz w:val="20"/>
          <w:szCs w:val="20"/>
        </w:rPr>
      </w:pPr>
      <w:r w:rsidRPr="007467D9">
        <w:rPr>
          <w:rFonts w:ascii="Tahoma" w:hAnsi="Tahoma" w:cs="Tahoma"/>
          <w:sz w:val="20"/>
          <w:szCs w:val="20"/>
        </w:rPr>
        <w:t>a) 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2533A109" w14:textId="77777777" w:rsidR="004C701F" w:rsidRPr="007467D9" w:rsidRDefault="004C701F" w:rsidP="00A618C2">
      <w:pPr>
        <w:pStyle w:val="Listaszerbekezds"/>
        <w:numPr>
          <w:ilvl w:val="0"/>
          <w:numId w:val="39"/>
        </w:numPr>
        <w:ind w:left="851" w:hanging="284"/>
        <w:rPr>
          <w:rFonts w:ascii="Tahoma" w:hAnsi="Tahoma" w:cs="Tahoma"/>
          <w:sz w:val="20"/>
          <w:szCs w:val="20"/>
        </w:rPr>
      </w:pPr>
      <w:r w:rsidRPr="007467D9">
        <w:rPr>
          <w:rFonts w:ascii="Tahoma" w:hAnsi="Tahoma" w:cs="Tahoma"/>
          <w:kern w:val="0"/>
          <w:sz w:val="20"/>
          <w:szCs w:val="20"/>
          <w:lang w:eastAsia="hu-HU"/>
        </w:rPr>
        <w:t>Megrendelő az igazolt teljesítésért a Vállalkozónak járó ellenszolgáltatást a határidő elteltét követően felhívásra, fizetési póthatáridő biztosítása ellenére sem fizeti meg olyan okból, amelyért felelős,</w:t>
      </w:r>
    </w:p>
    <w:p w14:paraId="48B5A432" w14:textId="77777777" w:rsidR="004C701F" w:rsidRPr="007467D9" w:rsidRDefault="004C701F" w:rsidP="00A618C2">
      <w:pPr>
        <w:pStyle w:val="Listaszerbekezds"/>
        <w:numPr>
          <w:ilvl w:val="0"/>
          <w:numId w:val="39"/>
        </w:numPr>
        <w:ind w:left="851" w:hanging="284"/>
        <w:rPr>
          <w:rFonts w:ascii="Tahoma" w:hAnsi="Tahoma" w:cs="Tahoma"/>
          <w:sz w:val="20"/>
          <w:szCs w:val="20"/>
        </w:rPr>
      </w:pPr>
      <w:r w:rsidRPr="007467D9">
        <w:rPr>
          <w:rFonts w:ascii="Tahoma" w:hAnsi="Tahoma" w:cs="Tahoma"/>
          <w:sz w:val="20"/>
          <w:szCs w:val="20"/>
        </w:rPr>
        <w:t>Megrendelő titoktartási kötelezettségét megsérti.</w:t>
      </w:r>
    </w:p>
    <w:p w14:paraId="7B68E867" w14:textId="77777777" w:rsidR="004C701F" w:rsidRPr="007467D9" w:rsidRDefault="004C701F" w:rsidP="00A618C2">
      <w:pPr>
        <w:numPr>
          <w:ilvl w:val="0"/>
          <w:numId w:val="37"/>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02A8BA3F" w14:textId="77777777" w:rsidR="004C701F" w:rsidRPr="007467D9" w:rsidRDefault="004C701F" w:rsidP="00A618C2">
      <w:pPr>
        <w:numPr>
          <w:ilvl w:val="0"/>
          <w:numId w:val="37"/>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Megrendelő köteles a szerződés felmondani a Kbt.-ben meghatározottak szerint, amennyiben:</w:t>
      </w:r>
    </w:p>
    <w:p w14:paraId="1DFDBC0F" w14:textId="77777777" w:rsidR="004C701F" w:rsidRPr="007467D9" w:rsidRDefault="004C701F" w:rsidP="004C701F">
      <w:pPr>
        <w:suppressAutoHyphens w:val="0"/>
        <w:spacing w:after="120" w:line="240" w:lineRule="auto"/>
        <w:ind w:left="851" w:hanging="284"/>
        <w:jc w:val="both"/>
        <w:textAlignment w:val="auto"/>
        <w:rPr>
          <w:rFonts w:ascii="Tahoma" w:hAnsi="Tahoma" w:cs="Tahoma"/>
          <w:color w:val="auto"/>
          <w:sz w:val="20"/>
          <w:szCs w:val="20"/>
        </w:rPr>
      </w:pPr>
      <w:r w:rsidRPr="007467D9">
        <w:rPr>
          <w:rFonts w:ascii="Tahoma" w:hAnsi="Tahoma" w:cs="Tahoma"/>
          <w:color w:val="auto"/>
          <w:sz w:val="20"/>
          <w:szCs w:val="20"/>
        </w:rPr>
        <w:t xml:space="preserve">a) Vállalkozóban közvetetten vagy közvetlenül 25%-ot meghaladó tulajdoni részesedést szerez valamely olyan jogi személy vagy személyes joga szerinti jogképes szervezet, amely vonatkozásában fennáll a Kbt. 62. § (1) bekezdés k) pont </w:t>
      </w:r>
      <w:proofErr w:type="spellStart"/>
      <w:r w:rsidRPr="007467D9">
        <w:rPr>
          <w:rFonts w:ascii="Tahoma" w:hAnsi="Tahoma" w:cs="Tahoma"/>
          <w:color w:val="auto"/>
          <w:sz w:val="20"/>
          <w:szCs w:val="20"/>
        </w:rPr>
        <w:t>kb</w:t>
      </w:r>
      <w:proofErr w:type="spellEnd"/>
      <w:r w:rsidRPr="007467D9">
        <w:rPr>
          <w:rFonts w:ascii="Tahoma" w:hAnsi="Tahoma" w:cs="Tahoma"/>
          <w:color w:val="auto"/>
          <w:sz w:val="20"/>
          <w:szCs w:val="20"/>
        </w:rPr>
        <w:t>) alpontjában meghatározott valamely feltétel.</w:t>
      </w:r>
    </w:p>
    <w:p w14:paraId="2A2455A2" w14:textId="77777777" w:rsidR="004C701F" w:rsidRPr="007467D9" w:rsidRDefault="004C701F" w:rsidP="004C701F">
      <w:pPr>
        <w:suppressAutoHyphens w:val="0"/>
        <w:spacing w:after="120" w:line="240" w:lineRule="auto"/>
        <w:ind w:left="851" w:hanging="284"/>
        <w:jc w:val="both"/>
        <w:textAlignment w:val="auto"/>
        <w:rPr>
          <w:rFonts w:ascii="Tahoma" w:hAnsi="Tahoma" w:cs="Tahoma"/>
          <w:color w:val="auto"/>
          <w:sz w:val="20"/>
          <w:szCs w:val="20"/>
        </w:rPr>
      </w:pPr>
      <w:r w:rsidRPr="007467D9">
        <w:rPr>
          <w:rFonts w:ascii="Tahoma" w:hAnsi="Tahoma" w:cs="Tahoma"/>
          <w:color w:val="auto"/>
          <w:sz w:val="20"/>
          <w:szCs w:val="20"/>
        </w:rPr>
        <w:t xml:space="preserve">b) Vállalkozó közvetetten vagy közvetlenül 25%-ot meghaladó tulajdoni részesedést szerez valamely olyan jogi személyben vagy személyes joga szerint jogképes szervezetben, amely vonatkozásában fennáll a Kbt. 62. § (1) bekezdés k) pont </w:t>
      </w:r>
      <w:proofErr w:type="spellStart"/>
      <w:r w:rsidRPr="007467D9">
        <w:rPr>
          <w:rFonts w:ascii="Tahoma" w:hAnsi="Tahoma" w:cs="Tahoma"/>
          <w:color w:val="auto"/>
          <w:sz w:val="20"/>
          <w:szCs w:val="20"/>
        </w:rPr>
        <w:t>kb</w:t>
      </w:r>
      <w:proofErr w:type="spellEnd"/>
      <w:r w:rsidRPr="007467D9">
        <w:rPr>
          <w:rFonts w:ascii="Tahoma" w:hAnsi="Tahoma" w:cs="Tahoma"/>
          <w:color w:val="auto"/>
          <w:sz w:val="20"/>
          <w:szCs w:val="20"/>
        </w:rPr>
        <w:t xml:space="preserve">) alpontjában meghatározott valamely feltétel. </w:t>
      </w:r>
    </w:p>
    <w:p w14:paraId="4EF5EB96" w14:textId="77777777" w:rsidR="004C701F" w:rsidRPr="007467D9" w:rsidRDefault="004C701F" w:rsidP="004C701F">
      <w:pPr>
        <w:suppressAutoHyphens w:val="0"/>
        <w:spacing w:after="12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Fentiek ellenőrzése érdekében a szerződés teljesítésének teljes időtartama alatt Vállalkozó a Kbt. 143. § (5) bekezdés szerinti ügyletekről a Megrendelőt haladéktalanul értesíti és tulajdonosi szerkezetét megismerhetővé teszi.</w:t>
      </w:r>
    </w:p>
    <w:p w14:paraId="4B5BBB20" w14:textId="77777777" w:rsidR="004C701F" w:rsidRPr="007467D9" w:rsidRDefault="004C701F" w:rsidP="004C701F">
      <w:pPr>
        <w:suppressAutoHyphens w:val="0"/>
        <w:spacing w:after="120" w:line="240" w:lineRule="auto"/>
        <w:ind w:left="426"/>
        <w:jc w:val="both"/>
        <w:textAlignment w:val="auto"/>
        <w:rPr>
          <w:rFonts w:ascii="Tahoma" w:hAnsi="Tahoma" w:cs="Tahoma"/>
          <w:color w:val="auto"/>
          <w:sz w:val="20"/>
          <w:szCs w:val="20"/>
        </w:rPr>
      </w:pPr>
      <w:r w:rsidRPr="007467D9">
        <w:rPr>
          <w:rFonts w:ascii="Tahoma" w:hAnsi="Tahoma" w:cs="Tahoma"/>
          <w:color w:val="auto"/>
          <w:sz w:val="20"/>
          <w:szCs w:val="20"/>
        </w:rPr>
        <w:t>Fenti esetben a Vállalkozó a szerződés megszűnésig teljesített szolgáltatási ellenértékére jogosult.</w:t>
      </w:r>
    </w:p>
    <w:p w14:paraId="1926881B" w14:textId="77777777" w:rsidR="004C701F" w:rsidRPr="007467D9" w:rsidRDefault="004C701F" w:rsidP="00A618C2">
      <w:pPr>
        <w:numPr>
          <w:ilvl w:val="0"/>
          <w:numId w:val="37"/>
        </w:numPr>
        <w:suppressAutoHyphens w:val="0"/>
        <w:spacing w:after="120" w:line="240" w:lineRule="auto"/>
        <w:ind w:left="426" w:hanging="426"/>
        <w:jc w:val="both"/>
        <w:textAlignment w:val="auto"/>
        <w:rPr>
          <w:rFonts w:ascii="Tahoma" w:hAnsi="Tahoma" w:cs="Tahoma"/>
          <w:color w:val="auto"/>
          <w:sz w:val="20"/>
          <w:szCs w:val="20"/>
        </w:rPr>
      </w:pPr>
      <w:r w:rsidRPr="007467D9">
        <w:rPr>
          <w:rFonts w:ascii="Tahoma" w:hAnsi="Tahoma" w:cs="Tahoma"/>
          <w:color w:val="auto"/>
          <w:sz w:val="20"/>
          <w:szCs w:val="20"/>
        </w:rPr>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7640203D"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A szerződésszegő Fél teljes körű kártérítési felelősséggel tartozik az általa elkövetett szerződésszegéssel a másik félnek, illetve harmadik személynek okozott kárért.</w:t>
      </w:r>
    </w:p>
    <w:p w14:paraId="1521B95A"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49D06878"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lastRenderedPageBreak/>
        <w:t>Felek jelen vállalkozási szerződés bármely okból történő megszűnése esetén kötelesek teljes körűen elszámolni egymással, beleértve az esetleges kártérítési és kötbérigényeket is.</w:t>
      </w:r>
    </w:p>
    <w:p w14:paraId="5B4494F7" w14:textId="77777777" w:rsidR="004C701F" w:rsidRPr="007467D9" w:rsidRDefault="004C701F" w:rsidP="004C701F">
      <w:pPr>
        <w:pStyle w:val="Listaszerbekezds"/>
        <w:spacing w:before="0"/>
        <w:ind w:left="426" w:hanging="426"/>
        <w:rPr>
          <w:rFonts w:ascii="Tahoma" w:hAnsi="Tahoma" w:cs="Tahoma"/>
          <w:b/>
          <w:kern w:val="0"/>
          <w:sz w:val="20"/>
          <w:szCs w:val="20"/>
          <w:lang w:eastAsia="hu-HU"/>
        </w:rPr>
      </w:pPr>
    </w:p>
    <w:p w14:paraId="7113AB9B" w14:textId="77777777" w:rsidR="004C701F" w:rsidRPr="007467D9" w:rsidRDefault="004C701F" w:rsidP="004C701F">
      <w:pPr>
        <w:pStyle w:val="Listaszerbekezds"/>
        <w:spacing w:before="0"/>
        <w:ind w:left="426" w:hanging="426"/>
        <w:jc w:val="center"/>
        <w:rPr>
          <w:rFonts w:ascii="Tahoma" w:hAnsi="Tahoma" w:cs="Tahoma"/>
          <w:b/>
          <w:kern w:val="0"/>
          <w:sz w:val="20"/>
          <w:szCs w:val="20"/>
          <w:lang w:eastAsia="hu-HU"/>
        </w:rPr>
      </w:pPr>
      <w:r w:rsidRPr="007467D9">
        <w:rPr>
          <w:rFonts w:ascii="Tahoma" w:hAnsi="Tahoma" w:cs="Tahoma"/>
          <w:b/>
          <w:kern w:val="0"/>
          <w:sz w:val="20"/>
          <w:szCs w:val="20"/>
          <w:lang w:eastAsia="hu-HU"/>
        </w:rPr>
        <w:t>VIII. Alvállalkozók</w:t>
      </w:r>
    </w:p>
    <w:p w14:paraId="1AAB5E62" w14:textId="77777777" w:rsidR="004C701F" w:rsidRPr="007467D9" w:rsidRDefault="004C701F" w:rsidP="004C701F">
      <w:pPr>
        <w:pStyle w:val="Listaszerbekezds"/>
        <w:autoSpaceDE w:val="0"/>
        <w:autoSpaceDN w:val="0"/>
        <w:adjustRightInd w:val="0"/>
        <w:spacing w:before="0"/>
        <w:ind w:left="426"/>
        <w:rPr>
          <w:rFonts w:ascii="Tahoma" w:hAnsi="Tahoma" w:cs="Tahoma"/>
          <w:sz w:val="20"/>
          <w:szCs w:val="20"/>
        </w:rPr>
      </w:pPr>
    </w:p>
    <w:p w14:paraId="3B509FDB" w14:textId="77777777" w:rsidR="004C701F" w:rsidRPr="007467D9" w:rsidRDefault="004C701F" w:rsidP="00A618C2">
      <w:pPr>
        <w:pStyle w:val="Listaszerbekezds"/>
        <w:numPr>
          <w:ilvl w:val="0"/>
          <w:numId w:val="37"/>
        </w:numPr>
        <w:autoSpaceDE w:val="0"/>
        <w:autoSpaceDN w:val="0"/>
        <w:spacing w:before="0"/>
        <w:ind w:left="426" w:hanging="426"/>
        <w:rPr>
          <w:rFonts w:ascii="Tahoma" w:hAnsi="Tahoma" w:cs="Tahoma"/>
          <w:sz w:val="20"/>
          <w:szCs w:val="20"/>
        </w:rPr>
      </w:pPr>
      <w:r w:rsidRPr="007467D9">
        <w:rPr>
          <w:rFonts w:ascii="Tahoma" w:hAnsi="Tahoma" w:cs="Tahoma"/>
          <w:sz w:val="20"/>
          <w:szCs w:val="20"/>
        </w:rPr>
        <w:t>Felek a Kbt. 138. §</w:t>
      </w:r>
      <w:proofErr w:type="spellStart"/>
      <w:r w:rsidRPr="007467D9">
        <w:rPr>
          <w:rFonts w:ascii="Tahoma" w:hAnsi="Tahoma" w:cs="Tahoma"/>
          <w:sz w:val="20"/>
          <w:szCs w:val="20"/>
        </w:rPr>
        <w:t>-ában</w:t>
      </w:r>
      <w:proofErr w:type="spellEnd"/>
      <w:r w:rsidRPr="007467D9">
        <w:rPr>
          <w:rFonts w:ascii="Tahoma" w:hAnsi="Tahoma" w:cs="Tahoma"/>
          <w:sz w:val="20"/>
          <w:szCs w:val="20"/>
        </w:rPr>
        <w:t xml:space="preserve"> foglaltakra figyelemmel rögzítik, hogy: </w:t>
      </w:r>
    </w:p>
    <w:p w14:paraId="1F116EA0" w14:textId="77777777" w:rsidR="004C701F" w:rsidRPr="007467D9" w:rsidRDefault="004C701F" w:rsidP="004C701F">
      <w:pPr>
        <w:pStyle w:val="Listaszerbekezds"/>
        <w:autoSpaceDE w:val="0"/>
        <w:autoSpaceDN w:val="0"/>
        <w:spacing w:before="0"/>
        <w:ind w:left="993" w:hanging="426"/>
        <w:rPr>
          <w:rFonts w:ascii="Tahoma" w:hAnsi="Tahoma" w:cs="Tahoma"/>
          <w:sz w:val="20"/>
          <w:szCs w:val="20"/>
        </w:rPr>
      </w:pPr>
      <w:proofErr w:type="gramStart"/>
      <w:r w:rsidRPr="007467D9">
        <w:rPr>
          <w:rFonts w:ascii="Tahoma" w:hAnsi="Tahoma" w:cs="Tahoma"/>
          <w:sz w:val="20"/>
          <w:szCs w:val="20"/>
        </w:rPr>
        <w:t>a</w:t>
      </w:r>
      <w:proofErr w:type="gramEnd"/>
      <w:r w:rsidRPr="007467D9">
        <w:rPr>
          <w:rFonts w:ascii="Tahoma" w:hAnsi="Tahoma" w:cs="Tahoma"/>
          <w:sz w:val="20"/>
          <w:szCs w:val="20"/>
        </w:rPr>
        <w:t xml:space="preserve">) </w:t>
      </w:r>
      <w:r w:rsidRPr="007467D9">
        <w:rPr>
          <w:rFonts w:ascii="Tahoma" w:hAnsi="Tahoma" w:cs="Tahoma"/>
          <w:sz w:val="20"/>
          <w:szCs w:val="20"/>
        </w:rPr>
        <w:tab/>
        <w:t xml:space="preserve">A  Vállalkozó teljesítésében – a Kbt. 138. § (2) bekezdés szerinti kivétellel – köteles közreműködni az olyan alvállalkozó és szakember, amely a közbeszerzési eljárásban részt vett Vállalkozó alkalmasságának igazolásában. 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7ACDB056" w14:textId="77777777" w:rsidR="004C701F" w:rsidRPr="007467D9" w:rsidRDefault="004C701F" w:rsidP="004C701F">
      <w:pPr>
        <w:pStyle w:val="Listaszerbekezds"/>
        <w:autoSpaceDE w:val="0"/>
        <w:autoSpaceDN w:val="0"/>
        <w:spacing w:before="0"/>
        <w:ind w:left="993" w:hanging="426"/>
        <w:rPr>
          <w:rFonts w:ascii="Tahoma" w:hAnsi="Tahoma" w:cs="Tahoma"/>
          <w:sz w:val="20"/>
          <w:szCs w:val="20"/>
        </w:rPr>
      </w:pPr>
    </w:p>
    <w:p w14:paraId="3FF2C6A2" w14:textId="77777777" w:rsidR="004C701F" w:rsidRPr="007467D9" w:rsidRDefault="004C701F" w:rsidP="004C701F">
      <w:pPr>
        <w:pStyle w:val="Listaszerbekezds"/>
        <w:autoSpaceDE w:val="0"/>
        <w:autoSpaceDN w:val="0"/>
        <w:spacing w:before="0"/>
        <w:ind w:left="993" w:hanging="426"/>
        <w:rPr>
          <w:rFonts w:ascii="Tahoma" w:hAnsi="Tahoma" w:cs="Tahoma"/>
          <w:sz w:val="20"/>
          <w:szCs w:val="20"/>
        </w:rPr>
      </w:pPr>
      <w:r w:rsidRPr="007467D9">
        <w:rPr>
          <w:rFonts w:ascii="Tahoma" w:hAnsi="Tahoma" w:cs="Tahoma"/>
          <w:sz w:val="20"/>
          <w:szCs w:val="20"/>
        </w:rPr>
        <w:t xml:space="preserve">b) </w:t>
      </w:r>
      <w:r w:rsidRPr="007467D9">
        <w:rPr>
          <w:rFonts w:ascii="Tahoma" w:hAnsi="Tahoma" w:cs="Tahoma"/>
          <w:sz w:val="20"/>
          <w:szCs w:val="20"/>
        </w:rPr>
        <w:tab/>
        <w:t xml:space="preserve">Az olyan alvállalkozó vagy szakember (a továbbiakban e pontban: alvállalkozó) helyett, aki vagy amely a közbeszerzési eljárásban részt vett Vállalkozó  alkalmasságának igazolásában, csak Megrendelő hozzájárulásával és abban az esetben vehet részt a teljesítésben más alvállalkozó,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Vállalkozó az új alvállalkozóval együtt is megfelel azoknak az alkalmassági követelményeknek, melyeknek az ajánlattevőként szerződő fél a közbeszerzési eljárásban az adott alvállalkozóval együtt felelt meg. </w:t>
      </w:r>
    </w:p>
    <w:p w14:paraId="5FBB0433" w14:textId="77777777" w:rsidR="004C701F" w:rsidRPr="007467D9" w:rsidRDefault="004C701F" w:rsidP="004C701F">
      <w:pPr>
        <w:pStyle w:val="Listaszerbekezds"/>
        <w:autoSpaceDE w:val="0"/>
        <w:autoSpaceDN w:val="0"/>
        <w:spacing w:before="0"/>
        <w:ind w:left="993" w:hanging="426"/>
        <w:rPr>
          <w:rFonts w:ascii="Tahoma" w:hAnsi="Tahoma" w:cs="Tahoma"/>
          <w:sz w:val="20"/>
          <w:szCs w:val="20"/>
        </w:rPr>
      </w:pPr>
    </w:p>
    <w:p w14:paraId="249D0015" w14:textId="77777777" w:rsidR="004C701F" w:rsidRPr="007467D9" w:rsidRDefault="004C701F" w:rsidP="004C701F">
      <w:pPr>
        <w:pStyle w:val="Listaszerbekezds"/>
        <w:autoSpaceDE w:val="0"/>
        <w:autoSpaceDN w:val="0"/>
        <w:spacing w:before="0"/>
        <w:ind w:left="993" w:hanging="426"/>
        <w:rPr>
          <w:rFonts w:ascii="Tahoma" w:hAnsi="Tahoma" w:cs="Tahoma"/>
          <w:sz w:val="20"/>
          <w:szCs w:val="20"/>
        </w:rPr>
      </w:pPr>
      <w:r w:rsidRPr="007467D9">
        <w:rPr>
          <w:rFonts w:ascii="Tahoma" w:hAnsi="Tahoma" w:cs="Tahoma"/>
          <w:sz w:val="20"/>
          <w:szCs w:val="20"/>
        </w:rPr>
        <w:t xml:space="preserve">c) </w:t>
      </w:r>
      <w:r w:rsidRPr="007467D9">
        <w:rPr>
          <w:rFonts w:ascii="Tahoma" w:hAnsi="Tahoma" w:cs="Tahoma"/>
          <w:sz w:val="20"/>
          <w:szCs w:val="20"/>
        </w:rPr>
        <w:tab/>
        <w:t>Az alvállalkozó személye nem módosítható olyan esetben, amennyiben egy meghatározott alvállalkozó igénybevétele az érintett szolgáltatás sajátos tulajdonságait figyelembe véve a közbeszerzési eljárásban az ajánlatok értékelésekor [a Kbt. 69. § (3) bekezdése alapján] meghatározó körülménynek minősült.</w:t>
      </w:r>
    </w:p>
    <w:p w14:paraId="3618DA28" w14:textId="77777777" w:rsidR="004C701F" w:rsidRPr="007467D9" w:rsidRDefault="004C701F" w:rsidP="004C701F">
      <w:pPr>
        <w:pStyle w:val="Listaszerbekezds"/>
        <w:autoSpaceDE w:val="0"/>
        <w:autoSpaceDN w:val="0"/>
        <w:spacing w:before="0"/>
        <w:ind w:left="709" w:hanging="283"/>
        <w:rPr>
          <w:rFonts w:ascii="Tahoma" w:hAnsi="Tahoma" w:cs="Tahoma"/>
          <w:sz w:val="20"/>
          <w:szCs w:val="20"/>
        </w:rPr>
      </w:pPr>
    </w:p>
    <w:p w14:paraId="7275F0AB" w14:textId="77777777" w:rsidR="004C701F" w:rsidRPr="007467D9" w:rsidRDefault="004C701F" w:rsidP="00A618C2">
      <w:pPr>
        <w:pStyle w:val="Listaszerbekezds"/>
        <w:numPr>
          <w:ilvl w:val="0"/>
          <w:numId w:val="37"/>
        </w:numPr>
        <w:autoSpaceDE w:val="0"/>
        <w:autoSpaceDN w:val="0"/>
        <w:adjustRightInd w:val="0"/>
        <w:spacing w:before="0"/>
        <w:ind w:left="426" w:hanging="426"/>
        <w:rPr>
          <w:rFonts w:ascii="Tahoma" w:hAnsi="Tahoma" w:cs="Tahoma"/>
          <w:sz w:val="20"/>
          <w:szCs w:val="20"/>
        </w:rPr>
      </w:pPr>
      <w:r w:rsidRPr="007467D9">
        <w:rPr>
          <w:rFonts w:ascii="Tahoma" w:hAnsi="Tahoma" w:cs="Tahoma"/>
          <w:sz w:val="20"/>
          <w:szCs w:val="20"/>
        </w:rPr>
        <w:t>Vállalkozó a közreműködő teljesítéséért úgy felel, mintha a tevékenységet maga végezte volna el. A jelen szerződés rendelkezései a teljesítésben közreműködő alvállalkozóra is megfelelően irányadók.</w:t>
      </w:r>
    </w:p>
    <w:p w14:paraId="319EBC8B" w14:textId="77777777" w:rsidR="004C701F" w:rsidRPr="007467D9" w:rsidRDefault="004C701F" w:rsidP="004C701F">
      <w:pPr>
        <w:suppressAutoHyphens w:val="0"/>
        <w:spacing w:after="120" w:line="240" w:lineRule="auto"/>
        <w:ind w:right="56"/>
        <w:jc w:val="center"/>
        <w:rPr>
          <w:rFonts w:ascii="Tahoma" w:hAnsi="Tahoma" w:cs="Tahoma"/>
          <w:b/>
          <w:color w:val="auto"/>
          <w:kern w:val="0"/>
          <w:sz w:val="20"/>
          <w:szCs w:val="20"/>
          <w:lang w:eastAsia="hu-HU"/>
        </w:rPr>
      </w:pPr>
      <w:r w:rsidRPr="007467D9">
        <w:rPr>
          <w:rFonts w:ascii="Tahoma" w:hAnsi="Tahoma" w:cs="Tahoma"/>
          <w:b/>
          <w:color w:val="auto"/>
          <w:kern w:val="0"/>
          <w:sz w:val="20"/>
          <w:szCs w:val="20"/>
          <w:lang w:eastAsia="hu-HU"/>
        </w:rPr>
        <w:t>IX. Vis maior</w:t>
      </w:r>
    </w:p>
    <w:p w14:paraId="31B3F40B"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 xml:space="preserve">Vis maiornak minősül minden olyan rendkívüli, a jelen szerződés létrejötte után bekövetkező, annak, vagy egy részének teljesítését lehetetlenné tevő, a Felek érdekkörén kívül álló, elháríthatatlan esemény, amelyet a Felek nem láthattak előre, amely nem vezethető vissza egyikük saját hibájára vagy gondatlanságra sem. Ilyen események lehetnek különösen, de nem kizárólagosan a következők: háború, forradalom, tűzvész, természeti katasztrófa, vesztegzár, bejelentett vonatkozó általános sztrájk. A vis maior tényét igazoltatni kell. </w:t>
      </w:r>
    </w:p>
    <w:p w14:paraId="5FA611C7"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Ha vis maior áll elő, az érintett félnek haladéktalanul értesíteni kell a másik felet írásban a vis maior helyzet kialakulásáról és a helyzet okáról. Ha a másik fél írásban másképpen nem rendelkezik, a kötelezett fél a szerződéses kötelezettségek teljesítését a lehetőségekhez képest folytatni köteles.</w:t>
      </w:r>
    </w:p>
    <w:p w14:paraId="0104D996" w14:textId="77777777" w:rsidR="004C701F" w:rsidRPr="007467D9" w:rsidRDefault="004C701F" w:rsidP="004C701F">
      <w:pPr>
        <w:pStyle w:val="Listaszerbekezds"/>
        <w:spacing w:before="0"/>
        <w:ind w:left="426" w:right="56"/>
        <w:rPr>
          <w:rFonts w:ascii="Tahoma" w:hAnsi="Tahoma" w:cs="Tahoma"/>
          <w:kern w:val="0"/>
          <w:sz w:val="20"/>
          <w:szCs w:val="20"/>
          <w:lang w:eastAsia="hu-HU"/>
        </w:rPr>
      </w:pPr>
    </w:p>
    <w:p w14:paraId="321BFE40"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Amennyiben a vis maior időtartama meghaladja a hatvan (60) napot, a Megrendelő jogosult a szerződést felmondani vagy a szerződéstől – a Ptk. szerint – elállni anélkül, hogy a Vállalkozóval szemben kártérítési kötelezettség terhelné.</w:t>
      </w:r>
    </w:p>
    <w:p w14:paraId="76F59DE9" w14:textId="77777777" w:rsidR="004C701F" w:rsidRPr="007467D9" w:rsidRDefault="004C701F" w:rsidP="004C701F">
      <w:pPr>
        <w:suppressAutoHyphens w:val="0"/>
        <w:spacing w:after="120" w:line="240" w:lineRule="auto"/>
        <w:ind w:right="56"/>
        <w:jc w:val="center"/>
        <w:rPr>
          <w:rFonts w:ascii="Tahoma" w:hAnsi="Tahoma" w:cs="Tahoma"/>
          <w:b/>
          <w:color w:val="auto"/>
          <w:kern w:val="0"/>
          <w:sz w:val="20"/>
          <w:szCs w:val="20"/>
          <w:lang w:eastAsia="hu-HU"/>
        </w:rPr>
      </w:pPr>
      <w:r w:rsidRPr="007467D9">
        <w:rPr>
          <w:rFonts w:ascii="Tahoma" w:hAnsi="Tahoma" w:cs="Tahoma"/>
          <w:b/>
          <w:color w:val="auto"/>
          <w:kern w:val="0"/>
          <w:sz w:val="20"/>
          <w:szCs w:val="20"/>
          <w:lang w:eastAsia="hu-HU"/>
        </w:rPr>
        <w:t>X. Titoktartás</w:t>
      </w:r>
    </w:p>
    <w:p w14:paraId="47B7F5FB"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 xml:space="preserve">A Feleket a szerződés teljesítése keretében a szerződés hatályba lépése előtt és az ezt követően tudomására jutott minősített adatot képező információk tekintetében büntetőjogi felelősség terheli. Egyéb </w:t>
      </w:r>
      <w:r w:rsidRPr="007467D9">
        <w:rPr>
          <w:rFonts w:ascii="Tahoma" w:hAnsi="Tahoma" w:cs="Tahoma"/>
          <w:iCs/>
          <w:kern w:val="0"/>
          <w:sz w:val="20"/>
          <w:szCs w:val="20"/>
          <w:lang w:eastAsia="hu-HU"/>
        </w:rPr>
        <w:t xml:space="preserve">– minősített adatnak nem minősülő – </w:t>
      </w:r>
      <w:r w:rsidRPr="007467D9">
        <w:rPr>
          <w:rFonts w:ascii="Tahoma" w:hAnsi="Tahoma" w:cs="Tahoma"/>
          <w:kern w:val="0"/>
          <w:sz w:val="20"/>
          <w:szCs w:val="20"/>
          <w:lang w:eastAsia="hu-HU"/>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7467D9">
        <w:rPr>
          <w:rFonts w:ascii="Tahoma" w:hAnsi="Tahoma" w:cs="Tahoma"/>
          <w:iCs/>
          <w:kern w:val="0"/>
          <w:sz w:val="20"/>
          <w:szCs w:val="20"/>
          <w:lang w:eastAsia="hu-HU"/>
        </w:rPr>
        <w:t xml:space="preserve">a Megrendelő </w:t>
      </w:r>
      <w:r w:rsidRPr="007467D9">
        <w:rPr>
          <w:rFonts w:ascii="Tahoma" w:hAnsi="Tahoma" w:cs="Tahoma"/>
          <w:iCs/>
          <w:kern w:val="0"/>
          <w:sz w:val="20"/>
          <w:szCs w:val="20"/>
          <w:lang w:eastAsia="hu-HU"/>
        </w:rPr>
        <w:lastRenderedPageBreak/>
        <w:t xml:space="preserve">vonatkozásában </w:t>
      </w:r>
      <w:r w:rsidRPr="007467D9">
        <w:rPr>
          <w:rFonts w:ascii="Tahoma" w:hAnsi="Tahoma" w:cs="Tahoma"/>
          <w:kern w:val="0"/>
          <w:sz w:val="20"/>
          <w:szCs w:val="20"/>
          <w:lang w:eastAsia="hu-HU"/>
        </w:rPr>
        <w:t xml:space="preserve">jogszabály írja elő. </w:t>
      </w:r>
      <w:r w:rsidRPr="007467D9">
        <w:rPr>
          <w:rFonts w:ascii="Tahoma" w:hAnsi="Tahoma" w:cs="Tahoma"/>
          <w:iCs/>
          <w:kern w:val="0"/>
          <w:sz w:val="20"/>
          <w:szCs w:val="20"/>
          <w:lang w:eastAsia="hu-HU"/>
        </w:rPr>
        <w:t>Nyilvánosságra hozatalnak minősül a jogosulatlan harmadik személlyel történő közlés is.</w:t>
      </w:r>
    </w:p>
    <w:p w14:paraId="776489DA" w14:textId="77777777" w:rsidR="004C701F" w:rsidRPr="007467D9" w:rsidRDefault="004C701F" w:rsidP="004C701F">
      <w:pPr>
        <w:pStyle w:val="Listaszerbekezds"/>
        <w:spacing w:before="0"/>
        <w:ind w:left="426" w:right="56"/>
        <w:rPr>
          <w:rFonts w:ascii="Tahoma" w:hAnsi="Tahoma" w:cs="Tahoma"/>
          <w:kern w:val="0"/>
          <w:sz w:val="20"/>
          <w:szCs w:val="20"/>
          <w:lang w:eastAsia="hu-HU"/>
        </w:rPr>
      </w:pPr>
    </w:p>
    <w:p w14:paraId="67097112"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A jelen szerződéssel és annak teljesítésével kapcsolatos, vagy a Megrendelőre,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7043A98F" w14:textId="77777777" w:rsidR="004C701F" w:rsidRPr="007467D9" w:rsidRDefault="004C701F" w:rsidP="004C701F">
      <w:pPr>
        <w:pStyle w:val="Listaszerbekezds"/>
        <w:spacing w:before="0"/>
        <w:ind w:left="426" w:right="56"/>
        <w:rPr>
          <w:rFonts w:ascii="Tahoma" w:hAnsi="Tahoma" w:cs="Tahoma"/>
          <w:kern w:val="0"/>
          <w:sz w:val="20"/>
          <w:szCs w:val="20"/>
          <w:lang w:eastAsia="hu-HU"/>
        </w:rPr>
      </w:pPr>
    </w:p>
    <w:p w14:paraId="6ECCD3F9"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42ECEF91" w14:textId="77777777" w:rsidR="004C701F" w:rsidRPr="007467D9" w:rsidRDefault="004C701F" w:rsidP="004C701F">
      <w:pPr>
        <w:pStyle w:val="Listaszerbekezds"/>
        <w:spacing w:before="0"/>
        <w:ind w:left="426" w:right="56"/>
        <w:rPr>
          <w:rFonts w:ascii="Tahoma" w:hAnsi="Tahoma" w:cs="Tahoma"/>
          <w:kern w:val="0"/>
          <w:sz w:val="20"/>
          <w:szCs w:val="20"/>
          <w:lang w:eastAsia="hu-HU"/>
        </w:rPr>
      </w:pPr>
    </w:p>
    <w:p w14:paraId="16AF6E1D" w14:textId="77777777" w:rsidR="004C701F" w:rsidRPr="007467D9" w:rsidRDefault="004C701F" w:rsidP="00A618C2">
      <w:pPr>
        <w:pStyle w:val="Listaszerbekezds"/>
        <w:numPr>
          <w:ilvl w:val="0"/>
          <w:numId w:val="37"/>
        </w:numPr>
        <w:spacing w:before="0"/>
        <w:ind w:left="426" w:right="56" w:hanging="426"/>
        <w:rPr>
          <w:rFonts w:ascii="Tahoma" w:hAnsi="Tahoma" w:cs="Tahoma"/>
          <w:kern w:val="0"/>
          <w:sz w:val="20"/>
          <w:szCs w:val="20"/>
          <w:lang w:eastAsia="hu-HU"/>
        </w:rPr>
      </w:pPr>
      <w:r w:rsidRPr="007467D9">
        <w:rPr>
          <w:rFonts w:ascii="Tahoma" w:hAnsi="Tahoma" w:cs="Tahoma"/>
          <w:kern w:val="0"/>
          <w:sz w:val="20"/>
          <w:szCs w:val="20"/>
          <w:lang w:eastAsia="hu-HU"/>
        </w:rPr>
        <w:t>Vállalkozó kötelezettséget vállal arra, hogy a Megrendelő által átadott, a teljesítéshez kapcsolódó iratokról, dokumentumokról másolatot, kivonatot csak a Megrendelő előzetes engedélyével készít, és ezen iratokba harmadik személy részére betekintést nem ad, illetve semmilyen más módon nem hozza azok tartalmát harmadik személy tudomására. Vállalkozó gondoskodik a szerződés teljesítése során, azzal összefüggésben tudomására jutott adatok, információk bizalmas kezeléséről, azok megfelelő védelméről, egyben kötelezettséget vállal arra, hogy azokat csak a jelen szerződés céljával összhangban, a jelen szerződés teljesítéséhez szükséges és indokolt mértékben használja fel.</w:t>
      </w:r>
    </w:p>
    <w:p w14:paraId="631FF93E" w14:textId="77777777" w:rsidR="004C701F" w:rsidRPr="007467D9" w:rsidRDefault="004C701F" w:rsidP="004C701F">
      <w:pPr>
        <w:pStyle w:val="Listaszerbekezds"/>
        <w:spacing w:before="0"/>
        <w:ind w:left="426" w:right="56"/>
        <w:rPr>
          <w:rFonts w:ascii="Tahoma" w:hAnsi="Tahoma" w:cs="Tahoma"/>
          <w:kern w:val="0"/>
          <w:sz w:val="20"/>
          <w:szCs w:val="20"/>
          <w:lang w:eastAsia="hu-HU"/>
        </w:rPr>
      </w:pPr>
    </w:p>
    <w:p w14:paraId="5CA9ADE4" w14:textId="77777777" w:rsidR="004C701F" w:rsidRPr="007467D9" w:rsidRDefault="004C701F" w:rsidP="00A618C2">
      <w:pPr>
        <w:pStyle w:val="Listaszerbekezds"/>
        <w:numPr>
          <w:ilvl w:val="0"/>
          <w:numId w:val="37"/>
        </w:numPr>
        <w:autoSpaceDE w:val="0"/>
        <w:autoSpaceDN w:val="0"/>
        <w:adjustRightInd w:val="0"/>
        <w:spacing w:before="0"/>
        <w:ind w:left="426" w:hanging="426"/>
        <w:rPr>
          <w:rFonts w:ascii="Tahoma" w:hAnsi="Tahoma" w:cs="Tahoma"/>
          <w:kern w:val="0"/>
          <w:sz w:val="20"/>
          <w:szCs w:val="20"/>
          <w:lang w:eastAsia="en-US"/>
        </w:rPr>
      </w:pPr>
      <w:r w:rsidRPr="007467D9">
        <w:rPr>
          <w:rFonts w:ascii="Tahoma" w:hAnsi="Tahoma" w:cs="Tahoma"/>
          <w:iCs/>
          <w:kern w:val="0"/>
          <w:sz w:val="20"/>
          <w:szCs w:val="20"/>
          <w:lang w:eastAsia="en-US"/>
        </w:rPr>
        <w:t xml:space="preserve">A titoktartási kötelezettség Vállalkozót a szerződés teljesítésére, illetőleg megszűnésére tekintet nélkül, határidő nélkül terheli. A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7480F305" w14:textId="77777777" w:rsidR="004C701F" w:rsidRPr="007467D9" w:rsidRDefault="004C701F" w:rsidP="004C701F">
      <w:pPr>
        <w:pStyle w:val="Listaszerbekezds"/>
        <w:autoSpaceDE w:val="0"/>
        <w:autoSpaceDN w:val="0"/>
        <w:adjustRightInd w:val="0"/>
        <w:spacing w:before="0"/>
        <w:ind w:left="426"/>
        <w:rPr>
          <w:rFonts w:ascii="Tahoma" w:hAnsi="Tahoma" w:cs="Tahoma"/>
          <w:kern w:val="0"/>
          <w:sz w:val="20"/>
          <w:szCs w:val="20"/>
          <w:lang w:eastAsia="en-US"/>
        </w:rPr>
      </w:pPr>
    </w:p>
    <w:p w14:paraId="11F7F5F0"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Vállalkozó vállalja, hogy üzleti titok címen nem tagadja meg a tájékoztatást a szerződés lényeges tartalmáról. Vállalkozó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70A2BA0C"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2DC8519A"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Felek titoktartási kötelezettsége kiterjed a munkavállalóikra, valamely polgári jogi szerződés alapján munkavégzésre irányuló jogviszony, vagy más jogviszony alapján a féllel kapcsolatban lévő egyéb személyekre, teljesítési segédeikre is, Vállalkozó által esetlegesen igénybevett Alvállalkozóra is. Ezen személyek magatartásáért a titoktartási kötelezettség viszonylatában az érintett Fél, mint saját magatartásáért felel.</w:t>
      </w:r>
    </w:p>
    <w:p w14:paraId="78EF4281"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0DD74C99" w14:textId="77777777" w:rsidR="004C701F" w:rsidRPr="007467D9" w:rsidRDefault="004C701F" w:rsidP="00A618C2">
      <w:pPr>
        <w:pStyle w:val="Listaszerbekezds"/>
        <w:numPr>
          <w:ilvl w:val="0"/>
          <w:numId w:val="37"/>
        </w:numPr>
        <w:spacing w:after="0"/>
        <w:ind w:left="426" w:right="56" w:hanging="426"/>
        <w:rPr>
          <w:rFonts w:ascii="Tahoma" w:hAnsi="Tahoma" w:cs="Tahoma"/>
          <w:sz w:val="20"/>
          <w:szCs w:val="20"/>
        </w:rPr>
      </w:pPr>
      <w:r w:rsidRPr="007467D9">
        <w:rPr>
          <w:rFonts w:ascii="Tahoma" w:hAnsi="Tahoma" w:cs="Tahoma"/>
          <w:sz w:val="20"/>
          <w:szCs w:val="20"/>
        </w:rPr>
        <w:t xml:space="preserve">Vállalkozó a jelen szerződéssel kapcsolatosan tudomásul veszi </w:t>
      </w:r>
    </w:p>
    <w:p w14:paraId="17A23545" w14:textId="77777777" w:rsidR="004C701F" w:rsidRPr="007467D9" w:rsidRDefault="004C701F" w:rsidP="004C701F">
      <w:pPr>
        <w:pStyle w:val="Listaszerbekezds"/>
        <w:overflowPunct w:val="0"/>
        <w:autoSpaceDE w:val="0"/>
        <w:autoSpaceDN w:val="0"/>
        <w:adjustRightInd w:val="0"/>
        <w:spacing w:after="0"/>
        <w:ind w:left="567" w:right="56" w:hanging="141"/>
        <w:rPr>
          <w:rFonts w:ascii="Tahoma" w:hAnsi="Tahoma" w:cs="Tahoma"/>
          <w:sz w:val="20"/>
          <w:szCs w:val="20"/>
        </w:rPr>
      </w:pPr>
      <w:r w:rsidRPr="007467D9">
        <w:rPr>
          <w:rFonts w:ascii="Tahoma" w:hAnsi="Tahoma" w:cs="Tahoma"/>
          <w:sz w:val="20"/>
          <w:szCs w:val="20"/>
        </w:rPr>
        <w:t xml:space="preserve">a) az Állami Számvevőszékről szóló 2011. évi LXVI. törvény 5. § (5) bekezdésében, a Kormányzati Ellenőrzési Hivatalról szóló 355/2011. (XII. 30.) Korm. rendelet 18. §, valamint az Európai Támogatásokat Auditáló Főigazgatóságról szóló 210/2010. (VI. 30.) Korm. rendelet 3/A. §-a alapján az Állami Számvevőszék, a Kormányzati Ellenőrzési Hivatal, valamint az Európai Támogatásokat Auditáló Főigazgatóság ellenőrzési jogosultságát; </w:t>
      </w:r>
    </w:p>
    <w:p w14:paraId="44E24792" w14:textId="77777777" w:rsidR="004C701F" w:rsidRPr="007467D9" w:rsidRDefault="004C701F" w:rsidP="004C701F">
      <w:pPr>
        <w:pStyle w:val="Listaszerbekezds"/>
        <w:overflowPunct w:val="0"/>
        <w:autoSpaceDE w:val="0"/>
        <w:autoSpaceDN w:val="0"/>
        <w:adjustRightInd w:val="0"/>
        <w:spacing w:after="0"/>
        <w:ind w:left="567" w:right="56" w:hanging="141"/>
        <w:rPr>
          <w:rFonts w:ascii="Tahoma" w:hAnsi="Tahoma" w:cs="Tahoma"/>
          <w:sz w:val="20"/>
          <w:szCs w:val="20"/>
        </w:rPr>
      </w:pPr>
      <w:r w:rsidRPr="007467D9">
        <w:rPr>
          <w:rFonts w:ascii="Tahoma" w:hAnsi="Tahoma" w:cs="Tahoma"/>
          <w:sz w:val="20"/>
          <w:szCs w:val="20"/>
        </w:rPr>
        <w:t>b) az információs önrendelkezési jogról és az információszabadságról szóló 2011. évi CXII. törvény rendelkezéseit – különösen 37. §</w:t>
      </w:r>
      <w:proofErr w:type="spellStart"/>
      <w:r w:rsidRPr="007467D9">
        <w:rPr>
          <w:rFonts w:ascii="Tahoma" w:hAnsi="Tahoma" w:cs="Tahoma"/>
          <w:sz w:val="20"/>
          <w:szCs w:val="20"/>
        </w:rPr>
        <w:t>-ában</w:t>
      </w:r>
      <w:proofErr w:type="spellEnd"/>
      <w:r w:rsidRPr="007467D9">
        <w:rPr>
          <w:rFonts w:ascii="Tahoma" w:hAnsi="Tahoma" w:cs="Tahoma"/>
          <w:sz w:val="20"/>
          <w:szCs w:val="20"/>
        </w:rPr>
        <w:t xml:space="preserve"> foglaltakat – valamint az Áht.-ban, különösen 63. § (2) bekezdésében – foglaltakat.  </w:t>
      </w:r>
    </w:p>
    <w:p w14:paraId="37E08C06" w14:textId="77777777" w:rsidR="004C701F" w:rsidRPr="007467D9" w:rsidRDefault="004C701F" w:rsidP="004C701F">
      <w:pPr>
        <w:pStyle w:val="Listaszerbekezds"/>
        <w:overflowPunct w:val="0"/>
        <w:autoSpaceDE w:val="0"/>
        <w:autoSpaceDN w:val="0"/>
        <w:adjustRightInd w:val="0"/>
        <w:spacing w:after="0"/>
        <w:ind w:left="567" w:right="56" w:hanging="141"/>
        <w:rPr>
          <w:rFonts w:ascii="Tahoma" w:hAnsi="Tahoma" w:cs="Tahoma"/>
          <w:sz w:val="20"/>
          <w:szCs w:val="20"/>
        </w:rPr>
      </w:pPr>
    </w:p>
    <w:p w14:paraId="3C688FCE" w14:textId="77777777" w:rsidR="004C701F" w:rsidRPr="007467D9" w:rsidRDefault="004C701F" w:rsidP="004C701F">
      <w:pPr>
        <w:pStyle w:val="Listaszerbekezds"/>
        <w:autoSpaceDE w:val="0"/>
        <w:autoSpaceDN w:val="0"/>
        <w:adjustRightInd w:val="0"/>
        <w:spacing w:before="0"/>
        <w:ind w:left="360"/>
        <w:jc w:val="center"/>
        <w:rPr>
          <w:rFonts w:ascii="Tahoma" w:hAnsi="Tahoma" w:cs="Tahoma"/>
          <w:b/>
          <w:kern w:val="0"/>
          <w:sz w:val="20"/>
          <w:szCs w:val="20"/>
          <w:lang w:eastAsia="en-US"/>
        </w:rPr>
      </w:pPr>
      <w:r w:rsidRPr="007467D9">
        <w:rPr>
          <w:rFonts w:ascii="Tahoma" w:hAnsi="Tahoma" w:cs="Tahoma"/>
          <w:b/>
          <w:kern w:val="0"/>
          <w:sz w:val="20"/>
          <w:szCs w:val="20"/>
          <w:lang w:eastAsia="en-US"/>
        </w:rPr>
        <w:t>XI. Átláthatóságra vonatkozó rendelkezések</w:t>
      </w:r>
    </w:p>
    <w:p w14:paraId="1261B292" w14:textId="77777777" w:rsidR="004C701F" w:rsidRPr="007467D9" w:rsidRDefault="004C701F" w:rsidP="004C701F">
      <w:pPr>
        <w:pStyle w:val="Listaszerbekezds"/>
        <w:autoSpaceDE w:val="0"/>
        <w:autoSpaceDN w:val="0"/>
        <w:adjustRightInd w:val="0"/>
        <w:spacing w:before="0"/>
        <w:ind w:left="360"/>
        <w:jc w:val="center"/>
        <w:rPr>
          <w:rFonts w:ascii="Tahoma" w:hAnsi="Tahoma" w:cs="Tahoma"/>
          <w:b/>
          <w:kern w:val="0"/>
          <w:sz w:val="20"/>
          <w:szCs w:val="20"/>
          <w:lang w:eastAsia="en-US"/>
        </w:rPr>
      </w:pPr>
    </w:p>
    <w:p w14:paraId="490C519F" w14:textId="77777777" w:rsidR="004C701F" w:rsidRPr="007467D9" w:rsidRDefault="004C701F" w:rsidP="00A618C2">
      <w:pPr>
        <w:pStyle w:val="Listaszerbekezds"/>
        <w:numPr>
          <w:ilvl w:val="0"/>
          <w:numId w:val="37"/>
        </w:numPr>
        <w:autoSpaceDE w:val="0"/>
        <w:autoSpaceDN w:val="0"/>
        <w:adjustRightInd w:val="0"/>
        <w:spacing w:before="0"/>
        <w:ind w:left="426" w:hanging="426"/>
        <w:rPr>
          <w:rFonts w:ascii="Tahoma" w:hAnsi="Tahoma" w:cs="Tahoma"/>
          <w:kern w:val="0"/>
          <w:sz w:val="20"/>
          <w:szCs w:val="20"/>
          <w:lang w:eastAsia="en-US"/>
        </w:rPr>
      </w:pPr>
      <w:r w:rsidRPr="007467D9">
        <w:rPr>
          <w:rFonts w:ascii="Tahoma" w:hAnsi="Tahoma" w:cs="Tahoma"/>
          <w:kern w:val="0"/>
          <w:sz w:val="20"/>
          <w:szCs w:val="20"/>
          <w:lang w:eastAsia="en-US"/>
        </w:rPr>
        <w:t xml:space="preserve">Vállalkozó jelen szerződés aláírásával nyilatkozik arról, hogy a nemzeti vagyonról szóló 2011. évi CXCVI. törvény 3. § (1) bekezdés 1. b) pontja szerinti átlátható szervezetnek minősül, továbbá arra vonatkozóan, hogy – az Áht. 41. § (6) bekezdésére tekintettel – tudomásul veszi, hogy </w:t>
      </w:r>
      <w:r w:rsidRPr="007467D9">
        <w:rPr>
          <w:rFonts w:ascii="Tahoma" w:hAnsi="Tahoma" w:cs="Tahoma"/>
          <w:kern w:val="0"/>
          <w:sz w:val="20"/>
          <w:szCs w:val="20"/>
          <w:lang w:eastAsia="en-US"/>
        </w:rPr>
        <w:lastRenderedPageBreak/>
        <w:t>átláthatóságának ellenőrzése céljából Megrendelő a jelen szerződésből eredő követelései elévüléséig az Áht. 55. §-a szerint jogosult Vállalkozó átláthatóságával összefüggő, az Áht. 55. §</w:t>
      </w:r>
      <w:proofErr w:type="spellStart"/>
      <w:r w:rsidRPr="007467D9">
        <w:rPr>
          <w:rFonts w:ascii="Tahoma" w:hAnsi="Tahoma" w:cs="Tahoma"/>
          <w:kern w:val="0"/>
          <w:sz w:val="20"/>
          <w:szCs w:val="20"/>
          <w:lang w:eastAsia="en-US"/>
        </w:rPr>
        <w:t>-ában</w:t>
      </w:r>
      <w:proofErr w:type="spellEnd"/>
      <w:r w:rsidRPr="007467D9">
        <w:rPr>
          <w:rFonts w:ascii="Tahoma" w:hAnsi="Tahoma" w:cs="Tahoma"/>
          <w:kern w:val="0"/>
          <w:sz w:val="20"/>
          <w:szCs w:val="20"/>
          <w:lang w:eastAsia="en-US"/>
        </w:rPr>
        <w:t xml:space="preserve"> meghatározott adatokat kezelni.</w:t>
      </w:r>
    </w:p>
    <w:p w14:paraId="78A41EA5" w14:textId="77777777" w:rsidR="004C701F" w:rsidRPr="007467D9" w:rsidRDefault="004C701F" w:rsidP="004C701F">
      <w:pPr>
        <w:pStyle w:val="Listaszerbekezds"/>
        <w:autoSpaceDE w:val="0"/>
        <w:autoSpaceDN w:val="0"/>
        <w:adjustRightInd w:val="0"/>
        <w:spacing w:before="0"/>
        <w:ind w:left="426"/>
        <w:rPr>
          <w:rFonts w:ascii="Tahoma" w:hAnsi="Tahoma" w:cs="Tahoma"/>
          <w:kern w:val="0"/>
          <w:sz w:val="20"/>
          <w:szCs w:val="20"/>
          <w:lang w:eastAsia="en-US"/>
        </w:rPr>
      </w:pPr>
    </w:p>
    <w:p w14:paraId="4B3890A2" w14:textId="77777777" w:rsidR="004C701F" w:rsidRPr="007467D9" w:rsidRDefault="004C701F" w:rsidP="00A618C2">
      <w:pPr>
        <w:pStyle w:val="Listaszerbekezds"/>
        <w:numPr>
          <w:ilvl w:val="0"/>
          <w:numId w:val="37"/>
        </w:numPr>
        <w:autoSpaceDE w:val="0"/>
        <w:autoSpaceDN w:val="0"/>
        <w:adjustRightInd w:val="0"/>
        <w:spacing w:before="0"/>
        <w:ind w:left="426" w:hanging="426"/>
        <w:rPr>
          <w:rFonts w:ascii="Tahoma" w:hAnsi="Tahoma" w:cs="Tahoma"/>
          <w:kern w:val="0"/>
          <w:sz w:val="20"/>
          <w:szCs w:val="20"/>
          <w:lang w:eastAsia="en-US"/>
        </w:rPr>
      </w:pPr>
      <w:r w:rsidRPr="007467D9">
        <w:rPr>
          <w:rFonts w:ascii="Tahoma" w:hAnsi="Tahoma" w:cs="Tahoma"/>
          <w:kern w:val="0"/>
          <w:sz w:val="20"/>
          <w:szCs w:val="20"/>
          <w:lang w:eastAsia="en-US"/>
        </w:rPr>
        <w:t xml:space="preserve">Vállalkozó tudomásul veszi – az </w:t>
      </w:r>
      <w:proofErr w:type="spellStart"/>
      <w:r w:rsidRPr="007467D9">
        <w:rPr>
          <w:rFonts w:ascii="Tahoma" w:hAnsi="Tahoma" w:cs="Tahoma"/>
          <w:kern w:val="0"/>
          <w:sz w:val="20"/>
          <w:szCs w:val="20"/>
          <w:lang w:eastAsia="en-US"/>
        </w:rPr>
        <w:t>Ávr</w:t>
      </w:r>
      <w:proofErr w:type="spellEnd"/>
      <w:r w:rsidRPr="007467D9">
        <w:rPr>
          <w:rFonts w:ascii="Tahoma" w:hAnsi="Tahoma" w:cs="Tahoma"/>
          <w:kern w:val="0"/>
          <w:sz w:val="20"/>
          <w:szCs w:val="20"/>
          <w:lang w:eastAsia="en-US"/>
        </w:rPr>
        <w:t>.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541177E2" w14:textId="77777777" w:rsidR="004C701F" w:rsidRPr="007467D9" w:rsidRDefault="004C701F" w:rsidP="004C701F">
      <w:pPr>
        <w:pStyle w:val="Listaszerbekezds"/>
        <w:autoSpaceDE w:val="0"/>
        <w:autoSpaceDN w:val="0"/>
        <w:adjustRightInd w:val="0"/>
        <w:spacing w:before="0"/>
        <w:ind w:left="426"/>
        <w:rPr>
          <w:rFonts w:ascii="Tahoma" w:hAnsi="Tahoma" w:cs="Tahoma"/>
          <w:kern w:val="0"/>
          <w:sz w:val="20"/>
          <w:szCs w:val="20"/>
          <w:lang w:eastAsia="en-US"/>
        </w:rPr>
      </w:pPr>
    </w:p>
    <w:p w14:paraId="3D30FB8F" w14:textId="77777777" w:rsidR="004C701F" w:rsidRPr="007467D9" w:rsidRDefault="004C701F" w:rsidP="004C701F">
      <w:pPr>
        <w:pStyle w:val="Listaszerbekezds"/>
        <w:spacing w:before="0"/>
        <w:ind w:left="360" w:right="56"/>
        <w:jc w:val="center"/>
        <w:rPr>
          <w:rFonts w:ascii="Tahoma" w:hAnsi="Tahoma" w:cs="Tahoma"/>
          <w:b/>
          <w:kern w:val="0"/>
          <w:sz w:val="20"/>
          <w:szCs w:val="20"/>
          <w:lang w:eastAsia="hu-HU"/>
        </w:rPr>
      </w:pPr>
      <w:r w:rsidRPr="007467D9">
        <w:rPr>
          <w:rFonts w:ascii="Tahoma" w:hAnsi="Tahoma" w:cs="Tahoma"/>
          <w:b/>
          <w:kern w:val="0"/>
          <w:sz w:val="20"/>
          <w:szCs w:val="20"/>
          <w:lang w:eastAsia="hu-HU"/>
        </w:rPr>
        <w:t>XII. Záró rendelkezések</w:t>
      </w:r>
    </w:p>
    <w:p w14:paraId="1B2F6A5A" w14:textId="77777777" w:rsidR="004C701F" w:rsidRPr="007467D9" w:rsidRDefault="004C701F" w:rsidP="004C701F">
      <w:pPr>
        <w:pStyle w:val="Listaszerbekezds"/>
        <w:spacing w:before="0"/>
        <w:ind w:left="360" w:right="56"/>
        <w:rPr>
          <w:rFonts w:ascii="Tahoma" w:hAnsi="Tahoma" w:cs="Tahoma"/>
          <w:b/>
          <w:kern w:val="0"/>
          <w:sz w:val="20"/>
          <w:szCs w:val="20"/>
          <w:lang w:eastAsia="hu-HU"/>
        </w:rPr>
      </w:pPr>
    </w:p>
    <w:p w14:paraId="050FCA87" w14:textId="77777777" w:rsidR="004C701F" w:rsidRPr="007467D9" w:rsidRDefault="004C701F" w:rsidP="00A618C2">
      <w:pPr>
        <w:pStyle w:val="Listaszerbekezds"/>
        <w:numPr>
          <w:ilvl w:val="0"/>
          <w:numId w:val="37"/>
        </w:numPr>
        <w:spacing w:before="0"/>
        <w:ind w:left="426" w:hanging="426"/>
        <w:rPr>
          <w:rFonts w:ascii="Tahoma" w:hAnsi="Tahoma" w:cs="Tahoma"/>
          <w:sz w:val="20"/>
          <w:szCs w:val="20"/>
        </w:rPr>
      </w:pPr>
      <w:r w:rsidRPr="007467D9">
        <w:rPr>
          <w:rFonts w:ascii="Tahoma" w:hAnsi="Tahoma" w:cs="Tahoma"/>
          <w:sz w:val="20"/>
          <w:szCs w:val="20"/>
        </w:rPr>
        <w:t xml:space="preserve">Felek rögzítik, hogy a jelen szerződés részét képezi – külön fizikai csatolás nélkül is – a közbeszerzési eljárás teljes anyaga, így különösen az ajánlati felhívás és egyéb közbeszerzési dokumentumok, valamint Vállalkozó nyertes ajánlata. </w:t>
      </w:r>
    </w:p>
    <w:p w14:paraId="49D949A0" w14:textId="77777777" w:rsidR="004C701F" w:rsidRPr="007467D9" w:rsidRDefault="004C701F" w:rsidP="004C701F">
      <w:pPr>
        <w:pStyle w:val="Listaszerbekezds"/>
        <w:spacing w:before="0"/>
        <w:ind w:left="426"/>
        <w:rPr>
          <w:rFonts w:ascii="Tahoma" w:hAnsi="Tahoma" w:cs="Tahoma"/>
          <w:sz w:val="20"/>
          <w:szCs w:val="20"/>
        </w:rPr>
      </w:pPr>
    </w:p>
    <w:p w14:paraId="2FEA5BE3" w14:textId="77777777" w:rsidR="004C701F" w:rsidRPr="007467D9" w:rsidRDefault="004C701F" w:rsidP="00A618C2">
      <w:pPr>
        <w:pStyle w:val="Listaszerbekezds"/>
        <w:numPr>
          <w:ilvl w:val="0"/>
          <w:numId w:val="37"/>
        </w:numPr>
        <w:spacing w:before="0"/>
        <w:ind w:left="426" w:hanging="426"/>
        <w:rPr>
          <w:rFonts w:ascii="Tahoma" w:hAnsi="Tahoma" w:cs="Tahoma"/>
          <w:sz w:val="20"/>
          <w:szCs w:val="20"/>
        </w:rPr>
      </w:pPr>
      <w:r w:rsidRPr="007467D9">
        <w:rPr>
          <w:rFonts w:ascii="Tahoma" w:hAnsi="Tahoma" w:cs="Tahoma"/>
          <w:sz w:val="20"/>
          <w:szCs w:val="20"/>
        </w:rPr>
        <w:t xml:space="preserve">A jelen szerződés értelmezésénél sorrendben az ajánlati felhívás rendelkezéseit, az ajánlati dokumentáció rendelkezéseit, majd a szerződés rendelkezéseit kell alkalmazni ellentmondás esetén. </w:t>
      </w:r>
    </w:p>
    <w:p w14:paraId="4CD3E85C" w14:textId="77777777" w:rsidR="004C701F" w:rsidRPr="007467D9" w:rsidRDefault="004C701F" w:rsidP="004C701F">
      <w:pPr>
        <w:pStyle w:val="Listaszerbekezds"/>
        <w:spacing w:before="0"/>
        <w:ind w:left="426"/>
        <w:rPr>
          <w:rFonts w:ascii="Tahoma" w:hAnsi="Tahoma" w:cs="Tahoma"/>
          <w:sz w:val="20"/>
          <w:szCs w:val="20"/>
        </w:rPr>
      </w:pPr>
    </w:p>
    <w:p w14:paraId="7885E38A"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43772855"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4D5320D1"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Felek kijelentik, hogy szerződéskötési képességük korlátozás alá nem esik, ezért jelen szerződés megkötésének akadálya nem áll fenn.</w:t>
      </w:r>
    </w:p>
    <w:p w14:paraId="091EC6E6"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7CC11847" w14:textId="77777777" w:rsidR="004C701F" w:rsidRPr="007467D9" w:rsidRDefault="004C701F" w:rsidP="00A618C2">
      <w:pPr>
        <w:pStyle w:val="Listaszerbekezds"/>
        <w:numPr>
          <w:ilvl w:val="0"/>
          <w:numId w:val="37"/>
        </w:numPr>
        <w:autoSpaceDE w:val="0"/>
        <w:autoSpaceDN w:val="0"/>
        <w:spacing w:before="0"/>
        <w:ind w:left="426" w:hanging="426"/>
        <w:rPr>
          <w:rFonts w:ascii="Tahoma" w:hAnsi="Tahoma" w:cs="Tahoma"/>
          <w:iCs/>
          <w:kern w:val="0"/>
          <w:sz w:val="20"/>
          <w:szCs w:val="20"/>
          <w:lang w:eastAsia="hu-HU"/>
        </w:rPr>
      </w:pPr>
      <w:r w:rsidRPr="007467D9">
        <w:rPr>
          <w:rFonts w:ascii="Tahoma" w:hAnsi="Tahoma" w:cs="Tahoma"/>
          <w:sz w:val="20"/>
          <w:szCs w:val="20"/>
        </w:rPr>
        <w:t>A külföldi adóilletőségű nyertes ajánlattevő Vállalkozó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6CD5AE0" w14:textId="77777777" w:rsidR="004C701F" w:rsidRPr="007467D9" w:rsidRDefault="004C701F" w:rsidP="004C701F">
      <w:pPr>
        <w:pStyle w:val="Listaszerbekezds"/>
        <w:autoSpaceDE w:val="0"/>
        <w:autoSpaceDN w:val="0"/>
        <w:spacing w:before="0"/>
        <w:ind w:left="426"/>
        <w:rPr>
          <w:rFonts w:ascii="Tahoma" w:hAnsi="Tahoma" w:cs="Tahoma"/>
          <w:iCs/>
          <w:kern w:val="0"/>
          <w:sz w:val="20"/>
          <w:szCs w:val="20"/>
          <w:lang w:eastAsia="hu-HU"/>
        </w:rPr>
      </w:pPr>
    </w:p>
    <w:p w14:paraId="5F23F93F"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 xml:space="preserve">Felek akként állapodnak meg, hogy a vitás kérdést megkísérlik peren kívüli békés úton rendezni, és csak ennek eredménytelensége esetén fordulnak bírósághoz. </w:t>
      </w:r>
    </w:p>
    <w:p w14:paraId="021DD6BC"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4DC38C8A"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Jelen szerződésben nem szabályozott kérdésekben Magyarország hatályos jogszabályai, különösen a Kbt., a Ptk. vonatkozó rendelkezései az irányadóak.</w:t>
      </w:r>
    </w:p>
    <w:p w14:paraId="61F36459" w14:textId="77777777" w:rsidR="004C701F" w:rsidRPr="007467D9" w:rsidRDefault="004C701F" w:rsidP="004C701F">
      <w:pPr>
        <w:pStyle w:val="Listaszerbekezds"/>
        <w:spacing w:before="0"/>
        <w:ind w:left="426"/>
        <w:rPr>
          <w:rFonts w:ascii="Tahoma" w:hAnsi="Tahoma" w:cs="Tahoma"/>
          <w:kern w:val="0"/>
          <w:sz w:val="20"/>
          <w:szCs w:val="20"/>
          <w:lang w:eastAsia="hu-HU"/>
        </w:rPr>
      </w:pPr>
    </w:p>
    <w:p w14:paraId="515D8F7C" w14:textId="77777777" w:rsidR="004C701F" w:rsidRPr="007467D9" w:rsidRDefault="004C701F" w:rsidP="00A618C2">
      <w:pPr>
        <w:pStyle w:val="Listaszerbekezds"/>
        <w:numPr>
          <w:ilvl w:val="0"/>
          <w:numId w:val="37"/>
        </w:numPr>
        <w:spacing w:before="0"/>
        <w:ind w:left="426" w:hanging="426"/>
        <w:rPr>
          <w:rFonts w:ascii="Tahoma" w:hAnsi="Tahoma" w:cs="Tahoma"/>
          <w:kern w:val="0"/>
          <w:sz w:val="20"/>
          <w:szCs w:val="20"/>
          <w:lang w:eastAsia="hu-HU"/>
        </w:rPr>
      </w:pPr>
      <w:r w:rsidRPr="007467D9">
        <w:rPr>
          <w:rFonts w:ascii="Tahoma" w:hAnsi="Tahoma" w:cs="Tahoma"/>
          <w:kern w:val="0"/>
          <w:sz w:val="20"/>
          <w:szCs w:val="20"/>
          <w:lang w:eastAsia="hu-HU"/>
        </w:rPr>
        <w:t xml:space="preserve">Jelen szerződés …… eredeti példányban készült, melyből …… példány Megrendelőt, …. példány Vállalkozót illeti. </w:t>
      </w:r>
    </w:p>
    <w:p w14:paraId="0D566A22" w14:textId="77777777" w:rsidR="004C701F" w:rsidRPr="007467D9" w:rsidRDefault="004C701F" w:rsidP="004C701F">
      <w:pPr>
        <w:suppressAutoHyphens w:val="0"/>
        <w:textAlignment w:val="auto"/>
        <w:rPr>
          <w:rFonts w:ascii="Tahoma" w:hAnsi="Tahoma" w:cs="Tahoma"/>
          <w:color w:val="auto"/>
          <w:kern w:val="0"/>
          <w:sz w:val="20"/>
          <w:szCs w:val="20"/>
          <w:lang w:eastAsia="hu-HU"/>
        </w:rPr>
      </w:pPr>
    </w:p>
    <w:p w14:paraId="473244E9" w14:textId="77777777" w:rsidR="004C701F" w:rsidRPr="007467D9" w:rsidRDefault="004C701F" w:rsidP="004C701F">
      <w:pPr>
        <w:suppressAutoHyphens w:val="0"/>
        <w:textAlignment w:val="auto"/>
        <w:rPr>
          <w:rFonts w:ascii="Tahoma" w:hAnsi="Tahoma" w:cs="Tahoma"/>
          <w:color w:val="auto"/>
          <w:kern w:val="0"/>
          <w:sz w:val="20"/>
          <w:szCs w:val="20"/>
          <w:lang w:eastAsia="hu-HU"/>
        </w:rPr>
      </w:pPr>
      <w:r w:rsidRPr="007467D9">
        <w:rPr>
          <w:rFonts w:ascii="Tahoma" w:hAnsi="Tahoma" w:cs="Tahoma"/>
          <w:color w:val="auto"/>
          <w:kern w:val="0"/>
          <w:sz w:val="20"/>
          <w:szCs w:val="20"/>
          <w:lang w:eastAsia="hu-HU"/>
        </w:rPr>
        <w:t>Felek jelen szerződést – annak elolvasását és értelmezését követően – mint akaratukkal mindenben egyezőt jóváhagyólag aláírták.</w:t>
      </w:r>
    </w:p>
    <w:p w14:paraId="6E8A7F13" w14:textId="77777777" w:rsidR="004C701F" w:rsidRPr="007467D9" w:rsidRDefault="004C701F" w:rsidP="004C701F">
      <w:pPr>
        <w:spacing w:after="120" w:line="240" w:lineRule="auto"/>
        <w:ind w:right="56"/>
        <w:rPr>
          <w:rFonts w:ascii="Tahoma" w:hAnsi="Tahoma" w:cs="Tahoma"/>
          <w:i/>
          <w:color w:val="auto"/>
          <w:kern w:val="0"/>
          <w:sz w:val="20"/>
          <w:szCs w:val="20"/>
          <w:lang w:eastAsia="hu-HU"/>
        </w:rPr>
      </w:pPr>
      <w:r w:rsidRPr="007467D9">
        <w:rPr>
          <w:rFonts w:ascii="Tahoma" w:hAnsi="Tahoma" w:cs="Tahoma"/>
          <w:i/>
          <w:color w:val="auto"/>
          <w:kern w:val="0"/>
          <w:sz w:val="20"/>
          <w:szCs w:val="20"/>
          <w:lang w:eastAsia="hu-HU"/>
        </w:rPr>
        <w:t xml:space="preserve">Melléklet: </w:t>
      </w:r>
    </w:p>
    <w:p w14:paraId="5239F356" w14:textId="5889FD07" w:rsidR="004C701F" w:rsidRPr="007467D9" w:rsidRDefault="00F12624" w:rsidP="00A618C2">
      <w:pPr>
        <w:pStyle w:val="Listaszerbekezds"/>
        <w:numPr>
          <w:ilvl w:val="0"/>
          <w:numId w:val="36"/>
        </w:numPr>
        <w:spacing w:before="0"/>
        <w:ind w:right="56"/>
        <w:rPr>
          <w:rFonts w:ascii="Tahoma" w:hAnsi="Tahoma" w:cs="Tahoma"/>
          <w:i/>
          <w:kern w:val="0"/>
          <w:sz w:val="20"/>
          <w:szCs w:val="20"/>
          <w:lang w:eastAsia="hu-HU"/>
        </w:rPr>
      </w:pPr>
      <w:r w:rsidRPr="007467D9">
        <w:rPr>
          <w:rFonts w:ascii="Tahoma" w:hAnsi="Tahoma" w:cs="Tahoma"/>
          <w:i/>
          <w:kern w:val="0"/>
          <w:sz w:val="20"/>
          <w:szCs w:val="20"/>
          <w:lang w:eastAsia="hu-HU"/>
        </w:rPr>
        <w:t>f</w:t>
      </w:r>
      <w:r w:rsidR="004C701F" w:rsidRPr="007467D9">
        <w:rPr>
          <w:rFonts w:ascii="Tahoma" w:hAnsi="Tahoma" w:cs="Tahoma"/>
          <w:i/>
          <w:kern w:val="0"/>
          <w:sz w:val="20"/>
          <w:szCs w:val="20"/>
          <w:lang w:eastAsia="hu-HU"/>
        </w:rPr>
        <w:t>eladatleírás</w:t>
      </w:r>
    </w:p>
    <w:p w14:paraId="6212A052" w14:textId="2BE157C5" w:rsidR="00385496" w:rsidRPr="007467D9" w:rsidRDefault="00385496" w:rsidP="00A618C2">
      <w:pPr>
        <w:pStyle w:val="Listaszerbekezds"/>
        <w:numPr>
          <w:ilvl w:val="0"/>
          <w:numId w:val="36"/>
        </w:numPr>
        <w:rPr>
          <w:rFonts w:ascii="Tahoma" w:hAnsi="Tahoma" w:cs="Tahoma"/>
          <w:i/>
          <w:kern w:val="0"/>
          <w:sz w:val="20"/>
          <w:szCs w:val="20"/>
          <w:lang w:eastAsia="hu-HU"/>
        </w:rPr>
      </w:pPr>
      <w:r w:rsidRPr="007467D9">
        <w:rPr>
          <w:rFonts w:ascii="Tahoma" w:hAnsi="Tahoma" w:cs="Tahoma"/>
          <w:i/>
          <w:kern w:val="0"/>
          <w:sz w:val="20"/>
          <w:szCs w:val="20"/>
          <w:lang w:eastAsia="hu-HU"/>
        </w:rPr>
        <w:t>Egyedi megrendelő</w:t>
      </w:r>
    </w:p>
    <w:p w14:paraId="6D77C79B" w14:textId="77777777" w:rsidR="004C701F" w:rsidRPr="007467D9" w:rsidRDefault="004C701F" w:rsidP="004C701F">
      <w:pPr>
        <w:spacing w:after="120" w:line="240" w:lineRule="auto"/>
        <w:ind w:right="56"/>
        <w:rPr>
          <w:rFonts w:ascii="Tahoma" w:hAnsi="Tahoma" w:cs="Tahoma"/>
          <w:color w:val="auto"/>
          <w:kern w:val="0"/>
          <w:sz w:val="20"/>
          <w:szCs w:val="20"/>
          <w:lang w:eastAsia="hu-HU"/>
        </w:rPr>
      </w:pPr>
    </w:p>
    <w:p w14:paraId="27316C30" w14:textId="32A85762" w:rsidR="004C701F" w:rsidRPr="007467D9" w:rsidRDefault="004C701F" w:rsidP="004C701F">
      <w:pPr>
        <w:tabs>
          <w:tab w:val="left" w:pos="4536"/>
        </w:tabs>
        <w:suppressAutoHyphens w:val="0"/>
        <w:spacing w:after="120" w:line="240" w:lineRule="auto"/>
        <w:ind w:right="56"/>
        <w:jc w:val="both"/>
        <w:outlineLvl w:val="0"/>
        <w:rPr>
          <w:rFonts w:ascii="Tahoma" w:hAnsi="Tahoma" w:cs="Tahoma"/>
          <w:color w:val="auto"/>
          <w:kern w:val="0"/>
          <w:sz w:val="20"/>
          <w:szCs w:val="20"/>
          <w:lang w:eastAsia="hu-HU"/>
        </w:rPr>
      </w:pPr>
      <w:r w:rsidRPr="007467D9">
        <w:rPr>
          <w:rFonts w:ascii="Tahoma" w:hAnsi="Tahoma" w:cs="Tahoma"/>
          <w:color w:val="auto"/>
          <w:kern w:val="0"/>
          <w:sz w:val="20"/>
          <w:szCs w:val="20"/>
          <w:lang w:eastAsia="hu-HU"/>
        </w:rPr>
        <w:lastRenderedPageBreak/>
        <w:t>Budapest, 201</w:t>
      </w:r>
      <w:r w:rsidR="0000091A" w:rsidRPr="007467D9">
        <w:rPr>
          <w:rFonts w:ascii="Tahoma" w:hAnsi="Tahoma" w:cs="Tahoma"/>
          <w:color w:val="auto"/>
          <w:kern w:val="0"/>
          <w:sz w:val="20"/>
          <w:szCs w:val="20"/>
          <w:lang w:eastAsia="hu-HU"/>
        </w:rPr>
        <w:t xml:space="preserve">8. </w:t>
      </w:r>
      <w:r w:rsidRPr="007467D9">
        <w:rPr>
          <w:rFonts w:ascii="Tahoma" w:hAnsi="Tahoma" w:cs="Tahoma"/>
          <w:color w:val="auto"/>
          <w:kern w:val="0"/>
          <w:sz w:val="20"/>
          <w:szCs w:val="20"/>
          <w:lang w:eastAsia="hu-HU"/>
        </w:rPr>
        <w:t xml:space="preserve">…… hó …. nap </w:t>
      </w:r>
      <w:r w:rsidRPr="007467D9">
        <w:rPr>
          <w:rFonts w:ascii="Tahoma" w:hAnsi="Tahoma" w:cs="Tahoma"/>
          <w:color w:val="auto"/>
          <w:kern w:val="0"/>
          <w:sz w:val="20"/>
          <w:szCs w:val="20"/>
          <w:lang w:eastAsia="hu-HU"/>
        </w:rPr>
        <w:tab/>
        <w:t>Budapest, 201</w:t>
      </w:r>
      <w:r w:rsidR="0000091A" w:rsidRPr="007467D9">
        <w:rPr>
          <w:rFonts w:ascii="Tahoma" w:hAnsi="Tahoma" w:cs="Tahoma"/>
          <w:color w:val="auto"/>
          <w:kern w:val="0"/>
          <w:sz w:val="20"/>
          <w:szCs w:val="20"/>
          <w:lang w:eastAsia="hu-HU"/>
        </w:rPr>
        <w:t>8</w:t>
      </w:r>
      <w:r w:rsidRPr="007467D9">
        <w:rPr>
          <w:rFonts w:ascii="Tahoma" w:hAnsi="Tahoma" w:cs="Tahoma"/>
          <w:color w:val="auto"/>
          <w:kern w:val="0"/>
          <w:sz w:val="20"/>
          <w:szCs w:val="20"/>
          <w:lang w:eastAsia="hu-HU"/>
        </w:rPr>
        <w:t>. …</w:t>
      </w:r>
      <w:proofErr w:type="gramStart"/>
      <w:r w:rsidRPr="007467D9">
        <w:rPr>
          <w:rFonts w:ascii="Tahoma" w:hAnsi="Tahoma" w:cs="Tahoma"/>
          <w:color w:val="auto"/>
          <w:kern w:val="0"/>
          <w:sz w:val="20"/>
          <w:szCs w:val="20"/>
          <w:lang w:eastAsia="hu-HU"/>
        </w:rPr>
        <w:t>……….</w:t>
      </w:r>
      <w:proofErr w:type="gramEnd"/>
      <w:r w:rsidRPr="007467D9">
        <w:rPr>
          <w:rFonts w:ascii="Tahoma" w:hAnsi="Tahoma" w:cs="Tahoma"/>
          <w:color w:val="auto"/>
          <w:kern w:val="0"/>
          <w:sz w:val="20"/>
          <w:szCs w:val="20"/>
          <w:lang w:eastAsia="hu-HU"/>
        </w:rPr>
        <w:t>hó ..…. nap</w:t>
      </w:r>
    </w:p>
    <w:tbl>
      <w:tblPr>
        <w:tblW w:w="9654" w:type="dxa"/>
        <w:tblLook w:val="00A0" w:firstRow="1" w:lastRow="0" w:firstColumn="1" w:lastColumn="0" w:noHBand="0" w:noVBand="0"/>
      </w:tblPr>
      <w:tblGrid>
        <w:gridCol w:w="4827"/>
        <w:gridCol w:w="4827"/>
      </w:tblGrid>
      <w:tr w:rsidR="00932096" w:rsidRPr="007467D9" w14:paraId="0CF0B485" w14:textId="77777777" w:rsidTr="004D2ED7">
        <w:trPr>
          <w:trHeight w:val="211"/>
        </w:trPr>
        <w:tc>
          <w:tcPr>
            <w:tcW w:w="4827" w:type="dxa"/>
          </w:tcPr>
          <w:p w14:paraId="2E10300D" w14:textId="77777777" w:rsidR="004C701F" w:rsidRPr="007467D9" w:rsidRDefault="004C701F" w:rsidP="004D2ED7">
            <w:pPr>
              <w:tabs>
                <w:tab w:val="left" w:pos="1701"/>
              </w:tabs>
              <w:suppressAutoHyphens w:val="0"/>
              <w:spacing w:after="120" w:line="240" w:lineRule="auto"/>
              <w:ind w:right="56"/>
              <w:jc w:val="both"/>
              <w:rPr>
                <w:rFonts w:ascii="Tahoma" w:hAnsi="Tahoma" w:cs="Tahoma"/>
                <w:b/>
                <w:color w:val="auto"/>
                <w:kern w:val="0"/>
                <w:sz w:val="20"/>
                <w:szCs w:val="20"/>
                <w:lang w:eastAsia="hu-HU"/>
              </w:rPr>
            </w:pPr>
            <w:r w:rsidRPr="007467D9">
              <w:rPr>
                <w:rFonts w:ascii="Tahoma" w:hAnsi="Tahoma" w:cs="Tahoma"/>
                <w:b/>
                <w:color w:val="auto"/>
                <w:kern w:val="0"/>
                <w:sz w:val="20"/>
                <w:szCs w:val="20"/>
                <w:lang w:eastAsia="hu-HU"/>
              </w:rPr>
              <w:t>Vállalkozó képviseletében:</w:t>
            </w:r>
          </w:p>
        </w:tc>
        <w:tc>
          <w:tcPr>
            <w:tcW w:w="4827" w:type="dxa"/>
          </w:tcPr>
          <w:p w14:paraId="3E10288E" w14:textId="77777777" w:rsidR="004C701F" w:rsidRPr="007467D9" w:rsidRDefault="004C701F" w:rsidP="004D2ED7">
            <w:pPr>
              <w:tabs>
                <w:tab w:val="left" w:pos="1701"/>
              </w:tabs>
              <w:suppressAutoHyphens w:val="0"/>
              <w:spacing w:after="120" w:line="240" w:lineRule="auto"/>
              <w:ind w:right="56"/>
              <w:jc w:val="both"/>
              <w:rPr>
                <w:rFonts w:ascii="Tahoma" w:hAnsi="Tahoma" w:cs="Tahoma"/>
                <w:b/>
                <w:color w:val="auto"/>
                <w:kern w:val="0"/>
                <w:sz w:val="20"/>
                <w:szCs w:val="20"/>
                <w:lang w:eastAsia="hu-HU"/>
              </w:rPr>
            </w:pPr>
            <w:r w:rsidRPr="007467D9">
              <w:rPr>
                <w:rFonts w:ascii="Tahoma" w:hAnsi="Tahoma" w:cs="Tahoma"/>
                <w:b/>
                <w:color w:val="auto"/>
                <w:kern w:val="0"/>
                <w:sz w:val="20"/>
                <w:szCs w:val="20"/>
                <w:lang w:eastAsia="hu-HU"/>
              </w:rPr>
              <w:t>Megrendelő képviseletében:</w:t>
            </w:r>
          </w:p>
        </w:tc>
      </w:tr>
      <w:tr w:rsidR="00932096" w:rsidRPr="007467D9" w14:paraId="443310BD" w14:textId="77777777" w:rsidTr="004D2ED7">
        <w:trPr>
          <w:trHeight w:val="203"/>
        </w:trPr>
        <w:tc>
          <w:tcPr>
            <w:tcW w:w="4827" w:type="dxa"/>
          </w:tcPr>
          <w:p w14:paraId="0949F922" w14:textId="77777777" w:rsidR="004C701F" w:rsidRPr="007467D9" w:rsidRDefault="004C701F" w:rsidP="004D2ED7">
            <w:pPr>
              <w:tabs>
                <w:tab w:val="left" w:pos="1701"/>
              </w:tabs>
              <w:suppressAutoHyphens w:val="0"/>
              <w:spacing w:after="120" w:line="240" w:lineRule="auto"/>
              <w:ind w:right="56"/>
              <w:jc w:val="both"/>
              <w:rPr>
                <w:rFonts w:ascii="Tahoma" w:hAnsi="Tahoma" w:cs="Tahoma"/>
                <w:b/>
                <w:color w:val="auto"/>
                <w:kern w:val="0"/>
                <w:sz w:val="20"/>
                <w:szCs w:val="20"/>
                <w:lang w:eastAsia="hu-HU"/>
              </w:rPr>
            </w:pPr>
          </w:p>
        </w:tc>
        <w:tc>
          <w:tcPr>
            <w:tcW w:w="4827" w:type="dxa"/>
          </w:tcPr>
          <w:p w14:paraId="75E74445" w14:textId="77777777" w:rsidR="004C701F" w:rsidRPr="007467D9" w:rsidRDefault="004C701F" w:rsidP="004D2ED7">
            <w:pPr>
              <w:tabs>
                <w:tab w:val="left" w:pos="1701"/>
              </w:tabs>
              <w:suppressAutoHyphens w:val="0"/>
              <w:spacing w:after="120" w:line="240" w:lineRule="auto"/>
              <w:ind w:right="56"/>
              <w:jc w:val="both"/>
              <w:rPr>
                <w:rFonts w:ascii="Tahoma" w:hAnsi="Tahoma" w:cs="Tahoma"/>
                <w:b/>
                <w:color w:val="auto"/>
                <w:kern w:val="0"/>
                <w:sz w:val="20"/>
                <w:szCs w:val="20"/>
                <w:lang w:eastAsia="hu-HU"/>
              </w:rPr>
            </w:pPr>
          </w:p>
        </w:tc>
      </w:tr>
      <w:tr w:rsidR="00932096" w:rsidRPr="007467D9" w14:paraId="5A46DB7C" w14:textId="77777777" w:rsidTr="004D2ED7">
        <w:trPr>
          <w:trHeight w:val="1045"/>
        </w:trPr>
        <w:tc>
          <w:tcPr>
            <w:tcW w:w="4827" w:type="dxa"/>
          </w:tcPr>
          <w:p w14:paraId="7615FE4B"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0"/>
              </w:rPr>
            </w:pPr>
            <w:r w:rsidRPr="007467D9">
              <w:rPr>
                <w:rFonts w:ascii="Tahoma" w:hAnsi="Tahoma" w:cs="Tahoma"/>
                <w:color w:val="auto"/>
                <w:sz w:val="20"/>
              </w:rPr>
              <w:t>………………………………………</w:t>
            </w:r>
          </w:p>
          <w:p w14:paraId="44C98911"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0"/>
              </w:rPr>
            </w:pPr>
            <w:r w:rsidRPr="007467D9">
              <w:rPr>
                <w:rFonts w:ascii="Tahoma" w:hAnsi="Tahoma" w:cs="Tahoma"/>
                <w:color w:val="auto"/>
                <w:sz w:val="20"/>
              </w:rPr>
              <w:t xml:space="preserve">                  </w:t>
            </w:r>
            <w:r w:rsidRPr="007467D9">
              <w:rPr>
                <w:rFonts w:ascii="Tahoma" w:eastAsia="Times New Roman" w:hAnsi="Tahoma" w:cs="Tahoma"/>
                <w:color w:val="auto"/>
                <w:sz w:val="20"/>
              </w:rPr>
              <w:t>Vállalkozó</w:t>
            </w:r>
          </w:p>
          <w:p w14:paraId="029C3AE7" w14:textId="77777777" w:rsidR="004C701F" w:rsidRPr="007467D9" w:rsidRDefault="004C701F" w:rsidP="004D2ED7">
            <w:pPr>
              <w:suppressAutoHyphens w:val="0"/>
              <w:spacing w:after="120" w:line="240" w:lineRule="auto"/>
              <w:ind w:right="56"/>
              <w:jc w:val="both"/>
              <w:outlineLvl w:val="0"/>
              <w:rPr>
                <w:rFonts w:ascii="Tahoma" w:hAnsi="Tahoma" w:cs="Tahoma"/>
                <w:color w:val="auto"/>
                <w:sz w:val="20"/>
                <w:szCs w:val="20"/>
              </w:rPr>
            </w:pPr>
            <w:r w:rsidRPr="007467D9">
              <w:rPr>
                <w:rFonts w:ascii="Tahoma" w:hAnsi="Tahoma" w:cs="Tahoma"/>
                <w:color w:val="auto"/>
                <w:sz w:val="20"/>
                <w:szCs w:val="20"/>
              </w:rPr>
              <w:t xml:space="preserve">          </w:t>
            </w:r>
          </w:p>
          <w:p w14:paraId="3E8C6EB5"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0"/>
              </w:rPr>
            </w:pPr>
          </w:p>
        </w:tc>
        <w:tc>
          <w:tcPr>
            <w:tcW w:w="4827" w:type="dxa"/>
          </w:tcPr>
          <w:p w14:paraId="2C7FF7D7"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0"/>
              </w:rPr>
            </w:pPr>
            <w:r w:rsidRPr="007467D9">
              <w:rPr>
                <w:rFonts w:ascii="Tahoma" w:hAnsi="Tahoma" w:cs="Tahoma"/>
                <w:color w:val="auto"/>
                <w:sz w:val="20"/>
              </w:rPr>
              <w:t>……………………………………………</w:t>
            </w:r>
          </w:p>
          <w:p w14:paraId="4453B4AB"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b/>
                <w:color w:val="auto"/>
                <w:sz w:val="20"/>
              </w:rPr>
            </w:pPr>
            <w:r w:rsidRPr="007467D9">
              <w:rPr>
                <w:rFonts w:ascii="Tahoma" w:hAnsi="Tahoma" w:cs="Tahoma"/>
                <w:color w:val="auto"/>
                <w:sz w:val="20"/>
              </w:rPr>
              <w:t xml:space="preserve">                 Megrendelő</w:t>
            </w:r>
          </w:p>
        </w:tc>
      </w:tr>
      <w:tr w:rsidR="00932096" w:rsidRPr="007467D9" w14:paraId="4681BB5B" w14:textId="77777777" w:rsidTr="004D2ED7">
        <w:trPr>
          <w:trHeight w:val="1037"/>
        </w:trPr>
        <w:tc>
          <w:tcPr>
            <w:tcW w:w="4827" w:type="dxa"/>
          </w:tcPr>
          <w:p w14:paraId="6B5F1C4E" w14:textId="77777777" w:rsidR="004C701F" w:rsidRPr="007467D9" w:rsidRDefault="004C701F" w:rsidP="004D2ED7">
            <w:pPr>
              <w:suppressAutoHyphens w:val="0"/>
              <w:spacing w:after="120" w:line="240" w:lineRule="auto"/>
              <w:ind w:right="56"/>
              <w:jc w:val="both"/>
              <w:outlineLvl w:val="0"/>
              <w:rPr>
                <w:rFonts w:ascii="Tahoma" w:hAnsi="Tahoma" w:cs="Tahoma"/>
                <w:color w:val="auto"/>
                <w:kern w:val="0"/>
                <w:sz w:val="20"/>
                <w:szCs w:val="20"/>
                <w:lang w:eastAsia="hu-HU"/>
              </w:rPr>
            </w:pPr>
          </w:p>
        </w:tc>
        <w:tc>
          <w:tcPr>
            <w:tcW w:w="4827" w:type="dxa"/>
          </w:tcPr>
          <w:p w14:paraId="3ACDCAA2" w14:textId="77777777" w:rsidR="004C701F" w:rsidRPr="007467D9" w:rsidRDefault="004C701F" w:rsidP="004D2ED7">
            <w:pPr>
              <w:suppressAutoHyphens w:val="0"/>
              <w:spacing w:after="120" w:line="240" w:lineRule="auto"/>
              <w:ind w:right="56"/>
              <w:jc w:val="both"/>
              <w:outlineLvl w:val="0"/>
              <w:rPr>
                <w:rFonts w:ascii="Tahoma" w:hAnsi="Tahoma" w:cs="Tahoma"/>
                <w:color w:val="auto"/>
                <w:kern w:val="0"/>
                <w:sz w:val="20"/>
                <w:szCs w:val="20"/>
                <w:lang w:eastAsia="hu-HU"/>
              </w:rPr>
            </w:pPr>
            <w:r w:rsidRPr="007467D9">
              <w:rPr>
                <w:rFonts w:ascii="Tahoma" w:hAnsi="Tahoma" w:cs="Tahoma"/>
                <w:color w:val="auto"/>
                <w:kern w:val="0"/>
                <w:sz w:val="20"/>
                <w:szCs w:val="20"/>
                <w:lang w:eastAsia="hu-HU"/>
              </w:rPr>
              <w:t xml:space="preserve">Pénzügyileg </w:t>
            </w:r>
            <w:proofErr w:type="spellStart"/>
            <w:r w:rsidRPr="007467D9">
              <w:rPr>
                <w:rFonts w:ascii="Tahoma" w:hAnsi="Tahoma" w:cs="Tahoma"/>
                <w:color w:val="auto"/>
                <w:kern w:val="0"/>
                <w:sz w:val="20"/>
                <w:szCs w:val="20"/>
                <w:lang w:eastAsia="hu-HU"/>
              </w:rPr>
              <w:t>ellenjegyzem</w:t>
            </w:r>
            <w:proofErr w:type="spellEnd"/>
            <w:r w:rsidRPr="007467D9">
              <w:rPr>
                <w:rFonts w:ascii="Tahoma" w:hAnsi="Tahoma" w:cs="Tahoma"/>
                <w:color w:val="auto"/>
                <w:kern w:val="0"/>
                <w:sz w:val="20"/>
                <w:szCs w:val="20"/>
                <w:lang w:eastAsia="hu-HU"/>
              </w:rPr>
              <w:t xml:space="preserve">: </w:t>
            </w:r>
          </w:p>
          <w:p w14:paraId="03E36AB8" w14:textId="3A22D5E9" w:rsidR="004C701F" w:rsidRPr="007467D9" w:rsidRDefault="004C701F" w:rsidP="004D2ED7">
            <w:pPr>
              <w:suppressAutoHyphens w:val="0"/>
              <w:spacing w:after="120" w:line="240" w:lineRule="auto"/>
              <w:ind w:right="56"/>
              <w:jc w:val="both"/>
              <w:outlineLvl w:val="0"/>
              <w:rPr>
                <w:rFonts w:ascii="Tahoma" w:hAnsi="Tahoma" w:cs="Tahoma"/>
                <w:color w:val="auto"/>
                <w:kern w:val="0"/>
                <w:sz w:val="20"/>
                <w:szCs w:val="20"/>
                <w:lang w:eastAsia="hu-HU"/>
              </w:rPr>
            </w:pPr>
            <w:r w:rsidRPr="007467D9">
              <w:rPr>
                <w:rFonts w:ascii="Tahoma" w:hAnsi="Tahoma" w:cs="Tahoma"/>
                <w:color w:val="auto"/>
                <w:kern w:val="0"/>
                <w:sz w:val="20"/>
                <w:szCs w:val="20"/>
                <w:lang w:eastAsia="hu-HU"/>
              </w:rPr>
              <w:t>Budapest, 201</w:t>
            </w:r>
            <w:r w:rsidR="0000091A" w:rsidRPr="007467D9">
              <w:rPr>
                <w:rFonts w:ascii="Tahoma" w:hAnsi="Tahoma" w:cs="Tahoma"/>
                <w:color w:val="auto"/>
                <w:kern w:val="0"/>
                <w:sz w:val="20"/>
                <w:szCs w:val="20"/>
                <w:lang w:eastAsia="hu-HU"/>
              </w:rPr>
              <w:t xml:space="preserve">8. </w:t>
            </w:r>
            <w:r w:rsidRPr="007467D9">
              <w:rPr>
                <w:rFonts w:ascii="Tahoma" w:hAnsi="Tahoma" w:cs="Tahoma"/>
                <w:color w:val="auto"/>
                <w:kern w:val="0"/>
                <w:sz w:val="20"/>
                <w:szCs w:val="20"/>
                <w:lang w:eastAsia="hu-HU"/>
              </w:rPr>
              <w:t>…… hó …. nap</w:t>
            </w:r>
          </w:p>
        </w:tc>
      </w:tr>
      <w:tr w:rsidR="00932096" w:rsidRPr="007467D9" w14:paraId="7F3F6A1A" w14:textId="77777777" w:rsidTr="004D2ED7">
        <w:trPr>
          <w:trHeight w:val="413"/>
        </w:trPr>
        <w:tc>
          <w:tcPr>
            <w:tcW w:w="4827" w:type="dxa"/>
          </w:tcPr>
          <w:p w14:paraId="79FD79D5" w14:textId="77777777" w:rsidR="004C701F" w:rsidRPr="007467D9" w:rsidRDefault="004C701F" w:rsidP="004D2ED7">
            <w:pPr>
              <w:tabs>
                <w:tab w:val="left" w:pos="1701"/>
              </w:tabs>
              <w:suppressAutoHyphens w:val="0"/>
              <w:spacing w:after="120" w:line="240" w:lineRule="auto"/>
              <w:ind w:right="56"/>
              <w:jc w:val="center"/>
              <w:rPr>
                <w:rFonts w:ascii="Tahoma" w:hAnsi="Tahoma" w:cs="Tahoma"/>
                <w:color w:val="auto"/>
                <w:kern w:val="0"/>
                <w:sz w:val="20"/>
                <w:szCs w:val="20"/>
                <w:lang w:eastAsia="hu-HU"/>
              </w:rPr>
            </w:pPr>
          </w:p>
          <w:p w14:paraId="0C37D02D" w14:textId="77777777" w:rsidR="004C701F" w:rsidRPr="007467D9" w:rsidRDefault="004C701F" w:rsidP="004D2ED7">
            <w:pPr>
              <w:tabs>
                <w:tab w:val="left" w:pos="1701"/>
              </w:tabs>
              <w:suppressAutoHyphens w:val="0"/>
              <w:spacing w:after="120" w:line="240" w:lineRule="auto"/>
              <w:ind w:right="56"/>
              <w:jc w:val="center"/>
              <w:rPr>
                <w:rFonts w:ascii="Tahoma" w:hAnsi="Tahoma" w:cs="Tahoma"/>
                <w:color w:val="auto"/>
                <w:kern w:val="0"/>
                <w:sz w:val="20"/>
                <w:szCs w:val="20"/>
                <w:lang w:eastAsia="hu-HU"/>
              </w:rPr>
            </w:pPr>
          </w:p>
        </w:tc>
        <w:tc>
          <w:tcPr>
            <w:tcW w:w="4827" w:type="dxa"/>
          </w:tcPr>
          <w:p w14:paraId="543A021F"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0"/>
              </w:rPr>
            </w:pPr>
            <w:r w:rsidRPr="007467D9">
              <w:rPr>
                <w:rFonts w:ascii="Tahoma" w:hAnsi="Tahoma" w:cs="Tahoma"/>
                <w:color w:val="auto"/>
                <w:sz w:val="20"/>
              </w:rPr>
              <w:t>…………………………………………..</w:t>
            </w:r>
          </w:p>
          <w:p w14:paraId="50704CCE" w14:textId="77777777" w:rsidR="004C701F" w:rsidRPr="007467D9"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0"/>
              </w:rPr>
            </w:pPr>
            <w:r w:rsidRPr="007467D9">
              <w:rPr>
                <w:rFonts w:ascii="Tahoma" w:hAnsi="Tahoma" w:cs="Tahoma"/>
                <w:color w:val="auto"/>
                <w:sz w:val="20"/>
              </w:rPr>
              <w:t xml:space="preserve">                 </w:t>
            </w:r>
          </w:p>
        </w:tc>
      </w:tr>
      <w:tr w:rsidR="00932096" w:rsidRPr="007467D9" w14:paraId="68DE8950" w14:textId="77777777" w:rsidTr="004D2ED7">
        <w:trPr>
          <w:trHeight w:val="1852"/>
        </w:trPr>
        <w:tc>
          <w:tcPr>
            <w:tcW w:w="4827" w:type="dxa"/>
          </w:tcPr>
          <w:p w14:paraId="3ED65D88" w14:textId="77777777" w:rsidR="006443DB" w:rsidRPr="007467D9" w:rsidRDefault="006443DB" w:rsidP="004D2ED7">
            <w:pPr>
              <w:tabs>
                <w:tab w:val="left" w:pos="1701"/>
              </w:tabs>
              <w:suppressAutoHyphens w:val="0"/>
              <w:spacing w:after="120" w:line="240" w:lineRule="auto"/>
              <w:ind w:right="56"/>
              <w:jc w:val="both"/>
              <w:rPr>
                <w:rFonts w:ascii="Tahoma" w:hAnsi="Tahoma" w:cs="Tahoma"/>
                <w:color w:val="auto"/>
                <w:kern w:val="0"/>
                <w:sz w:val="20"/>
                <w:szCs w:val="20"/>
                <w:lang w:eastAsia="hu-HU"/>
              </w:rPr>
            </w:pPr>
          </w:p>
          <w:p w14:paraId="40CF0E70" w14:textId="77777777" w:rsidR="006443DB" w:rsidRPr="007467D9" w:rsidRDefault="006443DB" w:rsidP="004D2ED7">
            <w:pPr>
              <w:suppressAutoHyphens w:val="0"/>
              <w:spacing w:after="120" w:line="240" w:lineRule="auto"/>
              <w:ind w:right="56"/>
              <w:jc w:val="both"/>
              <w:outlineLvl w:val="0"/>
              <w:rPr>
                <w:rFonts w:ascii="Tahoma" w:hAnsi="Tahoma" w:cs="Tahoma"/>
                <w:color w:val="auto"/>
                <w:kern w:val="0"/>
                <w:sz w:val="20"/>
                <w:szCs w:val="20"/>
                <w:lang w:eastAsia="hu-HU"/>
              </w:rPr>
            </w:pPr>
          </w:p>
        </w:tc>
        <w:tc>
          <w:tcPr>
            <w:tcW w:w="4827" w:type="dxa"/>
          </w:tcPr>
          <w:p w14:paraId="2096A1EE" w14:textId="275AEB79" w:rsidR="006443DB" w:rsidRPr="007467D9" w:rsidRDefault="006443DB" w:rsidP="005A40B3">
            <w:pPr>
              <w:suppressAutoHyphens w:val="0"/>
              <w:spacing w:after="120" w:line="240" w:lineRule="auto"/>
              <w:ind w:right="56"/>
              <w:jc w:val="both"/>
              <w:outlineLvl w:val="0"/>
              <w:rPr>
                <w:rFonts w:ascii="Tahoma" w:hAnsi="Tahoma" w:cs="Tahoma"/>
                <w:color w:val="auto"/>
                <w:kern w:val="0"/>
                <w:sz w:val="20"/>
                <w:szCs w:val="20"/>
                <w:lang w:eastAsia="hu-HU"/>
              </w:rPr>
            </w:pPr>
            <w:r w:rsidRPr="007467D9">
              <w:rPr>
                <w:rFonts w:ascii="Tahoma" w:hAnsi="Tahoma" w:cs="Tahoma"/>
                <w:color w:val="auto"/>
                <w:kern w:val="0"/>
                <w:sz w:val="20"/>
                <w:szCs w:val="20"/>
                <w:lang w:eastAsia="hu-HU"/>
              </w:rPr>
              <w:br/>
              <w:t xml:space="preserve">Szakmailag </w:t>
            </w:r>
            <w:proofErr w:type="spellStart"/>
            <w:r w:rsidRPr="007467D9">
              <w:rPr>
                <w:rFonts w:ascii="Tahoma" w:hAnsi="Tahoma" w:cs="Tahoma"/>
                <w:color w:val="auto"/>
                <w:kern w:val="0"/>
                <w:sz w:val="20"/>
                <w:szCs w:val="20"/>
                <w:lang w:eastAsia="hu-HU"/>
              </w:rPr>
              <w:t>ellenjegyzem</w:t>
            </w:r>
            <w:proofErr w:type="spellEnd"/>
            <w:r w:rsidRPr="007467D9">
              <w:rPr>
                <w:rFonts w:ascii="Tahoma" w:hAnsi="Tahoma" w:cs="Tahoma"/>
                <w:color w:val="auto"/>
                <w:kern w:val="0"/>
                <w:sz w:val="20"/>
                <w:szCs w:val="20"/>
                <w:lang w:eastAsia="hu-HU"/>
              </w:rPr>
              <w:t xml:space="preserve">: </w:t>
            </w:r>
          </w:p>
          <w:p w14:paraId="0A012469" w14:textId="3DC7B4BC" w:rsidR="006443DB" w:rsidRPr="007467D9" w:rsidRDefault="006443DB"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0"/>
              </w:rPr>
            </w:pPr>
            <w:r w:rsidRPr="007467D9">
              <w:rPr>
                <w:rFonts w:ascii="Tahoma" w:hAnsi="Tahoma" w:cs="Tahoma"/>
                <w:color w:val="auto"/>
                <w:sz w:val="20"/>
              </w:rPr>
              <w:t>Budapest, 2018. …… hó …. nap</w:t>
            </w:r>
          </w:p>
        </w:tc>
      </w:tr>
      <w:tr w:rsidR="006443DB" w:rsidRPr="007467D9" w14:paraId="3335BBC3" w14:textId="77777777" w:rsidTr="004D2ED7">
        <w:trPr>
          <w:trHeight w:val="1852"/>
        </w:trPr>
        <w:tc>
          <w:tcPr>
            <w:tcW w:w="4827" w:type="dxa"/>
          </w:tcPr>
          <w:p w14:paraId="73B71DE6" w14:textId="77777777" w:rsidR="006443DB" w:rsidRPr="007467D9" w:rsidRDefault="006443DB" w:rsidP="004D2ED7">
            <w:pPr>
              <w:tabs>
                <w:tab w:val="left" w:pos="1701"/>
              </w:tabs>
              <w:suppressAutoHyphens w:val="0"/>
              <w:spacing w:after="120" w:line="240" w:lineRule="auto"/>
              <w:ind w:right="56"/>
              <w:jc w:val="both"/>
              <w:rPr>
                <w:rFonts w:ascii="Tahoma" w:hAnsi="Tahoma" w:cs="Tahoma"/>
                <w:color w:val="auto"/>
                <w:kern w:val="0"/>
                <w:sz w:val="20"/>
                <w:szCs w:val="20"/>
                <w:lang w:eastAsia="hu-HU"/>
              </w:rPr>
            </w:pPr>
          </w:p>
        </w:tc>
        <w:tc>
          <w:tcPr>
            <w:tcW w:w="4827" w:type="dxa"/>
          </w:tcPr>
          <w:p w14:paraId="2F70F6F7" w14:textId="0E1FC303" w:rsidR="006443DB" w:rsidRPr="007467D9" w:rsidRDefault="006443DB" w:rsidP="005A40B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0"/>
              </w:rPr>
            </w:pPr>
            <w:r w:rsidRPr="007467D9">
              <w:rPr>
                <w:rFonts w:ascii="Tahoma" w:hAnsi="Tahoma" w:cs="Tahoma"/>
                <w:color w:val="auto"/>
                <w:sz w:val="20"/>
              </w:rPr>
              <w:t>…………………………………………..</w:t>
            </w:r>
          </w:p>
          <w:p w14:paraId="6A427E83" w14:textId="36E0BACB" w:rsidR="00C2552B" w:rsidRPr="007467D9" w:rsidRDefault="006443DB" w:rsidP="00C2552B">
            <w:pPr>
              <w:suppressAutoHyphens w:val="0"/>
              <w:spacing w:after="120" w:line="240" w:lineRule="auto"/>
              <w:ind w:right="56"/>
              <w:jc w:val="both"/>
              <w:outlineLvl w:val="0"/>
              <w:rPr>
                <w:rFonts w:ascii="Tahoma" w:hAnsi="Tahoma" w:cs="Tahoma"/>
                <w:color w:val="auto"/>
                <w:sz w:val="20"/>
              </w:rPr>
            </w:pPr>
            <w:r w:rsidRPr="007467D9">
              <w:rPr>
                <w:rFonts w:ascii="Tahoma" w:hAnsi="Tahoma" w:cs="Tahoma"/>
                <w:color w:val="auto"/>
                <w:sz w:val="20"/>
              </w:rPr>
              <w:t xml:space="preserve">  </w:t>
            </w:r>
            <w:r w:rsidR="00C2552B" w:rsidRPr="007467D9">
              <w:rPr>
                <w:rFonts w:ascii="Tahoma" w:hAnsi="Tahoma" w:cs="Tahoma"/>
                <w:color w:val="auto"/>
                <w:sz w:val="20"/>
              </w:rPr>
              <w:t xml:space="preserve">Jogi ellenőrzés: </w:t>
            </w:r>
          </w:p>
          <w:p w14:paraId="5F3F88B0" w14:textId="77777777" w:rsidR="00C2552B" w:rsidRPr="007467D9" w:rsidRDefault="00C2552B" w:rsidP="00C2552B">
            <w:pPr>
              <w:suppressAutoHyphens w:val="0"/>
              <w:spacing w:after="120" w:line="240" w:lineRule="auto"/>
              <w:ind w:right="56"/>
              <w:jc w:val="both"/>
              <w:outlineLvl w:val="0"/>
              <w:rPr>
                <w:rFonts w:ascii="Tahoma" w:hAnsi="Tahoma" w:cs="Tahoma"/>
                <w:color w:val="auto"/>
                <w:sz w:val="20"/>
              </w:rPr>
            </w:pPr>
            <w:r w:rsidRPr="007467D9">
              <w:rPr>
                <w:rFonts w:ascii="Tahoma" w:hAnsi="Tahoma" w:cs="Tahoma"/>
                <w:color w:val="auto"/>
                <w:sz w:val="20"/>
              </w:rPr>
              <w:t>Budapest, 2018</w:t>
            </w:r>
            <w:bookmarkStart w:id="39" w:name="_GoBack"/>
            <w:bookmarkEnd w:id="39"/>
            <w:del w:id="40" w:author="Erős Tamás dr." w:date="2018-04-17T14:33:00Z">
              <w:r w:rsidRPr="007467D9" w:rsidDel="00BB50E2">
                <w:rPr>
                  <w:rFonts w:ascii="Tahoma" w:hAnsi="Tahoma" w:cs="Tahoma"/>
                  <w:color w:val="auto"/>
                  <w:sz w:val="20"/>
                </w:rPr>
                <w:delText>7</w:delText>
              </w:r>
            </w:del>
            <w:r w:rsidRPr="007467D9">
              <w:rPr>
                <w:rFonts w:ascii="Tahoma" w:hAnsi="Tahoma" w:cs="Tahoma"/>
                <w:color w:val="auto"/>
                <w:sz w:val="20"/>
              </w:rPr>
              <w:t>…… hó …. nap</w:t>
            </w:r>
            <w:r w:rsidR="006443DB" w:rsidRPr="007467D9">
              <w:rPr>
                <w:rFonts w:ascii="Tahoma" w:hAnsi="Tahoma" w:cs="Tahoma"/>
                <w:color w:val="auto"/>
                <w:sz w:val="20"/>
              </w:rPr>
              <w:t xml:space="preserve">       </w:t>
            </w:r>
          </w:p>
          <w:p w14:paraId="774BF15F" w14:textId="77777777" w:rsidR="00C2552B" w:rsidRPr="007467D9" w:rsidRDefault="00C2552B" w:rsidP="00C2552B">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0"/>
              </w:rPr>
            </w:pPr>
            <w:r w:rsidRPr="007467D9">
              <w:rPr>
                <w:rFonts w:ascii="Tahoma" w:hAnsi="Tahoma" w:cs="Tahoma"/>
                <w:color w:val="auto"/>
                <w:sz w:val="20"/>
              </w:rPr>
              <w:t>…………………………………………..</w:t>
            </w:r>
          </w:p>
          <w:p w14:paraId="5302F31F" w14:textId="236BBD5A" w:rsidR="006443DB" w:rsidRPr="007467D9" w:rsidRDefault="006443DB" w:rsidP="00C2552B">
            <w:pPr>
              <w:suppressAutoHyphens w:val="0"/>
              <w:spacing w:after="120" w:line="240" w:lineRule="auto"/>
              <w:ind w:right="56"/>
              <w:jc w:val="both"/>
              <w:outlineLvl w:val="0"/>
              <w:rPr>
                <w:rFonts w:ascii="Tahoma" w:hAnsi="Tahoma" w:cs="Tahoma"/>
                <w:color w:val="auto"/>
                <w:kern w:val="0"/>
                <w:sz w:val="20"/>
                <w:szCs w:val="20"/>
                <w:lang w:eastAsia="hu-HU"/>
              </w:rPr>
            </w:pPr>
            <w:r w:rsidRPr="007467D9">
              <w:rPr>
                <w:rFonts w:ascii="Tahoma" w:hAnsi="Tahoma" w:cs="Tahoma"/>
                <w:color w:val="auto"/>
                <w:sz w:val="20"/>
              </w:rPr>
              <w:t xml:space="preserve">  </w:t>
            </w:r>
          </w:p>
        </w:tc>
      </w:tr>
    </w:tbl>
    <w:p w14:paraId="3C46B29B" w14:textId="77777777" w:rsidR="004C701F" w:rsidRPr="007467D9" w:rsidRDefault="004C701F" w:rsidP="004C701F">
      <w:pPr>
        <w:tabs>
          <w:tab w:val="left" w:pos="1225"/>
        </w:tabs>
        <w:rPr>
          <w:rFonts w:ascii="Tahoma" w:hAnsi="Tahoma" w:cs="Tahoma"/>
          <w:color w:val="auto"/>
          <w:sz w:val="20"/>
          <w:szCs w:val="20"/>
        </w:rPr>
      </w:pPr>
    </w:p>
    <w:p w14:paraId="240ED51E" w14:textId="3F565B8F" w:rsidR="004C701F" w:rsidRPr="007467D9" w:rsidRDefault="004C701F" w:rsidP="005232AF">
      <w:pPr>
        <w:suppressAutoHyphens w:val="0"/>
        <w:jc w:val="center"/>
        <w:textAlignment w:val="auto"/>
        <w:rPr>
          <w:rFonts w:ascii="Tahoma" w:hAnsi="Tahoma" w:cs="Tahoma"/>
          <w:b/>
          <w:caps/>
          <w:color w:val="auto"/>
          <w:sz w:val="20"/>
          <w:szCs w:val="20"/>
        </w:rPr>
      </w:pPr>
      <w:r w:rsidRPr="007467D9">
        <w:rPr>
          <w:rFonts w:ascii="Tahoma" w:hAnsi="Tahoma" w:cs="Tahoma"/>
          <w:color w:val="auto"/>
          <w:sz w:val="20"/>
          <w:szCs w:val="20"/>
        </w:rPr>
        <w:br w:type="page"/>
      </w:r>
      <w:r w:rsidR="005232AF" w:rsidRPr="007467D9">
        <w:rPr>
          <w:rFonts w:ascii="Tahoma" w:hAnsi="Tahoma" w:cs="Tahoma"/>
          <w:b/>
          <w:color w:val="auto"/>
          <w:sz w:val="20"/>
          <w:szCs w:val="20"/>
        </w:rPr>
        <w:lastRenderedPageBreak/>
        <w:t xml:space="preserve">1. </w:t>
      </w:r>
      <w:r w:rsidRPr="007467D9">
        <w:rPr>
          <w:rFonts w:ascii="Tahoma" w:hAnsi="Tahoma" w:cs="Tahoma"/>
          <w:b/>
          <w:caps/>
          <w:color w:val="auto"/>
          <w:sz w:val="20"/>
          <w:szCs w:val="20"/>
        </w:rPr>
        <w:t>FELADATLEÍRÁS</w:t>
      </w:r>
    </w:p>
    <w:p w14:paraId="6812AC8C" w14:textId="77777777" w:rsidR="004C701F" w:rsidRPr="007467D9" w:rsidRDefault="004C701F" w:rsidP="004C701F">
      <w:pPr>
        <w:spacing w:after="0" w:line="240" w:lineRule="auto"/>
        <w:rPr>
          <w:rFonts w:ascii="Tahoma" w:hAnsi="Tahoma" w:cs="Tahoma"/>
          <w:color w:val="auto"/>
          <w:sz w:val="20"/>
          <w:szCs w:val="20"/>
        </w:rPr>
      </w:pPr>
    </w:p>
    <w:p w14:paraId="11E3C56D" w14:textId="77777777" w:rsidR="00BA5CBD" w:rsidRPr="007467D9" w:rsidRDefault="00BA5CBD" w:rsidP="00BA5CBD">
      <w:pPr>
        <w:spacing w:after="0" w:line="240" w:lineRule="auto"/>
        <w:jc w:val="both"/>
        <w:rPr>
          <w:rFonts w:ascii="Tahoma" w:hAnsi="Tahoma" w:cs="Tahoma"/>
          <w:color w:val="auto"/>
          <w:sz w:val="20"/>
          <w:szCs w:val="20"/>
        </w:rPr>
      </w:pPr>
      <w:r w:rsidRPr="007467D9">
        <w:rPr>
          <w:rFonts w:ascii="Tahoma" w:hAnsi="Tahoma" w:cs="Tahoma"/>
          <w:color w:val="auto"/>
          <w:sz w:val="20"/>
          <w:szCs w:val="20"/>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6A19986C" w14:textId="77777777" w:rsidR="00BA5CBD" w:rsidRPr="007467D9" w:rsidRDefault="00BA5CBD" w:rsidP="00BA5CBD">
      <w:pPr>
        <w:spacing w:after="0" w:line="240" w:lineRule="auto"/>
        <w:jc w:val="both"/>
        <w:rPr>
          <w:rFonts w:ascii="Tahoma" w:hAnsi="Tahoma" w:cs="Tahoma"/>
          <w:color w:val="auto"/>
          <w:sz w:val="20"/>
          <w:szCs w:val="20"/>
        </w:rPr>
      </w:pPr>
      <w:r w:rsidRPr="007467D9">
        <w:rPr>
          <w:rFonts w:ascii="Tahoma" w:hAnsi="Tahoma" w:cs="Tahoma"/>
          <w:color w:val="auto"/>
          <w:sz w:val="20"/>
          <w:szCs w:val="20"/>
        </w:rPr>
        <w:t>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specifikumait.</w:t>
      </w:r>
    </w:p>
    <w:p w14:paraId="72F95F6B" w14:textId="77777777" w:rsidR="00BA5CBD" w:rsidRPr="007467D9" w:rsidRDefault="00BA5CBD" w:rsidP="00BA5CBD">
      <w:pPr>
        <w:spacing w:after="0" w:line="240" w:lineRule="auto"/>
        <w:jc w:val="both"/>
        <w:rPr>
          <w:rFonts w:ascii="Tahoma" w:hAnsi="Tahoma" w:cs="Tahoma"/>
          <w:color w:val="auto"/>
          <w:sz w:val="20"/>
          <w:szCs w:val="20"/>
        </w:rPr>
      </w:pPr>
      <w:r w:rsidRPr="007467D9">
        <w:rPr>
          <w:rFonts w:ascii="Tahoma" w:hAnsi="Tahoma" w:cs="Tahoma"/>
          <w:color w:val="auto"/>
          <w:sz w:val="20"/>
          <w:szCs w:val="20"/>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63CE7332" w14:textId="77777777" w:rsidR="00BA5CBD" w:rsidRPr="007467D9" w:rsidRDefault="00BA5CBD" w:rsidP="00BA5CBD">
      <w:pPr>
        <w:spacing w:after="0" w:line="240" w:lineRule="auto"/>
        <w:jc w:val="both"/>
        <w:rPr>
          <w:rFonts w:ascii="Tahoma" w:hAnsi="Tahoma" w:cs="Tahoma"/>
          <w:color w:val="auto"/>
          <w:sz w:val="20"/>
          <w:szCs w:val="20"/>
        </w:rPr>
      </w:pPr>
    </w:p>
    <w:p w14:paraId="02263197" w14:textId="77777777" w:rsidR="00BA5CBD" w:rsidRPr="007467D9" w:rsidRDefault="00BA5CBD" w:rsidP="00BA5CBD">
      <w:pPr>
        <w:spacing w:after="0" w:line="240" w:lineRule="auto"/>
        <w:jc w:val="both"/>
        <w:rPr>
          <w:rFonts w:ascii="Tahoma" w:hAnsi="Tahoma" w:cs="Tahoma"/>
          <w:color w:val="auto"/>
          <w:sz w:val="20"/>
          <w:szCs w:val="20"/>
        </w:rPr>
      </w:pPr>
    </w:p>
    <w:p w14:paraId="0E491AF7" w14:textId="77777777" w:rsidR="00BA5CBD" w:rsidRPr="007467D9" w:rsidRDefault="00BA5CBD" w:rsidP="00BA5CBD">
      <w:pPr>
        <w:spacing w:after="0" w:line="240" w:lineRule="auto"/>
        <w:rPr>
          <w:rFonts w:ascii="Tahoma" w:hAnsi="Tahoma" w:cs="Tahoma"/>
          <w:b/>
          <w:color w:val="auto"/>
          <w:sz w:val="20"/>
          <w:szCs w:val="20"/>
        </w:rPr>
      </w:pPr>
      <w:r w:rsidRPr="007467D9">
        <w:rPr>
          <w:rFonts w:ascii="Tahoma" w:hAnsi="Tahoma" w:cs="Tahoma"/>
          <w:color w:val="auto"/>
          <w:sz w:val="20"/>
          <w:szCs w:val="20"/>
        </w:rPr>
        <w:t>I. AZ ÉRTÉKELÉSI TEVÉKENYSÉG KERETÉBEN ELVÉGEZENDŐ FELADATTÍPUSOK</w:t>
      </w:r>
      <w:r w:rsidRPr="007467D9">
        <w:rPr>
          <w:rFonts w:ascii="Tahoma" w:hAnsi="Tahoma" w:cs="Tahoma"/>
          <w:b/>
          <w:color w:val="auto"/>
          <w:sz w:val="20"/>
          <w:szCs w:val="20"/>
        </w:rPr>
        <w:t xml:space="preserve"> AZ ÖSSZES RÉSZ TEKINTETÉBEN:</w:t>
      </w:r>
    </w:p>
    <w:p w14:paraId="259C368C" w14:textId="77777777" w:rsidR="00BA5CBD" w:rsidRPr="007467D9" w:rsidRDefault="00BA5CBD" w:rsidP="00BA5CBD">
      <w:pPr>
        <w:spacing w:after="0" w:line="240" w:lineRule="auto"/>
        <w:jc w:val="both"/>
        <w:rPr>
          <w:rFonts w:ascii="Tahoma" w:hAnsi="Tahoma" w:cs="Tahoma"/>
          <w:color w:val="auto"/>
          <w:sz w:val="20"/>
          <w:szCs w:val="20"/>
        </w:rPr>
      </w:pPr>
    </w:p>
    <w:p w14:paraId="74E567E8" w14:textId="77777777" w:rsidR="00BA5CBD" w:rsidRPr="007467D9" w:rsidRDefault="00BA5CBD" w:rsidP="00BA5CBD">
      <w:pPr>
        <w:numPr>
          <w:ilvl w:val="0"/>
          <w:numId w:val="41"/>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Értékelési projektek módszertani tervezése és végrehajtása</w:t>
      </w:r>
      <w:r w:rsidRPr="007467D9">
        <w:rPr>
          <w:rFonts w:ascii="Tahoma" w:hAnsi="Tahoma" w:cs="Tahoma"/>
          <w:color w:val="auto"/>
          <w:sz w:val="20"/>
          <w:szCs w:val="20"/>
        </w:rPr>
        <w:t xml:space="preserve"> (előreláthatóan, indikatív-jelleggel az összes feladat 70%-a)</w:t>
      </w:r>
    </w:p>
    <w:p w14:paraId="1FD02153" w14:textId="77777777" w:rsidR="00BA5CBD" w:rsidRPr="007467D9" w:rsidRDefault="00BA5CBD" w:rsidP="00BA5CBD">
      <w:pPr>
        <w:numPr>
          <w:ilvl w:val="0"/>
          <w:numId w:val="41"/>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egyéb szakértői feladatok</w:t>
      </w:r>
      <w:r w:rsidRPr="007467D9">
        <w:rPr>
          <w:rFonts w:ascii="Tahoma" w:hAnsi="Tahoma" w:cs="Tahoma"/>
          <w:color w:val="auto"/>
          <w:sz w:val="20"/>
          <w:szCs w:val="20"/>
        </w:rPr>
        <w:t xml:space="preserve"> (előreláthatóan, indikatív-jelleggel az összes feladat 10%-a)</w:t>
      </w:r>
    </w:p>
    <w:p w14:paraId="0E9B3251" w14:textId="77777777" w:rsidR="00BA5CBD" w:rsidRPr="007467D9" w:rsidRDefault="00BA5CBD" w:rsidP="00BA5CBD">
      <w:pPr>
        <w:numPr>
          <w:ilvl w:val="0"/>
          <w:numId w:val="41"/>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képzések, prezentációk tartása</w:t>
      </w:r>
      <w:r w:rsidRPr="007467D9">
        <w:rPr>
          <w:rFonts w:ascii="Tahoma" w:hAnsi="Tahoma" w:cs="Tahoma"/>
          <w:color w:val="auto"/>
          <w:sz w:val="20"/>
          <w:szCs w:val="20"/>
        </w:rPr>
        <w:t xml:space="preserve"> (előreláthatóan, indikatív-jelleggel az összes feladat 10%-a)</w:t>
      </w:r>
    </w:p>
    <w:p w14:paraId="72E5F3A3" w14:textId="77777777" w:rsidR="00BA5CBD" w:rsidRPr="007467D9" w:rsidRDefault="00BA5CBD" w:rsidP="00BA5CBD">
      <w:pPr>
        <w:numPr>
          <w:ilvl w:val="0"/>
          <w:numId w:val="41"/>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adatfelvétel, adatbeszerzés</w:t>
      </w:r>
      <w:r w:rsidRPr="007467D9">
        <w:rPr>
          <w:rFonts w:ascii="Tahoma" w:hAnsi="Tahoma" w:cs="Tahoma"/>
          <w:color w:val="auto"/>
          <w:sz w:val="20"/>
          <w:szCs w:val="20"/>
        </w:rPr>
        <w:t xml:space="preserve"> (előreláthatóan, indikatív-jelleggel az összes feladat 10%-a)</w:t>
      </w:r>
    </w:p>
    <w:p w14:paraId="7AC0A67A" w14:textId="77777777" w:rsidR="00BA5CBD" w:rsidRPr="007467D9" w:rsidRDefault="00BA5CBD" w:rsidP="00BA5CBD">
      <w:pPr>
        <w:suppressAutoHyphens w:val="0"/>
        <w:spacing w:after="0" w:line="240" w:lineRule="auto"/>
        <w:ind w:left="720"/>
        <w:jc w:val="both"/>
        <w:textAlignment w:val="auto"/>
        <w:rPr>
          <w:rFonts w:ascii="Tahoma" w:hAnsi="Tahoma" w:cs="Tahoma"/>
          <w:color w:val="auto"/>
          <w:sz w:val="20"/>
          <w:szCs w:val="20"/>
        </w:rPr>
      </w:pPr>
    </w:p>
    <w:p w14:paraId="4BBF96AC" w14:textId="77777777" w:rsidR="00BA5CBD" w:rsidRPr="007467D9" w:rsidRDefault="00BA5CBD" w:rsidP="00BA5CBD">
      <w:pPr>
        <w:spacing w:after="0" w:line="240" w:lineRule="auto"/>
        <w:rPr>
          <w:rFonts w:ascii="Tahoma" w:hAnsi="Tahoma" w:cs="Tahoma"/>
          <w:b/>
          <w:color w:val="auto"/>
          <w:sz w:val="20"/>
          <w:szCs w:val="20"/>
        </w:rPr>
      </w:pPr>
      <w:r w:rsidRPr="007467D9">
        <w:rPr>
          <w:rFonts w:ascii="Tahoma" w:hAnsi="Tahoma" w:cs="Tahoma"/>
          <w:b/>
          <w:color w:val="auto"/>
          <w:sz w:val="20"/>
          <w:szCs w:val="20"/>
        </w:rPr>
        <w:t>Értékelési projektek végrehajtásához (1. feladattípus) kapcsolódó feladatok leírása</w:t>
      </w:r>
    </w:p>
    <w:p w14:paraId="1004242C" w14:textId="77777777" w:rsidR="00BA5CBD" w:rsidRPr="007467D9" w:rsidRDefault="00BA5CBD" w:rsidP="00BA5CBD">
      <w:pPr>
        <w:spacing w:after="0" w:line="240" w:lineRule="auto"/>
        <w:rPr>
          <w:rFonts w:ascii="Tahoma" w:hAnsi="Tahoma" w:cs="Tahoma"/>
          <w:b/>
          <w:color w:val="auto"/>
          <w:sz w:val="20"/>
          <w:szCs w:val="20"/>
        </w:rPr>
      </w:pPr>
    </w:p>
    <w:p w14:paraId="09EC5DBE" w14:textId="77777777" w:rsidR="00BA5CBD" w:rsidRPr="007467D9" w:rsidRDefault="00BA5CBD" w:rsidP="00BA5CBD">
      <w:pPr>
        <w:pStyle w:val="Listaszerbekezds"/>
        <w:numPr>
          <w:ilvl w:val="0"/>
          <w:numId w:val="42"/>
        </w:numPr>
        <w:spacing w:before="0" w:after="0"/>
        <w:rPr>
          <w:rFonts w:ascii="Tahoma" w:hAnsi="Tahoma" w:cs="Tahoma"/>
          <w:i/>
          <w:sz w:val="20"/>
          <w:szCs w:val="20"/>
        </w:rPr>
      </w:pPr>
      <w:r w:rsidRPr="007467D9">
        <w:rPr>
          <w:rFonts w:ascii="Tahoma" w:hAnsi="Tahoma" w:cs="Tahoma"/>
          <w:i/>
          <w:sz w:val="20"/>
          <w:szCs w:val="20"/>
        </w:rPr>
        <w:t xml:space="preserve">Indító jelentés készítése - az értékelési projektek terve </w:t>
      </w:r>
    </w:p>
    <w:p w14:paraId="4BD4E683" w14:textId="77777777" w:rsidR="00BA5CBD" w:rsidRPr="007467D9" w:rsidRDefault="00BA5CBD" w:rsidP="00BA5CBD">
      <w:pPr>
        <w:spacing w:after="0" w:line="240" w:lineRule="auto"/>
        <w:ind w:left="720"/>
        <w:rPr>
          <w:rFonts w:ascii="Tahoma" w:hAnsi="Tahoma" w:cs="Tahoma"/>
          <w:color w:val="auto"/>
          <w:sz w:val="20"/>
          <w:szCs w:val="20"/>
        </w:rPr>
      </w:pPr>
    </w:p>
    <w:p w14:paraId="419C1B0A" w14:textId="77777777" w:rsidR="00BA5CBD" w:rsidRPr="007467D9" w:rsidRDefault="00BA5CBD" w:rsidP="00BA5CBD">
      <w:pPr>
        <w:spacing w:after="0" w:line="240" w:lineRule="auto"/>
        <w:ind w:left="720"/>
        <w:rPr>
          <w:rFonts w:ascii="Tahoma" w:hAnsi="Tahoma" w:cs="Tahoma"/>
          <w:color w:val="auto"/>
          <w:sz w:val="20"/>
          <w:szCs w:val="20"/>
        </w:rPr>
      </w:pPr>
      <w:r w:rsidRPr="007467D9">
        <w:rPr>
          <w:rFonts w:ascii="Tahoma" w:hAnsi="Tahoma" w:cs="Tahoma"/>
          <w:color w:val="auto"/>
          <w:sz w:val="20"/>
          <w:szCs w:val="20"/>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1CC6143E" w14:textId="77777777" w:rsidR="00BA5CBD" w:rsidRPr="007467D9" w:rsidRDefault="00BA5CBD" w:rsidP="00BA5CBD">
      <w:pPr>
        <w:spacing w:after="0" w:line="240" w:lineRule="auto"/>
        <w:ind w:left="720"/>
        <w:rPr>
          <w:rFonts w:ascii="Tahoma" w:hAnsi="Tahoma" w:cs="Tahoma"/>
          <w:color w:val="auto"/>
          <w:sz w:val="20"/>
          <w:szCs w:val="20"/>
        </w:rPr>
      </w:pPr>
    </w:p>
    <w:p w14:paraId="76035E8B" w14:textId="77777777" w:rsidR="00BA5CBD" w:rsidRPr="007467D9" w:rsidRDefault="00BA5CBD" w:rsidP="00BA5CBD">
      <w:pPr>
        <w:spacing w:after="0" w:line="240" w:lineRule="auto"/>
        <w:ind w:left="720"/>
        <w:rPr>
          <w:rFonts w:ascii="Tahoma" w:hAnsi="Tahoma" w:cs="Tahoma"/>
          <w:color w:val="auto"/>
          <w:sz w:val="20"/>
          <w:szCs w:val="20"/>
        </w:rPr>
      </w:pPr>
      <w:r w:rsidRPr="007467D9">
        <w:rPr>
          <w:rFonts w:ascii="Tahoma" w:hAnsi="Tahoma" w:cs="Tahoma"/>
          <w:color w:val="auto"/>
          <w:sz w:val="20"/>
          <w:szCs w:val="20"/>
        </w:rPr>
        <w:t>Az értékelési projekt terve tartalmazza legalább az alábbiakat:</w:t>
      </w:r>
    </w:p>
    <w:p w14:paraId="7A4EFA65" w14:textId="77777777" w:rsidR="00BA5CBD" w:rsidRPr="007467D9" w:rsidRDefault="00BA5CBD" w:rsidP="00BA5CBD">
      <w:pPr>
        <w:spacing w:after="0" w:line="240" w:lineRule="auto"/>
        <w:ind w:left="720"/>
        <w:rPr>
          <w:rFonts w:ascii="Tahoma" w:hAnsi="Tahoma" w:cs="Tahoma"/>
          <w:color w:val="auto"/>
          <w:sz w:val="20"/>
          <w:szCs w:val="20"/>
        </w:rPr>
      </w:pPr>
    </w:p>
    <w:p w14:paraId="42E8F74B" w14:textId="77777777" w:rsidR="00BA5CBD" w:rsidRPr="007467D9" w:rsidRDefault="00BA5CBD" w:rsidP="00BA5CBD">
      <w:pPr>
        <w:pStyle w:val="Listaszerbekezds"/>
        <w:numPr>
          <w:ilvl w:val="0"/>
          <w:numId w:val="31"/>
        </w:numPr>
        <w:spacing w:before="0" w:after="0"/>
        <w:rPr>
          <w:rFonts w:ascii="Tahoma" w:hAnsi="Tahoma" w:cs="Tahoma"/>
          <w:sz w:val="20"/>
          <w:szCs w:val="20"/>
        </w:rPr>
      </w:pPr>
      <w:r w:rsidRPr="007467D9">
        <w:rPr>
          <w:rFonts w:ascii="Tahoma" w:hAnsi="Tahoma" w:cs="Tahoma"/>
          <w:i/>
          <w:sz w:val="20"/>
          <w:szCs w:val="20"/>
        </w:rPr>
        <w:t>az értékelési projekt terjedelme</w:t>
      </w:r>
      <w:r w:rsidRPr="007467D9">
        <w:rPr>
          <w:rFonts w:ascii="Tahoma" w:hAnsi="Tahoma" w:cs="Tahoma"/>
          <w:sz w:val="20"/>
          <w:szCs w:val="20"/>
        </w:rPr>
        <w:t xml:space="preserve"> </w:t>
      </w:r>
    </w:p>
    <w:p w14:paraId="7E63C2CC" w14:textId="77777777" w:rsidR="00BA5CBD" w:rsidRPr="007467D9" w:rsidRDefault="00BA5CBD" w:rsidP="00BA5CBD">
      <w:pPr>
        <w:pStyle w:val="Listaszerbekezds"/>
        <w:spacing w:before="0" w:after="0"/>
        <w:ind w:left="1416"/>
        <w:rPr>
          <w:rFonts w:ascii="Tahoma" w:hAnsi="Tahoma" w:cs="Tahoma"/>
          <w:sz w:val="20"/>
          <w:szCs w:val="20"/>
        </w:rPr>
      </w:pPr>
      <w:r w:rsidRPr="007467D9">
        <w:rPr>
          <w:rFonts w:ascii="Tahoma" w:hAnsi="Tahoma" w:cs="Tahoma"/>
          <w:sz w:val="20"/>
          <w:szCs w:val="20"/>
        </w:rPr>
        <w:t>azaz: mi az értékelés tárgya és mi nem</w:t>
      </w:r>
    </w:p>
    <w:p w14:paraId="5435020C" w14:textId="77777777" w:rsidR="00BA5CBD" w:rsidRPr="007467D9" w:rsidRDefault="00BA5CBD" w:rsidP="00BA5CBD">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vizsgálni javasolt értékelési kérdések bemutatása</w:t>
      </w:r>
    </w:p>
    <w:p w14:paraId="109C5C9B" w14:textId="77777777" w:rsidR="00BA5CBD" w:rsidRPr="007467D9" w:rsidRDefault="00BA5CBD" w:rsidP="00BA5CBD">
      <w:pPr>
        <w:spacing w:after="0" w:line="240" w:lineRule="auto"/>
        <w:ind w:left="1416"/>
        <w:jc w:val="both"/>
        <w:rPr>
          <w:rFonts w:ascii="Tahoma" w:hAnsi="Tahoma" w:cs="Tahoma"/>
          <w:color w:val="auto"/>
          <w:sz w:val="20"/>
          <w:szCs w:val="20"/>
        </w:rPr>
      </w:pPr>
      <w:r w:rsidRPr="007467D9">
        <w:rPr>
          <w:rFonts w:ascii="Tahoma" w:hAnsi="Tahoma" w:cs="Tahoma"/>
          <w:color w:val="auto"/>
          <w:sz w:val="20"/>
          <w:szCs w:val="20"/>
        </w:rPr>
        <w:t>Az értékelések tárgyához kapcsolódóan a szakmai közvélemény, az érintett szereplők véleménye, a programozási logika valamint a végrehajtás szempontjából legrelevánsabb, jól vizsgálható, potenciálisan új, korábbiakban bizonyossággal nem ismert információkat eredményező kérdések megfogalmazása.</w:t>
      </w:r>
    </w:p>
    <w:p w14:paraId="59995C68" w14:textId="77777777" w:rsidR="00BA5CBD" w:rsidRPr="007467D9" w:rsidRDefault="00BA5CBD" w:rsidP="00BA5CBD">
      <w:pPr>
        <w:pStyle w:val="Listaszerbekezds"/>
        <w:numPr>
          <w:ilvl w:val="0"/>
          <w:numId w:val="32"/>
        </w:numPr>
        <w:spacing w:before="0" w:after="0"/>
        <w:rPr>
          <w:rFonts w:ascii="Tahoma" w:hAnsi="Tahoma" w:cs="Tahoma"/>
          <w:sz w:val="20"/>
          <w:szCs w:val="20"/>
        </w:rPr>
      </w:pPr>
      <w:r w:rsidRPr="007467D9">
        <w:rPr>
          <w:rFonts w:ascii="Tahoma" w:hAnsi="Tahoma" w:cs="Tahoma"/>
          <w:i/>
          <w:sz w:val="20"/>
          <w:szCs w:val="20"/>
        </w:rPr>
        <w:t>hipotézisek / állítások megfogalmazása</w:t>
      </w:r>
    </w:p>
    <w:p w14:paraId="6B7AE12A" w14:textId="77777777" w:rsidR="00BA5CBD" w:rsidRPr="007467D9" w:rsidRDefault="00BA5CBD" w:rsidP="00BA5CBD">
      <w:pPr>
        <w:spacing w:after="0" w:line="240" w:lineRule="auto"/>
        <w:ind w:left="1416"/>
        <w:rPr>
          <w:rFonts w:ascii="Tahoma" w:hAnsi="Tahoma" w:cs="Tahoma"/>
          <w:color w:val="auto"/>
          <w:sz w:val="20"/>
          <w:szCs w:val="20"/>
        </w:rPr>
      </w:pPr>
      <w:r w:rsidRPr="007467D9">
        <w:rPr>
          <w:rFonts w:ascii="Tahoma" w:hAnsi="Tahoma" w:cs="Tahoma"/>
          <w:color w:val="auto"/>
          <w:sz w:val="20"/>
          <w:szCs w:val="20"/>
        </w:rPr>
        <w:t xml:space="preserve">Az értékelési kérdésekhez kapcsolódó és az alábbi módszerekkel megfelelően vizsgálható hipotézisek megfogalmazása, bemutatva a vonatkozó legfrissebb hazai és nemzetközi gyakorlatot </w:t>
      </w:r>
    </w:p>
    <w:p w14:paraId="641CEADD" w14:textId="77777777" w:rsidR="00BA5CBD" w:rsidRPr="007467D9" w:rsidRDefault="00BA5CBD" w:rsidP="00BA5CBD">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 xml:space="preserve">értékelési módszertan bemutatása </w:t>
      </w:r>
    </w:p>
    <w:p w14:paraId="446AFB9F" w14:textId="77777777" w:rsidR="00BA5CBD" w:rsidRPr="007467D9" w:rsidRDefault="00BA5CBD" w:rsidP="00BA5CBD">
      <w:pPr>
        <w:pStyle w:val="Listaszerbekezds"/>
        <w:spacing w:before="0" w:after="0"/>
        <w:ind w:left="1416"/>
        <w:contextualSpacing w:val="0"/>
        <w:rPr>
          <w:rFonts w:ascii="Tahoma" w:hAnsi="Tahoma" w:cs="Tahoma"/>
          <w:sz w:val="20"/>
          <w:szCs w:val="20"/>
        </w:rPr>
      </w:pPr>
      <w:r w:rsidRPr="007467D9">
        <w:rPr>
          <w:rFonts w:ascii="Tahoma" w:hAnsi="Tahoma" w:cs="Tahoma"/>
          <w:sz w:val="20"/>
          <w:szCs w:val="20"/>
        </w:rPr>
        <w:t xml:space="preserve">Az értékelés, illetve a hipotézisek vizsgálata során alkalmazandó módszerek kidolgozása, és hozzájuk kapcsolódó feladatok (adatgyűjtés, adatfeldolgozás, elemzés, értékelés) bemutatása </w:t>
      </w:r>
    </w:p>
    <w:p w14:paraId="5743ECB6" w14:textId="77777777" w:rsidR="00BA5CBD" w:rsidRPr="007467D9" w:rsidRDefault="00BA5CBD" w:rsidP="00BA5CBD">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értékelési projekt időtartama</w:t>
      </w:r>
    </w:p>
    <w:p w14:paraId="63DCD5CF" w14:textId="77777777" w:rsidR="00BA5CBD" w:rsidRPr="007467D9" w:rsidRDefault="00BA5CBD" w:rsidP="00BA5CBD">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értékelési projekt legfontosabb 5 mérföldkövének megnevezése, határideje</w:t>
      </w:r>
    </w:p>
    <w:p w14:paraId="2A036248" w14:textId="77777777" w:rsidR="00BA5CBD" w:rsidRPr="007467D9" w:rsidRDefault="00BA5CBD" w:rsidP="00BA5CBD">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egyes mérföldkövekig elvégezni tervezett feladatok</w:t>
      </w:r>
    </w:p>
    <w:p w14:paraId="5EDE3634" w14:textId="77777777" w:rsidR="00BA5CBD" w:rsidRPr="007467D9" w:rsidRDefault="00BA5CBD" w:rsidP="00BA5CBD">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lastRenderedPageBreak/>
        <w:t>a projektszervezet bemutatása</w:t>
      </w:r>
    </w:p>
    <w:p w14:paraId="0DD23EC3" w14:textId="77777777" w:rsidR="00BA5CBD" w:rsidRPr="007467D9" w:rsidRDefault="00BA5CBD" w:rsidP="00BA5CBD">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a projekt erőforrás-, és költségterve</w:t>
      </w:r>
    </w:p>
    <w:p w14:paraId="55BE7875" w14:textId="77777777" w:rsidR="00BA5CBD" w:rsidRPr="007467D9" w:rsidRDefault="00BA5CBD" w:rsidP="00BA5CBD">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 xml:space="preserve">az értékelési projekt érintetti térképezése, javaslat a projekt-irányító bizottság összetételére, </w:t>
      </w:r>
    </w:p>
    <w:p w14:paraId="0720147F" w14:textId="77777777" w:rsidR="00BA5CBD" w:rsidRPr="007467D9" w:rsidRDefault="00BA5CBD" w:rsidP="00BA5CBD">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az értékelés kommunikációs terve (belső és külső kommunikáció)</w:t>
      </w:r>
    </w:p>
    <w:p w14:paraId="74BF0681" w14:textId="77777777" w:rsidR="00BA5CBD" w:rsidRPr="007467D9" w:rsidRDefault="00BA5CBD" w:rsidP="00BA5CBD">
      <w:pPr>
        <w:pStyle w:val="Listaszerbekezds"/>
        <w:spacing w:before="0" w:after="0"/>
        <w:ind w:left="1068"/>
        <w:contextualSpacing w:val="0"/>
        <w:rPr>
          <w:rFonts w:ascii="Tahoma" w:hAnsi="Tahoma" w:cs="Tahoma"/>
          <w:sz w:val="20"/>
          <w:szCs w:val="20"/>
        </w:rPr>
      </w:pPr>
    </w:p>
    <w:p w14:paraId="5F696FCF" w14:textId="77777777" w:rsidR="00BA5CBD" w:rsidRPr="007467D9" w:rsidRDefault="00BA5CBD" w:rsidP="00BA5CBD">
      <w:pPr>
        <w:pStyle w:val="Listaszerbekezds"/>
        <w:spacing w:before="0" w:after="0"/>
        <w:contextualSpacing w:val="0"/>
        <w:rPr>
          <w:rFonts w:ascii="Tahoma" w:hAnsi="Tahoma" w:cs="Tahoma"/>
          <w:sz w:val="20"/>
          <w:szCs w:val="20"/>
        </w:rPr>
      </w:pPr>
      <w:r w:rsidRPr="007467D9">
        <w:rPr>
          <w:rFonts w:ascii="Tahoma" w:hAnsi="Tahoma" w:cs="Tahoma"/>
          <w:sz w:val="20"/>
          <w:szCs w:val="20"/>
        </w:rPr>
        <w:t>Az indító jelentés egyeztetése és elfogadása megegyezik az értékelési jelentés elfogadására vonatkozó szakaszban leírtakkal (</w:t>
      </w:r>
      <w:proofErr w:type="spellStart"/>
      <w:r w:rsidRPr="007467D9">
        <w:rPr>
          <w:rFonts w:ascii="Tahoma" w:hAnsi="Tahoma" w:cs="Tahoma"/>
          <w:sz w:val="20"/>
          <w:szCs w:val="20"/>
        </w:rPr>
        <w:t>lsd</w:t>
      </w:r>
      <w:proofErr w:type="spellEnd"/>
      <w:r w:rsidRPr="007467D9">
        <w:rPr>
          <w:rFonts w:ascii="Tahoma" w:hAnsi="Tahoma" w:cs="Tahoma"/>
          <w:sz w:val="20"/>
          <w:szCs w:val="20"/>
        </w:rPr>
        <w:t xml:space="preserve"> alább).</w:t>
      </w:r>
    </w:p>
    <w:p w14:paraId="6AF3363B" w14:textId="77777777" w:rsidR="00BA5CBD" w:rsidRPr="007467D9" w:rsidRDefault="00BA5CBD" w:rsidP="00BA5CBD">
      <w:pPr>
        <w:pStyle w:val="Listaszerbekezds"/>
        <w:spacing w:before="0" w:after="0"/>
        <w:contextualSpacing w:val="0"/>
        <w:rPr>
          <w:rFonts w:ascii="Tahoma" w:hAnsi="Tahoma" w:cs="Tahoma"/>
          <w:sz w:val="20"/>
          <w:szCs w:val="20"/>
        </w:rPr>
      </w:pPr>
    </w:p>
    <w:p w14:paraId="0F747411" w14:textId="77777777" w:rsidR="00BA5CBD" w:rsidRPr="007467D9" w:rsidRDefault="00BA5CBD" w:rsidP="00BA5CBD">
      <w:pPr>
        <w:pStyle w:val="Listaszerbekezds"/>
        <w:numPr>
          <w:ilvl w:val="0"/>
          <w:numId w:val="42"/>
        </w:numPr>
        <w:spacing w:before="0" w:after="0"/>
        <w:rPr>
          <w:rFonts w:ascii="Tahoma" w:hAnsi="Tahoma" w:cs="Tahoma"/>
          <w:i/>
          <w:sz w:val="20"/>
          <w:szCs w:val="20"/>
        </w:rPr>
      </w:pPr>
      <w:r w:rsidRPr="007467D9">
        <w:rPr>
          <w:rFonts w:ascii="Tahoma" w:hAnsi="Tahoma" w:cs="Tahoma"/>
          <w:i/>
          <w:sz w:val="20"/>
          <w:szCs w:val="20"/>
        </w:rPr>
        <w:t xml:space="preserve">Az értékelés elvégzése </w:t>
      </w:r>
    </w:p>
    <w:p w14:paraId="019562C2"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5AFA50E4" w14:textId="77777777" w:rsidR="00BA5CBD" w:rsidRPr="007467D9" w:rsidRDefault="00BA5CBD" w:rsidP="00BA5CBD">
      <w:pPr>
        <w:pStyle w:val="Listaszerbekezds"/>
        <w:spacing w:before="0" w:after="0"/>
        <w:rPr>
          <w:rFonts w:ascii="Tahoma" w:hAnsi="Tahoma" w:cs="Tahoma"/>
          <w:i/>
          <w:sz w:val="20"/>
          <w:szCs w:val="20"/>
        </w:rPr>
      </w:pPr>
    </w:p>
    <w:p w14:paraId="4FFE1F4F" w14:textId="77777777" w:rsidR="00BA5CBD" w:rsidRPr="007467D9" w:rsidRDefault="00BA5CBD" w:rsidP="00BA5CBD">
      <w:pPr>
        <w:pStyle w:val="Listaszerbekezds"/>
        <w:numPr>
          <w:ilvl w:val="0"/>
          <w:numId w:val="42"/>
        </w:numPr>
        <w:spacing w:before="0" w:after="0"/>
        <w:contextualSpacing w:val="0"/>
        <w:rPr>
          <w:rFonts w:ascii="Tahoma" w:hAnsi="Tahoma" w:cs="Tahoma"/>
          <w:i/>
          <w:sz w:val="20"/>
          <w:szCs w:val="20"/>
        </w:rPr>
      </w:pPr>
      <w:r w:rsidRPr="007467D9">
        <w:rPr>
          <w:rFonts w:ascii="Tahoma" w:hAnsi="Tahoma" w:cs="Tahoma"/>
          <w:i/>
          <w:sz w:val="20"/>
          <w:szCs w:val="20"/>
        </w:rPr>
        <w:t>Javaslatok kidolgozása és egyeztetése</w:t>
      </w:r>
    </w:p>
    <w:p w14:paraId="6303EEE4"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Javaslatok kidolgozása gyakorlati szakemberek (szakpolitikus, intézményi szereplők, tényleges és potenciális kedvezményezettek, szakmai szervezetek) bevonásával, szakmai workshop illetve egyéb megfelelő módszertan keretében. A javaslatoknak vonatkozniuk kell a stratégiai tervezési szintű változtatásokra, valamint a végrehajtási gyakorlat továbbfejlesztésére.</w:t>
      </w:r>
    </w:p>
    <w:p w14:paraId="28F08ED3" w14:textId="77777777" w:rsidR="00BA5CBD" w:rsidRPr="007467D9" w:rsidRDefault="00BA5CBD" w:rsidP="00BA5CBD">
      <w:pPr>
        <w:pStyle w:val="Listaszerbekezds"/>
        <w:spacing w:before="0" w:after="0"/>
        <w:rPr>
          <w:rFonts w:ascii="Tahoma" w:hAnsi="Tahoma" w:cs="Tahoma"/>
          <w:b/>
          <w:sz w:val="20"/>
          <w:szCs w:val="20"/>
        </w:rPr>
      </w:pPr>
    </w:p>
    <w:p w14:paraId="2FA40101" w14:textId="77777777" w:rsidR="00BA5CBD" w:rsidRPr="007467D9" w:rsidRDefault="00BA5CBD" w:rsidP="00BA5CBD">
      <w:pPr>
        <w:pStyle w:val="Listaszerbekezds"/>
        <w:numPr>
          <w:ilvl w:val="0"/>
          <w:numId w:val="42"/>
        </w:numPr>
        <w:spacing w:after="0"/>
        <w:rPr>
          <w:rFonts w:ascii="Tahoma" w:hAnsi="Tahoma" w:cs="Tahoma"/>
          <w:i/>
          <w:sz w:val="20"/>
          <w:szCs w:val="20"/>
        </w:rPr>
      </w:pPr>
      <w:r w:rsidRPr="007467D9">
        <w:rPr>
          <w:rFonts w:ascii="Tahoma" w:hAnsi="Tahoma" w:cs="Tahoma"/>
          <w:i/>
          <w:sz w:val="20"/>
          <w:szCs w:val="20"/>
        </w:rPr>
        <w:t>Az értékelési projekt menedzsmentje</w:t>
      </w:r>
    </w:p>
    <w:p w14:paraId="41C760B9"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elhárítása illetve azok időbeni jelzése a Megrendelő felé. Részvétel a projekt kommunikációjában a projekt teljes időtartama alatt. </w:t>
      </w:r>
    </w:p>
    <w:p w14:paraId="18D67F7D" w14:textId="77777777" w:rsidR="00BA5CBD" w:rsidRPr="007467D9" w:rsidRDefault="00BA5CBD" w:rsidP="00BA5CBD">
      <w:pPr>
        <w:pStyle w:val="Listaszerbekezds"/>
        <w:spacing w:before="0" w:after="0"/>
        <w:rPr>
          <w:rFonts w:ascii="Tahoma" w:hAnsi="Tahoma" w:cs="Tahoma"/>
          <w:sz w:val="20"/>
          <w:szCs w:val="20"/>
        </w:rPr>
      </w:pPr>
    </w:p>
    <w:p w14:paraId="77E58F8F" w14:textId="77777777" w:rsidR="00BA5CBD" w:rsidRPr="007467D9" w:rsidRDefault="00BA5CBD" w:rsidP="00BA5CBD">
      <w:pPr>
        <w:pStyle w:val="Listaszerbekezds"/>
        <w:numPr>
          <w:ilvl w:val="0"/>
          <w:numId w:val="42"/>
        </w:numPr>
        <w:spacing w:after="0"/>
        <w:rPr>
          <w:rFonts w:ascii="Tahoma" w:hAnsi="Tahoma" w:cs="Tahoma"/>
          <w:sz w:val="20"/>
          <w:szCs w:val="20"/>
        </w:rPr>
      </w:pPr>
      <w:r w:rsidRPr="007467D9">
        <w:rPr>
          <w:rFonts w:ascii="Tahoma" w:hAnsi="Tahoma" w:cs="Tahoma"/>
          <w:i/>
          <w:sz w:val="20"/>
          <w:szCs w:val="20"/>
        </w:rPr>
        <w:t>Az értékelés teljes körű dokumentálása</w:t>
      </w:r>
    </w:p>
    <w:p w14:paraId="3CC16725"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A végrehajtásról előrehaladási jelentések készítése. Projekt-adminisztráció vezetése, beleértve a fontosabb megbeszélések emlékeztetőinek elkészítését. A projektterv, részletes módszertan, egyeztetésekről készített emlékeztetők, projektelőrehaladási-jelentések, értékelési jelentések (munkaközi és végleges verziók), vezetői összefoglalók (magyar és angol nyelven), interjúkról és fókuszcsoportokról készített összefoglalók, az adatgyűjtés paramétereit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629EDC91" w14:textId="77777777" w:rsidR="00BA5CBD" w:rsidRPr="007467D9" w:rsidRDefault="00BA5CBD" w:rsidP="00BA5CBD">
      <w:pPr>
        <w:pStyle w:val="Listaszerbekezds"/>
        <w:spacing w:before="0" w:after="0"/>
        <w:rPr>
          <w:rFonts w:ascii="Tahoma" w:hAnsi="Tahoma" w:cs="Tahoma"/>
          <w:sz w:val="20"/>
          <w:szCs w:val="20"/>
        </w:rPr>
      </w:pPr>
    </w:p>
    <w:p w14:paraId="0380969F" w14:textId="77777777" w:rsidR="00BA5CBD" w:rsidRPr="007467D9" w:rsidRDefault="00BA5CBD" w:rsidP="00BA5CBD">
      <w:pPr>
        <w:pStyle w:val="Listaszerbekezds"/>
        <w:numPr>
          <w:ilvl w:val="0"/>
          <w:numId w:val="42"/>
        </w:numPr>
        <w:spacing w:before="0" w:after="0"/>
        <w:rPr>
          <w:rFonts w:ascii="Tahoma" w:hAnsi="Tahoma" w:cs="Tahoma"/>
          <w:sz w:val="20"/>
          <w:szCs w:val="20"/>
        </w:rPr>
      </w:pPr>
      <w:r w:rsidRPr="007467D9">
        <w:rPr>
          <w:rFonts w:ascii="Tahoma" w:hAnsi="Tahoma" w:cs="Tahoma"/>
          <w:i/>
          <w:sz w:val="20"/>
          <w:szCs w:val="20"/>
        </w:rPr>
        <w:t xml:space="preserve">Értékelési jelentés, összefoglalók és prezentációk elkészítése a Megrendelő által </w:t>
      </w:r>
      <w:r w:rsidRPr="007467D9">
        <w:rPr>
          <w:rFonts w:ascii="Tahoma" w:hAnsi="Tahoma" w:cs="Tahoma"/>
          <w:sz w:val="20"/>
          <w:szCs w:val="20"/>
        </w:rPr>
        <w:t xml:space="preserve">meghatározott formátum szerint.  </w:t>
      </w:r>
    </w:p>
    <w:p w14:paraId="771F1379"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 xml:space="preserve">Vállalkozó az alábbi leszállítandó termékeket – képekkel, szemléltető ábrákkal, grafikonokkal kiegészítve – készíti el, a Megrendelő észrevételei alapján – szükség esetén – átdolgozva. </w:t>
      </w:r>
    </w:p>
    <w:p w14:paraId="7E3AEE42" w14:textId="77777777" w:rsidR="00BA5CBD" w:rsidRPr="007467D9" w:rsidRDefault="00BA5CBD" w:rsidP="00BA5CBD">
      <w:pPr>
        <w:pStyle w:val="Listaszerbekezds"/>
        <w:numPr>
          <w:ilvl w:val="0"/>
          <w:numId w:val="34"/>
        </w:numPr>
        <w:spacing w:before="0" w:after="0"/>
        <w:ind w:left="1080"/>
        <w:contextualSpacing w:val="0"/>
        <w:jc w:val="left"/>
        <w:rPr>
          <w:rFonts w:ascii="Tahoma" w:hAnsi="Tahoma" w:cs="Tahoma"/>
          <w:sz w:val="20"/>
          <w:szCs w:val="20"/>
        </w:rPr>
      </w:pPr>
      <w:r w:rsidRPr="007467D9">
        <w:rPr>
          <w:rFonts w:ascii="Tahoma" w:hAnsi="Tahoma" w:cs="Tahoma"/>
          <w:sz w:val="20"/>
          <w:szCs w:val="20"/>
        </w:rPr>
        <w:t>indító jelentés;</w:t>
      </w:r>
    </w:p>
    <w:p w14:paraId="35D349FF" w14:textId="77777777" w:rsidR="00BA5CBD" w:rsidRPr="007467D9" w:rsidRDefault="00BA5CBD" w:rsidP="00BA5CBD">
      <w:pPr>
        <w:pStyle w:val="Listaszerbekezds"/>
        <w:numPr>
          <w:ilvl w:val="0"/>
          <w:numId w:val="34"/>
        </w:numPr>
        <w:spacing w:before="0" w:after="0"/>
        <w:ind w:left="1080"/>
        <w:contextualSpacing w:val="0"/>
        <w:jc w:val="left"/>
        <w:rPr>
          <w:rFonts w:ascii="Tahoma" w:hAnsi="Tahoma" w:cs="Tahoma"/>
          <w:sz w:val="20"/>
          <w:szCs w:val="20"/>
        </w:rPr>
      </w:pPr>
      <w:r w:rsidRPr="007467D9">
        <w:rPr>
          <w:rFonts w:ascii="Tahoma" w:hAnsi="Tahoma" w:cs="Tahoma"/>
          <w:sz w:val="20"/>
          <w:szCs w:val="20"/>
        </w:rPr>
        <w:t>vezető összefoglaló 5-10 oldalban angol és magyar nyelven, amely leírja a vizsgált beavatkozást, az értékelési kérdéseket, a módszert, mintát, eredményt, megállapításokat, javaslatokat;</w:t>
      </w:r>
    </w:p>
    <w:p w14:paraId="05CA8465" w14:textId="77777777" w:rsidR="00BA5CBD" w:rsidRPr="007467D9" w:rsidRDefault="00BA5CBD" w:rsidP="00BA5CBD">
      <w:pPr>
        <w:pStyle w:val="Listaszerbekezds"/>
        <w:numPr>
          <w:ilvl w:val="0"/>
          <w:numId w:val="34"/>
        </w:numPr>
        <w:spacing w:before="0" w:after="0"/>
        <w:ind w:left="1080"/>
        <w:contextualSpacing w:val="0"/>
        <w:jc w:val="left"/>
        <w:rPr>
          <w:rFonts w:ascii="Tahoma" w:hAnsi="Tahoma" w:cs="Tahoma"/>
          <w:sz w:val="20"/>
          <w:szCs w:val="20"/>
        </w:rPr>
      </w:pPr>
      <w:r w:rsidRPr="007467D9">
        <w:rPr>
          <w:rFonts w:ascii="Tahoma" w:hAnsi="Tahoma" w:cs="Tahoma"/>
          <w:sz w:val="20"/>
          <w:szCs w:val="20"/>
        </w:rPr>
        <w:t>egyoldalas összefoglaló angol és magyar nyelven, amely leírja a vizsgált beavatkozást, az értékelési kérdéseket, a módszert, mintát, eredményt, javaslatot, felhasznált szakértői napok számát és értékelés összegét;</w:t>
      </w:r>
    </w:p>
    <w:p w14:paraId="4545D87A" w14:textId="77777777" w:rsidR="00BA5CBD" w:rsidRPr="007467D9" w:rsidRDefault="00BA5CBD" w:rsidP="00BA5CBD">
      <w:pPr>
        <w:pStyle w:val="Listaszerbekezds"/>
        <w:numPr>
          <w:ilvl w:val="0"/>
          <w:numId w:val="34"/>
        </w:numPr>
        <w:spacing w:before="0" w:after="0"/>
        <w:ind w:left="1080"/>
        <w:contextualSpacing w:val="0"/>
        <w:jc w:val="left"/>
        <w:rPr>
          <w:rFonts w:ascii="Tahoma" w:hAnsi="Tahoma" w:cs="Tahoma"/>
          <w:sz w:val="20"/>
          <w:szCs w:val="20"/>
        </w:rPr>
      </w:pPr>
      <w:r w:rsidRPr="007467D9">
        <w:rPr>
          <w:rFonts w:ascii="Tahoma" w:hAnsi="Tahoma" w:cs="Tahoma"/>
          <w:sz w:val="20"/>
          <w:szCs w:val="20"/>
        </w:rPr>
        <w:t>értékelői jelentés valamint alátámasztó anyagai mellékletben;</w:t>
      </w:r>
    </w:p>
    <w:p w14:paraId="238EAC98" w14:textId="77777777" w:rsidR="00BA5CBD" w:rsidRPr="007467D9" w:rsidRDefault="00BA5CBD" w:rsidP="00BA5CBD">
      <w:pPr>
        <w:pStyle w:val="Listaszerbekezds"/>
        <w:numPr>
          <w:ilvl w:val="0"/>
          <w:numId w:val="34"/>
        </w:numPr>
        <w:spacing w:before="0" w:after="0"/>
        <w:ind w:left="1080"/>
        <w:contextualSpacing w:val="0"/>
        <w:jc w:val="left"/>
        <w:rPr>
          <w:rFonts w:ascii="Tahoma" w:hAnsi="Tahoma" w:cs="Tahoma"/>
          <w:sz w:val="20"/>
          <w:szCs w:val="20"/>
        </w:rPr>
      </w:pPr>
      <w:r w:rsidRPr="007467D9">
        <w:rPr>
          <w:rFonts w:ascii="Tahoma" w:hAnsi="Tahoma" w:cs="Tahoma"/>
          <w:sz w:val="20"/>
          <w:szCs w:val="20"/>
        </w:rPr>
        <w:t>prezentáció angol és magyar nyelven, amely leírja a vizsgált beavatkozást, az értékelési kérdéseket, a módszert, mintát, eredményt, megállapításokat, javaslatokat.</w:t>
      </w:r>
    </w:p>
    <w:p w14:paraId="338008C1" w14:textId="77777777" w:rsidR="00BA5CBD" w:rsidRPr="007467D9" w:rsidRDefault="00BA5CBD" w:rsidP="00BA5CBD">
      <w:pPr>
        <w:pStyle w:val="Listaszerbekezds"/>
        <w:spacing w:before="0" w:after="0"/>
        <w:rPr>
          <w:rFonts w:ascii="Tahoma" w:hAnsi="Tahoma" w:cs="Tahoma"/>
          <w:sz w:val="20"/>
          <w:szCs w:val="20"/>
        </w:rPr>
      </w:pPr>
      <w:r w:rsidRPr="007467D9">
        <w:rPr>
          <w:rFonts w:ascii="Tahoma" w:hAnsi="Tahoma" w:cs="Tahoma"/>
          <w:sz w:val="20"/>
          <w:szCs w:val="20"/>
        </w:rPr>
        <w:t xml:space="preserve">Az értékelői, illetve az egyeztető változatra Megrendelő legkésőbb 25 munkanapon belül küldi meg észrevételeit a Vállalkozónak. Vállalkozónak 15 munkanapja van arra, hogy az észrevételeket átvezesse a jelentésen. A „végleges változat” akkor készül, amikor a jelentésre </w:t>
      </w:r>
      <w:r w:rsidRPr="007467D9">
        <w:rPr>
          <w:rFonts w:ascii="Tahoma" w:hAnsi="Tahoma" w:cs="Tahoma"/>
          <w:sz w:val="20"/>
          <w:szCs w:val="20"/>
        </w:rPr>
        <w:lastRenderedPageBreak/>
        <w:t xml:space="preserve">vonatkozó minden kérdést sikerült tisztázni Vállalkozó és Megrendelő között, de legkésőbb a szerződés lejártát megelőző 15. munkanapon. </w:t>
      </w:r>
    </w:p>
    <w:p w14:paraId="51DC9D2B" w14:textId="77777777" w:rsidR="00BA5CBD" w:rsidRPr="007467D9" w:rsidRDefault="00BA5CBD" w:rsidP="00BA5CBD">
      <w:pPr>
        <w:pStyle w:val="Listaszerbekezds"/>
        <w:spacing w:before="0" w:after="0"/>
        <w:rPr>
          <w:rFonts w:ascii="Tahoma" w:hAnsi="Tahoma" w:cs="Tahoma"/>
          <w:sz w:val="20"/>
          <w:szCs w:val="20"/>
        </w:rPr>
      </w:pPr>
    </w:p>
    <w:p w14:paraId="17865849" w14:textId="77777777" w:rsidR="00BA5CBD" w:rsidRPr="007467D9" w:rsidRDefault="00BA5CBD" w:rsidP="00BA5CBD">
      <w:pPr>
        <w:pStyle w:val="Listaszerbekezds"/>
        <w:numPr>
          <w:ilvl w:val="0"/>
          <w:numId w:val="42"/>
        </w:numPr>
        <w:spacing w:after="0"/>
        <w:rPr>
          <w:rFonts w:ascii="Tahoma" w:hAnsi="Tahoma" w:cs="Tahoma"/>
          <w:i/>
          <w:sz w:val="20"/>
          <w:szCs w:val="20"/>
        </w:rPr>
      </w:pPr>
      <w:r w:rsidRPr="007467D9">
        <w:rPr>
          <w:rFonts w:ascii="Tahoma" w:hAnsi="Tahoma" w:cs="Tahoma"/>
          <w:i/>
          <w:sz w:val="20"/>
          <w:szCs w:val="20"/>
        </w:rPr>
        <w:t>Az értékelési eredmények kommunikációja</w:t>
      </w:r>
    </w:p>
    <w:p w14:paraId="17F59DF2" w14:textId="77777777" w:rsidR="00BA5CBD" w:rsidRPr="007467D9" w:rsidRDefault="00BA5CBD" w:rsidP="00BA5CBD">
      <w:pPr>
        <w:spacing w:after="0"/>
        <w:ind w:left="708"/>
        <w:rPr>
          <w:rFonts w:ascii="Tahoma" w:hAnsi="Tahoma" w:cs="Tahoma"/>
          <w:color w:val="auto"/>
          <w:sz w:val="20"/>
          <w:szCs w:val="20"/>
        </w:rPr>
      </w:pPr>
      <w:r w:rsidRPr="007467D9">
        <w:rPr>
          <w:rFonts w:ascii="Tahoma" w:hAnsi="Tahoma" w:cs="Tahoma"/>
          <w:color w:val="auto"/>
          <w:sz w:val="20"/>
          <w:szCs w:val="20"/>
        </w:rPr>
        <w:t xml:space="preserve">Értékeléshez kapcsolódó szakmai egyeztetésekben való részvétel, az értékelési eredmények bemutatása, </w:t>
      </w:r>
      <w:proofErr w:type="spellStart"/>
      <w:r w:rsidRPr="007467D9">
        <w:rPr>
          <w:rFonts w:ascii="Tahoma" w:hAnsi="Tahoma" w:cs="Tahoma"/>
          <w:color w:val="auto"/>
          <w:sz w:val="20"/>
          <w:szCs w:val="20"/>
        </w:rPr>
        <w:t>egyeztések</w:t>
      </w:r>
      <w:proofErr w:type="spellEnd"/>
      <w:r w:rsidRPr="007467D9">
        <w:rPr>
          <w:rFonts w:ascii="Tahoma" w:hAnsi="Tahoma" w:cs="Tahoma"/>
          <w:color w:val="auto"/>
          <w:sz w:val="20"/>
          <w:szCs w:val="20"/>
        </w:rPr>
        <w:t xml:space="preserve"> megszervezése a Megrendelővel történt egyeztetés alapján</w:t>
      </w:r>
    </w:p>
    <w:p w14:paraId="44B913F2" w14:textId="77777777" w:rsidR="00BA5CBD" w:rsidRPr="007467D9" w:rsidRDefault="00BA5CBD" w:rsidP="00BA5CBD">
      <w:pPr>
        <w:spacing w:after="0"/>
        <w:ind w:left="708"/>
        <w:rPr>
          <w:rFonts w:ascii="Tahoma" w:hAnsi="Tahoma" w:cs="Tahoma"/>
          <w:color w:val="auto"/>
          <w:sz w:val="20"/>
          <w:szCs w:val="20"/>
        </w:rPr>
      </w:pPr>
    </w:p>
    <w:p w14:paraId="0B3F0C40" w14:textId="77777777" w:rsidR="00BA5CBD" w:rsidRPr="007467D9" w:rsidRDefault="00BA5CBD" w:rsidP="00BA5CBD">
      <w:pPr>
        <w:pStyle w:val="Listaszerbekezds"/>
        <w:spacing w:before="0" w:after="0"/>
        <w:ind w:left="993"/>
        <w:rPr>
          <w:rFonts w:ascii="Tahoma" w:hAnsi="Tahoma" w:cs="Tahoma"/>
          <w:sz w:val="20"/>
          <w:szCs w:val="20"/>
        </w:rPr>
      </w:pPr>
    </w:p>
    <w:p w14:paraId="0CC5A4DB" w14:textId="77777777" w:rsidR="00BA5CBD" w:rsidRPr="007467D9" w:rsidRDefault="00BA5CBD" w:rsidP="00BA5CBD">
      <w:pPr>
        <w:spacing w:after="0" w:line="240" w:lineRule="auto"/>
        <w:rPr>
          <w:rFonts w:ascii="Tahoma" w:hAnsi="Tahoma" w:cs="Tahoma"/>
          <w:b/>
          <w:color w:val="auto"/>
          <w:sz w:val="20"/>
          <w:szCs w:val="20"/>
        </w:rPr>
      </w:pPr>
      <w:r w:rsidRPr="007467D9">
        <w:rPr>
          <w:rFonts w:ascii="Tahoma" w:hAnsi="Tahoma" w:cs="Tahoma"/>
          <w:b/>
          <w:color w:val="auto"/>
          <w:sz w:val="20"/>
          <w:szCs w:val="20"/>
        </w:rPr>
        <w:t>Értékelésekhez kapcsolódó egyéb szakértői feladatok (2. feladattípus)</w:t>
      </w:r>
    </w:p>
    <w:p w14:paraId="1552227A" w14:textId="77777777" w:rsidR="00BA5CBD" w:rsidRPr="007467D9" w:rsidRDefault="00BA5CBD" w:rsidP="00BA5CBD">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Magyar és/vagy idegen nyelvű értékelési eredmények másod-, meta-elemzése, összefoglalása, az elemzések eredményeiről tanulmány készítése. Értékelési eredményekhez kapcsolódó szakértői összefoglalók illetve véleményező, döntés-előkészítő tanulmányok, egyéb anyagok elkészítése. Értékelési javaslatok mentén intézkedési tervek kidolgozásának támogatása, az értékelési javaslatok megvalósulásának nyomon követése</w:t>
      </w:r>
    </w:p>
    <w:p w14:paraId="0B016FA6" w14:textId="77777777" w:rsidR="00BA5CBD" w:rsidRPr="007467D9" w:rsidRDefault="00BA5CBD" w:rsidP="00BA5CBD">
      <w:pPr>
        <w:spacing w:after="0" w:line="240" w:lineRule="auto"/>
        <w:ind w:left="284"/>
        <w:jc w:val="both"/>
        <w:rPr>
          <w:rFonts w:ascii="Tahoma" w:hAnsi="Tahoma" w:cs="Tahoma"/>
          <w:color w:val="auto"/>
          <w:sz w:val="20"/>
          <w:szCs w:val="20"/>
        </w:rPr>
      </w:pPr>
    </w:p>
    <w:p w14:paraId="5124F82A" w14:textId="77777777" w:rsidR="00BA5CBD" w:rsidRPr="007467D9" w:rsidRDefault="00BA5CBD" w:rsidP="00BA5CBD">
      <w:pPr>
        <w:spacing w:after="0" w:line="240" w:lineRule="auto"/>
        <w:rPr>
          <w:rFonts w:ascii="Tahoma" w:hAnsi="Tahoma" w:cs="Tahoma"/>
          <w:b/>
          <w:color w:val="auto"/>
          <w:sz w:val="20"/>
          <w:szCs w:val="20"/>
        </w:rPr>
      </w:pPr>
      <w:r w:rsidRPr="007467D9">
        <w:rPr>
          <w:rFonts w:ascii="Tahoma" w:hAnsi="Tahoma" w:cs="Tahoma"/>
          <w:b/>
          <w:color w:val="auto"/>
          <w:sz w:val="20"/>
          <w:szCs w:val="20"/>
        </w:rPr>
        <w:t>Értékelésekhez kapcsolódó képzések, prezentációk tartása (3. feladattípus)</w:t>
      </w:r>
    </w:p>
    <w:p w14:paraId="12513A54" w14:textId="77777777" w:rsidR="00BA5CBD" w:rsidRPr="007467D9" w:rsidRDefault="00BA5CBD" w:rsidP="00BA5CBD">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Értékeléshez kapcsolódó eredmények, ismeretek, értékelési módszertanok oktatása, képzések tartása, továbbá saját illetve egyéb releváns publikus értékelési projektek, eredmények, módszertanok ismertetése, prezentálása.</w:t>
      </w:r>
    </w:p>
    <w:p w14:paraId="51375E8A" w14:textId="77777777" w:rsidR="00BA5CBD" w:rsidRPr="007467D9" w:rsidRDefault="00BA5CBD" w:rsidP="00BA5CBD">
      <w:pPr>
        <w:spacing w:after="0" w:line="240" w:lineRule="auto"/>
        <w:ind w:left="284"/>
        <w:jc w:val="both"/>
        <w:rPr>
          <w:rFonts w:ascii="Tahoma" w:hAnsi="Tahoma" w:cs="Tahoma"/>
          <w:color w:val="auto"/>
          <w:sz w:val="20"/>
          <w:szCs w:val="20"/>
        </w:rPr>
      </w:pPr>
    </w:p>
    <w:p w14:paraId="5432AC8C" w14:textId="77777777" w:rsidR="00BA5CBD" w:rsidRPr="007467D9" w:rsidRDefault="00BA5CBD" w:rsidP="00BA5CBD">
      <w:pPr>
        <w:spacing w:after="0" w:line="240" w:lineRule="auto"/>
        <w:jc w:val="both"/>
        <w:rPr>
          <w:rFonts w:ascii="Tahoma" w:hAnsi="Tahoma" w:cs="Tahoma"/>
          <w:b/>
          <w:color w:val="auto"/>
          <w:sz w:val="20"/>
          <w:szCs w:val="20"/>
        </w:rPr>
      </w:pPr>
      <w:r w:rsidRPr="007467D9">
        <w:rPr>
          <w:rFonts w:ascii="Tahoma" w:hAnsi="Tahoma" w:cs="Tahoma"/>
          <w:b/>
          <w:color w:val="auto"/>
          <w:sz w:val="20"/>
          <w:szCs w:val="20"/>
        </w:rPr>
        <w:t>Értékelésekhez kapcsolódó adatfelvétel, adatbeszerzés</w:t>
      </w:r>
      <w:r w:rsidRPr="007467D9">
        <w:rPr>
          <w:rFonts w:ascii="Tahoma" w:hAnsi="Tahoma" w:cs="Tahoma"/>
          <w:color w:val="auto"/>
          <w:sz w:val="20"/>
          <w:szCs w:val="20"/>
        </w:rPr>
        <w:t xml:space="preserve"> </w:t>
      </w:r>
      <w:r w:rsidRPr="007467D9">
        <w:rPr>
          <w:rFonts w:ascii="Tahoma" w:hAnsi="Tahoma" w:cs="Tahoma"/>
          <w:b/>
          <w:color w:val="auto"/>
          <w:sz w:val="20"/>
          <w:szCs w:val="20"/>
        </w:rPr>
        <w:t>(4. feladattípus)</w:t>
      </w:r>
    </w:p>
    <w:p w14:paraId="37125D96" w14:textId="77777777" w:rsidR="00BA5CBD" w:rsidRPr="007467D9" w:rsidRDefault="00BA5CBD" w:rsidP="00BA5CBD">
      <w:pPr>
        <w:spacing w:after="0" w:line="240" w:lineRule="auto"/>
        <w:ind w:left="284"/>
        <w:jc w:val="both"/>
        <w:rPr>
          <w:rFonts w:ascii="Tahoma" w:hAnsi="Tahoma" w:cs="Tahoma"/>
          <w:b/>
          <w:color w:val="auto"/>
          <w:sz w:val="20"/>
          <w:szCs w:val="20"/>
        </w:rPr>
      </w:pPr>
      <w:r w:rsidRPr="007467D9">
        <w:rPr>
          <w:rFonts w:ascii="Tahoma" w:hAnsi="Tahoma" w:cs="Tahoma"/>
          <w:color w:val="auto"/>
          <w:sz w:val="20"/>
          <w:szCs w:val="20"/>
        </w:rPr>
        <w:t xml:space="preserve">Az értékelési projekthez vagy a Vállalkozó szakterületéhez kapcsolódó elsődleges adatfelvétel vagy adatbeszerzés. </w:t>
      </w:r>
    </w:p>
    <w:p w14:paraId="569D1E74" w14:textId="77777777" w:rsidR="00BA5CBD" w:rsidRPr="007467D9" w:rsidRDefault="00BA5CBD" w:rsidP="00BA5CBD">
      <w:pPr>
        <w:spacing w:after="0" w:line="240" w:lineRule="auto"/>
        <w:jc w:val="both"/>
        <w:rPr>
          <w:rFonts w:ascii="Tahoma" w:hAnsi="Tahoma" w:cs="Tahoma"/>
          <w:color w:val="auto"/>
          <w:sz w:val="20"/>
          <w:szCs w:val="20"/>
        </w:rPr>
      </w:pPr>
    </w:p>
    <w:p w14:paraId="64A6359C" w14:textId="77777777" w:rsidR="00BA5CBD" w:rsidRPr="007467D9" w:rsidRDefault="00BA5CBD" w:rsidP="00BA5CBD">
      <w:pPr>
        <w:spacing w:after="0" w:line="240" w:lineRule="auto"/>
        <w:jc w:val="both"/>
        <w:rPr>
          <w:rFonts w:ascii="Tahoma" w:hAnsi="Tahoma" w:cs="Tahoma"/>
          <w:color w:val="auto"/>
          <w:sz w:val="20"/>
          <w:szCs w:val="20"/>
        </w:rPr>
      </w:pPr>
    </w:p>
    <w:p w14:paraId="576389F9" w14:textId="77777777" w:rsidR="00BA5CBD" w:rsidRPr="007467D9" w:rsidRDefault="00BA5CBD" w:rsidP="00BA5CBD">
      <w:pPr>
        <w:spacing w:after="0" w:line="240" w:lineRule="auto"/>
        <w:rPr>
          <w:rFonts w:ascii="Tahoma" w:hAnsi="Tahoma" w:cs="Tahoma"/>
          <w:b/>
          <w:color w:val="auto"/>
          <w:sz w:val="20"/>
          <w:szCs w:val="20"/>
        </w:rPr>
      </w:pPr>
      <w:r w:rsidRPr="007467D9">
        <w:rPr>
          <w:rFonts w:ascii="Tahoma" w:hAnsi="Tahoma" w:cs="Tahoma"/>
          <w:b/>
          <w:color w:val="auto"/>
          <w:sz w:val="20"/>
          <w:szCs w:val="20"/>
        </w:rPr>
        <w:t>Az egyes részek tekintetében speciálisan ellátandó feladatok:</w:t>
      </w:r>
    </w:p>
    <w:p w14:paraId="20B0E94E" w14:textId="77777777" w:rsidR="00BA5CBD" w:rsidRPr="007467D9" w:rsidRDefault="00BA5CBD" w:rsidP="00BA5CBD">
      <w:pPr>
        <w:spacing w:after="0" w:line="240" w:lineRule="auto"/>
        <w:rPr>
          <w:rFonts w:ascii="Tahoma" w:hAnsi="Tahoma" w:cs="Tahoma"/>
          <w:b/>
          <w:color w:val="auto"/>
          <w:sz w:val="20"/>
          <w:szCs w:val="20"/>
        </w:rPr>
      </w:pPr>
    </w:p>
    <w:p w14:paraId="3DF312A1"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rPr>
        <w:t xml:space="preserve">1.rész: </w:t>
      </w:r>
      <w:r w:rsidRPr="007467D9">
        <w:rPr>
          <w:rFonts w:ascii="Tahoma" w:hAnsi="Tahoma" w:cs="Tahoma"/>
          <w:b/>
          <w:color w:val="auto"/>
          <w:sz w:val="20"/>
          <w:szCs w:val="20"/>
          <w:bdr w:val="none" w:sz="0" w:space="0" w:color="auto" w:frame="1"/>
        </w:rPr>
        <w:t>A fejlesztéspolitika KKV-kra gyakorolt hatásainak értékelése közvetlen és közvetett vállalkozási támogatások esetén</w:t>
      </w:r>
    </w:p>
    <w:p w14:paraId="311E744B" w14:textId="77777777" w:rsidR="00BA5CBD" w:rsidRPr="007467D9" w:rsidRDefault="00BA5CBD" w:rsidP="00BA5CBD">
      <w:pPr>
        <w:pStyle w:val="Listaszerbekezds"/>
        <w:numPr>
          <w:ilvl w:val="0"/>
          <w:numId w:val="43"/>
        </w:numPr>
        <w:autoSpaceDE w:val="0"/>
        <w:autoSpaceDN w:val="0"/>
        <w:adjustRightInd w:val="0"/>
        <w:spacing w:after="0"/>
        <w:ind w:left="360"/>
        <w:jc w:val="left"/>
        <w:rPr>
          <w:rFonts w:ascii="Tahoma" w:hAnsi="Tahoma" w:cs="Tahoma"/>
          <w:b/>
          <w:sz w:val="20"/>
          <w:szCs w:val="20"/>
        </w:rPr>
      </w:pPr>
      <w:r w:rsidRPr="007467D9">
        <w:rPr>
          <w:rFonts w:ascii="Tahoma" w:hAnsi="Tahoma" w:cs="Tahoma"/>
          <w:sz w:val="20"/>
          <w:szCs w:val="20"/>
        </w:rPr>
        <w:t xml:space="preserve">a kis és középvállalatoknak nyújtott támogatások hatásainak értékelése, </w:t>
      </w:r>
      <w:proofErr w:type="spellStart"/>
      <w:r w:rsidRPr="007467D9">
        <w:rPr>
          <w:rFonts w:ascii="Tahoma" w:hAnsi="Tahoma" w:cs="Tahoma"/>
          <w:sz w:val="20"/>
          <w:szCs w:val="20"/>
        </w:rPr>
        <w:t>ökonometriai</w:t>
      </w:r>
      <w:proofErr w:type="spellEnd"/>
      <w:r w:rsidRPr="007467D9">
        <w:rPr>
          <w:rFonts w:ascii="Tahoma" w:hAnsi="Tahoma" w:cs="Tahoma"/>
          <w:sz w:val="20"/>
          <w:szCs w:val="20"/>
        </w:rPr>
        <w:t xml:space="preserve"> vizsgálata, többek között a támogatásoknak a versenyképességre, a növekedésre, a növekedési potenciál javulására, a beruházások alakulására, a foglalkoztatásra, a vállalati működésre gyakorolt hatásainak értékelése, továbbá a vállalatirányítási gyakorlat és a vállalati mérlegadatok alakulásának elemzése, illetve egyéb, a résztémakörhöz kapcsolódó előzetes értékelés, elemzés, tanulmány, álláspont készítése</w:t>
      </w:r>
    </w:p>
    <w:p w14:paraId="786037DC"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2. rész: K+F, innováció és strukturális változások értékelése</w:t>
      </w:r>
    </w:p>
    <w:p w14:paraId="1E4BF23A" w14:textId="77777777" w:rsidR="00BA5CBD" w:rsidRPr="007467D9" w:rsidRDefault="00BA5CBD" w:rsidP="00BA5CBD">
      <w:pPr>
        <w:pStyle w:val="Listaszerbekezds"/>
        <w:numPr>
          <w:ilvl w:val="0"/>
          <w:numId w:val="43"/>
        </w:numPr>
        <w:autoSpaceDE w:val="0"/>
        <w:autoSpaceDN w:val="0"/>
        <w:adjustRightInd w:val="0"/>
        <w:spacing w:after="0"/>
        <w:ind w:left="360"/>
        <w:jc w:val="left"/>
        <w:rPr>
          <w:rFonts w:ascii="Tahoma" w:hAnsi="Tahoma" w:cs="Tahoma"/>
          <w:b/>
          <w:sz w:val="20"/>
          <w:szCs w:val="20"/>
        </w:rPr>
      </w:pPr>
      <w:r w:rsidRPr="007467D9">
        <w:rPr>
          <w:rFonts w:ascii="Tahoma" w:hAnsi="Tahoma" w:cs="Tahoma"/>
          <w:sz w:val="20"/>
          <w:szCs w:val="20"/>
          <w:bdr w:val="none" w:sz="0" w:space="0" w:color="auto" w:frame="1"/>
        </w:rPr>
        <w:t xml:space="preserve">Fejlesztéspolitikai beavatkozásokra vonatkozó értékelő-elemző tanulmányok készítése az EU társfinanszírozott fejlesztéspolitika K+F, innováció és strukturális változások értékelése kapcsán. Annak értékelése, hogy hogyan hat a fejlesztéspolitika a K+F és innovációs teljesítményre, potenciálra, milyen strukturális változásokat okoz a gazdaságban, hogyan értékelhető ez európai uniós és globális kontextusban. Ezen felül </w:t>
      </w:r>
      <w:r w:rsidRPr="007467D9">
        <w:rPr>
          <w:rFonts w:ascii="Tahoma" w:hAnsi="Tahoma" w:cs="Tahoma"/>
          <w:sz w:val="20"/>
          <w:szCs w:val="20"/>
        </w:rPr>
        <w:t>egyéb, a résztémakörhöz kapcsolódó előzetes értékelések, elemzések, tanulmányok, álláspontok készítése</w:t>
      </w:r>
    </w:p>
    <w:p w14:paraId="629865EC"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3. rész: Munkaerőpiaci- és társadalmi hatások értékelése</w:t>
      </w:r>
    </w:p>
    <w:p w14:paraId="0B8AFA2F" w14:textId="77777777" w:rsidR="00BA5CBD" w:rsidRPr="007467D9" w:rsidRDefault="00BA5CBD" w:rsidP="00BA5CBD">
      <w:pPr>
        <w:pStyle w:val="Listaszerbekezds"/>
        <w:numPr>
          <w:ilvl w:val="0"/>
          <w:numId w:val="44"/>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 xml:space="preserve">Fejlesztéspolitikai beavatkozásokra vonatkozó értékelő-elemző tanulmányok készítése az EU által társfinanszírozott fejlesztéspolitika munkaerőpiaci és társadalmi hatásainak tekintetében, a fejlesztéspolitika által közvetlenül vagy közvetve elért csoportokra, - különös tekintettel a </w:t>
      </w:r>
      <w:r w:rsidRPr="007467D9">
        <w:rPr>
          <w:rFonts w:ascii="Tahoma" w:hAnsi="Tahoma" w:cs="Tahoma"/>
          <w:sz w:val="20"/>
          <w:szCs w:val="20"/>
        </w:rPr>
        <w:t xml:space="preserve">hátrányos helyzetű csoportokra, továbbá a </w:t>
      </w:r>
      <w:r w:rsidRPr="007467D9">
        <w:rPr>
          <w:rFonts w:ascii="Tahoma" w:hAnsi="Tahoma" w:cs="Tahoma"/>
          <w:sz w:val="20"/>
          <w:szCs w:val="20"/>
          <w:bdr w:val="none" w:sz="0" w:space="0" w:color="auto" w:frame="1"/>
        </w:rPr>
        <w:t xml:space="preserve">társadalmi struktúrákra gyakorolt hatás szociológiai elemzése a szociológia eszköztárának, kvantitatív és kvalitatív társadalomkutatási módszertanának alkalmazásával. </w:t>
      </w:r>
    </w:p>
    <w:p w14:paraId="6DACA2AE"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4. rész: Környezeti- és klímahatások értékelése</w:t>
      </w:r>
    </w:p>
    <w:p w14:paraId="12E9E39A" w14:textId="77777777" w:rsidR="00BA5CBD" w:rsidRPr="007467D9" w:rsidRDefault="00BA5CBD" w:rsidP="00BA5CBD">
      <w:pPr>
        <w:pStyle w:val="Listaszerbekezds"/>
        <w:numPr>
          <w:ilvl w:val="0"/>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lastRenderedPageBreak/>
        <w:t>A fejlesztéspolitikai beavatkozások környezetre gyakorolt hatásainak értékelése, elemzése, valamint a beavatkozások klímára, széndioxid-kibocsátásra gyakorolt hatásainak értékelése, elemzése, az eredményekről tanulmány, jelentés készítése. Ez többek között az alábbiakat jelenti:</w:t>
      </w:r>
    </w:p>
    <w:p w14:paraId="31CD3E1F" w14:textId="77777777" w:rsidR="00BA5CBD" w:rsidRPr="007467D9" w:rsidRDefault="00BA5CBD" w:rsidP="00BA5CBD">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az ivóvízminőség javítása érdekében, továbbá a szennyvíztisztítás és -kezelés érdekében megvalósított beruházások ökológiai, környezeti hatásainak értékelését</w:t>
      </w:r>
    </w:p>
    <w:p w14:paraId="29D5076D" w14:textId="77777777" w:rsidR="00BA5CBD" w:rsidRPr="007467D9" w:rsidRDefault="00BA5CBD" w:rsidP="00BA5CBD">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 környezetvédelem és a klímakockázat csökkentése érdekében megvalósuló egyéb beruházások (többek között energetika, hulladékkezelés, és - feldolgozás, árvízvédelem, természetvédelem) környezeti és ökológiai hatásainak értékelése</w:t>
      </w:r>
    </w:p>
    <w:p w14:paraId="6C8AA41B" w14:textId="77777777" w:rsidR="00BA5CBD" w:rsidRPr="007467D9" w:rsidRDefault="00BA5CBD" w:rsidP="00BA5CBD">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 környezettel, természettel kapcsolatos attitűdök és viselkedések, a szemléletformálást célzó beavatkozások szociológiai elemzése, a környezetminőség javítása érdekében megvalósult beruházásokkal kapcsolatos elégedettség szociológiai vizsgálata</w:t>
      </w:r>
    </w:p>
    <w:p w14:paraId="1DC692E7"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5. rész: Közszféra és közszolgáltatások fejlesztéseinek értékelései</w:t>
      </w:r>
    </w:p>
    <w:p w14:paraId="65FE5B64" w14:textId="77777777" w:rsidR="00BA5CBD" w:rsidRPr="007467D9" w:rsidRDefault="00BA5CBD" w:rsidP="00BA5CBD">
      <w:pPr>
        <w:pStyle w:val="Listaszerbekezds"/>
        <w:numPr>
          <w:ilvl w:val="0"/>
          <w:numId w:val="46"/>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 xml:space="preserve">A közszférát és közszolgáltatásokat érintő EU társfinanszírozott fejlesztéspolitika beavatkozások közvetlen és közvetett eredményességének és hatásainak értékelése, szociológiai vizsgálata.  A közszférában, továbbá a közszolgáltatások fejlesztése érdekében megvalósuló fejlesztések hatásainak, hatékonyságának értékelése, többek között a következő fejlesztési területeken: oktatás, közoktatás, képzés, városfejlesztés, településfejlesztés, </w:t>
      </w:r>
      <w:r w:rsidRPr="007467D9">
        <w:rPr>
          <w:rFonts w:ascii="Tahoma" w:hAnsi="Tahoma" w:cs="Tahoma"/>
          <w:sz w:val="20"/>
          <w:szCs w:val="20"/>
        </w:rPr>
        <w:t xml:space="preserve">területi és/vagy </w:t>
      </w:r>
      <w:r w:rsidRPr="007467D9">
        <w:rPr>
          <w:rFonts w:ascii="Tahoma" w:hAnsi="Tahoma" w:cs="Tahoma"/>
          <w:sz w:val="20"/>
          <w:szCs w:val="20"/>
          <w:bdr w:val="none" w:sz="0" w:space="0" w:color="auto" w:frame="1"/>
        </w:rPr>
        <w:t xml:space="preserve">regionális fejlesztés. </w:t>
      </w:r>
      <w:r w:rsidRPr="007467D9">
        <w:rPr>
          <w:rFonts w:ascii="Tahoma" w:hAnsi="Tahoma" w:cs="Tahoma"/>
          <w:sz w:val="20"/>
          <w:szCs w:val="20"/>
        </w:rPr>
        <w:t xml:space="preserve"> </w:t>
      </w:r>
    </w:p>
    <w:p w14:paraId="6A05035C"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6. rész: Infrastruktúra-fejlesztések értékelése</w:t>
      </w:r>
    </w:p>
    <w:p w14:paraId="5D5EE02C" w14:textId="77777777" w:rsidR="00BA5CBD" w:rsidRPr="007467D9" w:rsidRDefault="00BA5CBD" w:rsidP="00BA5CBD">
      <w:pPr>
        <w:pStyle w:val="Listaszerbekezds"/>
        <w:numPr>
          <w:ilvl w:val="0"/>
          <w:numId w:val="47"/>
        </w:numPr>
        <w:suppressAutoHyphens/>
        <w:autoSpaceDE w:val="0"/>
        <w:autoSpaceDN w:val="0"/>
        <w:adjustRightInd w:val="0"/>
        <w:spacing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Fejlesztéspolitikai beavatkozásokra vonatkozó értékelő, elemző tanulmányok készítése az EU által társfinanszírozott fejlesztéspolitika környezeti, közlekedési, informatikai és egyéb infrastruktúra fejlesztések kapcsán, a beruházások eredményességének, hatékonyságának, szándékolt és nem szándékolt hatásainak vizsgálata, a hazai és az európai uniós stratégiai célkitűzésekhez való hozzájárulás értékelése, a célcsoport-elérés szociológiai vizsgálata, a beruházások megvalósításához kapcsolódó folyamatok, projekt-megvalósítás és - menedzsment hatékonyságának és célszerűségének értékelése</w:t>
      </w:r>
    </w:p>
    <w:p w14:paraId="1BCAEC93"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7. rész: Értékelésekhez közvetlenül kapcsolódó elsődleges információgyűjtés és adatelőkészítés</w:t>
      </w:r>
    </w:p>
    <w:p w14:paraId="52E28F27" w14:textId="77777777" w:rsidR="00BA5CBD" w:rsidRPr="007467D9" w:rsidRDefault="00BA5CBD" w:rsidP="00BA5CBD">
      <w:pPr>
        <w:pStyle w:val="Listaszerbekezds"/>
        <w:numPr>
          <w:ilvl w:val="0"/>
          <w:numId w:val="48"/>
        </w:numPr>
        <w:shd w:val="clear" w:color="auto" w:fill="FFFFFF"/>
        <w:suppressAutoHyphens/>
        <w:autoSpaceDE w:val="0"/>
        <w:autoSpaceDN w:val="0"/>
        <w:adjustRightInd w:val="0"/>
        <w:spacing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Kérdőíves lakossági és/vagy vállalati adatfelvétel-tervezés, nagymintás adatfelvétel végrehajtása, Elsődleges illetve átvett (pl. vállalati) adatokból adatbázis-előkészítés, adattisztítás. Lakossági, vállalati, kedvezményezetti adatbázisokhoz kapcsolódó adatelemzési, statisztikai, kimutatás-készítési feladatok, adatbázis-építés, adatkapcsolás elvégzése, területi és szociológiai elemzések készítése. Az elvégzett adatfelvételi, adatelőkészítési, adatfeldolgozási és elemzési munkákról jelentés, tanulmány készítése</w:t>
      </w:r>
    </w:p>
    <w:p w14:paraId="589ABD82" w14:textId="77777777" w:rsidR="00BA5CBD" w:rsidRPr="007467D9" w:rsidRDefault="00BA5CBD" w:rsidP="00BA5CBD">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8. rész: Értékelések módszertani támogatása, ágazati és makrogazdasági hatások értékelése</w:t>
      </w:r>
    </w:p>
    <w:p w14:paraId="4365051C" w14:textId="03192469" w:rsidR="00BA5CBD" w:rsidRPr="007467D9" w:rsidRDefault="00BA5CBD" w:rsidP="00A618C2">
      <w:pPr>
        <w:pStyle w:val="Listaszerbekezds"/>
        <w:numPr>
          <w:ilvl w:val="0"/>
          <w:numId w:val="49"/>
        </w:numPr>
        <w:shd w:val="clear" w:color="auto" w:fill="FFFFFF"/>
        <w:suppressAutoHyphens/>
        <w:autoSpaceDE w:val="0"/>
        <w:autoSpaceDN w:val="0"/>
        <w:adjustRightInd w:val="0"/>
        <w:spacing w:before="0" w:after="200" w:line="276" w:lineRule="auto"/>
        <w:textAlignment w:val="baseline"/>
        <w:rPr>
          <w:rFonts w:ascii="Tahoma" w:hAnsi="Tahoma" w:cs="Tahoma"/>
          <w:sz w:val="20"/>
          <w:szCs w:val="20"/>
        </w:rPr>
      </w:pPr>
      <w:r w:rsidRPr="007467D9">
        <w:rPr>
          <w:rFonts w:ascii="Tahoma" w:hAnsi="Tahoma" w:cs="Tahoma"/>
          <w:sz w:val="20"/>
          <w:szCs w:val="20"/>
          <w:bdr w:val="none" w:sz="0" w:space="0" w:color="auto" w:frame="1"/>
        </w:rPr>
        <w:t xml:space="preserve">Fejlesztéspolitikai beavatkozásokra vonatkozó értékelő-elemző tanulmányok, meta-értékelések készítése, </w:t>
      </w:r>
      <w:r w:rsidR="00402850" w:rsidRPr="007467D9">
        <w:rPr>
          <w:rFonts w:ascii="Tahoma" w:hAnsi="Tahoma" w:cs="Tahoma"/>
          <w:sz w:val="20"/>
          <w:szCs w:val="20"/>
          <w:bdr w:val="none" w:sz="0" w:space="0" w:color="auto" w:frame="1"/>
        </w:rPr>
        <w:t xml:space="preserve">az 1-7. és 9. részek által készített értékelések, szakmai anyagok </w:t>
      </w:r>
      <w:r w:rsidRPr="007467D9">
        <w:rPr>
          <w:rFonts w:ascii="Tahoma" w:hAnsi="Tahoma" w:cs="Tahoma"/>
          <w:sz w:val="20"/>
          <w:szCs w:val="20"/>
          <w:bdr w:val="none" w:sz="0" w:space="0" w:color="auto" w:frame="1"/>
        </w:rPr>
        <w:t xml:space="preserve">módszertani támogatása, az </w:t>
      </w:r>
      <w:r w:rsidRPr="007467D9">
        <w:rPr>
          <w:rFonts w:ascii="Tahoma" w:hAnsi="Tahoma" w:cs="Tahoma"/>
          <w:sz w:val="20"/>
          <w:szCs w:val="20"/>
        </w:rPr>
        <w:t>infrastruktúra-fejlesztések, humánerőforrás-fejlesztések értékelésének módszertani megújítása, támogatása</w:t>
      </w:r>
    </w:p>
    <w:p w14:paraId="1581D7B2" w14:textId="77777777" w:rsidR="00BA5CBD" w:rsidRPr="007467D9" w:rsidRDefault="00BA5CBD" w:rsidP="00BA5CBD">
      <w:pPr>
        <w:pStyle w:val="Listaszerbekezds"/>
        <w:numPr>
          <w:ilvl w:val="0"/>
          <w:numId w:val="49"/>
        </w:numPr>
        <w:shd w:val="clear" w:color="auto" w:fill="FFFFFF"/>
        <w:suppressAutoHyphens/>
        <w:autoSpaceDE w:val="0"/>
        <w:autoSpaceDN w:val="0"/>
        <w:adjustRightInd w:val="0"/>
        <w:spacing w:before="0" w:after="200" w:line="276" w:lineRule="auto"/>
        <w:jc w:val="left"/>
        <w:textAlignment w:val="baseline"/>
        <w:rPr>
          <w:rFonts w:ascii="Tahoma" w:hAnsi="Tahoma" w:cs="Tahoma"/>
          <w:b/>
          <w:sz w:val="20"/>
          <w:szCs w:val="20"/>
        </w:rPr>
      </w:pPr>
      <w:r w:rsidRPr="007467D9">
        <w:rPr>
          <w:rFonts w:ascii="Tahoma" w:hAnsi="Tahoma" w:cs="Tahoma"/>
          <w:sz w:val="20"/>
          <w:szCs w:val="20"/>
          <w:bdr w:val="none" w:sz="0" w:space="0" w:color="auto" w:frame="1"/>
        </w:rPr>
        <w:t xml:space="preserve">Az EU által társfinanszírozott fejlesztéspolitika ágazati és makrogazdasági hatásainak értékelése, rövid és hosszú távon. A kapcsolódó vállalkozások csoportjaira illetve a makrogazdasági szintre vonatkozó hatások értékelése, </w:t>
      </w:r>
      <w:r w:rsidRPr="007467D9">
        <w:rPr>
          <w:rFonts w:ascii="Tahoma" w:hAnsi="Tahoma" w:cs="Tahoma"/>
          <w:sz w:val="20"/>
          <w:szCs w:val="20"/>
        </w:rPr>
        <w:t xml:space="preserve">makrogazdasági, gazdasági, iparági külgazdasági struktúra értékelése, </w:t>
      </w:r>
      <w:proofErr w:type="spellStart"/>
      <w:r w:rsidRPr="007467D9">
        <w:rPr>
          <w:rFonts w:ascii="Tahoma" w:hAnsi="Tahoma" w:cs="Tahoma"/>
          <w:sz w:val="20"/>
          <w:szCs w:val="20"/>
          <w:bdr w:val="none" w:sz="0" w:space="0" w:color="auto" w:frame="1"/>
        </w:rPr>
        <w:t>ökonometriai</w:t>
      </w:r>
      <w:proofErr w:type="spellEnd"/>
      <w:r w:rsidRPr="007467D9">
        <w:rPr>
          <w:rFonts w:ascii="Tahoma" w:hAnsi="Tahoma" w:cs="Tahoma"/>
          <w:sz w:val="20"/>
          <w:szCs w:val="20"/>
          <w:bdr w:val="none" w:sz="0" w:space="0" w:color="auto" w:frame="1"/>
        </w:rPr>
        <w:t xml:space="preserve">, szociológiai </w:t>
      </w:r>
      <w:r w:rsidRPr="007467D9">
        <w:rPr>
          <w:rFonts w:ascii="Tahoma" w:hAnsi="Tahoma" w:cs="Tahoma"/>
          <w:sz w:val="20"/>
          <w:szCs w:val="20"/>
        </w:rPr>
        <w:t xml:space="preserve">elemzése, az értékelésekről, elemzésekről jelentések, tanulmányok készítése, módszertani segédanyagok, útmutatók készítése, felülvizsgálata </w:t>
      </w:r>
    </w:p>
    <w:p w14:paraId="313C76F2" w14:textId="77777777" w:rsidR="00BA5CBD" w:rsidRPr="007467D9" w:rsidRDefault="00BA5CBD" w:rsidP="00BA5CBD">
      <w:pPr>
        <w:shd w:val="clear" w:color="auto" w:fill="FFFFFF"/>
        <w:autoSpaceDE w:val="0"/>
        <w:autoSpaceDN w:val="0"/>
        <w:adjustRightInd w:val="0"/>
        <w:rPr>
          <w:rFonts w:ascii="Tahoma" w:hAnsi="Tahoma" w:cs="Tahoma"/>
          <w:b/>
          <w:color w:val="auto"/>
          <w:sz w:val="20"/>
          <w:szCs w:val="20"/>
        </w:rPr>
      </w:pPr>
      <w:r w:rsidRPr="007467D9">
        <w:rPr>
          <w:rFonts w:ascii="Tahoma" w:hAnsi="Tahoma" w:cs="Tahoma"/>
          <w:b/>
          <w:color w:val="auto"/>
          <w:sz w:val="20"/>
          <w:szCs w:val="20"/>
        </w:rPr>
        <w:lastRenderedPageBreak/>
        <w:t>9. rész: Értékelések tartalmi és javaslati szintézisei</w:t>
      </w:r>
    </w:p>
    <w:p w14:paraId="77ABECFD" w14:textId="77777777" w:rsidR="00BA5CBD" w:rsidRPr="007467D9" w:rsidRDefault="00BA5CBD" w:rsidP="00BA5CBD">
      <w:pPr>
        <w:pStyle w:val="Listaszerbekezds"/>
        <w:numPr>
          <w:ilvl w:val="0"/>
          <w:numId w:val="50"/>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 xml:space="preserve">Az 1-8. részek által készített értékelések módszertani támogatása, és a - tipikusan a gazdaságfejlesztés, humánerőforrás-fejlesztés, infrastruktúra-fejlesztés szakterületeire vonatkozó - elkészült értékelések, összegző dokumentumok tartalmi és javaslati szintéziseinek elkészítése, az értékelési jelentés lektorálása, szerkesztése, közérthető formába öntése a megállapítások, javaslatok célcsoportjainak megfelelő formában és tartalomban, az értékelések eredményeinek megismertetését célzó rövid hírek, ismertetők megfogalmazása, írástechnikai módszertani támogatás az 1-8 részek értékelési jelentéseinek elkészítéséhez. </w:t>
      </w:r>
    </w:p>
    <w:p w14:paraId="19AFA644" w14:textId="77777777" w:rsidR="00BA5CBD" w:rsidRPr="007467D9" w:rsidRDefault="00BA5CBD" w:rsidP="00BA5CBD">
      <w:pPr>
        <w:spacing w:after="0" w:line="240" w:lineRule="auto"/>
        <w:rPr>
          <w:rFonts w:ascii="Tahoma" w:hAnsi="Tahoma" w:cs="Tahoma"/>
          <w:b/>
          <w:caps/>
          <w:color w:val="auto"/>
          <w:sz w:val="20"/>
          <w:szCs w:val="20"/>
        </w:rPr>
      </w:pPr>
      <w:r w:rsidRPr="007467D9">
        <w:rPr>
          <w:rFonts w:ascii="Tahoma" w:hAnsi="Tahoma" w:cs="Tahoma"/>
          <w:b/>
          <w:caps/>
          <w:color w:val="auto"/>
          <w:sz w:val="20"/>
          <w:szCs w:val="20"/>
        </w:rPr>
        <w:t>II. Az értékelési tevékenység bemutatása</w:t>
      </w:r>
    </w:p>
    <w:p w14:paraId="028A3807" w14:textId="77777777" w:rsidR="00BA5CBD" w:rsidRPr="007467D9" w:rsidRDefault="00BA5CBD" w:rsidP="00BA5CBD">
      <w:pPr>
        <w:spacing w:after="0" w:line="240" w:lineRule="auto"/>
        <w:rPr>
          <w:rFonts w:ascii="Tahoma" w:hAnsi="Tahoma" w:cs="Tahoma"/>
          <w:b/>
          <w:caps/>
          <w:color w:val="auto"/>
          <w:sz w:val="20"/>
          <w:szCs w:val="20"/>
        </w:rPr>
      </w:pPr>
    </w:p>
    <w:p w14:paraId="0B94164D" w14:textId="77777777" w:rsidR="00BA5CBD" w:rsidRPr="007467D9" w:rsidRDefault="00BA5CBD" w:rsidP="00BA5CBD">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Az értékelés általános céljai, jogszabályi háttere</w:t>
      </w:r>
    </w:p>
    <w:p w14:paraId="4B282C77" w14:textId="77777777" w:rsidR="00BA5CBD" w:rsidRPr="007467D9" w:rsidRDefault="00BA5CBD" w:rsidP="00BA5CBD">
      <w:pPr>
        <w:spacing w:after="0" w:line="240" w:lineRule="auto"/>
        <w:rPr>
          <w:rFonts w:ascii="Tahoma" w:hAnsi="Tahoma" w:cs="Tahoma"/>
          <w:color w:val="auto"/>
          <w:sz w:val="20"/>
          <w:szCs w:val="20"/>
          <w:lang w:eastAsia="hu-HU"/>
        </w:rPr>
      </w:pPr>
    </w:p>
    <w:p w14:paraId="5F3EAD4E" w14:textId="77777777" w:rsidR="00BA5CBD" w:rsidRPr="007467D9" w:rsidRDefault="00BA5CBD" w:rsidP="00BA5CBD">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7467D9">
        <w:rPr>
          <w:rFonts w:ascii="Tahoma" w:hAnsi="Tahoma" w:cs="Tahoma"/>
          <w:color w:val="auto"/>
          <w:sz w:val="20"/>
          <w:szCs w:val="20"/>
        </w:rPr>
        <w:tab/>
      </w:r>
    </w:p>
    <w:p w14:paraId="028B8353" w14:textId="77777777" w:rsidR="00BA5CBD" w:rsidRPr="007467D9" w:rsidRDefault="00BA5CBD" w:rsidP="00BA5CBD">
      <w:pPr>
        <w:pStyle w:val="Default"/>
        <w:ind w:left="284"/>
        <w:jc w:val="both"/>
        <w:rPr>
          <w:rFonts w:ascii="Tahoma" w:hAnsi="Tahoma" w:cs="Tahoma"/>
          <w:color w:val="auto"/>
          <w:sz w:val="20"/>
          <w:szCs w:val="20"/>
        </w:rPr>
      </w:pPr>
    </w:p>
    <w:p w14:paraId="3D39AF8A" w14:textId="77777777" w:rsidR="00BA5CBD" w:rsidRPr="007467D9" w:rsidRDefault="00BA5CBD" w:rsidP="00BA5CBD">
      <w:pPr>
        <w:pStyle w:val="Default"/>
        <w:ind w:left="284"/>
        <w:jc w:val="both"/>
        <w:rPr>
          <w:rFonts w:ascii="Tahoma" w:hAnsi="Tahoma" w:cs="Tahoma"/>
          <w:color w:val="auto"/>
          <w:sz w:val="20"/>
          <w:szCs w:val="20"/>
        </w:rPr>
      </w:pPr>
      <w:r w:rsidRPr="007467D9">
        <w:rPr>
          <w:rFonts w:ascii="Tahoma" w:hAnsi="Tahoma" w:cs="Tahoma"/>
          <w:color w:val="auto"/>
          <w:sz w:val="20"/>
          <w:szCs w:val="20"/>
        </w:rPr>
        <w:t xml:space="preserve">Az értékelés jogszabályi háttere a 1303/2013/EU rendelete, amely kifejti az értékelésekre vonatkozó követelményeket, valamint a kapcsolódó végrehajtási és delegált aktusok, különös tekintettel </w:t>
      </w:r>
      <w:r w:rsidRPr="007467D9">
        <w:rPr>
          <w:rFonts w:ascii="Tahoma" w:hAnsi="Tahoma" w:cs="Tahoma"/>
          <w:bCs/>
          <w:color w:val="auto"/>
          <w:sz w:val="20"/>
          <w:szCs w:val="20"/>
        </w:rPr>
        <w:t>az európai strukturális és beruházási alapok keretében megvalósított partnerségre vonatkozó 240/2014/EU európai magatartási kódexre</w:t>
      </w:r>
      <w:r w:rsidRPr="007467D9">
        <w:rPr>
          <w:rFonts w:ascii="Tahoma" w:hAnsi="Tahoma" w:cs="Tahoma"/>
          <w:b/>
          <w:bCs/>
          <w:color w:val="auto"/>
          <w:sz w:val="20"/>
          <w:szCs w:val="20"/>
        </w:rPr>
        <w:t xml:space="preserve">, </w:t>
      </w:r>
      <w:r w:rsidRPr="007467D9">
        <w:rPr>
          <w:rFonts w:ascii="Tahoma" w:hAnsi="Tahoma" w:cs="Tahoma"/>
          <w:color w:val="auto"/>
          <w:sz w:val="20"/>
          <w:szCs w:val="20"/>
        </w:rPr>
        <w:t xml:space="preserve">továbbá a 272/2014. Korm. rendelet vonatkozó rendelkezéseire. Az értékelések megvalósítására irányadóak még az Európai Bizottság által kibocsátott értékelési útmutatók, és a hazai Monitoring Bizottságok által jóváhagyott Értékelési Terv. </w:t>
      </w:r>
    </w:p>
    <w:p w14:paraId="6910174D" w14:textId="77777777" w:rsidR="00BA5CBD" w:rsidRPr="007467D9" w:rsidRDefault="00BA5CBD" w:rsidP="00BA5CBD">
      <w:pPr>
        <w:pStyle w:val="Default"/>
        <w:ind w:left="284"/>
        <w:jc w:val="both"/>
        <w:rPr>
          <w:rFonts w:ascii="Tahoma" w:hAnsi="Tahoma" w:cs="Tahoma"/>
          <w:color w:val="auto"/>
          <w:sz w:val="20"/>
          <w:szCs w:val="20"/>
        </w:rPr>
      </w:pPr>
    </w:p>
    <w:p w14:paraId="295AD178" w14:textId="77777777" w:rsidR="00BA5CBD" w:rsidRPr="007467D9" w:rsidRDefault="00BA5CBD" w:rsidP="00BA5CBD">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 xml:space="preserve">Az értékelés specifikus céljai </w:t>
      </w:r>
    </w:p>
    <w:p w14:paraId="1C22C309" w14:textId="77777777" w:rsidR="00BA5CBD" w:rsidRPr="007467D9" w:rsidRDefault="00BA5CBD" w:rsidP="00BA5CBD">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 xml:space="preserve">Az értékelések rendszerének működtetése révén olyan értékelések előkészítése, indítása és eredményes lebonyolítása, amelyek </w:t>
      </w:r>
    </w:p>
    <w:p w14:paraId="7CA0ECF5" w14:textId="77777777" w:rsidR="00BA5CBD" w:rsidRPr="007467D9" w:rsidRDefault="00BA5CBD" w:rsidP="00BA5CBD">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a végrehajtás és a tervezés, valamint a felső-vezetés információigényeinek megfelelő témakörben és időzítéssel,</w:t>
      </w:r>
    </w:p>
    <w:p w14:paraId="44AF7827" w14:textId="77777777" w:rsidR="00BA5CBD" w:rsidRPr="007467D9" w:rsidRDefault="00BA5CBD" w:rsidP="00BA5CBD">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az értékelési szakma eszközrendszerét az értékelési feladatra koncentráltan optimalizálva,</w:t>
      </w:r>
    </w:p>
    <w:p w14:paraId="1AA14178" w14:textId="77777777" w:rsidR="00BA5CBD" w:rsidRPr="007467D9" w:rsidRDefault="00BA5CBD" w:rsidP="00BA5CBD">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magas szakmai színvonalon,</w:t>
      </w:r>
    </w:p>
    <w:p w14:paraId="37594F24" w14:textId="77777777" w:rsidR="00BA5CBD" w:rsidRPr="007467D9" w:rsidRDefault="00BA5CBD" w:rsidP="00BA5CBD">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költséghatékony módon készülnek el.</w:t>
      </w:r>
    </w:p>
    <w:p w14:paraId="783DFAE8" w14:textId="77777777" w:rsidR="00BA5CBD" w:rsidRPr="007467D9" w:rsidRDefault="00BA5CBD" w:rsidP="00BA5CBD">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Az értékelések rész- és végső eredményeinek a folyamatok javításában történő hasznosulása érdekében hatékony szakmai kommunikációs rendszer kiépítése és működtetése.</w:t>
      </w:r>
    </w:p>
    <w:p w14:paraId="7CCF8685" w14:textId="77777777" w:rsidR="00BA5CBD" w:rsidRPr="007467D9" w:rsidRDefault="00BA5CBD" w:rsidP="00BA5CBD">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Az értékelések előkészítése és lefolytatása révén megszerzett szak- és fejlesztéspolitikai ismeretek becsatornázása az intézményrendszer működésébe, valamint a hazai fejlesztéspolitikai döntéshozatali rendszerbe.</w:t>
      </w:r>
    </w:p>
    <w:p w14:paraId="4068A06A" w14:textId="77777777" w:rsidR="00BA5CBD" w:rsidRPr="007467D9" w:rsidRDefault="00BA5CBD" w:rsidP="00BA5CBD">
      <w:pPr>
        <w:spacing w:after="0" w:line="240" w:lineRule="auto"/>
        <w:rPr>
          <w:rFonts w:ascii="Tahoma" w:hAnsi="Tahoma" w:cs="Tahoma"/>
          <w:color w:val="auto"/>
          <w:sz w:val="20"/>
          <w:szCs w:val="20"/>
          <w:lang w:eastAsia="hu-HU"/>
        </w:rPr>
      </w:pPr>
    </w:p>
    <w:p w14:paraId="08DEE558" w14:textId="77777777" w:rsidR="00BA5CBD" w:rsidRPr="007467D9" w:rsidRDefault="00BA5CBD" w:rsidP="00BA5CBD">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Az értékelés módszertana</w:t>
      </w:r>
    </w:p>
    <w:p w14:paraId="6A11047C" w14:textId="77777777" w:rsidR="00BA5CBD" w:rsidRPr="007467D9" w:rsidRDefault="00BA5CBD" w:rsidP="00BA5CBD">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 xml:space="preserve">Az értékelés módszertanára vonatkozóan az Európai Bizottság ajánlásait kell mérvadónak tekinteni, melyek teljes terjedelemben elérhetőek az Európai Bizottság honlapján, többek között az alábbi címeken: </w:t>
      </w:r>
    </w:p>
    <w:p w14:paraId="29E5E6A2" w14:textId="77777777" w:rsidR="00BA5CBD" w:rsidRPr="007467D9" w:rsidRDefault="00A90968" w:rsidP="00BA5CBD">
      <w:pPr>
        <w:spacing w:after="0" w:line="240" w:lineRule="auto"/>
        <w:ind w:left="708"/>
        <w:jc w:val="both"/>
        <w:rPr>
          <w:rFonts w:ascii="Tahoma" w:hAnsi="Tahoma" w:cs="Tahoma"/>
          <w:color w:val="auto"/>
          <w:sz w:val="20"/>
          <w:szCs w:val="20"/>
        </w:rPr>
      </w:pPr>
      <w:hyperlink r:id="rId18" w:anchor="2" w:history="1">
        <w:r w:rsidR="00BA5CBD" w:rsidRPr="007467D9">
          <w:rPr>
            <w:rFonts w:ascii="Tahoma" w:hAnsi="Tahoma" w:cs="Tahoma"/>
            <w:color w:val="auto"/>
            <w:sz w:val="20"/>
            <w:szCs w:val="20"/>
          </w:rPr>
          <w:t>http://ec.europa.eu/regional_policy/information/evaluations/guidance_en.cfm#2</w:t>
        </w:r>
      </w:hyperlink>
    </w:p>
    <w:p w14:paraId="73CDA9AB" w14:textId="77777777" w:rsidR="00BA5CBD" w:rsidRPr="007467D9" w:rsidRDefault="00A90968" w:rsidP="00BA5CBD">
      <w:pPr>
        <w:spacing w:after="0" w:line="240" w:lineRule="auto"/>
        <w:ind w:left="708"/>
        <w:jc w:val="both"/>
        <w:rPr>
          <w:rFonts w:ascii="Tahoma" w:hAnsi="Tahoma" w:cs="Tahoma"/>
          <w:color w:val="auto"/>
          <w:sz w:val="20"/>
          <w:szCs w:val="20"/>
        </w:rPr>
      </w:pPr>
      <w:hyperlink r:id="rId19" w:history="1">
        <w:r w:rsidR="00BA5CBD" w:rsidRPr="007467D9">
          <w:rPr>
            <w:rFonts w:ascii="Tahoma" w:hAnsi="Tahoma" w:cs="Tahoma"/>
            <w:color w:val="auto"/>
            <w:sz w:val="20"/>
            <w:szCs w:val="20"/>
          </w:rPr>
          <w:t>http://ec.europa.eu/sfc/en/system/files/ged/ESF%20monitoring%20and%20evaluation%20guidance.pdf</w:t>
        </w:r>
      </w:hyperlink>
    </w:p>
    <w:p w14:paraId="33F2F6A3" w14:textId="77777777" w:rsidR="00BA5CBD" w:rsidRPr="007467D9" w:rsidRDefault="00A90968" w:rsidP="00BA5CBD">
      <w:pPr>
        <w:spacing w:after="0" w:line="240" w:lineRule="auto"/>
        <w:ind w:left="708"/>
        <w:jc w:val="both"/>
        <w:rPr>
          <w:rFonts w:ascii="Tahoma" w:hAnsi="Tahoma" w:cs="Tahoma"/>
          <w:color w:val="auto"/>
          <w:sz w:val="20"/>
          <w:szCs w:val="20"/>
        </w:rPr>
      </w:pPr>
      <w:hyperlink r:id="rId20" w:history="1">
        <w:r w:rsidR="00BA5CBD" w:rsidRPr="007467D9">
          <w:rPr>
            <w:rStyle w:val="Hiperhivatkozs"/>
            <w:rFonts w:ascii="Tahoma" w:hAnsi="Tahoma" w:cs="Tahoma"/>
            <w:color w:val="auto"/>
            <w:sz w:val="20"/>
            <w:szCs w:val="20"/>
            <w:lang w:bidi="ar-SA"/>
          </w:rPr>
          <w:t>http://ec.europa.eu/agriculture/evaluation/guidelines/index_en.htm</w:t>
        </w:r>
      </w:hyperlink>
    </w:p>
    <w:p w14:paraId="0AECAC40" w14:textId="77777777" w:rsidR="00BA5CBD" w:rsidRPr="007467D9" w:rsidRDefault="00BA5CBD" w:rsidP="00BA5CBD">
      <w:pPr>
        <w:spacing w:after="0" w:line="240" w:lineRule="auto"/>
        <w:jc w:val="both"/>
        <w:rPr>
          <w:rFonts w:ascii="Tahoma" w:hAnsi="Tahoma" w:cs="Tahoma"/>
          <w:color w:val="auto"/>
          <w:sz w:val="20"/>
          <w:szCs w:val="20"/>
        </w:rPr>
      </w:pPr>
    </w:p>
    <w:p w14:paraId="3498CF58" w14:textId="77777777" w:rsidR="00BA5CBD" w:rsidRPr="007467D9" w:rsidRDefault="00BA5CBD" w:rsidP="00BA5CBD">
      <w:pPr>
        <w:pStyle w:val="Default"/>
        <w:ind w:left="284"/>
        <w:jc w:val="both"/>
        <w:rPr>
          <w:rFonts w:ascii="Tahoma" w:hAnsi="Tahoma" w:cs="Tahoma"/>
          <w:color w:val="auto"/>
          <w:sz w:val="20"/>
          <w:szCs w:val="20"/>
        </w:rPr>
      </w:pPr>
      <w:r w:rsidRPr="007467D9">
        <w:rPr>
          <w:rFonts w:ascii="Tahoma" w:hAnsi="Tahoma" w:cs="Tahoma"/>
          <w:color w:val="auto"/>
          <w:sz w:val="20"/>
          <w:szCs w:val="20"/>
        </w:rPr>
        <w:t xml:space="preserve">A Miniszterelnökség megbízásából készült értékelések elérhetőek az alábbi címen:  </w:t>
      </w:r>
      <w:hyperlink r:id="rId21" w:history="1">
        <w:r w:rsidRPr="007467D9">
          <w:rPr>
            <w:rStyle w:val="Hiperhivatkozs"/>
            <w:rFonts w:cs="Arial"/>
            <w:color w:val="auto"/>
            <w:sz w:val="20"/>
            <w:szCs w:val="20"/>
            <w:lang w:bidi="ar-SA"/>
          </w:rPr>
          <w:t>https://www.palyazat.gov.hu/ertekeles</w:t>
        </w:r>
      </w:hyperlink>
      <w:r w:rsidRPr="007467D9">
        <w:rPr>
          <w:color w:val="auto"/>
          <w:sz w:val="20"/>
          <w:szCs w:val="20"/>
        </w:rPr>
        <w:t xml:space="preserve"> </w:t>
      </w:r>
    </w:p>
    <w:p w14:paraId="6557305E" w14:textId="77777777" w:rsidR="00BA5CBD" w:rsidRPr="007467D9" w:rsidRDefault="00BA5CBD" w:rsidP="00BA5CBD">
      <w:pPr>
        <w:spacing w:after="0" w:line="240" w:lineRule="auto"/>
        <w:ind w:left="284"/>
        <w:jc w:val="both"/>
        <w:rPr>
          <w:rFonts w:ascii="Tahoma" w:hAnsi="Tahoma" w:cs="Tahoma"/>
          <w:color w:val="auto"/>
          <w:sz w:val="20"/>
          <w:szCs w:val="20"/>
        </w:rPr>
      </w:pPr>
    </w:p>
    <w:p w14:paraId="5CE77856" w14:textId="77777777" w:rsidR="00BA5CBD" w:rsidRPr="007467D9" w:rsidRDefault="00BA5CBD" w:rsidP="00BA5CBD">
      <w:pPr>
        <w:pStyle w:val="Cmsor6"/>
        <w:shd w:val="clear" w:color="auto" w:fill="FFFFFF"/>
        <w:spacing w:before="0" w:after="0" w:line="240" w:lineRule="auto"/>
        <w:rPr>
          <w:rFonts w:ascii="Tahoma" w:hAnsi="Tahoma" w:cs="Tahoma"/>
          <w:caps/>
          <w:color w:val="auto"/>
          <w:sz w:val="20"/>
          <w:szCs w:val="20"/>
        </w:rPr>
      </w:pPr>
      <w:r w:rsidRPr="007467D9">
        <w:rPr>
          <w:rFonts w:ascii="Tahoma" w:hAnsi="Tahoma" w:cs="Tahoma"/>
          <w:caps/>
          <w:color w:val="auto"/>
          <w:sz w:val="20"/>
          <w:szCs w:val="20"/>
        </w:rPr>
        <w:t>III. Az Értékelési Keretrendszer bemutatása</w:t>
      </w:r>
    </w:p>
    <w:p w14:paraId="3700748D" w14:textId="77777777" w:rsidR="00BA5CBD" w:rsidRPr="007467D9" w:rsidRDefault="00BA5CBD" w:rsidP="00BA5CBD">
      <w:pPr>
        <w:spacing w:after="0" w:line="240" w:lineRule="auto"/>
        <w:jc w:val="both"/>
        <w:rPr>
          <w:rFonts w:ascii="Tahoma" w:hAnsi="Tahoma" w:cs="Tahoma"/>
          <w:b/>
          <w:color w:val="auto"/>
          <w:sz w:val="20"/>
          <w:szCs w:val="20"/>
        </w:rPr>
      </w:pPr>
    </w:p>
    <w:p w14:paraId="278421FC" w14:textId="77777777" w:rsidR="00BA5CBD" w:rsidRPr="007467D9" w:rsidRDefault="00BA5CBD" w:rsidP="00BA5CBD">
      <w:pPr>
        <w:pStyle w:val="Cmsor2"/>
        <w:widowControl w:val="0"/>
        <w:numPr>
          <w:ilvl w:val="0"/>
          <w:numId w:val="29"/>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lastRenderedPageBreak/>
        <w:t>A Keretrendszer gyakorlati működése</w:t>
      </w:r>
    </w:p>
    <w:p w14:paraId="13189572" w14:textId="77777777" w:rsidR="00BA5CBD" w:rsidRPr="007467D9" w:rsidRDefault="00BA5CBD" w:rsidP="00BA5CBD">
      <w:pPr>
        <w:rPr>
          <w:rFonts w:ascii="Tahoma" w:hAnsi="Tahoma" w:cs="Tahoma"/>
          <w:color w:val="auto"/>
          <w:sz w:val="20"/>
          <w:szCs w:val="20"/>
          <w:lang w:eastAsia="hu-HU"/>
        </w:rPr>
      </w:pPr>
    </w:p>
    <w:p w14:paraId="3129E22C" w14:textId="77777777" w:rsidR="00BA5CBD" w:rsidRPr="007467D9" w:rsidRDefault="00BA5CBD" w:rsidP="00BA5CBD">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Feladatkiadás - Megrendelés</w:t>
      </w:r>
    </w:p>
    <w:p w14:paraId="2ED68ED2"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dolgoz ki, melyet a Megrendelőnek jóvá kell hagynia. Ezt követően kezdődhet meg a megrendelés Értékelő általi végrehajtása.</w:t>
      </w:r>
    </w:p>
    <w:p w14:paraId="7831EA26" w14:textId="77777777" w:rsidR="00BA5CBD" w:rsidRPr="007467D9" w:rsidRDefault="00BA5CBD" w:rsidP="00BA5CBD">
      <w:pPr>
        <w:spacing w:after="0" w:line="240" w:lineRule="auto"/>
        <w:ind w:left="1134"/>
        <w:jc w:val="both"/>
        <w:rPr>
          <w:rFonts w:ascii="Tahoma" w:hAnsi="Tahoma" w:cs="Tahoma"/>
          <w:color w:val="auto"/>
          <w:sz w:val="20"/>
          <w:szCs w:val="20"/>
        </w:rPr>
      </w:pPr>
    </w:p>
    <w:p w14:paraId="2DF0A82B"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047056E9" w14:textId="77777777" w:rsidR="00BA5CBD" w:rsidRPr="007467D9" w:rsidRDefault="00BA5CBD" w:rsidP="00BA5CBD">
      <w:pPr>
        <w:spacing w:after="0" w:line="240" w:lineRule="auto"/>
        <w:ind w:left="1134"/>
        <w:jc w:val="both"/>
        <w:rPr>
          <w:rFonts w:ascii="Tahoma" w:hAnsi="Tahoma" w:cs="Tahoma"/>
          <w:color w:val="auto"/>
          <w:sz w:val="20"/>
          <w:szCs w:val="20"/>
        </w:rPr>
      </w:pPr>
    </w:p>
    <w:p w14:paraId="64C2E197"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Értékelési projektek esetében készül egy, az összes részfeladatot tartalmazó dokumentum, mely mellékletét képezi az egyes részfeladatokra és egyes </w:t>
      </w:r>
      <w:proofErr w:type="spellStart"/>
      <w:r w:rsidRPr="007467D9">
        <w:rPr>
          <w:rFonts w:ascii="Tahoma" w:hAnsi="Tahoma" w:cs="Tahoma"/>
          <w:color w:val="auto"/>
          <w:sz w:val="20"/>
          <w:szCs w:val="20"/>
        </w:rPr>
        <w:t>lotokra</w:t>
      </w:r>
      <w:proofErr w:type="spellEnd"/>
      <w:r w:rsidRPr="007467D9">
        <w:rPr>
          <w:rFonts w:ascii="Tahoma" w:hAnsi="Tahoma" w:cs="Tahoma"/>
          <w:color w:val="auto"/>
          <w:sz w:val="20"/>
          <w:szCs w:val="20"/>
        </w:rPr>
        <w:t xml:space="preserve"> vonatkozó megrendeléseknek. A részfeladatokra vonatkozó megrendelések teljesítésének értékelésénél a Megrendelő minden esetben figyelembe kívánja venni az adott részteljesítés projekt egészéhez való hozzájárulását (időbeni és tartalmi megfelelés, illeszkedés a projekt többi részfeladatához stb.).</w:t>
      </w:r>
    </w:p>
    <w:p w14:paraId="2355397F" w14:textId="77777777" w:rsidR="00BA5CBD" w:rsidRPr="007467D9" w:rsidRDefault="00BA5CBD" w:rsidP="00BA5CBD">
      <w:pPr>
        <w:spacing w:after="0" w:line="240" w:lineRule="auto"/>
        <w:ind w:left="1134"/>
        <w:jc w:val="both"/>
        <w:rPr>
          <w:rFonts w:ascii="Tahoma" w:hAnsi="Tahoma" w:cs="Tahoma"/>
          <w:color w:val="auto"/>
          <w:sz w:val="20"/>
          <w:szCs w:val="20"/>
        </w:rPr>
      </w:pPr>
    </w:p>
    <w:p w14:paraId="178B763C" w14:textId="77777777" w:rsidR="00BA5CBD" w:rsidRPr="007467D9" w:rsidRDefault="00BA5CBD" w:rsidP="00BA5CBD">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Feladatvégzés</w:t>
      </w:r>
    </w:p>
    <w:p w14:paraId="5C439F02"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2937E6F2" w14:textId="77777777" w:rsidR="00BA5CBD" w:rsidRPr="007467D9" w:rsidRDefault="00BA5CBD" w:rsidP="00BA5CBD">
      <w:pPr>
        <w:spacing w:after="0" w:line="240" w:lineRule="auto"/>
        <w:ind w:left="1134"/>
        <w:jc w:val="both"/>
        <w:rPr>
          <w:rFonts w:ascii="Tahoma" w:hAnsi="Tahoma" w:cs="Tahoma"/>
          <w:color w:val="auto"/>
          <w:sz w:val="20"/>
          <w:szCs w:val="20"/>
        </w:rPr>
      </w:pPr>
    </w:p>
    <w:p w14:paraId="60A395DF"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projektvezető feladata az értékelési (rész)feladat elvégzésén túlmenően, a projektmenedzsment biztosítása, a projekt előrehaladásáról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7EB9828B" w14:textId="77777777" w:rsidR="00BA5CBD" w:rsidRPr="007467D9" w:rsidRDefault="00BA5CBD" w:rsidP="00BA5CBD">
      <w:pPr>
        <w:spacing w:after="0" w:line="240" w:lineRule="auto"/>
        <w:ind w:left="1134"/>
        <w:jc w:val="both"/>
        <w:rPr>
          <w:rFonts w:ascii="Tahoma" w:hAnsi="Tahoma" w:cs="Tahoma"/>
          <w:color w:val="auto"/>
          <w:sz w:val="20"/>
          <w:szCs w:val="20"/>
        </w:rPr>
      </w:pPr>
    </w:p>
    <w:p w14:paraId="2DD21C56" w14:textId="77777777" w:rsidR="00BA5CBD" w:rsidRPr="007467D9" w:rsidRDefault="00BA5CBD" w:rsidP="00BA5CBD">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Szakmai megfelelőség igazolás</w:t>
      </w:r>
    </w:p>
    <w:p w14:paraId="7095E33C"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elfogadja, vagy jelzi a szükséges változtatásokat. Vállalkozó a szükséges változtatásokat 15 munkanapon belül átvezeti a jelentésen. Ez a folyamat a teljesítés Megrendelő általi elfogadásáig ismétlődik. </w:t>
      </w:r>
    </w:p>
    <w:p w14:paraId="413B6663" w14:textId="77777777" w:rsidR="00BA5CBD" w:rsidRPr="007467D9" w:rsidRDefault="00BA5CBD" w:rsidP="00BA5CBD">
      <w:pPr>
        <w:spacing w:after="0" w:line="240" w:lineRule="auto"/>
        <w:ind w:left="1134"/>
        <w:jc w:val="both"/>
        <w:rPr>
          <w:rFonts w:ascii="Tahoma" w:hAnsi="Tahoma" w:cs="Tahoma"/>
          <w:color w:val="auto"/>
          <w:sz w:val="20"/>
          <w:szCs w:val="20"/>
        </w:rPr>
      </w:pPr>
    </w:p>
    <w:p w14:paraId="1ED3CBE5"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Amennyiben a Megrendelő a leadott teljesítést második benyújtás alkalmával sem találja elfogadhatónak, szankciókkal élhet az Értékelő felé: A Megrendelő kérheti a projektvezető, illetve bármelyik, a teljesítésben részt vevő szakértő projektre vagy az egész </w:t>
      </w:r>
      <w:proofErr w:type="spellStart"/>
      <w:r w:rsidRPr="007467D9">
        <w:rPr>
          <w:rFonts w:ascii="Tahoma" w:hAnsi="Tahoma" w:cs="Tahoma"/>
          <w:color w:val="auto"/>
          <w:sz w:val="20"/>
          <w:szCs w:val="20"/>
        </w:rPr>
        <w:t>lotra</w:t>
      </w:r>
      <w:proofErr w:type="spellEnd"/>
      <w:r w:rsidRPr="007467D9">
        <w:rPr>
          <w:rFonts w:ascii="Tahoma" w:hAnsi="Tahoma" w:cs="Tahoma"/>
          <w:color w:val="auto"/>
          <w:sz w:val="20"/>
          <w:szCs w:val="20"/>
        </w:rPr>
        <w:t xml:space="preserve"> vonatkozó cseréjét. A teljesítés javított, harmadik benyújtásának meg nem felelősége esetén a Megrendelő kezdeményezheti a szerződés felmondását az adott Értékelővel.</w:t>
      </w:r>
    </w:p>
    <w:p w14:paraId="3E41C132" w14:textId="77777777" w:rsidR="00BA5CBD" w:rsidRPr="007467D9" w:rsidRDefault="00BA5CBD" w:rsidP="00BA5CBD">
      <w:pPr>
        <w:spacing w:after="0" w:line="240" w:lineRule="auto"/>
        <w:ind w:left="1134"/>
        <w:jc w:val="both"/>
        <w:rPr>
          <w:rFonts w:ascii="Tahoma" w:hAnsi="Tahoma" w:cs="Tahoma"/>
          <w:color w:val="auto"/>
          <w:sz w:val="20"/>
          <w:szCs w:val="20"/>
        </w:rPr>
      </w:pPr>
    </w:p>
    <w:p w14:paraId="7B9D6D0F" w14:textId="77777777" w:rsidR="00BA5CBD" w:rsidRPr="007467D9" w:rsidRDefault="00BA5CBD" w:rsidP="00BA5CBD">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Szakértői nap elszámolás</w:t>
      </w:r>
    </w:p>
    <w:p w14:paraId="616DC6BE"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feladat szakmai megfelelőségének Megrendelő általi igazolását követően az Értékelő az elvégzett feladatokra vonatkozó szakértői nap alapú kimutatást készít (felsorolja és összegzi az egyes feladatokra ténylegesen felhasznált szakértői napokat). Az egyes Megrendelés terhére elszámolni kívánt szakértői napok száma nem haladhatja meg a Megrendelésben rögzített keretet. </w:t>
      </w:r>
    </w:p>
    <w:p w14:paraId="4B6E4F40"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lastRenderedPageBreak/>
        <w:t xml:space="preserve">A Megrendelőnek jogában áll a beadott szakértői nap kimutatást vitatnia, amennyiben úgy találja, hogy a leadott teljesítés szakmai színvonala vagy az elszámolni kívánt szakértői napok száma nem áll összhangban egymással. </w:t>
      </w:r>
    </w:p>
    <w:p w14:paraId="61E31720"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 Megrendelő kifogásának mérlegelése alapján az Értékelő módosíthatja a beadott szakértői nap kimutatását.</w:t>
      </w:r>
    </w:p>
    <w:p w14:paraId="5FFB0E66"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 Megrendelő a szakmai megfelelőség igazolása és a szakértői nap elszámolását követően állítja ki a teljesítés szakmai igazolását.</w:t>
      </w:r>
    </w:p>
    <w:p w14:paraId="3D644ED9" w14:textId="77777777" w:rsidR="00BA5CBD" w:rsidRPr="007467D9" w:rsidRDefault="00BA5CBD" w:rsidP="00BA5CBD">
      <w:pPr>
        <w:spacing w:after="0" w:line="240" w:lineRule="auto"/>
        <w:jc w:val="both"/>
        <w:rPr>
          <w:rFonts w:ascii="Tahoma" w:hAnsi="Tahoma" w:cs="Tahoma"/>
          <w:color w:val="auto"/>
          <w:sz w:val="20"/>
          <w:szCs w:val="20"/>
        </w:rPr>
      </w:pPr>
    </w:p>
    <w:p w14:paraId="4C31B4F8" w14:textId="77777777" w:rsidR="00BA5CBD" w:rsidRPr="007467D9" w:rsidRDefault="00BA5CBD" w:rsidP="00BA5CBD">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Pénzügyi teljesítés</w:t>
      </w:r>
    </w:p>
    <w:p w14:paraId="29F87BA4" w14:textId="77777777" w:rsidR="00BA5CBD" w:rsidRPr="007467D9" w:rsidRDefault="00BA5CBD" w:rsidP="00BA5CBD">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Megrendelő által kiállított szakmai teljesítésigazolás követően és annak megfelelően állíthat ki az Értékelő a teljesítéséről számlát a Megrendelő felé, amely alapján a pénzügyi teljesítés történik.   </w:t>
      </w:r>
    </w:p>
    <w:p w14:paraId="3CAC0B7C" w14:textId="77777777" w:rsidR="00BA5CBD" w:rsidRPr="007467D9" w:rsidRDefault="00BA5CBD" w:rsidP="00BA5CBD">
      <w:pPr>
        <w:tabs>
          <w:tab w:val="left" w:pos="1225"/>
        </w:tabs>
        <w:spacing w:after="0" w:line="240" w:lineRule="auto"/>
        <w:rPr>
          <w:rFonts w:ascii="Tahoma" w:hAnsi="Tahoma" w:cs="Tahoma"/>
          <w:color w:val="auto"/>
          <w:sz w:val="20"/>
          <w:szCs w:val="20"/>
        </w:rPr>
      </w:pPr>
    </w:p>
    <w:p w14:paraId="2F4163C6" w14:textId="77777777" w:rsidR="00BA5CBD" w:rsidRPr="007467D9" w:rsidRDefault="00BA5CBD" w:rsidP="00BA5CBD">
      <w:pPr>
        <w:pStyle w:val="Stlus2"/>
        <w:spacing w:line="276" w:lineRule="auto"/>
        <w:jc w:val="both"/>
        <w:rPr>
          <w:sz w:val="20"/>
          <w:szCs w:val="20"/>
        </w:rPr>
      </w:pPr>
    </w:p>
    <w:p w14:paraId="2052016C" w14:textId="416FA751" w:rsidR="00EF6BAC" w:rsidRPr="007467D9" w:rsidRDefault="00EF6BAC" w:rsidP="004F3438">
      <w:pPr>
        <w:ind w:left="426" w:hanging="426"/>
        <w:jc w:val="center"/>
        <w:rPr>
          <w:rFonts w:ascii="Tahoma" w:hAnsi="Tahoma" w:cs="Tahoma"/>
          <w:color w:val="auto"/>
          <w:sz w:val="20"/>
          <w:szCs w:val="20"/>
        </w:rPr>
      </w:pPr>
    </w:p>
    <w:p w14:paraId="050D3F1D" w14:textId="77777777" w:rsidR="00476CC3" w:rsidRPr="007467D9" w:rsidRDefault="00476CC3" w:rsidP="00476CC3">
      <w:pPr>
        <w:spacing w:after="0" w:line="240" w:lineRule="auto"/>
        <w:rPr>
          <w:rFonts w:ascii="Tahoma" w:hAnsi="Tahoma" w:cs="Tahoma"/>
          <w:color w:val="auto"/>
          <w:sz w:val="20"/>
          <w:szCs w:val="20"/>
        </w:rPr>
      </w:pPr>
      <w:bookmarkStart w:id="41" w:name="pr361"/>
      <w:bookmarkStart w:id="42" w:name="pr362"/>
      <w:bookmarkStart w:id="43" w:name="pr363"/>
      <w:bookmarkStart w:id="44" w:name="pr364"/>
      <w:bookmarkStart w:id="45" w:name="pr365"/>
      <w:bookmarkStart w:id="46" w:name="pr366"/>
      <w:bookmarkEnd w:id="41"/>
      <w:bookmarkEnd w:id="42"/>
      <w:bookmarkEnd w:id="43"/>
      <w:bookmarkEnd w:id="44"/>
      <w:bookmarkEnd w:id="45"/>
      <w:bookmarkEnd w:id="46"/>
    </w:p>
    <w:p w14:paraId="683AFBD2" w14:textId="409494AC" w:rsidR="00385496" w:rsidRPr="007467D9" w:rsidRDefault="00385496">
      <w:pPr>
        <w:suppressAutoHyphens w:val="0"/>
        <w:spacing w:after="0" w:line="240" w:lineRule="auto"/>
        <w:textAlignment w:val="auto"/>
        <w:rPr>
          <w:rFonts w:ascii="Tahoma" w:hAnsi="Tahoma" w:cs="Tahoma"/>
          <w:color w:val="auto"/>
          <w:sz w:val="20"/>
          <w:szCs w:val="20"/>
        </w:rPr>
      </w:pPr>
      <w:r w:rsidRPr="007467D9">
        <w:rPr>
          <w:rFonts w:ascii="Tahoma" w:hAnsi="Tahoma" w:cs="Tahoma"/>
          <w:color w:val="auto"/>
          <w:sz w:val="20"/>
          <w:szCs w:val="20"/>
        </w:rPr>
        <w:br w:type="page"/>
      </w:r>
    </w:p>
    <w:p w14:paraId="1F187050" w14:textId="36C55F44" w:rsidR="00476CC3" w:rsidRPr="007467D9" w:rsidRDefault="00485059" w:rsidP="00A618C2">
      <w:pPr>
        <w:pStyle w:val="Listaszerbekezds"/>
        <w:numPr>
          <w:ilvl w:val="0"/>
          <w:numId w:val="29"/>
        </w:numPr>
        <w:tabs>
          <w:tab w:val="left" w:pos="1225"/>
        </w:tabs>
        <w:jc w:val="right"/>
        <w:rPr>
          <w:rFonts w:ascii="Tahoma" w:hAnsi="Tahoma" w:cs="Tahoma"/>
          <w:sz w:val="20"/>
          <w:szCs w:val="20"/>
        </w:rPr>
      </w:pPr>
      <w:r w:rsidRPr="007467D9">
        <w:rPr>
          <w:rFonts w:ascii="Calibri" w:hAnsi="Calibri"/>
          <w:noProof/>
          <w:kern w:val="0"/>
          <w:szCs w:val="22"/>
          <w:lang w:eastAsia="hu-HU"/>
        </w:rPr>
        <w:lastRenderedPageBreak/>
        <w:drawing>
          <wp:anchor distT="0" distB="0" distL="114300" distR="114300" simplePos="0" relativeHeight="251658752" behindDoc="1" locked="0" layoutInCell="1" allowOverlap="1" wp14:anchorId="4CE4939C" wp14:editId="77FFB4B0">
            <wp:simplePos x="0" y="0"/>
            <wp:positionH relativeFrom="leftMargin">
              <wp:posOffset>153035</wp:posOffset>
            </wp:positionH>
            <wp:positionV relativeFrom="topMargin">
              <wp:posOffset>152400</wp:posOffset>
            </wp:positionV>
            <wp:extent cx="2877185" cy="1799590"/>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arc_2020_levelp_header_new_300dpi.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77185" cy="1799590"/>
                    </a:xfrm>
                    <a:prstGeom prst="rect">
                      <a:avLst/>
                    </a:prstGeom>
                  </pic:spPr>
                </pic:pic>
              </a:graphicData>
            </a:graphic>
          </wp:anchor>
        </w:drawing>
      </w:r>
      <w:r w:rsidR="00385496" w:rsidRPr="007467D9">
        <w:rPr>
          <w:rFonts w:ascii="Tahoma" w:hAnsi="Tahoma" w:cs="Tahoma"/>
          <w:sz w:val="20"/>
          <w:szCs w:val="20"/>
        </w:rPr>
        <w:t>számú melléklet</w:t>
      </w:r>
    </w:p>
    <w:p w14:paraId="27C3CF28" w14:textId="77777777" w:rsidR="00485059" w:rsidRPr="007467D9" w:rsidRDefault="00485059" w:rsidP="00385496">
      <w:pPr>
        <w:suppressAutoHyphens w:val="0"/>
        <w:spacing w:after="0" w:line="240" w:lineRule="auto"/>
        <w:ind w:right="-428"/>
        <w:contextualSpacing/>
        <w:jc w:val="center"/>
        <w:textAlignment w:val="auto"/>
        <w:rPr>
          <w:rFonts w:ascii="Times New Roman" w:eastAsia="Times New Roman" w:hAnsi="Times New Roman" w:cs="Times New Roman"/>
          <w:b/>
          <w:bCs/>
          <w:color w:val="auto"/>
          <w:kern w:val="0"/>
          <w:sz w:val="20"/>
          <w:szCs w:val="20"/>
          <w:lang w:eastAsia="hu-HU"/>
        </w:rPr>
      </w:pPr>
    </w:p>
    <w:p w14:paraId="1DEEF7BE" w14:textId="77777777" w:rsidR="00485059" w:rsidRPr="007467D9" w:rsidRDefault="00485059" w:rsidP="00385496">
      <w:pPr>
        <w:suppressAutoHyphens w:val="0"/>
        <w:spacing w:after="0" w:line="240" w:lineRule="auto"/>
        <w:ind w:right="-428"/>
        <w:contextualSpacing/>
        <w:jc w:val="center"/>
        <w:textAlignment w:val="auto"/>
        <w:rPr>
          <w:rFonts w:ascii="Times New Roman" w:eastAsia="Times New Roman" w:hAnsi="Times New Roman" w:cs="Times New Roman"/>
          <w:b/>
          <w:bCs/>
          <w:color w:val="auto"/>
          <w:kern w:val="0"/>
          <w:sz w:val="20"/>
          <w:szCs w:val="20"/>
          <w:lang w:eastAsia="hu-HU"/>
        </w:rPr>
      </w:pPr>
    </w:p>
    <w:p w14:paraId="73A2EF10" w14:textId="77777777" w:rsidR="00485059" w:rsidRPr="007467D9" w:rsidRDefault="00485059" w:rsidP="00385496">
      <w:pPr>
        <w:suppressAutoHyphens w:val="0"/>
        <w:spacing w:after="0" w:line="240" w:lineRule="auto"/>
        <w:ind w:right="-428"/>
        <w:contextualSpacing/>
        <w:jc w:val="center"/>
        <w:textAlignment w:val="auto"/>
        <w:rPr>
          <w:rFonts w:ascii="Times New Roman" w:eastAsia="Times New Roman" w:hAnsi="Times New Roman" w:cs="Times New Roman"/>
          <w:b/>
          <w:bCs/>
          <w:color w:val="auto"/>
          <w:kern w:val="0"/>
          <w:sz w:val="20"/>
          <w:szCs w:val="20"/>
          <w:lang w:eastAsia="hu-HU"/>
        </w:rPr>
      </w:pPr>
    </w:p>
    <w:p w14:paraId="4CBA3E1C" w14:textId="77777777" w:rsidR="00485059" w:rsidRPr="007467D9" w:rsidRDefault="00485059" w:rsidP="00385496">
      <w:pPr>
        <w:suppressAutoHyphens w:val="0"/>
        <w:spacing w:after="0" w:line="240" w:lineRule="auto"/>
        <w:ind w:right="-428"/>
        <w:contextualSpacing/>
        <w:jc w:val="center"/>
        <w:textAlignment w:val="auto"/>
        <w:rPr>
          <w:rFonts w:ascii="Times New Roman" w:eastAsia="Times New Roman" w:hAnsi="Times New Roman" w:cs="Times New Roman"/>
          <w:b/>
          <w:bCs/>
          <w:color w:val="auto"/>
          <w:kern w:val="0"/>
          <w:sz w:val="20"/>
          <w:szCs w:val="20"/>
          <w:lang w:eastAsia="hu-HU"/>
        </w:rPr>
      </w:pPr>
    </w:p>
    <w:p w14:paraId="43F08211" w14:textId="77777777" w:rsidR="00385496" w:rsidRPr="007467D9" w:rsidRDefault="00385496" w:rsidP="00385496">
      <w:pPr>
        <w:suppressAutoHyphens w:val="0"/>
        <w:spacing w:after="0" w:line="240" w:lineRule="auto"/>
        <w:ind w:right="-428"/>
        <w:contextualSpacing/>
        <w:jc w:val="center"/>
        <w:textAlignment w:val="auto"/>
        <w:rPr>
          <w:rFonts w:ascii="Times New Roman" w:eastAsia="Times New Roman" w:hAnsi="Times New Roman" w:cs="Times New Roman"/>
          <w:b/>
          <w:bCs/>
          <w:color w:val="auto"/>
          <w:kern w:val="0"/>
          <w:sz w:val="20"/>
          <w:szCs w:val="20"/>
          <w:lang w:eastAsia="hu-HU"/>
        </w:rPr>
      </w:pPr>
      <w:r w:rsidRPr="007467D9">
        <w:rPr>
          <w:rFonts w:ascii="Times New Roman" w:eastAsia="Times New Roman" w:hAnsi="Times New Roman" w:cs="Times New Roman"/>
          <w:b/>
          <w:bCs/>
          <w:color w:val="auto"/>
          <w:kern w:val="0"/>
          <w:sz w:val="20"/>
          <w:szCs w:val="20"/>
          <w:lang w:eastAsia="hu-HU"/>
        </w:rPr>
        <w:t xml:space="preserve">E G Y E D I   M E G R E N D E L Ő   L </w:t>
      </w:r>
      <w:proofErr w:type="gramStart"/>
      <w:r w:rsidRPr="007467D9">
        <w:rPr>
          <w:rFonts w:ascii="Times New Roman" w:eastAsia="Times New Roman" w:hAnsi="Times New Roman" w:cs="Times New Roman"/>
          <w:b/>
          <w:bCs/>
          <w:color w:val="auto"/>
          <w:kern w:val="0"/>
          <w:sz w:val="20"/>
          <w:szCs w:val="20"/>
          <w:lang w:eastAsia="hu-HU"/>
        </w:rPr>
        <w:t>A</w:t>
      </w:r>
      <w:proofErr w:type="gramEnd"/>
      <w:r w:rsidRPr="007467D9">
        <w:rPr>
          <w:rFonts w:ascii="Times New Roman" w:eastAsia="Times New Roman" w:hAnsi="Times New Roman" w:cs="Times New Roman"/>
          <w:b/>
          <w:bCs/>
          <w:color w:val="auto"/>
          <w:kern w:val="0"/>
          <w:sz w:val="20"/>
          <w:szCs w:val="20"/>
          <w:lang w:eastAsia="hu-HU"/>
        </w:rPr>
        <w:t xml:space="preserve"> P</w:t>
      </w:r>
    </w:p>
    <w:p w14:paraId="7CBA98E5" w14:textId="77777777" w:rsidR="00385496" w:rsidRPr="007467D9" w:rsidRDefault="00385496" w:rsidP="00385496">
      <w:pPr>
        <w:suppressAutoHyphens w:val="0"/>
        <w:spacing w:after="0" w:line="240" w:lineRule="auto"/>
        <w:ind w:left="720" w:right="-428"/>
        <w:contextualSpacing/>
        <w:jc w:val="center"/>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 xml:space="preserve">              </w:t>
      </w:r>
      <w:r w:rsidRPr="007467D9">
        <w:rPr>
          <w:rFonts w:ascii="Times New Roman" w:eastAsia="Times New Roman" w:hAnsi="Times New Roman" w:cs="Times New Roman"/>
          <w:color w:val="auto"/>
          <w:kern w:val="0"/>
          <w:sz w:val="20"/>
          <w:szCs w:val="20"/>
          <w:lang w:eastAsia="hu-HU"/>
        </w:rPr>
        <w:tab/>
        <w:t xml:space="preserve">     </w:t>
      </w:r>
    </w:p>
    <w:p w14:paraId="1D88776A" w14:textId="77777777" w:rsidR="00385496" w:rsidRPr="007467D9" w:rsidRDefault="00385496" w:rsidP="00385496">
      <w:pPr>
        <w:suppressAutoHyphens w:val="0"/>
        <w:spacing w:after="0" w:line="240" w:lineRule="auto"/>
        <w:ind w:left="720" w:right="-428"/>
        <w:contextualSpacing/>
        <w:jc w:val="right"/>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szerződésszám/megrendelés sorszáma</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15"/>
      </w:tblGrid>
      <w:tr w:rsidR="00932096" w:rsidRPr="007467D9" w14:paraId="28145134" w14:textId="77777777" w:rsidTr="00081275">
        <w:tc>
          <w:tcPr>
            <w:tcW w:w="2093" w:type="dxa"/>
            <w:shd w:val="pct20" w:color="auto" w:fill="auto"/>
            <w:vAlign w:val="center"/>
          </w:tcPr>
          <w:p w14:paraId="1759D87B" w14:textId="77777777" w:rsidR="00385496" w:rsidRPr="007467D9" w:rsidRDefault="00385496" w:rsidP="00385496">
            <w:pPr>
              <w:tabs>
                <w:tab w:val="left" w:pos="-1560"/>
              </w:tabs>
              <w:suppressAutoHyphens w:val="0"/>
              <w:spacing w:after="0" w:line="240" w:lineRule="auto"/>
              <w:ind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Megrendelő:</w:t>
            </w:r>
          </w:p>
        </w:tc>
        <w:tc>
          <w:tcPr>
            <w:tcW w:w="7015" w:type="dxa"/>
            <w:vAlign w:val="center"/>
          </w:tcPr>
          <w:p w14:paraId="6CD29849" w14:textId="77777777" w:rsidR="00385496" w:rsidRPr="007467D9" w:rsidRDefault="00385496" w:rsidP="00385496">
            <w:pPr>
              <w:tabs>
                <w:tab w:val="left" w:pos="-76"/>
              </w:tabs>
              <w:suppressAutoHyphens w:val="0"/>
              <w:spacing w:after="0" w:line="240" w:lineRule="auto"/>
              <w:ind w:left="207"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Miniszterelnökség</w:t>
            </w:r>
          </w:p>
          <w:p w14:paraId="66290BCC" w14:textId="77777777" w:rsidR="00385496" w:rsidRPr="007467D9" w:rsidRDefault="00385496" w:rsidP="00385496">
            <w:pPr>
              <w:tabs>
                <w:tab w:val="left" w:pos="-76"/>
              </w:tabs>
              <w:suppressAutoHyphens w:val="0"/>
              <w:spacing w:after="0" w:line="240" w:lineRule="auto"/>
              <w:ind w:left="207"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székhely: 1055 Budapest, Kossuth Lajos tér 1-3.</w:t>
            </w:r>
          </w:p>
          <w:p w14:paraId="4FB684DF" w14:textId="77777777" w:rsidR="00385496" w:rsidRPr="007467D9" w:rsidRDefault="00385496" w:rsidP="00385496">
            <w:pPr>
              <w:tabs>
                <w:tab w:val="left" w:pos="-76"/>
              </w:tabs>
              <w:suppressAutoHyphens w:val="0"/>
              <w:spacing w:after="0" w:line="240" w:lineRule="auto"/>
              <w:ind w:left="207"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bCs/>
                <w:color w:val="auto"/>
                <w:kern w:val="0"/>
                <w:sz w:val="20"/>
                <w:szCs w:val="20"/>
                <w:lang w:eastAsia="hu-HU"/>
              </w:rPr>
              <w:t xml:space="preserve">telephely: 1077 Budapest, </w:t>
            </w:r>
            <w:r w:rsidRPr="007467D9">
              <w:rPr>
                <w:rFonts w:ascii="Times New Roman" w:eastAsia="Times New Roman" w:hAnsi="Times New Roman" w:cs="Times New Roman"/>
                <w:color w:val="auto"/>
                <w:kern w:val="0"/>
                <w:sz w:val="20"/>
                <w:szCs w:val="20"/>
                <w:lang w:eastAsia="hu-HU"/>
              </w:rPr>
              <w:t>Wesselényi utca 20-22</w:t>
            </w:r>
            <w:r w:rsidRPr="007467D9">
              <w:rPr>
                <w:rFonts w:ascii="Times New Roman" w:eastAsia="Times New Roman" w:hAnsi="Times New Roman" w:cs="Times New Roman"/>
                <w:bCs/>
                <w:color w:val="auto"/>
                <w:kern w:val="0"/>
                <w:sz w:val="20"/>
                <w:szCs w:val="20"/>
                <w:lang w:eastAsia="hu-HU"/>
              </w:rPr>
              <w:t xml:space="preserve">. </w:t>
            </w:r>
          </w:p>
        </w:tc>
      </w:tr>
      <w:tr w:rsidR="00932096" w:rsidRPr="007467D9" w14:paraId="5E27D999" w14:textId="77777777" w:rsidTr="00081275">
        <w:tc>
          <w:tcPr>
            <w:tcW w:w="2093" w:type="dxa"/>
            <w:shd w:val="pct20" w:color="auto" w:fill="auto"/>
            <w:vAlign w:val="center"/>
          </w:tcPr>
          <w:p w14:paraId="2E7C0AD6" w14:textId="77777777" w:rsidR="00385496" w:rsidRPr="007467D9" w:rsidRDefault="00385496" w:rsidP="00385496">
            <w:pPr>
              <w:tabs>
                <w:tab w:val="left" w:pos="-1560"/>
              </w:tabs>
              <w:suppressAutoHyphens w:val="0"/>
              <w:spacing w:after="0" w:line="240" w:lineRule="auto"/>
              <w:ind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Vállalkozó:</w:t>
            </w:r>
          </w:p>
        </w:tc>
        <w:tc>
          <w:tcPr>
            <w:tcW w:w="7015" w:type="dxa"/>
            <w:vAlign w:val="center"/>
          </w:tcPr>
          <w:p w14:paraId="67B89080" w14:textId="77777777" w:rsidR="00385496" w:rsidRPr="007467D9" w:rsidRDefault="00385496" w:rsidP="00385496">
            <w:pPr>
              <w:tabs>
                <w:tab w:val="left" w:pos="-76"/>
              </w:tabs>
              <w:suppressAutoHyphens w:val="0"/>
              <w:spacing w:after="0" w:line="216" w:lineRule="auto"/>
              <w:ind w:left="207"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w:t>
            </w:r>
            <w:r w:rsidRPr="007467D9">
              <w:rPr>
                <w:rFonts w:ascii="Times New Roman" w:eastAsia="Times New Roman" w:hAnsi="Times New Roman" w:cs="Times New Roman"/>
                <w:b/>
                <w:color w:val="auto"/>
                <w:kern w:val="0"/>
                <w:sz w:val="20"/>
                <w:szCs w:val="20"/>
                <w:lang w:eastAsia="hu-HU"/>
              </w:rPr>
              <w:t>név</w:t>
            </w:r>
            <w:r w:rsidRPr="007467D9">
              <w:rPr>
                <w:rFonts w:ascii="Times New Roman" w:eastAsia="Times New Roman" w:hAnsi="Times New Roman" w:cs="Times New Roman"/>
                <w:color w:val="auto"/>
                <w:kern w:val="0"/>
                <w:sz w:val="20"/>
                <w:szCs w:val="20"/>
                <w:lang w:eastAsia="hu-HU"/>
              </w:rPr>
              <w:t>]</w:t>
            </w:r>
          </w:p>
          <w:p w14:paraId="2E8C79C2" w14:textId="77777777" w:rsidR="00385496" w:rsidRPr="007467D9" w:rsidRDefault="00385496" w:rsidP="00385496">
            <w:pPr>
              <w:tabs>
                <w:tab w:val="left" w:pos="-76"/>
              </w:tabs>
              <w:suppressAutoHyphens w:val="0"/>
              <w:spacing w:after="0" w:line="240" w:lineRule="auto"/>
              <w:ind w:left="207"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[székhely]</w:t>
            </w:r>
          </w:p>
        </w:tc>
      </w:tr>
      <w:tr w:rsidR="00932096" w:rsidRPr="007467D9" w14:paraId="030AA54D" w14:textId="77777777" w:rsidTr="00081275">
        <w:trPr>
          <w:trHeight w:val="513"/>
        </w:trPr>
        <w:tc>
          <w:tcPr>
            <w:tcW w:w="2093" w:type="dxa"/>
            <w:shd w:val="pct20" w:color="auto" w:fill="auto"/>
            <w:vAlign w:val="center"/>
          </w:tcPr>
          <w:p w14:paraId="39D39F6B" w14:textId="77777777" w:rsidR="00385496" w:rsidRPr="007467D9" w:rsidRDefault="00385496" w:rsidP="00385496">
            <w:pPr>
              <w:tabs>
                <w:tab w:val="left" w:pos="-1560"/>
              </w:tabs>
              <w:suppressAutoHyphens w:val="0"/>
              <w:spacing w:after="0" w:line="216" w:lineRule="auto"/>
              <w:ind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Szerződés tárgya:</w:t>
            </w:r>
          </w:p>
        </w:tc>
        <w:tc>
          <w:tcPr>
            <w:tcW w:w="7015" w:type="dxa"/>
            <w:vAlign w:val="center"/>
          </w:tcPr>
          <w:p w14:paraId="0697A7BD" w14:textId="744BD8B9" w:rsidR="00385496" w:rsidRPr="007467D9" w:rsidRDefault="00385496" w:rsidP="00385496">
            <w:pPr>
              <w:tabs>
                <w:tab w:val="left" w:pos="-76"/>
              </w:tabs>
              <w:suppressAutoHyphens w:val="0"/>
              <w:spacing w:after="0" w:line="240" w:lineRule="auto"/>
              <w:ind w:left="207"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Vállalkozási keretszerződés az EU Kohéziós Politikáját szolgáló EU Alapok társfinanszírozásával megvalósuló fejlesztéspolitikai programok értékeléseinek készítésére, 9 részben</w:t>
            </w:r>
          </w:p>
        </w:tc>
      </w:tr>
    </w:tbl>
    <w:p w14:paraId="4A7431D2" w14:textId="77777777" w:rsidR="00385496" w:rsidRPr="007467D9" w:rsidRDefault="00385496" w:rsidP="00385496">
      <w:pPr>
        <w:suppressAutoHyphens w:val="0"/>
        <w:spacing w:after="0" w:line="240" w:lineRule="auto"/>
        <w:ind w:right="-428"/>
        <w:contextualSpacing/>
        <w:textAlignment w:val="auto"/>
        <w:rPr>
          <w:rFonts w:ascii="Times New Roman" w:eastAsia="Times New Roman" w:hAnsi="Times New Roman" w:cs="Times New Roman"/>
          <w:b/>
          <w:color w:val="auto"/>
          <w:kern w:val="0"/>
          <w:sz w:val="20"/>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47"/>
      </w:tblGrid>
      <w:tr w:rsidR="00932096" w:rsidRPr="007467D9" w14:paraId="5A85A040" w14:textId="77777777" w:rsidTr="00081275">
        <w:trPr>
          <w:trHeight w:val="560"/>
        </w:trPr>
        <w:tc>
          <w:tcPr>
            <w:tcW w:w="9108" w:type="dxa"/>
            <w:gridSpan w:val="2"/>
            <w:shd w:val="pct25" w:color="auto" w:fill="auto"/>
            <w:vAlign w:val="center"/>
          </w:tcPr>
          <w:p w14:paraId="66A81DA1" w14:textId="77777777" w:rsidR="00385496" w:rsidRPr="007467D9" w:rsidRDefault="00385496" w:rsidP="00385496">
            <w:pPr>
              <w:suppressAutoHyphens w:val="0"/>
              <w:spacing w:after="0" w:line="216" w:lineRule="auto"/>
              <w:ind w:right="-428"/>
              <w:contextualSpacing/>
              <w:textAlignment w:val="auto"/>
              <w:rPr>
                <w:rFonts w:ascii="Times New Roman" w:eastAsia="Times New Roman" w:hAnsi="Times New Roman" w:cs="Times New Roman"/>
                <w:b/>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Megrendelő tölti ki:</w:t>
            </w:r>
          </w:p>
        </w:tc>
      </w:tr>
      <w:tr w:rsidR="00932096" w:rsidRPr="007467D9" w14:paraId="10AF5A83" w14:textId="77777777" w:rsidTr="00081275">
        <w:tc>
          <w:tcPr>
            <w:tcW w:w="4361" w:type="dxa"/>
            <w:shd w:val="pct10" w:color="auto" w:fill="auto"/>
            <w:vAlign w:val="center"/>
          </w:tcPr>
          <w:p w14:paraId="53618D44" w14:textId="77777777" w:rsidR="00385496" w:rsidRPr="007467D9" w:rsidRDefault="00385496" w:rsidP="00385496">
            <w:pPr>
              <w:tabs>
                <w:tab w:val="left" w:pos="0"/>
              </w:tabs>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Elvégzendő feladat leírása:</w:t>
            </w:r>
          </w:p>
        </w:tc>
        <w:tc>
          <w:tcPr>
            <w:tcW w:w="4747" w:type="dxa"/>
          </w:tcPr>
          <w:p w14:paraId="6075579F"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r w:rsidR="00932096" w:rsidRPr="007467D9" w14:paraId="3D7ED712" w14:textId="77777777" w:rsidTr="00081275">
        <w:tc>
          <w:tcPr>
            <w:tcW w:w="4361" w:type="dxa"/>
            <w:tcBorders>
              <w:bottom w:val="single" w:sz="4" w:space="0" w:color="auto"/>
            </w:tcBorders>
            <w:shd w:val="pct10" w:color="auto" w:fill="auto"/>
            <w:vAlign w:val="center"/>
          </w:tcPr>
          <w:p w14:paraId="32300EB6" w14:textId="77777777" w:rsidR="00385496" w:rsidRPr="007467D9" w:rsidRDefault="00385496" w:rsidP="00385496">
            <w:pPr>
              <w:tabs>
                <w:tab w:val="left" w:pos="0"/>
              </w:tabs>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A teljesítés dokumentuma(i):</w:t>
            </w:r>
          </w:p>
        </w:tc>
        <w:tc>
          <w:tcPr>
            <w:tcW w:w="4747" w:type="dxa"/>
          </w:tcPr>
          <w:p w14:paraId="78B11BA7"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r w:rsidR="00932096" w:rsidRPr="007467D9" w14:paraId="7E960E16" w14:textId="77777777" w:rsidTr="00081275">
        <w:trPr>
          <w:trHeight w:val="620"/>
        </w:trPr>
        <w:tc>
          <w:tcPr>
            <w:tcW w:w="4361" w:type="dxa"/>
            <w:shd w:val="pct10" w:color="auto" w:fill="auto"/>
            <w:vAlign w:val="center"/>
          </w:tcPr>
          <w:p w14:paraId="460D9BB0" w14:textId="77777777" w:rsidR="00385496" w:rsidRPr="007467D9" w:rsidRDefault="00385496" w:rsidP="00385496">
            <w:pPr>
              <w:tabs>
                <w:tab w:val="left" w:pos="0"/>
              </w:tabs>
              <w:suppressAutoHyphens w:val="0"/>
              <w:spacing w:after="0" w:line="216"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A feladat elvégzésének határideje:</w:t>
            </w:r>
          </w:p>
        </w:tc>
        <w:tc>
          <w:tcPr>
            <w:tcW w:w="4747" w:type="dxa"/>
          </w:tcPr>
          <w:p w14:paraId="131A9A17"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r w:rsidR="00932096" w:rsidRPr="007467D9" w14:paraId="05886068" w14:textId="77777777" w:rsidTr="00081275">
        <w:tc>
          <w:tcPr>
            <w:tcW w:w="4361" w:type="dxa"/>
            <w:shd w:val="pct10" w:color="auto" w:fill="auto"/>
            <w:vAlign w:val="center"/>
          </w:tcPr>
          <w:p w14:paraId="5DA768DD" w14:textId="77777777" w:rsidR="00385496" w:rsidRPr="007467D9" w:rsidRDefault="00385496" w:rsidP="00385496">
            <w:pPr>
              <w:tabs>
                <w:tab w:val="left" w:pos="0"/>
                <w:tab w:val="left" w:pos="720"/>
              </w:tabs>
              <w:suppressAutoHyphens w:val="0"/>
              <w:spacing w:after="0" w:line="216"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A teljesítés módja:</w:t>
            </w:r>
          </w:p>
        </w:tc>
        <w:tc>
          <w:tcPr>
            <w:tcW w:w="4747" w:type="dxa"/>
          </w:tcPr>
          <w:p w14:paraId="7A6EBE53"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r w:rsidR="00932096" w:rsidRPr="007467D9" w14:paraId="18F7D7F8" w14:textId="77777777" w:rsidTr="00081275">
        <w:tc>
          <w:tcPr>
            <w:tcW w:w="4361" w:type="dxa"/>
            <w:shd w:val="pct10" w:color="auto" w:fill="auto"/>
            <w:vAlign w:val="center"/>
          </w:tcPr>
          <w:p w14:paraId="5BE7189F" w14:textId="77777777" w:rsidR="00385496" w:rsidRPr="007467D9" w:rsidRDefault="00385496" w:rsidP="00385496">
            <w:pPr>
              <w:tabs>
                <w:tab w:val="left" w:pos="0"/>
                <w:tab w:val="left" w:pos="720"/>
              </w:tabs>
              <w:suppressAutoHyphens w:val="0"/>
              <w:spacing w:after="0" w:line="216"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Feladatra maximálisan elszámolható szakértői napok száma:</w:t>
            </w:r>
          </w:p>
        </w:tc>
        <w:tc>
          <w:tcPr>
            <w:tcW w:w="4747" w:type="dxa"/>
          </w:tcPr>
          <w:p w14:paraId="4BA8775C"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r w:rsidR="00932096" w:rsidRPr="007467D9" w14:paraId="38D799F4" w14:textId="77777777" w:rsidTr="00081275">
        <w:tc>
          <w:tcPr>
            <w:tcW w:w="4361" w:type="dxa"/>
            <w:shd w:val="pct10" w:color="auto" w:fill="auto"/>
            <w:vAlign w:val="center"/>
          </w:tcPr>
          <w:p w14:paraId="77250CDF" w14:textId="77777777" w:rsidR="00385496" w:rsidRPr="007467D9" w:rsidRDefault="00385496" w:rsidP="00385496">
            <w:pPr>
              <w:tabs>
                <w:tab w:val="left" w:pos="0"/>
                <w:tab w:val="left" w:pos="720"/>
              </w:tabs>
              <w:suppressAutoHyphens w:val="0"/>
              <w:spacing w:after="0" w:line="216"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Feladatra maximálisan elszámolható vállalkozói díj:</w:t>
            </w:r>
          </w:p>
        </w:tc>
        <w:tc>
          <w:tcPr>
            <w:tcW w:w="4747" w:type="dxa"/>
          </w:tcPr>
          <w:p w14:paraId="636BC7A9"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Forint + ÁFA</w:t>
            </w:r>
          </w:p>
        </w:tc>
      </w:tr>
      <w:tr w:rsidR="00932096" w:rsidRPr="007467D9" w14:paraId="7DEA7003" w14:textId="77777777" w:rsidTr="00081275">
        <w:tc>
          <w:tcPr>
            <w:tcW w:w="4361" w:type="dxa"/>
            <w:shd w:val="pct10" w:color="auto" w:fill="auto"/>
            <w:vAlign w:val="center"/>
          </w:tcPr>
          <w:p w14:paraId="4239ED46" w14:textId="77777777" w:rsidR="00385496" w:rsidRPr="007467D9" w:rsidRDefault="00385496" w:rsidP="00385496">
            <w:pPr>
              <w:tabs>
                <w:tab w:val="left" w:pos="0"/>
                <w:tab w:val="left" w:pos="426"/>
              </w:tabs>
              <w:suppressAutoHyphens w:val="0"/>
              <w:spacing w:after="0" w:line="216"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Megrendelő által szükségesnek ítélt további információk:</w:t>
            </w:r>
          </w:p>
        </w:tc>
        <w:tc>
          <w:tcPr>
            <w:tcW w:w="4747" w:type="dxa"/>
          </w:tcPr>
          <w:p w14:paraId="435062C8" w14:textId="77777777" w:rsidR="00385496" w:rsidRPr="007467D9" w:rsidRDefault="00385496" w:rsidP="00385496">
            <w:pPr>
              <w:tabs>
                <w:tab w:val="left" w:pos="-7197"/>
              </w:tabs>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bl>
    <w:p w14:paraId="25D82FBB" w14:textId="77777777" w:rsidR="00385496" w:rsidRPr="007467D9" w:rsidRDefault="00385496" w:rsidP="00385496">
      <w:pPr>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47"/>
      </w:tblGrid>
      <w:tr w:rsidR="00932096" w:rsidRPr="007467D9" w14:paraId="6C372B7B" w14:textId="77777777" w:rsidTr="00081275">
        <w:trPr>
          <w:trHeight w:val="493"/>
        </w:trPr>
        <w:tc>
          <w:tcPr>
            <w:tcW w:w="9108" w:type="dxa"/>
            <w:gridSpan w:val="2"/>
            <w:shd w:val="pct25" w:color="auto" w:fill="auto"/>
            <w:vAlign w:val="center"/>
          </w:tcPr>
          <w:p w14:paraId="71ABF086" w14:textId="77777777" w:rsidR="00385496" w:rsidRPr="007467D9" w:rsidRDefault="00385496" w:rsidP="00385496">
            <w:pPr>
              <w:suppressAutoHyphens w:val="0"/>
              <w:spacing w:after="0" w:line="216" w:lineRule="auto"/>
              <w:ind w:left="33"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b/>
                <w:color w:val="auto"/>
                <w:kern w:val="0"/>
                <w:sz w:val="20"/>
                <w:szCs w:val="20"/>
                <w:lang w:eastAsia="hu-HU"/>
              </w:rPr>
              <w:t>Vállalkozó tölti ki:</w:t>
            </w:r>
          </w:p>
        </w:tc>
      </w:tr>
      <w:tr w:rsidR="00932096" w:rsidRPr="007467D9" w14:paraId="214CCF26" w14:textId="77777777" w:rsidTr="00081275">
        <w:tc>
          <w:tcPr>
            <w:tcW w:w="4361" w:type="dxa"/>
            <w:shd w:val="pct10" w:color="auto" w:fill="auto"/>
            <w:vAlign w:val="center"/>
          </w:tcPr>
          <w:p w14:paraId="1B8BEF9E" w14:textId="77777777" w:rsidR="00385496" w:rsidRPr="007467D9" w:rsidRDefault="00385496" w:rsidP="00385496">
            <w:pPr>
              <w:tabs>
                <w:tab w:val="left" w:pos="-2694"/>
              </w:tabs>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 xml:space="preserve">Vállalkozó egyéb megjegyzése: </w:t>
            </w:r>
          </w:p>
        </w:tc>
        <w:tc>
          <w:tcPr>
            <w:tcW w:w="4747" w:type="dxa"/>
          </w:tcPr>
          <w:p w14:paraId="62744375" w14:textId="77777777" w:rsidR="00385496" w:rsidRPr="007467D9" w:rsidRDefault="00385496" w:rsidP="00385496">
            <w:pPr>
              <w:suppressAutoHyphens w:val="0"/>
              <w:spacing w:after="0" w:line="240" w:lineRule="auto"/>
              <w:ind w:left="33" w:right="-428"/>
              <w:contextualSpacing/>
              <w:textAlignment w:val="auto"/>
              <w:rPr>
                <w:rFonts w:ascii="Times New Roman" w:eastAsia="Times New Roman" w:hAnsi="Times New Roman" w:cs="Times New Roman"/>
                <w:color w:val="auto"/>
                <w:kern w:val="0"/>
                <w:sz w:val="20"/>
                <w:szCs w:val="20"/>
                <w:lang w:eastAsia="hu-HU"/>
              </w:rPr>
            </w:pPr>
          </w:p>
        </w:tc>
      </w:tr>
    </w:tbl>
    <w:p w14:paraId="1AB3B102" w14:textId="77777777" w:rsidR="00385496" w:rsidRPr="007467D9" w:rsidRDefault="00385496" w:rsidP="00385496">
      <w:pPr>
        <w:tabs>
          <w:tab w:val="left" w:pos="284"/>
        </w:tabs>
        <w:suppressAutoHyphens w:val="0"/>
        <w:spacing w:after="0" w:line="240" w:lineRule="auto"/>
        <w:ind w:left="849" w:right="-428" w:hanging="283"/>
        <w:contextualSpacing/>
        <w:jc w:val="both"/>
        <w:textAlignment w:val="auto"/>
        <w:rPr>
          <w:rFonts w:ascii="Times New Roman" w:eastAsia="Times New Roman" w:hAnsi="Times New Roman" w:cs="Times New Roman"/>
          <w:color w:val="auto"/>
          <w:kern w:val="0"/>
          <w:sz w:val="20"/>
          <w:szCs w:val="20"/>
          <w:lang w:eastAsia="hu-HU"/>
        </w:rPr>
      </w:pPr>
    </w:p>
    <w:p w14:paraId="7A9A6926" w14:textId="77777777" w:rsidR="00385496" w:rsidRPr="007467D9" w:rsidRDefault="00385496" w:rsidP="00385496">
      <w:pPr>
        <w:tabs>
          <w:tab w:val="left" w:pos="284"/>
        </w:tabs>
        <w:suppressAutoHyphens w:val="0"/>
        <w:spacing w:after="0" w:line="240" w:lineRule="auto"/>
        <w:ind w:right="-428"/>
        <w:contextualSpacing/>
        <w:jc w:val="both"/>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Fentiekben nem szabályozott kérdésekben a Felek által 201… […] hó […] napjával aláírt vállalkozási és felhasználási keretszerződés rendelkezései az irányadóak.</w:t>
      </w:r>
    </w:p>
    <w:p w14:paraId="10C0C554" w14:textId="77777777" w:rsidR="00385496" w:rsidRPr="007467D9" w:rsidRDefault="00385496" w:rsidP="00385496">
      <w:pPr>
        <w:suppressAutoHyphens w:val="0"/>
        <w:spacing w:after="0" w:line="240" w:lineRule="auto"/>
        <w:ind w:left="4320" w:right="-428" w:firstLine="720"/>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color w:val="auto"/>
          <w:kern w:val="0"/>
          <w:sz w:val="20"/>
          <w:szCs w:val="20"/>
          <w:lang w:eastAsia="hu-HU"/>
        </w:rPr>
        <w:t>A fenti munkamegrendelést elfogadom:</w:t>
      </w:r>
    </w:p>
    <w:p w14:paraId="4E5ED7FE" w14:textId="77777777" w:rsidR="00385496" w:rsidRPr="007467D9" w:rsidRDefault="00385496" w:rsidP="00385496">
      <w:pPr>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p>
    <w:p w14:paraId="2791191F" w14:textId="77777777" w:rsidR="00385496" w:rsidRPr="007467D9" w:rsidRDefault="00385496" w:rsidP="00385496">
      <w:pPr>
        <w:suppressAutoHyphens w:val="0"/>
        <w:spacing w:after="0" w:line="240" w:lineRule="auto"/>
        <w:ind w:right="-428"/>
        <w:contextualSpacing/>
        <w:textAlignment w:val="auto"/>
        <w:rPr>
          <w:rFonts w:ascii="Times New Roman" w:eastAsia="Times New Roman" w:hAnsi="Times New Roman" w:cs="Times New Roman"/>
          <w:color w:val="auto"/>
          <w:kern w:val="0"/>
          <w:sz w:val="20"/>
          <w:szCs w:val="20"/>
          <w:lang w:eastAsia="hu-HU"/>
        </w:rPr>
      </w:pPr>
      <w:r w:rsidRPr="007467D9">
        <w:rPr>
          <w:rFonts w:ascii="Times New Roman" w:eastAsia="Times New Roman" w:hAnsi="Times New Roman" w:cs="Times New Roman"/>
          <w:bCs/>
          <w:color w:val="auto"/>
          <w:kern w:val="0"/>
          <w:sz w:val="20"/>
          <w:szCs w:val="20"/>
          <w:lang w:eastAsia="hu-HU"/>
        </w:rPr>
        <w:t xml:space="preserve">Budapest, </w:t>
      </w:r>
      <w:r w:rsidRPr="007467D9">
        <w:rPr>
          <w:rFonts w:ascii="Times New Roman" w:eastAsia="Times New Roman" w:hAnsi="Times New Roman" w:cs="Times New Roman"/>
          <w:bCs/>
          <w:color w:val="auto"/>
          <w:kern w:val="0"/>
          <w:sz w:val="20"/>
          <w:szCs w:val="20"/>
          <w:lang w:eastAsia="hu-HU"/>
        </w:rPr>
        <w:tab/>
      </w:r>
      <w:r w:rsidRPr="007467D9">
        <w:rPr>
          <w:rFonts w:ascii="Times New Roman" w:eastAsia="Times New Roman" w:hAnsi="Times New Roman" w:cs="Times New Roman"/>
          <w:color w:val="auto"/>
          <w:kern w:val="0"/>
          <w:sz w:val="20"/>
          <w:szCs w:val="20"/>
          <w:lang w:eastAsia="hu-HU"/>
        </w:rPr>
        <w:tab/>
      </w:r>
      <w:r w:rsidRPr="007467D9">
        <w:rPr>
          <w:rFonts w:ascii="Times New Roman" w:eastAsia="Times New Roman" w:hAnsi="Times New Roman" w:cs="Times New Roman"/>
          <w:color w:val="auto"/>
          <w:kern w:val="0"/>
          <w:sz w:val="20"/>
          <w:szCs w:val="20"/>
          <w:lang w:eastAsia="hu-HU"/>
        </w:rPr>
        <w:tab/>
      </w:r>
      <w:r w:rsidRPr="007467D9">
        <w:rPr>
          <w:rFonts w:ascii="Times New Roman" w:eastAsia="Times New Roman" w:hAnsi="Times New Roman" w:cs="Times New Roman"/>
          <w:color w:val="auto"/>
          <w:kern w:val="0"/>
          <w:sz w:val="20"/>
          <w:szCs w:val="20"/>
          <w:lang w:eastAsia="hu-HU"/>
        </w:rPr>
        <w:tab/>
      </w:r>
      <w:r w:rsidRPr="007467D9">
        <w:rPr>
          <w:rFonts w:ascii="Times New Roman" w:eastAsia="Times New Roman" w:hAnsi="Times New Roman" w:cs="Times New Roman"/>
          <w:color w:val="auto"/>
          <w:kern w:val="0"/>
          <w:sz w:val="20"/>
          <w:szCs w:val="20"/>
          <w:lang w:eastAsia="hu-HU"/>
        </w:rPr>
        <w:tab/>
      </w:r>
      <w:r w:rsidRPr="007467D9">
        <w:rPr>
          <w:rFonts w:ascii="Times New Roman" w:eastAsia="Times New Roman" w:hAnsi="Times New Roman" w:cs="Times New Roman"/>
          <w:color w:val="auto"/>
          <w:kern w:val="0"/>
          <w:sz w:val="20"/>
          <w:szCs w:val="20"/>
          <w:lang w:eastAsia="hu-HU"/>
        </w:rPr>
        <w:tab/>
      </w:r>
      <w:r w:rsidRPr="007467D9">
        <w:rPr>
          <w:rFonts w:ascii="Times New Roman" w:eastAsia="Times New Roman" w:hAnsi="Times New Roman" w:cs="Times New Roman"/>
          <w:bCs/>
          <w:color w:val="auto"/>
          <w:kern w:val="0"/>
          <w:sz w:val="20"/>
          <w:szCs w:val="20"/>
          <w:lang w:eastAsia="hu-HU"/>
        </w:rPr>
        <w:t>Budapest,</w:t>
      </w:r>
    </w:p>
    <w:tbl>
      <w:tblPr>
        <w:tblW w:w="9212" w:type="dxa"/>
        <w:tblLayout w:type="fixed"/>
        <w:tblLook w:val="0000" w:firstRow="0" w:lastRow="0" w:firstColumn="0" w:lastColumn="0" w:noHBand="0" w:noVBand="0"/>
      </w:tblPr>
      <w:tblGrid>
        <w:gridCol w:w="4606"/>
        <w:gridCol w:w="4606"/>
      </w:tblGrid>
      <w:tr w:rsidR="00932096" w:rsidRPr="007467D9" w14:paraId="650CC774" w14:textId="77777777" w:rsidTr="00081275">
        <w:tc>
          <w:tcPr>
            <w:tcW w:w="4606" w:type="dxa"/>
          </w:tcPr>
          <w:p w14:paraId="047D78AE"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p>
          <w:p w14:paraId="5C8B6A73"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w:t>
            </w:r>
          </w:p>
          <w:p w14:paraId="6B7FA34E" w14:textId="77777777" w:rsidR="00385496" w:rsidRPr="007467D9" w:rsidRDefault="00385496" w:rsidP="00385496">
            <w:pPr>
              <w:suppressAutoHyphens w:val="0"/>
              <w:ind w:right="-428"/>
              <w:jc w:val="center"/>
              <w:textAlignment w:val="auto"/>
              <w:rPr>
                <w:rFonts w:ascii="Times New Roman" w:hAnsi="Times New Roman" w:cs="Times New Roman"/>
                <w:b/>
                <w:color w:val="auto"/>
                <w:kern w:val="0"/>
                <w:sz w:val="20"/>
                <w:szCs w:val="20"/>
                <w:lang w:eastAsia="en-US"/>
              </w:rPr>
            </w:pPr>
            <w:r w:rsidRPr="007467D9">
              <w:rPr>
                <w:rFonts w:ascii="Times New Roman" w:hAnsi="Times New Roman" w:cs="Times New Roman"/>
                <w:b/>
                <w:color w:val="auto"/>
                <w:kern w:val="0"/>
                <w:sz w:val="20"/>
                <w:szCs w:val="20"/>
                <w:lang w:eastAsia="en-US"/>
              </w:rPr>
              <w:t>(…)</w:t>
            </w:r>
          </w:p>
          <w:p w14:paraId="1AA8C5E6"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képviseli</w:t>
            </w:r>
          </w:p>
          <w:p w14:paraId="57BCC4DF"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Megrendelő (</w:t>
            </w:r>
            <w:proofErr w:type="spellStart"/>
            <w:r w:rsidRPr="007467D9">
              <w:rPr>
                <w:rFonts w:ascii="Times New Roman" w:hAnsi="Times New Roman" w:cs="Times New Roman"/>
                <w:color w:val="auto"/>
                <w:kern w:val="0"/>
                <w:sz w:val="20"/>
                <w:szCs w:val="20"/>
                <w:lang w:eastAsia="en-US"/>
              </w:rPr>
              <w:t>p.h</w:t>
            </w:r>
            <w:proofErr w:type="spellEnd"/>
            <w:r w:rsidRPr="007467D9">
              <w:rPr>
                <w:rFonts w:ascii="Times New Roman" w:hAnsi="Times New Roman" w:cs="Times New Roman"/>
                <w:color w:val="auto"/>
                <w:kern w:val="0"/>
                <w:sz w:val="20"/>
                <w:szCs w:val="20"/>
                <w:lang w:eastAsia="en-US"/>
              </w:rPr>
              <w:t>.)</w:t>
            </w:r>
          </w:p>
        </w:tc>
        <w:tc>
          <w:tcPr>
            <w:tcW w:w="4606" w:type="dxa"/>
          </w:tcPr>
          <w:p w14:paraId="7FD98150"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p>
          <w:p w14:paraId="5642E641"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w:t>
            </w:r>
          </w:p>
          <w:p w14:paraId="5F881FC2" w14:textId="77777777" w:rsidR="00385496" w:rsidRPr="007467D9" w:rsidRDefault="00385496" w:rsidP="00385496">
            <w:pPr>
              <w:suppressAutoHyphens w:val="0"/>
              <w:ind w:right="-428"/>
              <w:jc w:val="center"/>
              <w:textAlignment w:val="auto"/>
              <w:rPr>
                <w:rFonts w:ascii="Times New Roman" w:hAnsi="Times New Roman" w:cs="Times New Roman"/>
                <w:b/>
                <w:color w:val="auto"/>
                <w:kern w:val="0"/>
                <w:sz w:val="20"/>
                <w:szCs w:val="20"/>
                <w:lang w:eastAsia="en-US"/>
              </w:rPr>
            </w:pPr>
            <w:r w:rsidRPr="007467D9">
              <w:rPr>
                <w:rFonts w:ascii="Times New Roman" w:hAnsi="Times New Roman" w:cs="Times New Roman"/>
                <w:b/>
                <w:color w:val="auto"/>
                <w:kern w:val="0"/>
                <w:sz w:val="20"/>
                <w:szCs w:val="20"/>
                <w:lang w:eastAsia="en-US"/>
              </w:rPr>
              <w:t>(…)</w:t>
            </w:r>
          </w:p>
          <w:p w14:paraId="04372EA5"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képviseli</w:t>
            </w:r>
          </w:p>
          <w:p w14:paraId="54052943"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Vállalkozó (</w:t>
            </w:r>
            <w:proofErr w:type="spellStart"/>
            <w:r w:rsidRPr="007467D9">
              <w:rPr>
                <w:rFonts w:ascii="Times New Roman" w:hAnsi="Times New Roman" w:cs="Times New Roman"/>
                <w:color w:val="auto"/>
                <w:kern w:val="0"/>
                <w:sz w:val="20"/>
                <w:szCs w:val="20"/>
                <w:lang w:eastAsia="en-US"/>
              </w:rPr>
              <w:t>p.h</w:t>
            </w:r>
            <w:proofErr w:type="spellEnd"/>
            <w:r w:rsidRPr="007467D9">
              <w:rPr>
                <w:rFonts w:ascii="Times New Roman" w:hAnsi="Times New Roman" w:cs="Times New Roman"/>
                <w:color w:val="auto"/>
                <w:kern w:val="0"/>
                <w:sz w:val="20"/>
                <w:szCs w:val="20"/>
                <w:lang w:eastAsia="en-US"/>
              </w:rPr>
              <w:t>.)</w:t>
            </w:r>
          </w:p>
        </w:tc>
      </w:tr>
      <w:tr w:rsidR="00932096" w:rsidRPr="007467D9" w14:paraId="17797502" w14:textId="77777777" w:rsidTr="00081275">
        <w:trPr>
          <w:trHeight w:val="93"/>
        </w:trPr>
        <w:tc>
          <w:tcPr>
            <w:tcW w:w="4606" w:type="dxa"/>
          </w:tcPr>
          <w:p w14:paraId="364C9E5C"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Pénzügyi fedezet rendelkezésre áll:</w:t>
            </w:r>
          </w:p>
          <w:p w14:paraId="3463F482" w14:textId="77777777" w:rsidR="00385496" w:rsidRPr="007467D9" w:rsidRDefault="00385496" w:rsidP="00385496">
            <w:pPr>
              <w:suppressAutoHyphens w:val="0"/>
              <w:spacing w:after="120" w:line="240" w:lineRule="auto"/>
              <w:ind w:right="56"/>
              <w:jc w:val="both"/>
              <w:outlineLvl w:val="0"/>
              <w:rPr>
                <w:rFonts w:ascii="Times New Roman" w:hAnsi="Times New Roman" w:cs="Times New Roman"/>
                <w:color w:val="auto"/>
                <w:kern w:val="0"/>
                <w:sz w:val="22"/>
                <w:szCs w:val="22"/>
                <w:lang w:eastAsia="hu-HU"/>
              </w:rPr>
            </w:pPr>
            <w:r w:rsidRPr="007467D9">
              <w:rPr>
                <w:rFonts w:ascii="Times New Roman" w:hAnsi="Times New Roman" w:cs="Times New Roman"/>
                <w:color w:val="auto"/>
                <w:kern w:val="0"/>
                <w:sz w:val="22"/>
                <w:szCs w:val="22"/>
                <w:lang w:eastAsia="hu-HU"/>
              </w:rPr>
              <w:t>Budapest, 2018... …… hó …. nap</w:t>
            </w:r>
          </w:p>
          <w:p w14:paraId="79A7E4D5"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p>
          <w:p w14:paraId="3902B5C4" w14:textId="77777777" w:rsidR="00385496" w:rsidRPr="007467D9" w:rsidRDefault="00385496" w:rsidP="00385496">
            <w:pPr>
              <w:suppressAutoHyphens w:val="0"/>
              <w:ind w:right="-428"/>
              <w:jc w:val="center"/>
              <w:textAlignment w:val="auto"/>
              <w:rPr>
                <w:rFonts w:ascii="Times New Roman" w:hAnsi="Times New Roman" w:cs="Times New Roman"/>
                <w:color w:val="auto"/>
                <w:kern w:val="0"/>
                <w:sz w:val="20"/>
                <w:szCs w:val="20"/>
                <w:lang w:eastAsia="en-US"/>
              </w:rPr>
            </w:pPr>
            <w:r w:rsidRPr="007467D9">
              <w:rPr>
                <w:rFonts w:ascii="Times New Roman" w:hAnsi="Times New Roman" w:cs="Times New Roman"/>
                <w:color w:val="auto"/>
                <w:kern w:val="0"/>
                <w:sz w:val="20"/>
                <w:szCs w:val="20"/>
                <w:lang w:eastAsia="en-US"/>
              </w:rPr>
              <w:t>…………………………………………………</w:t>
            </w:r>
          </w:p>
          <w:p w14:paraId="3803F9BE" w14:textId="77777777" w:rsidR="00385496" w:rsidRPr="007467D9" w:rsidRDefault="00385496" w:rsidP="00385496">
            <w:pPr>
              <w:suppressAutoHyphens w:val="0"/>
              <w:ind w:right="-428"/>
              <w:jc w:val="center"/>
              <w:textAlignment w:val="auto"/>
              <w:rPr>
                <w:rFonts w:ascii="Times New Roman" w:hAnsi="Times New Roman" w:cs="Times New Roman"/>
                <w:b/>
                <w:color w:val="auto"/>
                <w:kern w:val="0"/>
                <w:sz w:val="20"/>
                <w:szCs w:val="20"/>
                <w:lang w:eastAsia="en-US"/>
              </w:rPr>
            </w:pPr>
          </w:p>
        </w:tc>
        <w:tc>
          <w:tcPr>
            <w:tcW w:w="4606" w:type="dxa"/>
          </w:tcPr>
          <w:p w14:paraId="0B90CA30"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p>
          <w:p w14:paraId="4CA956F3" w14:textId="77777777" w:rsidR="00385496" w:rsidRPr="007467D9" w:rsidRDefault="00385496" w:rsidP="00385496">
            <w:pPr>
              <w:suppressAutoHyphens w:val="0"/>
              <w:ind w:right="-428"/>
              <w:textAlignment w:val="auto"/>
              <w:rPr>
                <w:rFonts w:ascii="Times New Roman" w:hAnsi="Times New Roman" w:cs="Times New Roman"/>
                <w:color w:val="auto"/>
                <w:kern w:val="0"/>
                <w:sz w:val="20"/>
                <w:szCs w:val="20"/>
                <w:lang w:eastAsia="en-US"/>
              </w:rPr>
            </w:pPr>
          </w:p>
        </w:tc>
      </w:tr>
    </w:tbl>
    <w:p w14:paraId="39DBA1A6" w14:textId="48C37E90" w:rsidR="000C7CAD" w:rsidRPr="007467D9" w:rsidRDefault="00C43221" w:rsidP="004F3438">
      <w:pPr>
        <w:ind w:left="426" w:hanging="426"/>
        <w:rPr>
          <w:rFonts w:ascii="Tahoma" w:hAnsi="Tahoma" w:cs="Tahoma"/>
          <w:color w:val="auto"/>
          <w:sz w:val="20"/>
          <w:szCs w:val="20"/>
        </w:rPr>
      </w:pPr>
      <w:r w:rsidRPr="007467D9">
        <w:rPr>
          <w:rFonts w:ascii="Tahoma" w:hAnsi="Tahoma" w:cs="Tahoma"/>
          <w:b/>
          <w:color w:val="auto"/>
          <w:sz w:val="20"/>
          <w:szCs w:val="20"/>
          <w:lang w:eastAsia="hu-HU"/>
        </w:rPr>
        <w:lastRenderedPageBreak/>
        <w:br w:type="page"/>
      </w:r>
    </w:p>
    <w:p w14:paraId="39D52889"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aps/>
          <w:color w:val="auto"/>
          <w:sz w:val="20"/>
          <w:szCs w:val="20"/>
        </w:rPr>
        <w:lastRenderedPageBreak/>
        <w:t xml:space="preserve">4. </w:t>
      </w:r>
      <w:r w:rsidRPr="007467D9">
        <w:rPr>
          <w:rFonts w:ascii="Tahoma" w:hAnsi="Tahoma" w:cs="Tahoma"/>
          <w:b/>
          <w:color w:val="auto"/>
          <w:sz w:val="20"/>
          <w:szCs w:val="20"/>
        </w:rPr>
        <w:t>KÖTET</w:t>
      </w:r>
    </w:p>
    <w:p w14:paraId="4180D155"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AJÁNLOTT IGAZOLÁS- ÉS NYILATKOZATMINTÁK</w:t>
      </w:r>
    </w:p>
    <w:p w14:paraId="05EB8140" w14:textId="77777777" w:rsidR="002058B4" w:rsidRPr="007467D9" w:rsidRDefault="002058B4" w:rsidP="004F3438">
      <w:pPr>
        <w:spacing w:before="120" w:after="120"/>
        <w:ind w:left="426" w:hanging="426"/>
        <w:jc w:val="right"/>
        <w:rPr>
          <w:rFonts w:ascii="Tahoma" w:hAnsi="Tahoma" w:cs="Tahoma"/>
          <w:color w:val="auto"/>
          <w:sz w:val="20"/>
          <w:szCs w:val="20"/>
        </w:rPr>
      </w:pPr>
      <w:r w:rsidRPr="007467D9">
        <w:rPr>
          <w:rFonts w:ascii="Tahoma" w:hAnsi="Tahoma" w:cs="Tahoma"/>
          <w:b/>
          <w:color w:val="auto"/>
          <w:sz w:val="20"/>
          <w:szCs w:val="20"/>
        </w:rPr>
        <w:t>1. számú melléklet</w:t>
      </w:r>
    </w:p>
    <w:p w14:paraId="36CA1FC9" w14:textId="77777777" w:rsidR="002058B4" w:rsidRPr="007467D9" w:rsidRDefault="002058B4" w:rsidP="004F3438">
      <w:pPr>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TARTALOM- ÉS IRATJEGYZÉK</w:t>
      </w:r>
      <w:r w:rsidR="001922D3" w:rsidRPr="007467D9">
        <w:rPr>
          <w:rFonts w:ascii="Tahoma" w:hAnsi="Tahoma" w:cs="Tahoma"/>
          <w:b/>
          <w:color w:val="auto"/>
          <w:sz w:val="20"/>
          <w:szCs w:val="20"/>
        </w:rPr>
        <w:t xml:space="preserve"> AZ AJÁNLATHOZ CSATOLANDÓ IRATOK VONATKOZÁSÁBAN</w:t>
      </w:r>
    </w:p>
    <w:tbl>
      <w:tblPr>
        <w:tblW w:w="5000" w:type="pct"/>
        <w:tblLook w:val="0000" w:firstRow="0" w:lastRow="0" w:firstColumn="0" w:lastColumn="0" w:noHBand="0" w:noVBand="0"/>
      </w:tblPr>
      <w:tblGrid>
        <w:gridCol w:w="7748"/>
        <w:gridCol w:w="1538"/>
      </w:tblGrid>
      <w:tr w:rsidR="00932096" w:rsidRPr="007467D9" w14:paraId="6FDE1CBD" w14:textId="77777777" w:rsidTr="006F077B">
        <w:tc>
          <w:tcPr>
            <w:tcW w:w="4172" w:type="pct"/>
            <w:tcBorders>
              <w:top w:val="single" w:sz="4" w:space="0" w:color="000000"/>
              <w:left w:val="single" w:sz="4" w:space="0" w:color="000000"/>
              <w:bottom w:val="single" w:sz="4" w:space="0" w:color="000000"/>
            </w:tcBorders>
            <w:shd w:val="clear" w:color="auto" w:fill="FFFFFF"/>
          </w:tcPr>
          <w:p w14:paraId="033229F4" w14:textId="77777777" w:rsidR="002058B4" w:rsidRPr="007467D9" w:rsidRDefault="002058B4" w:rsidP="004F3438">
            <w:pPr>
              <w:pStyle w:val="llb"/>
              <w:snapToGrid w:val="0"/>
              <w:spacing w:before="120" w:after="120"/>
              <w:ind w:left="426" w:hanging="426"/>
              <w:jc w:val="both"/>
              <w:rPr>
                <w:rFonts w:ascii="Tahoma" w:hAnsi="Tahoma" w:cs="Tahoma"/>
                <w:color w:val="auto"/>
                <w:sz w:val="20"/>
                <w:szCs w:val="20"/>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36803781" w14:textId="77777777" w:rsidR="002058B4" w:rsidRPr="007467D9" w:rsidRDefault="002058B4" w:rsidP="004F3438">
            <w:pPr>
              <w:spacing w:before="120" w:after="120"/>
              <w:ind w:left="426" w:right="74" w:hanging="426"/>
              <w:jc w:val="center"/>
              <w:rPr>
                <w:rFonts w:ascii="Tahoma" w:hAnsi="Tahoma" w:cs="Tahoma"/>
                <w:color w:val="auto"/>
                <w:sz w:val="20"/>
                <w:szCs w:val="20"/>
              </w:rPr>
            </w:pPr>
            <w:r w:rsidRPr="007467D9">
              <w:rPr>
                <w:rFonts w:ascii="Tahoma" w:hAnsi="Tahoma" w:cs="Tahoma"/>
                <w:color w:val="auto"/>
                <w:sz w:val="20"/>
                <w:szCs w:val="20"/>
              </w:rPr>
              <w:t>Oldalszám</w:t>
            </w:r>
          </w:p>
        </w:tc>
      </w:tr>
      <w:tr w:rsidR="00932096" w:rsidRPr="007467D9" w14:paraId="69537578" w14:textId="77777777" w:rsidTr="006F077B">
        <w:tc>
          <w:tcPr>
            <w:tcW w:w="4172" w:type="pct"/>
            <w:tcBorders>
              <w:top w:val="single" w:sz="4" w:space="0" w:color="000000"/>
              <w:left w:val="single" w:sz="4" w:space="0" w:color="000000"/>
              <w:bottom w:val="single" w:sz="4" w:space="0" w:color="000000"/>
            </w:tcBorders>
            <w:shd w:val="clear" w:color="auto" w:fill="FFFFFF"/>
          </w:tcPr>
          <w:p w14:paraId="37017D71" w14:textId="77777777" w:rsidR="002058B4" w:rsidRPr="007467D9" w:rsidRDefault="002058B4" w:rsidP="004F3438">
            <w:pPr>
              <w:spacing w:before="120" w:after="120"/>
              <w:ind w:left="426" w:hanging="426"/>
              <w:rPr>
                <w:rFonts w:ascii="Tahoma" w:hAnsi="Tahoma" w:cs="Tahoma"/>
                <w:color w:val="auto"/>
                <w:sz w:val="20"/>
                <w:szCs w:val="20"/>
              </w:rPr>
            </w:pPr>
            <w:r w:rsidRPr="007467D9">
              <w:rPr>
                <w:rFonts w:ascii="Tahoma" w:hAnsi="Tahoma" w:cs="Tahoma"/>
                <w:color w:val="auto"/>
                <w:sz w:val="20"/>
                <w:szCs w:val="20"/>
              </w:rPr>
              <w:t>Tartalomjegyzék (fedőlapo</w:t>
            </w:r>
            <w:r w:rsidR="00B53B53" w:rsidRPr="007467D9">
              <w:rPr>
                <w:rFonts w:ascii="Tahoma" w:hAnsi="Tahoma" w:cs="Tahoma"/>
                <w:color w:val="auto"/>
                <w:sz w:val="20"/>
                <w:szCs w:val="20"/>
              </w:rPr>
              <w:t>t vagy felolvasólapot követően)</w:t>
            </w:r>
            <w:r w:rsidR="00F22331" w:rsidRPr="007467D9">
              <w:rPr>
                <w:rFonts w:ascii="Tahoma" w:hAnsi="Tahoma" w:cs="Tahoma"/>
                <w:color w:val="auto"/>
                <w:sz w:val="20"/>
                <w:szCs w:val="20"/>
              </w:rPr>
              <w:t xml:space="preserve"> </w:t>
            </w:r>
            <w:r w:rsidRPr="007467D9">
              <w:rPr>
                <w:rFonts w:ascii="Tahoma" w:hAnsi="Tahoma" w:cs="Tahoma"/>
                <w:color w:val="auto"/>
                <w:sz w:val="20"/>
                <w:szCs w:val="20"/>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36186A" w14:textId="77777777" w:rsidR="002058B4" w:rsidRPr="007467D9" w:rsidRDefault="002058B4" w:rsidP="004F3438">
            <w:pPr>
              <w:snapToGrid w:val="0"/>
              <w:spacing w:before="120" w:after="120"/>
              <w:ind w:left="426" w:right="74" w:hanging="426"/>
              <w:jc w:val="center"/>
              <w:rPr>
                <w:rFonts w:ascii="Tahoma" w:hAnsi="Tahoma" w:cs="Tahoma"/>
                <w:color w:val="auto"/>
                <w:sz w:val="20"/>
                <w:szCs w:val="20"/>
              </w:rPr>
            </w:pPr>
          </w:p>
        </w:tc>
      </w:tr>
      <w:tr w:rsidR="00932096" w:rsidRPr="007467D9" w14:paraId="5A87BC61" w14:textId="77777777" w:rsidTr="006F077B">
        <w:tc>
          <w:tcPr>
            <w:tcW w:w="4172" w:type="pct"/>
            <w:tcBorders>
              <w:top w:val="single" w:sz="4" w:space="0" w:color="000000"/>
              <w:left w:val="single" w:sz="4" w:space="0" w:color="000000"/>
              <w:bottom w:val="single" w:sz="4" w:space="0" w:color="000000"/>
            </w:tcBorders>
            <w:shd w:val="clear" w:color="auto" w:fill="FFFFFF"/>
          </w:tcPr>
          <w:p w14:paraId="41CE6A10" w14:textId="77777777" w:rsidR="002058B4" w:rsidRPr="007467D9" w:rsidRDefault="002058B4"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C7D01D" w14:textId="77777777" w:rsidR="002058B4" w:rsidRPr="007467D9" w:rsidRDefault="002058B4" w:rsidP="004F3438">
            <w:pPr>
              <w:snapToGrid w:val="0"/>
              <w:spacing w:before="120" w:after="120"/>
              <w:ind w:left="426" w:right="74" w:hanging="426"/>
              <w:jc w:val="center"/>
              <w:rPr>
                <w:rFonts w:ascii="Tahoma" w:hAnsi="Tahoma" w:cs="Tahoma"/>
                <w:color w:val="auto"/>
                <w:sz w:val="20"/>
                <w:szCs w:val="20"/>
              </w:rPr>
            </w:pPr>
          </w:p>
        </w:tc>
      </w:tr>
      <w:tr w:rsidR="00932096" w:rsidRPr="007467D9" w14:paraId="57F5F741" w14:textId="77777777" w:rsidTr="006F077B">
        <w:tc>
          <w:tcPr>
            <w:tcW w:w="4172" w:type="pct"/>
            <w:tcBorders>
              <w:top w:val="single" w:sz="4" w:space="0" w:color="000000"/>
              <w:left w:val="single" w:sz="4" w:space="0" w:color="000000"/>
              <w:bottom w:val="single" w:sz="4" w:space="0" w:color="000000"/>
            </w:tcBorders>
            <w:shd w:val="clear" w:color="auto" w:fill="FFFFFF"/>
          </w:tcPr>
          <w:p w14:paraId="2452B8E5" w14:textId="77777777" w:rsidR="002058B4" w:rsidRPr="007467D9" w:rsidRDefault="000F7C78" w:rsidP="00B6596D">
            <w:pPr>
              <w:tabs>
                <w:tab w:val="left" w:pos="3600"/>
                <w:tab w:val="left" w:pos="4440"/>
              </w:tabs>
              <w:spacing w:before="120" w:after="120"/>
              <w:jc w:val="both"/>
              <w:rPr>
                <w:rFonts w:ascii="Tahoma" w:hAnsi="Tahoma" w:cs="Tahoma"/>
                <w:color w:val="auto"/>
                <w:sz w:val="20"/>
                <w:szCs w:val="20"/>
              </w:rPr>
            </w:pPr>
            <w:r w:rsidRPr="007467D9">
              <w:rPr>
                <w:rFonts w:ascii="Tahoma" w:eastAsia="BatangChe" w:hAnsi="Tahoma" w:cs="Tahoma"/>
                <w:color w:val="auto"/>
                <w:sz w:val="20"/>
                <w:szCs w:val="20"/>
              </w:rPr>
              <w:t>Ajánlati</w:t>
            </w:r>
            <w:r w:rsidR="005C5981" w:rsidRPr="007467D9">
              <w:rPr>
                <w:rFonts w:ascii="Tahoma" w:eastAsia="BatangChe" w:hAnsi="Tahoma" w:cs="Tahoma"/>
                <w:color w:val="auto"/>
                <w:sz w:val="20"/>
                <w:szCs w:val="20"/>
              </w:rPr>
              <w:t xml:space="preserve"> nyilatkozat (3</w:t>
            </w:r>
            <w:r w:rsidR="000576BD" w:rsidRPr="007467D9">
              <w:rPr>
                <w:rFonts w:ascii="Tahoma" w:eastAsia="BatangChe" w:hAnsi="Tahoma" w:cs="Tahoma"/>
                <w:color w:val="auto"/>
                <w:sz w:val="20"/>
                <w:szCs w:val="20"/>
              </w:rPr>
              <w:t>/A</w:t>
            </w:r>
            <w:r w:rsidR="005C5981" w:rsidRPr="007467D9">
              <w:rPr>
                <w:rFonts w:ascii="Tahoma" w:eastAsia="BatangChe" w:hAnsi="Tahoma" w:cs="Tahoma"/>
                <w:color w:val="auto"/>
                <w:sz w:val="20"/>
                <w:szCs w:val="20"/>
              </w:rPr>
              <w:t>.</w:t>
            </w:r>
            <w:r w:rsidR="002058B4" w:rsidRPr="007467D9">
              <w:rPr>
                <w:rFonts w:ascii="Tahoma" w:eastAsia="BatangChe" w:hAnsi="Tahoma" w:cs="Tahoma"/>
                <w:color w:val="auto"/>
                <w:sz w:val="20"/>
                <w:szCs w:val="20"/>
              </w:rPr>
              <w:t xml:space="preserve"> sz. melléklet)</w:t>
            </w:r>
            <w:r w:rsidR="00B45621" w:rsidRPr="007467D9">
              <w:rPr>
                <w:rFonts w:ascii="Tahoma" w:eastAsia="BatangChe" w:hAnsi="Tahoma" w:cs="Tahoma"/>
                <w:color w:val="auto"/>
                <w:sz w:val="20"/>
                <w:szCs w:val="20"/>
              </w:rPr>
              <w:t xml:space="preserve"> </w:t>
            </w:r>
            <w:r w:rsidR="000576BD" w:rsidRPr="007467D9">
              <w:rPr>
                <w:rFonts w:ascii="Tahoma" w:eastAsia="BatangChe" w:hAnsi="Tahoma" w:cs="Tahoma"/>
                <w:color w:val="auto"/>
                <w:sz w:val="20"/>
                <w:szCs w:val="20"/>
              </w:rPr>
              <w:t xml:space="preserve">a Kbt. 66. § (2) bekezdése vonatkozásában </w:t>
            </w:r>
            <w:r w:rsidR="00073F24" w:rsidRPr="007467D9">
              <w:rPr>
                <w:rFonts w:ascii="Tahoma" w:eastAsia="BatangChe" w:hAnsi="Tahoma" w:cs="Tahoma"/>
                <w:color w:val="auto"/>
                <w:sz w:val="20"/>
                <w:szCs w:val="20"/>
              </w:rPr>
              <w:t>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8BF300" w14:textId="77777777" w:rsidR="002058B4" w:rsidRPr="007467D9" w:rsidRDefault="002058B4" w:rsidP="004F3438">
            <w:pPr>
              <w:snapToGrid w:val="0"/>
              <w:spacing w:before="120" w:after="120"/>
              <w:ind w:left="426" w:right="74" w:hanging="426"/>
              <w:jc w:val="center"/>
              <w:rPr>
                <w:rFonts w:ascii="Tahoma" w:hAnsi="Tahoma" w:cs="Tahoma"/>
                <w:color w:val="auto"/>
                <w:sz w:val="20"/>
                <w:szCs w:val="20"/>
              </w:rPr>
            </w:pPr>
          </w:p>
        </w:tc>
      </w:tr>
      <w:tr w:rsidR="00932096" w:rsidRPr="007467D9" w14:paraId="5666F743" w14:textId="77777777" w:rsidTr="006F077B">
        <w:tc>
          <w:tcPr>
            <w:tcW w:w="4172" w:type="pct"/>
            <w:tcBorders>
              <w:top w:val="single" w:sz="4" w:space="0" w:color="000000"/>
              <w:left w:val="single" w:sz="4" w:space="0" w:color="000000"/>
              <w:bottom w:val="single" w:sz="4" w:space="0" w:color="000000"/>
            </w:tcBorders>
            <w:shd w:val="clear" w:color="auto" w:fill="FFFFFF"/>
          </w:tcPr>
          <w:p w14:paraId="121B518E" w14:textId="77777777" w:rsidR="000576BD" w:rsidRPr="007467D9" w:rsidRDefault="000576BD" w:rsidP="000576BD">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Nyilatkozat a Kbt. 66. § (4) és (6) bekezdés, valamint a Kbt. 65. § (7) bekezdés vonatkozásában (3/B. sz. melléklet)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147F5D" w14:textId="77777777" w:rsidR="000576BD" w:rsidRPr="007467D9" w:rsidRDefault="000576BD" w:rsidP="004F3438">
            <w:pPr>
              <w:snapToGrid w:val="0"/>
              <w:spacing w:before="120" w:after="120"/>
              <w:ind w:left="426" w:right="74" w:hanging="426"/>
              <w:jc w:val="center"/>
              <w:rPr>
                <w:rFonts w:ascii="Tahoma" w:hAnsi="Tahoma" w:cs="Tahoma"/>
                <w:color w:val="auto"/>
                <w:sz w:val="20"/>
                <w:szCs w:val="20"/>
              </w:rPr>
            </w:pPr>
          </w:p>
        </w:tc>
      </w:tr>
      <w:tr w:rsidR="00932096" w:rsidRPr="007467D9" w14:paraId="4B415785" w14:textId="77777777" w:rsidTr="006F077B">
        <w:tc>
          <w:tcPr>
            <w:tcW w:w="4172" w:type="pct"/>
            <w:tcBorders>
              <w:top w:val="single" w:sz="4" w:space="0" w:color="000000"/>
              <w:left w:val="single" w:sz="4" w:space="0" w:color="000000"/>
              <w:bottom w:val="single" w:sz="4" w:space="0" w:color="000000"/>
            </w:tcBorders>
            <w:shd w:val="clear" w:color="auto" w:fill="FFFFFF"/>
          </w:tcPr>
          <w:p w14:paraId="4728B56F" w14:textId="77777777" w:rsidR="002058B4" w:rsidRPr="007467D9" w:rsidRDefault="005C5981" w:rsidP="004F3438">
            <w:pPr>
              <w:tabs>
                <w:tab w:val="left" w:pos="3600"/>
                <w:tab w:val="left" w:pos="4440"/>
              </w:tabs>
              <w:spacing w:before="120" w:after="120"/>
              <w:jc w:val="both"/>
              <w:rPr>
                <w:rFonts w:ascii="Tahoma" w:hAnsi="Tahoma" w:cs="Tahoma"/>
                <w:color w:val="auto"/>
                <w:sz w:val="20"/>
                <w:szCs w:val="20"/>
              </w:rPr>
            </w:pPr>
            <w:r w:rsidRPr="007467D9">
              <w:rPr>
                <w:rFonts w:ascii="Tahoma" w:eastAsia="BatangChe" w:hAnsi="Tahoma" w:cs="Tahoma"/>
                <w:color w:val="auto"/>
                <w:sz w:val="20"/>
                <w:szCs w:val="20"/>
              </w:rPr>
              <w:t>A kapacitásait rendelkezésre bocsátó szervezet olyan szerződéses vagy előszerződésben vállalt kötelezettségvá</w:t>
            </w:r>
            <w:r w:rsidR="00194E0D" w:rsidRPr="007467D9">
              <w:rPr>
                <w:rFonts w:ascii="Tahoma" w:eastAsia="BatangChe" w:hAnsi="Tahoma" w:cs="Tahoma"/>
                <w:color w:val="auto"/>
                <w:sz w:val="20"/>
                <w:szCs w:val="20"/>
              </w:rPr>
              <w:t>llalását tartalmazó okirat</w:t>
            </w:r>
            <w:r w:rsidRPr="007467D9">
              <w:rPr>
                <w:rFonts w:ascii="Tahoma" w:eastAsia="BatangChe" w:hAnsi="Tahoma" w:cs="Tahoma"/>
                <w:color w:val="auto"/>
                <w:sz w:val="20"/>
                <w:szCs w:val="20"/>
              </w:rPr>
              <w:t xml:space="preserve">, amely alátámasztja, hogy a szerződés teljesítéséhez szükséges erőforrások rendelkezésre állnak majd a szerződés </w:t>
            </w:r>
            <w:r w:rsidR="00194E0D" w:rsidRPr="007467D9">
              <w:rPr>
                <w:rFonts w:ascii="Tahoma" w:eastAsia="BatangChe" w:hAnsi="Tahoma" w:cs="Tahoma"/>
                <w:color w:val="auto"/>
                <w:sz w:val="20"/>
                <w:szCs w:val="20"/>
              </w:rPr>
              <w:t xml:space="preserve">teljesítésének időtartama alatt </w:t>
            </w:r>
            <w:r w:rsidR="00AC61E7" w:rsidRPr="007467D9">
              <w:rPr>
                <w:rFonts w:ascii="Tahoma" w:hAnsi="Tahoma" w:cs="Tahoma"/>
                <w:color w:val="auto"/>
                <w:sz w:val="20"/>
                <w:szCs w:val="20"/>
              </w:rPr>
              <w:t xml:space="preserve">– </w:t>
            </w:r>
            <w:r w:rsidR="00401F9B" w:rsidRPr="007467D9">
              <w:rPr>
                <w:rFonts w:ascii="Tahoma" w:hAnsi="Tahoma" w:cs="Tahoma"/>
                <w:i/>
                <w:color w:val="auto"/>
                <w:sz w:val="20"/>
                <w:szCs w:val="20"/>
              </w:rPr>
              <w:t>a Kbt. 65. § (7) bekezdés szerinti</w:t>
            </w:r>
            <w:r w:rsidR="00AC61E7" w:rsidRPr="007467D9">
              <w:rPr>
                <w:rFonts w:ascii="Tahoma" w:hAnsi="Tahoma" w:cs="Tahoma"/>
                <w:i/>
                <w:color w:val="auto"/>
                <w:sz w:val="20"/>
                <w:szCs w:val="20"/>
              </w:rPr>
              <w:t xml:space="preserve"> esetben</w:t>
            </w:r>
            <w:r w:rsidR="00194E0D" w:rsidRPr="007467D9">
              <w:rPr>
                <w:rFonts w:ascii="Tahoma" w:hAnsi="Tahoma" w:cs="Tahoma"/>
                <w:color w:val="auto"/>
                <w:sz w:val="20"/>
                <w:szCs w:val="20"/>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C532F8" w14:textId="77777777" w:rsidR="002058B4" w:rsidRPr="007467D9" w:rsidRDefault="002058B4" w:rsidP="004F3438">
            <w:pPr>
              <w:snapToGrid w:val="0"/>
              <w:spacing w:before="120" w:after="120"/>
              <w:ind w:left="426" w:right="74" w:hanging="426"/>
              <w:jc w:val="center"/>
              <w:rPr>
                <w:rFonts w:ascii="Tahoma" w:hAnsi="Tahoma" w:cs="Tahoma"/>
                <w:color w:val="auto"/>
                <w:sz w:val="20"/>
                <w:szCs w:val="20"/>
              </w:rPr>
            </w:pPr>
          </w:p>
        </w:tc>
      </w:tr>
      <w:tr w:rsidR="00932096" w:rsidRPr="007467D9" w14:paraId="148AD142" w14:textId="77777777" w:rsidTr="006F077B">
        <w:tc>
          <w:tcPr>
            <w:tcW w:w="4172" w:type="pct"/>
            <w:tcBorders>
              <w:top w:val="single" w:sz="4" w:space="0" w:color="000000"/>
              <w:left w:val="single" w:sz="4" w:space="0" w:color="000000"/>
              <w:bottom w:val="single" w:sz="4" w:space="0" w:color="000000"/>
            </w:tcBorders>
            <w:shd w:val="clear" w:color="auto" w:fill="FFFFFF"/>
          </w:tcPr>
          <w:p w14:paraId="2C884578" w14:textId="43004F29" w:rsidR="0000091A" w:rsidRPr="007467D9" w:rsidRDefault="00875D92"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Értékelési szempontok vonatkozásában megajánlott szakemberek saját kezűleg aláírt, az értékelési szempont kapcsán releváns tapasztalatát bemutató önéletrajza, nyilatkozat a szakemberekről (1</w:t>
            </w:r>
            <w:r w:rsidR="007C1F0B" w:rsidRPr="007467D9">
              <w:rPr>
                <w:rFonts w:ascii="Tahoma" w:eastAsia="BatangChe" w:hAnsi="Tahoma" w:cs="Tahoma"/>
                <w:color w:val="auto"/>
                <w:sz w:val="20"/>
                <w:szCs w:val="20"/>
              </w:rPr>
              <w:t>3</w:t>
            </w:r>
            <w:r w:rsidRPr="007467D9">
              <w:rPr>
                <w:rFonts w:ascii="Tahoma" w:eastAsia="BatangChe" w:hAnsi="Tahoma" w:cs="Tahoma"/>
                <w:color w:val="auto"/>
                <w:sz w:val="20"/>
                <w:szCs w:val="20"/>
              </w:rPr>
              <w:t>/</w:t>
            </w:r>
            <w:r w:rsidR="007C1F0B" w:rsidRPr="007467D9">
              <w:rPr>
                <w:rFonts w:ascii="Tahoma" w:eastAsia="BatangChe" w:hAnsi="Tahoma" w:cs="Tahoma"/>
                <w:color w:val="auto"/>
                <w:sz w:val="20"/>
                <w:szCs w:val="20"/>
              </w:rPr>
              <w:t>B</w:t>
            </w:r>
            <w:r w:rsidRPr="007467D9">
              <w:rPr>
                <w:rFonts w:ascii="Tahoma" w:eastAsia="BatangChe" w:hAnsi="Tahoma" w:cs="Tahoma"/>
                <w:color w:val="auto"/>
                <w:sz w:val="20"/>
                <w:szCs w:val="20"/>
              </w:rPr>
              <w:t xml:space="preserve">. sz. melléklet, </w:t>
            </w:r>
            <w:r w:rsidR="007C1F0B" w:rsidRPr="007467D9">
              <w:rPr>
                <w:rFonts w:ascii="Tahoma" w:eastAsia="BatangChe" w:hAnsi="Tahoma" w:cs="Tahoma"/>
                <w:color w:val="auto"/>
                <w:sz w:val="20"/>
                <w:szCs w:val="20"/>
              </w:rPr>
              <w:t>14</w:t>
            </w:r>
            <w:r w:rsidRPr="007467D9">
              <w:rPr>
                <w:rFonts w:ascii="Tahoma" w:eastAsia="BatangChe" w:hAnsi="Tahoma" w:cs="Tahoma"/>
                <w:color w:val="auto"/>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DDDD98" w14:textId="77777777" w:rsidR="0000091A" w:rsidRPr="007467D9" w:rsidRDefault="0000091A" w:rsidP="004F3438">
            <w:pPr>
              <w:snapToGrid w:val="0"/>
              <w:spacing w:before="120" w:after="120"/>
              <w:ind w:left="426" w:right="74" w:hanging="426"/>
              <w:jc w:val="center"/>
              <w:rPr>
                <w:rFonts w:ascii="Tahoma" w:hAnsi="Tahoma" w:cs="Tahoma"/>
                <w:color w:val="auto"/>
                <w:sz w:val="20"/>
                <w:szCs w:val="20"/>
              </w:rPr>
            </w:pPr>
          </w:p>
        </w:tc>
      </w:tr>
      <w:tr w:rsidR="00932096" w:rsidRPr="007467D9" w14:paraId="4D518D96" w14:textId="77777777" w:rsidTr="006F077B">
        <w:tc>
          <w:tcPr>
            <w:tcW w:w="4172" w:type="pct"/>
            <w:tcBorders>
              <w:top w:val="single" w:sz="4" w:space="0" w:color="000000"/>
              <w:left w:val="single" w:sz="4" w:space="0" w:color="000000"/>
              <w:bottom w:val="single" w:sz="4" w:space="0" w:color="000000"/>
            </w:tcBorders>
            <w:shd w:val="clear" w:color="auto" w:fill="FFFFFF"/>
          </w:tcPr>
          <w:p w14:paraId="24C753DF" w14:textId="77777777" w:rsidR="002058B4" w:rsidRPr="007467D9" w:rsidRDefault="002058B4" w:rsidP="004F3438">
            <w:pPr>
              <w:pStyle w:val="Cmsor1"/>
              <w:numPr>
                <w:ilvl w:val="0"/>
                <w:numId w:val="2"/>
              </w:numPr>
              <w:tabs>
                <w:tab w:val="clear" w:pos="0"/>
              </w:tabs>
              <w:spacing w:before="120" w:after="120"/>
              <w:ind w:left="0" w:firstLine="0"/>
              <w:jc w:val="both"/>
              <w:rPr>
                <w:rFonts w:ascii="Tahoma" w:hAnsi="Tahoma" w:cs="Tahoma"/>
                <w:color w:val="auto"/>
                <w:sz w:val="20"/>
                <w:szCs w:val="20"/>
              </w:rPr>
            </w:pPr>
            <w:r w:rsidRPr="007467D9">
              <w:rPr>
                <w:rFonts w:ascii="Tahoma" w:hAnsi="Tahoma" w:cs="Tahoma"/>
                <w:caps/>
                <w:color w:val="auto"/>
                <w:sz w:val="20"/>
                <w:szCs w:val="20"/>
              </w:rPr>
              <w:t>Kizáró okokkal</w:t>
            </w:r>
            <w:r w:rsidR="006F077B" w:rsidRPr="007467D9">
              <w:rPr>
                <w:rFonts w:ascii="Tahoma" w:hAnsi="Tahoma" w:cs="Tahoma"/>
                <w:caps/>
                <w:color w:val="auto"/>
                <w:sz w:val="20"/>
                <w:szCs w:val="20"/>
              </w:rPr>
              <w:t>, alkalmassággal</w:t>
            </w:r>
            <w:r w:rsidRPr="007467D9">
              <w:rPr>
                <w:rFonts w:ascii="Tahoma" w:hAnsi="Tahoma" w:cs="Tahoma"/>
                <w:caps/>
                <w:color w:val="auto"/>
                <w:sz w:val="20"/>
                <w:szCs w:val="20"/>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E96197" w14:textId="77777777" w:rsidR="002058B4" w:rsidRPr="007467D9" w:rsidRDefault="002058B4" w:rsidP="004F3438">
            <w:pPr>
              <w:snapToGrid w:val="0"/>
              <w:spacing w:before="120" w:after="120"/>
              <w:ind w:left="426" w:right="74" w:hanging="426"/>
              <w:jc w:val="center"/>
              <w:rPr>
                <w:rFonts w:ascii="Tahoma" w:hAnsi="Tahoma" w:cs="Tahoma"/>
                <w:color w:val="auto"/>
                <w:sz w:val="20"/>
                <w:szCs w:val="20"/>
              </w:rPr>
            </w:pPr>
          </w:p>
        </w:tc>
      </w:tr>
      <w:tr w:rsidR="00932096" w:rsidRPr="007467D9" w14:paraId="3276D020" w14:textId="77777777" w:rsidTr="006F077B">
        <w:tc>
          <w:tcPr>
            <w:tcW w:w="4172" w:type="pct"/>
            <w:tcBorders>
              <w:top w:val="single" w:sz="4" w:space="0" w:color="000000"/>
              <w:left w:val="single" w:sz="4" w:space="0" w:color="000000"/>
              <w:bottom w:val="single" w:sz="4" w:space="0" w:color="000000"/>
            </w:tcBorders>
            <w:shd w:val="clear" w:color="auto" w:fill="FFFFFF"/>
          </w:tcPr>
          <w:p w14:paraId="4CB18204" w14:textId="77777777" w:rsidR="000D3FB7" w:rsidRPr="007467D9" w:rsidRDefault="00194E0D"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E</w:t>
            </w:r>
            <w:r w:rsidR="000D3FB7" w:rsidRPr="007467D9">
              <w:rPr>
                <w:rFonts w:ascii="Tahoma" w:eastAsia="BatangChe" w:hAnsi="Tahoma" w:cs="Tahoma"/>
                <w:color w:val="auto"/>
                <w:sz w:val="20"/>
                <w:szCs w:val="20"/>
              </w:rPr>
              <w:t xml:space="preserve">gységes európai közbeszerzési dokumentum </w:t>
            </w:r>
            <w:r w:rsidRPr="007467D9">
              <w:rPr>
                <w:rFonts w:ascii="Tahoma" w:eastAsia="BatangChe" w:hAnsi="Tahoma" w:cs="Tahoma"/>
                <w:color w:val="auto"/>
                <w:sz w:val="20"/>
                <w:szCs w:val="20"/>
              </w:rPr>
              <w:t>(4.</w:t>
            </w:r>
            <w:r w:rsidR="000D3FB7" w:rsidRPr="007467D9">
              <w:rPr>
                <w:rFonts w:ascii="Tahoma" w:eastAsia="BatangChe" w:hAnsi="Tahoma" w:cs="Tahoma"/>
                <w:color w:val="auto"/>
                <w:sz w:val="20"/>
                <w:szCs w:val="20"/>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D5BB14" w14:textId="77777777" w:rsidR="000D3FB7" w:rsidRPr="007467D9" w:rsidRDefault="000D3FB7"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7BEA8E38"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131B17A5" w14:textId="77777777" w:rsidR="00401F9B" w:rsidRPr="007467D9" w:rsidRDefault="00651E1E"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1166DB61" w14:textId="77777777" w:rsidR="00651E1E" w:rsidRPr="007467D9" w:rsidRDefault="00651E1E"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Amennyiben ajánlattevő vonatkozásában nincs folyamatban változásbejegyzési eljárás, úgy kérjük, nemleges tartalmú változásbejegyzési nyilatkozatot szíveskedjenek az ajánlat részeként benyújtani.</w:t>
            </w:r>
            <w:r w:rsidR="00B45621" w:rsidRPr="007467D9">
              <w:rPr>
                <w:rFonts w:ascii="Tahoma" w:eastAsia="BatangChe" w:hAnsi="Tahoma" w:cs="Tahoma"/>
                <w:color w:val="auto"/>
                <w:sz w:val="20"/>
                <w:szCs w:val="20"/>
              </w:rPr>
              <w:t xml:space="preserve"> (5.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FAC1D3" w14:textId="77777777" w:rsidR="00651E1E" w:rsidRPr="007467D9" w:rsidRDefault="00651E1E"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657F1356"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705F00FD" w14:textId="77777777" w:rsidR="0083033B" w:rsidRPr="007467D9" w:rsidRDefault="0083033B"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Nyilatkozat a Kbt. 67. § (4) bekezdés alapján az alvállalkozó(k) kizáró okok hatálya alatt nem állásáról</w:t>
            </w:r>
            <w:r w:rsidR="00E94A41" w:rsidRPr="007467D9">
              <w:rPr>
                <w:rFonts w:ascii="Tahoma" w:eastAsia="BatangChe" w:hAnsi="Tahoma" w:cs="Tahoma"/>
                <w:color w:val="auto"/>
                <w:sz w:val="20"/>
                <w:szCs w:val="20"/>
              </w:rPr>
              <w:t xml:space="preserve"> (11.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B5D37D" w14:textId="77777777" w:rsidR="0083033B" w:rsidRPr="007467D9" w:rsidRDefault="0083033B"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58B85A23" w14:textId="77777777" w:rsidTr="006F077B">
        <w:tc>
          <w:tcPr>
            <w:tcW w:w="4172" w:type="pct"/>
            <w:tcBorders>
              <w:top w:val="single" w:sz="4" w:space="0" w:color="000000"/>
              <w:left w:val="single" w:sz="4" w:space="0" w:color="000000"/>
              <w:bottom w:val="single" w:sz="4" w:space="0" w:color="000000"/>
            </w:tcBorders>
            <w:shd w:val="clear" w:color="auto" w:fill="FFFFFF"/>
          </w:tcPr>
          <w:p w14:paraId="5715BB88" w14:textId="77777777" w:rsidR="00842223" w:rsidRPr="007467D9" w:rsidRDefault="007714A7" w:rsidP="004F3438">
            <w:pPr>
              <w:pStyle w:val="Cmsor1"/>
              <w:numPr>
                <w:ilvl w:val="0"/>
                <w:numId w:val="2"/>
              </w:numPr>
              <w:tabs>
                <w:tab w:val="clear" w:pos="0"/>
              </w:tabs>
              <w:spacing w:before="120" w:after="120"/>
              <w:ind w:left="0" w:firstLine="0"/>
              <w:jc w:val="both"/>
              <w:rPr>
                <w:rFonts w:ascii="Tahoma" w:hAnsi="Tahoma" w:cs="Tahoma"/>
                <w:caps/>
                <w:color w:val="auto"/>
                <w:sz w:val="20"/>
                <w:szCs w:val="20"/>
              </w:rPr>
            </w:pPr>
            <w:r w:rsidRPr="007467D9">
              <w:rPr>
                <w:rFonts w:ascii="Tahoma" w:hAnsi="Tahoma" w:cs="Tahoma"/>
                <w:caps/>
                <w:color w:val="auto"/>
                <w:sz w:val="20"/>
                <w:szCs w:val="20"/>
              </w:rPr>
              <w:t xml:space="preserve">AZ </w:t>
            </w:r>
            <w:r w:rsidR="000F7C78" w:rsidRPr="007467D9">
              <w:rPr>
                <w:rFonts w:ascii="Tahoma" w:hAnsi="Tahoma" w:cs="Tahoma"/>
                <w:caps/>
                <w:color w:val="auto"/>
                <w:sz w:val="20"/>
                <w:szCs w:val="20"/>
              </w:rPr>
              <w:t>AJÁNLATI</w:t>
            </w:r>
            <w:r w:rsidR="00842223" w:rsidRPr="007467D9">
              <w:rPr>
                <w:rFonts w:ascii="Tahoma" w:hAnsi="Tahoma" w:cs="Tahoma"/>
                <w:caps/>
                <w:color w:val="auto"/>
                <w:sz w:val="20"/>
                <w:szCs w:val="20"/>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C842D2" w14:textId="77777777" w:rsidR="00842223" w:rsidRPr="007467D9" w:rsidRDefault="00842223" w:rsidP="004F3438">
            <w:pPr>
              <w:pStyle w:val="Cmsor1"/>
              <w:numPr>
                <w:ilvl w:val="0"/>
                <w:numId w:val="2"/>
              </w:numPr>
              <w:tabs>
                <w:tab w:val="clear" w:pos="0"/>
              </w:tabs>
              <w:spacing w:before="120" w:after="120"/>
              <w:ind w:left="0" w:firstLine="0"/>
              <w:jc w:val="both"/>
              <w:rPr>
                <w:rFonts w:ascii="Tahoma" w:hAnsi="Tahoma" w:cs="Tahoma"/>
                <w:caps/>
                <w:color w:val="auto"/>
                <w:sz w:val="20"/>
                <w:szCs w:val="20"/>
              </w:rPr>
            </w:pPr>
          </w:p>
        </w:tc>
      </w:tr>
      <w:tr w:rsidR="00932096" w:rsidRPr="007467D9" w14:paraId="1DBEE9F2" w14:textId="77777777" w:rsidTr="006F077B">
        <w:tc>
          <w:tcPr>
            <w:tcW w:w="4172" w:type="pct"/>
            <w:tcBorders>
              <w:top w:val="single" w:sz="4" w:space="0" w:color="000000"/>
              <w:left w:val="single" w:sz="4" w:space="0" w:color="000000"/>
              <w:bottom w:val="single" w:sz="4" w:space="0" w:color="000000"/>
            </w:tcBorders>
            <w:shd w:val="clear" w:color="auto" w:fill="FFFFFF"/>
          </w:tcPr>
          <w:p w14:paraId="3366E7A1" w14:textId="77777777" w:rsidR="00B53B53" w:rsidRPr="007467D9" w:rsidRDefault="00B53B53"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 xml:space="preserve">Nyilatkozat a közbeszerzési dokumentumok letöltéséről </w:t>
            </w:r>
            <w:r w:rsidR="00941C70" w:rsidRPr="007467D9">
              <w:rPr>
                <w:rFonts w:ascii="Tahoma" w:eastAsia="BatangChe" w:hAnsi="Tahoma" w:cs="Tahoma"/>
                <w:color w:val="auto"/>
                <w:sz w:val="20"/>
                <w:szCs w:val="20"/>
              </w:rPr>
              <w:t>(</w:t>
            </w:r>
            <w:r w:rsidR="00B45621" w:rsidRPr="007467D9">
              <w:rPr>
                <w:rFonts w:ascii="Tahoma" w:eastAsia="BatangChe" w:hAnsi="Tahoma" w:cs="Tahoma"/>
                <w:color w:val="auto"/>
                <w:sz w:val="20"/>
                <w:szCs w:val="20"/>
              </w:rPr>
              <w:t>6</w:t>
            </w:r>
            <w:r w:rsidRPr="007467D9">
              <w:rPr>
                <w:rFonts w:ascii="Tahoma" w:eastAsia="BatangChe" w:hAnsi="Tahoma" w:cs="Tahoma"/>
                <w:color w:val="auto"/>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D0C915" w14:textId="77777777" w:rsidR="00B53B53" w:rsidRPr="007467D9" w:rsidRDefault="00B53B53" w:rsidP="004F3438">
            <w:pPr>
              <w:tabs>
                <w:tab w:val="left" w:pos="4255"/>
                <w:tab w:val="left" w:pos="4726"/>
              </w:tabs>
              <w:snapToGrid w:val="0"/>
              <w:spacing w:before="120" w:after="120"/>
              <w:ind w:left="426" w:hanging="426"/>
              <w:jc w:val="center"/>
              <w:rPr>
                <w:rFonts w:ascii="Tahoma" w:hAnsi="Tahoma" w:cs="Tahoma"/>
                <w:color w:val="auto"/>
                <w:sz w:val="20"/>
                <w:szCs w:val="20"/>
              </w:rPr>
            </w:pPr>
          </w:p>
        </w:tc>
      </w:tr>
      <w:tr w:rsidR="00932096" w:rsidRPr="007467D9" w14:paraId="65C72A2A" w14:textId="77777777" w:rsidTr="006F077B">
        <w:tc>
          <w:tcPr>
            <w:tcW w:w="4172" w:type="pct"/>
            <w:tcBorders>
              <w:top w:val="single" w:sz="4" w:space="0" w:color="000000"/>
              <w:left w:val="single" w:sz="4" w:space="0" w:color="000000"/>
              <w:bottom w:val="single" w:sz="4" w:space="0" w:color="000000"/>
            </w:tcBorders>
            <w:shd w:val="clear" w:color="auto" w:fill="FFFFFF"/>
          </w:tcPr>
          <w:p w14:paraId="4021AF0C" w14:textId="77777777" w:rsidR="00842223" w:rsidRPr="007467D9" w:rsidRDefault="00842223"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Ajánlattevő, az alkalmasság igazolásába bevont (kapacitást nyújtó) gazdasági</w:t>
            </w:r>
            <w:r w:rsidR="00C330DA" w:rsidRPr="007467D9">
              <w:rPr>
                <w:rFonts w:ascii="Tahoma" w:eastAsia="BatangChe" w:hAnsi="Tahoma" w:cs="Tahoma"/>
                <w:color w:val="auto"/>
                <w:sz w:val="20"/>
                <w:szCs w:val="20"/>
              </w:rPr>
              <w:t xml:space="preserve"> </w:t>
            </w:r>
            <w:r w:rsidRPr="007467D9">
              <w:rPr>
                <w:rFonts w:ascii="Tahoma" w:eastAsia="BatangChe" w:hAnsi="Tahoma" w:cs="Tahoma"/>
                <w:color w:val="auto"/>
                <w:sz w:val="20"/>
                <w:szCs w:val="20"/>
              </w:rPr>
              <w:t>szereplő cégjegyzésre jogosult, ajánlatban csatolt nyilatkozatot, dokumentumot</w:t>
            </w:r>
            <w:r w:rsidR="00C330DA" w:rsidRPr="007467D9">
              <w:rPr>
                <w:rFonts w:ascii="Tahoma" w:eastAsia="BatangChe" w:hAnsi="Tahoma" w:cs="Tahoma"/>
                <w:color w:val="auto"/>
                <w:sz w:val="20"/>
                <w:szCs w:val="20"/>
              </w:rPr>
              <w:t xml:space="preserve"> </w:t>
            </w:r>
            <w:r w:rsidRPr="007467D9">
              <w:rPr>
                <w:rFonts w:ascii="Tahoma" w:eastAsia="BatangChe" w:hAnsi="Tahoma" w:cs="Tahoma"/>
                <w:color w:val="auto"/>
                <w:sz w:val="20"/>
                <w:szCs w:val="20"/>
              </w:rPr>
              <w:t>aláíró képviselőjének al</w:t>
            </w:r>
            <w:r w:rsidR="00401F9B" w:rsidRPr="007467D9">
              <w:rPr>
                <w:rFonts w:ascii="Tahoma" w:eastAsia="BatangChe" w:hAnsi="Tahoma" w:cs="Tahoma"/>
                <w:color w:val="auto"/>
                <w:sz w:val="20"/>
                <w:szCs w:val="20"/>
              </w:rPr>
              <w:t>áírási címpéldánya vagy aláírás-</w:t>
            </w:r>
            <w:r w:rsidRPr="007467D9">
              <w:rPr>
                <w:rFonts w:ascii="Tahoma" w:eastAsia="BatangChe" w:hAnsi="Tahoma" w:cs="Tahoma"/>
                <w:color w:val="auto"/>
                <w:sz w:val="20"/>
                <w:szCs w:val="20"/>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4539CC" w14:textId="77777777" w:rsidR="00842223" w:rsidRPr="007467D9" w:rsidRDefault="00842223" w:rsidP="004F3438">
            <w:pPr>
              <w:snapToGrid w:val="0"/>
              <w:spacing w:before="120" w:after="120"/>
              <w:ind w:left="426" w:right="74" w:hanging="426"/>
              <w:jc w:val="center"/>
              <w:rPr>
                <w:rFonts w:ascii="Tahoma" w:hAnsi="Tahoma" w:cs="Tahoma"/>
                <w:color w:val="auto"/>
                <w:sz w:val="20"/>
                <w:szCs w:val="20"/>
              </w:rPr>
            </w:pPr>
          </w:p>
        </w:tc>
      </w:tr>
      <w:tr w:rsidR="00932096" w:rsidRPr="007467D9" w14:paraId="06C2414A" w14:textId="77777777" w:rsidTr="006F077B">
        <w:tc>
          <w:tcPr>
            <w:tcW w:w="4172" w:type="pct"/>
            <w:tcBorders>
              <w:top w:val="single" w:sz="4" w:space="0" w:color="000000"/>
              <w:left w:val="single" w:sz="4" w:space="0" w:color="000000"/>
              <w:bottom w:val="single" w:sz="4" w:space="0" w:color="000000"/>
            </w:tcBorders>
            <w:shd w:val="clear" w:color="auto" w:fill="FFFFFF"/>
          </w:tcPr>
          <w:p w14:paraId="24A96C0B" w14:textId="77777777" w:rsidR="00842223" w:rsidRPr="007467D9" w:rsidRDefault="00842223"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lastRenderedPageBreak/>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7467D9">
              <w:rPr>
                <w:rFonts w:ascii="Tahoma" w:eastAsia="BatangChe" w:hAnsi="Tahoma" w:cs="Tahoma"/>
                <w:color w:val="auto"/>
                <w:sz w:val="20"/>
                <w:szCs w:val="20"/>
              </w:rPr>
              <w:t>(</w:t>
            </w:r>
            <w:r w:rsidR="00B45621" w:rsidRPr="007467D9">
              <w:rPr>
                <w:rFonts w:ascii="Tahoma" w:eastAsia="BatangChe" w:hAnsi="Tahoma" w:cs="Tahoma"/>
                <w:color w:val="auto"/>
                <w:sz w:val="20"/>
                <w:szCs w:val="20"/>
              </w:rPr>
              <w:t>7</w:t>
            </w:r>
            <w:r w:rsidR="00497921" w:rsidRPr="007467D9">
              <w:rPr>
                <w:rFonts w:ascii="Tahoma" w:eastAsia="BatangChe" w:hAnsi="Tahoma" w:cs="Tahoma"/>
                <w:color w:val="auto"/>
                <w:sz w:val="20"/>
                <w:szCs w:val="20"/>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2A2B339" w14:textId="77777777" w:rsidR="00842223" w:rsidRPr="007467D9" w:rsidRDefault="00842223" w:rsidP="004F3438">
            <w:pPr>
              <w:snapToGrid w:val="0"/>
              <w:spacing w:before="120" w:after="120"/>
              <w:ind w:left="426" w:right="74" w:hanging="426"/>
              <w:jc w:val="center"/>
              <w:rPr>
                <w:rFonts w:ascii="Tahoma" w:hAnsi="Tahoma" w:cs="Tahoma"/>
                <w:color w:val="auto"/>
                <w:sz w:val="20"/>
                <w:szCs w:val="20"/>
              </w:rPr>
            </w:pPr>
          </w:p>
        </w:tc>
      </w:tr>
      <w:tr w:rsidR="00932096" w:rsidRPr="007467D9" w14:paraId="4C4202F9" w14:textId="77777777" w:rsidTr="006F077B">
        <w:tc>
          <w:tcPr>
            <w:tcW w:w="4172" w:type="pct"/>
            <w:tcBorders>
              <w:top w:val="single" w:sz="4" w:space="0" w:color="000000"/>
              <w:left w:val="single" w:sz="4" w:space="0" w:color="000000"/>
              <w:bottom w:val="single" w:sz="4" w:space="0" w:color="000000"/>
            </w:tcBorders>
            <w:shd w:val="clear" w:color="auto" w:fill="FFFFFF"/>
          </w:tcPr>
          <w:p w14:paraId="654F7478" w14:textId="77777777" w:rsidR="00842223" w:rsidRPr="007467D9" w:rsidRDefault="00AC61E7"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K</w:t>
            </w:r>
            <w:r w:rsidR="00401F9B" w:rsidRPr="007467D9">
              <w:rPr>
                <w:rFonts w:ascii="Tahoma" w:eastAsia="BatangChe" w:hAnsi="Tahoma" w:cs="Tahoma"/>
                <w:color w:val="auto"/>
                <w:sz w:val="20"/>
                <w:szCs w:val="20"/>
              </w:rPr>
              <w:t xml:space="preserve">özös ajánlattevői megállapodás – a </w:t>
            </w:r>
            <w:r w:rsidR="00401F9B" w:rsidRPr="007467D9">
              <w:rPr>
                <w:rFonts w:ascii="Tahoma" w:eastAsia="BatangChe" w:hAnsi="Tahoma" w:cs="Tahoma"/>
                <w:i/>
                <w:color w:val="auto"/>
                <w:sz w:val="20"/>
                <w:szCs w:val="20"/>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340F76" w14:textId="77777777" w:rsidR="00842223" w:rsidRPr="007467D9" w:rsidRDefault="00842223" w:rsidP="004F3438">
            <w:pPr>
              <w:snapToGrid w:val="0"/>
              <w:spacing w:before="120" w:after="120"/>
              <w:ind w:left="426" w:right="74" w:hanging="426"/>
              <w:jc w:val="center"/>
              <w:rPr>
                <w:rFonts w:ascii="Tahoma" w:hAnsi="Tahoma" w:cs="Tahoma"/>
                <w:color w:val="auto"/>
                <w:sz w:val="20"/>
                <w:szCs w:val="20"/>
              </w:rPr>
            </w:pPr>
          </w:p>
        </w:tc>
      </w:tr>
      <w:tr w:rsidR="00932096" w:rsidRPr="007467D9" w14:paraId="1235F1CF" w14:textId="77777777" w:rsidTr="006F077B">
        <w:tc>
          <w:tcPr>
            <w:tcW w:w="4172" w:type="pct"/>
            <w:tcBorders>
              <w:top w:val="single" w:sz="4" w:space="0" w:color="000000"/>
              <w:left w:val="single" w:sz="4" w:space="0" w:color="000000"/>
              <w:bottom w:val="single" w:sz="4" w:space="0" w:color="000000"/>
            </w:tcBorders>
            <w:shd w:val="clear" w:color="auto" w:fill="FFFFFF"/>
          </w:tcPr>
          <w:p w14:paraId="1B78F3E2" w14:textId="77777777" w:rsidR="004077B3" w:rsidRPr="007467D9" w:rsidRDefault="004077B3"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Nyilatkozat az előleg visszafizetési biztosíték rendelkezésre bocsátásáról (9. sz. melléklet)</w:t>
            </w:r>
            <w:r w:rsidR="00073F24" w:rsidRPr="007467D9">
              <w:rPr>
                <w:rFonts w:ascii="Tahoma" w:eastAsia="BatangChe" w:hAnsi="Tahoma" w:cs="Tahoma"/>
                <w:color w:val="auto"/>
                <w:sz w:val="20"/>
                <w:szCs w:val="20"/>
              </w:rPr>
              <w:t xml:space="preserve">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30EE63" w14:textId="77777777" w:rsidR="004077B3" w:rsidRPr="007467D9" w:rsidRDefault="004077B3" w:rsidP="004F3438">
            <w:pPr>
              <w:snapToGrid w:val="0"/>
              <w:spacing w:before="120" w:after="120"/>
              <w:ind w:left="426" w:right="74" w:hanging="426"/>
              <w:jc w:val="center"/>
              <w:rPr>
                <w:rFonts w:ascii="Tahoma" w:hAnsi="Tahoma" w:cs="Tahoma"/>
                <w:color w:val="auto"/>
                <w:sz w:val="20"/>
                <w:szCs w:val="20"/>
              </w:rPr>
            </w:pPr>
          </w:p>
        </w:tc>
      </w:tr>
      <w:tr w:rsidR="00932096" w:rsidRPr="007467D9" w14:paraId="768D10AB"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07733CB" w14:textId="77777777" w:rsidR="00842223" w:rsidRPr="007467D9" w:rsidRDefault="00842223" w:rsidP="004F3438">
            <w:pPr>
              <w:tabs>
                <w:tab w:val="left" w:pos="709"/>
              </w:tabs>
              <w:spacing w:before="120" w:after="120"/>
              <w:ind w:left="426" w:hanging="426"/>
              <w:rPr>
                <w:rFonts w:ascii="Tahoma" w:hAnsi="Tahoma" w:cs="Tahoma"/>
                <w:b/>
                <w:color w:val="auto"/>
                <w:sz w:val="20"/>
                <w:szCs w:val="20"/>
              </w:rPr>
            </w:pPr>
            <w:r w:rsidRPr="007467D9">
              <w:rPr>
                <w:rFonts w:ascii="Tahoma" w:hAnsi="Tahoma" w:cs="Tahoma"/>
                <w:b/>
                <w:color w:val="auto"/>
                <w:sz w:val="20"/>
                <w:szCs w:val="20"/>
              </w:rPr>
              <w:t>ÜZLETI TITKOT TARTALMAZÓ IRATOK (ADOTT ESETBEN)</w:t>
            </w:r>
          </w:p>
          <w:p w14:paraId="380ADBA6" w14:textId="77777777" w:rsidR="00F45598" w:rsidRPr="007467D9" w:rsidRDefault="00F45598" w:rsidP="004F3438">
            <w:pPr>
              <w:spacing w:before="120" w:after="120"/>
              <w:jc w:val="both"/>
              <w:rPr>
                <w:rFonts w:ascii="Tahoma" w:hAnsi="Tahoma" w:cs="Tahoma"/>
                <w:b/>
                <w:color w:val="auto"/>
                <w:sz w:val="20"/>
                <w:szCs w:val="20"/>
              </w:rPr>
            </w:pPr>
            <w:r w:rsidRPr="007467D9">
              <w:rPr>
                <w:rFonts w:ascii="Tahoma" w:hAnsi="Tahoma" w:cs="Tahoma"/>
                <w:color w:val="auto"/>
                <w:sz w:val="20"/>
                <w:szCs w:val="20"/>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3992E2C" w14:textId="77777777" w:rsidR="00842223" w:rsidRPr="007467D9" w:rsidRDefault="00F45598" w:rsidP="004F3438">
            <w:pPr>
              <w:spacing w:before="120" w:after="120"/>
              <w:ind w:right="74"/>
              <w:jc w:val="center"/>
              <w:rPr>
                <w:rFonts w:ascii="Tahoma" w:hAnsi="Tahoma" w:cs="Tahoma"/>
                <w:b/>
                <w:color w:val="auto"/>
                <w:sz w:val="20"/>
                <w:szCs w:val="20"/>
              </w:rPr>
            </w:pPr>
            <w:r w:rsidRPr="007467D9">
              <w:rPr>
                <w:rFonts w:ascii="Tahoma" w:hAnsi="Tahoma" w:cs="Tahoma"/>
                <w:color w:val="auto"/>
                <w:sz w:val="20"/>
                <w:szCs w:val="20"/>
              </w:rPr>
              <w:t>elkülönített módon elhelyezve</w:t>
            </w:r>
          </w:p>
        </w:tc>
      </w:tr>
      <w:tr w:rsidR="00932096" w:rsidRPr="007467D9" w14:paraId="29DAEBF0" w14:textId="77777777" w:rsidTr="006F077B">
        <w:tc>
          <w:tcPr>
            <w:tcW w:w="4172" w:type="pct"/>
            <w:tcBorders>
              <w:top w:val="single" w:sz="4" w:space="0" w:color="000000"/>
              <w:left w:val="single" w:sz="4" w:space="0" w:color="000000"/>
              <w:bottom w:val="single" w:sz="4" w:space="0" w:color="000000"/>
            </w:tcBorders>
            <w:shd w:val="clear" w:color="auto" w:fill="FFFFFF"/>
          </w:tcPr>
          <w:p w14:paraId="1CC5634A" w14:textId="77777777" w:rsidR="00842223" w:rsidRPr="007467D9" w:rsidRDefault="00842223" w:rsidP="004F3438">
            <w:pPr>
              <w:pStyle w:val="Cmsor1"/>
              <w:numPr>
                <w:ilvl w:val="0"/>
                <w:numId w:val="2"/>
              </w:numPr>
              <w:tabs>
                <w:tab w:val="clear" w:pos="0"/>
              </w:tabs>
              <w:spacing w:before="120" w:after="120"/>
              <w:ind w:left="0" w:firstLine="0"/>
              <w:jc w:val="both"/>
              <w:rPr>
                <w:rFonts w:ascii="Tahoma" w:hAnsi="Tahoma" w:cs="Tahoma"/>
                <w:b w:val="0"/>
                <w:color w:val="auto"/>
                <w:sz w:val="20"/>
                <w:szCs w:val="20"/>
              </w:rPr>
            </w:pPr>
            <w:r w:rsidRPr="007467D9">
              <w:rPr>
                <w:rFonts w:ascii="Tahoma" w:hAnsi="Tahoma" w:cs="Tahoma"/>
                <w:caps/>
                <w:color w:val="auto"/>
                <w:sz w:val="20"/>
                <w:szCs w:val="20"/>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7EC867" w14:textId="77777777" w:rsidR="00842223" w:rsidRPr="007467D9" w:rsidRDefault="00842223" w:rsidP="004F3438">
            <w:pPr>
              <w:snapToGrid w:val="0"/>
              <w:spacing w:before="120" w:after="120"/>
              <w:ind w:left="426" w:right="74" w:hanging="426"/>
              <w:jc w:val="center"/>
              <w:rPr>
                <w:rFonts w:ascii="Tahoma" w:hAnsi="Tahoma" w:cs="Tahoma"/>
                <w:b/>
                <w:color w:val="auto"/>
                <w:sz w:val="20"/>
                <w:szCs w:val="20"/>
              </w:rPr>
            </w:pPr>
          </w:p>
        </w:tc>
      </w:tr>
      <w:tr w:rsidR="00932096" w:rsidRPr="007467D9" w14:paraId="3B2B437E" w14:textId="77777777" w:rsidTr="006F077B">
        <w:tc>
          <w:tcPr>
            <w:tcW w:w="4172" w:type="pct"/>
            <w:tcBorders>
              <w:top w:val="single" w:sz="4" w:space="0" w:color="000000"/>
              <w:left w:val="single" w:sz="4" w:space="0" w:color="000000"/>
              <w:bottom w:val="single" w:sz="4" w:space="0" w:color="000000"/>
            </w:tcBorders>
            <w:shd w:val="clear" w:color="auto" w:fill="FFFFFF"/>
          </w:tcPr>
          <w:p w14:paraId="4E9A2BD4" w14:textId="77777777" w:rsidR="00BB7279" w:rsidRPr="007467D9" w:rsidRDefault="001922D3" w:rsidP="004F3438">
            <w:pPr>
              <w:tabs>
                <w:tab w:val="left" w:pos="3600"/>
                <w:tab w:val="left" w:pos="4440"/>
              </w:tabs>
              <w:spacing w:before="120" w:after="120"/>
              <w:jc w:val="both"/>
              <w:rPr>
                <w:rFonts w:ascii="Tahoma" w:hAnsi="Tahoma" w:cs="Tahoma"/>
                <w:color w:val="auto"/>
                <w:sz w:val="20"/>
                <w:szCs w:val="20"/>
              </w:rPr>
            </w:pPr>
            <w:r w:rsidRPr="007467D9">
              <w:rPr>
                <w:rFonts w:ascii="Tahoma" w:eastAsia="BatangChe" w:hAnsi="Tahoma" w:cs="Tahoma"/>
                <w:color w:val="auto"/>
                <w:sz w:val="20"/>
                <w:szCs w:val="20"/>
              </w:rPr>
              <w:t>Az ajánlat</w:t>
            </w:r>
            <w:r w:rsidR="00BB7279" w:rsidRPr="007467D9">
              <w:rPr>
                <w:rFonts w:ascii="Tahoma" w:eastAsia="BatangChe" w:hAnsi="Tahoma" w:cs="Tahoma"/>
                <w:color w:val="auto"/>
                <w:sz w:val="20"/>
                <w:szCs w:val="20"/>
              </w:rPr>
              <w:t xml:space="preserve"> papír alapú példány</w:t>
            </w:r>
            <w:r w:rsidRPr="007467D9">
              <w:rPr>
                <w:rFonts w:ascii="Tahoma" w:eastAsia="BatangChe" w:hAnsi="Tahoma" w:cs="Tahoma"/>
                <w:color w:val="auto"/>
                <w:sz w:val="20"/>
                <w:szCs w:val="20"/>
              </w:rPr>
              <w:t>á</w:t>
            </w:r>
            <w:r w:rsidR="00BB7279" w:rsidRPr="007467D9">
              <w:rPr>
                <w:rFonts w:ascii="Tahoma" w:eastAsia="BatangChe" w:hAnsi="Tahoma" w:cs="Tahoma"/>
                <w:color w:val="auto"/>
                <w:sz w:val="20"/>
                <w:szCs w:val="20"/>
              </w:rPr>
              <w:t>ról készített 3 db elektronikus példány</w:t>
            </w:r>
            <w:r w:rsidRPr="007467D9">
              <w:rPr>
                <w:rFonts w:ascii="Tahoma" w:eastAsia="BatangChe" w:hAnsi="Tahoma" w:cs="Tahoma"/>
                <w:color w:val="auto"/>
                <w:sz w:val="20"/>
                <w:szCs w:val="20"/>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905576" w14:textId="77777777" w:rsidR="00BB7279" w:rsidRPr="007467D9" w:rsidRDefault="00BB7279" w:rsidP="004F3438">
            <w:pPr>
              <w:snapToGrid w:val="0"/>
              <w:spacing w:before="120" w:after="120"/>
              <w:ind w:left="426" w:right="74" w:hanging="426"/>
              <w:jc w:val="center"/>
              <w:rPr>
                <w:rFonts w:ascii="Tahoma" w:hAnsi="Tahoma" w:cs="Tahoma"/>
                <w:color w:val="auto"/>
                <w:sz w:val="20"/>
                <w:szCs w:val="20"/>
              </w:rPr>
            </w:pPr>
          </w:p>
        </w:tc>
      </w:tr>
    </w:tbl>
    <w:p w14:paraId="05C91863" w14:textId="77777777" w:rsidR="002058B4" w:rsidRPr="007467D9" w:rsidRDefault="002058B4" w:rsidP="004F3438">
      <w:pPr>
        <w:tabs>
          <w:tab w:val="left" w:pos="3600"/>
          <w:tab w:val="left" w:pos="4440"/>
        </w:tabs>
        <w:spacing w:before="120" w:after="120"/>
        <w:jc w:val="both"/>
        <w:rPr>
          <w:rFonts w:ascii="Tahoma" w:eastAsia="BatangChe" w:hAnsi="Tahoma" w:cs="Tahoma"/>
          <w:i/>
          <w:color w:val="auto"/>
          <w:sz w:val="20"/>
          <w:szCs w:val="20"/>
        </w:rPr>
      </w:pPr>
      <w:r w:rsidRPr="007467D9">
        <w:rPr>
          <w:rFonts w:ascii="Tahoma" w:eastAsia="BatangChe" w:hAnsi="Tahoma" w:cs="Tahoma"/>
          <w:i/>
          <w:color w:val="auto"/>
          <w:sz w:val="20"/>
          <w:szCs w:val="20"/>
        </w:rPr>
        <w:t>Az ajánlat minden olyan oldalát, amelyen - az ajánlat beadása előtt - módosítást hajtottak végre, az adott dokumentumot aláíró személy(</w:t>
      </w:r>
      <w:proofErr w:type="spellStart"/>
      <w:r w:rsidRPr="007467D9">
        <w:rPr>
          <w:rFonts w:ascii="Tahoma" w:eastAsia="BatangChe" w:hAnsi="Tahoma" w:cs="Tahoma"/>
          <w:i/>
          <w:color w:val="auto"/>
          <w:sz w:val="20"/>
          <w:szCs w:val="20"/>
        </w:rPr>
        <w:t>ek</w:t>
      </w:r>
      <w:proofErr w:type="spellEnd"/>
      <w:r w:rsidRPr="007467D9">
        <w:rPr>
          <w:rFonts w:ascii="Tahoma" w:eastAsia="BatangChe" w:hAnsi="Tahoma" w:cs="Tahoma"/>
          <w:i/>
          <w:color w:val="auto"/>
          <w:sz w:val="20"/>
          <w:szCs w:val="20"/>
        </w:rPr>
        <w:t>)</w:t>
      </w:r>
      <w:proofErr w:type="spellStart"/>
      <w:r w:rsidRPr="007467D9">
        <w:rPr>
          <w:rFonts w:ascii="Tahoma" w:eastAsia="BatangChe" w:hAnsi="Tahoma" w:cs="Tahoma"/>
          <w:i/>
          <w:color w:val="auto"/>
          <w:sz w:val="20"/>
          <w:szCs w:val="20"/>
        </w:rPr>
        <w:t>nek</w:t>
      </w:r>
      <w:proofErr w:type="spellEnd"/>
      <w:r w:rsidRPr="007467D9">
        <w:rPr>
          <w:rFonts w:ascii="Tahoma" w:eastAsia="BatangChe" w:hAnsi="Tahoma" w:cs="Tahoma"/>
          <w:i/>
          <w:color w:val="auto"/>
          <w:sz w:val="20"/>
          <w:szCs w:val="20"/>
        </w:rPr>
        <w:t xml:space="preserve"> a módosításnál is kézjeggyel kell ellátni.</w:t>
      </w:r>
    </w:p>
    <w:p w14:paraId="0EB938C1" w14:textId="77777777" w:rsidR="009E4867" w:rsidRPr="007467D9" w:rsidRDefault="009E4867" w:rsidP="004F3438">
      <w:pPr>
        <w:spacing w:before="120" w:after="120"/>
        <w:ind w:left="426" w:hanging="426"/>
        <w:jc w:val="center"/>
        <w:rPr>
          <w:rFonts w:ascii="Tahoma" w:hAnsi="Tahoma" w:cs="Tahoma"/>
          <w:b/>
          <w:color w:val="auto"/>
          <w:sz w:val="20"/>
          <w:szCs w:val="20"/>
        </w:rPr>
      </w:pPr>
    </w:p>
    <w:p w14:paraId="72C2ECB9" w14:textId="77777777" w:rsidR="00401F9B" w:rsidRPr="007467D9" w:rsidRDefault="00401F9B" w:rsidP="004F3438">
      <w:pPr>
        <w:suppressAutoHyphens w:val="0"/>
        <w:spacing w:after="0"/>
        <w:textAlignment w:val="auto"/>
        <w:rPr>
          <w:rFonts w:ascii="Tahoma" w:hAnsi="Tahoma" w:cs="Tahoma"/>
          <w:b/>
          <w:color w:val="auto"/>
          <w:sz w:val="20"/>
          <w:szCs w:val="20"/>
        </w:rPr>
      </w:pPr>
      <w:r w:rsidRPr="007467D9">
        <w:rPr>
          <w:rFonts w:ascii="Tahoma" w:hAnsi="Tahoma" w:cs="Tahoma"/>
          <w:b/>
          <w:color w:val="auto"/>
          <w:sz w:val="20"/>
          <w:szCs w:val="20"/>
        </w:rPr>
        <w:br w:type="page"/>
      </w:r>
    </w:p>
    <w:p w14:paraId="3B006048" w14:textId="77777777" w:rsidR="001922D3" w:rsidRPr="007467D9" w:rsidRDefault="009E4867"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lastRenderedPageBreak/>
        <w:t>TARTALOM- ÉS IRATJEGYZÉK A KBT. 69. § (4) BEKEZDÉSE</w:t>
      </w:r>
      <w:r w:rsidR="006F077B" w:rsidRPr="007467D9">
        <w:rPr>
          <w:rStyle w:val="Lbjegyzet-hivatkozs"/>
          <w:rFonts w:ascii="Tahoma" w:hAnsi="Tahoma" w:cs="Tahoma"/>
          <w:b/>
          <w:color w:val="auto"/>
          <w:sz w:val="20"/>
          <w:szCs w:val="20"/>
        </w:rPr>
        <w:footnoteReference w:id="2"/>
      </w:r>
      <w:r w:rsidRPr="007467D9">
        <w:rPr>
          <w:rFonts w:ascii="Tahoma" w:hAnsi="Tahoma" w:cs="Tahoma"/>
          <w:b/>
          <w:color w:val="auto"/>
          <w:sz w:val="20"/>
          <w:szCs w:val="20"/>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932096" w:rsidRPr="007467D9" w14:paraId="56AA9F5C" w14:textId="77777777" w:rsidTr="0009255F">
        <w:tc>
          <w:tcPr>
            <w:tcW w:w="7665" w:type="dxa"/>
          </w:tcPr>
          <w:p w14:paraId="187A735D" w14:textId="77777777" w:rsidR="001922D3" w:rsidRPr="007467D9" w:rsidRDefault="001922D3" w:rsidP="004F3438">
            <w:pPr>
              <w:spacing w:before="120" w:after="120"/>
              <w:ind w:left="426" w:hanging="426"/>
              <w:jc w:val="both"/>
              <w:rPr>
                <w:rFonts w:ascii="Tahoma" w:hAnsi="Tahoma" w:cs="Tahoma"/>
                <w:b/>
                <w:color w:val="auto"/>
                <w:sz w:val="20"/>
                <w:szCs w:val="20"/>
              </w:rPr>
            </w:pPr>
          </w:p>
        </w:tc>
        <w:tc>
          <w:tcPr>
            <w:tcW w:w="1395" w:type="dxa"/>
          </w:tcPr>
          <w:p w14:paraId="2CA87C05" w14:textId="77777777" w:rsidR="001922D3" w:rsidRPr="007467D9" w:rsidRDefault="00401F9B" w:rsidP="004F3438">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Oldalszám</w:t>
            </w:r>
          </w:p>
        </w:tc>
      </w:tr>
      <w:tr w:rsidR="00932096" w:rsidRPr="007467D9" w14:paraId="2D5B66DA" w14:textId="77777777" w:rsidTr="0009255F">
        <w:tc>
          <w:tcPr>
            <w:tcW w:w="7665" w:type="dxa"/>
          </w:tcPr>
          <w:p w14:paraId="6AB07A90" w14:textId="77777777" w:rsidR="00401F9B" w:rsidRPr="007467D9" w:rsidRDefault="00401F9B" w:rsidP="004F3438">
            <w:pPr>
              <w:spacing w:before="120" w:after="120"/>
              <w:ind w:left="29"/>
              <w:jc w:val="both"/>
              <w:rPr>
                <w:rFonts w:ascii="Tahoma" w:hAnsi="Tahoma" w:cs="Tahoma"/>
                <w:b/>
                <w:color w:val="auto"/>
                <w:sz w:val="20"/>
                <w:szCs w:val="20"/>
              </w:rPr>
            </w:pPr>
            <w:r w:rsidRPr="007467D9">
              <w:rPr>
                <w:rFonts w:ascii="Tahoma" w:hAnsi="Tahoma" w:cs="Tahoma"/>
                <w:b/>
                <w:caps/>
                <w:color w:val="auto"/>
                <w:sz w:val="20"/>
                <w:szCs w:val="20"/>
              </w:rPr>
              <w:t>Kizáró okokkal kapcsolatban előírt nyilatkozatok, igazolások</w:t>
            </w:r>
          </w:p>
        </w:tc>
        <w:tc>
          <w:tcPr>
            <w:tcW w:w="1395" w:type="dxa"/>
          </w:tcPr>
          <w:p w14:paraId="0F5AE6F8" w14:textId="77777777" w:rsidR="00401F9B" w:rsidRPr="007467D9" w:rsidRDefault="00401F9B" w:rsidP="004F3438">
            <w:pPr>
              <w:spacing w:before="120" w:after="120"/>
              <w:ind w:left="426" w:hanging="426"/>
              <w:jc w:val="center"/>
              <w:rPr>
                <w:rFonts w:ascii="Tahoma" w:hAnsi="Tahoma" w:cs="Tahoma"/>
                <w:b/>
                <w:color w:val="auto"/>
                <w:sz w:val="20"/>
                <w:szCs w:val="20"/>
              </w:rPr>
            </w:pPr>
          </w:p>
        </w:tc>
      </w:tr>
      <w:tr w:rsidR="00932096" w:rsidRPr="007467D9" w14:paraId="39E9DEA6" w14:textId="77777777" w:rsidTr="0009255F">
        <w:tc>
          <w:tcPr>
            <w:tcW w:w="7665" w:type="dxa"/>
          </w:tcPr>
          <w:p w14:paraId="268579DC" w14:textId="77777777" w:rsidR="00401F9B" w:rsidRPr="007467D9" w:rsidRDefault="00F22331"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Illetékes adó- és vámhivatal igazolása vagy együttes adóigazolás, amennyiben a gazdasági szereplő a köztartozásmentes ad</w:t>
            </w:r>
            <w:r w:rsidR="00401F9B" w:rsidRPr="007467D9">
              <w:rPr>
                <w:rFonts w:ascii="Tahoma" w:eastAsia="BatangChe" w:hAnsi="Tahoma" w:cs="Tahoma"/>
                <w:color w:val="auto"/>
                <w:sz w:val="20"/>
                <w:szCs w:val="20"/>
              </w:rPr>
              <w:t>ózói adatbázisban nem szerepel.</w:t>
            </w:r>
          </w:p>
          <w:p w14:paraId="69A0BD65" w14:textId="77777777" w:rsidR="001922D3" w:rsidRPr="007467D9" w:rsidRDefault="00F22331"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Amennyiben a gazdasági szereplő szerepel a köztartozásmentes adózói adatbázisban, akkor ajánlatkérő ellenőrzi a nyilvántartást.</w:t>
            </w:r>
          </w:p>
        </w:tc>
        <w:tc>
          <w:tcPr>
            <w:tcW w:w="1395" w:type="dxa"/>
          </w:tcPr>
          <w:p w14:paraId="568EA8AD" w14:textId="77777777" w:rsidR="001922D3" w:rsidRPr="007467D9" w:rsidRDefault="001922D3" w:rsidP="004F3438">
            <w:pPr>
              <w:spacing w:before="120" w:after="120"/>
              <w:ind w:left="426" w:hanging="426"/>
              <w:jc w:val="both"/>
              <w:rPr>
                <w:rFonts w:ascii="Tahoma" w:hAnsi="Tahoma" w:cs="Tahoma"/>
                <w:b/>
                <w:color w:val="auto"/>
                <w:sz w:val="20"/>
                <w:szCs w:val="20"/>
              </w:rPr>
            </w:pPr>
          </w:p>
        </w:tc>
      </w:tr>
      <w:tr w:rsidR="00932096" w:rsidRPr="007467D9" w14:paraId="2C320DFC" w14:textId="77777777" w:rsidTr="0009255F">
        <w:tc>
          <w:tcPr>
            <w:tcW w:w="7665" w:type="dxa"/>
          </w:tcPr>
          <w:p w14:paraId="5C0F4C10" w14:textId="77777777" w:rsidR="00401F9B" w:rsidRPr="007467D9" w:rsidRDefault="00F22331" w:rsidP="004F3438">
            <w:pPr>
              <w:tabs>
                <w:tab w:val="left" w:pos="3600"/>
                <w:tab w:val="left" w:pos="4440"/>
              </w:tabs>
              <w:spacing w:before="120" w:after="120"/>
              <w:jc w:val="both"/>
              <w:rPr>
                <w:rFonts w:ascii="Tahoma" w:eastAsia="BatangChe" w:hAnsi="Tahoma" w:cs="Tahoma"/>
                <w:color w:val="auto"/>
                <w:sz w:val="20"/>
                <w:szCs w:val="20"/>
              </w:rPr>
            </w:pPr>
            <w:bookmarkStart w:id="47" w:name="pr12"/>
            <w:r w:rsidRPr="007467D9">
              <w:rPr>
                <w:rFonts w:ascii="Tahoma" w:eastAsia="BatangChe" w:hAnsi="Tahoma" w:cs="Tahoma"/>
                <w:color w:val="auto"/>
                <w:sz w:val="20"/>
                <w:szCs w:val="20"/>
              </w:rPr>
              <w:t>Nyilatkozat</w:t>
            </w:r>
            <w:bookmarkEnd w:id="47"/>
            <w:r w:rsidRPr="007467D9">
              <w:rPr>
                <w:rFonts w:ascii="Tahoma" w:eastAsia="BatangChe" w:hAnsi="Tahoma" w:cs="Tahoma"/>
                <w:color w:val="auto"/>
                <w:sz w:val="20"/>
                <w:szCs w:val="20"/>
              </w:rPr>
              <w:t xml:space="preserve"> a kizáró okok fenn nem állására vonatkozóan</w:t>
            </w:r>
            <w:r w:rsidR="009E4867" w:rsidRPr="007467D9">
              <w:rPr>
                <w:rFonts w:ascii="Tahoma" w:eastAsia="BatangChe" w:hAnsi="Tahoma" w:cs="Tahoma"/>
                <w:color w:val="auto"/>
                <w:sz w:val="20"/>
                <w:szCs w:val="20"/>
              </w:rPr>
              <w:t xml:space="preserve"> </w:t>
            </w:r>
            <w:r w:rsidRPr="007467D9">
              <w:rPr>
                <w:rFonts w:ascii="Tahoma" w:eastAsia="BatangChe" w:hAnsi="Tahoma" w:cs="Tahoma"/>
                <w:color w:val="auto"/>
                <w:sz w:val="20"/>
                <w:szCs w:val="20"/>
              </w:rPr>
              <w:t>(</w:t>
            </w:r>
            <w:r w:rsidR="002D400B" w:rsidRPr="007467D9">
              <w:rPr>
                <w:rFonts w:ascii="Tahoma" w:eastAsia="BatangChe" w:hAnsi="Tahoma" w:cs="Tahoma"/>
                <w:color w:val="auto"/>
                <w:sz w:val="20"/>
                <w:szCs w:val="20"/>
              </w:rPr>
              <w:t>10</w:t>
            </w:r>
            <w:r w:rsidRPr="007467D9">
              <w:rPr>
                <w:rFonts w:ascii="Tahoma" w:eastAsia="BatangChe" w:hAnsi="Tahoma" w:cs="Tahoma"/>
                <w:color w:val="auto"/>
                <w:sz w:val="20"/>
                <w:szCs w:val="20"/>
              </w:rPr>
              <w:t xml:space="preserve">/A. sz. melléklet és </w:t>
            </w:r>
            <w:r w:rsidR="002D400B" w:rsidRPr="007467D9">
              <w:rPr>
                <w:rFonts w:ascii="Tahoma" w:eastAsia="BatangChe" w:hAnsi="Tahoma" w:cs="Tahoma"/>
                <w:color w:val="auto"/>
                <w:sz w:val="20"/>
                <w:szCs w:val="20"/>
              </w:rPr>
              <w:t>10</w:t>
            </w:r>
            <w:r w:rsidRPr="007467D9">
              <w:rPr>
                <w:rFonts w:ascii="Tahoma" w:eastAsia="BatangChe" w:hAnsi="Tahoma" w:cs="Tahoma"/>
                <w:color w:val="auto"/>
                <w:sz w:val="20"/>
                <w:szCs w:val="20"/>
              </w:rPr>
              <w:t xml:space="preserve">/B. sz. melléklet). </w:t>
            </w:r>
            <w:r w:rsidR="009E4867" w:rsidRPr="007467D9">
              <w:rPr>
                <w:rFonts w:ascii="Tahoma" w:eastAsia="BatangChe" w:hAnsi="Tahoma" w:cs="Tahoma"/>
                <w:color w:val="auto"/>
                <w:sz w:val="20"/>
                <w:szCs w:val="20"/>
              </w:rPr>
              <w:t xml:space="preserve"> </w:t>
            </w:r>
          </w:p>
          <w:p w14:paraId="51E5DFC6" w14:textId="77777777" w:rsidR="001922D3" w:rsidRPr="007467D9" w:rsidRDefault="00F22331"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eastAsia="BatangChe" w:hAnsi="Tahoma" w:cs="Tahoma"/>
                <w:color w:val="auto"/>
                <w:sz w:val="20"/>
                <w:szCs w:val="20"/>
              </w:rPr>
              <w:t>A nyilatkozatoknak a felhívás feladását követő keltezésűnek kell lennie!</w:t>
            </w:r>
          </w:p>
        </w:tc>
        <w:tc>
          <w:tcPr>
            <w:tcW w:w="1395" w:type="dxa"/>
          </w:tcPr>
          <w:p w14:paraId="7AC68039" w14:textId="77777777" w:rsidR="001922D3" w:rsidRPr="007467D9" w:rsidRDefault="001922D3" w:rsidP="004F3438">
            <w:pPr>
              <w:spacing w:before="120" w:after="120"/>
              <w:ind w:left="426" w:hanging="426"/>
              <w:jc w:val="both"/>
              <w:rPr>
                <w:rFonts w:ascii="Tahoma" w:hAnsi="Tahoma" w:cs="Tahoma"/>
                <w:b/>
                <w:color w:val="auto"/>
                <w:sz w:val="20"/>
                <w:szCs w:val="20"/>
              </w:rPr>
            </w:pPr>
          </w:p>
        </w:tc>
      </w:tr>
      <w:tr w:rsidR="00932096" w:rsidRPr="007467D9" w14:paraId="3CF15277" w14:textId="77777777" w:rsidTr="0009255F">
        <w:tc>
          <w:tcPr>
            <w:tcW w:w="7665" w:type="dxa"/>
          </w:tcPr>
          <w:p w14:paraId="174F3904" w14:textId="77777777" w:rsidR="00401F9B" w:rsidRPr="007467D9" w:rsidRDefault="00401F9B" w:rsidP="004F3438">
            <w:pPr>
              <w:tabs>
                <w:tab w:val="left" w:pos="3600"/>
                <w:tab w:val="left" w:pos="4440"/>
              </w:tabs>
              <w:spacing w:before="120" w:after="120"/>
              <w:jc w:val="both"/>
              <w:rPr>
                <w:rFonts w:ascii="Tahoma" w:eastAsia="BatangChe" w:hAnsi="Tahoma" w:cs="Tahoma"/>
                <w:b/>
                <w:color w:val="auto"/>
                <w:sz w:val="20"/>
                <w:szCs w:val="20"/>
              </w:rPr>
            </w:pPr>
            <w:r w:rsidRPr="007467D9">
              <w:rPr>
                <w:rFonts w:ascii="Tahoma" w:hAnsi="Tahoma" w:cs="Tahoma"/>
                <w:b/>
                <w:caps/>
                <w:color w:val="auto"/>
                <w:sz w:val="20"/>
                <w:szCs w:val="20"/>
              </w:rPr>
              <w:t>MŰSZAKI, ILLETVE SZAKMAI ALKALMASSÁGGAL KAPCSOLATBAN ELŐÍRT NYILATKOZATOK, IGAZOLÁSOK</w:t>
            </w:r>
          </w:p>
        </w:tc>
        <w:tc>
          <w:tcPr>
            <w:tcW w:w="1395" w:type="dxa"/>
          </w:tcPr>
          <w:p w14:paraId="554B1855" w14:textId="77777777" w:rsidR="00401F9B" w:rsidRPr="007467D9" w:rsidRDefault="00401F9B" w:rsidP="004F3438">
            <w:pPr>
              <w:spacing w:before="120" w:after="120"/>
              <w:ind w:left="426" w:hanging="426"/>
              <w:jc w:val="both"/>
              <w:rPr>
                <w:rFonts w:ascii="Tahoma" w:hAnsi="Tahoma" w:cs="Tahoma"/>
                <w:b/>
                <w:color w:val="auto"/>
                <w:sz w:val="20"/>
                <w:szCs w:val="20"/>
              </w:rPr>
            </w:pPr>
          </w:p>
        </w:tc>
      </w:tr>
      <w:tr w:rsidR="00932096" w:rsidRPr="007467D9" w14:paraId="1B84F44B" w14:textId="77777777" w:rsidTr="0009255F">
        <w:tc>
          <w:tcPr>
            <w:tcW w:w="7665" w:type="dxa"/>
          </w:tcPr>
          <w:p w14:paraId="10F5740D" w14:textId="77777777" w:rsidR="00462824" w:rsidRPr="007467D9" w:rsidRDefault="00462824" w:rsidP="00462824">
            <w:pPr>
              <w:pStyle w:val="NormlWeb"/>
              <w:spacing w:before="0" w:after="20" w:line="276" w:lineRule="auto"/>
              <w:jc w:val="both"/>
              <w:rPr>
                <w:rFonts w:ascii="Tahoma" w:hAnsi="Tahoma" w:cs="Tahoma"/>
                <w:sz w:val="20"/>
                <w:szCs w:val="20"/>
              </w:rPr>
            </w:pPr>
            <w:r w:rsidRPr="007467D9">
              <w:rPr>
                <w:rFonts w:ascii="Tahoma" w:hAnsi="Tahoma" w:cs="Tahoma"/>
                <w:b/>
                <w:sz w:val="20"/>
                <w:szCs w:val="20"/>
              </w:rPr>
              <w:t>M1</w:t>
            </w:r>
            <w:r w:rsidRPr="007467D9">
              <w:rPr>
                <w:rFonts w:ascii="Tahoma" w:hAnsi="Tahoma" w:cs="Tahoma"/>
                <w:sz w:val="20"/>
                <w:szCs w:val="20"/>
              </w:rPr>
              <w:t>. Ajánlattevő csatolja a 321/2015. (X. 30.) Korm. rendelet 21. § (3) bekezdés a) pontja alapján a felhívás feladásától visszafelé számított 3 év (36 hónap) legjelentősebb szolgáltatásainak ismertetését, különösen a közbeszerzés tárgyára vonatkozó referenciáit a 321/2015. (X. 30.) Korm. rendelet 22. § (1) bekezdésében meghatározott formában, mely tartalmazza az alábbiakat:</w:t>
            </w:r>
          </w:p>
          <w:p w14:paraId="3371E1E0" w14:textId="77777777" w:rsidR="00462824" w:rsidRPr="007467D9" w:rsidRDefault="00462824" w:rsidP="004E7567">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 xml:space="preserve">a teljesítés ideje (év-hónap-nap pontossággal feltüntetett kezdési és befejezési dátum megadásával), </w:t>
            </w:r>
          </w:p>
          <w:p w14:paraId="32F32F55" w14:textId="77777777" w:rsidR="00462824" w:rsidRPr="007467D9" w:rsidRDefault="00462824" w:rsidP="004E7567">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 xml:space="preserve">a szerződést kötő másik fél megnevezése, </w:t>
            </w:r>
          </w:p>
          <w:p w14:paraId="366BAB5E" w14:textId="77777777" w:rsidR="00462824" w:rsidRPr="007467D9" w:rsidRDefault="00462824" w:rsidP="004E7567">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a szolgáltatás tárgya (olyan részletességgel, hogy a minimumkövetelménynek való megfelelés megállapítható legyen),</w:t>
            </w:r>
          </w:p>
          <w:p w14:paraId="5B9A06AB" w14:textId="77777777" w:rsidR="00462824" w:rsidRPr="007467D9" w:rsidRDefault="00462824" w:rsidP="004E7567">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az ellenszolgáltatás összege (nettó HUF),</w:t>
            </w:r>
          </w:p>
          <w:p w14:paraId="3EFEBFF0" w14:textId="77777777" w:rsidR="00462824" w:rsidRPr="007467D9" w:rsidRDefault="00462824" w:rsidP="00B34B53">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 xml:space="preserve">nyilatkozni kell arról, hogy a teljesítés az előírásoknak és a szerződésnek megfelelően történt-e. </w:t>
            </w:r>
          </w:p>
          <w:p w14:paraId="4E1630A7" w14:textId="77777777" w:rsidR="00862137" w:rsidRPr="007467D9" w:rsidRDefault="00462824" w:rsidP="00462824">
            <w:pPr>
              <w:tabs>
                <w:tab w:val="left" w:pos="3600"/>
                <w:tab w:val="left" w:pos="4440"/>
              </w:tabs>
              <w:spacing w:before="120" w:after="120"/>
              <w:jc w:val="both"/>
              <w:rPr>
                <w:rFonts w:ascii="Tahoma" w:eastAsia="BatangChe" w:hAnsi="Tahoma" w:cs="Tahoma"/>
                <w:color w:val="auto"/>
                <w:sz w:val="20"/>
                <w:szCs w:val="20"/>
              </w:rPr>
            </w:pPr>
            <w:r w:rsidRPr="007467D9">
              <w:rPr>
                <w:rFonts w:ascii="Tahoma" w:hAnsi="Tahoma" w:cs="Tahoma"/>
                <w:color w:val="auto"/>
                <w:sz w:val="20"/>
                <w:szCs w:val="20"/>
              </w:rPr>
              <w:t>Amennyiben a referenciát konzorciumi formában teljesítették, a referencia igazolására a 321/2015. (X. 30.) Korm. rendelet 22. § (5) bekezdésében foglaltak az irányadóak.</w:t>
            </w:r>
            <w:r w:rsidRPr="007467D9">
              <w:rPr>
                <w:rFonts w:ascii="Tahoma" w:eastAsia="MyriadPro-Semibold" w:hAnsi="Tahoma" w:cs="Tahoma"/>
                <w:color w:val="auto"/>
                <w:sz w:val="20"/>
                <w:szCs w:val="20"/>
                <w:lang w:eastAsia="hu-HU"/>
              </w:rPr>
              <w:t xml:space="preserve"> </w:t>
            </w:r>
            <w:r w:rsidR="00862137" w:rsidRPr="007467D9">
              <w:rPr>
                <w:rFonts w:ascii="Tahoma" w:eastAsia="MyriadPro-Semibold" w:hAnsi="Tahoma" w:cs="Tahoma"/>
                <w:color w:val="auto"/>
                <w:sz w:val="20"/>
                <w:szCs w:val="20"/>
                <w:lang w:eastAsia="hu-HU"/>
              </w:rPr>
              <w:t>(12. sz. melléklet)</w:t>
            </w:r>
          </w:p>
        </w:tc>
        <w:tc>
          <w:tcPr>
            <w:tcW w:w="1395" w:type="dxa"/>
          </w:tcPr>
          <w:p w14:paraId="44556809" w14:textId="77777777" w:rsidR="001922D3" w:rsidRPr="007467D9" w:rsidRDefault="001922D3"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7842A181" w14:textId="77777777" w:rsidTr="0009255F">
        <w:tc>
          <w:tcPr>
            <w:tcW w:w="7665" w:type="dxa"/>
          </w:tcPr>
          <w:p w14:paraId="569C9E9C" w14:textId="77777777" w:rsidR="004029D2" w:rsidRPr="007467D9" w:rsidRDefault="004029D2" w:rsidP="004029D2">
            <w:pPr>
              <w:spacing w:before="120" w:after="120"/>
              <w:rPr>
                <w:rFonts w:ascii="Tahoma" w:hAnsi="Tahoma" w:cs="Tahoma"/>
                <w:color w:val="auto"/>
                <w:sz w:val="20"/>
                <w:szCs w:val="20"/>
                <w:shd w:val="clear" w:color="auto" w:fill="FFFFFF"/>
                <w:lang w:eastAsia="hu-HU"/>
              </w:rPr>
            </w:pPr>
            <w:r w:rsidRPr="007467D9">
              <w:rPr>
                <w:rFonts w:ascii="Tahoma" w:hAnsi="Tahoma" w:cs="Tahoma"/>
                <w:b/>
                <w:color w:val="auto"/>
                <w:sz w:val="20"/>
                <w:szCs w:val="20"/>
              </w:rPr>
              <w:t>M2</w:t>
            </w:r>
            <w:r w:rsidRPr="007467D9">
              <w:rPr>
                <w:rFonts w:ascii="Tahoma" w:hAnsi="Tahoma" w:cs="Tahoma"/>
                <w:color w:val="auto"/>
                <w:sz w:val="20"/>
                <w:szCs w:val="20"/>
              </w:rPr>
              <w:t>. Ajánlattevő csatolja a 321/2015. (X. 30.) Korm. rendelet 21. § (2) bekezdés b) pontja alapján azoknak a szakembereknek (szervezeteknek – különösen a minőség-ellenőrzésért felelősöknek) a megnevezésével, képzettségük, szakmai tapasztalatuk ismertetésével, akiket be kíván vonni a teljesítésbe. Cs</w:t>
            </w:r>
            <w:r w:rsidRPr="007467D9">
              <w:rPr>
                <w:rFonts w:ascii="Tahoma" w:hAnsi="Tahoma" w:cs="Tahoma"/>
                <w:color w:val="auto"/>
                <w:sz w:val="20"/>
                <w:szCs w:val="20"/>
                <w:shd w:val="clear" w:color="auto" w:fill="FFFFFF"/>
                <w:lang w:eastAsia="hu-HU"/>
              </w:rPr>
              <w:t>atolandó dokumentumok:</w:t>
            </w:r>
          </w:p>
          <w:p w14:paraId="517DBDCF" w14:textId="77777777" w:rsidR="004029D2" w:rsidRPr="007467D9" w:rsidRDefault="004029D2" w:rsidP="00B34B53">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 xml:space="preserve">a szakemberek bevonására, ismertetésére vonatkozó ajánlattevői nyilatkozat, amelyből derüljön ki, hogy mely szakembert mely pozícióra jelöli az </w:t>
            </w:r>
            <w:r w:rsidRPr="007467D9">
              <w:rPr>
                <w:rFonts w:ascii="Tahoma" w:hAnsi="Tahoma" w:cs="Tahoma"/>
                <w:sz w:val="20"/>
                <w:szCs w:val="20"/>
              </w:rPr>
              <w:lastRenderedPageBreak/>
              <w:t>ajánlattevő;</w:t>
            </w:r>
          </w:p>
          <w:p w14:paraId="5FE780B2" w14:textId="77777777" w:rsidR="004029D2" w:rsidRPr="007467D9" w:rsidRDefault="004029D2" w:rsidP="00B34B53">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a szakember szakmai tapasztalatot ismertető, saját kezűleg aláírt szakmai önéletrajza olyan részletezettséggel, hogy abból egyértelműen derüljön ki az M2. pontban előírt alkalmassági feltétel(</w:t>
            </w:r>
            <w:proofErr w:type="spellStart"/>
            <w:r w:rsidRPr="007467D9">
              <w:rPr>
                <w:rFonts w:ascii="Tahoma" w:hAnsi="Tahoma" w:cs="Tahoma"/>
                <w:sz w:val="20"/>
                <w:szCs w:val="20"/>
              </w:rPr>
              <w:t>ek</w:t>
            </w:r>
            <w:proofErr w:type="spellEnd"/>
            <w:r w:rsidRPr="007467D9">
              <w:rPr>
                <w:rFonts w:ascii="Tahoma" w:hAnsi="Tahoma" w:cs="Tahoma"/>
                <w:sz w:val="20"/>
                <w:szCs w:val="20"/>
              </w:rPr>
              <w:t>) teljesülése;</w:t>
            </w:r>
          </w:p>
          <w:p w14:paraId="4F4105FA" w14:textId="77777777" w:rsidR="004029D2" w:rsidRPr="007467D9" w:rsidRDefault="004029D2" w:rsidP="00B34B53">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végzettséget és/vagy képzettséget igazoló dokumentumok;</w:t>
            </w:r>
          </w:p>
          <w:p w14:paraId="0C8F3572" w14:textId="77777777" w:rsidR="004029D2" w:rsidRPr="007467D9" w:rsidRDefault="004029D2" w:rsidP="00B34B53">
            <w:pPr>
              <w:pStyle w:val="NormlWeb"/>
              <w:numPr>
                <w:ilvl w:val="0"/>
                <w:numId w:val="25"/>
              </w:numPr>
              <w:spacing w:before="0" w:after="20" w:line="276" w:lineRule="auto"/>
              <w:ind w:left="642" w:hanging="210"/>
              <w:jc w:val="both"/>
              <w:rPr>
                <w:rFonts w:ascii="Tahoma" w:hAnsi="Tahoma" w:cs="Tahoma"/>
                <w:sz w:val="20"/>
                <w:szCs w:val="20"/>
              </w:rPr>
            </w:pPr>
            <w:r w:rsidRPr="007467D9">
              <w:rPr>
                <w:rFonts w:ascii="Tahoma" w:hAnsi="Tahoma" w:cs="Tahoma"/>
                <w:sz w:val="20"/>
                <w:szCs w:val="20"/>
              </w:rPr>
              <w:t>a szakember aláírt rendelkezésre állási nyilatkozata.</w:t>
            </w:r>
          </w:p>
          <w:p w14:paraId="6D01FFEC" w14:textId="77777777" w:rsidR="00862137" w:rsidRPr="007467D9" w:rsidRDefault="00462824" w:rsidP="00850928">
            <w:pPr>
              <w:pStyle w:val="NormlWeb"/>
              <w:shd w:val="clear" w:color="auto" w:fill="FFFFFF"/>
              <w:spacing w:before="0" w:after="0" w:line="270" w:lineRule="atLeast"/>
              <w:textAlignment w:val="baseline"/>
              <w:rPr>
                <w:rFonts w:ascii="Tahoma" w:eastAsia="MyriadPro-Semibold" w:hAnsi="Tahoma" w:cs="Tahoma"/>
                <w:sz w:val="20"/>
                <w:szCs w:val="20"/>
              </w:rPr>
            </w:pPr>
            <w:r w:rsidRPr="007467D9">
              <w:rPr>
                <w:rFonts w:ascii="Tahoma" w:eastAsia="MyriadPro-Semibold" w:hAnsi="Tahoma" w:cs="Tahoma"/>
                <w:sz w:val="20"/>
                <w:szCs w:val="20"/>
                <w:lang w:eastAsia="hu-HU"/>
              </w:rPr>
              <w:t xml:space="preserve"> </w:t>
            </w:r>
            <w:r w:rsidR="00862137" w:rsidRPr="007467D9">
              <w:rPr>
                <w:rFonts w:ascii="Tahoma" w:eastAsia="MyriadPro-Semibold" w:hAnsi="Tahoma" w:cs="Tahoma"/>
                <w:sz w:val="20"/>
                <w:szCs w:val="20"/>
                <w:lang w:eastAsia="hu-HU"/>
              </w:rPr>
              <w:t>(13-15. sz. melléklet)</w:t>
            </w:r>
          </w:p>
        </w:tc>
        <w:tc>
          <w:tcPr>
            <w:tcW w:w="1395" w:type="dxa"/>
          </w:tcPr>
          <w:p w14:paraId="00C3F2B4" w14:textId="77777777" w:rsidR="00196215" w:rsidRPr="007467D9" w:rsidRDefault="00196215"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37B7F580" w14:textId="77777777" w:rsidTr="0009255F">
        <w:tc>
          <w:tcPr>
            <w:tcW w:w="7665" w:type="dxa"/>
          </w:tcPr>
          <w:p w14:paraId="2F3AC1F5" w14:textId="77777777" w:rsidR="006F077B" w:rsidRPr="007467D9" w:rsidRDefault="006F077B" w:rsidP="006F077B">
            <w:pPr>
              <w:tabs>
                <w:tab w:val="left" w:pos="709"/>
              </w:tabs>
              <w:spacing w:before="120" w:after="120"/>
              <w:ind w:left="426" w:hanging="426"/>
              <w:rPr>
                <w:rFonts w:ascii="Tahoma" w:hAnsi="Tahoma" w:cs="Tahoma"/>
                <w:b/>
                <w:color w:val="auto"/>
                <w:sz w:val="20"/>
                <w:szCs w:val="20"/>
              </w:rPr>
            </w:pPr>
            <w:r w:rsidRPr="007467D9">
              <w:rPr>
                <w:rFonts w:ascii="Tahoma" w:hAnsi="Tahoma" w:cs="Tahoma"/>
                <w:b/>
                <w:color w:val="auto"/>
                <w:sz w:val="20"/>
                <w:szCs w:val="20"/>
              </w:rPr>
              <w:lastRenderedPageBreak/>
              <w:t>ÜZLETI TITKOT TARTALMAZÓ IRATOK (ADOTT ESETBEN)</w:t>
            </w:r>
          </w:p>
          <w:p w14:paraId="7C2FAF30" w14:textId="77777777" w:rsidR="006F077B" w:rsidRPr="007467D9" w:rsidRDefault="006F077B" w:rsidP="006F077B">
            <w:pPr>
              <w:tabs>
                <w:tab w:val="left" w:pos="3600"/>
                <w:tab w:val="left" w:pos="4440"/>
              </w:tabs>
              <w:spacing w:before="120" w:after="120"/>
              <w:jc w:val="both"/>
              <w:rPr>
                <w:rFonts w:ascii="Tahoma" w:eastAsia="BatangChe" w:hAnsi="Tahoma" w:cs="Tahoma"/>
                <w:b/>
                <w:color w:val="auto"/>
                <w:sz w:val="20"/>
                <w:szCs w:val="20"/>
              </w:rPr>
            </w:pPr>
            <w:r w:rsidRPr="007467D9">
              <w:rPr>
                <w:rFonts w:ascii="Tahoma" w:hAnsi="Tahoma" w:cs="Tahoma"/>
                <w:color w:val="auto"/>
                <w:sz w:val="20"/>
                <w:szCs w:val="20"/>
              </w:rPr>
              <w:t>Ajánlatkérő felhívja ajánlattevők figyelmét, hogy az üzleti titkot tartalmazó, elkülönített irathoz indoklást köteles csatolni a Kbt. 44. § (1) bekezdése alapján</w:t>
            </w:r>
          </w:p>
        </w:tc>
        <w:tc>
          <w:tcPr>
            <w:tcW w:w="1395" w:type="dxa"/>
          </w:tcPr>
          <w:p w14:paraId="4C60C6D0" w14:textId="77777777" w:rsidR="006F077B" w:rsidRPr="007467D9" w:rsidRDefault="006F077B" w:rsidP="004F3438">
            <w:pPr>
              <w:tabs>
                <w:tab w:val="left" w:pos="3600"/>
                <w:tab w:val="left" w:pos="4440"/>
              </w:tabs>
              <w:spacing w:before="120" w:after="120"/>
              <w:jc w:val="both"/>
              <w:rPr>
                <w:rFonts w:ascii="Tahoma" w:eastAsia="BatangChe" w:hAnsi="Tahoma" w:cs="Tahoma"/>
                <w:color w:val="auto"/>
                <w:sz w:val="20"/>
                <w:szCs w:val="20"/>
              </w:rPr>
            </w:pPr>
            <w:r w:rsidRPr="007467D9">
              <w:rPr>
                <w:rFonts w:ascii="Tahoma" w:hAnsi="Tahoma" w:cs="Tahoma"/>
                <w:color w:val="auto"/>
                <w:sz w:val="20"/>
                <w:szCs w:val="20"/>
              </w:rPr>
              <w:t>elkülönített módon elhelyezve</w:t>
            </w:r>
          </w:p>
        </w:tc>
      </w:tr>
      <w:tr w:rsidR="00932096" w:rsidRPr="007467D9" w14:paraId="712B3A49" w14:textId="77777777" w:rsidTr="0009255F">
        <w:tc>
          <w:tcPr>
            <w:tcW w:w="7665" w:type="dxa"/>
          </w:tcPr>
          <w:p w14:paraId="27520478" w14:textId="77777777" w:rsidR="006F077B" w:rsidRPr="007467D9" w:rsidRDefault="006F077B" w:rsidP="006F077B">
            <w:pPr>
              <w:tabs>
                <w:tab w:val="left" w:pos="3600"/>
                <w:tab w:val="left" w:pos="4440"/>
              </w:tabs>
              <w:spacing w:before="120" w:after="120"/>
              <w:jc w:val="both"/>
              <w:rPr>
                <w:rFonts w:ascii="Tahoma" w:eastAsia="BatangChe" w:hAnsi="Tahoma" w:cs="Tahoma"/>
                <w:b/>
                <w:color w:val="auto"/>
                <w:sz w:val="20"/>
                <w:szCs w:val="20"/>
              </w:rPr>
            </w:pPr>
            <w:r w:rsidRPr="007467D9">
              <w:rPr>
                <w:rFonts w:ascii="Tahoma" w:hAnsi="Tahoma" w:cs="Tahoma"/>
                <w:b/>
                <w:caps/>
                <w:color w:val="auto"/>
                <w:sz w:val="20"/>
                <w:szCs w:val="20"/>
              </w:rPr>
              <w:t>AZ AJÁNLATTEVŐ ÁLTAL BECSATOLNI KÍVÁNT DOKUMENTUMOK (ADOTT ESETBEN)</w:t>
            </w:r>
          </w:p>
        </w:tc>
        <w:tc>
          <w:tcPr>
            <w:tcW w:w="1395" w:type="dxa"/>
          </w:tcPr>
          <w:p w14:paraId="108248B0" w14:textId="77777777" w:rsidR="006F077B" w:rsidRPr="007467D9" w:rsidRDefault="006F077B" w:rsidP="004F3438">
            <w:pPr>
              <w:tabs>
                <w:tab w:val="left" w:pos="3600"/>
                <w:tab w:val="left" w:pos="4440"/>
              </w:tabs>
              <w:spacing w:before="120" w:after="120"/>
              <w:jc w:val="both"/>
              <w:rPr>
                <w:rFonts w:ascii="Tahoma" w:eastAsia="BatangChe" w:hAnsi="Tahoma" w:cs="Tahoma"/>
                <w:color w:val="auto"/>
                <w:sz w:val="20"/>
                <w:szCs w:val="20"/>
              </w:rPr>
            </w:pPr>
          </w:p>
        </w:tc>
      </w:tr>
      <w:tr w:rsidR="00932096" w:rsidRPr="007467D9" w14:paraId="11586181" w14:textId="77777777" w:rsidTr="0009255F">
        <w:tc>
          <w:tcPr>
            <w:tcW w:w="7665" w:type="dxa"/>
          </w:tcPr>
          <w:p w14:paraId="2268051F" w14:textId="77777777" w:rsidR="006F077B" w:rsidRPr="007467D9" w:rsidRDefault="006F077B" w:rsidP="006F077B">
            <w:pPr>
              <w:tabs>
                <w:tab w:val="left" w:pos="3600"/>
                <w:tab w:val="left" w:pos="4440"/>
              </w:tabs>
              <w:spacing w:before="120" w:after="120"/>
              <w:jc w:val="both"/>
              <w:rPr>
                <w:rFonts w:ascii="Tahoma" w:eastAsia="BatangChe" w:hAnsi="Tahoma" w:cs="Tahoma"/>
                <w:b/>
                <w:color w:val="auto"/>
                <w:sz w:val="20"/>
                <w:szCs w:val="20"/>
              </w:rPr>
            </w:pPr>
            <w:r w:rsidRPr="007467D9">
              <w:rPr>
                <w:rFonts w:ascii="Tahoma" w:eastAsia="BatangChe" w:hAnsi="Tahoma" w:cs="Tahoma"/>
                <w:color w:val="auto"/>
                <w:sz w:val="20"/>
                <w:szCs w:val="20"/>
              </w:rPr>
              <w:t>A papír alapú példányról készített 3 db elektronikus példány (CD/DVD/pendrive)</w:t>
            </w:r>
          </w:p>
        </w:tc>
        <w:tc>
          <w:tcPr>
            <w:tcW w:w="1395" w:type="dxa"/>
          </w:tcPr>
          <w:p w14:paraId="0B9940D2" w14:textId="77777777" w:rsidR="006F077B" w:rsidRPr="007467D9" w:rsidRDefault="006F077B" w:rsidP="004F3438">
            <w:pPr>
              <w:tabs>
                <w:tab w:val="left" w:pos="3600"/>
                <w:tab w:val="left" w:pos="4440"/>
              </w:tabs>
              <w:spacing w:before="120" w:after="120"/>
              <w:jc w:val="both"/>
              <w:rPr>
                <w:rFonts w:ascii="Tahoma" w:eastAsia="BatangChe" w:hAnsi="Tahoma" w:cs="Tahoma"/>
                <w:color w:val="auto"/>
                <w:sz w:val="20"/>
                <w:szCs w:val="20"/>
              </w:rPr>
            </w:pPr>
          </w:p>
        </w:tc>
      </w:tr>
    </w:tbl>
    <w:p w14:paraId="06A14199" w14:textId="77777777" w:rsidR="006F077B" w:rsidRPr="007467D9" w:rsidRDefault="006F077B" w:rsidP="006F077B">
      <w:pPr>
        <w:tabs>
          <w:tab w:val="left" w:pos="3600"/>
          <w:tab w:val="left" w:pos="4440"/>
        </w:tabs>
        <w:spacing w:before="120" w:after="120"/>
        <w:jc w:val="both"/>
        <w:rPr>
          <w:rFonts w:ascii="Tahoma" w:eastAsia="BatangChe" w:hAnsi="Tahoma" w:cs="Tahoma"/>
          <w:i/>
          <w:color w:val="auto"/>
          <w:sz w:val="20"/>
          <w:szCs w:val="20"/>
        </w:rPr>
      </w:pPr>
      <w:r w:rsidRPr="007467D9">
        <w:rPr>
          <w:rFonts w:ascii="Tahoma" w:eastAsia="BatangChe" w:hAnsi="Tahoma" w:cs="Tahoma"/>
          <w:i/>
          <w:color w:val="auto"/>
          <w:sz w:val="20"/>
          <w:szCs w:val="20"/>
        </w:rPr>
        <w:t>Minden olyan oldalt, amelyen - a beadása előtt - módosítást hajtottak végre, az adott dokumentumot aláíró személy(</w:t>
      </w:r>
      <w:proofErr w:type="spellStart"/>
      <w:r w:rsidRPr="007467D9">
        <w:rPr>
          <w:rFonts w:ascii="Tahoma" w:eastAsia="BatangChe" w:hAnsi="Tahoma" w:cs="Tahoma"/>
          <w:i/>
          <w:color w:val="auto"/>
          <w:sz w:val="20"/>
          <w:szCs w:val="20"/>
        </w:rPr>
        <w:t>ek</w:t>
      </w:r>
      <w:proofErr w:type="spellEnd"/>
      <w:r w:rsidRPr="007467D9">
        <w:rPr>
          <w:rFonts w:ascii="Tahoma" w:eastAsia="BatangChe" w:hAnsi="Tahoma" w:cs="Tahoma"/>
          <w:i/>
          <w:color w:val="auto"/>
          <w:sz w:val="20"/>
          <w:szCs w:val="20"/>
        </w:rPr>
        <w:t>)</w:t>
      </w:r>
      <w:proofErr w:type="spellStart"/>
      <w:r w:rsidRPr="007467D9">
        <w:rPr>
          <w:rFonts w:ascii="Tahoma" w:eastAsia="BatangChe" w:hAnsi="Tahoma" w:cs="Tahoma"/>
          <w:i/>
          <w:color w:val="auto"/>
          <w:sz w:val="20"/>
          <w:szCs w:val="20"/>
        </w:rPr>
        <w:t>nek</w:t>
      </w:r>
      <w:proofErr w:type="spellEnd"/>
      <w:r w:rsidRPr="007467D9">
        <w:rPr>
          <w:rFonts w:ascii="Tahoma" w:eastAsia="BatangChe" w:hAnsi="Tahoma" w:cs="Tahoma"/>
          <w:i/>
          <w:color w:val="auto"/>
          <w:sz w:val="20"/>
          <w:szCs w:val="20"/>
        </w:rPr>
        <w:t xml:space="preserve"> a módosításnál is kézjeggyel kell ellátni.</w:t>
      </w:r>
    </w:p>
    <w:p w14:paraId="735E32BE" w14:textId="77777777" w:rsidR="001922D3" w:rsidRPr="007467D9" w:rsidRDefault="001922D3" w:rsidP="004F3438">
      <w:pPr>
        <w:spacing w:before="120" w:after="120"/>
        <w:ind w:left="426" w:hanging="426"/>
        <w:jc w:val="both"/>
        <w:rPr>
          <w:rFonts w:ascii="Tahoma" w:hAnsi="Tahoma" w:cs="Tahoma"/>
          <w:b/>
          <w:color w:val="auto"/>
          <w:sz w:val="20"/>
          <w:szCs w:val="20"/>
        </w:rPr>
      </w:pPr>
    </w:p>
    <w:p w14:paraId="7FCD8AA5" w14:textId="77777777" w:rsidR="002058B4" w:rsidRPr="007467D9" w:rsidRDefault="002058B4" w:rsidP="004F3438">
      <w:pPr>
        <w:pageBreakBefore/>
        <w:spacing w:before="120" w:after="120"/>
        <w:ind w:left="426" w:hanging="426"/>
        <w:jc w:val="right"/>
        <w:rPr>
          <w:rFonts w:ascii="Tahoma" w:hAnsi="Tahoma" w:cs="Tahoma"/>
          <w:color w:val="auto"/>
          <w:sz w:val="20"/>
          <w:szCs w:val="20"/>
        </w:rPr>
      </w:pPr>
      <w:r w:rsidRPr="007467D9">
        <w:rPr>
          <w:rFonts w:ascii="Tahoma" w:hAnsi="Tahoma" w:cs="Tahoma"/>
          <w:b/>
          <w:color w:val="auto"/>
          <w:sz w:val="20"/>
          <w:szCs w:val="20"/>
        </w:rPr>
        <w:lastRenderedPageBreak/>
        <w:t>2.1. számú melléklet</w:t>
      </w:r>
    </w:p>
    <w:p w14:paraId="0B4CE43D" w14:textId="77777777" w:rsidR="002058B4" w:rsidRPr="007467D9" w:rsidRDefault="002058B4" w:rsidP="004F3438">
      <w:pPr>
        <w:spacing w:before="120" w:after="120"/>
        <w:ind w:left="426" w:hanging="426"/>
        <w:rPr>
          <w:rFonts w:ascii="Tahoma" w:hAnsi="Tahoma" w:cs="Tahoma"/>
          <w:color w:val="auto"/>
          <w:sz w:val="20"/>
          <w:szCs w:val="20"/>
        </w:rPr>
      </w:pPr>
    </w:p>
    <w:p w14:paraId="1FDCBB39" w14:textId="77777777" w:rsidR="002058B4" w:rsidRPr="007467D9" w:rsidRDefault="002058B4" w:rsidP="004F3438">
      <w:pPr>
        <w:spacing w:before="120" w:after="120"/>
        <w:ind w:left="426" w:hanging="426"/>
        <w:jc w:val="center"/>
        <w:rPr>
          <w:rFonts w:ascii="Tahoma" w:hAnsi="Tahoma" w:cs="Tahoma"/>
          <w:b/>
          <w:color w:val="auto"/>
          <w:sz w:val="20"/>
          <w:szCs w:val="20"/>
        </w:rPr>
      </w:pPr>
      <w:r w:rsidRPr="007467D9">
        <w:rPr>
          <w:rFonts w:ascii="Tahoma" w:hAnsi="Tahoma" w:cs="Tahoma"/>
          <w:b/>
          <w:caps/>
          <w:color w:val="auto"/>
          <w:sz w:val="20"/>
          <w:szCs w:val="20"/>
        </w:rPr>
        <w:t>Felolvasólap</w:t>
      </w:r>
    </w:p>
    <w:p w14:paraId="720742FC" w14:textId="77777777" w:rsidR="002058B4" w:rsidRPr="007467D9" w:rsidRDefault="002058B4"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(önálló ajánlattétel esetén)</w:t>
      </w:r>
    </w:p>
    <w:p w14:paraId="1BA1B01D" w14:textId="77777777" w:rsidR="002058B4" w:rsidRPr="007467D9" w:rsidRDefault="002058B4" w:rsidP="004F3438">
      <w:pPr>
        <w:numPr>
          <w:ilvl w:val="0"/>
          <w:numId w:val="5"/>
        </w:numPr>
        <w:spacing w:before="120" w:after="120"/>
        <w:ind w:left="426" w:hanging="426"/>
        <w:jc w:val="both"/>
        <w:rPr>
          <w:rFonts w:ascii="Tahoma" w:hAnsi="Tahoma" w:cs="Tahoma"/>
          <w:color w:val="auto"/>
          <w:sz w:val="20"/>
          <w:szCs w:val="20"/>
        </w:rPr>
      </w:pPr>
      <w:r w:rsidRPr="007467D9">
        <w:rPr>
          <w:rFonts w:ascii="Tahoma" w:hAnsi="Tahoma" w:cs="Tahoma"/>
          <w:b/>
          <w:color w:val="auto"/>
          <w:sz w:val="20"/>
          <w:szCs w:val="20"/>
        </w:rPr>
        <w:t>Ajánlattevő</w:t>
      </w:r>
    </w:p>
    <w:p w14:paraId="24EE1809" w14:textId="77777777" w:rsidR="002058B4" w:rsidRPr="007467D9" w:rsidRDefault="002058B4" w:rsidP="006F077B">
      <w:pPr>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 xml:space="preserve">Név: </w:t>
      </w:r>
      <w:r w:rsidRPr="007467D9">
        <w:rPr>
          <w:rFonts w:ascii="Tahoma" w:hAnsi="Tahoma" w:cs="Tahoma"/>
          <w:color w:val="auto"/>
          <w:sz w:val="20"/>
          <w:szCs w:val="20"/>
        </w:rPr>
        <w:tab/>
      </w:r>
    </w:p>
    <w:p w14:paraId="5D1CE064" w14:textId="77777777" w:rsidR="002058B4" w:rsidRPr="007467D9" w:rsidRDefault="002058B4" w:rsidP="006F077B">
      <w:pPr>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 xml:space="preserve">Székhely: </w:t>
      </w:r>
      <w:r w:rsidRPr="007467D9">
        <w:rPr>
          <w:rFonts w:ascii="Tahoma" w:hAnsi="Tahoma" w:cs="Tahoma"/>
          <w:color w:val="auto"/>
          <w:sz w:val="20"/>
          <w:szCs w:val="20"/>
        </w:rPr>
        <w:tab/>
      </w:r>
    </w:p>
    <w:p w14:paraId="37D95557" w14:textId="77777777" w:rsidR="006F077B" w:rsidRPr="007467D9" w:rsidRDefault="002058B4" w:rsidP="006F077B">
      <w:pPr>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 xml:space="preserve">Telefon: </w:t>
      </w:r>
      <w:r w:rsidRPr="007467D9">
        <w:rPr>
          <w:rFonts w:ascii="Tahoma" w:hAnsi="Tahoma" w:cs="Tahoma"/>
          <w:color w:val="auto"/>
          <w:sz w:val="20"/>
          <w:szCs w:val="20"/>
        </w:rPr>
        <w:tab/>
      </w:r>
    </w:p>
    <w:p w14:paraId="27ABAB7F" w14:textId="77777777" w:rsidR="002058B4" w:rsidRPr="007467D9" w:rsidRDefault="002058B4" w:rsidP="006F077B">
      <w:pPr>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 xml:space="preserve">Fax: </w:t>
      </w:r>
      <w:r w:rsidRPr="007467D9">
        <w:rPr>
          <w:rFonts w:ascii="Tahoma" w:hAnsi="Tahoma" w:cs="Tahoma"/>
          <w:color w:val="auto"/>
          <w:sz w:val="20"/>
          <w:szCs w:val="20"/>
        </w:rPr>
        <w:tab/>
      </w:r>
    </w:p>
    <w:p w14:paraId="7FDEE626" w14:textId="69281224" w:rsidR="002058B4" w:rsidRPr="007467D9" w:rsidRDefault="002058B4" w:rsidP="006F077B">
      <w:pPr>
        <w:spacing w:before="120" w:after="120"/>
        <w:ind w:left="993" w:hanging="426"/>
        <w:jc w:val="both"/>
        <w:rPr>
          <w:rFonts w:ascii="Tahoma" w:hAnsi="Tahoma" w:cs="Tahoma"/>
          <w:color w:val="auto"/>
          <w:sz w:val="20"/>
          <w:szCs w:val="20"/>
        </w:rPr>
      </w:pPr>
      <w:r w:rsidRPr="007467D9">
        <w:rPr>
          <w:rFonts w:ascii="Tahoma" w:hAnsi="Tahoma" w:cs="Tahoma"/>
          <w:color w:val="auto"/>
          <w:sz w:val="20"/>
          <w:szCs w:val="20"/>
        </w:rPr>
        <w:t xml:space="preserve">E-mail: </w:t>
      </w:r>
      <w:r w:rsidRPr="007467D9">
        <w:rPr>
          <w:rFonts w:ascii="Tahoma" w:hAnsi="Tahoma" w:cs="Tahoma"/>
          <w:color w:val="auto"/>
          <w:sz w:val="20"/>
          <w:szCs w:val="20"/>
        </w:rPr>
        <w:tab/>
      </w:r>
    </w:p>
    <w:p w14:paraId="414CCF79" w14:textId="51CA6BD0" w:rsidR="00BF384A" w:rsidRPr="007467D9" w:rsidRDefault="00BF384A" w:rsidP="006F077B">
      <w:pPr>
        <w:spacing w:before="120" w:after="120"/>
        <w:ind w:left="993" w:hanging="426"/>
        <w:jc w:val="both"/>
        <w:rPr>
          <w:rFonts w:ascii="Tahoma" w:hAnsi="Tahoma" w:cs="Tahoma"/>
          <w:b/>
          <w:color w:val="auto"/>
          <w:sz w:val="20"/>
          <w:szCs w:val="20"/>
        </w:rPr>
      </w:pPr>
      <w:r w:rsidRPr="007467D9">
        <w:rPr>
          <w:rFonts w:ascii="Tahoma" w:hAnsi="Tahoma" w:cs="Tahoma"/>
          <w:color w:val="auto"/>
          <w:sz w:val="20"/>
          <w:szCs w:val="20"/>
        </w:rPr>
        <w:t>Adószám:</w:t>
      </w:r>
    </w:p>
    <w:p w14:paraId="253036CB" w14:textId="77777777" w:rsidR="006F077B" w:rsidRPr="007467D9" w:rsidRDefault="002058B4" w:rsidP="004F3438">
      <w:pPr>
        <w:numPr>
          <w:ilvl w:val="0"/>
          <w:numId w:val="5"/>
        </w:numPr>
        <w:spacing w:before="120" w:after="120"/>
        <w:ind w:left="426" w:hanging="426"/>
        <w:jc w:val="both"/>
        <w:rPr>
          <w:rFonts w:ascii="Tahoma" w:hAnsi="Tahoma" w:cs="Tahoma"/>
          <w:b/>
          <w:i/>
          <w:color w:val="auto"/>
          <w:sz w:val="20"/>
          <w:szCs w:val="20"/>
        </w:rPr>
      </w:pPr>
      <w:r w:rsidRPr="007467D9">
        <w:rPr>
          <w:rFonts w:ascii="Tahoma" w:hAnsi="Tahoma" w:cs="Tahoma"/>
          <w:b/>
          <w:color w:val="auto"/>
          <w:sz w:val="20"/>
          <w:szCs w:val="20"/>
        </w:rPr>
        <w:t>Ajánlattétel tárgya:</w:t>
      </w:r>
      <w:r w:rsidR="006C2C2A" w:rsidRPr="007467D9">
        <w:rPr>
          <w:rFonts w:ascii="Tahoma" w:hAnsi="Tahoma" w:cs="Tahoma"/>
          <w:b/>
          <w:color w:val="auto"/>
          <w:sz w:val="20"/>
          <w:szCs w:val="20"/>
        </w:rPr>
        <w:t xml:space="preserve"> </w:t>
      </w:r>
    </w:p>
    <w:p w14:paraId="45B2CE4E" w14:textId="77777777" w:rsidR="002058B4" w:rsidRPr="007467D9" w:rsidRDefault="008B0B4F" w:rsidP="006F077B">
      <w:pPr>
        <w:spacing w:before="120" w:after="120"/>
        <w:ind w:left="426"/>
        <w:jc w:val="both"/>
        <w:rPr>
          <w:rFonts w:ascii="Tahoma" w:hAnsi="Tahoma" w:cs="Tahoma"/>
          <w:b/>
          <w:i/>
          <w:color w:val="auto"/>
          <w:sz w:val="20"/>
          <w:szCs w:val="20"/>
        </w:rPr>
      </w:pPr>
      <w:r w:rsidRPr="007467D9">
        <w:rPr>
          <w:rFonts w:ascii="Tahoma" w:hAnsi="Tahoma" w:cs="Tahoma"/>
          <w:b/>
          <w:i/>
          <w:color w:val="auto"/>
          <w:sz w:val="20"/>
          <w:szCs w:val="20"/>
        </w:rPr>
        <w:t>„</w:t>
      </w:r>
      <w:r w:rsidR="004029D2"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00862137" w:rsidRPr="007467D9">
        <w:rPr>
          <w:rFonts w:ascii="Tahoma" w:hAnsi="Tahoma" w:cs="Tahoma"/>
          <w:b/>
          <w:i/>
          <w:color w:val="auto"/>
          <w:sz w:val="20"/>
          <w:szCs w:val="20"/>
        </w:rPr>
        <w:t>”</w:t>
      </w:r>
    </w:p>
    <w:p w14:paraId="68658838" w14:textId="0B47F794" w:rsidR="002A35E2" w:rsidRPr="007467D9" w:rsidRDefault="002058B4" w:rsidP="004F3438">
      <w:pPr>
        <w:numPr>
          <w:ilvl w:val="0"/>
          <w:numId w:val="5"/>
        </w:numPr>
        <w:spacing w:before="120" w:after="120"/>
        <w:ind w:left="426" w:hanging="426"/>
        <w:jc w:val="both"/>
        <w:rPr>
          <w:rFonts w:ascii="Tahoma" w:hAnsi="Tahoma" w:cs="Tahoma"/>
          <w:b/>
          <w:color w:val="auto"/>
          <w:sz w:val="20"/>
          <w:szCs w:val="20"/>
        </w:rPr>
      </w:pPr>
      <w:r w:rsidRPr="007467D9">
        <w:rPr>
          <w:rFonts w:ascii="Tahoma" w:hAnsi="Tahoma" w:cs="Tahoma"/>
          <w:b/>
          <w:color w:val="auto"/>
          <w:sz w:val="20"/>
          <w:szCs w:val="20"/>
        </w:rPr>
        <w:t>Ajánlat:</w:t>
      </w:r>
    </w:p>
    <w:p w14:paraId="63C2210A" w14:textId="43FD6624"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1. rész: A fejlesztéspolitika KKV-kra gyakorolt hatásainak értékelése közvetlen és közvetett vállalkozási támogatások esetén</w:t>
      </w:r>
    </w:p>
    <w:tbl>
      <w:tblPr>
        <w:tblStyle w:val="Rcsostblzat"/>
        <w:tblW w:w="8693" w:type="dxa"/>
        <w:jc w:val="center"/>
        <w:tblLook w:val="04A0" w:firstRow="1" w:lastRow="0" w:firstColumn="1" w:lastColumn="0" w:noHBand="0" w:noVBand="1"/>
      </w:tblPr>
      <w:tblGrid>
        <w:gridCol w:w="1313"/>
        <w:gridCol w:w="5303"/>
        <w:gridCol w:w="2077"/>
      </w:tblGrid>
      <w:tr w:rsidR="00932096" w:rsidRPr="007467D9" w14:paraId="0AF12E36" w14:textId="77777777" w:rsidTr="00696758">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FAD0111" w14:textId="77777777" w:rsidR="00696758" w:rsidRPr="007467D9" w:rsidRDefault="00696758">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30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B0EAF03" w14:textId="77777777" w:rsidR="00696758" w:rsidRPr="007467D9" w:rsidRDefault="00696758">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207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D5CC4A8" w14:textId="16A883B6" w:rsidR="00696758" w:rsidRPr="007467D9" w:rsidRDefault="00AB7972">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7126EA65" w14:textId="77777777" w:rsidTr="0069675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186848A" w14:textId="77777777" w:rsidR="00696758" w:rsidRPr="007467D9" w:rsidRDefault="0069675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303" w:type="dxa"/>
            <w:tcBorders>
              <w:top w:val="single" w:sz="4" w:space="0" w:color="auto"/>
              <w:left w:val="single" w:sz="4" w:space="0" w:color="auto"/>
              <w:bottom w:val="single" w:sz="4" w:space="0" w:color="auto"/>
              <w:right w:val="single" w:sz="4" w:space="0" w:color="auto"/>
            </w:tcBorders>
            <w:vAlign w:val="center"/>
            <w:hideMark/>
          </w:tcPr>
          <w:p w14:paraId="00978172" w14:textId="77777777" w:rsidR="00696758" w:rsidRPr="007467D9" w:rsidRDefault="00696758" w:rsidP="00696758">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2077" w:type="dxa"/>
            <w:tcBorders>
              <w:top w:val="single" w:sz="4" w:space="0" w:color="auto"/>
              <w:left w:val="single" w:sz="4" w:space="0" w:color="auto"/>
              <w:bottom w:val="single" w:sz="4" w:space="0" w:color="auto"/>
              <w:right w:val="single" w:sz="4" w:space="0" w:color="auto"/>
            </w:tcBorders>
            <w:vAlign w:val="center"/>
            <w:hideMark/>
          </w:tcPr>
          <w:p w14:paraId="4F4DA7B0" w14:textId="514DB17A" w:rsidR="00696758" w:rsidRPr="007467D9" w:rsidRDefault="00696758">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11CBE184" w14:textId="77777777" w:rsidTr="0069675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CFB19BA" w14:textId="77777777" w:rsidR="00696758" w:rsidRPr="007467D9" w:rsidRDefault="0069675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303" w:type="dxa"/>
            <w:tcBorders>
              <w:top w:val="single" w:sz="4" w:space="0" w:color="auto"/>
              <w:left w:val="single" w:sz="4" w:space="0" w:color="auto"/>
              <w:bottom w:val="single" w:sz="4" w:space="0" w:color="auto"/>
              <w:right w:val="single" w:sz="4" w:space="0" w:color="auto"/>
            </w:tcBorders>
            <w:vAlign w:val="center"/>
            <w:hideMark/>
          </w:tcPr>
          <w:p w14:paraId="4816EA48" w14:textId="61DCFC7C" w:rsidR="00696758" w:rsidRPr="007467D9" w:rsidRDefault="00696758">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KKV szakpolitikához kötődő statisztikai elemzésben/értékelésben szerzett legalább 6 hónap időtartamú szakmai tapasztalattal rendelkező szakemberek száma (maximum </w:t>
            </w:r>
            <w:r w:rsidR="003957F8"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2077" w:type="dxa"/>
            <w:tcBorders>
              <w:top w:val="single" w:sz="4" w:space="0" w:color="auto"/>
              <w:left w:val="single" w:sz="4" w:space="0" w:color="auto"/>
              <w:bottom w:val="single" w:sz="4" w:space="0" w:color="auto"/>
              <w:right w:val="single" w:sz="4" w:space="0" w:color="auto"/>
            </w:tcBorders>
            <w:vAlign w:val="center"/>
            <w:hideMark/>
          </w:tcPr>
          <w:p w14:paraId="3226B3C9" w14:textId="7D716B05" w:rsidR="00696758" w:rsidRPr="007467D9" w:rsidRDefault="00773EED">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48DCFCDD"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59740F8" w14:textId="77777777" w:rsidR="0072706E" w:rsidRPr="007467D9" w:rsidRDefault="0072706E">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380" w:type="dxa"/>
            <w:gridSpan w:val="2"/>
            <w:tcBorders>
              <w:top w:val="single" w:sz="4" w:space="0" w:color="auto"/>
              <w:left w:val="single" w:sz="4" w:space="0" w:color="auto"/>
              <w:bottom w:val="single" w:sz="4" w:space="0" w:color="auto"/>
              <w:right w:val="single" w:sz="4" w:space="0" w:color="auto"/>
            </w:tcBorders>
            <w:vAlign w:val="center"/>
            <w:hideMark/>
          </w:tcPr>
          <w:p w14:paraId="09A638C8" w14:textId="2EB1FE03" w:rsidR="0072706E" w:rsidRPr="007467D9" w:rsidRDefault="0072706E" w:rsidP="0072706E">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4BBCC1AA" w14:textId="77777777" w:rsidTr="0069675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0DD8A91" w14:textId="77777777" w:rsidR="00696758" w:rsidRPr="007467D9" w:rsidRDefault="0069675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303" w:type="dxa"/>
            <w:tcBorders>
              <w:top w:val="single" w:sz="4" w:space="0" w:color="auto"/>
              <w:left w:val="single" w:sz="4" w:space="0" w:color="auto"/>
              <w:bottom w:val="single" w:sz="4" w:space="0" w:color="auto"/>
              <w:right w:val="single" w:sz="4" w:space="0" w:color="auto"/>
            </w:tcBorders>
            <w:vAlign w:val="center"/>
            <w:hideMark/>
          </w:tcPr>
          <w:p w14:paraId="2E19C62D" w14:textId="77777777" w:rsidR="00696758" w:rsidRPr="007467D9" w:rsidRDefault="00696758">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1a) pontjában szereplő szakember </w:t>
            </w:r>
            <w:proofErr w:type="spellStart"/>
            <w:r w:rsidRPr="007467D9">
              <w:rPr>
                <w:rFonts w:ascii="Tahoma" w:hAnsi="Tahoma" w:cs="Tahoma"/>
                <w:color w:val="auto"/>
                <w:sz w:val="20"/>
                <w:szCs w:val="20"/>
                <w:lang w:eastAsia="hu-HU"/>
              </w:rPr>
              <w:t>ökonometriai</w:t>
            </w:r>
            <w:proofErr w:type="spellEnd"/>
            <w:r w:rsidRPr="007467D9">
              <w:rPr>
                <w:rFonts w:ascii="Tahoma" w:hAnsi="Tahoma" w:cs="Tahoma"/>
                <w:color w:val="auto"/>
                <w:sz w:val="20"/>
                <w:szCs w:val="20"/>
                <w:lang w:eastAsia="hu-HU"/>
              </w:rPr>
              <w:t xml:space="preserve"> hatásvizsgálat területén szerzett, az alkalmassági minimumkövetelményben meghatározott 12 hónapon felüli szakmai tapasztalata (maximum 48 hónap)</w:t>
            </w:r>
          </w:p>
        </w:tc>
        <w:tc>
          <w:tcPr>
            <w:tcW w:w="2077" w:type="dxa"/>
            <w:tcBorders>
              <w:top w:val="single" w:sz="4" w:space="0" w:color="auto"/>
              <w:left w:val="single" w:sz="4" w:space="0" w:color="auto"/>
              <w:bottom w:val="single" w:sz="4" w:space="0" w:color="auto"/>
              <w:right w:val="single" w:sz="4" w:space="0" w:color="auto"/>
            </w:tcBorders>
            <w:vAlign w:val="center"/>
            <w:hideMark/>
          </w:tcPr>
          <w:p w14:paraId="2DD47C99" w14:textId="29807809" w:rsidR="00696758" w:rsidRPr="007467D9" w:rsidRDefault="0072706E">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696758" w:rsidRPr="007467D9" w14:paraId="0F25FB7F" w14:textId="77777777" w:rsidTr="0069675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35E668F" w14:textId="77777777" w:rsidR="00696758" w:rsidRPr="007467D9" w:rsidRDefault="0069675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303" w:type="dxa"/>
            <w:tcBorders>
              <w:top w:val="single" w:sz="4" w:space="0" w:color="auto"/>
              <w:left w:val="single" w:sz="4" w:space="0" w:color="auto"/>
              <w:bottom w:val="single" w:sz="4" w:space="0" w:color="auto"/>
              <w:right w:val="single" w:sz="4" w:space="0" w:color="auto"/>
            </w:tcBorders>
            <w:vAlign w:val="center"/>
            <w:hideMark/>
          </w:tcPr>
          <w:p w14:paraId="77914095" w14:textId="76CC70EE" w:rsidR="00696758" w:rsidRPr="007467D9" w:rsidRDefault="00696758"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1b) pontjában szereplő szakember vállalati mérleg / mérleg adatokkal kapcsolatos elemzési területen szerzett, az alkalmassági </w:t>
            </w:r>
            <w:r w:rsidRPr="007467D9">
              <w:rPr>
                <w:rFonts w:ascii="Tahoma" w:hAnsi="Tahoma" w:cs="Tahoma"/>
                <w:color w:val="auto"/>
                <w:sz w:val="20"/>
                <w:szCs w:val="20"/>
                <w:lang w:eastAsia="hu-HU"/>
              </w:rPr>
              <w:lastRenderedPageBreak/>
              <w:t xml:space="preserve">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2077" w:type="dxa"/>
            <w:tcBorders>
              <w:top w:val="single" w:sz="4" w:space="0" w:color="auto"/>
              <w:left w:val="single" w:sz="4" w:space="0" w:color="auto"/>
              <w:bottom w:val="single" w:sz="4" w:space="0" w:color="auto"/>
              <w:right w:val="single" w:sz="4" w:space="0" w:color="auto"/>
            </w:tcBorders>
            <w:vAlign w:val="center"/>
            <w:hideMark/>
          </w:tcPr>
          <w:p w14:paraId="1A677CA8" w14:textId="6F49F8A0" w:rsidR="00696758" w:rsidRPr="007467D9" w:rsidRDefault="00356A0C">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 hónap</w:t>
            </w:r>
          </w:p>
        </w:tc>
      </w:tr>
    </w:tbl>
    <w:p w14:paraId="369533C3" w14:textId="77777777" w:rsidR="00F706AA" w:rsidRPr="007467D9" w:rsidRDefault="00F706AA" w:rsidP="00F706AA">
      <w:pPr>
        <w:autoSpaceDE w:val="0"/>
        <w:autoSpaceDN w:val="0"/>
        <w:adjustRightInd w:val="0"/>
        <w:spacing w:before="120" w:after="120"/>
        <w:rPr>
          <w:rFonts w:ascii="Tahoma" w:hAnsi="Tahoma" w:cs="Tahoma"/>
          <w:b/>
          <w:color w:val="auto"/>
          <w:sz w:val="20"/>
          <w:szCs w:val="20"/>
          <w:bdr w:val="none" w:sz="0" w:space="0" w:color="auto" w:frame="1"/>
        </w:rPr>
      </w:pPr>
    </w:p>
    <w:p w14:paraId="297A70B3" w14:textId="108417E4" w:rsidR="00DB352A" w:rsidRPr="007467D9" w:rsidRDefault="00DB352A" w:rsidP="00F706AA">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2. rész: K+F, innováció és strukturális változások értékelése</w:t>
      </w:r>
    </w:p>
    <w:tbl>
      <w:tblPr>
        <w:tblStyle w:val="Rcsostblzat"/>
        <w:tblW w:w="8410" w:type="dxa"/>
        <w:jc w:val="center"/>
        <w:tblLook w:val="04A0" w:firstRow="1" w:lastRow="0" w:firstColumn="1" w:lastColumn="0" w:noHBand="0" w:noVBand="1"/>
      </w:tblPr>
      <w:tblGrid>
        <w:gridCol w:w="1313"/>
        <w:gridCol w:w="5161"/>
        <w:gridCol w:w="1936"/>
      </w:tblGrid>
      <w:tr w:rsidR="00932096" w:rsidRPr="007467D9" w14:paraId="58CE5E82"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74B0692" w14:textId="77777777" w:rsidR="00EB181E" w:rsidRPr="007467D9" w:rsidRDefault="00EB181E">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16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447D9D2" w14:textId="77777777" w:rsidR="00EB181E" w:rsidRPr="007467D9" w:rsidRDefault="00EB181E">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93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37C0B67" w14:textId="47C08949" w:rsidR="00EB181E" w:rsidRPr="007467D9" w:rsidRDefault="00AB7972">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29A9C4E3"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00C973E" w14:textId="77777777" w:rsidR="00AB7972" w:rsidRPr="007467D9" w:rsidRDefault="00AB7972" w:rsidP="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161" w:type="dxa"/>
            <w:tcBorders>
              <w:top w:val="single" w:sz="4" w:space="0" w:color="auto"/>
              <w:left w:val="single" w:sz="4" w:space="0" w:color="auto"/>
              <w:bottom w:val="single" w:sz="4" w:space="0" w:color="auto"/>
              <w:right w:val="single" w:sz="4" w:space="0" w:color="auto"/>
            </w:tcBorders>
            <w:vAlign w:val="center"/>
            <w:hideMark/>
          </w:tcPr>
          <w:p w14:paraId="7E12DC38" w14:textId="77777777" w:rsidR="00AB7972" w:rsidRPr="007467D9" w:rsidRDefault="00AB7972" w:rsidP="00AB7972">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936" w:type="dxa"/>
            <w:tcBorders>
              <w:top w:val="single" w:sz="4" w:space="0" w:color="auto"/>
              <w:left w:val="single" w:sz="4" w:space="0" w:color="auto"/>
              <w:bottom w:val="single" w:sz="4" w:space="0" w:color="auto"/>
              <w:right w:val="single" w:sz="4" w:space="0" w:color="auto"/>
            </w:tcBorders>
            <w:vAlign w:val="center"/>
            <w:hideMark/>
          </w:tcPr>
          <w:p w14:paraId="3497411D" w14:textId="33CA6D40" w:rsidR="00AB7972" w:rsidRPr="007467D9" w:rsidRDefault="00AB7972" w:rsidP="00AB7972">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72735448"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0F2F9A6" w14:textId="77777777" w:rsidR="00AB7972" w:rsidRPr="007467D9" w:rsidRDefault="00AB7972" w:rsidP="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161" w:type="dxa"/>
            <w:tcBorders>
              <w:top w:val="single" w:sz="4" w:space="0" w:color="auto"/>
              <w:left w:val="single" w:sz="4" w:space="0" w:color="auto"/>
              <w:bottom w:val="single" w:sz="4" w:space="0" w:color="auto"/>
              <w:right w:val="single" w:sz="4" w:space="0" w:color="auto"/>
            </w:tcBorders>
            <w:vAlign w:val="center"/>
            <w:hideMark/>
          </w:tcPr>
          <w:p w14:paraId="3460568F" w14:textId="175FCD35" w:rsidR="00AB7972" w:rsidRPr="007467D9" w:rsidRDefault="00AB7972" w:rsidP="00AB7972">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K+F és innovációs szakpolitikához kötődő statisztikai elemzésben/értékelésben szerzett legalább 6 hónap időtartamú szakmai tapasztalattal rendelkező szakemberek száma (maximum </w:t>
            </w:r>
            <w:r w:rsidR="003957F8"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936" w:type="dxa"/>
            <w:tcBorders>
              <w:top w:val="single" w:sz="4" w:space="0" w:color="auto"/>
              <w:left w:val="single" w:sz="4" w:space="0" w:color="auto"/>
              <w:bottom w:val="single" w:sz="4" w:space="0" w:color="auto"/>
              <w:right w:val="single" w:sz="4" w:space="0" w:color="auto"/>
            </w:tcBorders>
            <w:vAlign w:val="center"/>
            <w:hideMark/>
          </w:tcPr>
          <w:p w14:paraId="6EE56C29" w14:textId="34383F1E" w:rsidR="00AB7972" w:rsidRPr="007467D9" w:rsidRDefault="00AB7972" w:rsidP="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050E30E8"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D7543DE" w14:textId="77777777" w:rsidR="00AB7972" w:rsidRPr="007467D9" w:rsidRDefault="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35EDF649" w14:textId="4C502C8A" w:rsidR="00AB7972" w:rsidRPr="007467D9" w:rsidRDefault="00AB7972" w:rsidP="003D0A08">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40402DDF"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C76D45B" w14:textId="77777777" w:rsidR="00EB181E" w:rsidRPr="007467D9" w:rsidRDefault="00EB181E">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161" w:type="dxa"/>
            <w:tcBorders>
              <w:top w:val="single" w:sz="4" w:space="0" w:color="auto"/>
              <w:left w:val="single" w:sz="4" w:space="0" w:color="auto"/>
              <w:bottom w:val="single" w:sz="4" w:space="0" w:color="auto"/>
              <w:right w:val="single" w:sz="4" w:space="0" w:color="auto"/>
            </w:tcBorders>
            <w:vAlign w:val="center"/>
            <w:hideMark/>
          </w:tcPr>
          <w:p w14:paraId="45BD50A5" w14:textId="2CE24F61" w:rsidR="00EB181E" w:rsidRPr="007467D9" w:rsidRDefault="00EB181E"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2a) pontjában szereplő szakember vállalati K+F+I-re vonatkozó vállalati projekt és/vagy vállalati tanácsadási területén szerzett, az alkalmassági minimumkövetelményben meghatározott 36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0ACB9C84" w14:textId="42263884" w:rsidR="00EB181E" w:rsidRPr="007467D9" w:rsidRDefault="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135CFB1C"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92CAD82" w14:textId="77777777" w:rsidR="00EB181E" w:rsidRPr="007467D9" w:rsidRDefault="00EB181E">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161" w:type="dxa"/>
            <w:tcBorders>
              <w:top w:val="single" w:sz="4" w:space="0" w:color="auto"/>
              <w:left w:val="single" w:sz="4" w:space="0" w:color="auto"/>
              <w:bottom w:val="single" w:sz="4" w:space="0" w:color="auto"/>
              <w:right w:val="single" w:sz="4" w:space="0" w:color="auto"/>
            </w:tcBorders>
            <w:vAlign w:val="center"/>
            <w:hideMark/>
          </w:tcPr>
          <w:p w14:paraId="42094AD7" w14:textId="515020BA" w:rsidR="00EB181E" w:rsidRPr="007467D9" w:rsidRDefault="00EB181E"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2b) pontjában szereplő szakember K+F minősítésre vonatkozó, az alkalmassági minimumkövetelményben meghatározott 12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7988E242" w14:textId="2EC3B37D" w:rsidR="00EB181E" w:rsidRPr="007467D9" w:rsidRDefault="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EB181E" w:rsidRPr="007467D9" w14:paraId="7D203644" w14:textId="77777777" w:rsidTr="00AB7972">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11A21D5" w14:textId="77777777" w:rsidR="00EB181E" w:rsidRPr="007467D9" w:rsidRDefault="00EB181E">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161" w:type="dxa"/>
            <w:tcBorders>
              <w:top w:val="single" w:sz="4" w:space="0" w:color="auto"/>
              <w:left w:val="single" w:sz="4" w:space="0" w:color="auto"/>
              <w:bottom w:val="single" w:sz="4" w:space="0" w:color="auto"/>
              <w:right w:val="single" w:sz="4" w:space="0" w:color="auto"/>
            </w:tcBorders>
            <w:vAlign w:val="center"/>
            <w:hideMark/>
          </w:tcPr>
          <w:p w14:paraId="1290DF38" w14:textId="3163080E" w:rsidR="00EB181E" w:rsidRPr="007467D9" w:rsidRDefault="00EB181E"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2c) pontjában szereplő szakembernek több országot érintő, összehasonlítást is tartalmazó elemző projektben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5AD01E1D" w14:textId="6A14AE06" w:rsidR="00EB181E" w:rsidRPr="007467D9" w:rsidRDefault="00AB797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52687169" w14:textId="09CFB4B6" w:rsidR="00F706AA" w:rsidRPr="007467D9" w:rsidRDefault="00F706AA" w:rsidP="00DB352A">
      <w:pPr>
        <w:autoSpaceDE w:val="0"/>
        <w:autoSpaceDN w:val="0"/>
        <w:adjustRightInd w:val="0"/>
        <w:spacing w:before="120" w:after="120"/>
        <w:ind w:left="426"/>
        <w:rPr>
          <w:rFonts w:ascii="Tahoma" w:hAnsi="Tahoma" w:cs="Tahoma"/>
          <w:b/>
          <w:color w:val="auto"/>
          <w:sz w:val="20"/>
          <w:szCs w:val="20"/>
          <w:bdr w:val="none" w:sz="0" w:space="0" w:color="auto" w:frame="1"/>
        </w:rPr>
      </w:pPr>
    </w:p>
    <w:p w14:paraId="00546B29" w14:textId="18748CCE" w:rsidR="00F706AA" w:rsidRPr="007467D9" w:rsidRDefault="00F706AA" w:rsidP="00DB352A">
      <w:pPr>
        <w:autoSpaceDE w:val="0"/>
        <w:autoSpaceDN w:val="0"/>
        <w:adjustRightInd w:val="0"/>
        <w:spacing w:before="120" w:after="120"/>
        <w:ind w:left="426"/>
        <w:rPr>
          <w:rFonts w:ascii="Tahoma" w:hAnsi="Tahoma" w:cs="Tahoma"/>
          <w:b/>
          <w:color w:val="auto"/>
          <w:sz w:val="20"/>
          <w:szCs w:val="20"/>
          <w:bdr w:val="none" w:sz="0" w:space="0" w:color="auto" w:frame="1"/>
        </w:rPr>
      </w:pPr>
    </w:p>
    <w:p w14:paraId="4CBFD1FA" w14:textId="22A2FE4C" w:rsidR="00F706AA" w:rsidRPr="007467D9" w:rsidRDefault="00F706AA" w:rsidP="00AB7972">
      <w:pPr>
        <w:autoSpaceDE w:val="0"/>
        <w:autoSpaceDN w:val="0"/>
        <w:adjustRightInd w:val="0"/>
        <w:spacing w:before="120" w:after="120"/>
        <w:rPr>
          <w:rFonts w:ascii="Tahoma" w:hAnsi="Tahoma" w:cs="Tahoma"/>
          <w:b/>
          <w:color w:val="auto"/>
          <w:sz w:val="20"/>
          <w:szCs w:val="20"/>
          <w:bdr w:val="none" w:sz="0" w:space="0" w:color="auto" w:frame="1"/>
        </w:rPr>
      </w:pPr>
    </w:p>
    <w:p w14:paraId="62027C8E" w14:textId="77777777" w:rsidR="00F706AA" w:rsidRPr="007467D9" w:rsidRDefault="00F706AA" w:rsidP="00DB352A">
      <w:pPr>
        <w:autoSpaceDE w:val="0"/>
        <w:autoSpaceDN w:val="0"/>
        <w:adjustRightInd w:val="0"/>
        <w:spacing w:before="120" w:after="120"/>
        <w:ind w:left="426"/>
        <w:rPr>
          <w:rFonts w:ascii="Tahoma" w:hAnsi="Tahoma" w:cs="Tahoma"/>
          <w:b/>
          <w:color w:val="auto"/>
          <w:sz w:val="20"/>
          <w:szCs w:val="20"/>
          <w:bdr w:val="none" w:sz="0" w:space="0" w:color="auto" w:frame="1"/>
        </w:rPr>
      </w:pPr>
    </w:p>
    <w:p w14:paraId="5942445D" w14:textId="0F3C3EDB"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3. rész: Munkaerőpiaci- és társadalmi hatások értékelése</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4003CE59" w14:textId="77777777" w:rsidTr="003D0A08">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6E43D26" w14:textId="77777777" w:rsidR="003D0A08" w:rsidRPr="007467D9" w:rsidRDefault="003D0A08">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D0A9B64" w14:textId="77777777" w:rsidR="003D0A08" w:rsidRPr="007467D9" w:rsidRDefault="003D0A08">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AF83B33" w14:textId="486B6843" w:rsidR="003D0A08" w:rsidRPr="007467D9" w:rsidRDefault="00573374">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6AB07F8B" w14:textId="77777777" w:rsidTr="003D0A0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D0FF65C" w14:textId="77777777" w:rsidR="003D0A08" w:rsidRPr="007467D9" w:rsidRDefault="003D0A08" w:rsidP="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186B12F2" w14:textId="77777777" w:rsidR="003D0A08" w:rsidRPr="007467D9" w:rsidRDefault="003D0A08" w:rsidP="003D0A08">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EC29A90" w14:textId="306112D1" w:rsidR="003D0A08" w:rsidRPr="007467D9" w:rsidRDefault="003D0A08" w:rsidP="003D0A08">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4AA2FF26" w14:textId="77777777" w:rsidTr="003D0A0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019F3A8" w14:textId="77777777" w:rsidR="003D0A08" w:rsidRPr="007467D9" w:rsidRDefault="003D0A08" w:rsidP="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4EA526AF" w14:textId="0A045B70" w:rsidR="003D0A08" w:rsidRPr="007467D9" w:rsidRDefault="003D0A08" w:rsidP="003D0A08">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munkaerőpiaci szakpolitikához kötődő statisztikai elemzésben/értékelésben szerzett legalább 6 hónap időtartamú szakmai tapasztalattal rendelkező szakemberek száma (maximum </w:t>
            </w:r>
            <w:r w:rsidR="004E4DD5"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30C9D952" w14:textId="1CA3172E" w:rsidR="003D0A08" w:rsidRPr="007467D9" w:rsidRDefault="003D0A08" w:rsidP="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5EB3423E"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A231EE8" w14:textId="77777777" w:rsidR="003D0A08" w:rsidRPr="007467D9" w:rsidRDefault="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353C2063" w14:textId="635A6F72" w:rsidR="003D0A08" w:rsidRPr="007467D9" w:rsidRDefault="003D0A08" w:rsidP="003D0A08">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16DC1218" w14:textId="77777777" w:rsidTr="003D0A0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E011AEB" w14:textId="77777777" w:rsidR="003D0A08" w:rsidRPr="007467D9" w:rsidRDefault="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B726D68" w14:textId="16B74D6C" w:rsidR="003D0A08" w:rsidRPr="007467D9" w:rsidRDefault="003D0A08"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3a) pontjában szereplő szakember munkaerőpiaci hatásvizsgálat </w:t>
            </w:r>
            <w:r w:rsidR="007D5106" w:rsidRPr="007467D9">
              <w:rPr>
                <w:rFonts w:ascii="Tahoma" w:hAnsi="Tahoma" w:cs="Tahoma"/>
                <w:color w:val="auto"/>
                <w:sz w:val="20"/>
                <w:szCs w:val="20"/>
                <w:lang w:eastAsia="hu-HU"/>
              </w:rPr>
              <w:t xml:space="preserve">és/vagy értékelés </w:t>
            </w:r>
            <w:r w:rsidRPr="007467D9">
              <w:rPr>
                <w:rFonts w:ascii="Tahoma" w:hAnsi="Tahoma" w:cs="Tahoma"/>
                <w:color w:val="auto"/>
                <w:sz w:val="20"/>
                <w:szCs w:val="20"/>
                <w:lang w:eastAsia="hu-HU"/>
              </w:rPr>
              <w:t xml:space="preserve">területén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FDC05EC" w14:textId="01B17722" w:rsidR="003D0A08" w:rsidRPr="007467D9" w:rsidRDefault="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3D0A08" w:rsidRPr="007467D9" w14:paraId="53D93132" w14:textId="77777777" w:rsidTr="003D0A0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F010A37" w14:textId="3A12360F" w:rsidR="003D0A08" w:rsidRPr="007467D9" w:rsidRDefault="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EC2FA6"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55F1A237" w14:textId="67B0BC4E" w:rsidR="003D0A08" w:rsidRPr="007467D9" w:rsidRDefault="003D0A08"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3</w:t>
            </w:r>
            <w:r w:rsidR="00EC2FA6" w:rsidRPr="007467D9">
              <w:rPr>
                <w:rFonts w:ascii="Tahoma" w:hAnsi="Tahoma" w:cs="Tahoma"/>
                <w:color w:val="auto"/>
                <w:sz w:val="20"/>
                <w:szCs w:val="20"/>
                <w:lang w:eastAsia="hu-HU"/>
              </w:rPr>
              <w:t>b</w:t>
            </w:r>
            <w:r w:rsidRPr="007467D9">
              <w:rPr>
                <w:rFonts w:ascii="Tahoma" w:hAnsi="Tahoma" w:cs="Tahoma"/>
                <w:color w:val="auto"/>
                <w:sz w:val="20"/>
                <w:szCs w:val="20"/>
                <w:lang w:eastAsia="hu-HU"/>
              </w:rPr>
              <w:t xml:space="preserve">) pontjában szereplő szakembernek hátrányos helyzetű csoportokkal kapcsolatos elemzés és/vagy vizsgálat terén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31E907B3" w14:textId="596C595D" w:rsidR="003D0A08" w:rsidRPr="007467D9" w:rsidRDefault="003D0A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2BCDB9DC" w14:textId="77777777" w:rsidR="00AB7972" w:rsidRPr="007467D9" w:rsidRDefault="00AB7972" w:rsidP="003D0A08">
      <w:pPr>
        <w:autoSpaceDE w:val="0"/>
        <w:autoSpaceDN w:val="0"/>
        <w:adjustRightInd w:val="0"/>
        <w:spacing w:before="120" w:after="120"/>
        <w:rPr>
          <w:rFonts w:ascii="Tahoma" w:hAnsi="Tahoma" w:cs="Tahoma"/>
          <w:b/>
          <w:color w:val="auto"/>
          <w:sz w:val="20"/>
          <w:szCs w:val="20"/>
          <w:bdr w:val="none" w:sz="0" w:space="0" w:color="auto" w:frame="1"/>
        </w:rPr>
      </w:pPr>
    </w:p>
    <w:p w14:paraId="5E458C9C" w14:textId="5BF2416C"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4. rész: Környezeti- és klímahatások értékelése</w:t>
      </w:r>
    </w:p>
    <w:p w14:paraId="77C4C4A5" w14:textId="2A36DDE2" w:rsidR="003D0A08" w:rsidRPr="007467D9" w:rsidRDefault="003D0A08" w:rsidP="00DB352A">
      <w:pPr>
        <w:autoSpaceDE w:val="0"/>
        <w:autoSpaceDN w:val="0"/>
        <w:adjustRightInd w:val="0"/>
        <w:spacing w:before="120" w:after="120"/>
        <w:ind w:left="426"/>
        <w:rPr>
          <w:rFonts w:ascii="Tahoma" w:hAnsi="Tahoma" w:cs="Tahoma"/>
          <w:b/>
          <w:color w:val="auto"/>
          <w:sz w:val="20"/>
          <w:szCs w:val="20"/>
          <w:bdr w:val="none" w:sz="0" w:space="0" w:color="auto" w:frame="1"/>
        </w:rPr>
      </w:pP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598E6ABF"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7B8737D" w14:textId="77777777" w:rsidR="00573374" w:rsidRPr="007467D9" w:rsidRDefault="00573374">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A33768C" w14:textId="77777777" w:rsidR="00573374" w:rsidRPr="007467D9" w:rsidRDefault="00573374">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357C788" w14:textId="533839CB" w:rsidR="00573374" w:rsidRPr="007467D9" w:rsidRDefault="00573374">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647E80B5"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7A20005" w14:textId="77777777" w:rsidR="00573374" w:rsidRPr="007467D9" w:rsidRDefault="00573374" w:rsidP="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CE7A977" w14:textId="77777777" w:rsidR="00573374" w:rsidRPr="007467D9" w:rsidRDefault="00573374" w:rsidP="00573374">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E5D186A" w14:textId="370AE6E2" w:rsidR="00573374" w:rsidRPr="007467D9" w:rsidRDefault="00573374" w:rsidP="00573374">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61ABEA3E"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41C96AA" w14:textId="77777777" w:rsidR="00573374" w:rsidRPr="007467D9" w:rsidRDefault="00573374" w:rsidP="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37CCDBB7" w14:textId="0234FAE5" w:rsidR="00573374" w:rsidRPr="007467D9" w:rsidRDefault="00573374" w:rsidP="00573374">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környezet-, klíma-, természetvédelmi szakpolitikához kötődő statisztikai elemzésben/értékelésben szerzett legalább 6 hónap időtartamú szakmai tapasztalattal rendelkező szakemberek száma (maximum </w:t>
            </w:r>
            <w:r w:rsidR="004E4DD5"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915BACB" w14:textId="45C19677" w:rsidR="00573374" w:rsidRPr="007467D9" w:rsidRDefault="00573374" w:rsidP="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418E251D"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B4626F7" w14:textId="77777777"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6CD1A404" w14:textId="18C70F9C" w:rsidR="00573374" w:rsidRPr="007467D9" w:rsidRDefault="00573374" w:rsidP="00573374">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327294FF"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532A686" w14:textId="77777777"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32B261F" w14:textId="2C451E8D" w:rsidR="00573374" w:rsidRPr="007467D9" w:rsidRDefault="00573374"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4a) pontjában szereplő szakember energetikai területen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96212A9" w14:textId="5152A12E"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3C9BA12C"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0CABC92" w14:textId="77777777"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3.2.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CB12740" w14:textId="38FD6342" w:rsidR="00573374" w:rsidRPr="007467D9" w:rsidRDefault="00573374"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4b) pontjában szereplő szakember ökológiai kutatás területén szerzett, az alkalmassági minimumkövetelményben meghatározott 36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33B7F9E" w14:textId="12ACBC24"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573374" w:rsidRPr="007467D9" w14:paraId="7881869E" w14:textId="77777777" w:rsidTr="00573374">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4A09BAB" w14:textId="3BAE80F6"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6C2562" w:rsidRPr="007467D9">
              <w:rPr>
                <w:rFonts w:ascii="Tahoma" w:hAnsi="Tahoma" w:cs="Tahoma"/>
                <w:color w:val="auto"/>
                <w:sz w:val="20"/>
                <w:szCs w:val="20"/>
                <w:lang w:eastAsia="hu-HU"/>
              </w:rPr>
              <w:t>3</w:t>
            </w:r>
            <w:r w:rsidRPr="007467D9">
              <w:rPr>
                <w:rFonts w:ascii="Tahoma" w:hAnsi="Tahoma" w:cs="Tahoma"/>
                <w:color w:val="auto"/>
                <w:sz w:val="20"/>
                <w:szCs w:val="20"/>
                <w:lang w:eastAsia="hu-HU"/>
              </w:rPr>
              <w:t>.</w:t>
            </w:r>
          </w:p>
        </w:tc>
        <w:tc>
          <w:tcPr>
            <w:tcW w:w="5445" w:type="dxa"/>
            <w:tcBorders>
              <w:top w:val="single" w:sz="4" w:space="0" w:color="auto"/>
              <w:left w:val="single" w:sz="4" w:space="0" w:color="auto"/>
              <w:bottom w:val="single" w:sz="4" w:space="0" w:color="auto"/>
              <w:right w:val="single" w:sz="4" w:space="0" w:color="auto"/>
            </w:tcBorders>
            <w:vAlign w:val="center"/>
            <w:hideMark/>
          </w:tcPr>
          <w:p w14:paraId="6080CF67" w14:textId="309641D9" w:rsidR="00573374" w:rsidRPr="007467D9" w:rsidRDefault="00573374"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4</w:t>
            </w:r>
            <w:r w:rsidR="006C2562" w:rsidRPr="007467D9">
              <w:rPr>
                <w:rFonts w:ascii="Tahoma" w:hAnsi="Tahoma" w:cs="Tahoma"/>
                <w:color w:val="auto"/>
                <w:sz w:val="20"/>
                <w:szCs w:val="20"/>
                <w:lang w:eastAsia="hu-HU"/>
              </w:rPr>
              <w:t>c</w:t>
            </w:r>
            <w:r w:rsidRPr="007467D9">
              <w:rPr>
                <w:rFonts w:ascii="Tahoma" w:hAnsi="Tahoma" w:cs="Tahoma"/>
                <w:color w:val="auto"/>
                <w:sz w:val="20"/>
                <w:szCs w:val="20"/>
                <w:lang w:eastAsia="hu-HU"/>
              </w:rPr>
              <w:t xml:space="preserve">) pontjában szereplő szakembernek szemléletformálás hatásai és a klíma-, és környezettudatosság vizsgálata terén szerzett, az alkalmassági minimumkövetelményben meghatározott 6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8A18BEB" w14:textId="1D04A862" w:rsidR="00573374" w:rsidRPr="007467D9" w:rsidRDefault="00573374">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3154C6E4" w14:textId="77777777" w:rsidR="003D0A08" w:rsidRPr="007467D9" w:rsidRDefault="003D0A08" w:rsidP="00573374">
      <w:pPr>
        <w:autoSpaceDE w:val="0"/>
        <w:autoSpaceDN w:val="0"/>
        <w:adjustRightInd w:val="0"/>
        <w:spacing w:before="120" w:after="120"/>
        <w:rPr>
          <w:rFonts w:ascii="Tahoma" w:hAnsi="Tahoma" w:cs="Tahoma"/>
          <w:b/>
          <w:color w:val="auto"/>
          <w:sz w:val="20"/>
          <w:szCs w:val="20"/>
          <w:bdr w:val="none" w:sz="0" w:space="0" w:color="auto" w:frame="1"/>
        </w:rPr>
      </w:pPr>
    </w:p>
    <w:p w14:paraId="2D301AEF" w14:textId="77777777"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5. rész: Közszféra és közszolgáltatások fejlesztéseinek értékelései</w:t>
      </w:r>
    </w:p>
    <w:p w14:paraId="1A5C1425" w14:textId="77777777" w:rsidR="00573374" w:rsidRPr="007467D9" w:rsidRDefault="00573374" w:rsidP="00DB352A">
      <w:pPr>
        <w:autoSpaceDE w:val="0"/>
        <w:autoSpaceDN w:val="0"/>
        <w:adjustRightInd w:val="0"/>
        <w:spacing w:before="120" w:after="120"/>
        <w:ind w:left="426"/>
        <w:rPr>
          <w:rFonts w:ascii="Tahoma" w:hAnsi="Tahoma" w:cs="Tahoma"/>
          <w:b/>
          <w:color w:val="auto"/>
          <w:sz w:val="20"/>
          <w:szCs w:val="20"/>
          <w:bdr w:val="none" w:sz="0" w:space="0" w:color="auto" w:frame="1"/>
        </w:rPr>
      </w:pPr>
    </w:p>
    <w:tbl>
      <w:tblPr>
        <w:tblStyle w:val="Rcsostblzat"/>
        <w:tblW w:w="8552" w:type="dxa"/>
        <w:jc w:val="center"/>
        <w:tblLook w:val="04A0" w:firstRow="1" w:lastRow="0" w:firstColumn="1" w:lastColumn="0" w:noHBand="0" w:noVBand="1"/>
      </w:tblPr>
      <w:tblGrid>
        <w:gridCol w:w="1313"/>
        <w:gridCol w:w="5516"/>
        <w:gridCol w:w="1723"/>
      </w:tblGrid>
      <w:tr w:rsidR="00932096" w:rsidRPr="007467D9" w14:paraId="6E386442"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998E37D" w14:textId="77777777" w:rsidR="00D169F6" w:rsidRPr="007467D9" w:rsidRDefault="00D169F6">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51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95BE7D5" w14:textId="77777777" w:rsidR="00D169F6" w:rsidRPr="007467D9" w:rsidRDefault="00D169F6">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72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5D9C3C6" w14:textId="74BAE22C" w:rsidR="00D169F6" w:rsidRPr="007467D9" w:rsidRDefault="00C007F3">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302C4336"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46B364F" w14:textId="77777777" w:rsidR="00D169F6" w:rsidRPr="007467D9" w:rsidRDefault="00D169F6">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516" w:type="dxa"/>
            <w:tcBorders>
              <w:top w:val="single" w:sz="4" w:space="0" w:color="auto"/>
              <w:left w:val="single" w:sz="4" w:space="0" w:color="auto"/>
              <w:bottom w:val="single" w:sz="4" w:space="0" w:color="auto"/>
              <w:right w:val="single" w:sz="4" w:space="0" w:color="auto"/>
            </w:tcBorders>
            <w:vAlign w:val="center"/>
            <w:hideMark/>
          </w:tcPr>
          <w:p w14:paraId="200F31C5" w14:textId="77777777" w:rsidR="00D169F6" w:rsidRPr="007467D9" w:rsidRDefault="00D169F6">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723" w:type="dxa"/>
            <w:tcBorders>
              <w:top w:val="single" w:sz="4" w:space="0" w:color="auto"/>
              <w:left w:val="single" w:sz="4" w:space="0" w:color="auto"/>
              <w:bottom w:val="single" w:sz="4" w:space="0" w:color="auto"/>
              <w:right w:val="single" w:sz="4" w:space="0" w:color="auto"/>
            </w:tcBorders>
            <w:vAlign w:val="center"/>
            <w:hideMark/>
          </w:tcPr>
          <w:p w14:paraId="01F50778" w14:textId="16920BD0" w:rsidR="00D169F6" w:rsidRPr="007467D9" w:rsidRDefault="00C007F3">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222494D9"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D1B4670" w14:textId="77777777" w:rsidR="00D169F6" w:rsidRPr="007467D9" w:rsidRDefault="00D169F6">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516" w:type="dxa"/>
            <w:tcBorders>
              <w:top w:val="single" w:sz="4" w:space="0" w:color="auto"/>
              <w:left w:val="single" w:sz="4" w:space="0" w:color="auto"/>
              <w:bottom w:val="single" w:sz="4" w:space="0" w:color="auto"/>
              <w:right w:val="single" w:sz="4" w:space="0" w:color="auto"/>
            </w:tcBorders>
            <w:vAlign w:val="center"/>
            <w:hideMark/>
          </w:tcPr>
          <w:p w14:paraId="0A69FCAD" w14:textId="0F68EB91" w:rsidR="00D169F6" w:rsidRPr="007467D9" w:rsidRDefault="00D169F6">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közszolgáltatásokhoz kötődő statisztikai és/vagy területi elemzésben/értékelésben szerzett legalább 6 hónap időtartamú szakmai tapasztalattal rendelkező szakemberek száma (maximum </w:t>
            </w:r>
            <w:r w:rsidR="004E4DD5"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723" w:type="dxa"/>
            <w:tcBorders>
              <w:top w:val="single" w:sz="4" w:space="0" w:color="auto"/>
              <w:left w:val="single" w:sz="4" w:space="0" w:color="auto"/>
              <w:bottom w:val="single" w:sz="4" w:space="0" w:color="auto"/>
              <w:right w:val="single" w:sz="4" w:space="0" w:color="auto"/>
            </w:tcBorders>
            <w:vAlign w:val="center"/>
            <w:hideMark/>
          </w:tcPr>
          <w:p w14:paraId="1F0F1EFD" w14:textId="0BEEFAA9" w:rsidR="00D169F6" w:rsidRPr="007467D9" w:rsidRDefault="00A328ED">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1F4A2C51"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06F0080" w14:textId="77777777" w:rsidR="00A328ED" w:rsidRPr="007467D9" w:rsidRDefault="00A328ED">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239" w:type="dxa"/>
            <w:gridSpan w:val="2"/>
            <w:tcBorders>
              <w:top w:val="single" w:sz="4" w:space="0" w:color="auto"/>
              <w:left w:val="single" w:sz="4" w:space="0" w:color="auto"/>
              <w:bottom w:val="single" w:sz="4" w:space="0" w:color="auto"/>
              <w:right w:val="single" w:sz="4" w:space="0" w:color="auto"/>
            </w:tcBorders>
            <w:vAlign w:val="center"/>
            <w:hideMark/>
          </w:tcPr>
          <w:p w14:paraId="769723ED" w14:textId="60392B28" w:rsidR="00A328ED" w:rsidRPr="007467D9" w:rsidRDefault="00A328ED" w:rsidP="00A328ED">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279481B5"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B92E495" w14:textId="77777777" w:rsidR="00D169F6" w:rsidRPr="007467D9" w:rsidRDefault="00D169F6">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516" w:type="dxa"/>
            <w:tcBorders>
              <w:top w:val="single" w:sz="4" w:space="0" w:color="auto"/>
              <w:left w:val="single" w:sz="4" w:space="0" w:color="auto"/>
              <w:bottom w:val="single" w:sz="4" w:space="0" w:color="auto"/>
              <w:right w:val="single" w:sz="4" w:space="0" w:color="auto"/>
            </w:tcBorders>
            <w:vAlign w:val="center"/>
            <w:hideMark/>
          </w:tcPr>
          <w:p w14:paraId="4D581B12" w14:textId="4721C2F6" w:rsidR="00D169F6" w:rsidRPr="007467D9" w:rsidRDefault="00D169F6"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5a) pontjában szereplő szakember oktatás elemzésre vonatkozóan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48134D97" w14:textId="44857DAA" w:rsidR="00D169F6" w:rsidRPr="007467D9" w:rsidRDefault="00A328ED">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01D0B306"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740CD28" w14:textId="77777777" w:rsidR="00D169F6" w:rsidRPr="007467D9" w:rsidRDefault="00D169F6">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516" w:type="dxa"/>
            <w:tcBorders>
              <w:top w:val="single" w:sz="4" w:space="0" w:color="auto"/>
              <w:left w:val="single" w:sz="4" w:space="0" w:color="auto"/>
              <w:bottom w:val="single" w:sz="4" w:space="0" w:color="auto"/>
              <w:right w:val="single" w:sz="4" w:space="0" w:color="auto"/>
            </w:tcBorders>
            <w:vAlign w:val="center"/>
            <w:hideMark/>
          </w:tcPr>
          <w:p w14:paraId="5C0B272F" w14:textId="0212F0FB" w:rsidR="00D169F6" w:rsidRPr="007467D9" w:rsidRDefault="00D169F6"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5b) pontjában szereplő szakember területi és/vagy regionális elemzésben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32EB23FF" w14:textId="7562EBEC" w:rsidR="00D169F6" w:rsidRPr="007467D9" w:rsidRDefault="00A328ED">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169F6" w:rsidRPr="007467D9" w14:paraId="2A360BDD" w14:textId="77777777" w:rsidTr="00D169F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E70A84C" w14:textId="77777777" w:rsidR="00D169F6" w:rsidRPr="007467D9" w:rsidRDefault="00D169F6">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516" w:type="dxa"/>
            <w:tcBorders>
              <w:top w:val="single" w:sz="4" w:space="0" w:color="auto"/>
              <w:left w:val="single" w:sz="4" w:space="0" w:color="auto"/>
              <w:bottom w:val="single" w:sz="4" w:space="0" w:color="auto"/>
              <w:right w:val="single" w:sz="4" w:space="0" w:color="auto"/>
            </w:tcBorders>
            <w:vAlign w:val="center"/>
            <w:hideMark/>
          </w:tcPr>
          <w:p w14:paraId="02F55185" w14:textId="1FE734DF" w:rsidR="00D169F6" w:rsidRPr="007467D9" w:rsidRDefault="00D169F6"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5c) pontjában szereplő szakembernek településfejlesztés területén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184500A2" w14:textId="73A12277" w:rsidR="00D169F6" w:rsidRPr="007467D9" w:rsidRDefault="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75FCF324" w14:textId="77777777" w:rsidR="00573374" w:rsidRPr="007467D9" w:rsidRDefault="00573374" w:rsidP="00DB352A">
      <w:pPr>
        <w:autoSpaceDE w:val="0"/>
        <w:autoSpaceDN w:val="0"/>
        <w:adjustRightInd w:val="0"/>
        <w:spacing w:before="120" w:after="120"/>
        <w:ind w:left="426"/>
        <w:rPr>
          <w:rFonts w:ascii="Tahoma" w:hAnsi="Tahoma" w:cs="Tahoma"/>
          <w:b/>
          <w:color w:val="auto"/>
          <w:sz w:val="20"/>
          <w:szCs w:val="20"/>
          <w:bdr w:val="none" w:sz="0" w:space="0" w:color="auto" w:frame="1"/>
        </w:rPr>
      </w:pPr>
    </w:p>
    <w:p w14:paraId="298609A2" w14:textId="17B44553"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6. rész: Infrastruktúra-fejlesztések értékelése</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10B4315A"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379466A" w14:textId="77777777" w:rsidR="00C651BF" w:rsidRPr="007467D9" w:rsidRDefault="00C651BF">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lastRenderedPageBreak/>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E8F4CE4" w14:textId="77777777" w:rsidR="00C651BF" w:rsidRPr="007467D9" w:rsidRDefault="00C651BF">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A858E63" w14:textId="5A4B1BF0" w:rsidR="00C651BF" w:rsidRPr="007467D9" w:rsidRDefault="00C651BF">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2AD18225"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BD604D0" w14:textId="77777777" w:rsidR="00C651BF" w:rsidRPr="007467D9" w:rsidRDefault="00C651BF" w:rsidP="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C838578" w14:textId="77777777" w:rsidR="00C651BF" w:rsidRPr="007467D9" w:rsidRDefault="00C651BF" w:rsidP="00C651BF">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CA40145" w14:textId="13C83FF5" w:rsidR="00C651BF" w:rsidRPr="007467D9" w:rsidRDefault="00C651BF" w:rsidP="00C651BF">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45DD6C3F"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27A8342" w14:textId="77777777" w:rsidR="00C651BF" w:rsidRPr="007467D9" w:rsidRDefault="00C651BF" w:rsidP="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710A4F31" w14:textId="7541346D" w:rsidR="00C651BF" w:rsidRPr="007467D9" w:rsidRDefault="00C651BF" w:rsidP="00C651BF">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közút/vasút fejlesztésekhez kötődő statisztikai és/vagy területi elemzésben/értékelésben szerzett legalább 6 hónap időtartamú szakmai tapasztalattal rendelkező szakemberek száma (maximum </w:t>
            </w:r>
            <w:r w:rsidR="004E4DD5"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338D114C" w14:textId="307FE562" w:rsidR="00C651BF" w:rsidRPr="007467D9" w:rsidRDefault="00C651BF" w:rsidP="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2EE0AC71"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A8E8C58" w14:textId="77777777" w:rsidR="00C651BF" w:rsidRPr="007467D9" w:rsidRDefault="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1E9AACB7" w14:textId="3E2727A8" w:rsidR="00C651BF" w:rsidRPr="007467D9" w:rsidRDefault="00C651BF" w:rsidP="00C651BF">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67CF29C4"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C443B38" w14:textId="77777777" w:rsidR="00C651BF" w:rsidRPr="007467D9" w:rsidRDefault="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60A0E12E" w14:textId="63064AB9" w:rsidR="00C651BF" w:rsidRPr="007467D9" w:rsidRDefault="00C651BF"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6a) pontjában szereplő szakember közlekedési infrastruktúrafejlesztés elemzésben szerzett, az alkalmassági minimumkövetelményben meghatározott 24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6EB9C12" w14:textId="70275D00" w:rsidR="00C651BF" w:rsidRPr="007467D9" w:rsidRDefault="003D6C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084C4FF0"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1822C22" w14:textId="77777777" w:rsidR="00C651BF" w:rsidRPr="007467D9" w:rsidRDefault="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49E3C55B" w14:textId="61852A5D" w:rsidR="00C651BF" w:rsidRPr="007467D9" w:rsidRDefault="00C651BF"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6b) pontjában szereplő szakember informatikai infrastruktúrafejlesztés végrehajtásában és/vagy elemzésében szerzett, az alkalmassági minimumkövetelményben meghatározott </w:t>
            </w:r>
            <w:r w:rsidR="00246292" w:rsidRPr="007467D9">
              <w:rPr>
                <w:rFonts w:ascii="Tahoma" w:hAnsi="Tahoma" w:cs="Tahoma"/>
                <w:color w:val="auto"/>
                <w:sz w:val="20"/>
                <w:szCs w:val="20"/>
                <w:lang w:eastAsia="hu-HU"/>
              </w:rPr>
              <w:t>12</w:t>
            </w:r>
            <w:r w:rsidRPr="007467D9">
              <w:rPr>
                <w:rFonts w:ascii="Tahoma" w:hAnsi="Tahoma" w:cs="Tahoma"/>
                <w:color w:val="auto"/>
                <w:sz w:val="20"/>
                <w:szCs w:val="20"/>
                <w:lang w:eastAsia="hu-HU"/>
              </w:rPr>
              <w:t xml:space="preserve">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21705F5" w14:textId="101C16B5" w:rsidR="00C651BF" w:rsidRPr="007467D9" w:rsidRDefault="003D6C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C651BF" w:rsidRPr="007467D9" w14:paraId="58EAC698" w14:textId="77777777" w:rsidTr="00C651BF">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2A36C0C" w14:textId="77777777" w:rsidR="00C651BF" w:rsidRPr="007467D9" w:rsidRDefault="00C651BF">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274FB9A" w14:textId="5AD098F3" w:rsidR="00C651BF" w:rsidRPr="007467D9" w:rsidRDefault="00C651BF"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6c) pontjában szereplő szakembernek környezeti infrastruktúrafejlesztés elemzésében szerzett, az alkalmassági minimumkövetelményben meghatározott 12 hónapon felüli szakmai tapasztalata (maximum </w:t>
            </w:r>
            <w:r w:rsidR="004F19D6" w:rsidRPr="007467D9">
              <w:rPr>
                <w:rFonts w:ascii="Tahoma" w:hAnsi="Tahoma" w:cs="Tahoma"/>
                <w:color w:val="auto"/>
                <w:sz w:val="20"/>
                <w:szCs w:val="20"/>
                <w:lang w:eastAsia="hu-HU"/>
              </w:rPr>
              <w:t>48</w:t>
            </w:r>
            <w:r w:rsidRPr="007467D9">
              <w:rPr>
                <w:rFonts w:ascii="Tahoma" w:hAnsi="Tahoma" w:cs="Tahoma"/>
                <w:color w:val="auto"/>
                <w:sz w:val="20"/>
                <w:szCs w:val="20"/>
                <w:lang w:eastAsia="hu-HU"/>
              </w:rPr>
              <w:t xml:space="preserve">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CE50482" w14:textId="67C7984D" w:rsidR="00C651BF" w:rsidRPr="007467D9" w:rsidRDefault="003D6C08">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6C04B37C" w14:textId="77777777" w:rsidR="00C651BF" w:rsidRPr="007467D9" w:rsidRDefault="00C651BF" w:rsidP="003D6C08">
      <w:pPr>
        <w:autoSpaceDE w:val="0"/>
        <w:autoSpaceDN w:val="0"/>
        <w:adjustRightInd w:val="0"/>
        <w:spacing w:before="120" w:after="120"/>
        <w:rPr>
          <w:rFonts w:ascii="Tahoma" w:hAnsi="Tahoma" w:cs="Tahoma"/>
          <w:b/>
          <w:color w:val="auto"/>
          <w:sz w:val="20"/>
          <w:szCs w:val="20"/>
          <w:bdr w:val="none" w:sz="0" w:space="0" w:color="auto" w:frame="1"/>
        </w:rPr>
      </w:pPr>
    </w:p>
    <w:p w14:paraId="162C5848" w14:textId="27BA735C"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7. rész: Értékelésekhez közvetlenül kapcsolódó elsődleges információgyűjtés és adatelőkészítés</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61DFA434" w14:textId="77777777" w:rsidTr="007C3561">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92B4B91" w14:textId="77777777" w:rsidR="007C3561" w:rsidRPr="007467D9" w:rsidRDefault="007C3561">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CFEE367" w14:textId="77777777" w:rsidR="007C3561" w:rsidRPr="007467D9" w:rsidRDefault="007C3561">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966A549" w14:textId="747AAFBD" w:rsidR="007C3561" w:rsidRPr="007467D9" w:rsidRDefault="007C3561">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45BA53CA" w14:textId="77777777" w:rsidTr="007C3561">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BAB520E" w14:textId="77777777" w:rsidR="006A267A" w:rsidRPr="007467D9" w:rsidRDefault="006A267A" w:rsidP="006A267A">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5677C3E4" w14:textId="77777777" w:rsidR="006A267A" w:rsidRPr="007467D9" w:rsidRDefault="006A267A" w:rsidP="006A267A">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BA2F5BE" w14:textId="1B5C95E2" w:rsidR="006A267A" w:rsidRPr="007467D9" w:rsidRDefault="006A267A" w:rsidP="006A267A">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20AFD9C2" w14:textId="77777777" w:rsidTr="007C3561">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82D3717" w14:textId="77777777" w:rsidR="006A267A" w:rsidRPr="007467D9" w:rsidRDefault="006A267A" w:rsidP="006A267A">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19A72481" w14:textId="4CB719DC" w:rsidR="006A267A" w:rsidRPr="007467D9" w:rsidRDefault="006A267A" w:rsidP="006A267A">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kérdőíves felmérés statisztikai / területi elemzésben/értékelésben szerzett legalább 6 hónap időtartamú szakmai tapasztalattal rendelkező szakemberek száma (maximum </w:t>
            </w:r>
            <w:r w:rsidR="002B2704"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3C3036B7" w14:textId="68F75EE3" w:rsidR="006A267A" w:rsidRPr="007467D9" w:rsidRDefault="006A267A" w:rsidP="006A267A">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5174149D"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541A1B3" w14:textId="77777777" w:rsidR="006A267A" w:rsidRPr="007467D9" w:rsidRDefault="006A267A">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1A8A949D" w14:textId="6EEDEB14" w:rsidR="006A267A" w:rsidRPr="007467D9" w:rsidRDefault="006A267A" w:rsidP="006A267A">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48A5FA93" w14:textId="77777777" w:rsidTr="007C3561">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D47B31C" w14:textId="77777777" w:rsidR="007C3561" w:rsidRPr="007467D9" w:rsidRDefault="007C3561">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72AF1E79" w14:textId="2767F23A" w:rsidR="007C3561" w:rsidRPr="007467D9" w:rsidRDefault="007C3561"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7a) pontjában szereplő szakember adatbázis építési vagy adat-összekapcsolási szakterületen szerzett, az alkalmassági minimumkövetelményben meghatározott </w:t>
            </w:r>
            <w:r w:rsidR="00B3236E" w:rsidRPr="007467D9">
              <w:rPr>
                <w:rFonts w:ascii="Tahoma" w:hAnsi="Tahoma" w:cs="Tahoma"/>
                <w:color w:val="auto"/>
                <w:sz w:val="20"/>
                <w:szCs w:val="20"/>
                <w:lang w:eastAsia="hu-HU"/>
              </w:rPr>
              <w:t>9</w:t>
            </w:r>
            <w:r w:rsidRPr="007467D9">
              <w:rPr>
                <w:rFonts w:ascii="Tahoma" w:hAnsi="Tahoma" w:cs="Tahoma"/>
                <w:color w:val="auto"/>
                <w:sz w:val="20"/>
                <w:szCs w:val="20"/>
                <w:lang w:eastAsia="hu-HU"/>
              </w:rPr>
              <w:t xml:space="preserve">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330F7FA" w14:textId="175D69CD" w:rsidR="007C3561" w:rsidRPr="007467D9" w:rsidRDefault="006A267A">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7C3561" w:rsidRPr="007467D9" w14:paraId="66DFDB95" w14:textId="77777777" w:rsidTr="007C3561">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A6F45CA" w14:textId="72DBFEA0" w:rsidR="007C3561" w:rsidRPr="007467D9" w:rsidRDefault="007C3561">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B3236E"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49D558AF" w14:textId="7CC43BC1" w:rsidR="007C3561" w:rsidRPr="007467D9" w:rsidRDefault="007C3561"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7</w:t>
            </w:r>
            <w:r w:rsidR="00B3236E" w:rsidRPr="007467D9">
              <w:rPr>
                <w:rFonts w:ascii="Tahoma" w:hAnsi="Tahoma" w:cs="Tahoma"/>
                <w:color w:val="auto"/>
                <w:sz w:val="20"/>
                <w:szCs w:val="20"/>
                <w:lang w:eastAsia="hu-HU"/>
              </w:rPr>
              <w:t>b</w:t>
            </w:r>
            <w:r w:rsidRPr="007467D9">
              <w:rPr>
                <w:rFonts w:ascii="Tahoma" w:hAnsi="Tahoma" w:cs="Tahoma"/>
                <w:color w:val="auto"/>
                <w:sz w:val="20"/>
                <w:szCs w:val="20"/>
                <w:lang w:eastAsia="hu-HU"/>
              </w:rPr>
              <w:t xml:space="preserve">) pontjában szereplő szakembernek vállalkozási mérlegadatokat tartalmazó adatbázissal kapcsolatosan szerzett, az alkalmassági minimumkövetelményben meghatározott 12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8B8068C" w14:textId="233242F9" w:rsidR="007C3561" w:rsidRPr="007467D9" w:rsidRDefault="003B1D90">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5FA3079C" w14:textId="77777777" w:rsidR="003D6C08" w:rsidRPr="007467D9" w:rsidRDefault="003D6C08" w:rsidP="003B1D90">
      <w:pPr>
        <w:autoSpaceDE w:val="0"/>
        <w:autoSpaceDN w:val="0"/>
        <w:adjustRightInd w:val="0"/>
        <w:spacing w:before="120" w:after="120"/>
        <w:rPr>
          <w:rFonts w:ascii="Tahoma" w:hAnsi="Tahoma" w:cs="Tahoma"/>
          <w:b/>
          <w:color w:val="auto"/>
          <w:sz w:val="20"/>
          <w:szCs w:val="20"/>
          <w:bdr w:val="none" w:sz="0" w:space="0" w:color="auto" w:frame="1"/>
        </w:rPr>
      </w:pPr>
    </w:p>
    <w:p w14:paraId="3E43801F" w14:textId="6FDE4940" w:rsidR="00DB352A" w:rsidRPr="007467D9" w:rsidRDefault="00DB352A" w:rsidP="00DB352A">
      <w:pPr>
        <w:autoSpaceDE w:val="0"/>
        <w:autoSpaceDN w:val="0"/>
        <w:adjustRightInd w:val="0"/>
        <w:spacing w:before="120" w:after="120"/>
        <w:ind w:left="426"/>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8. rész: Értékelések módszertani támogatása, ágazati és makrogazdasági hatások értékelése</w:t>
      </w:r>
    </w:p>
    <w:tbl>
      <w:tblPr>
        <w:tblStyle w:val="Rcsostblzat"/>
        <w:tblW w:w="8311" w:type="dxa"/>
        <w:jc w:val="center"/>
        <w:tblLook w:val="04A0" w:firstRow="1" w:lastRow="0" w:firstColumn="1" w:lastColumn="0" w:noHBand="0" w:noVBand="1"/>
      </w:tblPr>
      <w:tblGrid>
        <w:gridCol w:w="1313"/>
        <w:gridCol w:w="5396"/>
        <w:gridCol w:w="1602"/>
      </w:tblGrid>
      <w:tr w:rsidR="00932096" w:rsidRPr="007467D9" w14:paraId="14395222"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3CF867D" w14:textId="77777777" w:rsidR="003B1D90" w:rsidRPr="007467D9" w:rsidRDefault="003B1D90">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39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B6714A5" w14:textId="77777777" w:rsidR="003B1D90" w:rsidRPr="007467D9" w:rsidRDefault="003B1D90">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0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C8FD05C" w14:textId="32343E82" w:rsidR="003B1D90" w:rsidRPr="007467D9" w:rsidRDefault="003F51D9">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2364995F"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610ADBA" w14:textId="77777777" w:rsidR="00A63052" w:rsidRPr="007467D9" w:rsidRDefault="00A63052" w:rsidP="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396" w:type="dxa"/>
            <w:tcBorders>
              <w:top w:val="single" w:sz="4" w:space="0" w:color="auto"/>
              <w:left w:val="single" w:sz="4" w:space="0" w:color="auto"/>
              <w:bottom w:val="single" w:sz="4" w:space="0" w:color="auto"/>
              <w:right w:val="single" w:sz="4" w:space="0" w:color="auto"/>
            </w:tcBorders>
            <w:vAlign w:val="center"/>
            <w:hideMark/>
          </w:tcPr>
          <w:p w14:paraId="78E5AE6E" w14:textId="77777777" w:rsidR="00A63052" w:rsidRPr="007467D9" w:rsidRDefault="00A63052" w:rsidP="00A63052">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02" w:type="dxa"/>
            <w:tcBorders>
              <w:top w:val="single" w:sz="4" w:space="0" w:color="auto"/>
              <w:left w:val="single" w:sz="4" w:space="0" w:color="auto"/>
              <w:bottom w:val="single" w:sz="4" w:space="0" w:color="auto"/>
              <w:right w:val="single" w:sz="4" w:space="0" w:color="auto"/>
            </w:tcBorders>
            <w:vAlign w:val="center"/>
            <w:hideMark/>
          </w:tcPr>
          <w:p w14:paraId="1E61A787" w14:textId="06147B4E" w:rsidR="00A63052" w:rsidRPr="007467D9" w:rsidRDefault="00A63052" w:rsidP="00A63052">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5D18788A"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55C953F" w14:textId="77777777" w:rsidR="00A63052" w:rsidRPr="007467D9" w:rsidRDefault="00A63052" w:rsidP="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396" w:type="dxa"/>
            <w:tcBorders>
              <w:top w:val="single" w:sz="4" w:space="0" w:color="auto"/>
              <w:left w:val="single" w:sz="4" w:space="0" w:color="auto"/>
              <w:bottom w:val="single" w:sz="4" w:space="0" w:color="auto"/>
              <w:right w:val="single" w:sz="4" w:space="0" w:color="auto"/>
            </w:tcBorders>
            <w:vAlign w:val="center"/>
            <w:hideMark/>
          </w:tcPr>
          <w:p w14:paraId="2BD67385" w14:textId="0B539751" w:rsidR="00A63052" w:rsidRPr="007467D9" w:rsidRDefault="00A63052" w:rsidP="00A63052">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az </w:t>
            </w:r>
            <w:proofErr w:type="spellStart"/>
            <w:r w:rsidRPr="007467D9">
              <w:rPr>
                <w:rFonts w:ascii="Tahoma" w:hAnsi="Tahoma" w:cs="Tahoma"/>
                <w:color w:val="auto"/>
                <w:sz w:val="20"/>
                <w:szCs w:val="20"/>
                <w:lang w:eastAsia="hu-HU"/>
              </w:rPr>
              <w:t>ökonometriai</w:t>
            </w:r>
            <w:proofErr w:type="spellEnd"/>
            <w:r w:rsidRPr="007467D9">
              <w:rPr>
                <w:rFonts w:ascii="Tahoma" w:hAnsi="Tahoma" w:cs="Tahoma"/>
                <w:color w:val="auto"/>
                <w:sz w:val="20"/>
                <w:szCs w:val="20"/>
                <w:lang w:eastAsia="hu-HU"/>
              </w:rPr>
              <w:t xml:space="preserve"> statisztikai / területi / gazdasági ágazati szakpolitikához elemzésben/értékelésben szerzett legalább 6 hónap időtartamú szakmai tapasztalattal rendelkező szakemberek száma (maximum </w:t>
            </w:r>
            <w:r w:rsidR="002B2704"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02" w:type="dxa"/>
            <w:tcBorders>
              <w:top w:val="single" w:sz="4" w:space="0" w:color="auto"/>
              <w:left w:val="single" w:sz="4" w:space="0" w:color="auto"/>
              <w:bottom w:val="single" w:sz="4" w:space="0" w:color="auto"/>
              <w:right w:val="single" w:sz="4" w:space="0" w:color="auto"/>
            </w:tcBorders>
            <w:vAlign w:val="center"/>
            <w:hideMark/>
          </w:tcPr>
          <w:p w14:paraId="5D1A82CA" w14:textId="3A391745" w:rsidR="00A63052" w:rsidRPr="007467D9" w:rsidRDefault="00A63052" w:rsidP="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5B5ABD79" w14:textId="77777777" w:rsidTr="004F19D6">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ED53B53" w14:textId="77777777" w:rsidR="00A63052" w:rsidRPr="007467D9" w:rsidRDefault="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6998" w:type="dxa"/>
            <w:gridSpan w:val="2"/>
            <w:tcBorders>
              <w:top w:val="single" w:sz="4" w:space="0" w:color="auto"/>
              <w:left w:val="single" w:sz="4" w:space="0" w:color="auto"/>
              <w:bottom w:val="single" w:sz="4" w:space="0" w:color="auto"/>
              <w:right w:val="single" w:sz="4" w:space="0" w:color="auto"/>
            </w:tcBorders>
            <w:vAlign w:val="center"/>
            <w:hideMark/>
          </w:tcPr>
          <w:p w14:paraId="45F17678" w14:textId="2A94FFFC" w:rsidR="00A63052" w:rsidRPr="007467D9" w:rsidRDefault="00A63052" w:rsidP="00A63052">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7CB28E23"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6129C3B" w14:textId="5F109A08" w:rsidR="003B1D90" w:rsidRPr="007467D9" w:rsidRDefault="003B1D90">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1</w:t>
            </w:r>
            <w:r w:rsidRPr="007467D9">
              <w:rPr>
                <w:rFonts w:ascii="Tahoma" w:hAnsi="Tahoma" w:cs="Tahoma"/>
                <w:color w:val="auto"/>
                <w:sz w:val="20"/>
                <w:szCs w:val="20"/>
                <w:lang w:eastAsia="hu-HU"/>
              </w:rPr>
              <w:t>.</w:t>
            </w:r>
          </w:p>
        </w:tc>
        <w:tc>
          <w:tcPr>
            <w:tcW w:w="5396" w:type="dxa"/>
            <w:tcBorders>
              <w:top w:val="single" w:sz="4" w:space="0" w:color="auto"/>
              <w:left w:val="single" w:sz="4" w:space="0" w:color="auto"/>
              <w:bottom w:val="single" w:sz="4" w:space="0" w:color="auto"/>
              <w:right w:val="single" w:sz="4" w:space="0" w:color="auto"/>
            </w:tcBorders>
            <w:vAlign w:val="center"/>
            <w:hideMark/>
          </w:tcPr>
          <w:p w14:paraId="630052C8" w14:textId="1AF1FDD9" w:rsidR="003B1D90" w:rsidRPr="007467D9" w:rsidRDefault="003B1D90"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a</w:t>
            </w:r>
            <w:r w:rsidRPr="007467D9">
              <w:rPr>
                <w:rFonts w:ascii="Tahoma" w:hAnsi="Tahoma" w:cs="Tahoma"/>
                <w:color w:val="auto"/>
                <w:sz w:val="20"/>
                <w:szCs w:val="20"/>
                <w:lang w:eastAsia="hu-HU"/>
              </w:rPr>
              <w:t xml:space="preserve">) pontjában szereplő szakember makrogazdasági elemzés területén szerzett, az alkalmassági minimumkövetelményben meghatározott 12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1E74AA36" w14:textId="40EA0A14" w:rsidR="003B1D90" w:rsidRPr="007467D9" w:rsidRDefault="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10A9EE76"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903E194" w14:textId="50A4389C" w:rsidR="003B1D90" w:rsidRPr="007467D9" w:rsidRDefault="003B1D90">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396" w:type="dxa"/>
            <w:tcBorders>
              <w:top w:val="single" w:sz="4" w:space="0" w:color="auto"/>
              <w:left w:val="single" w:sz="4" w:space="0" w:color="auto"/>
              <w:bottom w:val="single" w:sz="4" w:space="0" w:color="auto"/>
              <w:right w:val="single" w:sz="4" w:space="0" w:color="auto"/>
            </w:tcBorders>
            <w:vAlign w:val="center"/>
            <w:hideMark/>
          </w:tcPr>
          <w:p w14:paraId="54F1D730" w14:textId="471C9D27" w:rsidR="003B1D90" w:rsidRPr="007467D9" w:rsidRDefault="003B1D90"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b</w:t>
            </w:r>
            <w:r w:rsidRPr="007467D9">
              <w:rPr>
                <w:rFonts w:ascii="Tahoma" w:hAnsi="Tahoma" w:cs="Tahoma"/>
                <w:color w:val="auto"/>
                <w:sz w:val="20"/>
                <w:szCs w:val="20"/>
                <w:lang w:eastAsia="hu-HU"/>
              </w:rPr>
              <w:t xml:space="preserve">) pontjában szereplő szakembernek humánerőforrás-fejlesztés terén szerzett értékelés-módszertani, az alkalmassági minimumkövetelményben meghatározott 12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5CD91FE8" w14:textId="5DF0CE5F" w:rsidR="003B1D90" w:rsidRPr="007467D9" w:rsidRDefault="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3B1D90" w:rsidRPr="007467D9" w14:paraId="4BCE51B0" w14:textId="77777777" w:rsidTr="003F51D9">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22DDCE9" w14:textId="2FC5AAE6" w:rsidR="003B1D90" w:rsidRPr="007467D9" w:rsidRDefault="003B1D90">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3</w:t>
            </w:r>
            <w:r w:rsidRPr="007467D9">
              <w:rPr>
                <w:rFonts w:ascii="Tahoma" w:hAnsi="Tahoma" w:cs="Tahoma"/>
                <w:color w:val="auto"/>
                <w:sz w:val="20"/>
                <w:szCs w:val="20"/>
                <w:lang w:eastAsia="hu-HU"/>
              </w:rPr>
              <w:t>.</w:t>
            </w:r>
          </w:p>
        </w:tc>
        <w:tc>
          <w:tcPr>
            <w:tcW w:w="5396" w:type="dxa"/>
            <w:tcBorders>
              <w:top w:val="single" w:sz="4" w:space="0" w:color="auto"/>
              <w:left w:val="single" w:sz="4" w:space="0" w:color="auto"/>
              <w:bottom w:val="single" w:sz="4" w:space="0" w:color="auto"/>
              <w:right w:val="single" w:sz="4" w:space="0" w:color="auto"/>
            </w:tcBorders>
            <w:vAlign w:val="center"/>
            <w:hideMark/>
          </w:tcPr>
          <w:p w14:paraId="1480D1C1" w14:textId="4D3A0934" w:rsidR="003B1D90" w:rsidRPr="007467D9" w:rsidRDefault="003B1D90" w:rsidP="000E7060">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c</w:t>
            </w:r>
            <w:r w:rsidRPr="007467D9">
              <w:rPr>
                <w:rFonts w:ascii="Tahoma" w:hAnsi="Tahoma" w:cs="Tahoma"/>
                <w:color w:val="auto"/>
                <w:sz w:val="20"/>
                <w:szCs w:val="20"/>
                <w:lang w:eastAsia="hu-HU"/>
              </w:rPr>
              <w:t xml:space="preserve">) pontjában szereplő szakembernek infrastruktúra-fejlesztés terén szerzett értékelés-módszertani, az alkalmassági minimumkövetelményben meghatározott 12 hónapon </w:t>
            </w:r>
            <w:r w:rsidRPr="007467D9">
              <w:rPr>
                <w:rFonts w:ascii="Tahoma" w:hAnsi="Tahoma" w:cs="Tahoma"/>
                <w:color w:val="auto"/>
                <w:sz w:val="20"/>
                <w:szCs w:val="20"/>
                <w:lang w:eastAsia="hu-HU"/>
              </w:rPr>
              <w:lastRenderedPageBreak/>
              <w:t xml:space="preserve">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2CFB9D4D" w14:textId="09997559" w:rsidR="003B1D90" w:rsidRPr="007467D9" w:rsidRDefault="00A6305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 hónap</w:t>
            </w:r>
          </w:p>
        </w:tc>
      </w:tr>
    </w:tbl>
    <w:p w14:paraId="1A51C0BA" w14:textId="77777777" w:rsidR="003B1D90" w:rsidRPr="007467D9" w:rsidRDefault="003B1D90" w:rsidP="00A63052">
      <w:pPr>
        <w:autoSpaceDE w:val="0"/>
        <w:autoSpaceDN w:val="0"/>
        <w:adjustRightInd w:val="0"/>
        <w:spacing w:before="120" w:after="120"/>
        <w:rPr>
          <w:rFonts w:ascii="Tahoma" w:hAnsi="Tahoma" w:cs="Tahoma"/>
          <w:b/>
          <w:color w:val="auto"/>
          <w:sz w:val="20"/>
          <w:szCs w:val="20"/>
          <w:bdr w:val="none" w:sz="0" w:space="0" w:color="auto" w:frame="1"/>
        </w:rPr>
      </w:pPr>
    </w:p>
    <w:p w14:paraId="36F198AA" w14:textId="10D3CCBE" w:rsidR="00DB352A" w:rsidRPr="007467D9" w:rsidRDefault="00DB352A" w:rsidP="00DB352A">
      <w:pPr>
        <w:ind w:left="426"/>
        <w:rPr>
          <w:rFonts w:ascii="Tahoma" w:hAnsi="Tahoma" w:cs="Tahoma"/>
          <w:b/>
          <w:color w:val="auto"/>
          <w:sz w:val="20"/>
          <w:szCs w:val="20"/>
        </w:rPr>
      </w:pPr>
      <w:r w:rsidRPr="007467D9">
        <w:rPr>
          <w:rFonts w:ascii="Tahoma" w:hAnsi="Tahoma" w:cs="Tahoma"/>
          <w:b/>
          <w:color w:val="auto"/>
          <w:sz w:val="20"/>
          <w:szCs w:val="20"/>
        </w:rPr>
        <w:t xml:space="preserve">9. rész: Értékelések tartalmi és javaslati szintézisei </w:t>
      </w:r>
    </w:p>
    <w:tbl>
      <w:tblPr>
        <w:tblStyle w:val="tblzat21"/>
        <w:tblW w:w="8311" w:type="dxa"/>
        <w:jc w:val="center"/>
        <w:tblInd w:w="0" w:type="dxa"/>
        <w:tblLook w:val="04A0" w:firstRow="1" w:lastRow="0" w:firstColumn="1" w:lastColumn="0" w:noHBand="0" w:noVBand="1"/>
      </w:tblPr>
      <w:tblGrid>
        <w:gridCol w:w="1289"/>
        <w:gridCol w:w="182"/>
        <w:gridCol w:w="3151"/>
        <w:gridCol w:w="1606"/>
        <w:gridCol w:w="1194"/>
        <w:gridCol w:w="889"/>
      </w:tblGrid>
      <w:tr w:rsidR="007467D9" w:rsidRPr="007467D9" w14:paraId="2AD098FC" w14:textId="77777777" w:rsidTr="00D77722">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E81863C" w14:textId="77777777" w:rsidR="00D77722" w:rsidRPr="007467D9" w:rsidRDefault="00D77722">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741" w:type="dxa"/>
            <w:gridSpan w:val="3"/>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A078B09" w14:textId="77777777" w:rsidR="00D77722" w:rsidRPr="007467D9" w:rsidRDefault="00D77722">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25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E6D8693" w14:textId="199FB5B1" w:rsidR="00D77722" w:rsidRPr="007467D9" w:rsidRDefault="00D77722">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7467D9" w:rsidRPr="007467D9" w14:paraId="32A8904A" w14:textId="77777777" w:rsidTr="00D77722">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F89BE63" w14:textId="77777777" w:rsidR="00D77722" w:rsidRPr="007467D9" w:rsidRDefault="00D77722" w:rsidP="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741" w:type="dxa"/>
            <w:gridSpan w:val="3"/>
            <w:tcBorders>
              <w:top w:val="single" w:sz="4" w:space="0" w:color="auto"/>
              <w:left w:val="single" w:sz="4" w:space="0" w:color="auto"/>
              <w:bottom w:val="single" w:sz="4" w:space="0" w:color="auto"/>
              <w:right w:val="single" w:sz="4" w:space="0" w:color="auto"/>
            </w:tcBorders>
            <w:vAlign w:val="center"/>
            <w:hideMark/>
          </w:tcPr>
          <w:p w14:paraId="02599058" w14:textId="77777777" w:rsidR="00D77722" w:rsidRPr="007467D9" w:rsidRDefault="00D77722" w:rsidP="00D77722">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257" w:type="dxa"/>
            <w:tcBorders>
              <w:top w:val="single" w:sz="4" w:space="0" w:color="auto"/>
              <w:left w:val="single" w:sz="4" w:space="0" w:color="auto"/>
              <w:bottom w:val="single" w:sz="4" w:space="0" w:color="auto"/>
              <w:right w:val="single" w:sz="4" w:space="0" w:color="auto"/>
            </w:tcBorders>
            <w:vAlign w:val="center"/>
            <w:hideMark/>
          </w:tcPr>
          <w:p w14:paraId="4103322C" w14:textId="0F4B1359" w:rsidR="00D77722" w:rsidRPr="007467D9" w:rsidRDefault="00D77722" w:rsidP="00D77722">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7467D9" w:rsidRPr="007467D9" w14:paraId="76500A61" w14:textId="77777777" w:rsidTr="00D77722">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7B42A3F" w14:textId="77777777" w:rsidR="00D77722" w:rsidRPr="007467D9" w:rsidRDefault="00D77722" w:rsidP="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741" w:type="dxa"/>
            <w:gridSpan w:val="3"/>
            <w:tcBorders>
              <w:top w:val="single" w:sz="4" w:space="0" w:color="auto"/>
              <w:left w:val="single" w:sz="4" w:space="0" w:color="auto"/>
              <w:bottom w:val="single" w:sz="4" w:space="0" w:color="auto"/>
              <w:right w:val="single" w:sz="4" w:space="0" w:color="auto"/>
            </w:tcBorders>
            <w:vAlign w:val="center"/>
            <w:hideMark/>
          </w:tcPr>
          <w:p w14:paraId="25C571AE" w14:textId="467FECF4" w:rsidR="00D77722" w:rsidRPr="007467D9" w:rsidRDefault="00D77722" w:rsidP="00D77722">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2014-2020-as OP-k által lefedett tematikus célkitűzések közül legalább 1 szakterület kapcsán statisztikai elemzésben/értékelésben legalább 6 hónap tapasztalattal rendelkező szakemberek száma (maximum </w:t>
            </w:r>
            <w:r w:rsidR="002B2704"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257" w:type="dxa"/>
            <w:tcBorders>
              <w:top w:val="single" w:sz="4" w:space="0" w:color="auto"/>
              <w:left w:val="single" w:sz="4" w:space="0" w:color="auto"/>
              <w:bottom w:val="single" w:sz="4" w:space="0" w:color="auto"/>
              <w:right w:val="single" w:sz="4" w:space="0" w:color="auto"/>
            </w:tcBorders>
            <w:vAlign w:val="center"/>
            <w:hideMark/>
          </w:tcPr>
          <w:p w14:paraId="22A6DBEE" w14:textId="6FCFE5C3" w:rsidR="00D77722" w:rsidRPr="007467D9" w:rsidRDefault="00D77722" w:rsidP="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7467D9" w:rsidRPr="007467D9" w14:paraId="111D387D" w14:textId="77777777" w:rsidTr="004F19D6">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7AB3208" w14:textId="77777777" w:rsidR="00D77722" w:rsidRPr="007467D9" w:rsidRDefault="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6998" w:type="dxa"/>
            <w:gridSpan w:val="4"/>
            <w:tcBorders>
              <w:top w:val="single" w:sz="4" w:space="0" w:color="auto"/>
              <w:left w:val="single" w:sz="4" w:space="0" w:color="auto"/>
              <w:bottom w:val="single" w:sz="4" w:space="0" w:color="auto"/>
              <w:right w:val="single" w:sz="4" w:space="0" w:color="auto"/>
            </w:tcBorders>
            <w:vAlign w:val="center"/>
            <w:hideMark/>
          </w:tcPr>
          <w:p w14:paraId="30D25BEC" w14:textId="39A8BB92" w:rsidR="00D77722" w:rsidRPr="007467D9" w:rsidRDefault="00D77722" w:rsidP="00821FF9">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7467D9" w:rsidRPr="007467D9" w14:paraId="72CF2A1B" w14:textId="77777777" w:rsidTr="00D77722">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777E927" w14:textId="359F0AE8" w:rsidR="00D77722" w:rsidRPr="007467D9" w:rsidRDefault="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4A0C8E" w:rsidRPr="007467D9">
              <w:rPr>
                <w:rFonts w:ascii="Tahoma" w:hAnsi="Tahoma" w:cs="Tahoma"/>
                <w:color w:val="auto"/>
                <w:sz w:val="20"/>
                <w:szCs w:val="20"/>
                <w:lang w:eastAsia="hu-HU"/>
              </w:rPr>
              <w:t>1</w:t>
            </w:r>
            <w:r w:rsidRPr="007467D9">
              <w:rPr>
                <w:rFonts w:ascii="Tahoma" w:hAnsi="Tahoma" w:cs="Tahoma"/>
                <w:color w:val="auto"/>
                <w:sz w:val="20"/>
                <w:szCs w:val="20"/>
                <w:lang w:eastAsia="hu-HU"/>
              </w:rPr>
              <w:t xml:space="preserve">. </w:t>
            </w:r>
          </w:p>
        </w:tc>
        <w:tc>
          <w:tcPr>
            <w:tcW w:w="5741" w:type="dxa"/>
            <w:gridSpan w:val="3"/>
            <w:tcBorders>
              <w:top w:val="single" w:sz="4" w:space="0" w:color="auto"/>
              <w:left w:val="single" w:sz="4" w:space="0" w:color="auto"/>
              <w:bottom w:val="single" w:sz="4" w:space="0" w:color="auto"/>
              <w:right w:val="single" w:sz="4" w:space="0" w:color="auto"/>
            </w:tcBorders>
            <w:vAlign w:val="center"/>
            <w:hideMark/>
          </w:tcPr>
          <w:p w14:paraId="5E3848D8" w14:textId="7E2738F0" w:rsidR="00D77722" w:rsidRPr="007467D9" w:rsidRDefault="004A0C8E"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rPr>
              <w:t xml:space="preserve"> M2. alkalmassági követelmény 9a) pontjában szereplő szakembernek az alkalmassági minimumkövetelményben meghatározott 24 hónapon felüli újságírói szakmai </w:t>
            </w:r>
            <w:proofErr w:type="gramStart"/>
            <w:r w:rsidRPr="007467D9">
              <w:rPr>
                <w:rFonts w:ascii="Tahoma" w:hAnsi="Tahoma" w:cs="Tahoma"/>
                <w:color w:val="auto"/>
                <w:sz w:val="20"/>
                <w:szCs w:val="20"/>
              </w:rPr>
              <w:t>tapasztalata(</w:t>
            </w:r>
            <w:proofErr w:type="gramEnd"/>
            <w:r w:rsidRPr="007467D9">
              <w:rPr>
                <w:rFonts w:ascii="Tahoma" w:hAnsi="Tahoma" w:cs="Tahoma"/>
                <w:color w:val="auto"/>
                <w:sz w:val="20"/>
                <w:szCs w:val="20"/>
              </w:rPr>
              <w:t>maximum 48 hónap)</w:t>
            </w:r>
          </w:p>
        </w:tc>
        <w:tc>
          <w:tcPr>
            <w:tcW w:w="1257" w:type="dxa"/>
            <w:tcBorders>
              <w:top w:val="single" w:sz="4" w:space="0" w:color="auto"/>
              <w:left w:val="single" w:sz="4" w:space="0" w:color="auto"/>
              <w:bottom w:val="single" w:sz="4" w:space="0" w:color="auto"/>
              <w:right w:val="single" w:sz="4" w:space="0" w:color="auto"/>
            </w:tcBorders>
            <w:vAlign w:val="center"/>
            <w:hideMark/>
          </w:tcPr>
          <w:p w14:paraId="304F71D8" w14:textId="0A149051" w:rsidR="00D77722" w:rsidRPr="007467D9" w:rsidRDefault="00821FF9">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7467D9" w:rsidRPr="007467D9" w14:paraId="212462F3" w14:textId="77777777" w:rsidTr="00D77722">
        <w:trPr>
          <w:gridAfter w:val="1"/>
          <w:wAfter w:w="975" w:type="dxa"/>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322944E" w14:textId="41C04A5F" w:rsidR="00D77722" w:rsidRPr="007467D9" w:rsidRDefault="00D77722">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4A0C8E" w:rsidRPr="007467D9">
              <w:rPr>
                <w:rFonts w:ascii="Tahoma" w:hAnsi="Tahoma" w:cs="Tahoma"/>
                <w:color w:val="auto"/>
                <w:sz w:val="20"/>
                <w:szCs w:val="20"/>
                <w:lang w:eastAsia="hu-HU"/>
              </w:rPr>
              <w:t>2</w:t>
            </w:r>
            <w:r w:rsidRPr="007467D9">
              <w:rPr>
                <w:rFonts w:ascii="Tahoma" w:hAnsi="Tahoma" w:cs="Tahoma"/>
                <w:color w:val="auto"/>
                <w:sz w:val="20"/>
                <w:szCs w:val="20"/>
                <w:lang w:eastAsia="hu-HU"/>
              </w:rPr>
              <w:t>.</w:t>
            </w:r>
          </w:p>
        </w:tc>
        <w:tc>
          <w:tcPr>
            <w:tcW w:w="5741" w:type="dxa"/>
            <w:gridSpan w:val="3"/>
            <w:tcBorders>
              <w:top w:val="single" w:sz="4" w:space="0" w:color="auto"/>
              <w:left w:val="single" w:sz="4" w:space="0" w:color="auto"/>
              <w:bottom w:val="single" w:sz="4" w:space="0" w:color="auto"/>
              <w:right w:val="single" w:sz="4" w:space="0" w:color="auto"/>
            </w:tcBorders>
            <w:vAlign w:val="center"/>
            <w:hideMark/>
          </w:tcPr>
          <w:p w14:paraId="40A05C44" w14:textId="08F1E9AB" w:rsidR="00D77722" w:rsidRPr="007467D9" w:rsidRDefault="00D77722" w:rsidP="004F19D6">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9</w:t>
            </w:r>
            <w:r w:rsidR="00044533" w:rsidRPr="007467D9">
              <w:rPr>
                <w:rFonts w:ascii="Tahoma" w:hAnsi="Tahoma" w:cs="Tahoma"/>
                <w:color w:val="auto"/>
                <w:sz w:val="20"/>
                <w:szCs w:val="20"/>
                <w:lang w:eastAsia="hu-HU"/>
              </w:rPr>
              <w:t>b</w:t>
            </w:r>
            <w:r w:rsidRPr="007467D9">
              <w:rPr>
                <w:rFonts w:ascii="Tahoma" w:hAnsi="Tahoma" w:cs="Tahoma"/>
                <w:color w:val="auto"/>
                <w:sz w:val="20"/>
                <w:szCs w:val="20"/>
                <w:lang w:eastAsia="hu-HU"/>
              </w:rPr>
              <w:t xml:space="preserve">) pontjában szereplő szakembernek folyóirat- és/vagy könyv szerkesztői, az alkalmassági minimumkövetelményben meghatározott 12 hónapon felüli szakmai tapasztalata (maximum </w:t>
            </w:r>
            <w:r w:rsidR="004F19D6" w:rsidRPr="007467D9">
              <w:rPr>
                <w:rFonts w:ascii="Tahoma" w:hAnsi="Tahoma" w:cs="Tahoma"/>
                <w:color w:val="auto"/>
                <w:sz w:val="20"/>
                <w:szCs w:val="20"/>
                <w:lang w:eastAsia="hu-HU"/>
              </w:rPr>
              <w:t xml:space="preserve">48 </w:t>
            </w:r>
            <w:r w:rsidRPr="007467D9">
              <w:rPr>
                <w:rFonts w:ascii="Tahoma" w:hAnsi="Tahoma" w:cs="Tahoma"/>
                <w:color w:val="auto"/>
                <w:sz w:val="20"/>
                <w:szCs w:val="20"/>
                <w:lang w:eastAsia="hu-HU"/>
              </w:rPr>
              <w:t>hónap)</w:t>
            </w:r>
          </w:p>
        </w:tc>
        <w:tc>
          <w:tcPr>
            <w:tcW w:w="1257" w:type="dxa"/>
            <w:tcBorders>
              <w:top w:val="single" w:sz="4" w:space="0" w:color="auto"/>
              <w:left w:val="single" w:sz="4" w:space="0" w:color="auto"/>
              <w:bottom w:val="single" w:sz="4" w:space="0" w:color="auto"/>
              <w:right w:val="single" w:sz="4" w:space="0" w:color="auto"/>
            </w:tcBorders>
            <w:vAlign w:val="center"/>
            <w:hideMark/>
          </w:tcPr>
          <w:p w14:paraId="630064B5" w14:textId="3127A378" w:rsidR="00D77722" w:rsidRPr="007467D9" w:rsidRDefault="00821FF9">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5178F4EF" w14:textId="77777777" w:rsidTr="00523A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88" w:type="dxa"/>
            <w:gridSpan w:val="6"/>
          </w:tcPr>
          <w:p w14:paraId="7F21DF1A" w14:textId="77777777" w:rsidR="006A261D" w:rsidRPr="007467D9" w:rsidRDefault="006A261D"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03BB50F1" w14:textId="77777777" w:rsidTr="00523A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95" w:type="dxa"/>
            <w:gridSpan w:val="2"/>
          </w:tcPr>
          <w:p w14:paraId="285964D8" w14:textId="77777777" w:rsidR="006A261D" w:rsidRPr="007467D9" w:rsidRDefault="006A261D" w:rsidP="004F3438">
            <w:pPr>
              <w:spacing w:before="120" w:after="120"/>
              <w:ind w:left="426" w:hanging="426"/>
              <w:jc w:val="both"/>
              <w:rPr>
                <w:rFonts w:ascii="Tahoma" w:hAnsi="Tahoma" w:cs="Tahoma"/>
                <w:color w:val="auto"/>
                <w:sz w:val="20"/>
                <w:szCs w:val="20"/>
              </w:rPr>
            </w:pPr>
          </w:p>
        </w:tc>
        <w:tc>
          <w:tcPr>
            <w:tcW w:w="3603" w:type="dxa"/>
          </w:tcPr>
          <w:p w14:paraId="087E7B27" w14:textId="77777777" w:rsidR="006A261D" w:rsidRPr="007467D9" w:rsidRDefault="006A261D" w:rsidP="004F3438">
            <w:pPr>
              <w:spacing w:before="120" w:after="120"/>
              <w:ind w:left="426" w:hanging="426"/>
              <w:jc w:val="both"/>
              <w:rPr>
                <w:rFonts w:ascii="Tahoma" w:hAnsi="Tahoma" w:cs="Tahoma"/>
                <w:color w:val="auto"/>
                <w:sz w:val="20"/>
                <w:szCs w:val="20"/>
              </w:rPr>
            </w:pPr>
          </w:p>
        </w:tc>
        <w:tc>
          <w:tcPr>
            <w:tcW w:w="4390" w:type="dxa"/>
            <w:gridSpan w:val="3"/>
            <w:tcBorders>
              <w:bottom w:val="single" w:sz="4" w:space="0" w:color="auto"/>
            </w:tcBorders>
          </w:tcPr>
          <w:p w14:paraId="774741FC" w14:textId="77777777" w:rsidR="006A261D" w:rsidRPr="007467D9" w:rsidRDefault="006A261D" w:rsidP="004F3438">
            <w:pPr>
              <w:spacing w:before="120" w:after="120"/>
              <w:ind w:left="426" w:hanging="426"/>
              <w:jc w:val="both"/>
              <w:rPr>
                <w:rFonts w:ascii="Tahoma" w:hAnsi="Tahoma" w:cs="Tahoma"/>
                <w:color w:val="auto"/>
                <w:sz w:val="20"/>
                <w:szCs w:val="20"/>
              </w:rPr>
            </w:pPr>
          </w:p>
        </w:tc>
      </w:tr>
      <w:tr w:rsidR="00932096" w:rsidRPr="007467D9" w14:paraId="11AA0898" w14:textId="77777777" w:rsidTr="00523AF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95" w:type="dxa"/>
            <w:gridSpan w:val="2"/>
          </w:tcPr>
          <w:p w14:paraId="441CF2B6" w14:textId="77777777" w:rsidR="006A261D" w:rsidRPr="007467D9" w:rsidRDefault="006A261D" w:rsidP="004F3438">
            <w:pPr>
              <w:spacing w:before="120" w:after="120"/>
              <w:ind w:left="426" w:hanging="426"/>
              <w:jc w:val="both"/>
              <w:rPr>
                <w:rFonts w:ascii="Tahoma" w:hAnsi="Tahoma" w:cs="Tahoma"/>
                <w:color w:val="auto"/>
                <w:sz w:val="20"/>
                <w:szCs w:val="20"/>
              </w:rPr>
            </w:pPr>
          </w:p>
        </w:tc>
        <w:tc>
          <w:tcPr>
            <w:tcW w:w="3603" w:type="dxa"/>
          </w:tcPr>
          <w:p w14:paraId="2597FCB2" w14:textId="77777777" w:rsidR="006A261D" w:rsidRPr="007467D9" w:rsidRDefault="006A261D" w:rsidP="004F3438">
            <w:pPr>
              <w:spacing w:before="120" w:after="120"/>
              <w:ind w:left="426" w:hanging="426"/>
              <w:jc w:val="both"/>
              <w:rPr>
                <w:rFonts w:ascii="Tahoma" w:hAnsi="Tahoma" w:cs="Tahoma"/>
                <w:color w:val="auto"/>
                <w:sz w:val="20"/>
                <w:szCs w:val="20"/>
              </w:rPr>
            </w:pPr>
          </w:p>
        </w:tc>
        <w:tc>
          <w:tcPr>
            <w:tcW w:w="4390" w:type="dxa"/>
            <w:gridSpan w:val="3"/>
            <w:tcBorders>
              <w:top w:val="single" w:sz="4" w:space="0" w:color="auto"/>
            </w:tcBorders>
            <w:vAlign w:val="center"/>
          </w:tcPr>
          <w:p w14:paraId="52C60491" w14:textId="77777777" w:rsidR="006A261D" w:rsidRPr="007467D9" w:rsidRDefault="006A261D"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4318617F" w14:textId="77777777" w:rsidR="002058B4" w:rsidRPr="007467D9" w:rsidRDefault="002058B4" w:rsidP="004F3438">
      <w:pPr>
        <w:pageBreakBefore/>
        <w:spacing w:before="120" w:after="120"/>
        <w:ind w:left="426" w:hanging="426"/>
        <w:jc w:val="right"/>
        <w:rPr>
          <w:rFonts w:ascii="Tahoma" w:hAnsi="Tahoma" w:cs="Tahoma"/>
          <w:b/>
          <w:caps/>
          <w:color w:val="auto"/>
          <w:sz w:val="20"/>
          <w:szCs w:val="20"/>
        </w:rPr>
      </w:pPr>
      <w:r w:rsidRPr="007467D9">
        <w:rPr>
          <w:rFonts w:ascii="Tahoma" w:hAnsi="Tahoma" w:cs="Tahoma"/>
          <w:b/>
          <w:color w:val="auto"/>
          <w:sz w:val="20"/>
          <w:szCs w:val="20"/>
        </w:rPr>
        <w:lastRenderedPageBreak/>
        <w:t>2.2. számú melléklet</w:t>
      </w:r>
    </w:p>
    <w:p w14:paraId="19611A68" w14:textId="77777777" w:rsidR="002058B4" w:rsidRPr="007467D9" w:rsidRDefault="002058B4" w:rsidP="004F3438">
      <w:pPr>
        <w:spacing w:before="120" w:after="120"/>
        <w:ind w:left="426" w:hanging="426"/>
        <w:jc w:val="center"/>
        <w:rPr>
          <w:rFonts w:ascii="Tahoma" w:hAnsi="Tahoma" w:cs="Tahoma"/>
          <w:b/>
          <w:color w:val="auto"/>
          <w:sz w:val="20"/>
          <w:szCs w:val="20"/>
        </w:rPr>
      </w:pPr>
      <w:r w:rsidRPr="007467D9">
        <w:rPr>
          <w:rFonts w:ascii="Tahoma" w:hAnsi="Tahoma" w:cs="Tahoma"/>
          <w:b/>
          <w:caps/>
          <w:color w:val="auto"/>
          <w:sz w:val="20"/>
          <w:szCs w:val="20"/>
        </w:rPr>
        <w:t>Felolvasólap</w:t>
      </w:r>
    </w:p>
    <w:p w14:paraId="3D3ED662" w14:textId="77777777" w:rsidR="002058B4" w:rsidRPr="007467D9" w:rsidRDefault="002058B4"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(közös ajánlattétel esetén)</w:t>
      </w:r>
    </w:p>
    <w:p w14:paraId="2EB335D5" w14:textId="77777777" w:rsidR="002058B4" w:rsidRPr="007467D9" w:rsidRDefault="008D454A" w:rsidP="004F3438">
      <w:pPr>
        <w:numPr>
          <w:ilvl w:val="0"/>
          <w:numId w:val="6"/>
        </w:numPr>
        <w:spacing w:before="120" w:after="120"/>
        <w:ind w:left="426" w:hanging="426"/>
        <w:jc w:val="both"/>
        <w:rPr>
          <w:rFonts w:ascii="Tahoma" w:hAnsi="Tahoma" w:cs="Tahoma"/>
          <w:color w:val="auto"/>
          <w:sz w:val="20"/>
          <w:szCs w:val="20"/>
        </w:rPr>
      </w:pPr>
      <w:r w:rsidRPr="007467D9">
        <w:rPr>
          <w:rFonts w:ascii="Tahoma" w:hAnsi="Tahoma" w:cs="Tahoma"/>
          <w:b/>
          <w:color w:val="auto"/>
          <w:sz w:val="20"/>
          <w:szCs w:val="20"/>
        </w:rPr>
        <w:t>Közös ajánlattevők</w:t>
      </w:r>
      <w:r w:rsidR="00196215" w:rsidRPr="007467D9">
        <w:rPr>
          <w:rFonts w:ascii="Tahoma" w:hAnsi="Tahoma" w:cs="Tahoma"/>
          <w:b/>
          <w:color w:val="auto"/>
          <w:sz w:val="20"/>
          <w:szCs w:val="20"/>
        </w:rPr>
        <w:t>:</w:t>
      </w:r>
    </w:p>
    <w:p w14:paraId="2C250A1E" w14:textId="77777777" w:rsidR="002058B4"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 xml:space="preserve">Név: </w:t>
      </w:r>
      <w:r w:rsidRPr="007467D9">
        <w:rPr>
          <w:rFonts w:ascii="Tahoma" w:hAnsi="Tahoma" w:cs="Tahoma"/>
          <w:color w:val="auto"/>
          <w:sz w:val="20"/>
          <w:szCs w:val="20"/>
        </w:rPr>
        <w:tab/>
      </w:r>
    </w:p>
    <w:p w14:paraId="2401DD4B" w14:textId="77777777" w:rsidR="002058B4"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 xml:space="preserve">Székhely: </w:t>
      </w:r>
      <w:r w:rsidRPr="007467D9">
        <w:rPr>
          <w:rFonts w:ascii="Tahoma" w:hAnsi="Tahoma" w:cs="Tahoma"/>
          <w:color w:val="auto"/>
          <w:sz w:val="20"/>
          <w:szCs w:val="20"/>
        </w:rPr>
        <w:tab/>
      </w:r>
    </w:p>
    <w:p w14:paraId="76934927" w14:textId="77777777" w:rsidR="006F077B"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 xml:space="preserve">Telefon: </w:t>
      </w:r>
      <w:r w:rsidRPr="007467D9">
        <w:rPr>
          <w:rFonts w:ascii="Tahoma" w:hAnsi="Tahoma" w:cs="Tahoma"/>
          <w:color w:val="auto"/>
          <w:sz w:val="20"/>
          <w:szCs w:val="20"/>
        </w:rPr>
        <w:tab/>
        <w:t xml:space="preserve"> </w:t>
      </w:r>
    </w:p>
    <w:p w14:paraId="0B6A653E" w14:textId="77777777" w:rsidR="002058B4"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 xml:space="preserve">Fax: </w:t>
      </w:r>
      <w:r w:rsidRPr="007467D9">
        <w:rPr>
          <w:rFonts w:ascii="Tahoma" w:hAnsi="Tahoma" w:cs="Tahoma"/>
          <w:color w:val="auto"/>
          <w:sz w:val="20"/>
          <w:szCs w:val="20"/>
        </w:rPr>
        <w:tab/>
      </w:r>
    </w:p>
    <w:p w14:paraId="0BBAA99C" w14:textId="77777777" w:rsidR="002058B4"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 xml:space="preserve">E-mail: </w:t>
      </w:r>
      <w:r w:rsidRPr="007467D9">
        <w:rPr>
          <w:rFonts w:ascii="Tahoma" w:hAnsi="Tahoma" w:cs="Tahoma"/>
          <w:color w:val="auto"/>
          <w:sz w:val="20"/>
          <w:szCs w:val="20"/>
        </w:rPr>
        <w:tab/>
      </w:r>
    </w:p>
    <w:p w14:paraId="13096DFD" w14:textId="12C9B03B" w:rsidR="002058B4" w:rsidRPr="007467D9" w:rsidRDefault="006F077B"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Tagok adatai (név, székhely</w:t>
      </w:r>
      <w:r w:rsidR="00BF384A" w:rsidRPr="007467D9">
        <w:rPr>
          <w:rFonts w:ascii="Tahoma" w:hAnsi="Tahoma" w:cs="Tahoma"/>
          <w:color w:val="auto"/>
          <w:sz w:val="20"/>
          <w:szCs w:val="20"/>
        </w:rPr>
        <w:t>, adószám</w:t>
      </w:r>
      <w:r w:rsidRPr="007467D9">
        <w:rPr>
          <w:rFonts w:ascii="Tahoma" w:hAnsi="Tahoma" w:cs="Tahoma"/>
          <w:color w:val="auto"/>
          <w:sz w:val="20"/>
          <w:szCs w:val="20"/>
        </w:rPr>
        <w:t xml:space="preserve">): </w:t>
      </w:r>
      <w:r w:rsidRPr="007467D9">
        <w:rPr>
          <w:rFonts w:ascii="Tahoma" w:hAnsi="Tahoma" w:cs="Tahoma"/>
          <w:color w:val="auto"/>
          <w:sz w:val="20"/>
          <w:szCs w:val="20"/>
        </w:rPr>
        <w:tab/>
      </w:r>
      <w:r w:rsidR="002058B4" w:rsidRPr="007467D9">
        <w:rPr>
          <w:rFonts w:ascii="Tahoma" w:hAnsi="Tahoma" w:cs="Tahoma"/>
          <w:color w:val="auto"/>
          <w:sz w:val="20"/>
          <w:szCs w:val="20"/>
        </w:rPr>
        <w:tab/>
      </w:r>
    </w:p>
    <w:p w14:paraId="6BCD2BBE" w14:textId="5965A2FF" w:rsidR="002058B4" w:rsidRPr="007467D9" w:rsidRDefault="002058B4" w:rsidP="006F077B">
      <w:pPr>
        <w:spacing w:before="120" w:after="120"/>
        <w:ind w:left="851" w:hanging="426"/>
        <w:jc w:val="both"/>
        <w:rPr>
          <w:rFonts w:ascii="Tahoma" w:hAnsi="Tahoma" w:cs="Tahoma"/>
          <w:color w:val="auto"/>
          <w:sz w:val="20"/>
          <w:szCs w:val="20"/>
        </w:rPr>
      </w:pPr>
      <w:r w:rsidRPr="007467D9">
        <w:rPr>
          <w:rFonts w:ascii="Tahoma" w:hAnsi="Tahoma" w:cs="Tahoma"/>
          <w:color w:val="auto"/>
          <w:sz w:val="20"/>
          <w:szCs w:val="20"/>
        </w:rPr>
        <w:t>Tagok adatai (név, székhely</w:t>
      </w:r>
      <w:r w:rsidR="00BF384A" w:rsidRPr="007467D9">
        <w:rPr>
          <w:rFonts w:ascii="Tahoma" w:hAnsi="Tahoma" w:cs="Tahoma"/>
          <w:color w:val="auto"/>
          <w:sz w:val="20"/>
          <w:szCs w:val="20"/>
        </w:rPr>
        <w:t>, adószám</w:t>
      </w:r>
      <w:r w:rsidRPr="007467D9">
        <w:rPr>
          <w:rFonts w:ascii="Tahoma" w:hAnsi="Tahoma" w:cs="Tahoma"/>
          <w:color w:val="auto"/>
          <w:sz w:val="20"/>
          <w:szCs w:val="20"/>
        </w:rPr>
        <w:t xml:space="preserve">): </w:t>
      </w:r>
      <w:r w:rsidRPr="007467D9">
        <w:rPr>
          <w:rFonts w:ascii="Tahoma" w:hAnsi="Tahoma" w:cs="Tahoma"/>
          <w:color w:val="auto"/>
          <w:sz w:val="20"/>
          <w:szCs w:val="20"/>
        </w:rPr>
        <w:tab/>
      </w:r>
    </w:p>
    <w:p w14:paraId="39141800" w14:textId="77777777" w:rsidR="002058B4" w:rsidRPr="007467D9" w:rsidRDefault="002058B4" w:rsidP="004F3438">
      <w:pPr>
        <w:tabs>
          <w:tab w:val="right" w:leader="underscore" w:pos="9072"/>
        </w:tabs>
        <w:spacing w:before="120" w:after="120"/>
        <w:ind w:left="426" w:hanging="426"/>
        <w:jc w:val="both"/>
        <w:rPr>
          <w:rFonts w:ascii="Tahoma" w:hAnsi="Tahoma" w:cs="Tahoma"/>
          <w:color w:val="auto"/>
          <w:sz w:val="20"/>
          <w:szCs w:val="20"/>
        </w:rPr>
      </w:pPr>
    </w:p>
    <w:p w14:paraId="52E99B21" w14:textId="77777777" w:rsidR="006F077B" w:rsidRPr="007467D9" w:rsidRDefault="00D1255C" w:rsidP="004F3438">
      <w:pPr>
        <w:numPr>
          <w:ilvl w:val="0"/>
          <w:numId w:val="6"/>
        </w:numPr>
        <w:spacing w:before="120" w:after="120"/>
        <w:ind w:left="426" w:hanging="426"/>
        <w:jc w:val="both"/>
        <w:rPr>
          <w:rFonts w:ascii="Tahoma" w:hAnsi="Tahoma" w:cs="Tahoma"/>
          <w:b/>
          <w:i/>
          <w:color w:val="auto"/>
          <w:sz w:val="20"/>
          <w:szCs w:val="20"/>
        </w:rPr>
      </w:pPr>
      <w:r w:rsidRPr="007467D9">
        <w:rPr>
          <w:rFonts w:ascii="Tahoma" w:hAnsi="Tahoma" w:cs="Tahoma"/>
          <w:b/>
          <w:color w:val="auto"/>
          <w:sz w:val="20"/>
          <w:szCs w:val="20"/>
        </w:rPr>
        <w:t xml:space="preserve">Ajánlattétel tárgya: </w:t>
      </w:r>
    </w:p>
    <w:p w14:paraId="66F126BD" w14:textId="77777777" w:rsidR="00D1255C" w:rsidRPr="007467D9" w:rsidRDefault="00D1255C" w:rsidP="006F077B">
      <w:pPr>
        <w:spacing w:before="120" w:after="120"/>
        <w:ind w:left="426"/>
        <w:jc w:val="both"/>
        <w:rPr>
          <w:rFonts w:ascii="Tahoma" w:hAnsi="Tahoma" w:cs="Tahoma"/>
          <w:b/>
          <w:i/>
          <w:color w:val="auto"/>
          <w:sz w:val="20"/>
          <w:szCs w:val="20"/>
        </w:rPr>
      </w:pPr>
      <w:r w:rsidRPr="007467D9">
        <w:rPr>
          <w:rFonts w:ascii="Tahoma" w:hAnsi="Tahoma" w:cs="Tahoma"/>
          <w:b/>
          <w:color w:val="auto"/>
          <w:sz w:val="20"/>
          <w:szCs w:val="20"/>
        </w:rPr>
        <w:t>„</w:t>
      </w:r>
      <w:r w:rsidR="00C94D83"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i/>
          <w:color w:val="auto"/>
          <w:sz w:val="20"/>
          <w:szCs w:val="20"/>
        </w:rPr>
        <w:t>”</w:t>
      </w:r>
    </w:p>
    <w:p w14:paraId="4C681420" w14:textId="77777777" w:rsidR="00D1255C" w:rsidRPr="007467D9" w:rsidRDefault="00D1255C" w:rsidP="004F3438">
      <w:pPr>
        <w:numPr>
          <w:ilvl w:val="0"/>
          <w:numId w:val="6"/>
        </w:numPr>
        <w:spacing w:before="120" w:after="120"/>
        <w:ind w:left="426" w:hanging="426"/>
        <w:jc w:val="both"/>
        <w:rPr>
          <w:rFonts w:ascii="Tahoma" w:hAnsi="Tahoma" w:cs="Tahoma"/>
          <w:b/>
          <w:color w:val="auto"/>
          <w:sz w:val="20"/>
          <w:szCs w:val="20"/>
        </w:rPr>
      </w:pPr>
      <w:r w:rsidRPr="007467D9">
        <w:rPr>
          <w:rFonts w:ascii="Tahoma" w:hAnsi="Tahoma" w:cs="Tahoma"/>
          <w:b/>
          <w:color w:val="auto"/>
          <w:sz w:val="20"/>
          <w:szCs w:val="20"/>
        </w:rPr>
        <w:t>Ajánlat:</w:t>
      </w:r>
    </w:p>
    <w:p w14:paraId="5AF64755"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1. rész: A fejlesztéspolitika KKV-kra gyakorolt hatásainak értékelése közvetlen és közvetett vállalkozási támogatások esetén</w:t>
      </w:r>
    </w:p>
    <w:tbl>
      <w:tblPr>
        <w:tblStyle w:val="Rcsostblzat"/>
        <w:tblW w:w="8693" w:type="dxa"/>
        <w:jc w:val="center"/>
        <w:tblLook w:val="04A0" w:firstRow="1" w:lastRow="0" w:firstColumn="1" w:lastColumn="0" w:noHBand="0" w:noVBand="1"/>
      </w:tblPr>
      <w:tblGrid>
        <w:gridCol w:w="1313"/>
        <w:gridCol w:w="5303"/>
        <w:gridCol w:w="2077"/>
      </w:tblGrid>
      <w:tr w:rsidR="00932096" w:rsidRPr="007467D9" w14:paraId="73B7A387"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51B7919"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30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A01792A"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207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5922C3B"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7E129106"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70978E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303" w:type="dxa"/>
            <w:tcBorders>
              <w:top w:val="single" w:sz="4" w:space="0" w:color="auto"/>
              <w:left w:val="single" w:sz="4" w:space="0" w:color="auto"/>
              <w:bottom w:val="single" w:sz="4" w:space="0" w:color="auto"/>
              <w:right w:val="single" w:sz="4" w:space="0" w:color="auto"/>
            </w:tcBorders>
            <w:vAlign w:val="center"/>
            <w:hideMark/>
          </w:tcPr>
          <w:p w14:paraId="7170810C"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2077" w:type="dxa"/>
            <w:tcBorders>
              <w:top w:val="single" w:sz="4" w:space="0" w:color="auto"/>
              <w:left w:val="single" w:sz="4" w:space="0" w:color="auto"/>
              <w:bottom w:val="single" w:sz="4" w:space="0" w:color="auto"/>
              <w:right w:val="single" w:sz="4" w:space="0" w:color="auto"/>
            </w:tcBorders>
            <w:vAlign w:val="center"/>
            <w:hideMark/>
          </w:tcPr>
          <w:p w14:paraId="0413939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70B99E3F"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9528CB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303" w:type="dxa"/>
            <w:tcBorders>
              <w:top w:val="single" w:sz="4" w:space="0" w:color="auto"/>
              <w:left w:val="single" w:sz="4" w:space="0" w:color="auto"/>
              <w:bottom w:val="single" w:sz="4" w:space="0" w:color="auto"/>
              <w:right w:val="single" w:sz="4" w:space="0" w:color="auto"/>
            </w:tcBorders>
            <w:vAlign w:val="center"/>
            <w:hideMark/>
          </w:tcPr>
          <w:p w14:paraId="5EED13EF" w14:textId="439DFFB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KKV szakpolitikához kötődő statisztikai elemzésben/értékelésben szerzett legalább 6 hónap időtartamú szakmai tapasztalattal rendelkező szakemberek száma (maximum </w:t>
            </w:r>
            <w:r w:rsidR="002B2704"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2077" w:type="dxa"/>
            <w:tcBorders>
              <w:top w:val="single" w:sz="4" w:space="0" w:color="auto"/>
              <w:left w:val="single" w:sz="4" w:space="0" w:color="auto"/>
              <w:bottom w:val="single" w:sz="4" w:space="0" w:color="auto"/>
              <w:right w:val="single" w:sz="4" w:space="0" w:color="auto"/>
            </w:tcBorders>
            <w:vAlign w:val="center"/>
            <w:hideMark/>
          </w:tcPr>
          <w:p w14:paraId="48228E4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3D22C4E2"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BF8D04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380" w:type="dxa"/>
            <w:gridSpan w:val="2"/>
            <w:tcBorders>
              <w:top w:val="single" w:sz="4" w:space="0" w:color="auto"/>
              <w:left w:val="single" w:sz="4" w:space="0" w:color="auto"/>
              <w:bottom w:val="single" w:sz="4" w:space="0" w:color="auto"/>
              <w:right w:val="single" w:sz="4" w:space="0" w:color="auto"/>
            </w:tcBorders>
            <w:vAlign w:val="center"/>
            <w:hideMark/>
          </w:tcPr>
          <w:p w14:paraId="335ACACC"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68756B6F"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9E7E49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303" w:type="dxa"/>
            <w:tcBorders>
              <w:top w:val="single" w:sz="4" w:space="0" w:color="auto"/>
              <w:left w:val="single" w:sz="4" w:space="0" w:color="auto"/>
              <w:bottom w:val="single" w:sz="4" w:space="0" w:color="auto"/>
              <w:right w:val="single" w:sz="4" w:space="0" w:color="auto"/>
            </w:tcBorders>
            <w:vAlign w:val="center"/>
            <w:hideMark/>
          </w:tcPr>
          <w:p w14:paraId="50399AE5"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1a) pontjában szereplő szakember </w:t>
            </w:r>
            <w:proofErr w:type="spellStart"/>
            <w:r w:rsidRPr="007467D9">
              <w:rPr>
                <w:rFonts w:ascii="Tahoma" w:hAnsi="Tahoma" w:cs="Tahoma"/>
                <w:color w:val="auto"/>
                <w:sz w:val="20"/>
                <w:szCs w:val="20"/>
                <w:lang w:eastAsia="hu-HU"/>
              </w:rPr>
              <w:t>ökonometriai</w:t>
            </w:r>
            <w:proofErr w:type="spellEnd"/>
            <w:r w:rsidRPr="007467D9">
              <w:rPr>
                <w:rFonts w:ascii="Tahoma" w:hAnsi="Tahoma" w:cs="Tahoma"/>
                <w:color w:val="auto"/>
                <w:sz w:val="20"/>
                <w:szCs w:val="20"/>
                <w:lang w:eastAsia="hu-HU"/>
              </w:rPr>
              <w:t xml:space="preserve"> hatásvizsgálat területén szerzett, az alkalmassági minimumkövetelményben meghatározott 12 hónapon felüli szakmai tapasztalata (maximum 48 hónap)</w:t>
            </w:r>
          </w:p>
        </w:tc>
        <w:tc>
          <w:tcPr>
            <w:tcW w:w="2077" w:type="dxa"/>
            <w:tcBorders>
              <w:top w:val="single" w:sz="4" w:space="0" w:color="auto"/>
              <w:left w:val="single" w:sz="4" w:space="0" w:color="auto"/>
              <w:bottom w:val="single" w:sz="4" w:space="0" w:color="auto"/>
              <w:right w:val="single" w:sz="4" w:space="0" w:color="auto"/>
            </w:tcBorders>
            <w:vAlign w:val="center"/>
            <w:hideMark/>
          </w:tcPr>
          <w:p w14:paraId="4CF830D0"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4145B4B6"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BA7734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303" w:type="dxa"/>
            <w:tcBorders>
              <w:top w:val="single" w:sz="4" w:space="0" w:color="auto"/>
              <w:left w:val="single" w:sz="4" w:space="0" w:color="auto"/>
              <w:bottom w:val="single" w:sz="4" w:space="0" w:color="auto"/>
              <w:right w:val="single" w:sz="4" w:space="0" w:color="auto"/>
            </w:tcBorders>
            <w:vAlign w:val="center"/>
            <w:hideMark/>
          </w:tcPr>
          <w:p w14:paraId="61FEC249"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1b) pontjában szereplő szakember vállalati mérleg / mérleg adatokkal </w:t>
            </w:r>
            <w:r w:rsidRPr="007467D9">
              <w:rPr>
                <w:rFonts w:ascii="Tahoma" w:hAnsi="Tahoma" w:cs="Tahoma"/>
                <w:color w:val="auto"/>
                <w:sz w:val="20"/>
                <w:szCs w:val="20"/>
                <w:lang w:eastAsia="hu-HU"/>
              </w:rPr>
              <w:lastRenderedPageBreak/>
              <w:t>kapcsolatos elemzési területen szerzett, az alkalmassági minimumkövetelményben meghatározott 24 hónapon felüli szakmai tapasztalata (maximum 48 hónap)</w:t>
            </w:r>
          </w:p>
        </w:tc>
        <w:tc>
          <w:tcPr>
            <w:tcW w:w="2077" w:type="dxa"/>
            <w:tcBorders>
              <w:top w:val="single" w:sz="4" w:space="0" w:color="auto"/>
              <w:left w:val="single" w:sz="4" w:space="0" w:color="auto"/>
              <w:bottom w:val="single" w:sz="4" w:space="0" w:color="auto"/>
              <w:right w:val="single" w:sz="4" w:space="0" w:color="auto"/>
            </w:tcBorders>
            <w:vAlign w:val="center"/>
            <w:hideMark/>
          </w:tcPr>
          <w:p w14:paraId="057053A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 hónap</w:t>
            </w:r>
          </w:p>
        </w:tc>
      </w:tr>
    </w:tbl>
    <w:p w14:paraId="53AC749C"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1A026329"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2. rész: K+F, innováció és strukturális változások értékelése</w:t>
      </w:r>
    </w:p>
    <w:tbl>
      <w:tblPr>
        <w:tblStyle w:val="Rcsostblzat"/>
        <w:tblW w:w="8410" w:type="dxa"/>
        <w:jc w:val="center"/>
        <w:tblLook w:val="04A0" w:firstRow="1" w:lastRow="0" w:firstColumn="1" w:lastColumn="0" w:noHBand="0" w:noVBand="1"/>
      </w:tblPr>
      <w:tblGrid>
        <w:gridCol w:w="1313"/>
        <w:gridCol w:w="5161"/>
        <w:gridCol w:w="1936"/>
      </w:tblGrid>
      <w:tr w:rsidR="00932096" w:rsidRPr="007467D9" w14:paraId="451E5586"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8A2D13E"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16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9421DF3"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93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883D8BC"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6851646D"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7C3DC7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161" w:type="dxa"/>
            <w:tcBorders>
              <w:top w:val="single" w:sz="4" w:space="0" w:color="auto"/>
              <w:left w:val="single" w:sz="4" w:space="0" w:color="auto"/>
              <w:bottom w:val="single" w:sz="4" w:space="0" w:color="auto"/>
              <w:right w:val="single" w:sz="4" w:space="0" w:color="auto"/>
            </w:tcBorders>
            <w:vAlign w:val="center"/>
            <w:hideMark/>
          </w:tcPr>
          <w:p w14:paraId="6FEE3C9D"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936" w:type="dxa"/>
            <w:tcBorders>
              <w:top w:val="single" w:sz="4" w:space="0" w:color="auto"/>
              <w:left w:val="single" w:sz="4" w:space="0" w:color="auto"/>
              <w:bottom w:val="single" w:sz="4" w:space="0" w:color="auto"/>
              <w:right w:val="single" w:sz="4" w:space="0" w:color="auto"/>
            </w:tcBorders>
            <w:vAlign w:val="center"/>
            <w:hideMark/>
          </w:tcPr>
          <w:p w14:paraId="21983C6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3063C8C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58687DC"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161" w:type="dxa"/>
            <w:tcBorders>
              <w:top w:val="single" w:sz="4" w:space="0" w:color="auto"/>
              <w:left w:val="single" w:sz="4" w:space="0" w:color="auto"/>
              <w:bottom w:val="single" w:sz="4" w:space="0" w:color="auto"/>
              <w:right w:val="single" w:sz="4" w:space="0" w:color="auto"/>
            </w:tcBorders>
            <w:vAlign w:val="center"/>
            <w:hideMark/>
          </w:tcPr>
          <w:p w14:paraId="6516C9BA" w14:textId="4725B374"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K+F és innovációs szakpolitikához kötődő statisztikai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936" w:type="dxa"/>
            <w:tcBorders>
              <w:top w:val="single" w:sz="4" w:space="0" w:color="auto"/>
              <w:left w:val="single" w:sz="4" w:space="0" w:color="auto"/>
              <w:bottom w:val="single" w:sz="4" w:space="0" w:color="auto"/>
              <w:right w:val="single" w:sz="4" w:space="0" w:color="auto"/>
            </w:tcBorders>
            <w:vAlign w:val="center"/>
            <w:hideMark/>
          </w:tcPr>
          <w:p w14:paraId="3645D75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77B9275E"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F194FE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091B4F2D"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0988DE82"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5283FE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161" w:type="dxa"/>
            <w:tcBorders>
              <w:top w:val="single" w:sz="4" w:space="0" w:color="auto"/>
              <w:left w:val="single" w:sz="4" w:space="0" w:color="auto"/>
              <w:bottom w:val="single" w:sz="4" w:space="0" w:color="auto"/>
              <w:right w:val="single" w:sz="4" w:space="0" w:color="auto"/>
            </w:tcBorders>
            <w:vAlign w:val="center"/>
            <w:hideMark/>
          </w:tcPr>
          <w:p w14:paraId="44294DD3"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2a) pontjában szereplő szakember vállalati K+F+I-re vonatkozó vállalati projekt és/vagy vállalati tanácsadási területén szerzett, az alkalmassági minimumkövetelményben meghatározott 36 hónapon felüli szakmai tapasztalata (maximum 48 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7F9B729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0A8ACA75"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2CCE33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161" w:type="dxa"/>
            <w:tcBorders>
              <w:top w:val="single" w:sz="4" w:space="0" w:color="auto"/>
              <w:left w:val="single" w:sz="4" w:space="0" w:color="auto"/>
              <w:bottom w:val="single" w:sz="4" w:space="0" w:color="auto"/>
              <w:right w:val="single" w:sz="4" w:space="0" w:color="auto"/>
            </w:tcBorders>
            <w:vAlign w:val="center"/>
            <w:hideMark/>
          </w:tcPr>
          <w:p w14:paraId="693675F9" w14:textId="0C624455"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2b) pontjában szereplő szakember K+F minősítésre vonatkozó, az alkalmassági minimumkövetelményben meghatározott 12 hónapon felüli szakmai tapasztalata (maximum 48 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6958B0F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3A42374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985973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161" w:type="dxa"/>
            <w:tcBorders>
              <w:top w:val="single" w:sz="4" w:space="0" w:color="auto"/>
              <w:left w:val="single" w:sz="4" w:space="0" w:color="auto"/>
              <w:bottom w:val="single" w:sz="4" w:space="0" w:color="auto"/>
              <w:right w:val="single" w:sz="4" w:space="0" w:color="auto"/>
            </w:tcBorders>
            <w:vAlign w:val="center"/>
            <w:hideMark/>
          </w:tcPr>
          <w:p w14:paraId="6507C37E"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2c) pontjában szereplő szakembernek több országot érintő, összehasonlítást is tartalmazó elemző projektben szerzett, az alkalmassági minimumkövetelményben meghatározott 24 hónapon felüli szakmai tapasztalata (maximum 48 hónap)</w:t>
            </w:r>
          </w:p>
        </w:tc>
        <w:tc>
          <w:tcPr>
            <w:tcW w:w="1936" w:type="dxa"/>
            <w:tcBorders>
              <w:top w:val="single" w:sz="4" w:space="0" w:color="auto"/>
              <w:left w:val="single" w:sz="4" w:space="0" w:color="auto"/>
              <w:bottom w:val="single" w:sz="4" w:space="0" w:color="auto"/>
              <w:right w:val="single" w:sz="4" w:space="0" w:color="auto"/>
            </w:tcBorders>
            <w:vAlign w:val="center"/>
            <w:hideMark/>
          </w:tcPr>
          <w:p w14:paraId="75E3ABC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194E8E8F"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75BFC489"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58E3ABA3"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313C6D66"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763DAC15"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3. rész: Munkaerőpiaci- és társadalmi hatások értékelése</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5E28BEB0"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36FF8D27"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4D6DDD3"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2089429"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5587804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C283EF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F03E864"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 xml:space="preserve">Ajánlati ár (szakértői napidíj nettó összege, nettó </w:t>
            </w:r>
            <w:r w:rsidRPr="007467D9">
              <w:rPr>
                <w:rFonts w:ascii="Tahoma" w:hAnsi="Tahoma" w:cs="Tahoma"/>
                <w:color w:val="auto"/>
                <w:sz w:val="20"/>
                <w:szCs w:val="20"/>
                <w:lang w:eastAsia="hu-HU"/>
              </w:rPr>
              <w:lastRenderedPageBreak/>
              <w:t>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3F6FE5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lastRenderedPageBreak/>
              <w:t>nettó ….</w:t>
            </w:r>
            <w:proofErr w:type="gramEnd"/>
            <w:r w:rsidRPr="007467D9">
              <w:rPr>
                <w:rFonts w:ascii="Tahoma" w:hAnsi="Tahoma" w:cs="Tahoma"/>
                <w:color w:val="auto"/>
                <w:sz w:val="20"/>
                <w:szCs w:val="20"/>
                <w:lang w:eastAsia="hu-HU"/>
              </w:rPr>
              <w:t xml:space="preserve">. </w:t>
            </w:r>
            <w:r w:rsidRPr="007467D9">
              <w:rPr>
                <w:rFonts w:ascii="Tahoma" w:hAnsi="Tahoma" w:cs="Tahoma"/>
                <w:color w:val="auto"/>
                <w:sz w:val="20"/>
                <w:szCs w:val="20"/>
                <w:lang w:eastAsia="hu-HU"/>
              </w:rPr>
              <w:lastRenderedPageBreak/>
              <w:t>Ft+Áfa</w:t>
            </w:r>
          </w:p>
        </w:tc>
      </w:tr>
      <w:tr w:rsidR="00932096" w:rsidRPr="007467D9" w14:paraId="5DBF6393"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A50301A"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1524445" w14:textId="30E42687"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munkaerőpiaci szakpolitikához kötődő statisztikai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C11B0F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35B7CEAA"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25BF445"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6CB6A3D3"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2A509046"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78010B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370E4F31" w14:textId="3290EB3E"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3a) pontjában szereplő szakember munkaerőpiaci hatásvizsgálat </w:t>
            </w:r>
            <w:r w:rsidR="002D1619" w:rsidRPr="007467D9">
              <w:rPr>
                <w:rFonts w:ascii="Tahoma" w:hAnsi="Tahoma" w:cs="Tahoma"/>
                <w:color w:val="auto"/>
                <w:sz w:val="20"/>
                <w:szCs w:val="20"/>
                <w:lang w:eastAsia="hu-HU"/>
              </w:rPr>
              <w:t xml:space="preserve">és/vagy értékelés </w:t>
            </w:r>
            <w:r w:rsidRPr="007467D9">
              <w:rPr>
                <w:rFonts w:ascii="Tahoma" w:hAnsi="Tahoma" w:cs="Tahoma"/>
                <w:color w:val="auto"/>
                <w:sz w:val="20"/>
                <w:szCs w:val="20"/>
                <w:lang w:eastAsia="hu-HU"/>
              </w:rPr>
              <w:t>területén szerzett, az alkalmassági minimumkövetelményben meghatározott 24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3B00D74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7953B1F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A01D48C" w14:textId="2A2946E6"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2D1619"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6343EEF3" w14:textId="0C91AA58"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3</w:t>
            </w:r>
            <w:r w:rsidR="002D1619" w:rsidRPr="007467D9">
              <w:rPr>
                <w:rFonts w:ascii="Tahoma" w:hAnsi="Tahoma" w:cs="Tahoma"/>
                <w:color w:val="auto"/>
                <w:sz w:val="20"/>
                <w:szCs w:val="20"/>
                <w:lang w:eastAsia="hu-HU"/>
              </w:rPr>
              <w:t>b</w:t>
            </w:r>
            <w:r w:rsidRPr="007467D9">
              <w:rPr>
                <w:rFonts w:ascii="Tahoma" w:hAnsi="Tahoma" w:cs="Tahoma"/>
                <w:color w:val="auto"/>
                <w:sz w:val="20"/>
                <w:szCs w:val="20"/>
                <w:lang w:eastAsia="hu-HU"/>
              </w:rPr>
              <w:t>) pontjában szereplő szakembernek hátrányos helyzetű csoportokkal kapcsolatos elemzés és/vagy vizsgálat terén szerzett, az alkalmassági minimumkövetelményben meghatározott 24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032D64A"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1ADE5B52"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5F621A80"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4. rész: Környezeti- és klímahatások értékelése</w:t>
      </w:r>
    </w:p>
    <w:p w14:paraId="519F85CD"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0246A7ED"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FDCF97D"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B5C1F75"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82F8678"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0796523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BA4EC0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30FF22C8"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6E62E9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71A1BBF5"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CDBD48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87517C3" w14:textId="4B409BB4"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környezet-, klíma-, természetvédelmi szakpolitikához kötődő statisztikai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0F1D49B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3DAAEA8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4B494F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7EC3EEBE"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11CCF2E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0F33DE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6E9A244C"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4a) pontjában szereplő szakember energetikai területen szerzett, az alkalmassági minimumkövetelményben meghatározott 24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A6F7AF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295551E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E8E6E7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3930A512"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4b) pontjában szereplő szakember ökológiai kutatás területén szerzett, az </w:t>
            </w:r>
            <w:r w:rsidRPr="007467D9">
              <w:rPr>
                <w:rFonts w:ascii="Tahoma" w:hAnsi="Tahoma" w:cs="Tahoma"/>
                <w:color w:val="auto"/>
                <w:sz w:val="20"/>
                <w:szCs w:val="20"/>
                <w:lang w:eastAsia="hu-HU"/>
              </w:rPr>
              <w:lastRenderedPageBreak/>
              <w:t>alkalmassági minimumkövetelményben meghatározott 36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A39754A"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 hónap</w:t>
            </w:r>
          </w:p>
        </w:tc>
      </w:tr>
      <w:tr w:rsidR="00D5286F" w:rsidRPr="007467D9" w14:paraId="02D2E1B3"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3F30609" w14:textId="2CB2F78A"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3.</w:t>
            </w:r>
            <w:r w:rsidR="006C2562" w:rsidRPr="007467D9">
              <w:rPr>
                <w:rFonts w:ascii="Tahoma" w:hAnsi="Tahoma" w:cs="Tahoma"/>
                <w:color w:val="auto"/>
                <w:sz w:val="20"/>
                <w:szCs w:val="20"/>
                <w:lang w:eastAsia="hu-HU"/>
              </w:rPr>
              <w:t>3</w:t>
            </w:r>
            <w:r w:rsidRPr="007467D9">
              <w:rPr>
                <w:rFonts w:ascii="Tahoma" w:hAnsi="Tahoma" w:cs="Tahoma"/>
                <w:color w:val="auto"/>
                <w:sz w:val="20"/>
                <w:szCs w:val="20"/>
                <w:lang w:eastAsia="hu-HU"/>
              </w:rPr>
              <w:t>.</w:t>
            </w:r>
          </w:p>
        </w:tc>
        <w:tc>
          <w:tcPr>
            <w:tcW w:w="5445" w:type="dxa"/>
            <w:tcBorders>
              <w:top w:val="single" w:sz="4" w:space="0" w:color="auto"/>
              <w:left w:val="single" w:sz="4" w:space="0" w:color="auto"/>
              <w:bottom w:val="single" w:sz="4" w:space="0" w:color="auto"/>
              <w:right w:val="single" w:sz="4" w:space="0" w:color="auto"/>
            </w:tcBorders>
            <w:vAlign w:val="center"/>
            <w:hideMark/>
          </w:tcPr>
          <w:p w14:paraId="4D3B71AB" w14:textId="68CF29CB"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4</w:t>
            </w:r>
            <w:r w:rsidR="006C2562" w:rsidRPr="007467D9">
              <w:rPr>
                <w:rFonts w:ascii="Tahoma" w:hAnsi="Tahoma" w:cs="Tahoma"/>
                <w:color w:val="auto"/>
                <w:sz w:val="20"/>
                <w:szCs w:val="20"/>
                <w:lang w:eastAsia="hu-HU"/>
              </w:rPr>
              <w:t>c</w:t>
            </w:r>
            <w:r w:rsidRPr="007467D9">
              <w:rPr>
                <w:rFonts w:ascii="Tahoma" w:hAnsi="Tahoma" w:cs="Tahoma"/>
                <w:color w:val="auto"/>
                <w:sz w:val="20"/>
                <w:szCs w:val="20"/>
                <w:lang w:eastAsia="hu-HU"/>
              </w:rPr>
              <w:t>) pontjában szereplő szakembernek szemléletformálás hatásai és a klíma-, és környezettudatosság vizsgálata terén szerzett, az alkalmassági minimumkövetelményben meghatározott 6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C848442"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6F293E1B"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1C4086DA"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5. rész: Közszféra és közszolgáltatások fejlesztéseinek értékelései</w:t>
      </w:r>
    </w:p>
    <w:p w14:paraId="7282191B"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tbl>
      <w:tblPr>
        <w:tblStyle w:val="Rcsostblzat"/>
        <w:tblW w:w="8552" w:type="dxa"/>
        <w:jc w:val="center"/>
        <w:tblLook w:val="04A0" w:firstRow="1" w:lastRow="0" w:firstColumn="1" w:lastColumn="0" w:noHBand="0" w:noVBand="1"/>
      </w:tblPr>
      <w:tblGrid>
        <w:gridCol w:w="1313"/>
        <w:gridCol w:w="5516"/>
        <w:gridCol w:w="1723"/>
      </w:tblGrid>
      <w:tr w:rsidR="00932096" w:rsidRPr="007467D9" w14:paraId="4765825F"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40A1EB1"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51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34825C6"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72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1DDDC9E"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348EDF30"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C4762B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516" w:type="dxa"/>
            <w:tcBorders>
              <w:top w:val="single" w:sz="4" w:space="0" w:color="auto"/>
              <w:left w:val="single" w:sz="4" w:space="0" w:color="auto"/>
              <w:bottom w:val="single" w:sz="4" w:space="0" w:color="auto"/>
              <w:right w:val="single" w:sz="4" w:space="0" w:color="auto"/>
            </w:tcBorders>
            <w:vAlign w:val="center"/>
            <w:hideMark/>
          </w:tcPr>
          <w:p w14:paraId="79A29EAE"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723" w:type="dxa"/>
            <w:tcBorders>
              <w:top w:val="single" w:sz="4" w:space="0" w:color="auto"/>
              <w:left w:val="single" w:sz="4" w:space="0" w:color="auto"/>
              <w:bottom w:val="single" w:sz="4" w:space="0" w:color="auto"/>
              <w:right w:val="single" w:sz="4" w:space="0" w:color="auto"/>
            </w:tcBorders>
            <w:vAlign w:val="center"/>
            <w:hideMark/>
          </w:tcPr>
          <w:p w14:paraId="6EAE6CB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2B2407E4"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814FB64"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516" w:type="dxa"/>
            <w:tcBorders>
              <w:top w:val="single" w:sz="4" w:space="0" w:color="auto"/>
              <w:left w:val="single" w:sz="4" w:space="0" w:color="auto"/>
              <w:bottom w:val="single" w:sz="4" w:space="0" w:color="auto"/>
              <w:right w:val="single" w:sz="4" w:space="0" w:color="auto"/>
            </w:tcBorders>
            <w:vAlign w:val="center"/>
            <w:hideMark/>
          </w:tcPr>
          <w:p w14:paraId="07FD2C0F" w14:textId="6E834794"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közszolgáltatásokhoz kötődő statisztikai és/vagy területi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723" w:type="dxa"/>
            <w:tcBorders>
              <w:top w:val="single" w:sz="4" w:space="0" w:color="auto"/>
              <w:left w:val="single" w:sz="4" w:space="0" w:color="auto"/>
              <w:bottom w:val="single" w:sz="4" w:space="0" w:color="auto"/>
              <w:right w:val="single" w:sz="4" w:space="0" w:color="auto"/>
            </w:tcBorders>
            <w:vAlign w:val="center"/>
            <w:hideMark/>
          </w:tcPr>
          <w:p w14:paraId="168FF12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47F0F64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04F86A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239" w:type="dxa"/>
            <w:gridSpan w:val="2"/>
            <w:tcBorders>
              <w:top w:val="single" w:sz="4" w:space="0" w:color="auto"/>
              <w:left w:val="single" w:sz="4" w:space="0" w:color="auto"/>
              <w:bottom w:val="single" w:sz="4" w:space="0" w:color="auto"/>
              <w:right w:val="single" w:sz="4" w:space="0" w:color="auto"/>
            </w:tcBorders>
            <w:vAlign w:val="center"/>
            <w:hideMark/>
          </w:tcPr>
          <w:p w14:paraId="25EE7450"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2E70046A"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224099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516" w:type="dxa"/>
            <w:tcBorders>
              <w:top w:val="single" w:sz="4" w:space="0" w:color="auto"/>
              <w:left w:val="single" w:sz="4" w:space="0" w:color="auto"/>
              <w:bottom w:val="single" w:sz="4" w:space="0" w:color="auto"/>
              <w:right w:val="single" w:sz="4" w:space="0" w:color="auto"/>
            </w:tcBorders>
            <w:vAlign w:val="center"/>
            <w:hideMark/>
          </w:tcPr>
          <w:p w14:paraId="3B917206" w14:textId="3D5DFC1E"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5a) pontjában szereplő szakember oktatás elemzésre vonatkozóan szerzett, az alkalmassági minimumkövetelményben meghatározott 24 hónapon felüli szakmai tapasztalata (maximum 48 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55D02D8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3FFD1685"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A6624F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516" w:type="dxa"/>
            <w:tcBorders>
              <w:top w:val="single" w:sz="4" w:space="0" w:color="auto"/>
              <w:left w:val="single" w:sz="4" w:space="0" w:color="auto"/>
              <w:bottom w:val="single" w:sz="4" w:space="0" w:color="auto"/>
              <w:right w:val="single" w:sz="4" w:space="0" w:color="auto"/>
            </w:tcBorders>
            <w:vAlign w:val="center"/>
            <w:hideMark/>
          </w:tcPr>
          <w:p w14:paraId="5BA4ABA9"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5b) pontjában szereplő szakember területi és/vagy regionális elemzésben szerzett, az alkalmassági minimumkövetelményben meghatározott 24 hónapon felüli szakmai tapasztalata (maximum 48 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575A585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6974AF22"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B55B645"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516" w:type="dxa"/>
            <w:tcBorders>
              <w:top w:val="single" w:sz="4" w:space="0" w:color="auto"/>
              <w:left w:val="single" w:sz="4" w:space="0" w:color="auto"/>
              <w:bottom w:val="single" w:sz="4" w:space="0" w:color="auto"/>
              <w:right w:val="single" w:sz="4" w:space="0" w:color="auto"/>
            </w:tcBorders>
            <w:vAlign w:val="center"/>
            <w:hideMark/>
          </w:tcPr>
          <w:p w14:paraId="523E599F"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5c) pontjában szereplő szakembernek településfejlesztés területén szerzett, az alkalmassági minimumkövetelményben meghatározott 24 hónapon felüli szakmai tapasztalata (maximum 48 hónap)</w:t>
            </w:r>
          </w:p>
        </w:tc>
        <w:tc>
          <w:tcPr>
            <w:tcW w:w="1723" w:type="dxa"/>
            <w:tcBorders>
              <w:top w:val="single" w:sz="4" w:space="0" w:color="auto"/>
              <w:left w:val="single" w:sz="4" w:space="0" w:color="auto"/>
              <w:bottom w:val="single" w:sz="4" w:space="0" w:color="auto"/>
              <w:right w:val="single" w:sz="4" w:space="0" w:color="auto"/>
            </w:tcBorders>
            <w:vAlign w:val="center"/>
            <w:hideMark/>
          </w:tcPr>
          <w:p w14:paraId="3D00F99C"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3C6FA6E9"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22630047"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6. rész: Infrastruktúra-fejlesztések értékelése</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7279DB43"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4B0E7025"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3F118CE"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35156C0"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65264D6D"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47DD9F8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1C3E30E6"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8E6B12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19FA74F7"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97533E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7054EE92" w14:textId="599DCE68"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közút/vasút fejlesztésekhez kötődő statisztikai és/vagy területi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0551461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214E7339"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865D955"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364F7529"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0962BCA3"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9A71691"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7A198FBD"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6a) pontjában szereplő szakember közlekedési infrastruktúrafejlesztés elemzésben szerzett, az alkalmassági minimumkövetelményben meghatározott 24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1AC486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6A92A8CA"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BEB808C"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04AF51B5" w14:textId="16045EE0"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6b) pontjában szereplő szakember informatikai infrastruktúrafejlesztés végrehajtásában és/vagy elemzésében szerzett, az alkalmassági minimumkövetelményben meghatározott </w:t>
            </w:r>
            <w:r w:rsidR="000F63E5" w:rsidRPr="007467D9">
              <w:rPr>
                <w:rFonts w:ascii="Tahoma" w:hAnsi="Tahoma" w:cs="Tahoma"/>
                <w:color w:val="auto"/>
                <w:sz w:val="20"/>
                <w:szCs w:val="20"/>
                <w:lang w:eastAsia="hu-HU"/>
              </w:rPr>
              <w:t>12</w:t>
            </w:r>
            <w:r w:rsidRPr="007467D9">
              <w:rPr>
                <w:rFonts w:ascii="Tahoma" w:hAnsi="Tahoma" w:cs="Tahoma"/>
                <w:color w:val="auto"/>
                <w:sz w:val="20"/>
                <w:szCs w:val="20"/>
                <w:lang w:eastAsia="hu-HU"/>
              </w:rPr>
              <w:t xml:space="preserve">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4DE2DD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7F84B78B"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76232F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xml:space="preserve">3.3.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D4AD314"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6c) pontjában szereplő szakembernek környezeti infrastruktúrafejlesztés elemzésében szerzett, az alkalmassági minimumkövetelményben meghatározott 12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A905E7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2182582B"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207D2916"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7. rész: Értékelésekhez közvetlenül kapcsolódó elsődleges információgyűjtés és adatelőkészítés</w:t>
      </w:r>
    </w:p>
    <w:tbl>
      <w:tblPr>
        <w:tblStyle w:val="Rcsostblzat"/>
        <w:tblW w:w="8410" w:type="dxa"/>
        <w:jc w:val="center"/>
        <w:tblLook w:val="04A0" w:firstRow="1" w:lastRow="0" w:firstColumn="1" w:lastColumn="0" w:noHBand="0" w:noVBand="1"/>
      </w:tblPr>
      <w:tblGrid>
        <w:gridCol w:w="1313"/>
        <w:gridCol w:w="5445"/>
        <w:gridCol w:w="1652"/>
      </w:tblGrid>
      <w:tr w:rsidR="00932096" w:rsidRPr="007467D9" w14:paraId="29579A05"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C9E050F"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445"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5350902"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5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EA7759A"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146E0BC9"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0BC7C1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79F0989A"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E1B328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7E64D18C"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CC6CDF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14:paraId="51D8ACE3" w14:textId="40B86ADA"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 kérdőíves felmérés statisztikai / területi elemzésben/értékelésben szerzett legalább 6 hónap időtartamú szakmai tapasztalattal rendelkező szakemberek száma (maximum </w:t>
            </w:r>
            <w:r w:rsidR="00A127DD"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52" w:type="dxa"/>
            <w:tcBorders>
              <w:top w:val="single" w:sz="4" w:space="0" w:color="auto"/>
              <w:left w:val="single" w:sz="4" w:space="0" w:color="auto"/>
              <w:bottom w:val="single" w:sz="4" w:space="0" w:color="auto"/>
              <w:right w:val="single" w:sz="4" w:space="0" w:color="auto"/>
            </w:tcBorders>
            <w:vAlign w:val="center"/>
            <w:hideMark/>
          </w:tcPr>
          <w:p w14:paraId="006D5BB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395B128C"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CC7E609"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7097" w:type="dxa"/>
            <w:gridSpan w:val="2"/>
            <w:tcBorders>
              <w:top w:val="single" w:sz="4" w:space="0" w:color="auto"/>
              <w:left w:val="single" w:sz="4" w:space="0" w:color="auto"/>
              <w:bottom w:val="single" w:sz="4" w:space="0" w:color="auto"/>
              <w:right w:val="single" w:sz="4" w:space="0" w:color="auto"/>
            </w:tcBorders>
            <w:vAlign w:val="center"/>
            <w:hideMark/>
          </w:tcPr>
          <w:p w14:paraId="1BD0EE85"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312D6478"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5E3617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lastRenderedPageBreak/>
              <w:t>3.1.</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F1F25EA" w14:textId="7DE7FEDD"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 xml:space="preserve">M2. alkalmassági követelmény 7a) pontjában szereplő szakember adatbázis építési vagy adat-összekapcsolási szakterületen szerzett, az alkalmassági minimumkövetelményben meghatározott </w:t>
            </w:r>
            <w:r w:rsidR="00B3236E" w:rsidRPr="007467D9">
              <w:rPr>
                <w:rFonts w:ascii="Tahoma" w:hAnsi="Tahoma" w:cs="Tahoma"/>
                <w:color w:val="auto"/>
                <w:sz w:val="20"/>
                <w:szCs w:val="20"/>
                <w:lang w:eastAsia="hu-HU"/>
              </w:rPr>
              <w:t>9</w:t>
            </w:r>
            <w:r w:rsidRPr="007467D9">
              <w:rPr>
                <w:rFonts w:ascii="Tahoma" w:hAnsi="Tahoma" w:cs="Tahoma"/>
                <w:color w:val="auto"/>
                <w:sz w:val="20"/>
                <w:szCs w:val="20"/>
                <w:lang w:eastAsia="hu-HU"/>
              </w:rPr>
              <w:t xml:space="preserve">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8FE5C72"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6DCB696F"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03AD51AD" w14:textId="206CF1BA"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B3236E"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445" w:type="dxa"/>
            <w:tcBorders>
              <w:top w:val="single" w:sz="4" w:space="0" w:color="auto"/>
              <w:left w:val="single" w:sz="4" w:space="0" w:color="auto"/>
              <w:bottom w:val="single" w:sz="4" w:space="0" w:color="auto"/>
              <w:right w:val="single" w:sz="4" w:space="0" w:color="auto"/>
            </w:tcBorders>
            <w:vAlign w:val="center"/>
            <w:hideMark/>
          </w:tcPr>
          <w:p w14:paraId="2B231498" w14:textId="0E821EB3"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7</w:t>
            </w:r>
            <w:r w:rsidR="00B3236E" w:rsidRPr="007467D9">
              <w:rPr>
                <w:rFonts w:ascii="Tahoma" w:hAnsi="Tahoma" w:cs="Tahoma"/>
                <w:color w:val="auto"/>
                <w:sz w:val="20"/>
                <w:szCs w:val="20"/>
                <w:lang w:eastAsia="hu-HU"/>
              </w:rPr>
              <w:t>b</w:t>
            </w:r>
            <w:r w:rsidRPr="007467D9">
              <w:rPr>
                <w:rFonts w:ascii="Tahoma" w:hAnsi="Tahoma" w:cs="Tahoma"/>
                <w:color w:val="auto"/>
                <w:sz w:val="20"/>
                <w:szCs w:val="20"/>
                <w:lang w:eastAsia="hu-HU"/>
              </w:rPr>
              <w:t>) pontjában szereplő szakembernek vállalkozási mérlegadatokat tartalmazó adatbázissal kapcsolatosan szerzett, az alkalmassági minimumkövetelményben meghatározott 12 hónapon felüli szakmai tapasztalata (maximum 48 hónap)</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BD9CE47"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2F98BA0A"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1125EF12"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r w:rsidRPr="007467D9">
        <w:rPr>
          <w:rFonts w:ascii="Tahoma" w:hAnsi="Tahoma" w:cs="Tahoma"/>
          <w:b/>
          <w:sz w:val="20"/>
          <w:szCs w:val="20"/>
          <w:bdr w:val="none" w:sz="0" w:space="0" w:color="auto" w:frame="1"/>
        </w:rPr>
        <w:t>8. rész: Értékelések módszertani támogatása, ágazati és makrogazdasági hatások értékelése</w:t>
      </w:r>
    </w:p>
    <w:tbl>
      <w:tblPr>
        <w:tblStyle w:val="Rcsostblzat"/>
        <w:tblW w:w="8311" w:type="dxa"/>
        <w:jc w:val="center"/>
        <w:tblLook w:val="04A0" w:firstRow="1" w:lastRow="0" w:firstColumn="1" w:lastColumn="0" w:noHBand="0" w:noVBand="1"/>
      </w:tblPr>
      <w:tblGrid>
        <w:gridCol w:w="1313"/>
        <w:gridCol w:w="5396"/>
        <w:gridCol w:w="1602"/>
      </w:tblGrid>
      <w:tr w:rsidR="00932096" w:rsidRPr="007467D9" w14:paraId="23D27D1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7514C6B"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t>Szempont száma</w:t>
            </w:r>
          </w:p>
        </w:tc>
        <w:tc>
          <w:tcPr>
            <w:tcW w:w="5396"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4ED9EA2"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602"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2AEB66C6"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13744CBA"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D14C56C"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396" w:type="dxa"/>
            <w:tcBorders>
              <w:top w:val="single" w:sz="4" w:space="0" w:color="auto"/>
              <w:left w:val="single" w:sz="4" w:space="0" w:color="auto"/>
              <w:bottom w:val="single" w:sz="4" w:space="0" w:color="auto"/>
              <w:right w:val="single" w:sz="4" w:space="0" w:color="auto"/>
            </w:tcBorders>
            <w:vAlign w:val="center"/>
            <w:hideMark/>
          </w:tcPr>
          <w:p w14:paraId="00E6AEAF"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602" w:type="dxa"/>
            <w:tcBorders>
              <w:top w:val="single" w:sz="4" w:space="0" w:color="auto"/>
              <w:left w:val="single" w:sz="4" w:space="0" w:color="auto"/>
              <w:bottom w:val="single" w:sz="4" w:space="0" w:color="auto"/>
              <w:right w:val="single" w:sz="4" w:space="0" w:color="auto"/>
            </w:tcBorders>
            <w:vAlign w:val="center"/>
            <w:hideMark/>
          </w:tcPr>
          <w:p w14:paraId="2CC81903"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40F475A3"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6FB0493B"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396" w:type="dxa"/>
            <w:tcBorders>
              <w:top w:val="single" w:sz="4" w:space="0" w:color="auto"/>
              <w:left w:val="single" w:sz="4" w:space="0" w:color="auto"/>
              <w:bottom w:val="single" w:sz="4" w:space="0" w:color="auto"/>
              <w:right w:val="single" w:sz="4" w:space="0" w:color="auto"/>
            </w:tcBorders>
            <w:vAlign w:val="center"/>
            <w:hideMark/>
          </w:tcPr>
          <w:p w14:paraId="58F653D5" w14:textId="30E0805C"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az </w:t>
            </w:r>
            <w:proofErr w:type="spellStart"/>
            <w:r w:rsidRPr="007467D9">
              <w:rPr>
                <w:rFonts w:ascii="Tahoma" w:hAnsi="Tahoma" w:cs="Tahoma"/>
                <w:color w:val="auto"/>
                <w:sz w:val="20"/>
                <w:szCs w:val="20"/>
                <w:lang w:eastAsia="hu-HU"/>
              </w:rPr>
              <w:t>ökonometriai</w:t>
            </w:r>
            <w:proofErr w:type="spellEnd"/>
            <w:r w:rsidRPr="007467D9">
              <w:rPr>
                <w:rFonts w:ascii="Tahoma" w:hAnsi="Tahoma" w:cs="Tahoma"/>
                <w:color w:val="auto"/>
                <w:sz w:val="20"/>
                <w:szCs w:val="20"/>
                <w:lang w:eastAsia="hu-HU"/>
              </w:rPr>
              <w:t xml:space="preserve"> statisztikai / területi / gazdasági ágazati szakpolitikához elemzésben/értékelésben szerzett legalább 6 hónap időtartamú szakmai tapasztalattal rendelkező szakemberek száma (maximum </w:t>
            </w:r>
            <w:r w:rsidR="00DD72B9"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602" w:type="dxa"/>
            <w:tcBorders>
              <w:top w:val="single" w:sz="4" w:space="0" w:color="auto"/>
              <w:left w:val="single" w:sz="4" w:space="0" w:color="auto"/>
              <w:bottom w:val="single" w:sz="4" w:space="0" w:color="auto"/>
              <w:right w:val="single" w:sz="4" w:space="0" w:color="auto"/>
            </w:tcBorders>
            <w:vAlign w:val="center"/>
            <w:hideMark/>
          </w:tcPr>
          <w:p w14:paraId="7CFAEA1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242EF605"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D51C80D"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6998" w:type="dxa"/>
            <w:gridSpan w:val="2"/>
            <w:tcBorders>
              <w:top w:val="single" w:sz="4" w:space="0" w:color="auto"/>
              <w:left w:val="single" w:sz="4" w:space="0" w:color="auto"/>
              <w:bottom w:val="single" w:sz="4" w:space="0" w:color="auto"/>
              <w:right w:val="single" w:sz="4" w:space="0" w:color="auto"/>
            </w:tcBorders>
            <w:vAlign w:val="center"/>
            <w:hideMark/>
          </w:tcPr>
          <w:p w14:paraId="457492C2"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50B0286B"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342E6E71" w14:textId="2DF191A6"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1</w:t>
            </w:r>
            <w:r w:rsidRPr="007467D9">
              <w:rPr>
                <w:rFonts w:ascii="Tahoma" w:hAnsi="Tahoma" w:cs="Tahoma"/>
                <w:color w:val="auto"/>
                <w:sz w:val="20"/>
                <w:szCs w:val="20"/>
                <w:lang w:eastAsia="hu-HU"/>
              </w:rPr>
              <w:t>.</w:t>
            </w:r>
          </w:p>
        </w:tc>
        <w:tc>
          <w:tcPr>
            <w:tcW w:w="5396" w:type="dxa"/>
            <w:tcBorders>
              <w:top w:val="single" w:sz="4" w:space="0" w:color="auto"/>
              <w:left w:val="single" w:sz="4" w:space="0" w:color="auto"/>
              <w:bottom w:val="single" w:sz="4" w:space="0" w:color="auto"/>
              <w:right w:val="single" w:sz="4" w:space="0" w:color="auto"/>
            </w:tcBorders>
            <w:vAlign w:val="center"/>
            <w:hideMark/>
          </w:tcPr>
          <w:p w14:paraId="744FC57B" w14:textId="276D6160"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a</w:t>
            </w:r>
            <w:r w:rsidRPr="007467D9">
              <w:rPr>
                <w:rFonts w:ascii="Tahoma" w:hAnsi="Tahoma" w:cs="Tahoma"/>
                <w:color w:val="auto"/>
                <w:sz w:val="20"/>
                <w:szCs w:val="20"/>
                <w:lang w:eastAsia="hu-HU"/>
              </w:rPr>
              <w:t>) pontjában szereplő szakember makrogazdasági elemzés területén szerzett, az alkalmassági minimumkövetelményben meghatározott 12 hónapon felüli szakmai tapasztalata (maximum 48 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3357F71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932096" w:rsidRPr="007467D9" w14:paraId="0B8DA8D8"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10B67A4" w14:textId="2A3D7213"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2</w:t>
            </w:r>
            <w:r w:rsidRPr="007467D9">
              <w:rPr>
                <w:rFonts w:ascii="Tahoma" w:hAnsi="Tahoma" w:cs="Tahoma"/>
                <w:color w:val="auto"/>
                <w:sz w:val="20"/>
                <w:szCs w:val="20"/>
                <w:lang w:eastAsia="hu-HU"/>
              </w:rPr>
              <w:t xml:space="preserve">. </w:t>
            </w:r>
          </w:p>
        </w:tc>
        <w:tc>
          <w:tcPr>
            <w:tcW w:w="5396" w:type="dxa"/>
            <w:tcBorders>
              <w:top w:val="single" w:sz="4" w:space="0" w:color="auto"/>
              <w:left w:val="single" w:sz="4" w:space="0" w:color="auto"/>
              <w:bottom w:val="single" w:sz="4" w:space="0" w:color="auto"/>
              <w:right w:val="single" w:sz="4" w:space="0" w:color="auto"/>
            </w:tcBorders>
            <w:vAlign w:val="center"/>
            <w:hideMark/>
          </w:tcPr>
          <w:p w14:paraId="7D93BF17" w14:textId="124E0059"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b</w:t>
            </w:r>
            <w:r w:rsidRPr="007467D9">
              <w:rPr>
                <w:rFonts w:ascii="Tahoma" w:hAnsi="Tahoma" w:cs="Tahoma"/>
                <w:color w:val="auto"/>
                <w:sz w:val="20"/>
                <w:szCs w:val="20"/>
                <w:lang w:eastAsia="hu-HU"/>
              </w:rPr>
              <w:t>) pontjában szereplő szakembernek humánerőforrás-fejlesztés terén szerzett értékelés-módszertani, az alkalmassági minimumkövetelményben meghatározott 12 hónapon felüli szakmai tapasztalata (maximum 48 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2816BE42"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414B667D"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4932927" w14:textId="557007B5"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7B10BB" w:rsidRPr="007467D9">
              <w:rPr>
                <w:rFonts w:ascii="Tahoma" w:hAnsi="Tahoma" w:cs="Tahoma"/>
                <w:color w:val="auto"/>
                <w:sz w:val="20"/>
                <w:szCs w:val="20"/>
                <w:lang w:eastAsia="hu-HU"/>
              </w:rPr>
              <w:t>3</w:t>
            </w:r>
            <w:r w:rsidRPr="007467D9">
              <w:rPr>
                <w:rFonts w:ascii="Tahoma" w:hAnsi="Tahoma" w:cs="Tahoma"/>
                <w:color w:val="auto"/>
                <w:sz w:val="20"/>
                <w:szCs w:val="20"/>
                <w:lang w:eastAsia="hu-HU"/>
              </w:rPr>
              <w:t>.</w:t>
            </w:r>
          </w:p>
        </w:tc>
        <w:tc>
          <w:tcPr>
            <w:tcW w:w="5396" w:type="dxa"/>
            <w:tcBorders>
              <w:top w:val="single" w:sz="4" w:space="0" w:color="auto"/>
              <w:left w:val="single" w:sz="4" w:space="0" w:color="auto"/>
              <w:bottom w:val="single" w:sz="4" w:space="0" w:color="auto"/>
              <w:right w:val="single" w:sz="4" w:space="0" w:color="auto"/>
            </w:tcBorders>
            <w:vAlign w:val="center"/>
            <w:hideMark/>
          </w:tcPr>
          <w:p w14:paraId="2C9EB056" w14:textId="45E49F7E" w:rsidR="00D5286F" w:rsidRPr="007467D9" w:rsidRDefault="00D5286F" w:rsidP="000E7060">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8</w:t>
            </w:r>
            <w:r w:rsidR="007B10BB" w:rsidRPr="007467D9">
              <w:rPr>
                <w:rFonts w:ascii="Tahoma" w:hAnsi="Tahoma" w:cs="Tahoma"/>
                <w:color w:val="auto"/>
                <w:sz w:val="20"/>
                <w:szCs w:val="20"/>
                <w:lang w:eastAsia="hu-HU"/>
              </w:rPr>
              <w:t>c</w:t>
            </w:r>
            <w:r w:rsidRPr="007467D9">
              <w:rPr>
                <w:rFonts w:ascii="Tahoma" w:hAnsi="Tahoma" w:cs="Tahoma"/>
                <w:color w:val="auto"/>
                <w:sz w:val="20"/>
                <w:szCs w:val="20"/>
                <w:lang w:eastAsia="hu-HU"/>
              </w:rPr>
              <w:t>) pontjában szereplő szakembernek infrastruktúra-fejlesztés terén szerzett értékelés-módszertani, az alkalmassági minimumkövetelményben meghatározott 12 hónapon felüli szakmai tapasztalata (maximum 48 hónap)</w:t>
            </w:r>
          </w:p>
        </w:tc>
        <w:tc>
          <w:tcPr>
            <w:tcW w:w="1602" w:type="dxa"/>
            <w:tcBorders>
              <w:top w:val="single" w:sz="4" w:space="0" w:color="auto"/>
              <w:left w:val="single" w:sz="4" w:space="0" w:color="auto"/>
              <w:bottom w:val="single" w:sz="4" w:space="0" w:color="auto"/>
              <w:right w:val="single" w:sz="4" w:space="0" w:color="auto"/>
            </w:tcBorders>
            <w:vAlign w:val="center"/>
            <w:hideMark/>
          </w:tcPr>
          <w:p w14:paraId="5EDF8DA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04A7A32E" w14:textId="77777777" w:rsidR="00D5286F" w:rsidRPr="007467D9" w:rsidRDefault="00D5286F" w:rsidP="00D5286F">
      <w:pPr>
        <w:pStyle w:val="Listaszerbekezds"/>
        <w:numPr>
          <w:ilvl w:val="0"/>
          <w:numId w:val="6"/>
        </w:numPr>
        <w:autoSpaceDE w:val="0"/>
        <w:autoSpaceDN w:val="0"/>
        <w:adjustRightInd w:val="0"/>
        <w:rPr>
          <w:rFonts w:ascii="Tahoma" w:hAnsi="Tahoma" w:cs="Tahoma"/>
          <w:b/>
          <w:sz w:val="20"/>
          <w:szCs w:val="20"/>
          <w:bdr w:val="none" w:sz="0" w:space="0" w:color="auto" w:frame="1"/>
        </w:rPr>
      </w:pPr>
    </w:p>
    <w:p w14:paraId="2E2BC00D" w14:textId="77777777" w:rsidR="00D5286F" w:rsidRPr="007467D9" w:rsidRDefault="00D5286F" w:rsidP="00D5286F">
      <w:pPr>
        <w:pStyle w:val="Listaszerbekezds"/>
        <w:numPr>
          <w:ilvl w:val="0"/>
          <w:numId w:val="6"/>
        </w:numPr>
        <w:rPr>
          <w:rFonts w:ascii="Tahoma" w:hAnsi="Tahoma" w:cs="Tahoma"/>
          <w:b/>
          <w:sz w:val="20"/>
          <w:szCs w:val="20"/>
        </w:rPr>
      </w:pPr>
      <w:r w:rsidRPr="007467D9">
        <w:rPr>
          <w:rFonts w:ascii="Tahoma" w:hAnsi="Tahoma" w:cs="Tahoma"/>
          <w:b/>
          <w:sz w:val="20"/>
          <w:szCs w:val="20"/>
        </w:rPr>
        <w:t xml:space="preserve">9. rész: Értékelések tartalmi és javaslati szintézisei </w:t>
      </w:r>
    </w:p>
    <w:tbl>
      <w:tblPr>
        <w:tblStyle w:val="tblzat21"/>
        <w:tblW w:w="8311" w:type="dxa"/>
        <w:jc w:val="center"/>
        <w:tblInd w:w="0" w:type="dxa"/>
        <w:tblLook w:val="04A0" w:firstRow="1" w:lastRow="0" w:firstColumn="1" w:lastColumn="0" w:noHBand="0" w:noVBand="1"/>
      </w:tblPr>
      <w:tblGrid>
        <w:gridCol w:w="1313"/>
        <w:gridCol w:w="5741"/>
        <w:gridCol w:w="1257"/>
      </w:tblGrid>
      <w:tr w:rsidR="00932096" w:rsidRPr="007467D9" w14:paraId="358AD480"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F73903B" w14:textId="77777777" w:rsidR="00D5286F" w:rsidRPr="007467D9" w:rsidRDefault="00D5286F" w:rsidP="00081275">
            <w:pPr>
              <w:spacing w:before="120" w:after="120"/>
              <w:ind w:left="426" w:hanging="426"/>
              <w:jc w:val="center"/>
              <w:rPr>
                <w:rFonts w:ascii="Tahoma" w:eastAsia="Times New Roman" w:hAnsi="Tahoma" w:cs="Tahoma"/>
                <w:b/>
                <w:color w:val="auto"/>
                <w:kern w:val="0"/>
                <w:sz w:val="20"/>
                <w:szCs w:val="20"/>
                <w:lang w:eastAsia="hu-HU"/>
              </w:rPr>
            </w:pPr>
            <w:r w:rsidRPr="007467D9">
              <w:rPr>
                <w:rFonts w:ascii="Tahoma" w:hAnsi="Tahoma" w:cs="Tahoma"/>
                <w:b/>
                <w:color w:val="auto"/>
                <w:sz w:val="20"/>
                <w:szCs w:val="20"/>
                <w:lang w:eastAsia="hu-HU"/>
              </w:rPr>
              <w:lastRenderedPageBreak/>
              <w:t>Szempont száma</w:t>
            </w:r>
          </w:p>
        </w:tc>
        <w:tc>
          <w:tcPr>
            <w:tcW w:w="574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F711BA5"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Értékelési Szempont</w:t>
            </w:r>
          </w:p>
        </w:tc>
        <w:tc>
          <w:tcPr>
            <w:tcW w:w="1257"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13E7E94" w14:textId="77777777" w:rsidR="00D5286F" w:rsidRPr="007467D9" w:rsidRDefault="00D5286F" w:rsidP="00081275">
            <w:pPr>
              <w:spacing w:before="120" w:after="120"/>
              <w:ind w:left="426" w:hanging="426"/>
              <w:jc w:val="center"/>
              <w:rPr>
                <w:rFonts w:ascii="Tahoma" w:hAnsi="Tahoma" w:cs="Tahoma"/>
                <w:b/>
                <w:color w:val="auto"/>
                <w:sz w:val="20"/>
                <w:szCs w:val="20"/>
                <w:lang w:eastAsia="hu-HU"/>
              </w:rPr>
            </w:pPr>
            <w:r w:rsidRPr="007467D9">
              <w:rPr>
                <w:rFonts w:ascii="Tahoma" w:hAnsi="Tahoma" w:cs="Tahoma"/>
                <w:b/>
                <w:color w:val="auto"/>
                <w:sz w:val="20"/>
                <w:szCs w:val="20"/>
                <w:lang w:eastAsia="hu-HU"/>
              </w:rPr>
              <w:t>Ajánlat</w:t>
            </w:r>
          </w:p>
        </w:tc>
      </w:tr>
      <w:tr w:rsidR="00932096" w:rsidRPr="007467D9" w14:paraId="1A0CED31"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A06F916"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1.</w:t>
            </w:r>
          </w:p>
        </w:tc>
        <w:tc>
          <w:tcPr>
            <w:tcW w:w="5741" w:type="dxa"/>
            <w:tcBorders>
              <w:top w:val="single" w:sz="4" w:space="0" w:color="auto"/>
              <w:left w:val="single" w:sz="4" w:space="0" w:color="auto"/>
              <w:bottom w:val="single" w:sz="4" w:space="0" w:color="auto"/>
              <w:right w:val="single" w:sz="4" w:space="0" w:color="auto"/>
            </w:tcBorders>
            <w:vAlign w:val="center"/>
            <w:hideMark/>
          </w:tcPr>
          <w:p w14:paraId="688E7883" w14:textId="77777777" w:rsidR="00D5286F" w:rsidRPr="007467D9" w:rsidRDefault="00D5286F" w:rsidP="00081275">
            <w:pPr>
              <w:spacing w:before="120" w:after="120"/>
              <w:ind w:left="426" w:hanging="426"/>
              <w:rPr>
                <w:rFonts w:ascii="Tahoma" w:hAnsi="Tahoma" w:cs="Tahoma"/>
                <w:color w:val="auto"/>
                <w:sz w:val="20"/>
                <w:szCs w:val="20"/>
                <w:lang w:eastAsia="hu-HU"/>
              </w:rPr>
            </w:pPr>
            <w:r w:rsidRPr="007467D9">
              <w:rPr>
                <w:rFonts w:ascii="Tahoma" w:hAnsi="Tahoma" w:cs="Tahoma"/>
                <w:color w:val="auto"/>
                <w:sz w:val="20"/>
                <w:szCs w:val="20"/>
                <w:lang w:eastAsia="hu-HU"/>
              </w:rPr>
              <w:t>Ajánlati ár (szakértői napidíj nettó összege, nettó forint+ÁFA)</w:t>
            </w:r>
          </w:p>
        </w:tc>
        <w:tc>
          <w:tcPr>
            <w:tcW w:w="1257" w:type="dxa"/>
            <w:tcBorders>
              <w:top w:val="single" w:sz="4" w:space="0" w:color="auto"/>
              <w:left w:val="single" w:sz="4" w:space="0" w:color="auto"/>
              <w:bottom w:val="single" w:sz="4" w:space="0" w:color="auto"/>
              <w:right w:val="single" w:sz="4" w:space="0" w:color="auto"/>
            </w:tcBorders>
            <w:vAlign w:val="center"/>
            <w:hideMark/>
          </w:tcPr>
          <w:p w14:paraId="3CB22A48"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proofErr w:type="gramStart"/>
            <w:r w:rsidRPr="007467D9">
              <w:rPr>
                <w:rFonts w:ascii="Tahoma" w:hAnsi="Tahoma" w:cs="Tahoma"/>
                <w:color w:val="auto"/>
                <w:sz w:val="20"/>
                <w:szCs w:val="20"/>
                <w:lang w:eastAsia="hu-HU"/>
              </w:rPr>
              <w:t>nettó ….</w:t>
            </w:r>
            <w:proofErr w:type="gramEnd"/>
            <w:r w:rsidRPr="007467D9">
              <w:rPr>
                <w:rFonts w:ascii="Tahoma" w:hAnsi="Tahoma" w:cs="Tahoma"/>
                <w:color w:val="auto"/>
                <w:sz w:val="20"/>
                <w:szCs w:val="20"/>
                <w:lang w:eastAsia="hu-HU"/>
              </w:rPr>
              <w:t>. Ft+Áfa</w:t>
            </w:r>
          </w:p>
        </w:tc>
      </w:tr>
      <w:tr w:rsidR="00932096" w:rsidRPr="007467D9" w14:paraId="3919502D"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CF42CE4"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2.</w:t>
            </w:r>
          </w:p>
        </w:tc>
        <w:tc>
          <w:tcPr>
            <w:tcW w:w="5741" w:type="dxa"/>
            <w:tcBorders>
              <w:top w:val="single" w:sz="4" w:space="0" w:color="auto"/>
              <w:left w:val="single" w:sz="4" w:space="0" w:color="auto"/>
              <w:bottom w:val="single" w:sz="4" w:space="0" w:color="auto"/>
              <w:right w:val="single" w:sz="4" w:space="0" w:color="auto"/>
            </w:tcBorders>
            <w:vAlign w:val="center"/>
            <w:hideMark/>
          </w:tcPr>
          <w:p w14:paraId="3E6B1A98" w14:textId="6EC77E76" w:rsidR="00D5286F" w:rsidRPr="007467D9" w:rsidRDefault="00D5286F" w:rsidP="00081275">
            <w:pPr>
              <w:spacing w:before="120" w:after="120"/>
              <w:jc w:val="both"/>
              <w:rPr>
                <w:rFonts w:ascii="Tahoma" w:hAnsi="Tahoma" w:cs="Tahoma"/>
                <w:color w:val="auto"/>
                <w:sz w:val="20"/>
                <w:szCs w:val="20"/>
                <w:lang w:eastAsia="hu-HU"/>
              </w:rPr>
            </w:pPr>
            <w:r w:rsidRPr="007467D9">
              <w:rPr>
                <w:rFonts w:ascii="Tahoma" w:hAnsi="Tahoma" w:cs="Tahoma"/>
                <w:color w:val="auto"/>
                <w:sz w:val="20"/>
                <w:szCs w:val="20"/>
                <w:lang w:eastAsia="hu-HU"/>
              </w:rPr>
              <w:t>a</w:t>
            </w:r>
            <w:r w:rsidR="00951D47" w:rsidRPr="007467D9">
              <w:rPr>
                <w:rFonts w:ascii="Tahoma" w:hAnsi="Tahoma" w:cs="Tahoma"/>
                <w:color w:val="auto"/>
                <w:sz w:val="20"/>
                <w:szCs w:val="20"/>
              </w:rPr>
              <w:t>z M2. alkalmasságot igazoló szakembereken felüli</w:t>
            </w:r>
            <w:r w:rsidRPr="007467D9">
              <w:rPr>
                <w:rFonts w:ascii="Tahoma" w:hAnsi="Tahoma" w:cs="Tahoma"/>
                <w:color w:val="auto"/>
                <w:sz w:val="20"/>
                <w:szCs w:val="20"/>
                <w:lang w:eastAsia="hu-HU"/>
              </w:rPr>
              <w:t xml:space="preserve"> teljesítésbe bevonni kívánt szakemberek esetében 2014-2020-as OP-k által lefedett tematikus célkitűzések közül legalább 1 szakterület kapcsán statisztikai elemzésben/értékelésben legalább 6 hónap tapasztalattal rendelkező szakemberek száma (maximum </w:t>
            </w:r>
            <w:r w:rsidR="00DD72B9" w:rsidRPr="007467D9">
              <w:rPr>
                <w:rFonts w:ascii="Tahoma" w:hAnsi="Tahoma" w:cs="Tahoma"/>
                <w:color w:val="auto"/>
                <w:sz w:val="20"/>
                <w:szCs w:val="20"/>
                <w:lang w:eastAsia="hu-HU"/>
              </w:rPr>
              <w:t>5</w:t>
            </w:r>
            <w:r w:rsidRPr="007467D9">
              <w:rPr>
                <w:rFonts w:ascii="Tahoma" w:hAnsi="Tahoma" w:cs="Tahoma"/>
                <w:color w:val="auto"/>
                <w:sz w:val="20"/>
                <w:szCs w:val="20"/>
                <w:lang w:eastAsia="hu-HU"/>
              </w:rPr>
              <w:t xml:space="preserve"> fő)</w:t>
            </w:r>
          </w:p>
        </w:tc>
        <w:tc>
          <w:tcPr>
            <w:tcW w:w="1257" w:type="dxa"/>
            <w:tcBorders>
              <w:top w:val="single" w:sz="4" w:space="0" w:color="auto"/>
              <w:left w:val="single" w:sz="4" w:space="0" w:color="auto"/>
              <w:bottom w:val="single" w:sz="4" w:space="0" w:color="auto"/>
              <w:right w:val="single" w:sz="4" w:space="0" w:color="auto"/>
            </w:tcBorders>
            <w:vAlign w:val="center"/>
            <w:hideMark/>
          </w:tcPr>
          <w:p w14:paraId="2DE8051F"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fő</w:t>
            </w:r>
          </w:p>
        </w:tc>
      </w:tr>
      <w:tr w:rsidR="00932096" w:rsidRPr="007467D9" w14:paraId="7AFA6C4F"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B25A6F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p>
        </w:tc>
        <w:tc>
          <w:tcPr>
            <w:tcW w:w="6998" w:type="dxa"/>
            <w:gridSpan w:val="2"/>
            <w:tcBorders>
              <w:top w:val="single" w:sz="4" w:space="0" w:color="auto"/>
              <w:left w:val="single" w:sz="4" w:space="0" w:color="auto"/>
              <w:bottom w:val="single" w:sz="4" w:space="0" w:color="auto"/>
              <w:right w:val="single" w:sz="4" w:space="0" w:color="auto"/>
            </w:tcBorders>
            <w:vAlign w:val="center"/>
            <w:hideMark/>
          </w:tcPr>
          <w:p w14:paraId="0E840D2F" w14:textId="77777777"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Az M2. alkalmassági követelményre megajánlott szakemberek szakmai többlettapasztalata</w:t>
            </w:r>
          </w:p>
        </w:tc>
      </w:tr>
      <w:tr w:rsidR="00932096" w:rsidRPr="007467D9" w14:paraId="288DAAA8"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1B805D5E" w14:textId="0E540D8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4A0C8E" w:rsidRPr="007467D9">
              <w:rPr>
                <w:rFonts w:ascii="Tahoma" w:hAnsi="Tahoma" w:cs="Tahoma"/>
                <w:color w:val="auto"/>
                <w:sz w:val="20"/>
                <w:szCs w:val="20"/>
                <w:lang w:eastAsia="hu-HU"/>
              </w:rPr>
              <w:t>1</w:t>
            </w:r>
            <w:r w:rsidRPr="007467D9">
              <w:rPr>
                <w:rFonts w:ascii="Tahoma" w:hAnsi="Tahoma" w:cs="Tahoma"/>
                <w:color w:val="auto"/>
                <w:sz w:val="20"/>
                <w:szCs w:val="20"/>
                <w:lang w:eastAsia="hu-HU"/>
              </w:rPr>
              <w:t xml:space="preserve">. </w:t>
            </w:r>
          </w:p>
        </w:tc>
        <w:tc>
          <w:tcPr>
            <w:tcW w:w="5741" w:type="dxa"/>
            <w:tcBorders>
              <w:top w:val="single" w:sz="4" w:space="0" w:color="auto"/>
              <w:left w:val="single" w:sz="4" w:space="0" w:color="auto"/>
              <w:bottom w:val="single" w:sz="4" w:space="0" w:color="auto"/>
              <w:right w:val="single" w:sz="4" w:space="0" w:color="auto"/>
            </w:tcBorders>
            <w:vAlign w:val="center"/>
            <w:hideMark/>
          </w:tcPr>
          <w:p w14:paraId="268AB0AC" w14:textId="5299C663" w:rsidR="00D5286F" w:rsidRPr="007467D9" w:rsidRDefault="004A0C8E"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rPr>
              <w:t xml:space="preserve"> M2. alkalmassági követelmény 9a) pontjában szereplő szakembernek az alkalmassági minimumkövetelményben meghatározott 24 hónapon felüli újságírói szakmai </w:t>
            </w:r>
            <w:proofErr w:type="gramStart"/>
            <w:r w:rsidRPr="007467D9">
              <w:rPr>
                <w:rFonts w:ascii="Tahoma" w:hAnsi="Tahoma" w:cs="Tahoma"/>
                <w:color w:val="auto"/>
                <w:sz w:val="20"/>
                <w:szCs w:val="20"/>
              </w:rPr>
              <w:t>tapasztalata(</w:t>
            </w:r>
            <w:proofErr w:type="gramEnd"/>
            <w:r w:rsidRPr="007467D9">
              <w:rPr>
                <w:rFonts w:ascii="Tahoma" w:hAnsi="Tahoma" w:cs="Tahoma"/>
                <w:color w:val="auto"/>
                <w:sz w:val="20"/>
                <w:szCs w:val="20"/>
              </w:rPr>
              <w:t>maximum 48 hónap)</w:t>
            </w:r>
          </w:p>
        </w:tc>
        <w:tc>
          <w:tcPr>
            <w:tcW w:w="1257" w:type="dxa"/>
            <w:tcBorders>
              <w:top w:val="single" w:sz="4" w:space="0" w:color="auto"/>
              <w:left w:val="single" w:sz="4" w:space="0" w:color="auto"/>
              <w:bottom w:val="single" w:sz="4" w:space="0" w:color="auto"/>
              <w:right w:val="single" w:sz="4" w:space="0" w:color="auto"/>
            </w:tcBorders>
            <w:vAlign w:val="center"/>
            <w:hideMark/>
          </w:tcPr>
          <w:p w14:paraId="31A881F0"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r w:rsidR="00D5286F" w:rsidRPr="007467D9" w14:paraId="7F1E57CE" w14:textId="77777777" w:rsidTr="00081275">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5DD8BA08" w14:textId="705CB63A"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3.</w:t>
            </w:r>
            <w:r w:rsidR="004A0C8E" w:rsidRPr="007467D9">
              <w:rPr>
                <w:rFonts w:ascii="Tahoma" w:hAnsi="Tahoma" w:cs="Tahoma"/>
                <w:color w:val="auto"/>
                <w:sz w:val="20"/>
                <w:szCs w:val="20"/>
                <w:lang w:eastAsia="hu-HU"/>
              </w:rPr>
              <w:t>2</w:t>
            </w:r>
            <w:r w:rsidRPr="007467D9">
              <w:rPr>
                <w:rFonts w:ascii="Tahoma" w:hAnsi="Tahoma" w:cs="Tahoma"/>
                <w:color w:val="auto"/>
                <w:sz w:val="20"/>
                <w:szCs w:val="20"/>
                <w:lang w:eastAsia="hu-HU"/>
              </w:rPr>
              <w:t>.</w:t>
            </w:r>
          </w:p>
        </w:tc>
        <w:tc>
          <w:tcPr>
            <w:tcW w:w="5741" w:type="dxa"/>
            <w:tcBorders>
              <w:top w:val="single" w:sz="4" w:space="0" w:color="auto"/>
              <w:left w:val="single" w:sz="4" w:space="0" w:color="auto"/>
              <w:bottom w:val="single" w:sz="4" w:space="0" w:color="auto"/>
              <w:right w:val="single" w:sz="4" w:space="0" w:color="auto"/>
            </w:tcBorders>
            <w:vAlign w:val="center"/>
            <w:hideMark/>
          </w:tcPr>
          <w:p w14:paraId="5E65BE4A" w14:textId="2FC7CF59" w:rsidR="00D5286F" w:rsidRPr="007467D9" w:rsidRDefault="00D5286F" w:rsidP="00081275">
            <w:pPr>
              <w:spacing w:before="120" w:after="120"/>
              <w:rPr>
                <w:rFonts w:ascii="Tahoma" w:hAnsi="Tahoma" w:cs="Tahoma"/>
                <w:color w:val="auto"/>
                <w:sz w:val="20"/>
                <w:szCs w:val="20"/>
                <w:lang w:eastAsia="hu-HU"/>
              </w:rPr>
            </w:pPr>
            <w:r w:rsidRPr="007467D9">
              <w:rPr>
                <w:rFonts w:ascii="Tahoma" w:hAnsi="Tahoma" w:cs="Tahoma"/>
                <w:color w:val="auto"/>
                <w:sz w:val="20"/>
                <w:szCs w:val="20"/>
                <w:lang w:eastAsia="hu-HU"/>
              </w:rPr>
              <w:t>M2. alkalmassági követelmény 9</w:t>
            </w:r>
            <w:r w:rsidR="004A0C8E" w:rsidRPr="007467D9">
              <w:rPr>
                <w:rFonts w:ascii="Tahoma" w:hAnsi="Tahoma" w:cs="Tahoma"/>
                <w:color w:val="auto"/>
                <w:sz w:val="20"/>
                <w:szCs w:val="20"/>
                <w:lang w:eastAsia="hu-HU"/>
              </w:rPr>
              <w:t>b</w:t>
            </w:r>
            <w:r w:rsidRPr="007467D9">
              <w:rPr>
                <w:rFonts w:ascii="Tahoma" w:hAnsi="Tahoma" w:cs="Tahoma"/>
                <w:color w:val="auto"/>
                <w:sz w:val="20"/>
                <w:szCs w:val="20"/>
                <w:lang w:eastAsia="hu-HU"/>
              </w:rPr>
              <w:t>) pontjában szereplő szakembernek folyóirat- és/vagy könyv szerkesztői, az alkalmassági minimumkövetelményben meghatározott 12 hónapon felüli szakmai tapasztalata (maximum 48 hónap)</w:t>
            </w:r>
          </w:p>
        </w:tc>
        <w:tc>
          <w:tcPr>
            <w:tcW w:w="1257" w:type="dxa"/>
            <w:tcBorders>
              <w:top w:val="single" w:sz="4" w:space="0" w:color="auto"/>
              <w:left w:val="single" w:sz="4" w:space="0" w:color="auto"/>
              <w:bottom w:val="single" w:sz="4" w:space="0" w:color="auto"/>
              <w:right w:val="single" w:sz="4" w:space="0" w:color="auto"/>
            </w:tcBorders>
            <w:vAlign w:val="center"/>
            <w:hideMark/>
          </w:tcPr>
          <w:p w14:paraId="0042009E" w14:textId="77777777" w:rsidR="00D5286F" w:rsidRPr="007467D9" w:rsidRDefault="00D5286F" w:rsidP="00081275">
            <w:pPr>
              <w:spacing w:before="120" w:after="120"/>
              <w:ind w:left="426" w:hanging="426"/>
              <w:jc w:val="center"/>
              <w:rPr>
                <w:rFonts w:ascii="Tahoma" w:hAnsi="Tahoma" w:cs="Tahoma"/>
                <w:color w:val="auto"/>
                <w:sz w:val="20"/>
                <w:szCs w:val="20"/>
                <w:lang w:eastAsia="hu-HU"/>
              </w:rPr>
            </w:pPr>
            <w:r w:rsidRPr="007467D9">
              <w:rPr>
                <w:rFonts w:ascii="Tahoma" w:hAnsi="Tahoma" w:cs="Tahoma"/>
                <w:color w:val="auto"/>
                <w:sz w:val="20"/>
                <w:szCs w:val="20"/>
                <w:lang w:eastAsia="hu-HU"/>
              </w:rPr>
              <w:t>….. hónap</w:t>
            </w:r>
          </w:p>
        </w:tc>
      </w:tr>
    </w:tbl>
    <w:p w14:paraId="3690FF8C" w14:textId="76CD876B" w:rsidR="00C94D83" w:rsidRPr="007467D9" w:rsidRDefault="00C94D83" w:rsidP="00C94D83">
      <w:pPr>
        <w:spacing w:before="120" w:after="120"/>
        <w:jc w:val="both"/>
        <w:rPr>
          <w:rFonts w:ascii="Tahoma" w:hAnsi="Tahoma" w:cs="Tahoma"/>
          <w:b/>
          <w:color w:val="auto"/>
          <w:sz w:val="20"/>
          <w:szCs w:val="20"/>
        </w:rPr>
      </w:pPr>
    </w:p>
    <w:tbl>
      <w:tblPr>
        <w:tblStyle w:val="Rcsostblzat"/>
        <w:tblW w:w="9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32096" w:rsidRPr="007467D9" w14:paraId="1D646979" w14:textId="77777777" w:rsidTr="00C94D83">
        <w:tc>
          <w:tcPr>
            <w:tcW w:w="9070" w:type="dxa"/>
            <w:gridSpan w:val="3"/>
          </w:tcPr>
          <w:p w14:paraId="73A85F7E" w14:textId="77777777" w:rsidR="00D1255C" w:rsidRPr="007467D9" w:rsidRDefault="00D1255C"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212A1F25" w14:textId="77777777" w:rsidTr="00C94D83">
        <w:tc>
          <w:tcPr>
            <w:tcW w:w="1418" w:type="dxa"/>
          </w:tcPr>
          <w:p w14:paraId="302F14CF" w14:textId="77777777" w:rsidR="00D1255C" w:rsidRPr="007467D9" w:rsidRDefault="00D1255C" w:rsidP="004F3438">
            <w:pPr>
              <w:spacing w:before="120" w:after="120"/>
              <w:ind w:left="426" w:hanging="426"/>
              <w:jc w:val="both"/>
              <w:rPr>
                <w:rFonts w:ascii="Tahoma" w:hAnsi="Tahoma" w:cs="Tahoma"/>
                <w:color w:val="auto"/>
                <w:sz w:val="20"/>
                <w:szCs w:val="20"/>
              </w:rPr>
            </w:pPr>
          </w:p>
        </w:tc>
        <w:tc>
          <w:tcPr>
            <w:tcW w:w="3399" w:type="dxa"/>
          </w:tcPr>
          <w:p w14:paraId="193E187A" w14:textId="77777777" w:rsidR="00D1255C" w:rsidRPr="007467D9" w:rsidRDefault="00D1255C" w:rsidP="004F3438">
            <w:pPr>
              <w:spacing w:before="120" w:after="120"/>
              <w:ind w:left="426" w:hanging="426"/>
              <w:jc w:val="both"/>
              <w:rPr>
                <w:rFonts w:ascii="Tahoma" w:hAnsi="Tahoma" w:cs="Tahoma"/>
                <w:color w:val="auto"/>
                <w:sz w:val="20"/>
                <w:szCs w:val="20"/>
              </w:rPr>
            </w:pPr>
          </w:p>
        </w:tc>
        <w:tc>
          <w:tcPr>
            <w:tcW w:w="4253" w:type="dxa"/>
            <w:tcBorders>
              <w:bottom w:val="single" w:sz="4" w:space="0" w:color="auto"/>
            </w:tcBorders>
          </w:tcPr>
          <w:p w14:paraId="7E3DBA89" w14:textId="77777777" w:rsidR="00D1255C" w:rsidRPr="007467D9" w:rsidRDefault="00D1255C" w:rsidP="004F3438">
            <w:pPr>
              <w:spacing w:before="120" w:after="120"/>
              <w:ind w:left="426" w:hanging="426"/>
              <w:jc w:val="both"/>
              <w:rPr>
                <w:rFonts w:ascii="Tahoma" w:hAnsi="Tahoma" w:cs="Tahoma"/>
                <w:color w:val="auto"/>
                <w:sz w:val="20"/>
                <w:szCs w:val="20"/>
              </w:rPr>
            </w:pPr>
          </w:p>
        </w:tc>
      </w:tr>
      <w:tr w:rsidR="00932096" w:rsidRPr="007467D9" w14:paraId="0120BE86" w14:textId="77777777" w:rsidTr="00C94D83">
        <w:tc>
          <w:tcPr>
            <w:tcW w:w="1418" w:type="dxa"/>
          </w:tcPr>
          <w:p w14:paraId="67F98E34" w14:textId="77777777" w:rsidR="00D1255C" w:rsidRPr="007467D9" w:rsidRDefault="00D1255C" w:rsidP="004F3438">
            <w:pPr>
              <w:spacing w:before="120" w:after="120"/>
              <w:ind w:left="426" w:hanging="426"/>
              <w:jc w:val="both"/>
              <w:rPr>
                <w:rFonts w:ascii="Tahoma" w:hAnsi="Tahoma" w:cs="Tahoma"/>
                <w:color w:val="auto"/>
                <w:sz w:val="20"/>
                <w:szCs w:val="20"/>
              </w:rPr>
            </w:pPr>
          </w:p>
        </w:tc>
        <w:tc>
          <w:tcPr>
            <w:tcW w:w="3399" w:type="dxa"/>
          </w:tcPr>
          <w:p w14:paraId="6BD150D5" w14:textId="77777777" w:rsidR="00D1255C" w:rsidRPr="007467D9" w:rsidRDefault="00D1255C" w:rsidP="004F3438">
            <w:pPr>
              <w:spacing w:before="120" w:after="120"/>
              <w:ind w:left="426" w:hanging="426"/>
              <w:jc w:val="both"/>
              <w:rPr>
                <w:rFonts w:ascii="Tahoma" w:hAnsi="Tahoma" w:cs="Tahoma"/>
                <w:color w:val="auto"/>
                <w:sz w:val="20"/>
                <w:szCs w:val="20"/>
              </w:rPr>
            </w:pPr>
          </w:p>
        </w:tc>
        <w:tc>
          <w:tcPr>
            <w:tcW w:w="4253" w:type="dxa"/>
            <w:tcBorders>
              <w:top w:val="single" w:sz="4" w:space="0" w:color="auto"/>
            </w:tcBorders>
            <w:vAlign w:val="center"/>
          </w:tcPr>
          <w:p w14:paraId="5816E374" w14:textId="77777777" w:rsidR="00D1255C" w:rsidRPr="007467D9" w:rsidRDefault="00D1255C"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6039C4F0" w14:textId="77777777" w:rsidR="00E94A41" w:rsidRPr="007467D9" w:rsidRDefault="00E94A41" w:rsidP="00E94A41">
      <w:pPr>
        <w:pageBreakBefore/>
        <w:spacing w:before="120" w:after="120"/>
        <w:ind w:left="426" w:hanging="426"/>
        <w:jc w:val="right"/>
        <w:rPr>
          <w:rFonts w:ascii="Tahoma" w:hAnsi="Tahoma" w:cs="Tahoma"/>
          <w:color w:val="auto"/>
          <w:sz w:val="20"/>
          <w:szCs w:val="20"/>
        </w:rPr>
      </w:pPr>
      <w:r w:rsidRPr="007467D9">
        <w:rPr>
          <w:rFonts w:ascii="Tahoma" w:hAnsi="Tahoma" w:cs="Tahoma"/>
          <w:b/>
          <w:color w:val="auto"/>
          <w:sz w:val="20"/>
          <w:szCs w:val="20"/>
        </w:rPr>
        <w:lastRenderedPageBreak/>
        <w:t>3/A. számú melléklet</w:t>
      </w:r>
    </w:p>
    <w:p w14:paraId="2345161D" w14:textId="77777777" w:rsidR="00E94A41" w:rsidRPr="007467D9" w:rsidRDefault="00E94A41" w:rsidP="00E94A41">
      <w:pPr>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 xml:space="preserve">Ajánlati nyilatkozat </w:t>
      </w:r>
    </w:p>
    <w:p w14:paraId="2C6E1D32" w14:textId="77777777" w:rsidR="00E94A41" w:rsidRPr="007467D9" w:rsidRDefault="000576BD" w:rsidP="00E94A41">
      <w:pPr>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a Kbt. 66. § (2) bekezdés</w:t>
      </w:r>
      <w:r w:rsidR="00E94A41" w:rsidRPr="007467D9">
        <w:rPr>
          <w:rFonts w:ascii="Tahoma" w:hAnsi="Tahoma" w:cs="Tahoma"/>
          <w:b/>
          <w:caps/>
          <w:color w:val="auto"/>
          <w:sz w:val="20"/>
          <w:szCs w:val="20"/>
        </w:rPr>
        <w:t xml:space="preserve"> vonatkozatában</w:t>
      </w:r>
      <w:r w:rsidRPr="007467D9">
        <w:rPr>
          <w:rStyle w:val="Lbjegyzet-hivatkozs"/>
          <w:rFonts w:ascii="Tahoma" w:hAnsi="Tahoma" w:cs="Tahoma"/>
          <w:b/>
          <w:caps/>
          <w:color w:val="auto"/>
          <w:sz w:val="20"/>
          <w:szCs w:val="20"/>
        </w:rPr>
        <w:footnoteReference w:id="3"/>
      </w:r>
    </w:p>
    <w:p w14:paraId="1762C5A8" w14:textId="77777777" w:rsidR="00E94A41" w:rsidRPr="007467D9" w:rsidRDefault="00E94A41" w:rsidP="00E94A41">
      <w:pPr>
        <w:pStyle w:val="Listaszerbekezds10"/>
        <w:spacing w:line="276" w:lineRule="auto"/>
        <w:ind w:left="0"/>
        <w:jc w:val="center"/>
        <w:rPr>
          <w:rFonts w:ascii="Tahoma" w:hAnsi="Tahoma" w:cs="Tahoma"/>
          <w:b/>
          <w:i/>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4"/>
      </w:r>
    </w:p>
    <w:p w14:paraId="4345843D" w14:textId="77777777" w:rsidR="00E94A41" w:rsidRPr="007467D9" w:rsidRDefault="00E94A41" w:rsidP="00E94A41">
      <w:pPr>
        <w:pStyle w:val="Listaszerbekezds10"/>
        <w:spacing w:line="276" w:lineRule="auto"/>
        <w:ind w:left="0"/>
        <w:jc w:val="center"/>
        <w:rPr>
          <w:rFonts w:ascii="Tahoma" w:hAnsi="Tahoma" w:cs="Tahoma"/>
          <w:b/>
          <w:i/>
          <w:color w:val="auto"/>
          <w:sz w:val="20"/>
          <w:szCs w:val="20"/>
          <w:lang w:val="hu-HU"/>
        </w:rPr>
      </w:pPr>
    </w:p>
    <w:p w14:paraId="5CEEF991" w14:textId="77777777" w:rsidR="00E94A41" w:rsidRPr="007467D9" w:rsidRDefault="00E94A41" w:rsidP="00E94A41">
      <w:pPr>
        <w:spacing w:before="120" w:after="120"/>
        <w:ind w:left="426" w:hanging="426"/>
        <w:jc w:val="center"/>
        <w:rPr>
          <w:rFonts w:ascii="Tahoma" w:hAnsi="Tahoma" w:cs="Tahoma"/>
          <w:b/>
          <w:caps/>
          <w:color w:val="auto"/>
          <w:sz w:val="20"/>
          <w:szCs w:val="20"/>
        </w:rPr>
      </w:pPr>
    </w:p>
    <w:p w14:paraId="56E90E9C" w14:textId="77777777" w:rsidR="00E94A41" w:rsidRPr="007467D9" w:rsidRDefault="00E94A41" w:rsidP="00E94A41">
      <w:pPr>
        <w:pStyle w:val="Szvegtrzsbehzssal"/>
        <w:spacing w:before="120"/>
        <w:ind w:left="0"/>
        <w:jc w:val="both"/>
        <w:rPr>
          <w:rFonts w:ascii="Tahoma" w:hAnsi="Tahoma" w:cs="Tahoma"/>
          <w:color w:val="auto"/>
          <w:sz w:val="20"/>
          <w:szCs w:val="20"/>
        </w:rPr>
      </w:pPr>
      <w:r w:rsidRPr="007467D9">
        <w:rPr>
          <w:rFonts w:ascii="Tahoma" w:hAnsi="Tahoma" w:cs="Tahoma"/>
          <w:color w:val="auto"/>
          <w:sz w:val="20"/>
          <w:szCs w:val="20"/>
        </w:rPr>
        <w:t>Alulírott ___________________________________________ mint a(z) ________________________________ (székhely:__________________________________) ajánlattevő cégjegyzésre jogosult / meghatalmazott</w:t>
      </w:r>
      <w:r w:rsidRPr="007467D9">
        <w:rPr>
          <w:rStyle w:val="Lbjegyzet-hivatkozs"/>
          <w:rFonts w:ascii="Tahoma" w:hAnsi="Tahoma" w:cs="Tahoma"/>
          <w:color w:val="auto"/>
          <w:sz w:val="20"/>
          <w:szCs w:val="20"/>
        </w:rPr>
        <w:footnoteReference w:id="5"/>
      </w:r>
      <w:r w:rsidRPr="007467D9">
        <w:rPr>
          <w:rFonts w:ascii="Tahoma" w:hAnsi="Tahoma" w:cs="Tahoma"/>
          <w:color w:val="auto"/>
          <w:sz w:val="20"/>
          <w:szCs w:val="20"/>
        </w:rPr>
        <w:t xml:space="preserve"> képviselője a(z) </w:t>
      </w:r>
      <w:r w:rsidRPr="007467D9">
        <w:rPr>
          <w:rFonts w:ascii="Tahoma" w:hAnsi="Tahoma" w:cs="Tahoma"/>
          <w:b/>
          <w:i/>
          <w:color w:val="auto"/>
          <w:sz w:val="20"/>
          <w:szCs w:val="20"/>
        </w:rPr>
        <w:t xml:space="preserve">„Vállalkozási keretszerződés EU Kohéziós Politikáját szolgáló EU Alapok társfinanszírozásával megvalósuló fejlesztéspolitikai programok értékeléseinek készítésére, 9 részben” </w:t>
      </w:r>
      <w:r w:rsidRPr="007467D9">
        <w:rPr>
          <w:rFonts w:ascii="Tahoma" w:hAnsi="Tahoma" w:cs="Tahoma"/>
          <w:color w:val="auto"/>
          <w:sz w:val="20"/>
          <w:szCs w:val="20"/>
        </w:rPr>
        <w:t>tárgyban indított közbeszerzési eljárás kapcsán az alábbiakról nyilatkozom.</w:t>
      </w:r>
    </w:p>
    <w:p w14:paraId="45E255D5" w14:textId="5DEF0A6F" w:rsidR="00E94A41" w:rsidRPr="007467D9" w:rsidRDefault="00E94A41" w:rsidP="00E94A41">
      <w:pPr>
        <w:spacing w:after="0"/>
        <w:jc w:val="both"/>
        <w:rPr>
          <w:rFonts w:ascii="Tahoma" w:hAnsi="Tahoma" w:cs="Tahoma"/>
          <w:color w:val="auto"/>
          <w:sz w:val="20"/>
          <w:szCs w:val="20"/>
        </w:rPr>
      </w:pPr>
      <w:r w:rsidRPr="007467D9">
        <w:rPr>
          <w:rFonts w:ascii="Tahoma" w:hAnsi="Tahoma" w:cs="Tahoma"/>
          <w:color w:val="auto"/>
          <w:sz w:val="20"/>
          <w:szCs w:val="20"/>
        </w:rPr>
        <w:t>A Kbt. 66. § (2) bekezdése alapján nyilatkozom, hogy ajánlatunk az előzőekben meghatározott - általunk teljes körűen megismert - dokumentumokon alapszik.</w:t>
      </w:r>
    </w:p>
    <w:p w14:paraId="17039A15" w14:textId="77777777" w:rsidR="00E94A41" w:rsidRPr="007467D9" w:rsidRDefault="00E94A41" w:rsidP="00E94A41">
      <w:pPr>
        <w:spacing w:after="0"/>
        <w:jc w:val="both"/>
        <w:rPr>
          <w:rFonts w:ascii="Tahoma" w:hAnsi="Tahoma" w:cs="Tahoma"/>
          <w:color w:val="auto"/>
          <w:sz w:val="20"/>
          <w:szCs w:val="20"/>
        </w:rPr>
      </w:pPr>
      <w:r w:rsidRPr="007467D9">
        <w:rPr>
          <w:rFonts w:ascii="Tahoma" w:hAnsi="Tahoma" w:cs="Tahoma"/>
          <w:color w:val="auto"/>
          <w:sz w:val="20"/>
          <w:szCs w:val="20"/>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003AD8F8" w14:textId="77777777" w:rsidR="00E94A41" w:rsidRPr="007467D9" w:rsidRDefault="00E94A41" w:rsidP="00E94A41">
      <w:pPr>
        <w:spacing w:after="0"/>
        <w:jc w:val="both"/>
        <w:rPr>
          <w:rFonts w:ascii="Tahoma" w:hAnsi="Tahoma" w:cs="Tahoma"/>
          <w:color w:val="auto"/>
          <w:sz w:val="20"/>
          <w:szCs w:val="20"/>
        </w:rPr>
      </w:pPr>
      <w:r w:rsidRPr="007467D9">
        <w:rPr>
          <w:rFonts w:ascii="Tahoma" w:hAnsi="Tahoma" w:cs="Tahoma"/>
          <w:color w:val="auto"/>
          <w:sz w:val="20"/>
          <w:szCs w:val="20"/>
        </w:rPr>
        <w:t>Nyilatkozom, hogy nyertességünk esetén a közbeszerzési dokumentumok részét képező szerződéstervezet megkötését vállaljuk és azt a szerződésben foglalt feltételekkel teljesítjük.</w:t>
      </w:r>
    </w:p>
    <w:p w14:paraId="6CA2648E" w14:textId="77777777" w:rsidR="00E94A41" w:rsidRPr="007467D9" w:rsidRDefault="00E94A41" w:rsidP="00E94A41">
      <w:pPr>
        <w:pStyle w:val="Listaszerbekezds10"/>
        <w:spacing w:line="276" w:lineRule="auto"/>
        <w:ind w:left="0"/>
        <w:jc w:val="center"/>
        <w:rPr>
          <w:rFonts w:ascii="Tahoma" w:hAnsi="Tahoma" w:cs="Tahoma"/>
          <w:b/>
          <w:bCs/>
          <w:color w:val="auto"/>
          <w:sz w:val="20"/>
          <w:szCs w:val="20"/>
          <w:lang w:val="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3399"/>
        <w:gridCol w:w="4253"/>
      </w:tblGrid>
      <w:tr w:rsidR="00932096" w:rsidRPr="007467D9" w14:paraId="53674F06" w14:textId="77777777" w:rsidTr="00B6596D">
        <w:tc>
          <w:tcPr>
            <w:tcW w:w="9070" w:type="dxa"/>
            <w:gridSpan w:val="3"/>
          </w:tcPr>
          <w:p w14:paraId="2CF879D9" w14:textId="36701EFD" w:rsidR="000576BD" w:rsidRPr="007467D9" w:rsidRDefault="000576BD" w:rsidP="00B6596D">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1AE5A93F" w14:textId="77777777" w:rsidTr="00B6596D">
        <w:tc>
          <w:tcPr>
            <w:tcW w:w="1418" w:type="dxa"/>
          </w:tcPr>
          <w:p w14:paraId="3D4F872D" w14:textId="77777777" w:rsidR="000576BD" w:rsidRPr="007467D9" w:rsidRDefault="000576BD" w:rsidP="00B6596D">
            <w:pPr>
              <w:spacing w:before="120" w:after="120"/>
              <w:ind w:left="426" w:hanging="426"/>
              <w:jc w:val="both"/>
              <w:rPr>
                <w:rFonts w:ascii="Tahoma" w:hAnsi="Tahoma" w:cs="Tahoma"/>
                <w:color w:val="auto"/>
                <w:sz w:val="20"/>
                <w:szCs w:val="20"/>
              </w:rPr>
            </w:pPr>
          </w:p>
        </w:tc>
        <w:tc>
          <w:tcPr>
            <w:tcW w:w="3399" w:type="dxa"/>
          </w:tcPr>
          <w:p w14:paraId="2F0195B3" w14:textId="77777777" w:rsidR="000576BD" w:rsidRPr="007467D9" w:rsidRDefault="000576BD" w:rsidP="001A01A3">
            <w:pPr>
              <w:spacing w:before="120" w:after="120"/>
              <w:ind w:left="426" w:hanging="426"/>
              <w:jc w:val="both"/>
              <w:rPr>
                <w:rFonts w:ascii="Tahoma" w:hAnsi="Tahoma" w:cs="Tahoma"/>
                <w:color w:val="auto"/>
                <w:sz w:val="20"/>
                <w:szCs w:val="20"/>
              </w:rPr>
            </w:pPr>
          </w:p>
        </w:tc>
        <w:tc>
          <w:tcPr>
            <w:tcW w:w="4253" w:type="dxa"/>
            <w:tcBorders>
              <w:bottom w:val="single" w:sz="4" w:space="0" w:color="auto"/>
            </w:tcBorders>
          </w:tcPr>
          <w:p w14:paraId="6AD8D163" w14:textId="77777777" w:rsidR="000576BD" w:rsidRPr="007467D9" w:rsidRDefault="000576BD" w:rsidP="001A01A3">
            <w:pPr>
              <w:spacing w:before="120" w:after="120"/>
              <w:ind w:left="426" w:hanging="426"/>
              <w:jc w:val="both"/>
              <w:rPr>
                <w:rFonts w:ascii="Tahoma" w:hAnsi="Tahoma" w:cs="Tahoma"/>
                <w:color w:val="auto"/>
                <w:sz w:val="20"/>
                <w:szCs w:val="20"/>
              </w:rPr>
            </w:pPr>
          </w:p>
        </w:tc>
      </w:tr>
      <w:tr w:rsidR="000576BD" w:rsidRPr="007467D9" w14:paraId="18382C69" w14:textId="77777777" w:rsidTr="00B6596D">
        <w:tc>
          <w:tcPr>
            <w:tcW w:w="1418" w:type="dxa"/>
          </w:tcPr>
          <w:p w14:paraId="779A871D" w14:textId="77777777" w:rsidR="000576BD" w:rsidRPr="007467D9" w:rsidRDefault="000576BD" w:rsidP="00B6596D">
            <w:pPr>
              <w:spacing w:before="120" w:after="120"/>
              <w:ind w:left="426" w:hanging="426"/>
              <w:jc w:val="both"/>
              <w:rPr>
                <w:rFonts w:ascii="Tahoma" w:hAnsi="Tahoma" w:cs="Tahoma"/>
                <w:color w:val="auto"/>
                <w:sz w:val="20"/>
                <w:szCs w:val="20"/>
              </w:rPr>
            </w:pPr>
          </w:p>
        </w:tc>
        <w:tc>
          <w:tcPr>
            <w:tcW w:w="3399" w:type="dxa"/>
          </w:tcPr>
          <w:p w14:paraId="7E3E4A55" w14:textId="77777777" w:rsidR="000576BD" w:rsidRPr="007467D9" w:rsidRDefault="000576BD" w:rsidP="001A01A3">
            <w:pPr>
              <w:spacing w:before="120" w:after="120"/>
              <w:ind w:left="426" w:hanging="426"/>
              <w:jc w:val="both"/>
              <w:rPr>
                <w:rFonts w:ascii="Tahoma" w:hAnsi="Tahoma" w:cs="Tahoma"/>
                <w:color w:val="auto"/>
                <w:sz w:val="20"/>
                <w:szCs w:val="20"/>
              </w:rPr>
            </w:pPr>
          </w:p>
        </w:tc>
        <w:tc>
          <w:tcPr>
            <w:tcW w:w="4253" w:type="dxa"/>
            <w:tcBorders>
              <w:top w:val="single" w:sz="4" w:space="0" w:color="auto"/>
            </w:tcBorders>
            <w:vAlign w:val="center"/>
          </w:tcPr>
          <w:p w14:paraId="36B6A72D" w14:textId="77777777" w:rsidR="000576BD" w:rsidRPr="007467D9" w:rsidRDefault="000576BD" w:rsidP="001A01A3">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3E0C816D" w14:textId="77777777" w:rsidR="000576BD" w:rsidRPr="007467D9" w:rsidRDefault="000576BD" w:rsidP="00B6596D">
      <w:pPr>
        <w:pStyle w:val="Listaszerbekezds10"/>
        <w:spacing w:line="276" w:lineRule="auto"/>
        <w:ind w:left="0"/>
        <w:jc w:val="center"/>
        <w:rPr>
          <w:rFonts w:ascii="Tahoma" w:hAnsi="Tahoma" w:cs="Tahoma"/>
          <w:b/>
          <w:color w:val="auto"/>
          <w:sz w:val="20"/>
          <w:szCs w:val="20"/>
        </w:rPr>
      </w:pPr>
    </w:p>
    <w:p w14:paraId="00CDFECE" w14:textId="77777777" w:rsidR="002058B4" w:rsidRPr="007467D9" w:rsidRDefault="005C5981" w:rsidP="004F3438">
      <w:pPr>
        <w:pageBreakBefore/>
        <w:spacing w:before="120" w:after="120"/>
        <w:ind w:left="426" w:hanging="426"/>
        <w:jc w:val="right"/>
        <w:rPr>
          <w:rFonts w:ascii="Tahoma" w:hAnsi="Tahoma" w:cs="Tahoma"/>
          <w:color w:val="auto"/>
          <w:sz w:val="20"/>
          <w:szCs w:val="20"/>
        </w:rPr>
      </w:pPr>
      <w:r w:rsidRPr="007467D9">
        <w:rPr>
          <w:rFonts w:ascii="Tahoma" w:hAnsi="Tahoma" w:cs="Tahoma"/>
          <w:b/>
          <w:color w:val="auto"/>
          <w:sz w:val="20"/>
          <w:szCs w:val="20"/>
        </w:rPr>
        <w:lastRenderedPageBreak/>
        <w:t>3</w:t>
      </w:r>
      <w:r w:rsidR="00E94A41" w:rsidRPr="007467D9">
        <w:rPr>
          <w:rFonts w:ascii="Tahoma" w:hAnsi="Tahoma" w:cs="Tahoma"/>
          <w:b/>
          <w:color w:val="auto"/>
          <w:sz w:val="20"/>
          <w:szCs w:val="20"/>
        </w:rPr>
        <w:t>/B</w:t>
      </w:r>
      <w:r w:rsidR="002058B4" w:rsidRPr="007467D9">
        <w:rPr>
          <w:rFonts w:ascii="Tahoma" w:hAnsi="Tahoma" w:cs="Tahoma"/>
          <w:b/>
          <w:color w:val="auto"/>
          <w:sz w:val="20"/>
          <w:szCs w:val="20"/>
        </w:rPr>
        <w:t>. számú melléklet</w:t>
      </w:r>
    </w:p>
    <w:p w14:paraId="79B4CDE5" w14:textId="77777777" w:rsidR="002058B4" w:rsidRPr="007467D9" w:rsidRDefault="002058B4" w:rsidP="004F3438">
      <w:pPr>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nyilatkozat</w:t>
      </w:r>
    </w:p>
    <w:p w14:paraId="284BB8B7" w14:textId="77777777" w:rsidR="000576BD" w:rsidRPr="007467D9" w:rsidRDefault="000576BD" w:rsidP="004F3438">
      <w:pPr>
        <w:spacing w:before="120" w:after="120"/>
        <w:ind w:left="426" w:hanging="426"/>
        <w:jc w:val="center"/>
        <w:rPr>
          <w:rFonts w:ascii="Tahoma" w:hAnsi="Tahoma" w:cs="Tahoma"/>
          <w:b/>
          <w:caps/>
          <w:color w:val="auto"/>
          <w:sz w:val="20"/>
          <w:szCs w:val="20"/>
        </w:rPr>
      </w:pPr>
      <w:r w:rsidRPr="007467D9">
        <w:rPr>
          <w:rFonts w:ascii="Tahoma" w:hAnsi="Tahoma" w:cs="Tahoma"/>
          <w:b/>
          <w:caps/>
          <w:color w:val="auto"/>
          <w:sz w:val="20"/>
          <w:szCs w:val="20"/>
        </w:rPr>
        <w:t>A Kbt. 66. § (4) és (6) bekezdés, valamint a Kbt. 65. § (7) bekezdés vonatkozásában</w:t>
      </w:r>
    </w:p>
    <w:p w14:paraId="7BFA007F" w14:textId="77777777" w:rsidR="0068415D" w:rsidRPr="007467D9" w:rsidRDefault="0068415D" w:rsidP="0068415D">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6"/>
      </w:r>
    </w:p>
    <w:p w14:paraId="40F1F4EF" w14:textId="77777777" w:rsidR="0068415D" w:rsidRPr="007467D9" w:rsidRDefault="0068415D" w:rsidP="004F3438">
      <w:pPr>
        <w:spacing w:before="120" w:after="120"/>
        <w:ind w:left="426" w:hanging="426"/>
        <w:jc w:val="center"/>
        <w:rPr>
          <w:rFonts w:ascii="Tahoma" w:hAnsi="Tahoma" w:cs="Tahoma"/>
          <w:b/>
          <w:caps/>
          <w:color w:val="auto"/>
          <w:sz w:val="20"/>
          <w:szCs w:val="20"/>
        </w:rPr>
      </w:pPr>
    </w:p>
    <w:p w14:paraId="1D4E44C6" w14:textId="77777777" w:rsidR="00BB7279" w:rsidRPr="007467D9" w:rsidRDefault="00280716" w:rsidP="004F3438">
      <w:pPr>
        <w:pStyle w:val="Szvegtrzsbehzssal"/>
        <w:spacing w:before="120"/>
        <w:ind w:left="0"/>
        <w:jc w:val="both"/>
        <w:rPr>
          <w:rFonts w:ascii="Tahoma" w:hAnsi="Tahoma" w:cs="Tahoma"/>
          <w:color w:val="auto"/>
          <w:sz w:val="20"/>
          <w:szCs w:val="20"/>
        </w:rPr>
      </w:pPr>
      <w:r w:rsidRPr="007467D9">
        <w:rPr>
          <w:rFonts w:ascii="Tahoma" w:hAnsi="Tahoma" w:cs="Tahoma"/>
          <w:color w:val="auto"/>
          <w:sz w:val="20"/>
          <w:szCs w:val="20"/>
        </w:rPr>
        <w:t>Alulírott ___________________________________________ mint a(z) ________________________________ (székhely:__________________________________) ajánlattevő cégjegyzésre jogosult / meghatalmazott</w:t>
      </w:r>
      <w:r w:rsidRPr="007467D9">
        <w:rPr>
          <w:rStyle w:val="Lbjegyzet-hivatkozs"/>
          <w:rFonts w:ascii="Tahoma" w:hAnsi="Tahoma" w:cs="Tahoma"/>
          <w:color w:val="auto"/>
          <w:sz w:val="20"/>
          <w:szCs w:val="20"/>
        </w:rPr>
        <w:footnoteReference w:id="7"/>
      </w:r>
      <w:r w:rsidRPr="007467D9">
        <w:rPr>
          <w:rFonts w:ascii="Tahoma" w:hAnsi="Tahoma" w:cs="Tahoma"/>
          <w:color w:val="auto"/>
          <w:sz w:val="20"/>
          <w:szCs w:val="20"/>
        </w:rPr>
        <w:t xml:space="preserve"> képviselője a(z) </w:t>
      </w:r>
      <w:r w:rsidRPr="007467D9">
        <w:rPr>
          <w:rFonts w:ascii="Tahoma" w:hAnsi="Tahoma" w:cs="Tahoma"/>
          <w:b/>
          <w:i/>
          <w:color w:val="auto"/>
          <w:sz w:val="20"/>
          <w:szCs w:val="20"/>
        </w:rPr>
        <w:t>„</w:t>
      </w:r>
      <w:r w:rsidR="00C94D83" w:rsidRPr="007467D9">
        <w:rPr>
          <w:rFonts w:ascii="Tahoma" w:hAnsi="Tahoma" w:cs="Tahoma"/>
          <w:b/>
          <w:i/>
          <w:color w:val="auto"/>
          <w:sz w:val="20"/>
          <w:szCs w:val="20"/>
        </w:rPr>
        <w:t>Vállalkozási keretszerződés EU Kohéziós Politikáját szolgáló EU Alapok társfinanszírozásával megvalósuló fejlesztéspolitikai programok értékeléseinek készítésére, 9 részben</w:t>
      </w:r>
      <w:r w:rsidRPr="007467D9">
        <w:rPr>
          <w:rFonts w:ascii="Tahoma" w:hAnsi="Tahoma" w:cs="Tahoma"/>
          <w:b/>
          <w:i/>
          <w:color w:val="auto"/>
          <w:sz w:val="20"/>
          <w:szCs w:val="20"/>
        </w:rPr>
        <w:t xml:space="preserve">” </w:t>
      </w:r>
      <w:r w:rsidRPr="007467D9">
        <w:rPr>
          <w:rFonts w:ascii="Tahoma" w:hAnsi="Tahoma" w:cs="Tahoma"/>
          <w:color w:val="auto"/>
          <w:sz w:val="20"/>
          <w:szCs w:val="20"/>
        </w:rPr>
        <w:t>tárgyban indított közbeszerzési eljárás kapcsán az alábbiakról nyilatkozom</w:t>
      </w:r>
      <w:r w:rsidR="002058B4" w:rsidRPr="007467D9">
        <w:rPr>
          <w:rFonts w:ascii="Tahoma" w:hAnsi="Tahoma" w:cs="Tahoma"/>
          <w:color w:val="auto"/>
          <w:sz w:val="20"/>
          <w:szCs w:val="20"/>
        </w:rPr>
        <w:t>.</w:t>
      </w:r>
    </w:p>
    <w:p w14:paraId="5EB13280" w14:textId="4FAADEC9" w:rsidR="00762079" w:rsidRPr="007467D9" w:rsidRDefault="00762079" w:rsidP="004F3438">
      <w:pPr>
        <w:spacing w:after="0"/>
        <w:jc w:val="both"/>
        <w:rPr>
          <w:rFonts w:ascii="Tahoma" w:hAnsi="Tahoma" w:cs="Tahoma"/>
          <w:color w:val="auto"/>
          <w:sz w:val="20"/>
          <w:szCs w:val="20"/>
        </w:rPr>
      </w:pPr>
      <w:r w:rsidRPr="007467D9">
        <w:rPr>
          <w:rFonts w:ascii="Tahoma" w:hAnsi="Tahoma" w:cs="Tahoma"/>
          <w:color w:val="auto"/>
          <w:sz w:val="20"/>
          <w:szCs w:val="20"/>
        </w:rPr>
        <w:t>Nyilatkozom a Kbt. 66. § (6) bekezdés a) pontja alapján</w:t>
      </w:r>
      <w:r w:rsidRPr="007467D9">
        <w:rPr>
          <w:rStyle w:val="Lbjegyzet-hivatkozs"/>
          <w:rFonts w:ascii="Tahoma" w:hAnsi="Tahoma" w:cs="Tahoma"/>
          <w:color w:val="auto"/>
          <w:sz w:val="20"/>
          <w:szCs w:val="20"/>
        </w:rPr>
        <w:footnoteReference w:id="8"/>
      </w:r>
      <w:r w:rsidRPr="007467D9">
        <w:rPr>
          <w:rFonts w:ascii="Tahoma" w:hAnsi="Tahoma" w:cs="Tahoma"/>
          <w:color w:val="auto"/>
          <w:sz w:val="20"/>
          <w:szCs w:val="20"/>
        </w:rPr>
        <w:t>, hogy a közbeszerzés tárgyának alábbiakban meghatározott részeivel összefüggésben alvállalkozó(</w:t>
      </w:r>
      <w:proofErr w:type="spellStart"/>
      <w:r w:rsidRPr="007467D9">
        <w:rPr>
          <w:rFonts w:ascii="Tahoma" w:hAnsi="Tahoma" w:cs="Tahoma"/>
          <w:color w:val="auto"/>
          <w:sz w:val="20"/>
          <w:szCs w:val="20"/>
        </w:rPr>
        <w:t>ka</w:t>
      </w:r>
      <w:proofErr w:type="spellEnd"/>
      <w:r w:rsidRPr="007467D9">
        <w:rPr>
          <w:rFonts w:ascii="Tahoma" w:hAnsi="Tahoma" w:cs="Tahoma"/>
          <w:color w:val="auto"/>
          <w:sz w:val="20"/>
          <w:szCs w:val="20"/>
        </w:rPr>
        <w:t>)t veszek igénybe</w:t>
      </w:r>
      <w:r w:rsidRPr="007467D9">
        <w:rPr>
          <w:rStyle w:val="Lbjegyzet-karakterek"/>
          <w:rFonts w:ascii="Tahoma" w:hAnsi="Tahoma" w:cs="Tahoma"/>
          <w:color w:val="auto"/>
          <w:sz w:val="20"/>
          <w:szCs w:val="20"/>
        </w:rPr>
        <w:footnoteReference w:id="9"/>
      </w:r>
      <w:r w:rsidRPr="007467D9">
        <w:rPr>
          <w:rFonts w:ascii="Tahoma" w:hAnsi="Tahoma" w:cs="Tahoma"/>
          <w:color w:val="auto"/>
          <w:sz w:val="20"/>
          <w:szCs w:val="20"/>
        </w:rPr>
        <w:t>:</w:t>
      </w:r>
    </w:p>
    <w:tbl>
      <w:tblPr>
        <w:tblW w:w="0" w:type="auto"/>
        <w:jc w:val="center"/>
        <w:tblLayout w:type="fixed"/>
        <w:tblLook w:val="0000" w:firstRow="0" w:lastRow="0" w:firstColumn="0" w:lastColumn="0" w:noHBand="0" w:noVBand="0"/>
      </w:tblPr>
      <w:tblGrid>
        <w:gridCol w:w="8054"/>
      </w:tblGrid>
      <w:tr w:rsidR="00932096" w:rsidRPr="007467D9" w14:paraId="05347C20" w14:textId="77777777" w:rsidTr="00B6596D">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1CC49B5" w14:textId="77777777" w:rsidR="00B6596D" w:rsidRPr="007467D9" w:rsidRDefault="00B6596D" w:rsidP="004F3438">
            <w:pPr>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 xml:space="preserve">A közbeszerzés azon része, amellyel összefüggésben szerződést fog kötni </w:t>
            </w:r>
          </w:p>
        </w:tc>
      </w:tr>
      <w:tr w:rsidR="00932096" w:rsidRPr="007467D9" w14:paraId="25B3C4BD"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0682081" w14:textId="77777777" w:rsidR="00B6596D" w:rsidRPr="007467D9" w:rsidRDefault="00B6596D" w:rsidP="004F3438">
            <w:pPr>
              <w:snapToGrid w:val="0"/>
              <w:spacing w:before="120" w:after="120"/>
              <w:ind w:left="426" w:hanging="426"/>
              <w:jc w:val="center"/>
              <w:rPr>
                <w:rFonts w:ascii="Tahoma" w:hAnsi="Tahoma" w:cs="Tahoma"/>
                <w:color w:val="auto"/>
                <w:sz w:val="20"/>
                <w:szCs w:val="20"/>
              </w:rPr>
            </w:pPr>
          </w:p>
        </w:tc>
      </w:tr>
      <w:tr w:rsidR="00932096" w:rsidRPr="007467D9" w14:paraId="6B6B907F"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50A6904" w14:textId="77777777" w:rsidR="00B6596D" w:rsidRPr="007467D9" w:rsidRDefault="00B6596D" w:rsidP="004F3438">
            <w:pPr>
              <w:snapToGrid w:val="0"/>
              <w:spacing w:before="120" w:after="120"/>
              <w:ind w:left="426" w:hanging="426"/>
              <w:jc w:val="center"/>
              <w:rPr>
                <w:rFonts w:ascii="Tahoma" w:hAnsi="Tahoma" w:cs="Tahoma"/>
                <w:color w:val="auto"/>
                <w:sz w:val="20"/>
                <w:szCs w:val="20"/>
              </w:rPr>
            </w:pPr>
          </w:p>
        </w:tc>
      </w:tr>
    </w:tbl>
    <w:p w14:paraId="4DDD3006" w14:textId="77777777" w:rsidR="00762079" w:rsidRPr="007467D9" w:rsidRDefault="00762079" w:rsidP="00B6596D">
      <w:pPr>
        <w:spacing w:after="0"/>
        <w:ind w:left="426" w:hanging="426"/>
        <w:jc w:val="both"/>
        <w:rPr>
          <w:rFonts w:ascii="Tahoma" w:hAnsi="Tahoma" w:cs="Tahoma"/>
          <w:color w:val="auto"/>
          <w:sz w:val="20"/>
          <w:szCs w:val="20"/>
        </w:rPr>
      </w:pPr>
    </w:p>
    <w:p w14:paraId="39883EEE" w14:textId="5CB6D8CC" w:rsidR="00762079" w:rsidRPr="007467D9" w:rsidRDefault="00762079" w:rsidP="004F3438">
      <w:pPr>
        <w:spacing w:after="0"/>
        <w:jc w:val="both"/>
        <w:rPr>
          <w:rFonts w:ascii="Tahoma" w:hAnsi="Tahoma" w:cs="Tahoma"/>
          <w:color w:val="auto"/>
          <w:sz w:val="20"/>
          <w:szCs w:val="20"/>
        </w:rPr>
      </w:pPr>
      <w:r w:rsidRPr="007467D9">
        <w:rPr>
          <w:rFonts w:ascii="Tahoma" w:hAnsi="Tahoma" w:cs="Tahoma"/>
          <w:color w:val="auto"/>
          <w:sz w:val="20"/>
          <w:szCs w:val="20"/>
        </w:rPr>
        <w:t>Nyilatkozom a Kbt. 66. § (6) bekezdés b) pontja alapján</w:t>
      </w:r>
      <w:r w:rsidRPr="007467D9">
        <w:rPr>
          <w:rFonts w:ascii="Tahoma" w:hAnsi="Tahoma" w:cs="Tahoma"/>
          <w:color w:val="auto"/>
          <w:sz w:val="20"/>
          <w:szCs w:val="20"/>
          <w:vertAlign w:val="superscript"/>
        </w:rPr>
        <w:footnoteReference w:id="10"/>
      </w:r>
      <w:r w:rsidRPr="007467D9">
        <w:rPr>
          <w:rFonts w:ascii="Tahoma" w:hAnsi="Tahoma" w:cs="Tahoma"/>
          <w:color w:val="auto"/>
          <w:sz w:val="20"/>
          <w:szCs w:val="20"/>
        </w:rPr>
        <w:t xml:space="preserve">, hogy a szerződés teljesítéséhez </w:t>
      </w:r>
      <w:proofErr w:type="gramStart"/>
      <w:r w:rsidRPr="007467D9">
        <w:rPr>
          <w:rFonts w:ascii="Tahoma" w:hAnsi="Tahoma" w:cs="Tahoma"/>
          <w:color w:val="auto"/>
          <w:sz w:val="20"/>
          <w:szCs w:val="20"/>
        </w:rPr>
        <w:t>a</w:t>
      </w:r>
      <w:proofErr w:type="gramEnd"/>
      <w:r w:rsidRPr="007467D9">
        <w:rPr>
          <w:rFonts w:ascii="Tahoma" w:hAnsi="Tahoma" w:cs="Tahoma"/>
          <w:color w:val="auto"/>
          <w:sz w:val="20"/>
          <w:szCs w:val="20"/>
        </w:rPr>
        <w:t xml:space="preserve"> </w:t>
      </w:r>
      <w:r w:rsidR="004D1E33" w:rsidRPr="007467D9">
        <w:rPr>
          <w:rFonts w:ascii="Tahoma" w:hAnsi="Tahoma" w:cs="Tahoma"/>
          <w:color w:val="auto"/>
          <w:sz w:val="20"/>
          <w:szCs w:val="20"/>
        </w:rPr>
        <w:t>előző</w:t>
      </w:r>
      <w:r w:rsidRPr="007467D9">
        <w:rPr>
          <w:rFonts w:ascii="Tahoma" w:hAnsi="Tahoma" w:cs="Tahoma"/>
          <w:color w:val="auto"/>
          <w:sz w:val="20"/>
          <w:szCs w:val="20"/>
        </w:rPr>
        <w:t xml:space="preserve">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932096" w:rsidRPr="007467D9" w14:paraId="3BCB6C0D" w14:textId="77777777" w:rsidTr="00B6596D">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AE307C1" w14:textId="022F2512" w:rsidR="00762079" w:rsidRPr="007467D9" w:rsidRDefault="00762079"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Alvállalkozó neve, címe</w:t>
            </w:r>
            <w:r w:rsidR="0018643F" w:rsidRPr="007467D9">
              <w:rPr>
                <w:rFonts w:ascii="Tahoma" w:hAnsi="Tahoma" w:cs="Tahoma"/>
                <w:b/>
                <w:color w:val="auto"/>
                <w:sz w:val="20"/>
                <w:szCs w:val="20"/>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AD420B" w14:textId="65F14ABB" w:rsidR="00762079" w:rsidRPr="007467D9" w:rsidRDefault="00762079"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 közbeszerzés azon része, amellyel összefüggésben szerződést fog kötni</w:t>
            </w:r>
          </w:p>
        </w:tc>
      </w:tr>
      <w:tr w:rsidR="00932096" w:rsidRPr="007467D9" w14:paraId="0CDE2779"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05FCF037" w14:textId="77777777" w:rsidR="00762079" w:rsidRPr="007467D9" w:rsidRDefault="00762079" w:rsidP="004F3438">
            <w:pPr>
              <w:snapToGrid w:val="0"/>
              <w:spacing w:before="120" w:after="120"/>
              <w:ind w:left="426" w:hanging="426"/>
              <w:jc w:val="center"/>
              <w:rPr>
                <w:rFonts w:ascii="Tahoma" w:hAnsi="Tahoma" w:cs="Tahoma"/>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53981804" w14:textId="77777777" w:rsidR="00762079" w:rsidRPr="007467D9" w:rsidRDefault="00762079" w:rsidP="004F3438">
            <w:pPr>
              <w:snapToGrid w:val="0"/>
              <w:spacing w:before="120" w:after="120"/>
              <w:ind w:left="426" w:hanging="426"/>
              <w:jc w:val="center"/>
              <w:rPr>
                <w:rFonts w:ascii="Tahoma" w:hAnsi="Tahoma" w:cs="Tahoma"/>
                <w:color w:val="auto"/>
                <w:sz w:val="20"/>
                <w:szCs w:val="20"/>
              </w:rPr>
            </w:pPr>
          </w:p>
        </w:tc>
      </w:tr>
      <w:tr w:rsidR="00932096" w:rsidRPr="007467D9" w14:paraId="32F3B1BA"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419D1484" w14:textId="77777777" w:rsidR="00762079" w:rsidRPr="007467D9" w:rsidRDefault="00762079" w:rsidP="004F3438">
            <w:pPr>
              <w:snapToGrid w:val="0"/>
              <w:spacing w:before="120" w:after="120"/>
              <w:ind w:left="426" w:hanging="426"/>
              <w:jc w:val="center"/>
              <w:rPr>
                <w:rFonts w:ascii="Tahoma" w:hAnsi="Tahoma" w:cs="Tahoma"/>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228D156" w14:textId="77777777" w:rsidR="00762079" w:rsidRPr="007467D9" w:rsidRDefault="00762079" w:rsidP="004F3438">
            <w:pPr>
              <w:snapToGrid w:val="0"/>
              <w:spacing w:before="120" w:after="120"/>
              <w:ind w:left="426" w:hanging="426"/>
              <w:jc w:val="center"/>
              <w:rPr>
                <w:rFonts w:ascii="Tahoma" w:hAnsi="Tahoma" w:cs="Tahoma"/>
                <w:color w:val="auto"/>
                <w:sz w:val="20"/>
                <w:szCs w:val="20"/>
              </w:rPr>
            </w:pPr>
          </w:p>
        </w:tc>
      </w:tr>
    </w:tbl>
    <w:p w14:paraId="49F5EC1C" w14:textId="77777777" w:rsidR="005C3C3B" w:rsidRPr="007467D9" w:rsidRDefault="005C3C3B" w:rsidP="00B6596D">
      <w:pPr>
        <w:spacing w:after="0"/>
        <w:jc w:val="both"/>
        <w:rPr>
          <w:rFonts w:ascii="Tahoma" w:hAnsi="Tahoma" w:cs="Tahoma"/>
          <w:color w:val="auto"/>
          <w:sz w:val="20"/>
          <w:szCs w:val="20"/>
        </w:rPr>
      </w:pPr>
    </w:p>
    <w:p w14:paraId="7A6FC935" w14:textId="0FF1CE99" w:rsidR="00BB7279" w:rsidRPr="007467D9" w:rsidRDefault="00BB7279" w:rsidP="004F3438">
      <w:pPr>
        <w:spacing w:after="0"/>
        <w:jc w:val="both"/>
        <w:rPr>
          <w:rFonts w:ascii="Tahoma" w:hAnsi="Tahoma" w:cs="Tahoma"/>
          <w:color w:val="auto"/>
          <w:sz w:val="20"/>
          <w:szCs w:val="20"/>
        </w:rPr>
      </w:pPr>
      <w:r w:rsidRPr="007467D9">
        <w:rPr>
          <w:rFonts w:ascii="Tahoma" w:hAnsi="Tahoma" w:cs="Tahoma"/>
          <w:color w:val="auto"/>
          <w:sz w:val="20"/>
          <w:szCs w:val="20"/>
        </w:rPr>
        <w:t xml:space="preserve">Nyilatkozom a Kbt. </w:t>
      </w:r>
      <w:r w:rsidR="00320303" w:rsidRPr="007467D9">
        <w:rPr>
          <w:rFonts w:ascii="Tahoma" w:hAnsi="Tahoma" w:cs="Tahoma"/>
          <w:color w:val="auto"/>
          <w:sz w:val="20"/>
          <w:szCs w:val="20"/>
        </w:rPr>
        <w:t>65. § (7</w:t>
      </w:r>
      <w:r w:rsidRPr="007467D9">
        <w:rPr>
          <w:rFonts w:ascii="Tahoma" w:hAnsi="Tahoma" w:cs="Tahoma"/>
          <w:color w:val="auto"/>
          <w:sz w:val="20"/>
          <w:szCs w:val="20"/>
        </w:rPr>
        <w:t>) bekezdése alapján</w:t>
      </w:r>
      <w:r w:rsidRPr="007467D9">
        <w:rPr>
          <w:rFonts w:ascii="Tahoma" w:hAnsi="Tahoma" w:cs="Tahoma"/>
          <w:color w:val="auto"/>
          <w:sz w:val="20"/>
          <w:szCs w:val="20"/>
          <w:vertAlign w:val="superscript"/>
        </w:rPr>
        <w:footnoteReference w:id="11"/>
      </w:r>
      <w:r w:rsidRPr="007467D9">
        <w:rPr>
          <w:rFonts w:ascii="Tahoma" w:hAnsi="Tahoma" w:cs="Tahoma"/>
          <w:color w:val="auto"/>
          <w:sz w:val="20"/>
          <w:szCs w:val="20"/>
          <w:vertAlign w:val="superscript"/>
        </w:rPr>
        <w:t>,</w:t>
      </w:r>
      <w:r w:rsidRPr="007467D9">
        <w:rPr>
          <w:rFonts w:ascii="Tahoma" w:hAnsi="Tahoma" w:cs="Tahoma"/>
          <w:color w:val="auto"/>
          <w:sz w:val="20"/>
          <w:szCs w:val="20"/>
        </w:rPr>
        <w:t xml:space="preserve"> hogy az alábbi kapacitást nyújtó szervezet(</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)et kívánjuk igénybe venni</w:t>
      </w:r>
      <w:r w:rsidRPr="007467D9">
        <w:rPr>
          <w:rFonts w:ascii="Tahoma" w:hAnsi="Tahoma" w:cs="Tahoma"/>
          <w:color w:val="auto"/>
          <w:sz w:val="20"/>
          <w:szCs w:val="20"/>
          <w:vertAlign w:val="superscript"/>
        </w:rPr>
        <w:footnoteReference w:id="12"/>
      </w:r>
      <w:r w:rsidRPr="007467D9">
        <w:rPr>
          <w:rFonts w:ascii="Tahoma" w:hAnsi="Tahoma" w:cs="Tahoma"/>
          <w:color w:val="auto"/>
          <w:sz w:val="20"/>
          <w:szCs w:val="20"/>
        </w:rPr>
        <w:t>:</w:t>
      </w:r>
    </w:p>
    <w:tbl>
      <w:tblPr>
        <w:tblW w:w="0" w:type="auto"/>
        <w:jc w:val="center"/>
        <w:tblLayout w:type="fixed"/>
        <w:tblLook w:val="0000" w:firstRow="0" w:lastRow="0" w:firstColumn="0" w:lastColumn="0" w:noHBand="0" w:noVBand="0"/>
      </w:tblPr>
      <w:tblGrid>
        <w:gridCol w:w="4778"/>
        <w:gridCol w:w="3138"/>
      </w:tblGrid>
      <w:tr w:rsidR="00932096" w:rsidRPr="007467D9" w14:paraId="41E23EA5"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2D86EAB2" w14:textId="50B6A6E1" w:rsidR="00BB7279" w:rsidRPr="007467D9" w:rsidRDefault="00BB7279" w:rsidP="004F3438">
            <w:pPr>
              <w:spacing w:before="120" w:after="120"/>
              <w:ind w:left="426" w:hanging="426"/>
              <w:jc w:val="center"/>
              <w:rPr>
                <w:rFonts w:ascii="Tahoma" w:hAnsi="Tahoma" w:cs="Tahoma"/>
                <w:b/>
                <w:bCs/>
                <w:color w:val="auto"/>
                <w:sz w:val="20"/>
                <w:szCs w:val="20"/>
              </w:rPr>
            </w:pPr>
            <w:r w:rsidRPr="007467D9">
              <w:rPr>
                <w:rFonts w:ascii="Tahoma" w:hAnsi="Tahoma" w:cs="Tahoma"/>
                <w:b/>
                <w:color w:val="auto"/>
                <w:sz w:val="20"/>
                <w:szCs w:val="20"/>
              </w:rPr>
              <w:lastRenderedPageBreak/>
              <w:t>Kapacitást rendelkezésre bocsátó szervezet (név, cím</w:t>
            </w:r>
            <w:r w:rsidR="0018643F" w:rsidRPr="007467D9">
              <w:rPr>
                <w:rFonts w:ascii="Tahoma" w:hAnsi="Tahoma" w:cs="Tahoma"/>
                <w:b/>
                <w:color w:val="auto"/>
                <w:sz w:val="20"/>
                <w:szCs w:val="20"/>
              </w:rPr>
              <w:t>, adószám</w:t>
            </w:r>
            <w:r w:rsidRPr="007467D9">
              <w:rPr>
                <w:rFonts w:ascii="Tahoma" w:hAnsi="Tahoma" w:cs="Tahoma"/>
                <w:b/>
                <w:color w:val="auto"/>
                <w:sz w:val="20"/>
                <w:szCs w:val="20"/>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BE66CA2" w14:textId="77777777" w:rsidR="00BB7279" w:rsidRPr="007467D9" w:rsidRDefault="00BB7279" w:rsidP="004F3438">
            <w:pPr>
              <w:spacing w:before="120" w:after="120"/>
              <w:ind w:left="426" w:hanging="426"/>
              <w:jc w:val="center"/>
              <w:rPr>
                <w:rFonts w:ascii="Tahoma" w:hAnsi="Tahoma" w:cs="Tahoma"/>
                <w:color w:val="auto"/>
                <w:sz w:val="20"/>
                <w:szCs w:val="20"/>
              </w:rPr>
            </w:pPr>
            <w:r w:rsidRPr="007467D9">
              <w:rPr>
                <w:rFonts w:ascii="Tahoma" w:hAnsi="Tahoma" w:cs="Tahoma"/>
                <w:b/>
                <w:bCs/>
                <w:color w:val="auto"/>
                <w:sz w:val="20"/>
                <w:szCs w:val="20"/>
              </w:rPr>
              <w:t>Az alkalmassági feltétel</w:t>
            </w:r>
            <w:r w:rsidR="00320303" w:rsidRPr="007467D9">
              <w:rPr>
                <w:rStyle w:val="Lbjegyzet-hivatkozs"/>
                <w:rFonts w:ascii="Tahoma" w:hAnsi="Tahoma" w:cs="Tahoma"/>
                <w:b/>
                <w:bCs/>
                <w:color w:val="auto"/>
                <w:sz w:val="20"/>
                <w:szCs w:val="20"/>
              </w:rPr>
              <w:footnoteReference w:id="13"/>
            </w:r>
            <w:r w:rsidRPr="007467D9">
              <w:rPr>
                <w:rFonts w:ascii="Tahoma" w:hAnsi="Tahoma" w:cs="Tahoma"/>
                <w:b/>
                <w:bCs/>
                <w:color w:val="auto"/>
                <w:sz w:val="20"/>
                <w:szCs w:val="20"/>
              </w:rPr>
              <w:t xml:space="preserve">, amelynek igazolásához a kapacitást nyújtó szervezet erőforrására támaszkodik </w:t>
            </w:r>
            <w:r w:rsidRPr="007467D9">
              <w:rPr>
                <w:rFonts w:ascii="Tahoma" w:hAnsi="Tahoma" w:cs="Tahoma"/>
                <w:bCs/>
                <w:color w:val="auto"/>
                <w:sz w:val="20"/>
                <w:szCs w:val="20"/>
              </w:rPr>
              <w:t>(a felhívás vonatkozó pontjának megjelölése)</w:t>
            </w:r>
          </w:p>
        </w:tc>
      </w:tr>
      <w:tr w:rsidR="00932096" w:rsidRPr="007467D9" w14:paraId="7F5CB1BF"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1F8A17D6" w14:textId="77777777" w:rsidR="00BB7279" w:rsidRPr="007467D9" w:rsidRDefault="00BB7279" w:rsidP="004F3438">
            <w:pPr>
              <w:snapToGrid w:val="0"/>
              <w:spacing w:before="120" w:after="120"/>
              <w:ind w:left="426" w:hanging="426"/>
              <w:jc w:val="center"/>
              <w:rPr>
                <w:rFonts w:ascii="Tahoma" w:hAnsi="Tahoma" w:cs="Tahoma"/>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0FC122B2" w14:textId="77777777" w:rsidR="00BB7279" w:rsidRPr="007467D9" w:rsidRDefault="00BB7279" w:rsidP="004F3438">
            <w:pPr>
              <w:snapToGrid w:val="0"/>
              <w:spacing w:before="120" w:after="120"/>
              <w:ind w:left="426" w:hanging="426"/>
              <w:jc w:val="center"/>
              <w:rPr>
                <w:rFonts w:ascii="Tahoma" w:hAnsi="Tahoma" w:cs="Tahoma"/>
                <w:color w:val="auto"/>
                <w:sz w:val="20"/>
                <w:szCs w:val="20"/>
              </w:rPr>
            </w:pPr>
          </w:p>
        </w:tc>
      </w:tr>
      <w:tr w:rsidR="00932096" w:rsidRPr="007467D9" w14:paraId="6EB7A755"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221BD73D" w14:textId="77777777" w:rsidR="00BB7279" w:rsidRPr="007467D9" w:rsidRDefault="00BB7279" w:rsidP="004F3438">
            <w:pPr>
              <w:snapToGrid w:val="0"/>
              <w:spacing w:before="120" w:after="120"/>
              <w:ind w:left="426" w:hanging="426"/>
              <w:jc w:val="center"/>
              <w:rPr>
                <w:rFonts w:ascii="Tahoma" w:hAnsi="Tahoma" w:cs="Tahoma"/>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11CF38A" w14:textId="77777777" w:rsidR="00BB7279" w:rsidRPr="007467D9" w:rsidRDefault="00BB7279" w:rsidP="004F3438">
            <w:pPr>
              <w:snapToGrid w:val="0"/>
              <w:spacing w:before="120" w:after="120"/>
              <w:ind w:left="426" w:hanging="426"/>
              <w:jc w:val="center"/>
              <w:rPr>
                <w:rFonts w:ascii="Tahoma" w:hAnsi="Tahoma" w:cs="Tahoma"/>
                <w:color w:val="auto"/>
                <w:sz w:val="20"/>
                <w:szCs w:val="20"/>
              </w:rPr>
            </w:pPr>
          </w:p>
        </w:tc>
      </w:tr>
    </w:tbl>
    <w:p w14:paraId="169B5C8C" w14:textId="77777777" w:rsidR="00BB7279" w:rsidRPr="007467D9" w:rsidRDefault="00BB7279" w:rsidP="00B6596D">
      <w:pPr>
        <w:spacing w:before="120" w:after="120"/>
        <w:ind w:left="426" w:hanging="426"/>
        <w:jc w:val="both"/>
        <w:rPr>
          <w:rFonts w:ascii="Tahoma" w:hAnsi="Tahoma" w:cs="Tahoma"/>
          <w:color w:val="auto"/>
          <w:sz w:val="20"/>
          <w:szCs w:val="20"/>
        </w:rPr>
      </w:pPr>
    </w:p>
    <w:p w14:paraId="613A134A" w14:textId="77777777" w:rsidR="008670F5" w:rsidRPr="007467D9" w:rsidRDefault="008670F5" w:rsidP="008670F5">
      <w:pPr>
        <w:pStyle w:val="Szvegtrzsbehzssal"/>
        <w:spacing w:before="120"/>
        <w:ind w:left="0"/>
        <w:jc w:val="both"/>
        <w:rPr>
          <w:rFonts w:ascii="Tahoma" w:hAnsi="Tahoma" w:cs="Tahoma"/>
          <w:color w:val="auto"/>
          <w:sz w:val="20"/>
          <w:szCs w:val="20"/>
        </w:rPr>
      </w:pPr>
      <w:r w:rsidRPr="007467D9">
        <w:rPr>
          <w:rFonts w:ascii="Tahoma" w:hAnsi="Tahoma" w:cs="Tahoma"/>
          <w:color w:val="auto"/>
          <w:sz w:val="20"/>
          <w:szCs w:val="20"/>
        </w:rPr>
        <w:t xml:space="preserve">A Kbt. 66. § (4) bekezdése alapján nyilatkozom, hogy vállalkozásunk </w:t>
      </w:r>
    </w:p>
    <w:p w14:paraId="0C02F313" w14:textId="77777777" w:rsidR="008670F5" w:rsidRPr="007467D9" w:rsidRDefault="008670F5" w:rsidP="008670F5">
      <w:pPr>
        <w:pStyle w:val="Szvegtrzsbehzssal"/>
        <w:numPr>
          <w:ilvl w:val="0"/>
          <w:numId w:val="7"/>
        </w:numPr>
        <w:tabs>
          <w:tab w:val="clear" w:pos="0"/>
        </w:tabs>
        <w:spacing w:before="120"/>
        <w:ind w:left="1276" w:hanging="426"/>
        <w:jc w:val="both"/>
        <w:rPr>
          <w:rFonts w:ascii="Tahoma" w:hAnsi="Tahoma" w:cs="Tahoma"/>
          <w:color w:val="auto"/>
          <w:sz w:val="20"/>
          <w:szCs w:val="20"/>
        </w:rPr>
      </w:pPr>
      <w:r w:rsidRPr="007467D9">
        <w:rPr>
          <w:rFonts w:ascii="Tahoma" w:hAnsi="Tahoma" w:cs="Tahoma"/>
          <w:color w:val="auto"/>
          <w:sz w:val="20"/>
          <w:szCs w:val="20"/>
        </w:rPr>
        <w:t>a kis- és középvállalkozásokról, fejlődésük támogatásáról szóló törvény szerint ……………………………………vállalkozásnak</w:t>
      </w:r>
      <w:r w:rsidRPr="007467D9">
        <w:rPr>
          <w:rStyle w:val="Lbjegyzet-karakterek"/>
          <w:rFonts w:ascii="Tahoma" w:hAnsi="Tahoma" w:cs="Tahoma"/>
          <w:color w:val="auto"/>
          <w:sz w:val="20"/>
          <w:szCs w:val="20"/>
        </w:rPr>
        <w:footnoteReference w:id="14"/>
      </w:r>
      <w:r w:rsidRPr="007467D9">
        <w:rPr>
          <w:rFonts w:ascii="Tahoma" w:hAnsi="Tahoma" w:cs="Tahoma"/>
          <w:color w:val="auto"/>
          <w:sz w:val="20"/>
          <w:szCs w:val="20"/>
        </w:rPr>
        <w:t xml:space="preserve"> minősül / </w:t>
      </w:r>
    </w:p>
    <w:p w14:paraId="6833D6AC" w14:textId="77777777" w:rsidR="008670F5" w:rsidRPr="007467D9" w:rsidRDefault="008670F5" w:rsidP="008670F5">
      <w:pPr>
        <w:pStyle w:val="Szvegtrzsbehzssal"/>
        <w:numPr>
          <w:ilvl w:val="0"/>
          <w:numId w:val="7"/>
        </w:numPr>
        <w:tabs>
          <w:tab w:val="clear" w:pos="0"/>
        </w:tabs>
        <w:spacing w:before="120"/>
        <w:ind w:left="1276" w:hanging="426"/>
        <w:jc w:val="both"/>
        <w:rPr>
          <w:rFonts w:ascii="Tahoma" w:hAnsi="Tahoma" w:cs="Tahoma"/>
          <w:color w:val="auto"/>
          <w:sz w:val="20"/>
          <w:szCs w:val="20"/>
        </w:rPr>
      </w:pPr>
      <w:r w:rsidRPr="007467D9">
        <w:rPr>
          <w:rFonts w:ascii="Tahoma" w:hAnsi="Tahoma" w:cs="Tahoma"/>
          <w:color w:val="auto"/>
          <w:sz w:val="20"/>
          <w:szCs w:val="20"/>
        </w:rPr>
        <w:t>nem tartozik a kis- és középvállalkozásokról, fejlődésük támogatásáról szóló törvény hatálya alá</w:t>
      </w:r>
      <w:r w:rsidRPr="007467D9">
        <w:rPr>
          <w:rStyle w:val="Lbjegyzet-karakterek"/>
          <w:rFonts w:ascii="Tahoma" w:hAnsi="Tahoma" w:cs="Tahoma"/>
          <w:color w:val="auto"/>
          <w:sz w:val="20"/>
          <w:szCs w:val="20"/>
        </w:rPr>
        <w:footnoteReference w:id="15"/>
      </w:r>
      <w:r w:rsidRPr="007467D9">
        <w:rPr>
          <w:rFonts w:ascii="Tahoma" w:hAnsi="Tahoma" w:cs="Tahoma"/>
          <w:color w:val="auto"/>
          <w:sz w:val="20"/>
          <w:szCs w:val="20"/>
        </w:rPr>
        <w:t>.</w:t>
      </w:r>
    </w:p>
    <w:p w14:paraId="27BF7C39" w14:textId="77777777" w:rsidR="008670F5" w:rsidRPr="007467D9" w:rsidRDefault="008670F5" w:rsidP="008670F5">
      <w:pPr>
        <w:pStyle w:val="Szvegtrzsbehzssal"/>
        <w:spacing w:before="120"/>
        <w:ind w:left="0"/>
        <w:jc w:val="both"/>
        <w:rPr>
          <w:rFonts w:ascii="Tahoma" w:hAnsi="Tahoma" w:cs="Tahoma"/>
          <w:color w:val="auto"/>
          <w:sz w:val="20"/>
          <w:szCs w:val="20"/>
        </w:rPr>
      </w:pPr>
      <w:r w:rsidRPr="007467D9">
        <w:rPr>
          <w:rFonts w:ascii="Tahoma" w:hAnsi="Tahoma" w:cs="Tahoma"/>
          <w:color w:val="auto"/>
          <w:sz w:val="20"/>
          <w:szCs w:val="20"/>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32096" w:rsidRPr="007467D9" w14:paraId="3264ED6B" w14:textId="77777777" w:rsidTr="008670F5">
        <w:tc>
          <w:tcPr>
            <w:tcW w:w="9070" w:type="dxa"/>
            <w:gridSpan w:val="3"/>
          </w:tcPr>
          <w:p w14:paraId="780D5438" w14:textId="77777777" w:rsidR="00BB7279" w:rsidRPr="007467D9" w:rsidRDefault="00BB7279"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049D2BFC" w14:textId="77777777" w:rsidTr="008670F5">
        <w:tc>
          <w:tcPr>
            <w:tcW w:w="1418" w:type="dxa"/>
          </w:tcPr>
          <w:p w14:paraId="64F4EC20" w14:textId="77777777" w:rsidR="00BB7279" w:rsidRPr="007467D9" w:rsidRDefault="00BB7279" w:rsidP="004F3438">
            <w:pPr>
              <w:spacing w:before="120" w:after="120"/>
              <w:ind w:left="426" w:hanging="426"/>
              <w:jc w:val="both"/>
              <w:rPr>
                <w:rFonts w:ascii="Tahoma" w:hAnsi="Tahoma" w:cs="Tahoma"/>
                <w:color w:val="auto"/>
                <w:sz w:val="20"/>
                <w:szCs w:val="20"/>
              </w:rPr>
            </w:pPr>
          </w:p>
        </w:tc>
        <w:tc>
          <w:tcPr>
            <w:tcW w:w="3399" w:type="dxa"/>
          </w:tcPr>
          <w:p w14:paraId="231361B1" w14:textId="77777777" w:rsidR="00BB7279" w:rsidRPr="007467D9" w:rsidRDefault="00BB7279" w:rsidP="004F3438">
            <w:pPr>
              <w:spacing w:before="120" w:after="120"/>
              <w:ind w:left="426" w:hanging="426"/>
              <w:jc w:val="both"/>
              <w:rPr>
                <w:rFonts w:ascii="Tahoma" w:hAnsi="Tahoma" w:cs="Tahoma"/>
                <w:color w:val="auto"/>
                <w:sz w:val="20"/>
                <w:szCs w:val="20"/>
              </w:rPr>
            </w:pPr>
          </w:p>
        </w:tc>
        <w:tc>
          <w:tcPr>
            <w:tcW w:w="4253" w:type="dxa"/>
            <w:tcBorders>
              <w:bottom w:val="single" w:sz="4" w:space="0" w:color="auto"/>
            </w:tcBorders>
          </w:tcPr>
          <w:p w14:paraId="39978384" w14:textId="77777777" w:rsidR="00BB7279" w:rsidRPr="007467D9" w:rsidRDefault="00BB7279" w:rsidP="004F3438">
            <w:pPr>
              <w:spacing w:before="120" w:after="120"/>
              <w:ind w:left="426" w:hanging="426"/>
              <w:jc w:val="both"/>
              <w:rPr>
                <w:rFonts w:ascii="Tahoma" w:hAnsi="Tahoma" w:cs="Tahoma"/>
                <w:color w:val="auto"/>
                <w:sz w:val="20"/>
                <w:szCs w:val="20"/>
              </w:rPr>
            </w:pPr>
          </w:p>
        </w:tc>
      </w:tr>
      <w:tr w:rsidR="00932096" w:rsidRPr="007467D9" w14:paraId="3FF97D55" w14:textId="77777777" w:rsidTr="008670F5">
        <w:tc>
          <w:tcPr>
            <w:tcW w:w="1418" w:type="dxa"/>
          </w:tcPr>
          <w:p w14:paraId="1CAD0B89" w14:textId="77777777" w:rsidR="00BB7279" w:rsidRPr="007467D9" w:rsidRDefault="00BB7279" w:rsidP="004F3438">
            <w:pPr>
              <w:spacing w:before="120" w:after="120"/>
              <w:ind w:left="426" w:hanging="426"/>
              <w:jc w:val="both"/>
              <w:rPr>
                <w:rFonts w:ascii="Tahoma" w:hAnsi="Tahoma" w:cs="Tahoma"/>
                <w:color w:val="auto"/>
                <w:sz w:val="20"/>
                <w:szCs w:val="20"/>
              </w:rPr>
            </w:pPr>
          </w:p>
        </w:tc>
        <w:tc>
          <w:tcPr>
            <w:tcW w:w="3399" w:type="dxa"/>
          </w:tcPr>
          <w:p w14:paraId="35A047F5" w14:textId="77777777" w:rsidR="00BB7279" w:rsidRPr="007467D9" w:rsidRDefault="00BB7279" w:rsidP="004F3438">
            <w:pPr>
              <w:spacing w:before="120" w:after="120"/>
              <w:ind w:left="426" w:hanging="426"/>
              <w:jc w:val="both"/>
              <w:rPr>
                <w:rFonts w:ascii="Tahoma" w:hAnsi="Tahoma" w:cs="Tahoma"/>
                <w:color w:val="auto"/>
                <w:sz w:val="20"/>
                <w:szCs w:val="20"/>
              </w:rPr>
            </w:pPr>
          </w:p>
        </w:tc>
        <w:tc>
          <w:tcPr>
            <w:tcW w:w="4253" w:type="dxa"/>
            <w:tcBorders>
              <w:top w:val="single" w:sz="4" w:space="0" w:color="auto"/>
            </w:tcBorders>
            <w:vAlign w:val="center"/>
          </w:tcPr>
          <w:p w14:paraId="60F55CE4" w14:textId="77777777" w:rsidR="00BB7279" w:rsidRPr="007467D9" w:rsidRDefault="00BB7279"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6149EBEF" w14:textId="77777777" w:rsidR="005C5981" w:rsidRPr="007467D9" w:rsidRDefault="005C5981" w:rsidP="004F3438">
      <w:pPr>
        <w:suppressAutoHyphens w:val="0"/>
        <w:spacing w:after="0"/>
        <w:ind w:left="426" w:hanging="426"/>
        <w:textAlignment w:val="auto"/>
        <w:rPr>
          <w:rFonts w:ascii="Tahoma" w:hAnsi="Tahoma" w:cs="Tahoma"/>
          <w:b/>
          <w:color w:val="auto"/>
          <w:sz w:val="20"/>
          <w:szCs w:val="20"/>
        </w:rPr>
      </w:pPr>
      <w:r w:rsidRPr="007467D9">
        <w:rPr>
          <w:rFonts w:ascii="Tahoma" w:hAnsi="Tahoma" w:cs="Tahoma"/>
          <w:b/>
          <w:color w:val="auto"/>
          <w:sz w:val="20"/>
          <w:szCs w:val="20"/>
        </w:rPr>
        <w:br w:type="page"/>
      </w:r>
    </w:p>
    <w:p w14:paraId="6BED29A8" w14:textId="77777777" w:rsidR="00C10C7A" w:rsidRPr="007467D9" w:rsidRDefault="00941C70" w:rsidP="004F3438">
      <w:pPr>
        <w:pStyle w:val="Listaszerbekezds"/>
        <w:tabs>
          <w:tab w:val="center" w:pos="6521"/>
        </w:tabs>
        <w:spacing w:line="276" w:lineRule="auto"/>
        <w:ind w:left="2880"/>
        <w:jc w:val="right"/>
        <w:rPr>
          <w:rFonts w:ascii="Tahoma" w:hAnsi="Tahoma" w:cs="Tahoma"/>
          <w:b/>
          <w:sz w:val="20"/>
          <w:szCs w:val="20"/>
        </w:rPr>
      </w:pPr>
      <w:r w:rsidRPr="007467D9">
        <w:rPr>
          <w:rFonts w:ascii="Tahoma" w:hAnsi="Tahoma" w:cs="Tahoma"/>
          <w:b/>
          <w:sz w:val="20"/>
          <w:szCs w:val="20"/>
        </w:rPr>
        <w:lastRenderedPageBreak/>
        <w:t xml:space="preserve">4. </w:t>
      </w:r>
      <w:r w:rsidR="00C10C7A" w:rsidRPr="007467D9">
        <w:rPr>
          <w:rFonts w:ascii="Tahoma" w:hAnsi="Tahoma" w:cs="Tahoma"/>
          <w:b/>
          <w:sz w:val="20"/>
          <w:szCs w:val="20"/>
        </w:rPr>
        <w:t>számú melléklet</w:t>
      </w:r>
    </w:p>
    <w:p w14:paraId="0463F936" w14:textId="77777777" w:rsidR="00194E0D" w:rsidRPr="007467D9" w:rsidRDefault="00684546" w:rsidP="004F3438">
      <w:pPr>
        <w:spacing w:before="120" w:after="12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AZ EGYSÉGES EURÓPAI KÖZBESZERZÉSI DOKUMENTUM FORMANYOMTATVÁNYA</w:t>
      </w:r>
    </w:p>
    <w:p w14:paraId="0A5C44BE" w14:textId="77777777" w:rsidR="0068415D" w:rsidRPr="007467D9" w:rsidRDefault="0068415D" w:rsidP="0068415D">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16"/>
      </w:r>
    </w:p>
    <w:p w14:paraId="10C5E260" w14:textId="77777777" w:rsidR="0068415D" w:rsidRPr="007467D9" w:rsidRDefault="0068415D" w:rsidP="004F3438">
      <w:pPr>
        <w:spacing w:before="120" w:after="120"/>
        <w:ind w:left="426" w:hanging="426"/>
        <w:jc w:val="center"/>
        <w:rPr>
          <w:rFonts w:ascii="Tahoma" w:hAnsi="Tahoma" w:cs="Tahoma"/>
          <w:b/>
          <w:color w:val="auto"/>
          <w:sz w:val="20"/>
          <w:szCs w:val="20"/>
          <w:lang w:eastAsia="en-GB"/>
        </w:rPr>
      </w:pPr>
    </w:p>
    <w:p w14:paraId="128A3CF1" w14:textId="77777777" w:rsidR="00684546" w:rsidRPr="007467D9" w:rsidRDefault="00684546" w:rsidP="004F3438">
      <w:pPr>
        <w:keepNext/>
        <w:spacing w:before="120" w:after="360"/>
        <w:ind w:left="426" w:hanging="426"/>
        <w:jc w:val="center"/>
        <w:rPr>
          <w:rFonts w:ascii="Tahoma" w:hAnsi="Tahoma" w:cs="Tahoma"/>
          <w:b/>
          <w:color w:val="auto"/>
          <w:sz w:val="20"/>
          <w:szCs w:val="20"/>
          <w:lang w:eastAsia="en-GB"/>
        </w:rPr>
      </w:pPr>
    </w:p>
    <w:p w14:paraId="5C50A8A4"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I. RÉSZ: A KÖZBESZERZÉSI ELJÁRÁSRA ÉS AZ AJÁNLATKÉRŐ SZERVRE VAGY A KÖZSZOLGÁLTATÓ AJÁNLATKÉRŐRE VONATKOZÓ INFORMÁCIÓK</w:t>
      </w:r>
    </w:p>
    <w:p w14:paraId="1D62732C"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7467D9">
        <w:rPr>
          <w:rFonts w:ascii="Tahoma" w:hAnsi="Tahoma" w:cs="Tahoma"/>
          <w:i/>
          <w:color w:val="auto"/>
          <w:sz w:val="20"/>
          <w:szCs w:val="20"/>
          <w:vertAlign w:val="superscript"/>
          <w:lang w:eastAsia="en-GB"/>
        </w:rPr>
        <w:footnoteReference w:id="17"/>
      </w:r>
      <w:r w:rsidRPr="007467D9">
        <w:rPr>
          <w:rFonts w:ascii="Tahoma" w:hAnsi="Tahoma" w:cs="Tahoma"/>
          <w:i/>
          <w:color w:val="auto"/>
          <w:sz w:val="20"/>
          <w:szCs w:val="20"/>
          <w:lang w:eastAsia="en-GB"/>
        </w:rPr>
        <w:t xml:space="preserve"> használták az egységes európai közbeszerzési dokumentum kitöltéséhez.</w:t>
      </w:r>
    </w:p>
    <w:p w14:paraId="64E91F6C" w14:textId="37FF5DF8"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auto"/>
          <w:sz w:val="20"/>
          <w:szCs w:val="20"/>
          <w:lang w:eastAsia="en-GB"/>
        </w:rPr>
      </w:pPr>
      <w:proofErr w:type="gramStart"/>
      <w:r w:rsidRPr="007467D9">
        <w:rPr>
          <w:rFonts w:ascii="Tahoma" w:hAnsi="Tahoma" w:cs="Tahoma"/>
          <w:i/>
          <w:color w:val="auto"/>
          <w:sz w:val="20"/>
          <w:szCs w:val="20"/>
          <w:lang w:eastAsia="en-GB"/>
        </w:rPr>
        <w:t xml:space="preserve">Az Európai Unió Hivatalos lapjában </w:t>
      </w:r>
      <w:r w:rsidRPr="00CC4BC3">
        <w:rPr>
          <w:rFonts w:ascii="Tahoma" w:hAnsi="Tahoma" w:cs="Tahoma"/>
          <w:i/>
          <w:color w:val="auto"/>
          <w:sz w:val="20"/>
          <w:szCs w:val="20"/>
          <w:lang w:eastAsia="en-GB"/>
        </w:rPr>
        <w:t>közzétett vonatkozó hirdetmény</w:t>
      </w:r>
      <w:r w:rsidRPr="00CC4BC3">
        <w:rPr>
          <w:rFonts w:ascii="Tahoma" w:hAnsi="Tahoma" w:cs="Tahoma"/>
          <w:i/>
          <w:color w:val="auto"/>
          <w:sz w:val="20"/>
          <w:szCs w:val="20"/>
          <w:vertAlign w:val="superscript"/>
          <w:lang w:eastAsia="en-GB"/>
        </w:rPr>
        <w:footnoteReference w:id="18"/>
      </w:r>
      <w:r w:rsidRPr="00CC4BC3">
        <w:rPr>
          <w:rFonts w:ascii="Tahoma" w:hAnsi="Tahoma" w:cs="Tahoma"/>
          <w:i/>
          <w:color w:val="auto"/>
          <w:sz w:val="20"/>
          <w:szCs w:val="20"/>
          <w:lang w:eastAsia="en-GB"/>
        </w:rPr>
        <w:t xml:space="preserve"> hivatkozási adatai:</w:t>
      </w:r>
      <w:r w:rsidRPr="00CC4BC3">
        <w:rPr>
          <w:rFonts w:ascii="Tahoma" w:hAnsi="Tahoma" w:cs="Tahoma"/>
          <w:i/>
          <w:color w:val="auto"/>
          <w:sz w:val="20"/>
          <w:szCs w:val="20"/>
          <w:lang w:eastAsia="en-GB"/>
        </w:rPr>
        <w:br/>
        <w:t>A Hivatalos Lap S sorozatának száma [</w:t>
      </w:r>
      <w:r w:rsidR="0026169D" w:rsidRPr="00CC4BC3">
        <w:rPr>
          <w:rFonts w:ascii="Tahoma" w:hAnsi="Tahoma" w:cs="Tahoma"/>
          <w:i/>
          <w:color w:val="auto"/>
          <w:sz w:val="20"/>
          <w:szCs w:val="20"/>
          <w:lang w:eastAsia="en-GB"/>
        </w:rPr>
        <w:t>074</w:t>
      </w:r>
      <w:r w:rsidR="006C0CBB" w:rsidRPr="00CC4BC3">
        <w:rPr>
          <w:rFonts w:ascii="Tahoma" w:hAnsi="Tahoma" w:cs="Tahoma"/>
          <w:i/>
          <w:color w:val="auto"/>
          <w:sz w:val="20"/>
          <w:szCs w:val="20"/>
          <w:lang w:eastAsia="en-GB"/>
        </w:rPr>
        <w:t>]</w:t>
      </w:r>
      <w:r w:rsidRPr="00CC4BC3">
        <w:rPr>
          <w:rFonts w:ascii="Tahoma" w:hAnsi="Tahoma" w:cs="Tahoma"/>
          <w:i/>
          <w:color w:val="auto"/>
          <w:sz w:val="20"/>
          <w:szCs w:val="20"/>
          <w:lang w:eastAsia="en-GB"/>
        </w:rPr>
        <w:t xml:space="preserve">, dátum </w:t>
      </w:r>
      <w:r w:rsidR="006C0CBB" w:rsidRPr="00CC4BC3">
        <w:rPr>
          <w:rFonts w:ascii="Tahoma" w:hAnsi="Tahoma" w:cs="Tahoma"/>
          <w:i/>
          <w:color w:val="auto"/>
          <w:sz w:val="20"/>
          <w:szCs w:val="20"/>
          <w:lang w:eastAsia="en-GB"/>
        </w:rPr>
        <w:t>[2018.04.17]</w:t>
      </w:r>
      <w:r w:rsidRPr="00CC4BC3">
        <w:rPr>
          <w:rFonts w:ascii="Tahoma" w:hAnsi="Tahoma" w:cs="Tahoma"/>
          <w:i/>
          <w:color w:val="auto"/>
          <w:sz w:val="20"/>
          <w:szCs w:val="20"/>
          <w:lang w:eastAsia="en-GB"/>
        </w:rPr>
        <w:t>, [</w:t>
      </w:r>
      <w:r w:rsidR="006C0CBB" w:rsidRPr="00CC4BC3">
        <w:rPr>
          <w:rFonts w:ascii="Tahoma" w:hAnsi="Tahoma" w:cs="Tahoma"/>
          <w:i/>
          <w:color w:val="auto"/>
          <w:sz w:val="20"/>
          <w:szCs w:val="20"/>
          <w:lang w:eastAsia="en-GB"/>
        </w:rPr>
        <w:t>25</w:t>
      </w:r>
      <w:r w:rsidRPr="00CC4BC3">
        <w:rPr>
          <w:rFonts w:ascii="Tahoma" w:hAnsi="Tahoma" w:cs="Tahoma"/>
          <w:i/>
          <w:color w:val="auto"/>
          <w:sz w:val="20"/>
          <w:szCs w:val="20"/>
          <w:lang w:eastAsia="en-GB"/>
        </w:rPr>
        <w:t xml:space="preserve">] oldal, </w:t>
      </w:r>
      <w:r w:rsidRPr="00CC4BC3">
        <w:rPr>
          <w:rFonts w:ascii="Tahoma" w:hAnsi="Tahoma" w:cs="Tahoma"/>
          <w:i/>
          <w:color w:val="auto"/>
          <w:sz w:val="20"/>
          <w:szCs w:val="20"/>
          <w:lang w:eastAsia="en-GB"/>
        </w:rPr>
        <w:br/>
        <w:t>a hirdetmény száma a Hivatalos Lap S sorozatban: [</w:t>
      </w:r>
      <w:r w:rsidR="006C0CBB" w:rsidRPr="00CC4BC3">
        <w:rPr>
          <w:rFonts w:ascii="Tahoma" w:hAnsi="Tahoma" w:cs="Tahoma"/>
          <w:i/>
          <w:color w:val="auto"/>
          <w:sz w:val="20"/>
          <w:szCs w:val="20"/>
          <w:lang w:eastAsia="en-GB"/>
        </w:rPr>
        <w:t>2</w:t>
      </w:r>
      <w:r w:rsidRPr="00CC4BC3">
        <w:rPr>
          <w:rFonts w:ascii="Tahoma" w:hAnsi="Tahoma" w:cs="Tahoma"/>
          <w:i/>
          <w:color w:val="auto"/>
          <w:sz w:val="20"/>
          <w:szCs w:val="20"/>
          <w:lang w:eastAsia="en-GB"/>
        </w:rPr>
        <w:t>][</w:t>
      </w:r>
      <w:r w:rsidR="006C0CBB" w:rsidRPr="00CC4BC3">
        <w:rPr>
          <w:rFonts w:ascii="Tahoma" w:hAnsi="Tahoma" w:cs="Tahoma"/>
          <w:i/>
          <w:color w:val="auto"/>
          <w:sz w:val="20"/>
          <w:szCs w:val="20"/>
          <w:lang w:eastAsia="en-GB"/>
        </w:rPr>
        <w:t>0</w:t>
      </w:r>
      <w:r w:rsidRPr="00CC4BC3">
        <w:rPr>
          <w:rFonts w:ascii="Tahoma" w:hAnsi="Tahoma" w:cs="Tahoma"/>
          <w:i/>
          <w:color w:val="auto"/>
          <w:sz w:val="20"/>
          <w:szCs w:val="20"/>
          <w:lang w:eastAsia="en-GB"/>
        </w:rPr>
        <w:t>][</w:t>
      </w:r>
      <w:r w:rsidR="006C0CBB" w:rsidRPr="00CC4BC3">
        <w:rPr>
          <w:rFonts w:ascii="Tahoma" w:hAnsi="Tahoma" w:cs="Tahoma"/>
          <w:i/>
          <w:color w:val="auto"/>
          <w:sz w:val="20"/>
          <w:szCs w:val="20"/>
          <w:lang w:eastAsia="en-GB"/>
        </w:rPr>
        <w:t>1</w:t>
      </w:r>
      <w:r w:rsidRPr="00CC4BC3">
        <w:rPr>
          <w:rFonts w:ascii="Tahoma" w:hAnsi="Tahoma" w:cs="Tahoma"/>
          <w:i/>
          <w:color w:val="auto"/>
          <w:sz w:val="20"/>
          <w:szCs w:val="20"/>
          <w:lang w:eastAsia="en-GB"/>
        </w:rPr>
        <w:t>][</w:t>
      </w:r>
      <w:r w:rsidR="006C0CBB" w:rsidRPr="00CC4BC3">
        <w:rPr>
          <w:rFonts w:ascii="Tahoma" w:hAnsi="Tahoma" w:cs="Tahoma"/>
          <w:i/>
          <w:color w:val="auto"/>
          <w:sz w:val="20"/>
          <w:szCs w:val="20"/>
          <w:lang w:eastAsia="en-GB"/>
        </w:rPr>
        <w:t>8</w:t>
      </w:r>
      <w:r w:rsidRPr="00CC4BC3">
        <w:rPr>
          <w:rFonts w:ascii="Tahoma" w:hAnsi="Tahoma" w:cs="Tahoma"/>
          <w:i/>
          <w:color w:val="auto"/>
          <w:sz w:val="20"/>
          <w:szCs w:val="20"/>
          <w:lang w:eastAsia="en-GB"/>
        </w:rPr>
        <w:t>]/S [</w:t>
      </w:r>
      <w:r w:rsidR="006C0CBB" w:rsidRPr="00CC4BC3">
        <w:rPr>
          <w:rFonts w:ascii="Tahoma" w:hAnsi="Tahoma" w:cs="Tahoma"/>
          <w:i/>
          <w:color w:val="auto"/>
          <w:sz w:val="20"/>
          <w:szCs w:val="20"/>
          <w:lang w:eastAsia="en-GB"/>
        </w:rPr>
        <w:t>0</w:t>
      </w:r>
      <w:r w:rsidRPr="00CC4BC3">
        <w:rPr>
          <w:rFonts w:ascii="Tahoma" w:hAnsi="Tahoma" w:cs="Tahoma"/>
          <w:i/>
          <w:color w:val="auto"/>
          <w:sz w:val="20"/>
          <w:szCs w:val="20"/>
          <w:lang w:eastAsia="en-GB"/>
        </w:rPr>
        <w:t>][</w:t>
      </w:r>
      <w:r w:rsidR="006C0CBB" w:rsidRPr="00CC4BC3">
        <w:rPr>
          <w:rFonts w:ascii="Tahoma" w:hAnsi="Tahoma" w:cs="Tahoma"/>
          <w:i/>
          <w:color w:val="auto"/>
          <w:sz w:val="20"/>
          <w:szCs w:val="20"/>
          <w:lang w:eastAsia="en-GB"/>
        </w:rPr>
        <w:t>7</w:t>
      </w:r>
      <w:r w:rsidRPr="00CC4BC3">
        <w:rPr>
          <w:rFonts w:ascii="Tahoma" w:hAnsi="Tahoma" w:cs="Tahoma"/>
          <w:i/>
          <w:color w:val="auto"/>
          <w:sz w:val="20"/>
          <w:szCs w:val="20"/>
          <w:lang w:eastAsia="en-GB"/>
        </w:rPr>
        <w:t>][</w:t>
      </w:r>
      <w:r w:rsidR="006C0CBB" w:rsidRPr="00CC4BC3">
        <w:rPr>
          <w:rFonts w:ascii="Tahoma" w:hAnsi="Tahoma" w:cs="Tahoma"/>
          <w:i/>
          <w:color w:val="auto"/>
          <w:sz w:val="20"/>
          <w:szCs w:val="20"/>
          <w:lang w:eastAsia="en-GB"/>
        </w:rPr>
        <w:t>4</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1</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6</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4</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8</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1</w:t>
      </w:r>
      <w:r w:rsidRPr="00CC4BC3">
        <w:rPr>
          <w:rFonts w:ascii="Tahoma" w:hAnsi="Tahoma" w:cs="Tahoma"/>
          <w:i/>
          <w:color w:val="auto"/>
          <w:sz w:val="20"/>
          <w:szCs w:val="20"/>
          <w:lang w:eastAsia="en-GB"/>
        </w:rPr>
        <w:t>][</w:t>
      </w:r>
      <w:r w:rsidR="00764455" w:rsidRPr="00CC4BC3">
        <w:rPr>
          <w:rFonts w:ascii="Tahoma" w:hAnsi="Tahoma" w:cs="Tahoma"/>
          <w:i/>
          <w:color w:val="auto"/>
          <w:sz w:val="20"/>
          <w:szCs w:val="20"/>
          <w:lang w:eastAsia="en-GB"/>
        </w:rPr>
        <w:t>7</w:t>
      </w:r>
      <w:r w:rsidRPr="00CC4BC3">
        <w:rPr>
          <w:rFonts w:ascii="Tahoma" w:hAnsi="Tahoma" w:cs="Tahoma"/>
          <w:i/>
          <w:color w:val="auto"/>
          <w:sz w:val="20"/>
          <w:szCs w:val="20"/>
          <w:lang w:eastAsia="en-GB"/>
        </w:rPr>
        <w:t>]</w:t>
      </w:r>
      <w:proofErr w:type="gramEnd"/>
    </w:p>
    <w:p w14:paraId="5E67542A"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D14B89C"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p>
    <w:p w14:paraId="5EFAFAFB"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A KÖZBESZERZÉSI ELJÁRÁSRA VONATKOZÓ INFORMÁCIÓK</w:t>
      </w:r>
    </w:p>
    <w:p w14:paraId="5D7B65DE"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 xml:space="preserve">Az I. részben előírt információ automatikusan megjelenik, </w:t>
      </w:r>
      <w:r w:rsidRPr="007467D9">
        <w:rPr>
          <w:rFonts w:ascii="Tahoma" w:hAnsi="Tahoma" w:cs="Tahoma"/>
          <w:i/>
          <w:color w:val="auto"/>
          <w:sz w:val="20"/>
          <w:szCs w:val="20"/>
          <w:u w:val="single"/>
          <w:lang w:eastAsia="en-GB"/>
        </w:rPr>
        <w:t>feltéve, hogy a fent említett elektronikus ESPD-szolgáltatást használják az egységes európai közbeszerzési dokumentum létrehozásához és kitöltéséhez</w:t>
      </w:r>
      <w:r w:rsidRPr="007467D9">
        <w:rPr>
          <w:rFonts w:ascii="Tahoma" w:hAnsi="Tahoma" w:cs="Tahoma"/>
          <w:i/>
          <w:color w:val="auto"/>
          <w:sz w:val="20"/>
          <w:szCs w:val="20"/>
          <w:lang w:eastAsia="en-GB"/>
        </w:rPr>
        <w:t>.</w:t>
      </w:r>
      <w:r w:rsidRPr="007467D9">
        <w:rPr>
          <w:rFonts w:ascii="Tahoma" w:hAnsi="Tahoma" w:cs="Tahoma"/>
          <w:color w:val="auto"/>
          <w:sz w:val="20"/>
          <w:szCs w:val="20"/>
          <w:u w:val="single"/>
          <w:lang w:eastAsia="en-GB"/>
        </w:rPr>
        <w:t xml:space="preserve"> Ha nem, akkor </w:t>
      </w:r>
      <w:r w:rsidRPr="007467D9">
        <w:rPr>
          <w:rFonts w:ascii="Tahoma" w:hAnsi="Tahoma" w:cs="Tahoma"/>
          <w:i/>
          <w:color w:val="auto"/>
          <w:sz w:val="20"/>
          <w:szCs w:val="20"/>
          <w:u w:val="single"/>
          <w:lang w:eastAsia="en-GB"/>
        </w:rPr>
        <w:t>ezt az információt</w:t>
      </w:r>
      <w:r w:rsidRPr="007467D9">
        <w:rPr>
          <w:rFonts w:ascii="Tahoma" w:hAnsi="Tahoma" w:cs="Tahoma"/>
          <w:color w:val="auto"/>
          <w:sz w:val="20"/>
          <w:szCs w:val="20"/>
          <w:u w:val="single"/>
          <w:lang w:eastAsia="en-GB"/>
        </w:rPr>
        <w:t xml:space="preserve"> a gazdasági szereplőnek </w:t>
      </w:r>
      <w:r w:rsidRPr="007467D9">
        <w:rPr>
          <w:rFonts w:ascii="Tahoma" w:hAnsi="Tahoma" w:cs="Tahoma"/>
          <w:i/>
          <w:color w:val="auto"/>
          <w:sz w:val="20"/>
          <w:szCs w:val="20"/>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32096" w:rsidRPr="007467D9" w14:paraId="6858F6C8" w14:textId="77777777" w:rsidTr="00651E1E">
        <w:trPr>
          <w:trHeight w:val="349"/>
        </w:trPr>
        <w:tc>
          <w:tcPr>
            <w:tcW w:w="4644" w:type="dxa"/>
            <w:shd w:val="clear" w:color="auto" w:fill="auto"/>
          </w:tcPr>
          <w:p w14:paraId="61FFEB0F"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 beszerző azonosítása</w:t>
            </w:r>
            <w:r w:rsidRPr="007467D9">
              <w:rPr>
                <w:rFonts w:ascii="Tahoma" w:hAnsi="Tahoma" w:cs="Tahoma"/>
                <w:b/>
                <w:i/>
                <w:color w:val="auto"/>
                <w:sz w:val="20"/>
                <w:szCs w:val="20"/>
                <w:vertAlign w:val="superscript"/>
                <w:lang w:eastAsia="en-GB"/>
              </w:rPr>
              <w:footnoteReference w:id="19"/>
            </w:r>
          </w:p>
        </w:tc>
        <w:tc>
          <w:tcPr>
            <w:tcW w:w="4645" w:type="dxa"/>
            <w:shd w:val="clear" w:color="auto" w:fill="auto"/>
          </w:tcPr>
          <w:p w14:paraId="31E9907E"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4A85054C" w14:textId="77777777" w:rsidTr="00651E1E">
        <w:trPr>
          <w:trHeight w:val="349"/>
        </w:trPr>
        <w:tc>
          <w:tcPr>
            <w:tcW w:w="4644" w:type="dxa"/>
            <w:shd w:val="clear" w:color="auto" w:fill="auto"/>
          </w:tcPr>
          <w:p w14:paraId="38003BA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Név: </w:t>
            </w:r>
          </w:p>
        </w:tc>
        <w:tc>
          <w:tcPr>
            <w:tcW w:w="4645" w:type="dxa"/>
            <w:shd w:val="clear" w:color="auto" w:fill="auto"/>
          </w:tcPr>
          <w:p w14:paraId="7BFD9689" w14:textId="77777777" w:rsidR="00194E0D" w:rsidRPr="007467D9" w:rsidRDefault="00762079" w:rsidP="004F3438">
            <w:pPr>
              <w:spacing w:before="120" w:after="120"/>
              <w:rPr>
                <w:rFonts w:ascii="Tahoma" w:hAnsi="Tahoma" w:cs="Tahoma"/>
                <w:color w:val="auto"/>
                <w:sz w:val="20"/>
                <w:szCs w:val="20"/>
                <w:lang w:eastAsia="en-GB"/>
              </w:rPr>
            </w:pPr>
            <w:r w:rsidRPr="007467D9">
              <w:rPr>
                <w:rFonts w:ascii="Tahoma" w:hAnsi="Tahoma" w:cs="Tahoma"/>
                <w:b/>
                <w:bCs/>
                <w:color w:val="auto"/>
                <w:sz w:val="20"/>
                <w:szCs w:val="20"/>
              </w:rPr>
              <w:t>Miniszterelnökség (1055 Budapest, Kossuth Lajos tér 1-3.</w:t>
            </w:r>
          </w:p>
        </w:tc>
      </w:tr>
      <w:tr w:rsidR="00932096" w:rsidRPr="007467D9" w14:paraId="0E89E393" w14:textId="77777777" w:rsidTr="00651E1E">
        <w:trPr>
          <w:trHeight w:val="485"/>
        </w:trPr>
        <w:tc>
          <w:tcPr>
            <w:tcW w:w="4644" w:type="dxa"/>
            <w:shd w:val="clear" w:color="auto" w:fill="auto"/>
          </w:tcPr>
          <w:p w14:paraId="6C291471"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Melyik beszerzést érinti?</w:t>
            </w:r>
          </w:p>
        </w:tc>
        <w:tc>
          <w:tcPr>
            <w:tcW w:w="4645" w:type="dxa"/>
            <w:shd w:val="clear" w:color="auto" w:fill="auto"/>
          </w:tcPr>
          <w:p w14:paraId="7F021919"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3FF8BC48" w14:textId="77777777" w:rsidTr="00651E1E">
        <w:trPr>
          <w:trHeight w:val="484"/>
        </w:trPr>
        <w:tc>
          <w:tcPr>
            <w:tcW w:w="4644" w:type="dxa"/>
            <w:shd w:val="clear" w:color="auto" w:fill="auto"/>
          </w:tcPr>
          <w:p w14:paraId="5AEC2BE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lastRenderedPageBreak/>
              <w:t>A közbeszerzés megnevezése vagy rövid ismertetése</w:t>
            </w:r>
            <w:r w:rsidRPr="007467D9">
              <w:rPr>
                <w:rFonts w:ascii="Tahoma" w:hAnsi="Tahoma" w:cs="Tahoma"/>
                <w:color w:val="auto"/>
                <w:sz w:val="20"/>
                <w:szCs w:val="20"/>
                <w:vertAlign w:val="superscript"/>
                <w:lang w:eastAsia="en-GB"/>
              </w:rPr>
              <w:footnoteReference w:id="20"/>
            </w:r>
            <w:r w:rsidRPr="007467D9">
              <w:rPr>
                <w:rFonts w:ascii="Tahoma" w:hAnsi="Tahoma" w:cs="Tahoma"/>
                <w:color w:val="auto"/>
                <w:sz w:val="20"/>
                <w:szCs w:val="20"/>
                <w:lang w:eastAsia="en-GB"/>
              </w:rPr>
              <w:t>:</w:t>
            </w:r>
          </w:p>
        </w:tc>
        <w:tc>
          <w:tcPr>
            <w:tcW w:w="4645" w:type="dxa"/>
            <w:shd w:val="clear" w:color="auto" w:fill="auto"/>
          </w:tcPr>
          <w:p w14:paraId="315C60C2" w14:textId="77777777" w:rsidR="00194E0D" w:rsidRPr="007467D9" w:rsidRDefault="0007482B" w:rsidP="004F3438">
            <w:pPr>
              <w:spacing w:before="120" w:after="120"/>
              <w:rPr>
                <w:rFonts w:ascii="Tahoma" w:hAnsi="Tahoma" w:cs="Tahoma"/>
                <w:color w:val="auto"/>
                <w:sz w:val="20"/>
                <w:szCs w:val="20"/>
                <w:lang w:eastAsia="en-GB"/>
              </w:rPr>
            </w:pPr>
            <w:r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p>
        </w:tc>
      </w:tr>
      <w:tr w:rsidR="00932096" w:rsidRPr="007467D9" w14:paraId="66A075CA" w14:textId="77777777" w:rsidTr="00651E1E">
        <w:trPr>
          <w:trHeight w:val="484"/>
        </w:trPr>
        <w:tc>
          <w:tcPr>
            <w:tcW w:w="4644" w:type="dxa"/>
            <w:shd w:val="clear" w:color="auto" w:fill="auto"/>
          </w:tcPr>
          <w:p w14:paraId="445BECC6" w14:textId="77777777" w:rsidR="00194E0D" w:rsidRPr="007467D9" w:rsidRDefault="00194E0D" w:rsidP="004F3438">
            <w:pPr>
              <w:spacing w:before="120" w:after="120"/>
              <w:rPr>
                <w:rFonts w:ascii="Tahoma" w:hAnsi="Tahoma" w:cs="Tahoma"/>
                <w:color w:val="auto"/>
                <w:sz w:val="20"/>
                <w:szCs w:val="20"/>
                <w:lang w:eastAsia="en-GB"/>
              </w:rPr>
            </w:pPr>
            <w:r w:rsidRPr="007467D9">
              <w:rPr>
                <w:rFonts w:ascii="Tahoma" w:hAnsi="Tahoma" w:cs="Tahoma"/>
                <w:color w:val="auto"/>
                <w:sz w:val="20"/>
                <w:szCs w:val="20"/>
                <w:lang w:eastAsia="en-GB"/>
              </w:rPr>
              <w:t>Az ajánlatkérő szerv vagy a közszolgáltató ajánlatkérő által az aktához rendelt hivatkozási szám (</w:t>
            </w:r>
            <w:r w:rsidRPr="007467D9">
              <w:rPr>
                <w:rFonts w:ascii="Tahoma" w:hAnsi="Tahoma" w:cs="Tahoma"/>
                <w:i/>
                <w:color w:val="auto"/>
                <w:sz w:val="20"/>
                <w:szCs w:val="20"/>
                <w:lang w:eastAsia="en-GB"/>
              </w:rPr>
              <w:t>adott esetben</w:t>
            </w:r>
            <w:r w:rsidRPr="007467D9">
              <w:rPr>
                <w:rFonts w:ascii="Tahoma" w:hAnsi="Tahoma" w:cs="Tahoma"/>
                <w:color w:val="auto"/>
                <w:sz w:val="20"/>
                <w:szCs w:val="20"/>
                <w:lang w:eastAsia="en-GB"/>
              </w:rPr>
              <w:t>)</w:t>
            </w:r>
            <w:r w:rsidRPr="007467D9">
              <w:rPr>
                <w:rFonts w:ascii="Tahoma" w:hAnsi="Tahoma" w:cs="Tahoma"/>
                <w:color w:val="auto"/>
                <w:sz w:val="20"/>
                <w:szCs w:val="20"/>
                <w:vertAlign w:val="superscript"/>
                <w:lang w:eastAsia="en-GB"/>
              </w:rPr>
              <w:footnoteReference w:id="21"/>
            </w:r>
            <w:r w:rsidRPr="007467D9">
              <w:rPr>
                <w:rFonts w:ascii="Tahoma" w:hAnsi="Tahoma" w:cs="Tahoma"/>
                <w:color w:val="auto"/>
                <w:sz w:val="20"/>
                <w:szCs w:val="20"/>
                <w:lang w:eastAsia="en-GB"/>
              </w:rPr>
              <w:t>:</w:t>
            </w:r>
          </w:p>
        </w:tc>
        <w:tc>
          <w:tcPr>
            <w:tcW w:w="4645" w:type="dxa"/>
            <w:shd w:val="clear" w:color="auto" w:fill="auto"/>
          </w:tcPr>
          <w:p w14:paraId="159740D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 ]</w:t>
            </w:r>
          </w:p>
        </w:tc>
      </w:tr>
    </w:tbl>
    <w:p w14:paraId="34D3AADD"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color w:val="auto"/>
          <w:sz w:val="20"/>
          <w:szCs w:val="20"/>
          <w:lang w:eastAsia="en-GB"/>
        </w:rPr>
      </w:pPr>
      <w:r w:rsidRPr="007467D9">
        <w:rPr>
          <w:rFonts w:ascii="Tahoma" w:hAnsi="Tahoma" w:cs="Tahoma"/>
          <w:b/>
          <w:i/>
          <w:color w:val="auto"/>
          <w:sz w:val="20"/>
          <w:szCs w:val="20"/>
          <w:lang w:eastAsia="en-GB"/>
        </w:rPr>
        <w:t xml:space="preserve">Az egységes európai közbeszerzési dokumentum minden szakaszában </w:t>
      </w:r>
      <w:r w:rsidRPr="007467D9">
        <w:rPr>
          <w:rFonts w:ascii="Tahoma" w:hAnsi="Tahoma" w:cs="Tahoma"/>
          <w:b/>
          <w:i/>
          <w:color w:val="auto"/>
          <w:sz w:val="20"/>
          <w:szCs w:val="20"/>
          <w:u w:val="single"/>
          <w:lang w:eastAsia="en-GB"/>
        </w:rPr>
        <w:t>az összes</w:t>
      </w:r>
      <w:r w:rsidRPr="007467D9">
        <w:rPr>
          <w:rFonts w:ascii="Tahoma" w:hAnsi="Tahoma" w:cs="Tahoma"/>
          <w:b/>
          <w:i/>
          <w:color w:val="auto"/>
          <w:sz w:val="20"/>
          <w:szCs w:val="20"/>
          <w:lang w:eastAsia="en-GB"/>
        </w:rPr>
        <w:t xml:space="preserve"> egyéb információt a </w:t>
      </w:r>
      <w:r w:rsidRPr="007467D9">
        <w:rPr>
          <w:rFonts w:ascii="Tahoma" w:hAnsi="Tahoma" w:cs="Tahoma"/>
          <w:b/>
          <w:i/>
          <w:color w:val="auto"/>
          <w:sz w:val="20"/>
          <w:szCs w:val="20"/>
          <w:u w:val="single"/>
          <w:lang w:eastAsia="en-GB"/>
        </w:rPr>
        <w:t>gazdasági szereplőnek</w:t>
      </w:r>
      <w:r w:rsidRPr="007467D9">
        <w:rPr>
          <w:rFonts w:ascii="Tahoma" w:hAnsi="Tahoma" w:cs="Tahoma"/>
          <w:b/>
          <w:i/>
          <w:color w:val="auto"/>
          <w:sz w:val="20"/>
          <w:szCs w:val="20"/>
          <w:lang w:eastAsia="en-GB"/>
        </w:rPr>
        <w:t xml:space="preserve"> kell kitöltenie</w:t>
      </w:r>
      <w:r w:rsidRPr="007467D9">
        <w:rPr>
          <w:rFonts w:ascii="Tahoma" w:hAnsi="Tahoma" w:cs="Tahoma"/>
          <w:b/>
          <w:color w:val="auto"/>
          <w:sz w:val="20"/>
          <w:szCs w:val="20"/>
          <w:lang w:eastAsia="en-GB"/>
        </w:rPr>
        <w:t>.</w:t>
      </w:r>
    </w:p>
    <w:p w14:paraId="374EAA04" w14:textId="77777777" w:rsidR="00194E0D" w:rsidRPr="007467D9" w:rsidRDefault="00194E0D" w:rsidP="004F3438">
      <w:pPr>
        <w:ind w:left="426" w:hanging="426"/>
        <w:rPr>
          <w:rFonts w:ascii="Tahoma" w:hAnsi="Tahoma" w:cs="Tahoma"/>
          <w:color w:val="auto"/>
          <w:sz w:val="20"/>
          <w:szCs w:val="20"/>
          <w:lang w:eastAsia="en-GB"/>
        </w:rPr>
      </w:pPr>
    </w:p>
    <w:p w14:paraId="5FDD2B1A"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II. RÉSZ: A GAZDASÁGI SZEREPLŐRE VONATKOZÓ INFORMÁCIÓK</w:t>
      </w:r>
    </w:p>
    <w:p w14:paraId="42CB6182"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32096" w:rsidRPr="007467D9" w14:paraId="35CB93BF" w14:textId="77777777" w:rsidTr="00651E1E">
        <w:tc>
          <w:tcPr>
            <w:tcW w:w="4644" w:type="dxa"/>
            <w:shd w:val="clear" w:color="auto" w:fill="auto"/>
          </w:tcPr>
          <w:p w14:paraId="0F6882A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Azonosítás:</w:t>
            </w:r>
          </w:p>
        </w:tc>
        <w:tc>
          <w:tcPr>
            <w:tcW w:w="4645" w:type="dxa"/>
            <w:shd w:val="clear" w:color="auto" w:fill="auto"/>
          </w:tcPr>
          <w:p w14:paraId="3768427D"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42B3D404" w14:textId="77777777" w:rsidTr="00651E1E">
        <w:tc>
          <w:tcPr>
            <w:tcW w:w="4644" w:type="dxa"/>
            <w:shd w:val="clear" w:color="auto" w:fill="auto"/>
          </w:tcPr>
          <w:p w14:paraId="5DEFD42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Név:</w:t>
            </w:r>
          </w:p>
        </w:tc>
        <w:tc>
          <w:tcPr>
            <w:tcW w:w="4645" w:type="dxa"/>
            <w:shd w:val="clear" w:color="auto" w:fill="auto"/>
          </w:tcPr>
          <w:p w14:paraId="54AB1790"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w:t>
            </w:r>
          </w:p>
        </w:tc>
      </w:tr>
      <w:tr w:rsidR="00932096" w:rsidRPr="007467D9" w14:paraId="46F3B78B" w14:textId="77777777" w:rsidTr="00651E1E">
        <w:trPr>
          <w:trHeight w:val="1372"/>
        </w:trPr>
        <w:tc>
          <w:tcPr>
            <w:tcW w:w="4644" w:type="dxa"/>
            <w:shd w:val="clear" w:color="auto" w:fill="auto"/>
          </w:tcPr>
          <w:p w14:paraId="07D97C1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Uniós adószám (HÉA-azonosító szám), adott esetben:</w:t>
            </w:r>
          </w:p>
          <w:p w14:paraId="3D7A41A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Ha nincs uniós adószám (HÉA-azonosító szám), kérjük egyéb nemzeti azonosító szám feltüntetését, adott esetben, ha szükséges.</w:t>
            </w:r>
          </w:p>
        </w:tc>
        <w:tc>
          <w:tcPr>
            <w:tcW w:w="4645" w:type="dxa"/>
            <w:shd w:val="clear" w:color="auto" w:fill="auto"/>
          </w:tcPr>
          <w:p w14:paraId="16350EC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w:t>
            </w:r>
          </w:p>
          <w:p w14:paraId="0C84350C"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w:t>
            </w:r>
          </w:p>
        </w:tc>
      </w:tr>
      <w:tr w:rsidR="00932096" w:rsidRPr="007467D9" w14:paraId="070256A4" w14:textId="77777777" w:rsidTr="00651E1E">
        <w:tc>
          <w:tcPr>
            <w:tcW w:w="4644" w:type="dxa"/>
            <w:shd w:val="clear" w:color="auto" w:fill="auto"/>
          </w:tcPr>
          <w:p w14:paraId="0ED5337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Postai cím: </w:t>
            </w:r>
          </w:p>
        </w:tc>
        <w:tc>
          <w:tcPr>
            <w:tcW w:w="4645" w:type="dxa"/>
            <w:shd w:val="clear" w:color="auto" w:fill="auto"/>
          </w:tcPr>
          <w:p w14:paraId="2423A87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1492F0EC" w14:textId="77777777" w:rsidTr="00651E1E">
        <w:trPr>
          <w:trHeight w:val="2002"/>
        </w:trPr>
        <w:tc>
          <w:tcPr>
            <w:tcW w:w="4644" w:type="dxa"/>
            <w:shd w:val="clear" w:color="auto" w:fill="auto"/>
          </w:tcPr>
          <w:p w14:paraId="7FC285A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Kapcsolattartó személy vagy személyek</w:t>
            </w:r>
            <w:r w:rsidRPr="007467D9">
              <w:rPr>
                <w:rFonts w:ascii="Tahoma" w:hAnsi="Tahoma" w:cs="Tahoma"/>
                <w:color w:val="auto"/>
                <w:sz w:val="20"/>
                <w:szCs w:val="20"/>
                <w:vertAlign w:val="superscript"/>
                <w:lang w:eastAsia="en-GB"/>
              </w:rPr>
              <w:footnoteReference w:id="22"/>
            </w:r>
            <w:r w:rsidRPr="007467D9">
              <w:rPr>
                <w:rFonts w:ascii="Tahoma" w:hAnsi="Tahoma" w:cs="Tahoma"/>
                <w:color w:val="auto"/>
                <w:sz w:val="20"/>
                <w:szCs w:val="20"/>
                <w:lang w:eastAsia="en-GB"/>
              </w:rPr>
              <w:t>:</w:t>
            </w:r>
          </w:p>
          <w:p w14:paraId="648E3AB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Telefon:</w:t>
            </w:r>
          </w:p>
          <w:p w14:paraId="3F6FAA2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E-mail cím:</w:t>
            </w:r>
          </w:p>
          <w:p w14:paraId="39DF063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Internetcím (</w:t>
            </w:r>
            <w:r w:rsidRPr="007467D9">
              <w:rPr>
                <w:rFonts w:ascii="Tahoma" w:hAnsi="Tahoma" w:cs="Tahoma"/>
                <w:i/>
                <w:color w:val="auto"/>
                <w:sz w:val="20"/>
                <w:szCs w:val="20"/>
                <w:lang w:eastAsia="en-GB"/>
              </w:rPr>
              <w:t>adott esetben</w:t>
            </w:r>
            <w:r w:rsidRPr="007467D9">
              <w:rPr>
                <w:rFonts w:ascii="Tahoma" w:hAnsi="Tahoma" w:cs="Tahoma"/>
                <w:color w:val="auto"/>
                <w:sz w:val="20"/>
                <w:szCs w:val="20"/>
                <w:lang w:eastAsia="en-GB"/>
              </w:rPr>
              <w:t>):</w:t>
            </w:r>
          </w:p>
        </w:tc>
        <w:tc>
          <w:tcPr>
            <w:tcW w:w="4645" w:type="dxa"/>
            <w:shd w:val="clear" w:color="auto" w:fill="auto"/>
          </w:tcPr>
          <w:p w14:paraId="3BFF1FD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p w14:paraId="4576229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p w14:paraId="601B169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p w14:paraId="0A3E56C1"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04875BDE" w14:textId="77777777" w:rsidTr="00651E1E">
        <w:tc>
          <w:tcPr>
            <w:tcW w:w="4644" w:type="dxa"/>
            <w:shd w:val="clear" w:color="auto" w:fill="auto"/>
          </w:tcPr>
          <w:p w14:paraId="64315A29"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Általános információ:</w:t>
            </w:r>
          </w:p>
        </w:tc>
        <w:tc>
          <w:tcPr>
            <w:tcW w:w="4645" w:type="dxa"/>
            <w:shd w:val="clear" w:color="auto" w:fill="auto"/>
          </w:tcPr>
          <w:p w14:paraId="545CBB39"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009203D9" w14:textId="77777777" w:rsidTr="00651E1E">
        <w:tc>
          <w:tcPr>
            <w:tcW w:w="4644" w:type="dxa"/>
            <w:shd w:val="clear" w:color="auto" w:fill="auto"/>
          </w:tcPr>
          <w:p w14:paraId="57DC052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A gazdasági szereplő mikro-, kis- vagy középvállalkozás</w:t>
            </w:r>
            <w:r w:rsidRPr="007467D9">
              <w:rPr>
                <w:rFonts w:ascii="Tahoma" w:hAnsi="Tahoma" w:cs="Tahoma"/>
                <w:color w:val="auto"/>
                <w:sz w:val="20"/>
                <w:szCs w:val="20"/>
                <w:vertAlign w:val="superscript"/>
                <w:lang w:eastAsia="en-GB"/>
              </w:rPr>
              <w:footnoteReference w:id="23"/>
            </w:r>
            <w:r w:rsidRPr="007467D9">
              <w:rPr>
                <w:rFonts w:ascii="Tahoma" w:hAnsi="Tahoma" w:cs="Tahoma"/>
                <w:color w:val="auto"/>
                <w:sz w:val="20"/>
                <w:szCs w:val="20"/>
                <w:lang w:eastAsia="en-GB"/>
              </w:rPr>
              <w:t>?</w:t>
            </w:r>
          </w:p>
        </w:tc>
        <w:tc>
          <w:tcPr>
            <w:tcW w:w="4645" w:type="dxa"/>
            <w:shd w:val="clear" w:color="auto" w:fill="auto"/>
          </w:tcPr>
          <w:p w14:paraId="2EBF6BA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r w:rsidR="00932096" w:rsidRPr="007467D9" w14:paraId="3B5BC24F" w14:textId="77777777" w:rsidTr="00651E1E">
        <w:tc>
          <w:tcPr>
            <w:tcW w:w="4644" w:type="dxa"/>
            <w:shd w:val="clear" w:color="auto" w:fill="auto"/>
          </w:tcPr>
          <w:p w14:paraId="7CAA39F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b/>
                <w:strike/>
                <w:color w:val="auto"/>
                <w:sz w:val="20"/>
                <w:szCs w:val="20"/>
                <w:u w:val="single"/>
                <w:lang w:eastAsia="en-GB"/>
              </w:rPr>
              <w:lastRenderedPageBreak/>
              <w:t>Csak ha a közbeszerzés fenntartott:</w:t>
            </w:r>
            <w:r w:rsidRPr="007467D9">
              <w:rPr>
                <w:rFonts w:ascii="Tahoma" w:hAnsi="Tahoma" w:cs="Tahoma"/>
                <w:b/>
                <w:strike/>
                <w:color w:val="auto"/>
                <w:sz w:val="20"/>
                <w:szCs w:val="20"/>
                <w:lang w:eastAsia="en-GB"/>
              </w:rPr>
              <w:t xml:space="preserve"> </w:t>
            </w:r>
            <w:r w:rsidRPr="007467D9">
              <w:rPr>
                <w:rFonts w:ascii="Tahoma" w:hAnsi="Tahoma" w:cs="Tahoma"/>
                <w:strike/>
                <w:color w:val="auto"/>
                <w:sz w:val="20"/>
                <w:szCs w:val="20"/>
                <w:lang w:eastAsia="en-GB"/>
              </w:rPr>
              <w:t>A gazdasági szereplő védett műhely, szociális vállalkozás</w:t>
            </w:r>
            <w:r w:rsidRPr="007467D9">
              <w:rPr>
                <w:rFonts w:ascii="Tahoma" w:hAnsi="Tahoma" w:cs="Tahoma"/>
                <w:strike/>
                <w:color w:val="auto"/>
                <w:sz w:val="20"/>
                <w:szCs w:val="20"/>
                <w:vertAlign w:val="superscript"/>
                <w:lang w:eastAsia="en-GB"/>
              </w:rPr>
              <w:footnoteReference w:id="24"/>
            </w:r>
            <w:r w:rsidRPr="007467D9">
              <w:rPr>
                <w:rFonts w:ascii="Tahoma" w:hAnsi="Tahoma" w:cs="Tahoma"/>
                <w:strike/>
                <w:color w:val="auto"/>
                <w:sz w:val="20"/>
                <w:szCs w:val="20"/>
                <w:lang w:eastAsia="en-GB"/>
              </w:rPr>
              <w:t xml:space="preserve"> vagy védett munkahely-teremtési programok keretében fogja teljesíteni a szerződést?</w:t>
            </w:r>
            <w:r w:rsidRPr="007467D9">
              <w:rPr>
                <w:rFonts w:ascii="Tahoma" w:hAnsi="Tahoma" w:cs="Tahoma"/>
                <w:strike/>
                <w:color w:val="auto"/>
                <w:sz w:val="20"/>
                <w:szCs w:val="20"/>
                <w:lang w:eastAsia="en-GB"/>
              </w:rPr>
              <w:br/>
            </w:r>
            <w:r w:rsidRPr="007467D9">
              <w:rPr>
                <w:rFonts w:ascii="Tahoma" w:hAnsi="Tahoma" w:cs="Tahoma"/>
                <w:b/>
                <w:strike/>
                <w:color w:val="auto"/>
                <w:sz w:val="20"/>
                <w:szCs w:val="20"/>
                <w:lang w:eastAsia="en-GB"/>
              </w:rPr>
              <w:t xml:space="preserve">Ha igen, </w:t>
            </w:r>
            <w:r w:rsidRPr="007467D9">
              <w:rPr>
                <w:rFonts w:ascii="Tahoma" w:hAnsi="Tahoma" w:cs="Tahoma"/>
                <w:strike/>
                <w:color w:val="auto"/>
                <w:sz w:val="20"/>
                <w:szCs w:val="20"/>
                <w:lang w:eastAsia="en-GB"/>
              </w:rPr>
              <w:t>mi a fogyatékossággal élő vagy hátrányos helyzetű munkavállalók százalékos aránya?</w:t>
            </w:r>
          </w:p>
          <w:p w14:paraId="297E203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66A74DA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Igen [] Nem</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w:t>
            </w:r>
            <w:r w:rsidRPr="007467D9">
              <w:rPr>
                <w:rFonts w:ascii="Tahoma" w:hAnsi="Tahoma" w:cs="Tahoma"/>
                <w:strike/>
                <w:color w:val="auto"/>
                <w:sz w:val="20"/>
                <w:szCs w:val="20"/>
                <w:lang w:eastAsia="en-GB"/>
              </w:rPr>
              <w:br/>
            </w:r>
          </w:p>
        </w:tc>
      </w:tr>
      <w:tr w:rsidR="00932096" w:rsidRPr="007467D9" w14:paraId="5E387122" w14:textId="77777777" w:rsidTr="00651E1E">
        <w:tc>
          <w:tcPr>
            <w:tcW w:w="4644" w:type="dxa"/>
            <w:shd w:val="clear" w:color="auto" w:fill="auto"/>
          </w:tcPr>
          <w:p w14:paraId="4A3A301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553783C"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 [] Nem alkalmazható</w:t>
            </w:r>
          </w:p>
        </w:tc>
      </w:tr>
      <w:tr w:rsidR="00932096" w:rsidRPr="007467D9" w14:paraId="7D38A354" w14:textId="77777777" w:rsidTr="00651E1E">
        <w:tc>
          <w:tcPr>
            <w:tcW w:w="4644" w:type="dxa"/>
            <w:shd w:val="clear" w:color="auto" w:fill="auto"/>
          </w:tcPr>
          <w:p w14:paraId="36590F4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p>
          <w:p w14:paraId="11ACD0AC" w14:textId="77777777" w:rsidR="00194E0D" w:rsidRPr="007467D9" w:rsidRDefault="00194E0D" w:rsidP="004F3438">
            <w:pPr>
              <w:spacing w:before="120" w:after="120"/>
              <w:ind w:left="426" w:hanging="426"/>
              <w:rPr>
                <w:rFonts w:ascii="Tahoma" w:hAnsi="Tahoma" w:cs="Tahoma"/>
                <w:b/>
                <w:color w:val="auto"/>
                <w:sz w:val="20"/>
                <w:szCs w:val="20"/>
                <w:u w:val="single"/>
                <w:lang w:eastAsia="en-GB"/>
              </w:rPr>
            </w:pPr>
            <w:r w:rsidRPr="007467D9">
              <w:rPr>
                <w:rFonts w:ascii="Tahoma" w:hAnsi="Tahoma" w:cs="Tahoma"/>
                <w:b/>
                <w:color w:val="auto"/>
                <w:sz w:val="20"/>
                <w:szCs w:val="20"/>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2DCE05D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Kérjük, adott esetben adja meg a jegyzék vagy az igazolás nevét és a vonatkozó nyilvántartási vagy igazolási számot:</w:t>
            </w:r>
          </w:p>
          <w:p w14:paraId="53C2DB2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 xml:space="preserve">b) </w:t>
            </w:r>
            <w:r w:rsidRPr="007467D9">
              <w:rPr>
                <w:rFonts w:ascii="Tahoma" w:hAnsi="Tahoma" w:cs="Tahoma"/>
                <w:color w:val="auto"/>
                <w:sz w:val="20"/>
                <w:szCs w:val="20"/>
                <w:lang w:eastAsia="en-GB"/>
              </w:rPr>
              <w:t>Ha a felvételről szóló igazolás vagy tanúsítvány elektronikusan elérhető, kérjük, tüntesse fel:</w:t>
            </w:r>
          </w:p>
          <w:p w14:paraId="755E3D0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Kérjük, tüntesse fel a referenciákat, amelyeken a felvétel vagy a tanúsítás alapul, és adott esetben a hivatalos jegyzékben elért minősítést</w:t>
            </w:r>
            <w:r w:rsidRPr="007467D9">
              <w:rPr>
                <w:rFonts w:ascii="Tahoma" w:hAnsi="Tahoma" w:cs="Tahoma"/>
                <w:color w:val="auto"/>
                <w:sz w:val="20"/>
                <w:szCs w:val="20"/>
                <w:vertAlign w:val="superscript"/>
                <w:lang w:eastAsia="en-GB"/>
              </w:rPr>
              <w:footnoteReference w:id="25"/>
            </w:r>
            <w:r w:rsidRPr="007467D9">
              <w:rPr>
                <w:rFonts w:ascii="Tahoma" w:hAnsi="Tahoma" w:cs="Tahoma"/>
                <w:color w:val="auto"/>
                <w:sz w:val="20"/>
                <w:szCs w:val="20"/>
                <w:lang w:eastAsia="en-GB"/>
              </w:rPr>
              <w:t>:</w:t>
            </w:r>
          </w:p>
          <w:p w14:paraId="3B586241"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A felvétel vagy a tanúsítás az összes előírt kiválasztási szempontra kiterjed?</w:t>
            </w:r>
          </w:p>
          <w:p w14:paraId="48BE2550"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b/>
                <w:color w:val="auto"/>
                <w:sz w:val="20"/>
                <w:szCs w:val="20"/>
                <w:lang w:eastAsia="en-GB"/>
              </w:rPr>
              <w:lastRenderedPageBreak/>
              <w:t>Ha nem:</w:t>
            </w:r>
          </w:p>
          <w:p w14:paraId="41AA55C3" w14:textId="77777777" w:rsidR="00194E0D" w:rsidRPr="007467D9" w:rsidRDefault="00194E0D" w:rsidP="004F3438">
            <w:pPr>
              <w:spacing w:before="120" w:after="120"/>
              <w:ind w:left="426" w:hanging="426"/>
              <w:rPr>
                <w:rFonts w:ascii="Tahoma" w:hAnsi="Tahoma" w:cs="Tahoma"/>
                <w:b/>
                <w:color w:val="auto"/>
                <w:sz w:val="20"/>
                <w:szCs w:val="20"/>
                <w:u w:val="single"/>
                <w:lang w:eastAsia="en-GB"/>
              </w:rPr>
            </w:pPr>
            <w:r w:rsidRPr="007467D9">
              <w:rPr>
                <w:rFonts w:ascii="Tahoma" w:hAnsi="Tahoma" w:cs="Tahoma"/>
                <w:b/>
                <w:color w:val="auto"/>
                <w:sz w:val="20"/>
                <w:szCs w:val="20"/>
                <w:u w:val="single"/>
                <w:lang w:eastAsia="en-GB"/>
              </w:rPr>
              <w:t xml:space="preserve">Ezen kívül kérjük, hogy </w:t>
            </w:r>
            <w:r w:rsidRPr="007467D9">
              <w:rPr>
                <w:rFonts w:ascii="Tahoma" w:hAnsi="Tahoma" w:cs="Tahoma"/>
                <w:b/>
                <w:i/>
                <w:color w:val="auto"/>
                <w:sz w:val="20"/>
                <w:szCs w:val="20"/>
                <w:u w:val="single"/>
                <w:lang w:eastAsia="en-GB"/>
              </w:rPr>
              <w:t>KIZÁRÓLAG</w:t>
            </w:r>
            <w:r w:rsidRPr="007467D9">
              <w:rPr>
                <w:rFonts w:ascii="Tahoma" w:hAnsi="Tahoma" w:cs="Tahoma"/>
                <w:b/>
                <w:color w:val="auto"/>
                <w:sz w:val="20"/>
                <w:szCs w:val="20"/>
                <w:u w:val="single"/>
                <w:lang w:eastAsia="en-GB"/>
              </w:rPr>
              <w:t xml:space="preserve"> akkor töltse ki a hiányzó információt a IV. rész A., B., C. vagy D. szakaszában az esettől függően,</w:t>
            </w:r>
          </w:p>
          <w:p w14:paraId="3EA902AA"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ha a vonatkozó hirdetmény vagy közbeszerzési dokumentumok ezt előírják:</w:t>
            </w:r>
          </w:p>
          <w:p w14:paraId="74D8120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e)</w:t>
            </w:r>
            <w:r w:rsidRPr="007467D9">
              <w:rPr>
                <w:rFonts w:ascii="Tahoma" w:hAnsi="Tahoma" w:cs="Tahoma"/>
                <w:color w:val="auto"/>
                <w:sz w:val="20"/>
                <w:szCs w:val="20"/>
                <w:lang w:eastAsia="en-GB"/>
              </w:rPr>
              <w:t xml:space="preserve"> A gazdasági szereplő tud-e </w:t>
            </w:r>
            <w:r w:rsidRPr="007467D9">
              <w:rPr>
                <w:rFonts w:ascii="Tahoma" w:hAnsi="Tahoma" w:cs="Tahoma"/>
                <w:b/>
                <w:color w:val="auto"/>
                <w:sz w:val="20"/>
                <w:szCs w:val="20"/>
                <w:lang w:eastAsia="en-GB"/>
              </w:rPr>
              <w:t>igazolást</w:t>
            </w:r>
            <w:r w:rsidRPr="007467D9">
              <w:rPr>
                <w:rFonts w:ascii="Tahoma" w:hAnsi="Tahoma" w:cs="Tahoma"/>
                <w:color w:val="auto"/>
                <w:sz w:val="20"/>
                <w:szCs w:val="20"/>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Ha a vonatkozó információ elektronikusan elérhető, kérjük, adja meg a következő információkat:</w:t>
            </w:r>
            <w:r w:rsidRPr="007467D9">
              <w:rPr>
                <w:rFonts w:ascii="Tahoma" w:hAnsi="Tahoma" w:cs="Tahoma"/>
                <w:color w:val="auto"/>
                <w:sz w:val="20"/>
                <w:szCs w:val="20"/>
                <w:lang w:eastAsia="en-GB"/>
              </w:rPr>
              <w:t xml:space="preserve"> </w:t>
            </w:r>
          </w:p>
        </w:tc>
        <w:tc>
          <w:tcPr>
            <w:tcW w:w="4645" w:type="dxa"/>
            <w:shd w:val="clear" w:color="auto" w:fill="auto"/>
          </w:tcPr>
          <w:p w14:paraId="203810A0"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color w:val="auto"/>
                <w:sz w:val="20"/>
                <w:szCs w:val="20"/>
                <w:lang w:eastAsia="en-GB"/>
              </w:rPr>
              <w:lastRenderedPageBreak/>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21E296A1"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 xml:space="preserve">b) </w:t>
            </w:r>
            <w:r w:rsidRPr="007467D9">
              <w:rPr>
                <w:rFonts w:ascii="Tahoma" w:hAnsi="Tahoma" w:cs="Tahoma"/>
                <w:color w:val="auto"/>
                <w:sz w:val="20"/>
                <w:szCs w:val="20"/>
                <w:lang w:eastAsia="en-GB"/>
              </w:rPr>
              <w:t>(internetcím, a kibocsátó hatóság vagy testület, a dokumentáció pontos hivatkozási adatai):</w:t>
            </w:r>
          </w:p>
          <w:p w14:paraId="0CB9636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lastRenderedPageBreak/>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e)</w:t>
            </w:r>
            <w:r w:rsidRPr="007467D9">
              <w:rPr>
                <w:rFonts w:ascii="Tahoma" w:hAnsi="Tahoma" w:cs="Tahoma"/>
                <w:color w:val="auto"/>
                <w:sz w:val="20"/>
                <w:szCs w:val="20"/>
                <w:lang w:eastAsia="en-GB"/>
              </w:rPr>
              <w:t xml:space="preserve"> []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3F28044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(internetcím, a kibocsátó hatóság vagy testület, a dokumentáció pontos hivatkozási adatai):</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p>
        </w:tc>
      </w:tr>
      <w:tr w:rsidR="00932096" w:rsidRPr="007467D9" w14:paraId="0F15FFC0" w14:textId="77777777" w:rsidTr="00651E1E">
        <w:tc>
          <w:tcPr>
            <w:tcW w:w="4644" w:type="dxa"/>
            <w:shd w:val="clear" w:color="auto" w:fill="auto"/>
          </w:tcPr>
          <w:p w14:paraId="00DECCAC"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lastRenderedPageBreak/>
              <w:t>Részvétel formája:</w:t>
            </w:r>
          </w:p>
        </w:tc>
        <w:tc>
          <w:tcPr>
            <w:tcW w:w="4645" w:type="dxa"/>
            <w:shd w:val="clear" w:color="auto" w:fill="auto"/>
          </w:tcPr>
          <w:p w14:paraId="7E5E9F66"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3D286A31" w14:textId="77777777" w:rsidTr="00651E1E">
        <w:tc>
          <w:tcPr>
            <w:tcW w:w="4644" w:type="dxa"/>
            <w:shd w:val="clear" w:color="auto" w:fill="auto"/>
          </w:tcPr>
          <w:p w14:paraId="5A0112C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A gazdasági szereplő másokkal együtt vesz részt a közbeszerzési eljárásban?</w:t>
            </w:r>
            <w:r w:rsidRPr="007467D9">
              <w:rPr>
                <w:rFonts w:ascii="Tahoma" w:hAnsi="Tahoma" w:cs="Tahoma"/>
                <w:color w:val="auto"/>
                <w:sz w:val="20"/>
                <w:szCs w:val="20"/>
                <w:vertAlign w:val="superscript"/>
                <w:lang w:eastAsia="en-GB"/>
              </w:rPr>
              <w:footnoteReference w:id="26"/>
            </w:r>
          </w:p>
        </w:tc>
        <w:tc>
          <w:tcPr>
            <w:tcW w:w="4645" w:type="dxa"/>
            <w:shd w:val="clear" w:color="auto" w:fill="auto"/>
          </w:tcPr>
          <w:p w14:paraId="763A7F0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r w:rsidR="00932096" w:rsidRPr="007467D9" w14:paraId="5EB08F6D" w14:textId="77777777" w:rsidTr="00651E1E">
        <w:tc>
          <w:tcPr>
            <w:tcW w:w="9289" w:type="dxa"/>
            <w:gridSpan w:val="2"/>
            <w:shd w:val="clear" w:color="auto" w:fill="BFBFBF"/>
          </w:tcPr>
          <w:p w14:paraId="527E9F4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Ha igen</w:t>
            </w:r>
            <w:r w:rsidRPr="007467D9">
              <w:rPr>
                <w:rFonts w:ascii="Tahoma" w:hAnsi="Tahoma" w:cs="Tahoma"/>
                <w:i/>
                <w:color w:val="auto"/>
                <w:sz w:val="20"/>
                <w:szCs w:val="20"/>
                <w:lang w:eastAsia="en-GB"/>
              </w:rPr>
              <w:t>, kérjük, biztosítsa, hogy a többi érintett külön egységes európai közbeszerzési dokumentum formanyomtatványt nyújtson be.</w:t>
            </w:r>
          </w:p>
        </w:tc>
      </w:tr>
      <w:tr w:rsidR="00932096" w:rsidRPr="007467D9" w14:paraId="0D1CCAC7" w14:textId="77777777" w:rsidTr="00651E1E">
        <w:tc>
          <w:tcPr>
            <w:tcW w:w="4644" w:type="dxa"/>
            <w:shd w:val="clear" w:color="auto" w:fill="auto"/>
          </w:tcPr>
          <w:p w14:paraId="367B2A61"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b/>
                <w:color w:val="auto"/>
                <w:sz w:val="20"/>
                <w:szCs w:val="20"/>
                <w:lang w:eastAsia="en-GB"/>
              </w:rPr>
              <w:t>Ha igen:</w:t>
            </w:r>
          </w:p>
          <w:p w14:paraId="2E15A6A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Kérjük, adja meg a gazdasági szereplő csoportban betöltött szerepét (vezető, specifikus feladatokért felelős, ...):</w:t>
            </w:r>
          </w:p>
          <w:p w14:paraId="0FA71F3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Kérjük, adja meg, mely gazdasági szereplők a közbeszerzési eljárásban együtt részt vevő csoport tagjai:</w:t>
            </w:r>
          </w:p>
          <w:p w14:paraId="19659D4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Adott esetben a részt vevő csoport neve:</w:t>
            </w:r>
          </w:p>
        </w:tc>
        <w:tc>
          <w:tcPr>
            <w:tcW w:w="4645" w:type="dxa"/>
            <w:shd w:val="clear" w:color="auto" w:fill="auto"/>
          </w:tcPr>
          <w:p w14:paraId="6A4FA93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w:t>
            </w:r>
          </w:p>
        </w:tc>
      </w:tr>
      <w:tr w:rsidR="00932096" w:rsidRPr="007467D9" w14:paraId="35F1136F" w14:textId="77777777" w:rsidTr="00651E1E">
        <w:tc>
          <w:tcPr>
            <w:tcW w:w="4644" w:type="dxa"/>
            <w:shd w:val="clear" w:color="auto" w:fill="auto"/>
          </w:tcPr>
          <w:p w14:paraId="249BF58F"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Részek</w:t>
            </w:r>
          </w:p>
        </w:tc>
        <w:tc>
          <w:tcPr>
            <w:tcW w:w="4645" w:type="dxa"/>
            <w:shd w:val="clear" w:color="auto" w:fill="auto"/>
          </w:tcPr>
          <w:p w14:paraId="0E282A7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194E0D" w:rsidRPr="007467D9" w14:paraId="564C493E" w14:textId="77777777" w:rsidTr="00651E1E">
        <w:tc>
          <w:tcPr>
            <w:tcW w:w="4644" w:type="dxa"/>
            <w:shd w:val="clear" w:color="auto" w:fill="auto"/>
          </w:tcPr>
          <w:p w14:paraId="7C834FC1"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color w:val="auto"/>
                <w:sz w:val="20"/>
                <w:szCs w:val="20"/>
                <w:lang w:eastAsia="en-GB"/>
              </w:rPr>
              <w:t>Adott esetben annak a résznek (azoknak a részeknek) a feltüntetése, amelyekre a gazdasági szereplő pályázni kíván:</w:t>
            </w:r>
          </w:p>
        </w:tc>
        <w:tc>
          <w:tcPr>
            <w:tcW w:w="4645" w:type="dxa"/>
            <w:shd w:val="clear" w:color="auto" w:fill="auto"/>
          </w:tcPr>
          <w:p w14:paraId="5497956D"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color w:val="auto"/>
                <w:sz w:val="20"/>
                <w:szCs w:val="20"/>
                <w:lang w:eastAsia="en-GB"/>
              </w:rPr>
              <w:t>[   ]</w:t>
            </w:r>
          </w:p>
        </w:tc>
      </w:tr>
    </w:tbl>
    <w:p w14:paraId="47A2B6C6" w14:textId="77777777" w:rsidR="00194E0D" w:rsidRPr="007467D9" w:rsidRDefault="00194E0D" w:rsidP="004F3438">
      <w:pPr>
        <w:ind w:left="426" w:hanging="426"/>
        <w:rPr>
          <w:rFonts w:ascii="Tahoma" w:hAnsi="Tahoma" w:cs="Tahoma"/>
          <w:color w:val="auto"/>
          <w:sz w:val="20"/>
          <w:szCs w:val="20"/>
          <w:lang w:eastAsia="en-GB"/>
        </w:rPr>
      </w:pPr>
    </w:p>
    <w:p w14:paraId="484AAF4F"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lastRenderedPageBreak/>
        <w:t>B: A GAZDASÁGI SZEREPLŐ KÉPVISELŐIRE VONATKOZÓ INFORMÁCIÓK</w:t>
      </w:r>
    </w:p>
    <w:p w14:paraId="74343A52" w14:textId="77777777" w:rsidR="00194E0D" w:rsidRPr="007467D9"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7D0CB439" w14:textId="77777777" w:rsidTr="00651E1E">
        <w:tc>
          <w:tcPr>
            <w:tcW w:w="4644" w:type="dxa"/>
            <w:shd w:val="clear" w:color="auto" w:fill="auto"/>
          </w:tcPr>
          <w:p w14:paraId="12AE46B7"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Képviselet, ha van:</w:t>
            </w:r>
          </w:p>
        </w:tc>
        <w:tc>
          <w:tcPr>
            <w:tcW w:w="4645" w:type="dxa"/>
            <w:shd w:val="clear" w:color="auto" w:fill="auto"/>
          </w:tcPr>
          <w:p w14:paraId="42DB95C0"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6E2B2509" w14:textId="77777777" w:rsidTr="00651E1E">
        <w:tc>
          <w:tcPr>
            <w:tcW w:w="4644" w:type="dxa"/>
            <w:shd w:val="clear" w:color="auto" w:fill="auto"/>
          </w:tcPr>
          <w:p w14:paraId="6B6AE7D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Teljes név; </w:t>
            </w:r>
            <w:r w:rsidRPr="007467D9">
              <w:rPr>
                <w:rFonts w:ascii="Tahoma" w:hAnsi="Tahoma" w:cs="Tahoma"/>
                <w:color w:val="auto"/>
                <w:sz w:val="20"/>
                <w:szCs w:val="20"/>
                <w:lang w:eastAsia="en-GB"/>
              </w:rPr>
              <w:br/>
              <w:t xml:space="preserve">a születési idő és hely, ha szükséges: </w:t>
            </w:r>
          </w:p>
        </w:tc>
        <w:tc>
          <w:tcPr>
            <w:tcW w:w="4645" w:type="dxa"/>
            <w:shd w:val="clear" w:color="auto" w:fill="auto"/>
          </w:tcPr>
          <w:p w14:paraId="7F4DFE8B"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r w:rsidRPr="007467D9">
              <w:rPr>
                <w:rFonts w:ascii="Tahoma" w:hAnsi="Tahoma" w:cs="Tahoma"/>
                <w:color w:val="auto"/>
                <w:sz w:val="20"/>
                <w:szCs w:val="20"/>
                <w:lang w:eastAsia="en-GB"/>
              </w:rPr>
              <w:br/>
              <w:t>[……]</w:t>
            </w:r>
          </w:p>
        </w:tc>
      </w:tr>
      <w:tr w:rsidR="00932096" w:rsidRPr="007467D9" w14:paraId="44D61ED7" w14:textId="77777777" w:rsidTr="00651E1E">
        <w:tc>
          <w:tcPr>
            <w:tcW w:w="4644" w:type="dxa"/>
            <w:shd w:val="clear" w:color="auto" w:fill="auto"/>
          </w:tcPr>
          <w:p w14:paraId="0838C4EE"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Beosztás/milyen minőségben jár el:</w:t>
            </w:r>
          </w:p>
        </w:tc>
        <w:tc>
          <w:tcPr>
            <w:tcW w:w="4645" w:type="dxa"/>
            <w:shd w:val="clear" w:color="auto" w:fill="auto"/>
          </w:tcPr>
          <w:p w14:paraId="04E79F4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1EEFC352" w14:textId="77777777" w:rsidTr="00651E1E">
        <w:tc>
          <w:tcPr>
            <w:tcW w:w="4644" w:type="dxa"/>
            <w:shd w:val="clear" w:color="auto" w:fill="auto"/>
          </w:tcPr>
          <w:p w14:paraId="6569F2D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Postai cím:</w:t>
            </w:r>
          </w:p>
        </w:tc>
        <w:tc>
          <w:tcPr>
            <w:tcW w:w="4645" w:type="dxa"/>
            <w:shd w:val="clear" w:color="auto" w:fill="auto"/>
          </w:tcPr>
          <w:p w14:paraId="2C96596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4FDE727B" w14:textId="77777777" w:rsidTr="00651E1E">
        <w:tc>
          <w:tcPr>
            <w:tcW w:w="4644" w:type="dxa"/>
            <w:shd w:val="clear" w:color="auto" w:fill="auto"/>
          </w:tcPr>
          <w:p w14:paraId="6F24D58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Telefon:</w:t>
            </w:r>
          </w:p>
        </w:tc>
        <w:tc>
          <w:tcPr>
            <w:tcW w:w="4645" w:type="dxa"/>
            <w:shd w:val="clear" w:color="auto" w:fill="auto"/>
          </w:tcPr>
          <w:p w14:paraId="7320E42C"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18EB9377" w14:textId="77777777" w:rsidTr="00651E1E">
        <w:tc>
          <w:tcPr>
            <w:tcW w:w="4644" w:type="dxa"/>
            <w:shd w:val="clear" w:color="auto" w:fill="auto"/>
          </w:tcPr>
          <w:p w14:paraId="23DAB45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E-mail cím:</w:t>
            </w:r>
          </w:p>
        </w:tc>
        <w:tc>
          <w:tcPr>
            <w:tcW w:w="4645" w:type="dxa"/>
            <w:shd w:val="clear" w:color="auto" w:fill="auto"/>
          </w:tcPr>
          <w:p w14:paraId="18448D40"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r w:rsidR="00932096" w:rsidRPr="007467D9" w14:paraId="5097E8D0" w14:textId="77777777" w:rsidTr="00651E1E">
        <w:tc>
          <w:tcPr>
            <w:tcW w:w="4644" w:type="dxa"/>
            <w:shd w:val="clear" w:color="auto" w:fill="auto"/>
          </w:tcPr>
          <w:p w14:paraId="2084ED1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Amennyiben szükséges, részletezze a képviseletre vonatkozó információkat (a képviselet formája, köre, célja stb.):</w:t>
            </w:r>
          </w:p>
        </w:tc>
        <w:tc>
          <w:tcPr>
            <w:tcW w:w="4645" w:type="dxa"/>
            <w:shd w:val="clear" w:color="auto" w:fill="auto"/>
          </w:tcPr>
          <w:p w14:paraId="268828F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bl>
    <w:p w14:paraId="6ECB5B09"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4CC43B84" w14:textId="77777777" w:rsidTr="00651E1E">
        <w:tc>
          <w:tcPr>
            <w:tcW w:w="4644" w:type="dxa"/>
            <w:shd w:val="clear" w:color="auto" w:fill="auto"/>
          </w:tcPr>
          <w:p w14:paraId="0A70628E"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Igénybevétel:</w:t>
            </w:r>
          </w:p>
        </w:tc>
        <w:tc>
          <w:tcPr>
            <w:tcW w:w="4645" w:type="dxa"/>
            <w:shd w:val="clear" w:color="auto" w:fill="auto"/>
          </w:tcPr>
          <w:p w14:paraId="1481A5D9"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77D4E36A" w14:textId="77777777" w:rsidTr="00651E1E">
        <w:tc>
          <w:tcPr>
            <w:tcW w:w="4644" w:type="dxa"/>
            <w:shd w:val="clear" w:color="auto" w:fill="auto"/>
          </w:tcPr>
          <w:p w14:paraId="1F2C0DF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781FD25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[]Igen [</w:t>
            </w:r>
            <w:proofErr w:type="gramStart"/>
            <w:r w:rsidRPr="007467D9">
              <w:rPr>
                <w:rFonts w:ascii="Tahoma" w:hAnsi="Tahoma" w:cs="Tahoma"/>
                <w:color w:val="auto"/>
                <w:sz w:val="20"/>
                <w:szCs w:val="20"/>
                <w:lang w:eastAsia="en-GB"/>
              </w:rPr>
              <w:t>]Nem</w:t>
            </w:r>
            <w:proofErr w:type="gramEnd"/>
          </w:p>
        </w:tc>
      </w:tr>
    </w:tbl>
    <w:p w14:paraId="3D253FEF"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auto"/>
          <w:sz w:val="20"/>
          <w:szCs w:val="20"/>
          <w:lang w:eastAsia="en-GB"/>
        </w:rPr>
      </w:pPr>
      <w:r w:rsidRPr="007467D9">
        <w:rPr>
          <w:rFonts w:ascii="Tahoma" w:hAnsi="Tahoma" w:cs="Tahoma"/>
          <w:b/>
          <w:i/>
          <w:color w:val="auto"/>
          <w:sz w:val="20"/>
          <w:szCs w:val="20"/>
          <w:lang w:eastAsia="en-GB"/>
        </w:rPr>
        <w:t>Amennyiben igen</w:t>
      </w:r>
      <w:r w:rsidRPr="007467D9">
        <w:rPr>
          <w:rFonts w:ascii="Tahoma" w:hAnsi="Tahoma" w:cs="Tahoma"/>
          <w:i/>
          <w:color w:val="auto"/>
          <w:sz w:val="20"/>
          <w:szCs w:val="20"/>
          <w:lang w:eastAsia="en-GB"/>
        </w:rPr>
        <w:t xml:space="preserve">, </w:t>
      </w:r>
      <w:r w:rsidRPr="007467D9">
        <w:rPr>
          <w:rFonts w:ascii="Tahoma" w:hAnsi="Tahoma" w:cs="Tahoma"/>
          <w:b/>
          <w:i/>
          <w:color w:val="auto"/>
          <w:sz w:val="20"/>
          <w:szCs w:val="20"/>
          <w:lang w:eastAsia="en-GB"/>
        </w:rPr>
        <w:t>minden</w:t>
      </w:r>
      <w:r w:rsidRPr="007467D9">
        <w:rPr>
          <w:rFonts w:ascii="Tahoma" w:hAnsi="Tahoma" w:cs="Tahoma"/>
          <w:i/>
          <w:color w:val="auto"/>
          <w:sz w:val="20"/>
          <w:szCs w:val="20"/>
          <w:lang w:eastAsia="en-GB"/>
        </w:rPr>
        <w:t xml:space="preserve"> egyes érintett szervezetre vonatkozóan külön egységes európai közbeszerzési dokumentumban adja meg az </w:t>
      </w:r>
      <w:r w:rsidRPr="007467D9">
        <w:rPr>
          <w:rFonts w:ascii="Tahoma" w:hAnsi="Tahoma" w:cs="Tahoma"/>
          <w:b/>
          <w:i/>
          <w:color w:val="auto"/>
          <w:sz w:val="20"/>
          <w:szCs w:val="20"/>
          <w:lang w:eastAsia="en-GB"/>
        </w:rPr>
        <w:t>e rész A. és B. szakaszában, valamint a III. részben</w:t>
      </w:r>
      <w:r w:rsidRPr="007467D9">
        <w:rPr>
          <w:rFonts w:ascii="Tahoma" w:hAnsi="Tahoma" w:cs="Tahoma"/>
          <w:i/>
          <w:color w:val="auto"/>
          <w:sz w:val="20"/>
          <w:szCs w:val="20"/>
          <w:lang w:eastAsia="en-GB"/>
        </w:rPr>
        <w:t xml:space="preserve"> meghatározott információkat, megfelelően kitöltve és az érintett szervezetek által aláírva.</w:t>
      </w:r>
    </w:p>
    <w:p w14:paraId="5912995A"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auto"/>
          <w:sz w:val="20"/>
          <w:szCs w:val="20"/>
          <w:lang w:eastAsia="en-GB"/>
        </w:rPr>
      </w:pPr>
      <w:r w:rsidRPr="007467D9">
        <w:rPr>
          <w:rFonts w:ascii="Tahoma" w:hAnsi="Tahoma" w:cs="Tahoma"/>
          <w:i/>
          <w:color w:val="auto"/>
          <w:sz w:val="20"/>
          <w:szCs w:val="20"/>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3991F041"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auto"/>
          <w:sz w:val="20"/>
          <w:szCs w:val="20"/>
          <w:lang w:eastAsia="en-GB"/>
        </w:rPr>
      </w:pPr>
      <w:r w:rsidRPr="007467D9">
        <w:rPr>
          <w:rFonts w:ascii="Tahoma" w:hAnsi="Tahoma" w:cs="Tahoma"/>
          <w:i/>
          <w:color w:val="auto"/>
          <w:sz w:val="20"/>
          <w:szCs w:val="20"/>
          <w:lang w:eastAsia="en-GB"/>
        </w:rPr>
        <w:t>Amennyiben a gazdasági szereplő által igénybe vett meghatározott kapacitások tekintetében ez releváns, minden egyes szervezetre vonatkozóan adja meg a IV. és az V. részben meghatározott információkat is</w:t>
      </w:r>
      <w:r w:rsidRPr="007467D9">
        <w:rPr>
          <w:rFonts w:ascii="Tahoma" w:hAnsi="Tahoma" w:cs="Tahoma"/>
          <w:i/>
          <w:color w:val="auto"/>
          <w:sz w:val="20"/>
          <w:szCs w:val="20"/>
          <w:vertAlign w:val="superscript"/>
          <w:lang w:eastAsia="en-GB"/>
        </w:rPr>
        <w:footnoteReference w:id="27"/>
      </w:r>
      <w:r w:rsidRPr="007467D9">
        <w:rPr>
          <w:rFonts w:ascii="Tahoma" w:hAnsi="Tahoma" w:cs="Tahoma"/>
          <w:i/>
          <w:color w:val="auto"/>
          <w:sz w:val="20"/>
          <w:szCs w:val="20"/>
          <w:lang w:eastAsia="en-GB"/>
        </w:rPr>
        <w:t>.</w:t>
      </w:r>
    </w:p>
    <w:p w14:paraId="2EBAD04C" w14:textId="77777777" w:rsidR="00194E0D" w:rsidRPr="007467D9" w:rsidRDefault="00194E0D" w:rsidP="004F3438">
      <w:pPr>
        <w:ind w:left="426" w:hanging="426"/>
        <w:rPr>
          <w:rFonts w:ascii="Tahoma" w:hAnsi="Tahoma" w:cs="Tahoma"/>
          <w:color w:val="auto"/>
          <w:sz w:val="20"/>
          <w:szCs w:val="20"/>
          <w:lang w:eastAsia="en-GB"/>
        </w:rPr>
      </w:pPr>
    </w:p>
    <w:p w14:paraId="4FD5AF8D" w14:textId="77777777" w:rsidR="00194E0D" w:rsidRPr="007467D9" w:rsidRDefault="00684546" w:rsidP="004F3438">
      <w:pPr>
        <w:keepNext/>
        <w:spacing w:before="120" w:after="360"/>
        <w:ind w:left="426" w:hanging="426"/>
        <w:jc w:val="center"/>
        <w:rPr>
          <w:rFonts w:ascii="Tahoma" w:hAnsi="Tahoma" w:cs="Tahoma"/>
          <w:b/>
          <w:i/>
          <w:color w:val="auto"/>
          <w:sz w:val="20"/>
          <w:szCs w:val="20"/>
          <w:u w:val="single"/>
          <w:lang w:eastAsia="en-GB"/>
        </w:rPr>
      </w:pPr>
      <w:r w:rsidRPr="007467D9">
        <w:rPr>
          <w:rFonts w:ascii="Tahoma" w:hAnsi="Tahoma" w:cs="Tahoma"/>
          <w:b/>
          <w:i/>
          <w:color w:val="auto"/>
          <w:sz w:val="20"/>
          <w:szCs w:val="20"/>
          <w:lang w:eastAsia="en-GB"/>
        </w:rPr>
        <w:lastRenderedPageBreak/>
        <w:t xml:space="preserve">D: INFORMÁCIÓK AZOKRÓL AZ ALVÁLLALKOZÓKRÓL, AKIKNEK KAPACITÁSAIT A GAZDASÁGI SZEREPLŐ </w:t>
      </w:r>
      <w:r w:rsidRPr="007467D9">
        <w:rPr>
          <w:rFonts w:ascii="Tahoma" w:hAnsi="Tahoma" w:cs="Tahoma"/>
          <w:b/>
          <w:i/>
          <w:color w:val="auto"/>
          <w:sz w:val="20"/>
          <w:szCs w:val="20"/>
          <w:u w:val="single"/>
          <w:lang w:eastAsia="en-GB"/>
        </w:rPr>
        <w:t>NEM VESZI IGÉNYBE</w:t>
      </w:r>
    </w:p>
    <w:p w14:paraId="53BC9A0D"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2EBAA25B" w14:textId="77777777" w:rsidTr="00651E1E">
        <w:tc>
          <w:tcPr>
            <w:tcW w:w="4644" w:type="dxa"/>
            <w:shd w:val="clear" w:color="auto" w:fill="auto"/>
          </w:tcPr>
          <w:p w14:paraId="056EB8CC"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Alvállalkozás:</w:t>
            </w:r>
          </w:p>
        </w:tc>
        <w:tc>
          <w:tcPr>
            <w:tcW w:w="4645" w:type="dxa"/>
            <w:shd w:val="clear" w:color="auto" w:fill="auto"/>
          </w:tcPr>
          <w:p w14:paraId="03B415F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3D1D3C24" w14:textId="77777777" w:rsidTr="00651E1E">
        <w:tc>
          <w:tcPr>
            <w:tcW w:w="4644" w:type="dxa"/>
            <w:shd w:val="clear" w:color="auto" w:fill="auto"/>
          </w:tcPr>
          <w:p w14:paraId="48F354C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Szándékozik-e a gazdasági szereplő a szerződés bármely részét alvállalkozásba adni harmadik félnek?</w:t>
            </w:r>
          </w:p>
        </w:tc>
        <w:tc>
          <w:tcPr>
            <w:tcW w:w="4645" w:type="dxa"/>
            <w:shd w:val="clear" w:color="auto" w:fill="auto"/>
          </w:tcPr>
          <w:p w14:paraId="3A090AD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[]Igen [</w:t>
            </w:r>
            <w:proofErr w:type="gramStart"/>
            <w:r w:rsidRPr="007467D9">
              <w:rPr>
                <w:rFonts w:ascii="Tahoma" w:hAnsi="Tahoma" w:cs="Tahoma"/>
                <w:color w:val="auto"/>
                <w:sz w:val="20"/>
                <w:szCs w:val="20"/>
                <w:lang w:eastAsia="en-GB"/>
              </w:rPr>
              <w:t>]Nem</w:t>
            </w:r>
            <w:proofErr w:type="gramEnd"/>
          </w:p>
          <w:p w14:paraId="07F2008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Ha </w:t>
            </w:r>
            <w:r w:rsidRPr="007467D9">
              <w:rPr>
                <w:rFonts w:ascii="Tahoma" w:hAnsi="Tahoma" w:cs="Tahoma"/>
                <w:b/>
                <w:color w:val="auto"/>
                <w:sz w:val="20"/>
                <w:szCs w:val="20"/>
                <w:lang w:eastAsia="en-GB"/>
              </w:rPr>
              <w:t>igen, és amennyiben ismert</w:t>
            </w:r>
            <w:r w:rsidRPr="007467D9">
              <w:rPr>
                <w:rFonts w:ascii="Tahoma" w:hAnsi="Tahoma" w:cs="Tahoma"/>
                <w:color w:val="auto"/>
                <w:sz w:val="20"/>
                <w:szCs w:val="20"/>
                <w:lang w:eastAsia="en-GB"/>
              </w:rPr>
              <w:t xml:space="preserve">, kérjük, sorolja fel a javasolt alvállalkozókat: </w:t>
            </w:r>
          </w:p>
          <w:p w14:paraId="6A0AD86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bl>
    <w:p w14:paraId="2598FE8E" w14:textId="68983003"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color w:val="auto"/>
          <w:sz w:val="20"/>
          <w:szCs w:val="20"/>
          <w:lang w:eastAsia="en-GB"/>
        </w:rPr>
      </w:pPr>
      <w:r w:rsidRPr="007467D9">
        <w:rPr>
          <w:rFonts w:ascii="Tahoma" w:hAnsi="Tahoma" w:cs="Tahoma"/>
          <w:b/>
          <w:i/>
          <w:color w:val="auto"/>
          <w:sz w:val="20"/>
          <w:szCs w:val="20"/>
          <w:u w:val="single"/>
          <w:lang w:eastAsia="en-GB"/>
        </w:rPr>
        <w:t>Ha az ajánlatkérő szerv vagy a közszolgáltató ajánlatkérő kifejezetten kéri ezt az információt</w:t>
      </w:r>
      <w:r w:rsidRPr="007467D9">
        <w:rPr>
          <w:rFonts w:ascii="Tahoma" w:hAnsi="Tahoma" w:cs="Tahoma"/>
          <w:b/>
          <w:i/>
          <w:color w:val="auto"/>
          <w:sz w:val="20"/>
          <w:szCs w:val="20"/>
          <w:lang w:eastAsia="en-GB"/>
        </w:rPr>
        <w:t xml:space="preserve"> az e szakaszban lévő információn kívül, akkor </w:t>
      </w:r>
      <w:r w:rsidRPr="007467D9">
        <w:rPr>
          <w:rFonts w:ascii="Tahoma" w:hAnsi="Tahoma" w:cs="Tahoma"/>
          <w:b/>
          <w:i/>
          <w:color w:val="auto"/>
          <w:sz w:val="20"/>
          <w:szCs w:val="20"/>
          <w:u w:val="single"/>
          <w:lang w:eastAsia="en-GB"/>
        </w:rPr>
        <w:t>kérjük, adja meg az e rész A. és B. szakaszában és a III. részben előírt információt mindegyik érintett alvállalkozóra (alválla</w:t>
      </w:r>
      <w:r w:rsidR="000E7060" w:rsidRPr="007467D9">
        <w:rPr>
          <w:rFonts w:ascii="Tahoma" w:hAnsi="Tahoma" w:cs="Tahoma"/>
          <w:b/>
          <w:i/>
          <w:color w:val="auto"/>
          <w:sz w:val="20"/>
          <w:szCs w:val="20"/>
          <w:u w:val="single"/>
          <w:lang w:eastAsia="en-GB"/>
        </w:rPr>
        <w:t>l</w:t>
      </w:r>
      <w:r w:rsidRPr="007467D9">
        <w:rPr>
          <w:rFonts w:ascii="Tahoma" w:hAnsi="Tahoma" w:cs="Tahoma"/>
          <w:b/>
          <w:i/>
          <w:color w:val="auto"/>
          <w:sz w:val="20"/>
          <w:szCs w:val="20"/>
          <w:u w:val="single"/>
          <w:lang w:eastAsia="en-GB"/>
        </w:rPr>
        <w:t>kozói kategóriára) nézve.</w:t>
      </w:r>
    </w:p>
    <w:p w14:paraId="796A6061" w14:textId="77777777" w:rsidR="00194E0D" w:rsidRPr="007467D9" w:rsidRDefault="00194E0D" w:rsidP="004F3438">
      <w:pPr>
        <w:ind w:left="426" w:hanging="426"/>
        <w:rPr>
          <w:rFonts w:ascii="Tahoma" w:hAnsi="Tahoma" w:cs="Tahoma"/>
          <w:color w:val="auto"/>
          <w:sz w:val="20"/>
          <w:szCs w:val="20"/>
          <w:lang w:eastAsia="en-GB"/>
        </w:rPr>
      </w:pPr>
    </w:p>
    <w:p w14:paraId="01005E6E"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III. RÉSZ: KIZÁRÁSI OKOK</w:t>
      </w:r>
    </w:p>
    <w:p w14:paraId="063358BD"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A: BÜNTETŐELJÁRÁSBAN HOZOTT ÍTÉLETEKKEL KAPCSOLATOS OKOK</w:t>
      </w:r>
    </w:p>
    <w:p w14:paraId="7ADFF5AB"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A 2014/24/EU irányelv 57. cikkének (1) bekezdése a következő kizárási okokat határozza meg:</w:t>
      </w:r>
    </w:p>
    <w:p w14:paraId="7CE0907E" w14:textId="77777777" w:rsidR="00194E0D" w:rsidRPr="007467D9"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r w:rsidRPr="007467D9">
        <w:rPr>
          <w:rFonts w:ascii="Tahoma" w:hAnsi="Tahoma" w:cs="Tahoma"/>
          <w:b/>
          <w:i/>
          <w:color w:val="auto"/>
          <w:sz w:val="20"/>
          <w:szCs w:val="20"/>
          <w:lang w:eastAsia="en-GB"/>
        </w:rPr>
        <w:t>Bűnszervezetben</w:t>
      </w:r>
      <w:r w:rsidRPr="007467D9">
        <w:rPr>
          <w:rFonts w:ascii="Tahoma" w:hAnsi="Tahoma" w:cs="Tahoma"/>
          <w:i/>
          <w:color w:val="auto"/>
          <w:sz w:val="20"/>
          <w:szCs w:val="20"/>
          <w:lang w:eastAsia="en-GB"/>
        </w:rPr>
        <w:t xml:space="preserve"> való részvétel</w:t>
      </w:r>
      <w:r w:rsidRPr="007467D9">
        <w:rPr>
          <w:rFonts w:ascii="Tahoma" w:hAnsi="Tahoma" w:cs="Tahoma"/>
          <w:i/>
          <w:color w:val="auto"/>
          <w:sz w:val="20"/>
          <w:szCs w:val="20"/>
          <w:vertAlign w:val="superscript"/>
          <w:lang w:eastAsia="en-GB"/>
        </w:rPr>
        <w:footnoteReference w:id="28"/>
      </w:r>
      <w:r w:rsidRPr="007467D9">
        <w:rPr>
          <w:rFonts w:ascii="Tahoma" w:hAnsi="Tahoma" w:cs="Tahoma"/>
          <w:i/>
          <w:color w:val="auto"/>
          <w:sz w:val="20"/>
          <w:szCs w:val="20"/>
          <w:lang w:eastAsia="en-GB"/>
        </w:rPr>
        <w:t>;</w:t>
      </w:r>
    </w:p>
    <w:p w14:paraId="4E143DF7" w14:textId="77777777" w:rsidR="00194E0D" w:rsidRPr="007467D9"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r w:rsidRPr="007467D9">
        <w:rPr>
          <w:rFonts w:ascii="Tahoma" w:hAnsi="Tahoma" w:cs="Tahoma"/>
          <w:b/>
          <w:i/>
          <w:color w:val="auto"/>
          <w:sz w:val="20"/>
          <w:szCs w:val="20"/>
          <w:lang w:eastAsia="en-GB"/>
        </w:rPr>
        <w:t>Korrupció</w:t>
      </w:r>
      <w:r w:rsidRPr="007467D9">
        <w:rPr>
          <w:rFonts w:ascii="Tahoma" w:hAnsi="Tahoma" w:cs="Tahoma"/>
          <w:b/>
          <w:i/>
          <w:color w:val="auto"/>
          <w:sz w:val="20"/>
          <w:szCs w:val="20"/>
          <w:vertAlign w:val="superscript"/>
          <w:lang w:eastAsia="en-GB"/>
        </w:rPr>
        <w:footnoteReference w:id="29"/>
      </w:r>
      <w:r w:rsidRPr="007467D9">
        <w:rPr>
          <w:rFonts w:ascii="Tahoma" w:hAnsi="Tahoma" w:cs="Tahoma"/>
          <w:b/>
          <w:i/>
          <w:color w:val="auto"/>
          <w:sz w:val="20"/>
          <w:szCs w:val="20"/>
          <w:lang w:eastAsia="en-GB"/>
        </w:rPr>
        <w:t>;</w:t>
      </w:r>
    </w:p>
    <w:p w14:paraId="799A00DF" w14:textId="77777777" w:rsidR="00194E0D" w:rsidRPr="007467D9"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bookmarkStart w:id="49" w:name="_DV_M1264"/>
      <w:bookmarkEnd w:id="49"/>
      <w:r w:rsidRPr="007467D9">
        <w:rPr>
          <w:rFonts w:ascii="Tahoma" w:hAnsi="Tahoma" w:cs="Tahoma"/>
          <w:b/>
          <w:i/>
          <w:color w:val="auto"/>
          <w:sz w:val="20"/>
          <w:szCs w:val="20"/>
          <w:lang w:eastAsia="en-GB"/>
        </w:rPr>
        <w:t>Csalás</w:t>
      </w:r>
      <w:r w:rsidRPr="007467D9">
        <w:rPr>
          <w:rFonts w:ascii="Tahoma" w:hAnsi="Tahoma" w:cs="Tahoma"/>
          <w:b/>
          <w:i/>
          <w:color w:val="auto"/>
          <w:sz w:val="20"/>
          <w:szCs w:val="20"/>
          <w:vertAlign w:val="superscript"/>
          <w:lang w:eastAsia="en-GB"/>
        </w:rPr>
        <w:footnoteReference w:id="30"/>
      </w:r>
      <w:r w:rsidRPr="007467D9">
        <w:rPr>
          <w:rFonts w:ascii="Tahoma" w:hAnsi="Tahoma" w:cs="Tahoma"/>
          <w:b/>
          <w:i/>
          <w:color w:val="auto"/>
          <w:sz w:val="20"/>
          <w:szCs w:val="20"/>
          <w:lang w:eastAsia="en-GB"/>
        </w:rPr>
        <w:t>;</w:t>
      </w:r>
    </w:p>
    <w:p w14:paraId="24206A8B" w14:textId="77777777" w:rsidR="00194E0D" w:rsidRPr="007467D9"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bookmarkStart w:id="50" w:name="_DV_M1266"/>
      <w:bookmarkEnd w:id="50"/>
      <w:r w:rsidRPr="007467D9">
        <w:rPr>
          <w:rFonts w:ascii="Tahoma" w:hAnsi="Tahoma" w:cs="Tahoma"/>
          <w:b/>
          <w:i/>
          <w:color w:val="auto"/>
          <w:sz w:val="20"/>
          <w:szCs w:val="20"/>
          <w:lang w:eastAsia="en-GB"/>
        </w:rPr>
        <w:t>Terrorista bűncselekmény vagy terrorista csoporthoz kapcsolódó bűncselekmény</w:t>
      </w:r>
      <w:r w:rsidRPr="007467D9">
        <w:rPr>
          <w:rFonts w:ascii="Tahoma" w:hAnsi="Tahoma" w:cs="Tahoma"/>
          <w:b/>
          <w:i/>
          <w:color w:val="auto"/>
          <w:sz w:val="20"/>
          <w:szCs w:val="20"/>
          <w:vertAlign w:val="superscript"/>
          <w:lang w:eastAsia="en-GB"/>
        </w:rPr>
        <w:footnoteReference w:id="31"/>
      </w:r>
      <w:r w:rsidRPr="007467D9">
        <w:rPr>
          <w:rFonts w:ascii="Tahoma" w:hAnsi="Tahoma" w:cs="Tahoma"/>
          <w:b/>
          <w:i/>
          <w:color w:val="auto"/>
          <w:sz w:val="20"/>
          <w:szCs w:val="20"/>
          <w:lang w:eastAsia="en-GB"/>
        </w:rPr>
        <w:t>;</w:t>
      </w:r>
    </w:p>
    <w:p w14:paraId="0AA40FF8" w14:textId="77777777" w:rsidR="00194E0D" w:rsidRPr="007467D9"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bookmarkStart w:id="51" w:name="_DV_M1268"/>
      <w:bookmarkEnd w:id="51"/>
      <w:r w:rsidRPr="007467D9">
        <w:rPr>
          <w:rFonts w:ascii="Tahoma" w:hAnsi="Tahoma" w:cs="Tahoma"/>
          <w:b/>
          <w:i/>
          <w:color w:val="auto"/>
          <w:sz w:val="20"/>
          <w:szCs w:val="20"/>
          <w:lang w:eastAsia="en-GB"/>
        </w:rPr>
        <w:t>Pénzmosás vagy terrorizmus finanszírozása</w:t>
      </w:r>
      <w:bookmarkStart w:id="52" w:name="_DV_C1915"/>
      <w:r w:rsidRPr="007467D9">
        <w:rPr>
          <w:rFonts w:ascii="Tahoma" w:hAnsi="Tahoma" w:cs="Tahoma"/>
          <w:b/>
          <w:i/>
          <w:color w:val="auto"/>
          <w:sz w:val="20"/>
          <w:szCs w:val="20"/>
          <w:vertAlign w:val="superscript"/>
          <w:lang w:eastAsia="en-GB"/>
        </w:rPr>
        <w:footnoteReference w:id="32"/>
      </w:r>
      <w:bookmarkEnd w:id="52"/>
      <w:r w:rsidRPr="007467D9">
        <w:rPr>
          <w:rFonts w:ascii="Tahoma" w:hAnsi="Tahoma" w:cs="Tahoma"/>
          <w:b/>
          <w:i/>
          <w:color w:val="auto"/>
          <w:sz w:val="20"/>
          <w:szCs w:val="20"/>
          <w:lang w:eastAsia="en-GB"/>
        </w:rPr>
        <w:t>;</w:t>
      </w:r>
    </w:p>
    <w:p w14:paraId="53055CC8" w14:textId="77777777" w:rsidR="00194E0D" w:rsidRPr="007467D9"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color w:val="auto"/>
          <w:sz w:val="20"/>
          <w:szCs w:val="20"/>
          <w:lang w:eastAsia="en-GB"/>
        </w:rPr>
      </w:pPr>
      <w:r w:rsidRPr="007467D9">
        <w:rPr>
          <w:rFonts w:ascii="Tahoma" w:hAnsi="Tahoma" w:cs="Tahoma"/>
          <w:b/>
          <w:i/>
          <w:color w:val="auto"/>
          <w:sz w:val="20"/>
          <w:szCs w:val="20"/>
          <w:lang w:eastAsia="en-GB"/>
        </w:rPr>
        <w:t>Gyermekmunka és az emberkereskedelem</w:t>
      </w:r>
      <w:r w:rsidRPr="007467D9">
        <w:rPr>
          <w:rFonts w:ascii="Tahoma" w:hAnsi="Tahoma" w:cs="Tahoma"/>
          <w:i/>
          <w:color w:val="auto"/>
          <w:sz w:val="20"/>
          <w:szCs w:val="20"/>
          <w:lang w:eastAsia="en-GB"/>
        </w:rPr>
        <w:t xml:space="preserve"> más formái</w:t>
      </w:r>
      <w:r w:rsidRPr="007467D9">
        <w:rPr>
          <w:rFonts w:ascii="Tahoma" w:hAnsi="Tahoma" w:cs="Tahoma"/>
          <w:i/>
          <w:color w:val="auto"/>
          <w:sz w:val="20"/>
          <w:szCs w:val="20"/>
          <w:vertAlign w:val="superscript"/>
          <w:lang w:eastAsia="en-GB"/>
        </w:rPr>
        <w:footnoteReference w:id="3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32096" w:rsidRPr="007467D9" w14:paraId="4EBEF50A" w14:textId="77777777" w:rsidTr="00651E1E">
        <w:tc>
          <w:tcPr>
            <w:tcW w:w="4644" w:type="dxa"/>
            <w:shd w:val="clear" w:color="auto" w:fill="auto"/>
          </w:tcPr>
          <w:p w14:paraId="0FC54DA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lastRenderedPageBreak/>
              <w:t>Az irányelv 57. cikke (1) bekezdésében foglalt okokat végrehajtó nemzeti rendelkezések szerinti büntetőeljárásban hozott ítéletekkel kapcsolatos okok:</w:t>
            </w:r>
          </w:p>
        </w:tc>
        <w:tc>
          <w:tcPr>
            <w:tcW w:w="4645" w:type="dxa"/>
            <w:shd w:val="clear" w:color="auto" w:fill="auto"/>
          </w:tcPr>
          <w:p w14:paraId="1F4005B0"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p w14:paraId="7626EF80" w14:textId="77777777" w:rsidR="00855734" w:rsidRPr="007467D9" w:rsidRDefault="00855734" w:rsidP="004F3438">
            <w:pPr>
              <w:spacing w:before="120" w:after="120"/>
              <w:ind w:left="426" w:hanging="426"/>
              <w:rPr>
                <w:rFonts w:ascii="Tahoma" w:hAnsi="Tahoma" w:cs="Tahoma"/>
                <w:b/>
                <w:i/>
                <w:color w:val="auto"/>
                <w:sz w:val="20"/>
                <w:szCs w:val="20"/>
                <w:lang w:eastAsia="en-GB"/>
              </w:rPr>
            </w:pPr>
          </w:p>
        </w:tc>
      </w:tr>
      <w:tr w:rsidR="00932096" w:rsidRPr="007467D9" w14:paraId="5ADE91B2" w14:textId="77777777" w:rsidTr="00651E1E">
        <w:tc>
          <w:tcPr>
            <w:tcW w:w="4644" w:type="dxa"/>
            <w:shd w:val="clear" w:color="auto" w:fill="auto"/>
          </w:tcPr>
          <w:p w14:paraId="0ECB5E1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Jogerősen elítélték-e a</w:t>
            </w:r>
            <w:r w:rsidRPr="007467D9">
              <w:rPr>
                <w:rFonts w:ascii="Tahoma" w:hAnsi="Tahoma" w:cs="Tahoma"/>
                <w:color w:val="auto"/>
                <w:sz w:val="20"/>
                <w:szCs w:val="20"/>
                <w:lang w:eastAsia="en-GB"/>
              </w:rPr>
              <w:t xml:space="preserve"> </w:t>
            </w:r>
            <w:r w:rsidRPr="007467D9">
              <w:rPr>
                <w:rFonts w:ascii="Tahoma" w:hAnsi="Tahoma" w:cs="Tahoma"/>
                <w:b/>
                <w:color w:val="auto"/>
                <w:sz w:val="20"/>
                <w:szCs w:val="20"/>
                <w:lang w:eastAsia="en-GB"/>
              </w:rPr>
              <w:t>gazdasági szereplőt</w:t>
            </w:r>
            <w:r w:rsidRPr="007467D9">
              <w:rPr>
                <w:rFonts w:ascii="Tahoma" w:hAnsi="Tahoma" w:cs="Tahoma"/>
                <w:color w:val="auto"/>
                <w:sz w:val="20"/>
                <w:szCs w:val="20"/>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AE49F6C"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p w14:paraId="1FC4C5A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Ha a vonatkozó információ elektronikusan elérhető, kérjük, adja meg a következő információkat: (internetcím, a kibocsátó hatóság vagy testület, a dokumentáció pontos hivatkozási adatai):</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r w:rsidRPr="007467D9">
              <w:rPr>
                <w:rFonts w:ascii="Tahoma" w:hAnsi="Tahoma" w:cs="Tahoma"/>
                <w:i/>
                <w:color w:val="auto"/>
                <w:sz w:val="20"/>
                <w:szCs w:val="20"/>
                <w:vertAlign w:val="superscript"/>
                <w:lang w:eastAsia="en-GB"/>
              </w:rPr>
              <w:footnoteReference w:id="34"/>
            </w:r>
          </w:p>
        </w:tc>
      </w:tr>
      <w:tr w:rsidR="00932096" w:rsidRPr="007467D9" w14:paraId="73D0876C" w14:textId="77777777" w:rsidTr="00651E1E">
        <w:tc>
          <w:tcPr>
            <w:tcW w:w="4644" w:type="dxa"/>
            <w:shd w:val="clear" w:color="auto" w:fill="auto"/>
          </w:tcPr>
          <w:p w14:paraId="27883C3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kérjük,</w:t>
            </w:r>
            <w:r w:rsidRPr="007467D9">
              <w:rPr>
                <w:rFonts w:ascii="Tahoma" w:hAnsi="Tahoma" w:cs="Tahoma"/>
                <w:color w:val="auto"/>
                <w:sz w:val="20"/>
                <w:szCs w:val="20"/>
                <w:vertAlign w:val="superscript"/>
                <w:lang w:eastAsia="en-GB"/>
              </w:rPr>
              <w:footnoteReference w:id="35"/>
            </w:r>
            <w:r w:rsidRPr="007467D9">
              <w:rPr>
                <w:rFonts w:ascii="Tahoma" w:hAnsi="Tahoma" w:cs="Tahoma"/>
                <w:color w:val="auto"/>
                <w:sz w:val="20"/>
                <w:szCs w:val="20"/>
                <w:lang w:eastAsia="en-GB"/>
              </w:rPr>
              <w:t xml:space="preserve"> adja meg a következő információkat:</w:t>
            </w:r>
          </w:p>
          <w:p w14:paraId="307A1E8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Elítélés dátuma, adja meg, hogy az 1–6. pontok közül melyik érintett, valamint az ítélet okát (okait),</w:t>
            </w:r>
          </w:p>
          <w:p w14:paraId="57F2357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b) Határozza meg az elítélt személyét </w:t>
            </w:r>
            <w:proofErr w:type="gramStart"/>
            <w:r w:rsidRPr="007467D9">
              <w:rPr>
                <w:rFonts w:ascii="Tahoma" w:hAnsi="Tahoma" w:cs="Tahoma"/>
                <w:color w:val="auto"/>
                <w:sz w:val="20"/>
                <w:szCs w:val="20"/>
                <w:lang w:eastAsia="en-GB"/>
              </w:rPr>
              <w:t>[ ]</w:t>
            </w:r>
            <w:proofErr w:type="gramEnd"/>
            <w:r w:rsidRPr="007467D9">
              <w:rPr>
                <w:rFonts w:ascii="Tahoma" w:hAnsi="Tahoma" w:cs="Tahoma"/>
                <w:color w:val="auto"/>
                <w:sz w:val="20"/>
                <w:szCs w:val="20"/>
                <w:lang w:eastAsia="en-GB"/>
              </w:rPr>
              <w:t>;</w:t>
            </w:r>
          </w:p>
          <w:p w14:paraId="01FA5CA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c) Amennyiben az ítélet közvetlenül megállapítja:</w:t>
            </w:r>
          </w:p>
        </w:tc>
        <w:tc>
          <w:tcPr>
            <w:tcW w:w="4645" w:type="dxa"/>
            <w:shd w:val="clear" w:color="auto" w:fill="auto"/>
          </w:tcPr>
          <w:p w14:paraId="7CC0D8D0"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Dátum:[   ], </w:t>
            </w:r>
            <w:proofErr w:type="gramStart"/>
            <w:r w:rsidRPr="007467D9">
              <w:rPr>
                <w:rFonts w:ascii="Tahoma" w:hAnsi="Tahoma" w:cs="Tahoma"/>
                <w:color w:val="auto"/>
                <w:sz w:val="20"/>
                <w:szCs w:val="20"/>
                <w:lang w:eastAsia="en-GB"/>
              </w:rPr>
              <w:t>pont(</w:t>
            </w:r>
            <w:proofErr w:type="gramEnd"/>
            <w:r w:rsidRPr="007467D9">
              <w:rPr>
                <w:rFonts w:ascii="Tahoma" w:hAnsi="Tahoma" w:cs="Tahoma"/>
                <w:color w:val="auto"/>
                <w:sz w:val="20"/>
                <w:szCs w:val="20"/>
                <w:lang w:eastAsia="en-GB"/>
              </w:rPr>
              <w:t>ok): [   ], ok(ok):[   ]</w:t>
            </w:r>
            <w:r w:rsidRPr="007467D9">
              <w:rPr>
                <w:rFonts w:ascii="Tahoma" w:hAnsi="Tahoma" w:cs="Tahoma"/>
                <w:i/>
                <w:color w:val="auto"/>
                <w:sz w:val="20"/>
                <w:szCs w:val="20"/>
                <w:vertAlign w:val="superscript"/>
                <w:lang w:eastAsia="en-GB"/>
              </w:rPr>
              <w:t xml:space="preserve">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0D4AB09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p>
          <w:p w14:paraId="056508D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w:t>
            </w:r>
            <w:proofErr w:type="gramStart"/>
            <w:r w:rsidRPr="007467D9">
              <w:rPr>
                <w:rFonts w:ascii="Tahoma" w:hAnsi="Tahoma" w:cs="Tahoma"/>
                <w:color w:val="auto"/>
                <w:sz w:val="20"/>
                <w:szCs w:val="20"/>
                <w:lang w:eastAsia="en-GB"/>
              </w:rPr>
              <w:t>A</w:t>
            </w:r>
            <w:proofErr w:type="gramEnd"/>
            <w:r w:rsidRPr="007467D9">
              <w:rPr>
                <w:rFonts w:ascii="Tahoma" w:hAnsi="Tahoma" w:cs="Tahoma"/>
                <w:color w:val="auto"/>
                <w:sz w:val="20"/>
                <w:szCs w:val="20"/>
                <w:lang w:eastAsia="en-GB"/>
              </w:rPr>
              <w:t xml:space="preserve"> kizárási időszak hossza [……] és az érintett pont(ok) [   ]</w:t>
            </w:r>
          </w:p>
          <w:p w14:paraId="1010E93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Ha a vonatkozó információ elektronikusan elérhető, kérjük, adja meg a következő információkat: (internetcím, a kibocsátó hatóság vagy testület, a dokumentáció pontos hivatkozási adatai): [</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r w:rsidRPr="007467D9">
              <w:rPr>
                <w:rFonts w:ascii="Tahoma" w:hAnsi="Tahoma" w:cs="Tahoma"/>
                <w:i/>
                <w:color w:val="auto"/>
                <w:sz w:val="20"/>
                <w:szCs w:val="20"/>
                <w:vertAlign w:val="superscript"/>
                <w:lang w:eastAsia="en-GB"/>
              </w:rPr>
              <w:footnoteReference w:id="36"/>
            </w:r>
          </w:p>
        </w:tc>
      </w:tr>
      <w:tr w:rsidR="00932096" w:rsidRPr="007467D9" w14:paraId="33EADFB9" w14:textId="77777777" w:rsidTr="00651E1E">
        <w:tc>
          <w:tcPr>
            <w:tcW w:w="4644" w:type="dxa"/>
            <w:shd w:val="clear" w:color="auto" w:fill="auto"/>
          </w:tcPr>
          <w:p w14:paraId="21E8384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Ítéletek esetén hozott-e a gazdasági szereplő olyan intézkedéseket, amelyek a releváns kizárási okok ellenére igazolják megbízhatóságát</w:t>
            </w:r>
            <w:r w:rsidRPr="007467D9">
              <w:rPr>
                <w:rFonts w:ascii="Tahoma" w:hAnsi="Tahoma" w:cs="Tahoma"/>
                <w:color w:val="auto"/>
                <w:sz w:val="20"/>
                <w:szCs w:val="20"/>
                <w:vertAlign w:val="superscript"/>
                <w:lang w:eastAsia="en-GB"/>
              </w:rPr>
              <w:footnoteReference w:id="37"/>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hu-HU"/>
              </w:rPr>
              <w:t>Öntisztázás)</w:t>
            </w:r>
            <w:r w:rsidRPr="007467D9">
              <w:rPr>
                <w:rFonts w:ascii="Tahoma" w:hAnsi="Tahoma" w:cs="Tahoma"/>
                <w:color w:val="auto"/>
                <w:sz w:val="20"/>
                <w:szCs w:val="20"/>
                <w:lang w:eastAsia="en-GB"/>
              </w:rPr>
              <w:t>?</w:t>
            </w:r>
          </w:p>
        </w:tc>
        <w:tc>
          <w:tcPr>
            <w:tcW w:w="4645" w:type="dxa"/>
            <w:shd w:val="clear" w:color="auto" w:fill="auto"/>
          </w:tcPr>
          <w:p w14:paraId="64C3504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 Igen [] Nem </w:t>
            </w:r>
          </w:p>
        </w:tc>
      </w:tr>
      <w:tr w:rsidR="00194E0D" w:rsidRPr="007467D9" w14:paraId="4E106925" w14:textId="77777777" w:rsidTr="00651E1E">
        <w:tc>
          <w:tcPr>
            <w:tcW w:w="4644" w:type="dxa"/>
            <w:shd w:val="clear" w:color="auto" w:fill="auto"/>
          </w:tcPr>
          <w:p w14:paraId="54959DB0"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lastRenderedPageBreak/>
              <w:t>Amennyiben igen</w:t>
            </w:r>
            <w:r w:rsidRPr="007467D9">
              <w:rPr>
                <w:rFonts w:ascii="Tahoma" w:hAnsi="Tahoma" w:cs="Tahoma"/>
                <w:color w:val="auto"/>
                <w:sz w:val="20"/>
                <w:szCs w:val="20"/>
                <w:lang w:eastAsia="en-GB"/>
              </w:rPr>
              <w:t>, kérjük, ismertesse ezeket az intézkedéseket</w:t>
            </w:r>
            <w:r w:rsidRPr="007467D9">
              <w:rPr>
                <w:rFonts w:ascii="Tahoma" w:hAnsi="Tahoma" w:cs="Tahoma"/>
                <w:color w:val="auto"/>
                <w:sz w:val="20"/>
                <w:szCs w:val="20"/>
                <w:vertAlign w:val="superscript"/>
                <w:lang w:eastAsia="en-GB"/>
              </w:rPr>
              <w:footnoteReference w:id="38"/>
            </w:r>
            <w:r w:rsidRPr="007467D9">
              <w:rPr>
                <w:rFonts w:ascii="Tahoma" w:hAnsi="Tahoma" w:cs="Tahoma"/>
                <w:color w:val="auto"/>
                <w:sz w:val="20"/>
                <w:szCs w:val="20"/>
                <w:lang w:eastAsia="en-GB"/>
              </w:rPr>
              <w:t>:</w:t>
            </w:r>
          </w:p>
        </w:tc>
        <w:tc>
          <w:tcPr>
            <w:tcW w:w="4645" w:type="dxa"/>
            <w:shd w:val="clear" w:color="auto" w:fill="auto"/>
          </w:tcPr>
          <w:p w14:paraId="0ACF4ED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w:t>
            </w:r>
          </w:p>
        </w:tc>
      </w:tr>
    </w:tbl>
    <w:p w14:paraId="669E7E84" w14:textId="77777777" w:rsidR="00194E0D" w:rsidRPr="007467D9" w:rsidRDefault="00194E0D" w:rsidP="004F3438">
      <w:pPr>
        <w:ind w:left="426" w:hanging="426"/>
        <w:rPr>
          <w:rFonts w:ascii="Tahoma" w:hAnsi="Tahoma" w:cs="Tahoma"/>
          <w:i/>
          <w:color w:val="auto"/>
          <w:sz w:val="20"/>
          <w:szCs w:val="20"/>
          <w:lang w:eastAsia="en-GB"/>
        </w:rPr>
      </w:pPr>
    </w:p>
    <w:p w14:paraId="69687221"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291"/>
        <w:gridCol w:w="2416"/>
      </w:tblGrid>
      <w:tr w:rsidR="00932096" w:rsidRPr="007467D9" w14:paraId="4DC2168C" w14:textId="77777777" w:rsidTr="00651E1E">
        <w:tc>
          <w:tcPr>
            <w:tcW w:w="4644" w:type="dxa"/>
            <w:shd w:val="clear" w:color="auto" w:fill="auto"/>
          </w:tcPr>
          <w:p w14:paraId="66EF5692"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Adó vagy társadalombiztosítási járulék fizetése:</w:t>
            </w:r>
          </w:p>
        </w:tc>
        <w:tc>
          <w:tcPr>
            <w:tcW w:w="4645" w:type="dxa"/>
            <w:gridSpan w:val="2"/>
            <w:shd w:val="clear" w:color="auto" w:fill="auto"/>
          </w:tcPr>
          <w:p w14:paraId="06D8FF2D"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5500B062" w14:textId="77777777" w:rsidTr="00651E1E">
        <w:tc>
          <w:tcPr>
            <w:tcW w:w="4644" w:type="dxa"/>
            <w:shd w:val="clear" w:color="auto" w:fill="auto"/>
          </w:tcPr>
          <w:p w14:paraId="29E7D15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Teljesítette-e a gazdasági szereplő összes </w:t>
            </w:r>
            <w:r w:rsidRPr="007467D9">
              <w:rPr>
                <w:rFonts w:ascii="Tahoma" w:hAnsi="Tahoma" w:cs="Tahoma"/>
                <w:b/>
                <w:color w:val="auto"/>
                <w:sz w:val="20"/>
                <w:szCs w:val="20"/>
                <w:lang w:eastAsia="en-GB"/>
              </w:rPr>
              <w:t>kötelezettségét az adók és társadalombiztosítási járulékok megfizetése tekintetében</w:t>
            </w:r>
            <w:r w:rsidRPr="007467D9">
              <w:rPr>
                <w:rFonts w:ascii="Tahoma" w:hAnsi="Tahoma" w:cs="Tahoma"/>
                <w:color w:val="auto"/>
                <w:sz w:val="20"/>
                <w:szCs w:val="20"/>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3D57310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r w:rsidR="00932096" w:rsidRPr="007467D9" w14:paraId="16F6FFE2" w14:textId="77777777" w:rsidTr="00651E1E">
        <w:trPr>
          <w:trHeight w:val="470"/>
        </w:trPr>
        <w:tc>
          <w:tcPr>
            <w:tcW w:w="4644" w:type="dxa"/>
            <w:vMerge w:val="restart"/>
            <w:shd w:val="clear" w:color="auto" w:fill="auto"/>
          </w:tcPr>
          <w:p w14:paraId="167B8D7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b/>
                <w:color w:val="auto"/>
                <w:sz w:val="20"/>
                <w:szCs w:val="20"/>
                <w:lang w:eastAsia="en-GB"/>
              </w:rPr>
              <w:t>Ha nem</w:t>
            </w:r>
            <w:r w:rsidRPr="007467D9">
              <w:rPr>
                <w:rFonts w:ascii="Tahoma" w:hAnsi="Tahoma" w:cs="Tahoma"/>
                <w:color w:val="auto"/>
                <w:sz w:val="20"/>
                <w:szCs w:val="20"/>
                <w:lang w:eastAsia="en-GB"/>
              </w:rPr>
              <w:t>, akkor kérjük, adja meg a következő információkat:</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Érintett ország vagy tagállam</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Mi az érintett összeg?</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A kötelezettségszegés megállapításának módja:</w:t>
            </w:r>
            <w:r w:rsidRPr="007467D9">
              <w:rPr>
                <w:rFonts w:ascii="Tahoma" w:hAnsi="Tahoma" w:cs="Tahoma"/>
                <w:color w:val="auto"/>
                <w:sz w:val="20"/>
                <w:szCs w:val="20"/>
                <w:lang w:eastAsia="en-GB"/>
              </w:rPr>
              <w:br/>
              <w:t xml:space="preserve">1) Bírósági vagy közigazgatási </w:t>
            </w:r>
            <w:r w:rsidRPr="007467D9">
              <w:rPr>
                <w:rFonts w:ascii="Tahoma" w:hAnsi="Tahoma" w:cs="Tahoma"/>
                <w:b/>
                <w:color w:val="auto"/>
                <w:sz w:val="20"/>
                <w:szCs w:val="20"/>
                <w:lang w:eastAsia="en-GB"/>
              </w:rPr>
              <w:t>határozat</w:t>
            </w:r>
            <w:r w:rsidRPr="007467D9">
              <w:rPr>
                <w:rFonts w:ascii="Tahoma" w:hAnsi="Tahoma" w:cs="Tahoma"/>
                <w:color w:val="auto"/>
                <w:sz w:val="20"/>
                <w:szCs w:val="20"/>
                <w:lang w:eastAsia="en-GB"/>
              </w:rPr>
              <w:t>:</w:t>
            </w:r>
          </w:p>
          <w:p w14:paraId="1CEE3332" w14:textId="77777777" w:rsidR="00194E0D" w:rsidRPr="007467D9" w:rsidRDefault="00194E0D" w:rsidP="00CB3B7B">
            <w:pPr>
              <w:numPr>
                <w:ilvl w:val="0"/>
                <w:numId w:val="12"/>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Ez a határozat jogerős és végrehajtható?</w:t>
            </w:r>
          </w:p>
          <w:p w14:paraId="792EC466" w14:textId="77777777" w:rsidR="00194E0D" w:rsidRPr="007467D9" w:rsidRDefault="00194E0D" w:rsidP="00CB3B7B">
            <w:pPr>
              <w:numPr>
                <w:ilvl w:val="0"/>
                <w:numId w:val="14"/>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Kérjük, adja meg az ítélet vagy a határozat dátumát.</w:t>
            </w:r>
          </w:p>
          <w:p w14:paraId="123188F3" w14:textId="77777777" w:rsidR="00194E0D" w:rsidRPr="007467D9" w:rsidRDefault="00194E0D" w:rsidP="00CB3B7B">
            <w:pPr>
              <w:numPr>
                <w:ilvl w:val="0"/>
                <w:numId w:val="14"/>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 xml:space="preserve">Ítélet esetén, </w:t>
            </w:r>
            <w:r w:rsidRPr="007467D9">
              <w:rPr>
                <w:rFonts w:ascii="Tahoma" w:hAnsi="Tahoma" w:cs="Tahoma"/>
                <w:b/>
                <w:color w:val="auto"/>
                <w:sz w:val="20"/>
                <w:szCs w:val="20"/>
                <w:lang w:eastAsia="en-GB"/>
              </w:rPr>
              <w:t xml:space="preserve">amennyiben erről közvetlenül </w:t>
            </w:r>
            <w:r w:rsidRPr="007467D9">
              <w:rPr>
                <w:rFonts w:ascii="Tahoma" w:hAnsi="Tahoma" w:cs="Tahoma"/>
                <w:b/>
                <w:color w:val="auto"/>
                <w:sz w:val="20"/>
                <w:szCs w:val="20"/>
                <w:u w:val="words"/>
                <w:lang w:eastAsia="en-GB"/>
              </w:rPr>
              <w:t>rendelkezik</w:t>
            </w:r>
            <w:r w:rsidRPr="007467D9">
              <w:rPr>
                <w:rFonts w:ascii="Tahoma" w:hAnsi="Tahoma" w:cs="Tahoma"/>
                <w:color w:val="auto"/>
                <w:sz w:val="20"/>
                <w:szCs w:val="20"/>
                <w:lang w:eastAsia="en-GB"/>
              </w:rPr>
              <w:t>, a kizárási időtartam hossza:</w:t>
            </w:r>
          </w:p>
          <w:p w14:paraId="115F8A8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2) </w:t>
            </w:r>
            <w:r w:rsidRPr="007467D9">
              <w:rPr>
                <w:rFonts w:ascii="Tahoma" w:hAnsi="Tahoma" w:cs="Tahoma"/>
                <w:b/>
                <w:color w:val="auto"/>
                <w:sz w:val="20"/>
                <w:szCs w:val="20"/>
                <w:lang w:eastAsia="en-GB"/>
              </w:rPr>
              <w:t>Egyéb mód</w:t>
            </w:r>
            <w:r w:rsidRPr="007467D9">
              <w:rPr>
                <w:rFonts w:ascii="Tahoma" w:hAnsi="Tahoma" w:cs="Tahoma"/>
                <w:color w:val="auto"/>
                <w:sz w:val="20"/>
                <w:szCs w:val="20"/>
                <w:lang w:eastAsia="en-GB"/>
              </w:rPr>
              <w:t>? Kérjük, részletezze:</w:t>
            </w:r>
          </w:p>
          <w:p w14:paraId="1953068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212D876A"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b/>
                <w:color w:val="auto"/>
                <w:sz w:val="20"/>
                <w:szCs w:val="20"/>
                <w:lang w:eastAsia="en-GB"/>
              </w:rPr>
              <w:t>Adók</w:t>
            </w:r>
          </w:p>
        </w:tc>
        <w:tc>
          <w:tcPr>
            <w:tcW w:w="2323" w:type="dxa"/>
            <w:shd w:val="clear" w:color="auto" w:fill="auto"/>
          </w:tcPr>
          <w:p w14:paraId="6AB0AD58"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b/>
                <w:color w:val="auto"/>
                <w:sz w:val="20"/>
                <w:szCs w:val="20"/>
                <w:lang w:eastAsia="en-GB"/>
              </w:rPr>
              <w:t>Társadalombiztosítási hozzájárulás</w:t>
            </w:r>
          </w:p>
        </w:tc>
      </w:tr>
      <w:tr w:rsidR="00932096" w:rsidRPr="007467D9" w14:paraId="710ECA92" w14:textId="77777777" w:rsidTr="00651E1E">
        <w:trPr>
          <w:trHeight w:val="1977"/>
        </w:trPr>
        <w:tc>
          <w:tcPr>
            <w:tcW w:w="4644" w:type="dxa"/>
            <w:vMerge/>
            <w:shd w:val="clear" w:color="auto" w:fill="auto"/>
          </w:tcPr>
          <w:p w14:paraId="1CC33EB2" w14:textId="77777777" w:rsidR="00194E0D" w:rsidRPr="007467D9" w:rsidRDefault="00194E0D" w:rsidP="004F3438">
            <w:pPr>
              <w:spacing w:before="120" w:after="120"/>
              <w:ind w:left="426" w:hanging="426"/>
              <w:rPr>
                <w:rFonts w:ascii="Tahoma" w:hAnsi="Tahoma" w:cs="Tahoma"/>
                <w:b/>
                <w:color w:val="auto"/>
                <w:sz w:val="20"/>
                <w:szCs w:val="20"/>
                <w:lang w:eastAsia="en-GB"/>
              </w:rPr>
            </w:pPr>
          </w:p>
        </w:tc>
        <w:tc>
          <w:tcPr>
            <w:tcW w:w="2322" w:type="dxa"/>
            <w:shd w:val="clear" w:color="auto" w:fill="auto"/>
          </w:tcPr>
          <w:p w14:paraId="0948F1FB"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c1)</w:t>
            </w:r>
            <w:r w:rsidRPr="007467D9">
              <w:rPr>
                <w:rFonts w:ascii="Tahoma" w:hAnsi="Tahoma" w:cs="Tahoma"/>
                <w:color w:val="auto"/>
                <w:sz w:val="20"/>
                <w:szCs w:val="20"/>
                <w:lang w:eastAsia="en-GB"/>
              </w:rPr>
              <w:t xml:space="preserve"> [] Igen [] Nem</w:t>
            </w:r>
          </w:p>
          <w:p w14:paraId="4E77F051" w14:textId="77777777" w:rsidR="00194E0D" w:rsidRPr="007467D9" w:rsidRDefault="00194E0D" w:rsidP="00CB3B7B">
            <w:pPr>
              <w:numPr>
                <w:ilvl w:val="0"/>
                <w:numId w:val="11"/>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 Igen [] Nem</w:t>
            </w:r>
          </w:p>
          <w:p w14:paraId="6A4B2DDD"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w:t>
            </w:r>
            <w:r w:rsidRPr="007467D9">
              <w:rPr>
                <w:rFonts w:ascii="Tahoma" w:hAnsi="Tahoma" w:cs="Tahoma"/>
                <w:color w:val="auto"/>
                <w:sz w:val="20"/>
                <w:szCs w:val="20"/>
                <w:lang w:eastAsia="en-GB"/>
              </w:rPr>
              <w:br/>
            </w:r>
          </w:p>
          <w:p w14:paraId="612B5A57"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57359A6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c2)</w:t>
            </w:r>
            <w:r w:rsidRPr="007467D9">
              <w:rPr>
                <w:rFonts w:ascii="Tahoma" w:hAnsi="Tahoma" w:cs="Tahoma"/>
                <w:color w:val="auto"/>
                <w:sz w:val="20"/>
                <w:szCs w:val="20"/>
                <w:lang w:eastAsia="en-GB"/>
              </w:rPr>
              <w:t xml:space="preserve"> [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 Igen [] Nem</w:t>
            </w:r>
            <w:r w:rsidRPr="007467D9">
              <w:rPr>
                <w:rFonts w:ascii="Tahoma" w:hAnsi="Tahoma" w:cs="Tahoma"/>
                <w:color w:val="auto"/>
                <w:sz w:val="20"/>
                <w:szCs w:val="20"/>
                <w:lang w:eastAsia="en-GB"/>
              </w:rPr>
              <w:br/>
            </w: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 [</w:t>
            </w:r>
            <w:proofErr w:type="gramStart"/>
            <w:r w:rsidRPr="007467D9">
              <w:rPr>
                <w:rFonts w:ascii="Tahoma" w:hAnsi="Tahoma" w:cs="Tahoma"/>
                <w:color w:val="auto"/>
                <w:sz w:val="20"/>
                <w:szCs w:val="20"/>
                <w:lang w:eastAsia="en-GB"/>
              </w:rPr>
              <w:t>……</w:t>
            </w:r>
            <w:proofErr w:type="gramEnd"/>
            <w:r w:rsidRPr="007467D9">
              <w:rPr>
                <w:rFonts w:ascii="Tahoma" w:hAnsi="Tahoma" w:cs="Tahoma"/>
                <w:color w:val="auto"/>
                <w:sz w:val="20"/>
                <w:szCs w:val="20"/>
                <w:lang w:eastAsia="en-GB"/>
              </w:rPr>
              <w:t>]</w:t>
            </w:r>
          </w:p>
        </w:tc>
        <w:tc>
          <w:tcPr>
            <w:tcW w:w="2323" w:type="dxa"/>
            <w:shd w:val="clear" w:color="auto" w:fill="auto"/>
          </w:tcPr>
          <w:p w14:paraId="3E70BF8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c1)</w:t>
            </w:r>
            <w:r w:rsidRPr="007467D9">
              <w:rPr>
                <w:rFonts w:ascii="Tahoma" w:hAnsi="Tahoma" w:cs="Tahoma"/>
                <w:color w:val="auto"/>
                <w:sz w:val="20"/>
                <w:szCs w:val="20"/>
                <w:lang w:eastAsia="en-GB"/>
              </w:rPr>
              <w:t xml:space="preserve"> [] Igen [] Nem</w:t>
            </w:r>
          </w:p>
          <w:p w14:paraId="06715A2B"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 Igen [] Nem</w:t>
            </w:r>
          </w:p>
          <w:p w14:paraId="459CE436"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w:t>
            </w:r>
            <w:r w:rsidRPr="007467D9">
              <w:rPr>
                <w:rFonts w:ascii="Tahoma" w:hAnsi="Tahoma" w:cs="Tahoma"/>
                <w:color w:val="auto"/>
                <w:sz w:val="20"/>
                <w:szCs w:val="20"/>
                <w:lang w:eastAsia="en-GB"/>
              </w:rPr>
              <w:br/>
            </w:r>
          </w:p>
          <w:p w14:paraId="2EEBB520"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2390475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c2)</w:t>
            </w:r>
            <w:r w:rsidRPr="007467D9">
              <w:rPr>
                <w:rFonts w:ascii="Tahoma" w:hAnsi="Tahoma" w:cs="Tahoma"/>
                <w:color w:val="auto"/>
                <w:sz w:val="20"/>
                <w:szCs w:val="20"/>
                <w:lang w:eastAsia="en-GB"/>
              </w:rPr>
              <w:t xml:space="preserve"> [ …]</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 Igen [] Nem</w:t>
            </w:r>
            <w:r w:rsidRPr="007467D9">
              <w:rPr>
                <w:rFonts w:ascii="Tahoma" w:hAnsi="Tahoma" w:cs="Tahoma"/>
                <w:color w:val="auto"/>
                <w:sz w:val="20"/>
                <w:szCs w:val="20"/>
                <w:lang w:eastAsia="en-GB"/>
              </w:rPr>
              <w:br/>
            </w: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 [</w:t>
            </w:r>
            <w:proofErr w:type="gramStart"/>
            <w:r w:rsidRPr="007467D9">
              <w:rPr>
                <w:rFonts w:ascii="Tahoma" w:hAnsi="Tahoma" w:cs="Tahoma"/>
                <w:color w:val="auto"/>
                <w:sz w:val="20"/>
                <w:szCs w:val="20"/>
                <w:lang w:eastAsia="en-GB"/>
              </w:rPr>
              <w:t>……</w:t>
            </w:r>
            <w:proofErr w:type="gramEnd"/>
            <w:r w:rsidRPr="007467D9">
              <w:rPr>
                <w:rFonts w:ascii="Tahoma" w:hAnsi="Tahoma" w:cs="Tahoma"/>
                <w:color w:val="auto"/>
                <w:sz w:val="20"/>
                <w:szCs w:val="20"/>
                <w:lang w:eastAsia="en-GB"/>
              </w:rPr>
              <w:t>]</w:t>
            </w:r>
          </w:p>
        </w:tc>
      </w:tr>
      <w:tr w:rsidR="00194E0D" w:rsidRPr="007467D9" w14:paraId="2FF292C8" w14:textId="77777777" w:rsidTr="00651E1E">
        <w:tc>
          <w:tcPr>
            <w:tcW w:w="4644" w:type="dxa"/>
            <w:shd w:val="clear" w:color="auto" w:fill="auto"/>
          </w:tcPr>
          <w:p w14:paraId="5F7E32AE"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 xml:space="preserve">Ha az adók vagy társadalombiztosítási járulékok </w:t>
            </w:r>
            <w:r w:rsidRPr="007467D9">
              <w:rPr>
                <w:rFonts w:ascii="Tahoma" w:hAnsi="Tahoma" w:cs="Tahoma"/>
                <w:i/>
                <w:color w:val="auto"/>
                <w:sz w:val="20"/>
                <w:szCs w:val="20"/>
                <w:lang w:eastAsia="en-GB"/>
              </w:rPr>
              <w:lastRenderedPageBreak/>
              <w:t>befizetésére vonatkozó dokumentáció elektronikusan elérhető, kérjük, adja meg a következő információkat:</w:t>
            </w:r>
          </w:p>
        </w:tc>
        <w:tc>
          <w:tcPr>
            <w:tcW w:w="4645" w:type="dxa"/>
            <w:gridSpan w:val="2"/>
            <w:shd w:val="clear" w:color="auto" w:fill="auto"/>
          </w:tcPr>
          <w:p w14:paraId="076B2FEE" w14:textId="77777777" w:rsidR="00194E0D" w:rsidRPr="007467D9" w:rsidRDefault="00194E0D" w:rsidP="004F3438">
            <w:pPr>
              <w:spacing w:before="120" w:after="120"/>
              <w:ind w:left="426" w:hanging="426"/>
              <w:rPr>
                <w:rFonts w:ascii="Tahoma" w:hAnsi="Tahoma" w:cs="Tahoma"/>
                <w:i/>
                <w:color w:val="auto"/>
                <w:sz w:val="20"/>
                <w:szCs w:val="20"/>
                <w:vertAlign w:val="superscript"/>
                <w:lang w:eastAsia="en-GB"/>
              </w:rPr>
            </w:pPr>
            <w:r w:rsidRPr="007467D9">
              <w:rPr>
                <w:rFonts w:ascii="Tahoma" w:hAnsi="Tahoma" w:cs="Tahoma"/>
                <w:i/>
                <w:color w:val="auto"/>
                <w:sz w:val="20"/>
                <w:szCs w:val="20"/>
                <w:lang w:eastAsia="en-GB"/>
              </w:rPr>
              <w:lastRenderedPageBreak/>
              <w:t xml:space="preserve">(internetcím, a kibocsátó hatóság vagy testület, a </w:t>
            </w:r>
            <w:r w:rsidRPr="007467D9">
              <w:rPr>
                <w:rFonts w:ascii="Tahoma" w:hAnsi="Tahoma" w:cs="Tahoma"/>
                <w:i/>
                <w:color w:val="auto"/>
                <w:sz w:val="20"/>
                <w:szCs w:val="20"/>
                <w:lang w:eastAsia="en-GB"/>
              </w:rPr>
              <w:lastRenderedPageBreak/>
              <w:t>dokumentáció pontos hivatkozási adatai):</w:t>
            </w:r>
            <w:r w:rsidRPr="007467D9">
              <w:rPr>
                <w:rFonts w:ascii="Tahoma" w:hAnsi="Tahoma" w:cs="Tahoma"/>
                <w:i/>
                <w:color w:val="auto"/>
                <w:sz w:val="20"/>
                <w:szCs w:val="20"/>
                <w:vertAlign w:val="superscript"/>
                <w:lang w:eastAsia="en-GB"/>
              </w:rPr>
              <w:t xml:space="preserve"> </w:t>
            </w:r>
            <w:r w:rsidRPr="007467D9">
              <w:rPr>
                <w:rFonts w:ascii="Tahoma" w:hAnsi="Tahoma" w:cs="Tahoma"/>
                <w:i/>
                <w:color w:val="auto"/>
                <w:sz w:val="20"/>
                <w:szCs w:val="20"/>
                <w:vertAlign w:val="superscript"/>
                <w:lang w:eastAsia="en-GB"/>
              </w:rPr>
              <w:footnoteReference w:id="39"/>
            </w:r>
          </w:p>
          <w:p w14:paraId="361A7476"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w:t>
            </w:r>
          </w:p>
        </w:tc>
      </w:tr>
    </w:tbl>
    <w:p w14:paraId="07F5DA2D" w14:textId="77777777" w:rsidR="00194E0D" w:rsidRPr="007467D9" w:rsidRDefault="00194E0D" w:rsidP="004F3438">
      <w:pPr>
        <w:ind w:left="426" w:hanging="426"/>
        <w:rPr>
          <w:rFonts w:ascii="Tahoma" w:hAnsi="Tahoma" w:cs="Tahoma"/>
          <w:color w:val="auto"/>
          <w:sz w:val="20"/>
          <w:szCs w:val="20"/>
          <w:lang w:eastAsia="en-GB"/>
        </w:rPr>
      </w:pPr>
    </w:p>
    <w:p w14:paraId="7DBFA9D0"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C: FIZETÉSKÉPTELENSÉGGEL, ÖSSZEFÉRHETETLENSÉGGEL VAGY SZAKMAI KÖTELESSÉGSZEGÉSSEL KAPCSOLATOS OKOK</w:t>
      </w:r>
      <w:r w:rsidR="00194E0D" w:rsidRPr="007467D9">
        <w:rPr>
          <w:rFonts w:ascii="Tahoma" w:hAnsi="Tahoma" w:cs="Tahoma"/>
          <w:b/>
          <w:i/>
          <w:smallCaps/>
          <w:color w:val="auto"/>
          <w:sz w:val="20"/>
          <w:szCs w:val="20"/>
          <w:vertAlign w:val="superscript"/>
          <w:lang w:eastAsia="en-GB"/>
        </w:rPr>
        <w:footnoteReference w:id="40"/>
      </w:r>
    </w:p>
    <w:p w14:paraId="3CE29CFB"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7F631442" w14:textId="77777777" w:rsidTr="00651E1E">
        <w:tc>
          <w:tcPr>
            <w:tcW w:w="4644" w:type="dxa"/>
            <w:shd w:val="clear" w:color="auto" w:fill="auto"/>
          </w:tcPr>
          <w:p w14:paraId="5CAD0BF1"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Esetleges fizetésképtelenség, összeférhetetlenség vagy szakmai kötelességszegés</w:t>
            </w:r>
          </w:p>
        </w:tc>
        <w:tc>
          <w:tcPr>
            <w:tcW w:w="4645" w:type="dxa"/>
            <w:shd w:val="clear" w:color="auto" w:fill="auto"/>
          </w:tcPr>
          <w:p w14:paraId="75B016AE"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76B29422" w14:textId="77777777" w:rsidTr="00651E1E">
        <w:trPr>
          <w:trHeight w:val="406"/>
        </w:trPr>
        <w:tc>
          <w:tcPr>
            <w:tcW w:w="4644" w:type="dxa"/>
            <w:vMerge w:val="restart"/>
            <w:shd w:val="clear" w:color="auto" w:fill="auto"/>
          </w:tcPr>
          <w:p w14:paraId="170D1C5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A gazdasági szereplő </w:t>
            </w:r>
            <w:r w:rsidRPr="007467D9">
              <w:rPr>
                <w:rFonts w:ascii="Tahoma" w:hAnsi="Tahoma" w:cs="Tahoma"/>
                <w:b/>
                <w:color w:val="auto"/>
                <w:sz w:val="20"/>
                <w:szCs w:val="20"/>
                <w:lang w:eastAsia="en-GB"/>
              </w:rPr>
              <w:t>tudomása szerint</w:t>
            </w:r>
            <w:r w:rsidRPr="007467D9">
              <w:rPr>
                <w:rFonts w:ascii="Tahoma" w:hAnsi="Tahoma" w:cs="Tahoma"/>
                <w:color w:val="auto"/>
                <w:sz w:val="20"/>
                <w:szCs w:val="20"/>
                <w:lang w:eastAsia="en-GB"/>
              </w:rPr>
              <w:t xml:space="preserve"> megszegte-e </w:t>
            </w:r>
            <w:r w:rsidRPr="007467D9">
              <w:rPr>
                <w:rFonts w:ascii="Tahoma" w:hAnsi="Tahoma" w:cs="Tahoma"/>
                <w:b/>
                <w:color w:val="auto"/>
                <w:sz w:val="20"/>
                <w:szCs w:val="20"/>
                <w:lang w:eastAsia="en-GB"/>
              </w:rPr>
              <w:t>kötelezettségeit</w:t>
            </w:r>
            <w:r w:rsidRPr="007467D9">
              <w:rPr>
                <w:rFonts w:ascii="Tahoma" w:hAnsi="Tahoma" w:cs="Tahoma"/>
                <w:color w:val="auto"/>
                <w:sz w:val="20"/>
                <w:szCs w:val="20"/>
                <w:lang w:eastAsia="en-GB"/>
              </w:rPr>
              <w:t xml:space="preserve"> a </w:t>
            </w:r>
            <w:r w:rsidRPr="007467D9">
              <w:rPr>
                <w:rFonts w:ascii="Tahoma" w:hAnsi="Tahoma" w:cs="Tahoma"/>
                <w:b/>
                <w:color w:val="auto"/>
                <w:sz w:val="20"/>
                <w:szCs w:val="20"/>
                <w:lang w:eastAsia="en-GB"/>
              </w:rPr>
              <w:t>környezetvédelmi, a szociális és a munkajog terén</w:t>
            </w:r>
            <w:r w:rsidRPr="007467D9">
              <w:rPr>
                <w:rFonts w:ascii="Tahoma" w:hAnsi="Tahoma" w:cs="Tahoma"/>
                <w:b/>
                <w:color w:val="auto"/>
                <w:sz w:val="20"/>
                <w:szCs w:val="20"/>
                <w:vertAlign w:val="superscript"/>
                <w:lang w:eastAsia="en-GB"/>
              </w:rPr>
              <w:footnoteReference w:id="41"/>
            </w:r>
            <w:r w:rsidRPr="007467D9">
              <w:rPr>
                <w:rFonts w:ascii="Tahoma" w:hAnsi="Tahoma" w:cs="Tahoma"/>
                <w:b/>
                <w:color w:val="auto"/>
                <w:sz w:val="20"/>
                <w:szCs w:val="20"/>
                <w:lang w:eastAsia="en-GB"/>
              </w:rPr>
              <w:t>?</w:t>
            </w:r>
          </w:p>
        </w:tc>
        <w:tc>
          <w:tcPr>
            <w:tcW w:w="4645" w:type="dxa"/>
            <w:shd w:val="clear" w:color="auto" w:fill="auto"/>
          </w:tcPr>
          <w:p w14:paraId="6D0512E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r w:rsidR="00932096" w:rsidRPr="007467D9" w14:paraId="6D1F01AF" w14:textId="77777777" w:rsidTr="00651E1E">
        <w:trPr>
          <w:trHeight w:val="405"/>
        </w:trPr>
        <w:tc>
          <w:tcPr>
            <w:tcW w:w="4644" w:type="dxa"/>
            <w:vMerge/>
            <w:shd w:val="clear" w:color="auto" w:fill="auto"/>
          </w:tcPr>
          <w:p w14:paraId="3BE9DE5A" w14:textId="77777777" w:rsidR="00194E0D" w:rsidRPr="007467D9" w:rsidRDefault="00194E0D" w:rsidP="004F3438">
            <w:pPr>
              <w:spacing w:before="120" w:after="120"/>
              <w:ind w:left="426" w:hanging="426"/>
              <w:rPr>
                <w:rFonts w:ascii="Tahoma" w:hAnsi="Tahoma" w:cs="Tahoma"/>
                <w:color w:val="auto"/>
                <w:sz w:val="20"/>
                <w:szCs w:val="20"/>
                <w:lang w:eastAsia="en-GB"/>
              </w:rPr>
            </w:pPr>
          </w:p>
        </w:tc>
        <w:tc>
          <w:tcPr>
            <w:tcW w:w="4645" w:type="dxa"/>
            <w:shd w:val="clear" w:color="auto" w:fill="auto"/>
          </w:tcPr>
          <w:p w14:paraId="1604023B"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hozott-e a gazdasági szereplő olyan intézkedéseket, amelyek e kizárási okok ellenére igazolják megbízhatóságát (Öntisztázás)?</w:t>
            </w:r>
          </w:p>
          <w:p w14:paraId="32D65B9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p w14:paraId="64856921"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kérjük, ismertesse ezeket az intézkedéseket: [……]</w:t>
            </w:r>
          </w:p>
        </w:tc>
      </w:tr>
      <w:tr w:rsidR="00932096" w:rsidRPr="007467D9" w14:paraId="5BB1B0F3" w14:textId="77777777" w:rsidTr="00651E1E">
        <w:tc>
          <w:tcPr>
            <w:tcW w:w="4644" w:type="dxa"/>
            <w:shd w:val="clear" w:color="auto" w:fill="auto"/>
          </w:tcPr>
          <w:p w14:paraId="59908997"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color w:val="auto"/>
                <w:sz w:val="20"/>
                <w:szCs w:val="20"/>
                <w:lang w:eastAsia="en-GB"/>
              </w:rPr>
              <w:t>A gazdasági szereplő a következő helyzetek bármelyikében van-e:</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a)</w:t>
            </w:r>
            <w:r w:rsidRPr="007467D9">
              <w:rPr>
                <w:rFonts w:ascii="Tahoma" w:hAnsi="Tahoma" w:cs="Tahoma"/>
                <w:b/>
                <w:color w:val="auto"/>
                <w:sz w:val="20"/>
                <w:szCs w:val="20"/>
                <w:lang w:eastAsia="en-GB"/>
              </w:rPr>
              <w:t xml:space="preserve"> Csődeljárás, </w:t>
            </w:r>
            <w:r w:rsidRPr="007467D9">
              <w:rPr>
                <w:rFonts w:ascii="Tahoma" w:hAnsi="Tahoma" w:cs="Tahoma"/>
                <w:color w:val="auto"/>
                <w:sz w:val="20"/>
                <w:szCs w:val="20"/>
                <w:lang w:eastAsia="en-GB"/>
              </w:rPr>
              <w:t>vagy</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b)</w:t>
            </w:r>
            <w:r w:rsidRPr="007467D9">
              <w:rPr>
                <w:rFonts w:ascii="Tahoma" w:hAnsi="Tahoma" w:cs="Tahoma"/>
                <w:b/>
                <w:color w:val="auto"/>
                <w:sz w:val="20"/>
                <w:szCs w:val="20"/>
                <w:lang w:eastAsia="en-GB"/>
              </w:rPr>
              <w:t xml:space="preserve"> Fizetésképtelenségi eljárás</w:t>
            </w:r>
            <w:r w:rsidRPr="007467D9">
              <w:rPr>
                <w:rFonts w:ascii="Tahoma" w:hAnsi="Tahoma" w:cs="Tahoma"/>
                <w:color w:val="auto"/>
                <w:sz w:val="20"/>
                <w:szCs w:val="20"/>
                <w:lang w:eastAsia="en-GB"/>
              </w:rPr>
              <w:t xml:space="preserve"> vagy felszámolási eljárás alatt áll, vagy</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w:t>
            </w:r>
            <w:r w:rsidRPr="007467D9">
              <w:rPr>
                <w:rFonts w:ascii="Tahoma" w:hAnsi="Tahoma" w:cs="Tahoma"/>
                <w:b/>
                <w:color w:val="auto"/>
                <w:sz w:val="20"/>
                <w:szCs w:val="20"/>
                <w:lang w:eastAsia="en-GB"/>
              </w:rPr>
              <w:t>Hitelezőkkel csődegyezséget kötött</w:t>
            </w:r>
            <w:r w:rsidRPr="007467D9">
              <w:rPr>
                <w:rFonts w:ascii="Tahoma" w:hAnsi="Tahoma" w:cs="Tahoma"/>
                <w:color w:val="auto"/>
                <w:sz w:val="20"/>
                <w:szCs w:val="20"/>
                <w:lang w:eastAsia="en-GB"/>
              </w:rPr>
              <w:t>, vagy</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A nemzeti törvények és rendeletek szerinti hasonló eljárás következtében bármely hasonló helyzetben van</w:t>
            </w:r>
            <w:r w:rsidRPr="007467D9">
              <w:rPr>
                <w:rFonts w:ascii="Tahoma" w:hAnsi="Tahoma" w:cs="Tahoma"/>
                <w:color w:val="auto"/>
                <w:sz w:val="20"/>
                <w:szCs w:val="20"/>
                <w:vertAlign w:val="superscript"/>
                <w:lang w:eastAsia="en-GB"/>
              </w:rPr>
              <w:footnoteReference w:id="42"/>
            </w:r>
            <w:r w:rsidRPr="007467D9">
              <w:rPr>
                <w:rFonts w:ascii="Tahoma" w:hAnsi="Tahoma" w:cs="Tahoma"/>
                <w:color w:val="auto"/>
                <w:sz w:val="20"/>
                <w:szCs w:val="20"/>
                <w:lang w:eastAsia="en-GB"/>
              </w:rPr>
              <w:t>, vagy</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e)</w:t>
            </w:r>
            <w:r w:rsidRPr="007467D9">
              <w:rPr>
                <w:rFonts w:ascii="Tahoma" w:hAnsi="Tahoma" w:cs="Tahoma"/>
                <w:color w:val="auto"/>
                <w:sz w:val="20"/>
                <w:szCs w:val="20"/>
                <w:lang w:eastAsia="en-GB"/>
              </w:rPr>
              <w:t xml:space="preserve"> Vagyonát felszámoló vagy bíróság kezeli, vagy</w:t>
            </w:r>
            <w:r w:rsidRPr="007467D9">
              <w:rPr>
                <w:rFonts w:ascii="Tahoma" w:hAnsi="Tahoma" w:cs="Tahoma"/>
                <w:color w:val="auto"/>
                <w:sz w:val="20"/>
                <w:szCs w:val="20"/>
                <w:lang w:eastAsia="en-GB"/>
              </w:rPr>
              <w:br/>
            </w:r>
            <w:r w:rsidRPr="007467D9">
              <w:rPr>
                <w:rFonts w:ascii="Tahoma" w:hAnsi="Tahoma" w:cs="Tahoma"/>
                <w:i/>
                <w:color w:val="auto"/>
                <w:sz w:val="20"/>
                <w:szCs w:val="20"/>
                <w:lang w:eastAsia="en-GB"/>
              </w:rPr>
              <w:t>f)</w:t>
            </w:r>
            <w:r w:rsidRPr="007467D9">
              <w:rPr>
                <w:rFonts w:ascii="Tahoma" w:hAnsi="Tahoma" w:cs="Tahoma"/>
                <w:color w:val="auto"/>
                <w:sz w:val="20"/>
                <w:szCs w:val="20"/>
                <w:lang w:eastAsia="en-GB"/>
              </w:rPr>
              <w:t xml:space="preserve"> Üzleti tevékenységét felfüggesztette?</w:t>
            </w:r>
            <w:r w:rsidRPr="007467D9">
              <w:rPr>
                <w:rFonts w:ascii="Tahoma" w:hAnsi="Tahoma" w:cs="Tahoma"/>
                <w:color w:val="auto"/>
                <w:sz w:val="20"/>
                <w:szCs w:val="20"/>
                <w:lang w:eastAsia="en-GB"/>
              </w:rPr>
              <w:br/>
            </w:r>
            <w:r w:rsidRPr="007467D9">
              <w:rPr>
                <w:rFonts w:ascii="Tahoma" w:hAnsi="Tahoma" w:cs="Tahoma"/>
                <w:b/>
                <w:color w:val="auto"/>
                <w:sz w:val="20"/>
                <w:szCs w:val="20"/>
                <w:lang w:eastAsia="en-GB"/>
              </w:rPr>
              <w:t>Ha igen:</w:t>
            </w:r>
          </w:p>
          <w:p w14:paraId="18FB38CE"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lastRenderedPageBreak/>
              <w:t>Kérjük, részletezze:</w:t>
            </w:r>
          </w:p>
          <w:p w14:paraId="78BEED3B"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Kérjük, ismertesse az okokat, amelyek miatt mégis képes lesz az alkalmazandó nemzeti szabályokat és üzletfolytonossági intézkedéseket figyelembe véve a szerződés teljesítésére</w:t>
            </w:r>
            <w:r w:rsidRPr="007467D9">
              <w:rPr>
                <w:rFonts w:ascii="Tahoma" w:hAnsi="Tahoma" w:cs="Tahoma"/>
                <w:color w:val="auto"/>
                <w:sz w:val="20"/>
                <w:szCs w:val="20"/>
                <w:vertAlign w:val="superscript"/>
                <w:lang w:eastAsia="en-GB"/>
              </w:rPr>
              <w:footnoteReference w:id="43"/>
            </w:r>
            <w:r w:rsidRPr="007467D9">
              <w:rPr>
                <w:rFonts w:ascii="Tahoma" w:hAnsi="Tahoma" w:cs="Tahoma"/>
                <w:color w:val="auto"/>
                <w:sz w:val="20"/>
                <w:szCs w:val="20"/>
                <w:lang w:eastAsia="en-GB"/>
              </w:rPr>
              <w:t>.</w:t>
            </w:r>
          </w:p>
          <w:p w14:paraId="4F9FEBB1" w14:textId="77777777" w:rsidR="00194E0D" w:rsidRPr="007467D9" w:rsidRDefault="00194E0D" w:rsidP="004F3438">
            <w:pPr>
              <w:spacing w:before="120" w:after="120"/>
              <w:ind w:left="426" w:hanging="426"/>
              <w:rPr>
                <w:rFonts w:ascii="Tahoma" w:hAnsi="Tahoma" w:cs="Tahoma"/>
                <w:i/>
                <w:color w:val="auto"/>
                <w:sz w:val="20"/>
                <w:szCs w:val="20"/>
                <w:lang w:eastAsia="en-GB"/>
              </w:rPr>
            </w:pPr>
          </w:p>
          <w:p w14:paraId="4521B77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Ha a vonatkozó információ elektronikusan elérhető, kérjük, adja meg a következő információkat:</w:t>
            </w:r>
          </w:p>
        </w:tc>
        <w:tc>
          <w:tcPr>
            <w:tcW w:w="4645" w:type="dxa"/>
            <w:shd w:val="clear" w:color="auto" w:fill="auto"/>
          </w:tcPr>
          <w:p w14:paraId="398966F1"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lastRenderedPageBreak/>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673F034A"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t>[……]</w:t>
            </w:r>
          </w:p>
          <w:p w14:paraId="776E229E" w14:textId="77777777" w:rsidR="00194E0D" w:rsidRPr="007467D9" w:rsidRDefault="00194E0D" w:rsidP="00CB3B7B">
            <w:pPr>
              <w:numPr>
                <w:ilvl w:val="0"/>
                <w:numId w:val="13"/>
              </w:numPr>
              <w:suppressAutoHyphens w:val="0"/>
              <w:spacing w:before="120" w:after="120"/>
              <w:ind w:left="426" w:hanging="426"/>
              <w:jc w:val="both"/>
              <w:textAlignment w:val="auto"/>
              <w:rPr>
                <w:rFonts w:ascii="Tahoma" w:hAnsi="Tahoma" w:cs="Tahoma"/>
                <w:color w:val="auto"/>
                <w:sz w:val="20"/>
                <w:szCs w:val="20"/>
                <w:lang w:eastAsia="en-GB"/>
              </w:rPr>
            </w:pPr>
            <w:r w:rsidRPr="007467D9">
              <w:rPr>
                <w:rFonts w:ascii="Tahoma" w:hAnsi="Tahoma" w:cs="Tahoma"/>
                <w:color w:val="auto"/>
                <w:sz w:val="20"/>
                <w:szCs w:val="20"/>
                <w:lang w:eastAsia="en-GB"/>
              </w:rPr>
              <w:lastRenderedPageBreak/>
              <w:t>[……]</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57330773"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(internetcím, a kibocsátó hatóság vagy testület, a dokumentáció pontos hivatkozási adatai): [</w:t>
            </w:r>
            <w:proofErr w:type="gramStart"/>
            <w:r w:rsidRPr="007467D9">
              <w:rPr>
                <w:rFonts w:ascii="Tahoma" w:hAnsi="Tahoma" w:cs="Tahoma"/>
                <w:i/>
                <w:color w:val="auto"/>
                <w:sz w:val="20"/>
                <w:szCs w:val="20"/>
                <w:lang w:eastAsia="en-GB"/>
              </w:rPr>
              <w:t>……</w:t>
            </w:r>
            <w:proofErr w:type="gramEnd"/>
            <w:r w:rsidRPr="007467D9">
              <w:rPr>
                <w:rFonts w:ascii="Tahoma" w:hAnsi="Tahoma" w:cs="Tahoma"/>
                <w:i/>
                <w:color w:val="auto"/>
                <w:sz w:val="20"/>
                <w:szCs w:val="20"/>
                <w:lang w:eastAsia="en-GB"/>
              </w:rPr>
              <w:t>][……][……]</w:t>
            </w:r>
          </w:p>
        </w:tc>
      </w:tr>
      <w:tr w:rsidR="00932096" w:rsidRPr="007467D9" w14:paraId="4BAF6821" w14:textId="77777777" w:rsidTr="00651E1E">
        <w:trPr>
          <w:trHeight w:val="303"/>
        </w:trPr>
        <w:tc>
          <w:tcPr>
            <w:tcW w:w="4644" w:type="dxa"/>
            <w:vMerge w:val="restart"/>
            <w:shd w:val="clear" w:color="auto" w:fill="auto"/>
          </w:tcPr>
          <w:p w14:paraId="4ADE42E0"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lastRenderedPageBreak/>
              <w:t xml:space="preserve">Elkövetett-e a gazdasági szereplő </w:t>
            </w:r>
            <w:r w:rsidRPr="007467D9">
              <w:rPr>
                <w:rFonts w:ascii="Tahoma" w:hAnsi="Tahoma" w:cs="Tahoma"/>
                <w:b/>
                <w:color w:val="auto"/>
                <w:sz w:val="20"/>
                <w:szCs w:val="20"/>
                <w:lang w:eastAsia="en-GB"/>
              </w:rPr>
              <w:t>súlyos szakmai kötelességszegést</w:t>
            </w:r>
            <w:r w:rsidRPr="007467D9">
              <w:rPr>
                <w:rFonts w:ascii="Tahoma" w:hAnsi="Tahoma" w:cs="Tahoma"/>
                <w:b/>
                <w:color w:val="auto"/>
                <w:sz w:val="20"/>
                <w:szCs w:val="20"/>
                <w:vertAlign w:val="superscript"/>
                <w:lang w:eastAsia="en-GB"/>
              </w:rPr>
              <w:footnoteReference w:id="44"/>
            </w:r>
            <w:r w:rsidRPr="007467D9">
              <w:rPr>
                <w:rFonts w:ascii="Tahoma" w:hAnsi="Tahoma" w:cs="Tahoma"/>
                <w:color w:val="auto"/>
                <w:sz w:val="20"/>
                <w:szCs w:val="20"/>
                <w:lang w:eastAsia="en-GB"/>
              </w:rPr>
              <w:t>?</w:t>
            </w:r>
          </w:p>
          <w:p w14:paraId="4BB87B1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Ha igen, kérjük, részletezze:</w:t>
            </w:r>
          </w:p>
        </w:tc>
        <w:tc>
          <w:tcPr>
            <w:tcW w:w="4645" w:type="dxa"/>
            <w:shd w:val="clear" w:color="auto" w:fill="auto"/>
          </w:tcPr>
          <w:p w14:paraId="7F571AE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r w:rsidR="00932096" w:rsidRPr="007467D9" w14:paraId="339C17EC" w14:textId="77777777" w:rsidTr="00651E1E">
        <w:trPr>
          <w:trHeight w:val="303"/>
        </w:trPr>
        <w:tc>
          <w:tcPr>
            <w:tcW w:w="4644" w:type="dxa"/>
            <w:vMerge/>
            <w:shd w:val="clear" w:color="auto" w:fill="auto"/>
          </w:tcPr>
          <w:p w14:paraId="233AA8F6" w14:textId="77777777" w:rsidR="00194E0D" w:rsidRPr="007467D9" w:rsidRDefault="00194E0D" w:rsidP="004F3438">
            <w:pPr>
              <w:spacing w:before="120" w:after="120"/>
              <w:ind w:left="426" w:hanging="426"/>
              <w:rPr>
                <w:rFonts w:ascii="Tahoma" w:hAnsi="Tahoma" w:cs="Tahoma"/>
                <w:color w:val="auto"/>
                <w:sz w:val="20"/>
                <w:szCs w:val="20"/>
                <w:lang w:eastAsia="en-GB"/>
              </w:rPr>
            </w:pPr>
          </w:p>
        </w:tc>
        <w:tc>
          <w:tcPr>
            <w:tcW w:w="4645" w:type="dxa"/>
            <w:shd w:val="clear" w:color="auto" w:fill="auto"/>
          </w:tcPr>
          <w:p w14:paraId="1C70993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tett-e a gazdasági szereplő öntisztázó intézkedéseket? [] Igen [] Nem</w:t>
            </w:r>
          </w:p>
          <w:p w14:paraId="26B2C77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kérjük, ismertesse ezeket az intézkedéseket: [……]</w:t>
            </w:r>
          </w:p>
        </w:tc>
      </w:tr>
      <w:tr w:rsidR="00932096" w:rsidRPr="007467D9" w14:paraId="5EA1361C" w14:textId="77777777" w:rsidTr="00651E1E">
        <w:trPr>
          <w:trHeight w:val="515"/>
        </w:trPr>
        <w:tc>
          <w:tcPr>
            <w:tcW w:w="4644" w:type="dxa"/>
            <w:vMerge w:val="restart"/>
            <w:shd w:val="clear" w:color="auto" w:fill="auto"/>
          </w:tcPr>
          <w:p w14:paraId="064E88D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hu-HU"/>
              </w:rPr>
              <w:t>Kötött-e a gazdasági szereplő</w:t>
            </w:r>
            <w:r w:rsidRPr="007467D9">
              <w:rPr>
                <w:rFonts w:ascii="Tahoma" w:hAnsi="Tahoma" w:cs="Tahoma"/>
                <w:color w:val="auto"/>
                <w:sz w:val="20"/>
                <w:szCs w:val="20"/>
                <w:lang w:eastAsia="en-GB"/>
              </w:rPr>
              <w:t xml:space="preserve"> </w:t>
            </w:r>
            <w:r w:rsidRPr="007467D9">
              <w:rPr>
                <w:rFonts w:ascii="Tahoma" w:hAnsi="Tahoma" w:cs="Tahoma"/>
                <w:b/>
                <w:color w:val="auto"/>
                <w:sz w:val="20"/>
                <w:szCs w:val="20"/>
                <w:lang w:eastAsia="en-GB"/>
              </w:rPr>
              <w:t>a verseny torzítását célzó</w:t>
            </w:r>
            <w:r w:rsidRPr="007467D9">
              <w:rPr>
                <w:rFonts w:ascii="Tahoma" w:hAnsi="Tahoma" w:cs="Tahoma"/>
                <w:color w:val="auto"/>
                <w:sz w:val="20"/>
                <w:szCs w:val="20"/>
                <w:lang w:eastAsia="en-GB"/>
              </w:rPr>
              <w:t xml:space="preserve"> </w:t>
            </w:r>
            <w:r w:rsidRPr="007467D9">
              <w:rPr>
                <w:rFonts w:ascii="Tahoma" w:hAnsi="Tahoma" w:cs="Tahoma"/>
                <w:b/>
                <w:color w:val="auto"/>
                <w:sz w:val="20"/>
                <w:szCs w:val="20"/>
                <w:lang w:eastAsia="en-GB"/>
              </w:rPr>
              <w:t>megállapodást</w:t>
            </w:r>
            <w:r w:rsidRPr="007467D9">
              <w:rPr>
                <w:rFonts w:ascii="Tahoma" w:hAnsi="Tahoma" w:cs="Tahoma"/>
                <w:color w:val="auto"/>
                <w:sz w:val="20"/>
                <w:szCs w:val="20"/>
                <w:lang w:eastAsia="en-GB"/>
              </w:rPr>
              <w:t xml:space="preserve"> más gazdasági szereplőkkel?</w:t>
            </w:r>
          </w:p>
          <w:p w14:paraId="0DE433E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w:t>
            </w:r>
          </w:p>
        </w:tc>
        <w:tc>
          <w:tcPr>
            <w:tcW w:w="4645" w:type="dxa"/>
            <w:shd w:val="clear" w:color="auto" w:fill="auto"/>
          </w:tcPr>
          <w:p w14:paraId="06A7638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r w:rsidR="00932096" w:rsidRPr="007467D9" w14:paraId="5427C076" w14:textId="77777777" w:rsidTr="00651E1E">
        <w:trPr>
          <w:trHeight w:val="514"/>
        </w:trPr>
        <w:tc>
          <w:tcPr>
            <w:tcW w:w="4644" w:type="dxa"/>
            <w:vMerge/>
            <w:shd w:val="clear" w:color="auto" w:fill="auto"/>
          </w:tcPr>
          <w:p w14:paraId="69A5BFBD" w14:textId="77777777" w:rsidR="00194E0D" w:rsidRPr="007467D9" w:rsidRDefault="00194E0D" w:rsidP="004F3438">
            <w:pPr>
              <w:spacing w:before="120" w:after="120"/>
              <w:ind w:left="426" w:hanging="426"/>
              <w:rPr>
                <w:rFonts w:ascii="Tahoma" w:hAnsi="Tahoma" w:cs="Tahoma"/>
                <w:color w:val="auto"/>
                <w:sz w:val="20"/>
                <w:szCs w:val="20"/>
                <w:lang w:eastAsia="hu-HU"/>
              </w:rPr>
            </w:pPr>
          </w:p>
        </w:tc>
        <w:tc>
          <w:tcPr>
            <w:tcW w:w="4645" w:type="dxa"/>
            <w:shd w:val="clear" w:color="auto" w:fill="auto"/>
          </w:tcPr>
          <w:p w14:paraId="16B9A14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tett-e a gazdasági szereplő öntisztázó intézkedéseket? [] Igen [] Nem</w:t>
            </w:r>
          </w:p>
          <w:p w14:paraId="6A6C348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kérjük, ismertesse ezeket az intézkedéseket: [……]</w:t>
            </w:r>
          </w:p>
        </w:tc>
      </w:tr>
      <w:tr w:rsidR="00932096" w:rsidRPr="007467D9" w14:paraId="283FF05B" w14:textId="77777777" w:rsidTr="00651E1E">
        <w:trPr>
          <w:trHeight w:val="1316"/>
        </w:trPr>
        <w:tc>
          <w:tcPr>
            <w:tcW w:w="4644" w:type="dxa"/>
            <w:shd w:val="clear" w:color="auto" w:fill="auto"/>
          </w:tcPr>
          <w:p w14:paraId="140F4929"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hu-HU"/>
              </w:rPr>
              <w:t xml:space="preserve">Van-e tudomása a gazdasági szereplőnek bármilyen </w:t>
            </w:r>
            <w:r w:rsidRPr="007467D9">
              <w:rPr>
                <w:rFonts w:ascii="Tahoma" w:hAnsi="Tahoma" w:cs="Tahoma"/>
                <w:b/>
                <w:color w:val="auto"/>
                <w:sz w:val="20"/>
                <w:szCs w:val="20"/>
                <w:lang w:eastAsia="en-GB"/>
              </w:rPr>
              <w:t>összeférhetetlenségről</w:t>
            </w:r>
            <w:r w:rsidRPr="007467D9">
              <w:rPr>
                <w:rFonts w:ascii="Tahoma" w:hAnsi="Tahoma" w:cs="Tahoma"/>
                <w:b/>
                <w:color w:val="auto"/>
                <w:sz w:val="20"/>
                <w:szCs w:val="20"/>
                <w:vertAlign w:val="superscript"/>
                <w:lang w:eastAsia="en-GB"/>
              </w:rPr>
              <w:footnoteReference w:id="45"/>
            </w:r>
            <w:r w:rsidRPr="007467D9">
              <w:rPr>
                <w:rFonts w:ascii="Tahoma" w:hAnsi="Tahoma" w:cs="Tahoma"/>
                <w:color w:val="auto"/>
                <w:sz w:val="20"/>
                <w:szCs w:val="20"/>
                <w:lang w:eastAsia="en-GB"/>
              </w:rPr>
              <w:t xml:space="preserve"> a közbeszerzési eljárásban való részvételéből fakadóan?</w:t>
            </w:r>
          </w:p>
          <w:p w14:paraId="297658A7" w14:textId="77777777" w:rsidR="00194E0D" w:rsidRPr="007467D9" w:rsidRDefault="00194E0D" w:rsidP="004F3438">
            <w:pPr>
              <w:spacing w:before="120" w:after="120"/>
              <w:ind w:left="426" w:hanging="426"/>
              <w:rPr>
                <w:rFonts w:ascii="Tahoma" w:hAnsi="Tahoma" w:cs="Tahoma"/>
                <w:color w:val="auto"/>
                <w:sz w:val="20"/>
                <w:szCs w:val="20"/>
                <w:lang w:eastAsia="hu-HU"/>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w:t>
            </w:r>
          </w:p>
        </w:tc>
        <w:tc>
          <w:tcPr>
            <w:tcW w:w="4645" w:type="dxa"/>
            <w:shd w:val="clear" w:color="auto" w:fill="auto"/>
          </w:tcPr>
          <w:p w14:paraId="3C33BF5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r w:rsidR="00932096" w:rsidRPr="007467D9" w14:paraId="507F0CCB" w14:textId="77777777" w:rsidTr="00651E1E">
        <w:trPr>
          <w:trHeight w:val="1544"/>
        </w:trPr>
        <w:tc>
          <w:tcPr>
            <w:tcW w:w="4644" w:type="dxa"/>
            <w:shd w:val="clear" w:color="auto" w:fill="auto"/>
          </w:tcPr>
          <w:p w14:paraId="37F489AF"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hu-HU"/>
              </w:rPr>
              <w:lastRenderedPageBreak/>
              <w:t xml:space="preserve">Nyújtott-e a gazdasági szereplő vagy </w:t>
            </w:r>
            <w:r w:rsidRPr="007467D9">
              <w:rPr>
                <w:rFonts w:ascii="Tahoma" w:hAnsi="Tahoma" w:cs="Tahoma"/>
                <w:color w:val="auto"/>
                <w:sz w:val="20"/>
                <w:szCs w:val="20"/>
                <w:lang w:eastAsia="en-GB"/>
              </w:rPr>
              <w:t xml:space="preserve">valamely hozzá kapcsolódó vállalkozás </w:t>
            </w:r>
            <w:r w:rsidRPr="007467D9">
              <w:rPr>
                <w:rFonts w:ascii="Tahoma" w:hAnsi="Tahoma" w:cs="Tahoma"/>
                <w:b/>
                <w:color w:val="auto"/>
                <w:sz w:val="20"/>
                <w:szCs w:val="20"/>
                <w:lang w:eastAsia="en-GB"/>
              </w:rPr>
              <w:t>tanácsadást</w:t>
            </w:r>
            <w:r w:rsidRPr="007467D9">
              <w:rPr>
                <w:rFonts w:ascii="Tahoma" w:hAnsi="Tahoma" w:cs="Tahoma"/>
                <w:color w:val="auto"/>
                <w:sz w:val="20"/>
                <w:szCs w:val="20"/>
                <w:lang w:eastAsia="en-GB"/>
              </w:rPr>
              <w:t xml:space="preserve"> az ajánlatkérő szervnek vagy a közszolgáltató ajánlatkérőnek, vagy </w:t>
            </w:r>
            <w:r w:rsidRPr="007467D9">
              <w:rPr>
                <w:rFonts w:ascii="Tahoma" w:hAnsi="Tahoma" w:cs="Tahoma"/>
                <w:b/>
                <w:color w:val="auto"/>
                <w:sz w:val="20"/>
                <w:szCs w:val="20"/>
                <w:lang w:eastAsia="en-GB"/>
              </w:rPr>
              <w:t>részt vett-e</w:t>
            </w:r>
            <w:r w:rsidRPr="007467D9">
              <w:rPr>
                <w:rFonts w:ascii="Tahoma" w:hAnsi="Tahoma" w:cs="Tahoma"/>
                <w:color w:val="auto"/>
                <w:sz w:val="20"/>
                <w:szCs w:val="20"/>
                <w:lang w:eastAsia="en-GB"/>
              </w:rPr>
              <w:t xml:space="preserve"> más módon a közbeszerzési eljárás </w:t>
            </w:r>
            <w:r w:rsidRPr="007467D9">
              <w:rPr>
                <w:rFonts w:ascii="Tahoma" w:hAnsi="Tahoma" w:cs="Tahoma"/>
                <w:b/>
                <w:color w:val="auto"/>
                <w:sz w:val="20"/>
                <w:szCs w:val="20"/>
                <w:lang w:eastAsia="en-GB"/>
              </w:rPr>
              <w:t>előkészítésében</w:t>
            </w:r>
            <w:r w:rsidRPr="007467D9">
              <w:rPr>
                <w:rFonts w:ascii="Tahoma" w:hAnsi="Tahoma" w:cs="Tahoma"/>
                <w:color w:val="auto"/>
                <w:sz w:val="20"/>
                <w:szCs w:val="20"/>
                <w:lang w:eastAsia="en-GB"/>
              </w:rPr>
              <w:t>?</w:t>
            </w:r>
          </w:p>
          <w:p w14:paraId="3B52C203" w14:textId="77777777" w:rsidR="00194E0D" w:rsidRPr="007467D9" w:rsidRDefault="00194E0D" w:rsidP="004F3438">
            <w:pPr>
              <w:spacing w:before="120" w:after="120"/>
              <w:ind w:left="426" w:hanging="426"/>
              <w:rPr>
                <w:rFonts w:ascii="Tahoma" w:hAnsi="Tahoma" w:cs="Tahoma"/>
                <w:color w:val="auto"/>
                <w:sz w:val="20"/>
                <w:szCs w:val="20"/>
                <w:lang w:eastAsia="hu-HU"/>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w:t>
            </w:r>
          </w:p>
        </w:tc>
        <w:tc>
          <w:tcPr>
            <w:tcW w:w="4645" w:type="dxa"/>
            <w:shd w:val="clear" w:color="auto" w:fill="auto"/>
          </w:tcPr>
          <w:p w14:paraId="70E9B2D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r w:rsidR="00932096" w:rsidRPr="007467D9" w14:paraId="732E7CD1" w14:textId="77777777" w:rsidTr="00651E1E">
        <w:trPr>
          <w:trHeight w:val="932"/>
        </w:trPr>
        <w:tc>
          <w:tcPr>
            <w:tcW w:w="4644" w:type="dxa"/>
            <w:vMerge w:val="restart"/>
            <w:shd w:val="clear" w:color="auto" w:fill="auto"/>
          </w:tcPr>
          <w:p w14:paraId="351A993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Tapasztalta-e a gazdasági szereplő valamely korábbi közbeszerzési szerződés vagy egy ajánlatkérő szervvel kötött korábbi szerződés vagy korábbi koncessziós szerződés</w:t>
            </w:r>
            <w:r w:rsidRPr="007467D9">
              <w:rPr>
                <w:rFonts w:ascii="Tahoma" w:hAnsi="Tahoma" w:cs="Tahoma"/>
                <w:b/>
                <w:color w:val="auto"/>
                <w:sz w:val="20"/>
                <w:szCs w:val="20"/>
                <w:lang w:eastAsia="en-GB"/>
              </w:rPr>
              <w:t xml:space="preserve"> lejárat előtti megszüntetését</w:t>
            </w:r>
            <w:r w:rsidRPr="007467D9">
              <w:rPr>
                <w:rFonts w:ascii="Tahoma" w:hAnsi="Tahoma" w:cs="Tahoma"/>
                <w:color w:val="auto"/>
                <w:sz w:val="20"/>
                <w:szCs w:val="20"/>
                <w:lang w:eastAsia="en-GB"/>
              </w:rPr>
              <w:t xml:space="preserve"> vagy az említett korábbi szerződéshez kapcsolódó kártérítési követelést vagy egyéb hasonló szankciókat?</w:t>
            </w:r>
          </w:p>
          <w:p w14:paraId="5873D7A6" w14:textId="77777777" w:rsidR="00194E0D" w:rsidRPr="007467D9" w:rsidRDefault="00194E0D" w:rsidP="004F3438">
            <w:pPr>
              <w:spacing w:before="120" w:after="120"/>
              <w:ind w:left="426" w:hanging="426"/>
              <w:rPr>
                <w:rFonts w:ascii="Tahoma" w:hAnsi="Tahoma" w:cs="Tahoma"/>
                <w:color w:val="auto"/>
                <w:sz w:val="20"/>
                <w:szCs w:val="20"/>
                <w:lang w:eastAsia="hu-HU"/>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kérjük, részletezze:</w:t>
            </w:r>
          </w:p>
        </w:tc>
        <w:tc>
          <w:tcPr>
            <w:tcW w:w="4645" w:type="dxa"/>
            <w:shd w:val="clear" w:color="auto" w:fill="auto"/>
          </w:tcPr>
          <w:p w14:paraId="6F24D5E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r w:rsidR="00932096" w:rsidRPr="007467D9" w14:paraId="55677B36" w14:textId="77777777" w:rsidTr="00651E1E">
        <w:trPr>
          <w:trHeight w:val="931"/>
        </w:trPr>
        <w:tc>
          <w:tcPr>
            <w:tcW w:w="4644" w:type="dxa"/>
            <w:vMerge/>
            <w:shd w:val="clear" w:color="auto" w:fill="auto"/>
          </w:tcPr>
          <w:p w14:paraId="59775AD4" w14:textId="77777777" w:rsidR="00194E0D" w:rsidRPr="007467D9" w:rsidRDefault="00194E0D" w:rsidP="004F3438">
            <w:pPr>
              <w:spacing w:before="120" w:after="120"/>
              <w:ind w:left="426" w:hanging="426"/>
              <w:rPr>
                <w:rFonts w:ascii="Tahoma" w:hAnsi="Tahoma" w:cs="Tahoma"/>
                <w:color w:val="auto"/>
                <w:sz w:val="20"/>
                <w:szCs w:val="20"/>
                <w:lang w:eastAsia="en-GB"/>
              </w:rPr>
            </w:pPr>
          </w:p>
        </w:tc>
        <w:tc>
          <w:tcPr>
            <w:tcW w:w="4645" w:type="dxa"/>
            <w:shd w:val="clear" w:color="auto" w:fill="auto"/>
          </w:tcPr>
          <w:p w14:paraId="52E46F6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Ha igen</w:t>
            </w:r>
            <w:r w:rsidRPr="007467D9">
              <w:rPr>
                <w:rFonts w:ascii="Tahoma" w:hAnsi="Tahoma" w:cs="Tahoma"/>
                <w:color w:val="auto"/>
                <w:sz w:val="20"/>
                <w:szCs w:val="20"/>
                <w:lang w:eastAsia="en-GB"/>
              </w:rPr>
              <w:t>, tett-e a gazdasági szereplő öntisztázó intézkedéseket? [] Igen [] Nem</w:t>
            </w:r>
          </w:p>
          <w:p w14:paraId="20937E78"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kérjük, ismertesse ezeket az intézkedéseket: [……]</w:t>
            </w:r>
          </w:p>
        </w:tc>
      </w:tr>
      <w:tr w:rsidR="00194E0D" w:rsidRPr="007467D9" w14:paraId="453670D1" w14:textId="77777777" w:rsidTr="00651E1E">
        <w:tc>
          <w:tcPr>
            <w:tcW w:w="4644" w:type="dxa"/>
            <w:shd w:val="clear" w:color="auto" w:fill="auto"/>
          </w:tcPr>
          <w:p w14:paraId="7DEEBA9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Megerősíti-e a gazdasági szereplő a következőket?</w:t>
            </w:r>
          </w:p>
          <w:p w14:paraId="4A79AD0A"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a)</w:t>
            </w:r>
            <w:r w:rsidRPr="007467D9">
              <w:rPr>
                <w:rFonts w:ascii="Tahoma" w:hAnsi="Tahoma" w:cs="Tahoma"/>
                <w:color w:val="auto"/>
                <w:sz w:val="20"/>
                <w:szCs w:val="20"/>
                <w:lang w:eastAsia="en-GB"/>
              </w:rPr>
              <w:t xml:space="preserve"> </w:t>
            </w:r>
            <w:r w:rsidRPr="007467D9">
              <w:rPr>
                <w:rFonts w:ascii="Tahoma" w:hAnsi="Tahoma" w:cs="Tahoma"/>
                <w:color w:val="auto"/>
                <w:sz w:val="20"/>
                <w:szCs w:val="20"/>
                <w:lang w:eastAsia="hu-HU"/>
              </w:rPr>
              <w:t xml:space="preserve">A kizárási okok fenn nem állásának, </w:t>
            </w:r>
            <w:r w:rsidRPr="007467D9">
              <w:rPr>
                <w:rFonts w:ascii="Tahoma" w:hAnsi="Tahoma" w:cs="Tahoma"/>
                <w:color w:val="auto"/>
                <w:sz w:val="20"/>
                <w:szCs w:val="20"/>
                <w:lang w:eastAsia="en-GB"/>
              </w:rPr>
              <w:t xml:space="preserve">illetve a kiválasztási kritériumok teljesülésének ellenőrzéséhez szükséges információk szolgáltatása során nem tett </w:t>
            </w:r>
            <w:r w:rsidRPr="007467D9">
              <w:rPr>
                <w:rFonts w:ascii="Tahoma" w:hAnsi="Tahoma" w:cs="Tahoma"/>
                <w:b/>
                <w:color w:val="auto"/>
                <w:sz w:val="20"/>
                <w:szCs w:val="20"/>
                <w:lang w:eastAsia="en-GB"/>
              </w:rPr>
              <w:t>hamis nyilatkozatot</w:t>
            </w:r>
            <w:r w:rsidRPr="007467D9">
              <w:rPr>
                <w:rFonts w:ascii="Tahoma" w:hAnsi="Tahoma" w:cs="Tahoma"/>
                <w:color w:val="auto"/>
                <w:sz w:val="20"/>
                <w:szCs w:val="20"/>
                <w:lang w:eastAsia="en-GB"/>
              </w:rPr>
              <w:t>,</w:t>
            </w:r>
          </w:p>
          <w:p w14:paraId="38F045A7"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b)</w:t>
            </w:r>
            <w:r w:rsidRPr="007467D9">
              <w:rPr>
                <w:rFonts w:ascii="Tahoma" w:hAnsi="Tahoma" w:cs="Tahoma"/>
                <w:color w:val="auto"/>
                <w:sz w:val="20"/>
                <w:szCs w:val="20"/>
                <w:lang w:eastAsia="en-GB"/>
              </w:rPr>
              <w:t xml:space="preserve"> Nem </w:t>
            </w:r>
            <w:r w:rsidRPr="007467D9">
              <w:rPr>
                <w:rFonts w:ascii="Tahoma" w:hAnsi="Tahoma" w:cs="Tahoma"/>
                <w:b/>
                <w:color w:val="auto"/>
                <w:sz w:val="20"/>
                <w:szCs w:val="20"/>
                <w:lang w:eastAsia="en-GB"/>
              </w:rPr>
              <w:t>tartott vissza</w:t>
            </w:r>
            <w:r w:rsidRPr="007467D9">
              <w:rPr>
                <w:rFonts w:ascii="Tahoma" w:hAnsi="Tahoma" w:cs="Tahoma"/>
                <w:color w:val="auto"/>
                <w:sz w:val="20"/>
                <w:szCs w:val="20"/>
                <w:lang w:eastAsia="en-GB"/>
              </w:rPr>
              <w:t xml:space="preserve"> ilyen információt,</w:t>
            </w:r>
          </w:p>
          <w:p w14:paraId="74ACFC85"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c)</w:t>
            </w:r>
            <w:r w:rsidRPr="007467D9">
              <w:rPr>
                <w:rFonts w:ascii="Tahoma" w:hAnsi="Tahoma" w:cs="Tahoma"/>
                <w:color w:val="auto"/>
                <w:sz w:val="20"/>
                <w:szCs w:val="20"/>
                <w:lang w:eastAsia="en-GB"/>
              </w:rPr>
              <w:t xml:space="preserve"> Késedelem nélkül be tudta nyújtani az ajánlatkérő szerv vagy a közszolgáltató ajánlatkérő által megkívánt kiegészítő iratokat, és</w:t>
            </w:r>
          </w:p>
          <w:p w14:paraId="2B6066E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d)</w:t>
            </w:r>
            <w:r w:rsidRPr="007467D9">
              <w:rPr>
                <w:rFonts w:ascii="Tahoma" w:hAnsi="Tahoma" w:cs="Tahoma"/>
                <w:color w:val="auto"/>
                <w:sz w:val="20"/>
                <w:szCs w:val="20"/>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57F3F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bl>
    <w:p w14:paraId="5492DCF6" w14:textId="77777777" w:rsidR="00194E0D" w:rsidRPr="007467D9" w:rsidRDefault="00194E0D" w:rsidP="004F3438">
      <w:pPr>
        <w:ind w:left="426" w:hanging="426"/>
        <w:rPr>
          <w:rFonts w:ascii="Tahoma" w:hAnsi="Tahoma" w:cs="Tahoma"/>
          <w:color w:val="auto"/>
          <w:sz w:val="20"/>
          <w:szCs w:val="20"/>
          <w:lang w:eastAsia="en-GB"/>
        </w:rPr>
      </w:pPr>
    </w:p>
    <w:p w14:paraId="2133BDCF"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lastRenderedPageBreak/>
        <w:t xml:space="preserve">D: </w:t>
      </w:r>
      <w:r w:rsidRPr="007467D9">
        <w:rPr>
          <w:rFonts w:ascii="Tahoma" w:hAnsi="Tahoma" w:cs="Tahoma"/>
          <w:b/>
          <w:i/>
          <w:smallCaps/>
          <w:color w:val="auto"/>
          <w:sz w:val="20"/>
          <w:szCs w:val="20"/>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67330B9E" w14:textId="77777777" w:rsidTr="00651E1E">
        <w:tc>
          <w:tcPr>
            <w:tcW w:w="4644" w:type="dxa"/>
            <w:shd w:val="clear" w:color="auto" w:fill="auto"/>
          </w:tcPr>
          <w:p w14:paraId="59056C04"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Tisztán nemzeti kizárási okok</w:t>
            </w:r>
          </w:p>
        </w:tc>
        <w:tc>
          <w:tcPr>
            <w:tcW w:w="4645" w:type="dxa"/>
            <w:shd w:val="clear" w:color="auto" w:fill="auto"/>
          </w:tcPr>
          <w:p w14:paraId="400DA9AC"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2568F7C2" w14:textId="77777777" w:rsidTr="00651E1E">
        <w:tc>
          <w:tcPr>
            <w:tcW w:w="4644" w:type="dxa"/>
            <w:shd w:val="clear" w:color="auto" w:fill="auto"/>
          </w:tcPr>
          <w:p w14:paraId="2C5187F6"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xml:space="preserve">Vonatkoznak-e a gazdasági szereplőre azok a </w:t>
            </w:r>
            <w:r w:rsidRPr="007467D9">
              <w:rPr>
                <w:rFonts w:ascii="Tahoma" w:hAnsi="Tahoma" w:cs="Tahoma"/>
                <w:b/>
                <w:color w:val="auto"/>
                <w:sz w:val="20"/>
                <w:szCs w:val="20"/>
                <w:lang w:eastAsia="en-GB"/>
              </w:rPr>
              <w:t>tisztán nemzeti kizárási okok</w:t>
            </w:r>
            <w:r w:rsidRPr="007467D9">
              <w:rPr>
                <w:rFonts w:ascii="Tahoma" w:hAnsi="Tahoma" w:cs="Tahoma"/>
                <w:color w:val="auto"/>
                <w:sz w:val="20"/>
                <w:szCs w:val="20"/>
                <w:lang w:eastAsia="en-GB"/>
              </w:rPr>
              <w:t>, amelyeket a vonatkozó hirdetmény vagy a közbeszerzési dokumentumok meghatároznak?</w:t>
            </w:r>
          </w:p>
          <w:p w14:paraId="4ED9C0DB"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12C87F4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p w14:paraId="30C6B775"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p>
          <w:p w14:paraId="5278CAFC" w14:textId="77777777" w:rsidR="00194E0D" w:rsidRPr="007467D9" w:rsidRDefault="00194E0D" w:rsidP="004F3438">
            <w:pPr>
              <w:spacing w:before="120" w:after="120"/>
              <w:ind w:left="426" w:hanging="426"/>
              <w:rPr>
                <w:rFonts w:ascii="Tahoma" w:hAnsi="Tahoma" w:cs="Tahoma"/>
                <w:i/>
                <w:color w:val="auto"/>
                <w:sz w:val="20"/>
                <w:szCs w:val="20"/>
                <w:lang w:eastAsia="en-GB"/>
              </w:rPr>
            </w:pPr>
            <w:r w:rsidRPr="007467D9">
              <w:rPr>
                <w:rFonts w:ascii="Tahoma" w:hAnsi="Tahoma" w:cs="Tahoma"/>
                <w:i/>
                <w:color w:val="auto"/>
                <w:sz w:val="20"/>
                <w:szCs w:val="20"/>
                <w:lang w:eastAsia="en-GB"/>
              </w:rPr>
              <w:t>(internetcím, a kibocsátó hatóság vagy testület, a dokumentáció pontos hivatkozási adatai):</w:t>
            </w:r>
          </w:p>
          <w:p w14:paraId="7F100A5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i/>
                <w:color w:val="auto"/>
                <w:sz w:val="20"/>
                <w:szCs w:val="20"/>
                <w:lang w:eastAsia="en-GB"/>
              </w:rPr>
              <w:t>[……][……][……]</w:t>
            </w:r>
            <w:r w:rsidRPr="007467D9">
              <w:rPr>
                <w:rFonts w:ascii="Tahoma" w:hAnsi="Tahoma" w:cs="Tahoma"/>
                <w:i/>
                <w:color w:val="auto"/>
                <w:sz w:val="20"/>
                <w:szCs w:val="20"/>
                <w:vertAlign w:val="superscript"/>
                <w:lang w:eastAsia="en-GB"/>
              </w:rPr>
              <w:footnoteReference w:id="46"/>
            </w:r>
          </w:p>
        </w:tc>
      </w:tr>
      <w:tr w:rsidR="00194E0D" w:rsidRPr="007467D9" w14:paraId="41543FFF" w14:textId="77777777" w:rsidTr="00651E1E">
        <w:tc>
          <w:tcPr>
            <w:tcW w:w="4644" w:type="dxa"/>
            <w:shd w:val="clear" w:color="auto" w:fill="auto"/>
          </w:tcPr>
          <w:p w14:paraId="46F58CA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hu-HU"/>
              </w:rPr>
              <w:t>Amennyiben a tisztán nemzeti kizárási okok fennállnak</w:t>
            </w:r>
            <w:r w:rsidRPr="007467D9">
              <w:rPr>
                <w:rFonts w:ascii="Tahoma" w:hAnsi="Tahoma" w:cs="Tahoma"/>
                <w:color w:val="auto"/>
                <w:sz w:val="20"/>
                <w:szCs w:val="20"/>
                <w:lang w:eastAsia="en-GB"/>
              </w:rPr>
              <w:t>, tett-e a gazdasági szereplő öntisztázó intézkedéseket?</w:t>
            </w:r>
          </w:p>
          <w:p w14:paraId="55214E23"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color w:val="auto"/>
                <w:sz w:val="20"/>
                <w:szCs w:val="20"/>
                <w:lang w:eastAsia="en-GB"/>
              </w:rPr>
              <w:t>Amennyiben igen</w:t>
            </w:r>
            <w:r w:rsidRPr="007467D9">
              <w:rPr>
                <w:rFonts w:ascii="Tahoma" w:hAnsi="Tahoma" w:cs="Tahoma"/>
                <w:color w:val="auto"/>
                <w:sz w:val="20"/>
                <w:szCs w:val="20"/>
                <w:lang w:eastAsia="en-GB"/>
              </w:rPr>
              <w:t xml:space="preserve">, kérjük, ismertesse ezeket az intézkedéseket: </w:t>
            </w:r>
          </w:p>
        </w:tc>
        <w:tc>
          <w:tcPr>
            <w:tcW w:w="4645" w:type="dxa"/>
            <w:shd w:val="clear" w:color="auto" w:fill="auto"/>
          </w:tcPr>
          <w:p w14:paraId="79BF7764"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r>
            <w:r w:rsidRPr="007467D9">
              <w:rPr>
                <w:rFonts w:ascii="Tahoma" w:hAnsi="Tahoma" w:cs="Tahoma"/>
                <w:color w:val="auto"/>
                <w:sz w:val="20"/>
                <w:szCs w:val="20"/>
                <w:lang w:eastAsia="en-GB"/>
              </w:rPr>
              <w:br/>
              <w:t>[……]</w:t>
            </w:r>
          </w:p>
        </w:tc>
      </w:tr>
    </w:tbl>
    <w:p w14:paraId="5827FF77" w14:textId="77777777" w:rsidR="00194E0D" w:rsidRPr="007467D9" w:rsidRDefault="00194E0D" w:rsidP="004F3438">
      <w:pPr>
        <w:ind w:left="426" w:hanging="426"/>
        <w:rPr>
          <w:rFonts w:ascii="Tahoma" w:hAnsi="Tahoma" w:cs="Tahoma"/>
          <w:color w:val="auto"/>
          <w:sz w:val="20"/>
          <w:szCs w:val="20"/>
          <w:lang w:eastAsia="en-GB"/>
        </w:rPr>
      </w:pPr>
    </w:p>
    <w:p w14:paraId="11804C4E"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IV. RÉSZ: KIVÁLASZTÁSI SZEMPONTOK</w:t>
      </w:r>
    </w:p>
    <w:p w14:paraId="01FBF82C"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b/>
          <w:i/>
          <w:color w:val="auto"/>
          <w:sz w:val="20"/>
          <w:szCs w:val="20"/>
          <w:lang w:eastAsia="en-GB"/>
        </w:rPr>
        <w:t>A kiválasztási szempontokat illetően (</w:t>
      </w:r>
      <w:r w:rsidRPr="007467D9">
        <w:rPr>
          <w:rFonts w:ascii="Tahoma" w:hAnsi="Tahoma" w:cs="Tahoma"/>
          <w:b/>
          <w:i/>
          <w:color w:val="auto"/>
          <w:sz w:val="20"/>
          <w:szCs w:val="20"/>
          <w:lang w:eastAsia="en-GB"/>
        </w:rPr>
        <w:sym w:font="Symbol" w:char="F061"/>
      </w:r>
      <w:r w:rsidRPr="007467D9">
        <w:rPr>
          <w:rFonts w:ascii="Tahoma" w:hAnsi="Tahoma" w:cs="Tahoma"/>
          <w:color w:val="auto"/>
          <w:sz w:val="20"/>
          <w:szCs w:val="20"/>
          <w:lang w:eastAsia="en-GB"/>
        </w:rPr>
        <w:t xml:space="preserve"> </w:t>
      </w:r>
      <w:r w:rsidRPr="007467D9">
        <w:rPr>
          <w:rFonts w:ascii="Tahoma" w:hAnsi="Tahoma" w:cs="Tahoma"/>
          <w:b/>
          <w:i/>
          <w:color w:val="auto"/>
          <w:sz w:val="20"/>
          <w:szCs w:val="20"/>
          <w:lang w:eastAsia="en-GB"/>
        </w:rPr>
        <w:t>szakasz vagy e rész A–D szakaszai), a gazdasági szereplő kijelenti a következőket:</w:t>
      </w:r>
    </w:p>
    <w:p w14:paraId="3A6C6D6D" w14:textId="77777777" w:rsidR="00194E0D" w:rsidRPr="007467D9" w:rsidRDefault="00194E0D"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sym w:font="Symbol" w:char="F061"/>
      </w:r>
      <w:r w:rsidR="00684546" w:rsidRPr="007467D9">
        <w:rPr>
          <w:rFonts w:ascii="Tahoma" w:hAnsi="Tahoma" w:cs="Tahoma"/>
          <w:b/>
          <w:i/>
          <w:smallCaps/>
          <w:color w:val="auto"/>
          <w:sz w:val="20"/>
          <w:szCs w:val="20"/>
          <w:lang w:eastAsia="en-GB"/>
        </w:rPr>
        <w:t>: AZ ÖSSZES KIVÁLASZTÁSI SZEMPONT ÁLTALÁNOS JELZÉSE</w:t>
      </w:r>
    </w:p>
    <w:p w14:paraId="6CAEC657"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 xml:space="preserve">A gazdasági szereplőnek </w:t>
      </w:r>
      <w:r w:rsidRPr="007467D9">
        <w:rPr>
          <w:rFonts w:ascii="Tahoma" w:hAnsi="Tahoma" w:cs="Tahoma"/>
          <w:b/>
          <w:i/>
          <w:color w:val="auto"/>
          <w:sz w:val="20"/>
          <w:szCs w:val="20"/>
          <w:u w:val="single"/>
          <w:lang w:eastAsia="en-GB"/>
        </w:rPr>
        <w:t>csak</w:t>
      </w:r>
      <w:r w:rsidRPr="007467D9">
        <w:rPr>
          <w:rFonts w:ascii="Tahoma" w:hAnsi="Tahoma" w:cs="Tahoma"/>
          <w:b/>
          <w:i/>
          <w:color w:val="auto"/>
          <w:sz w:val="20"/>
          <w:szCs w:val="20"/>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7467D9">
        <w:rPr>
          <w:rFonts w:ascii="Tahoma" w:hAnsi="Tahoma" w:cs="Tahoma"/>
          <w:color w:val="auto"/>
          <w:sz w:val="20"/>
          <w:szCs w:val="20"/>
          <w:lang w:eastAsia="en-GB"/>
        </w:rPr>
        <w:t xml:space="preserve"> </w:t>
      </w:r>
      <w:r w:rsidRPr="007467D9">
        <w:rPr>
          <w:rFonts w:ascii="Tahoma" w:hAnsi="Tahoma" w:cs="Tahoma"/>
          <w:b/>
          <w:i/>
          <w:color w:val="auto"/>
          <w:sz w:val="20"/>
          <w:szCs w:val="20"/>
          <w:lang w:eastAsia="en-GB"/>
        </w:rPr>
        <w:sym w:font="Symbol" w:char="F061"/>
      </w:r>
      <w:r w:rsidRPr="007467D9">
        <w:rPr>
          <w:rFonts w:ascii="Tahoma" w:hAnsi="Tahoma" w:cs="Tahoma"/>
          <w:b/>
          <w:i/>
          <w:color w:val="auto"/>
          <w:sz w:val="20"/>
          <w:szCs w:val="20"/>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932096" w:rsidRPr="007467D9" w14:paraId="5899BC6A" w14:textId="77777777" w:rsidTr="00651E1E">
        <w:tc>
          <w:tcPr>
            <w:tcW w:w="4606" w:type="dxa"/>
            <w:shd w:val="clear" w:color="auto" w:fill="auto"/>
          </w:tcPr>
          <w:p w14:paraId="07FBDCFD"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Minden előírt kiválasztási szempont teljesítése</w:t>
            </w:r>
          </w:p>
        </w:tc>
        <w:tc>
          <w:tcPr>
            <w:tcW w:w="4607" w:type="dxa"/>
            <w:shd w:val="clear" w:color="auto" w:fill="auto"/>
          </w:tcPr>
          <w:p w14:paraId="6459803E" w14:textId="77777777" w:rsidR="00194E0D" w:rsidRPr="007467D9" w:rsidRDefault="00194E0D" w:rsidP="004F3438">
            <w:pPr>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Válasz:</w:t>
            </w:r>
          </w:p>
        </w:tc>
      </w:tr>
      <w:tr w:rsidR="00932096" w:rsidRPr="007467D9" w14:paraId="10EDAA82" w14:textId="77777777" w:rsidTr="00651E1E">
        <w:tc>
          <w:tcPr>
            <w:tcW w:w="4606" w:type="dxa"/>
            <w:shd w:val="clear" w:color="auto" w:fill="auto"/>
          </w:tcPr>
          <w:p w14:paraId="1CDE0BF2"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Megfelel az előírt kiválasztási szempontoknak:</w:t>
            </w:r>
          </w:p>
        </w:tc>
        <w:tc>
          <w:tcPr>
            <w:tcW w:w="4607" w:type="dxa"/>
            <w:shd w:val="clear" w:color="auto" w:fill="auto"/>
          </w:tcPr>
          <w:p w14:paraId="0D7D09CD" w14:textId="77777777" w:rsidR="00194E0D" w:rsidRPr="007467D9" w:rsidRDefault="00194E0D" w:rsidP="004F3438">
            <w:pPr>
              <w:spacing w:before="120" w:after="120"/>
              <w:ind w:left="426" w:hanging="426"/>
              <w:rPr>
                <w:rFonts w:ascii="Tahoma" w:hAnsi="Tahoma" w:cs="Tahoma"/>
                <w:color w:val="auto"/>
                <w:sz w:val="20"/>
                <w:szCs w:val="20"/>
                <w:lang w:eastAsia="en-GB"/>
              </w:rPr>
            </w:pPr>
            <w:r w:rsidRPr="007467D9">
              <w:rPr>
                <w:rFonts w:ascii="Tahoma" w:hAnsi="Tahoma" w:cs="Tahoma"/>
                <w:color w:val="auto"/>
                <w:sz w:val="20"/>
                <w:szCs w:val="20"/>
                <w:lang w:eastAsia="en-GB"/>
              </w:rPr>
              <w:t>[] Igen [] Nem</w:t>
            </w:r>
          </w:p>
        </w:tc>
      </w:tr>
    </w:tbl>
    <w:p w14:paraId="08B2F713"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lastRenderedPageBreak/>
        <w:t>A: ALKALMASSÁG SZAKMAI TEVÉKENYSÉG VÉGZÉSÉRE</w:t>
      </w:r>
    </w:p>
    <w:p w14:paraId="54BD5012"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 xml:space="preserve">A gazdasági szereplőnek </w:t>
      </w:r>
      <w:r w:rsidRPr="007467D9">
        <w:rPr>
          <w:rFonts w:ascii="Tahoma" w:hAnsi="Tahoma" w:cs="Tahoma"/>
          <w:b/>
          <w:color w:val="auto"/>
          <w:sz w:val="20"/>
          <w:szCs w:val="20"/>
          <w:u w:val="single"/>
          <w:lang w:eastAsia="en-GB"/>
        </w:rPr>
        <w:t>kizárólag</w:t>
      </w:r>
      <w:r w:rsidRPr="007467D9">
        <w:rPr>
          <w:rFonts w:ascii="Tahoma" w:hAnsi="Tahoma" w:cs="Tahoma"/>
          <w:color w:val="auto"/>
          <w:sz w:val="20"/>
          <w:szCs w:val="20"/>
          <w:lang w:eastAsia="en-GB"/>
        </w:rPr>
        <w:t xml:space="preserve"> </w:t>
      </w:r>
      <w:r w:rsidRPr="007467D9">
        <w:rPr>
          <w:rFonts w:ascii="Tahoma" w:hAnsi="Tahoma" w:cs="Tahoma"/>
          <w:b/>
          <w:i/>
          <w:color w:val="auto"/>
          <w:sz w:val="20"/>
          <w:szCs w:val="20"/>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3D2AC017" w14:textId="77777777" w:rsidTr="00651E1E">
        <w:tc>
          <w:tcPr>
            <w:tcW w:w="4644" w:type="dxa"/>
            <w:shd w:val="clear" w:color="auto" w:fill="auto"/>
          </w:tcPr>
          <w:p w14:paraId="7DB596E8"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Alkalmasság szakmai tevékenység végzésére</w:t>
            </w:r>
          </w:p>
        </w:tc>
        <w:tc>
          <w:tcPr>
            <w:tcW w:w="4645" w:type="dxa"/>
            <w:shd w:val="clear" w:color="auto" w:fill="auto"/>
          </w:tcPr>
          <w:p w14:paraId="3A6B305A"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Válasz:</w:t>
            </w:r>
          </w:p>
        </w:tc>
      </w:tr>
      <w:tr w:rsidR="00932096" w:rsidRPr="007467D9" w14:paraId="4F85E3E2" w14:textId="77777777" w:rsidTr="00651E1E">
        <w:tc>
          <w:tcPr>
            <w:tcW w:w="4644" w:type="dxa"/>
            <w:shd w:val="clear" w:color="auto" w:fill="auto"/>
          </w:tcPr>
          <w:p w14:paraId="2C181291"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b/>
                <w:strike/>
                <w:color w:val="auto"/>
                <w:sz w:val="20"/>
                <w:szCs w:val="20"/>
                <w:lang w:eastAsia="en-GB"/>
              </w:rPr>
              <w:t>1) Be van jegyezve</w:t>
            </w:r>
            <w:r w:rsidRPr="007467D9">
              <w:rPr>
                <w:rFonts w:ascii="Tahoma" w:hAnsi="Tahoma" w:cs="Tahoma"/>
                <w:strike/>
                <w:color w:val="auto"/>
                <w:sz w:val="20"/>
                <w:szCs w:val="20"/>
                <w:lang w:eastAsia="en-GB"/>
              </w:rPr>
              <w:t xml:space="preserve"> a letelepedés helye szerinti tagállamának vonatkozó </w:t>
            </w:r>
            <w:r w:rsidRPr="007467D9">
              <w:rPr>
                <w:rFonts w:ascii="Tahoma" w:hAnsi="Tahoma" w:cs="Tahoma"/>
                <w:b/>
                <w:strike/>
                <w:color w:val="auto"/>
                <w:sz w:val="20"/>
                <w:szCs w:val="20"/>
                <w:lang w:eastAsia="en-GB"/>
              </w:rPr>
              <w:t>szakmai vagy cégnyilvántartásába</w:t>
            </w:r>
            <w:r w:rsidRPr="007467D9">
              <w:rPr>
                <w:rFonts w:ascii="Tahoma" w:hAnsi="Tahoma" w:cs="Tahoma"/>
                <w:b/>
                <w:strike/>
                <w:color w:val="auto"/>
                <w:sz w:val="20"/>
                <w:szCs w:val="20"/>
                <w:vertAlign w:val="superscript"/>
                <w:lang w:eastAsia="en-GB"/>
              </w:rPr>
              <w:footnoteReference w:id="47"/>
            </w:r>
            <w:r w:rsidRPr="007467D9">
              <w:rPr>
                <w:rFonts w:ascii="Tahoma" w:hAnsi="Tahoma" w:cs="Tahoma"/>
                <w:strike/>
                <w:color w:val="auto"/>
                <w:sz w:val="20"/>
                <w:szCs w:val="20"/>
                <w:lang w:eastAsia="en-GB"/>
              </w:rPr>
              <w:t>:</w:t>
            </w:r>
          </w:p>
          <w:p w14:paraId="328D00D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666632D6"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t>[…]</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p>
          <w:p w14:paraId="79B929CF"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932096" w:rsidRPr="007467D9" w14:paraId="1E46FECB" w14:textId="77777777" w:rsidTr="00651E1E">
        <w:tc>
          <w:tcPr>
            <w:tcW w:w="4644" w:type="dxa"/>
            <w:shd w:val="clear" w:color="auto" w:fill="auto"/>
          </w:tcPr>
          <w:p w14:paraId="5E842E57"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b/>
                <w:strike/>
                <w:color w:val="auto"/>
                <w:sz w:val="20"/>
                <w:szCs w:val="20"/>
                <w:lang w:eastAsia="en-GB"/>
              </w:rPr>
              <w:t>2) Szolgáltatásnyújtásra irányuló szerződéseknél:</w:t>
            </w:r>
          </w:p>
          <w:p w14:paraId="0FF2A64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 gazdasági szereplőnek meghatározott </w:t>
            </w:r>
            <w:r w:rsidRPr="007467D9">
              <w:rPr>
                <w:rFonts w:ascii="Tahoma" w:hAnsi="Tahoma" w:cs="Tahoma"/>
                <w:b/>
                <w:strike/>
                <w:color w:val="auto"/>
                <w:sz w:val="20"/>
                <w:szCs w:val="20"/>
                <w:lang w:eastAsia="en-GB"/>
              </w:rPr>
              <w:t>engedéllyel</w:t>
            </w:r>
            <w:r w:rsidRPr="007467D9">
              <w:rPr>
                <w:rFonts w:ascii="Tahoma" w:hAnsi="Tahoma" w:cs="Tahoma"/>
                <w:strike/>
                <w:color w:val="auto"/>
                <w:sz w:val="20"/>
                <w:szCs w:val="20"/>
                <w:lang w:eastAsia="en-GB"/>
              </w:rPr>
              <w:t xml:space="preserve"> kell-e rendelkeznie vagy meghatározott szervezet </w:t>
            </w:r>
            <w:r w:rsidRPr="007467D9">
              <w:rPr>
                <w:rFonts w:ascii="Tahoma" w:hAnsi="Tahoma" w:cs="Tahoma"/>
                <w:b/>
                <w:strike/>
                <w:color w:val="auto"/>
                <w:sz w:val="20"/>
                <w:szCs w:val="20"/>
                <w:lang w:eastAsia="en-GB"/>
              </w:rPr>
              <w:t>tagjának</w:t>
            </w:r>
            <w:r w:rsidRPr="007467D9">
              <w:rPr>
                <w:rFonts w:ascii="Tahoma" w:hAnsi="Tahoma" w:cs="Tahoma"/>
                <w:strike/>
                <w:color w:val="auto"/>
                <w:sz w:val="20"/>
                <w:szCs w:val="20"/>
                <w:lang w:eastAsia="en-GB"/>
              </w:rPr>
              <w:t xml:space="preserve"> kell-e lennie ahhoz, hogy a gazdasági szereplő letelepedési helye szerinti országban az adott szolgáltatást nyújthassa?</w:t>
            </w:r>
          </w:p>
          <w:p w14:paraId="6AE105F8"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55AEECAF"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t>[] Igen [] Nem</w:t>
            </w:r>
          </w:p>
          <w:p w14:paraId="32BADD80"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t xml:space="preserve">Ha igen, kérjük, adja meg, hogy ez miben áll, és jelezze, hogy a gazdasági szereplő rendelkezik-e ezzel: </w:t>
            </w:r>
            <w:proofErr w:type="gramStart"/>
            <w:r w:rsidRPr="007467D9">
              <w:rPr>
                <w:rFonts w:ascii="Tahoma" w:hAnsi="Tahoma" w:cs="Tahoma"/>
                <w:strike/>
                <w:color w:val="auto"/>
                <w:sz w:val="20"/>
                <w:szCs w:val="20"/>
                <w:lang w:eastAsia="en-GB"/>
              </w:rPr>
              <w:t>[ …</w:t>
            </w:r>
            <w:proofErr w:type="gramEnd"/>
            <w:r w:rsidRPr="007467D9">
              <w:rPr>
                <w:rFonts w:ascii="Tahoma" w:hAnsi="Tahoma" w:cs="Tahoma"/>
                <w:strike/>
                <w:color w:val="auto"/>
                <w:sz w:val="20"/>
                <w:szCs w:val="20"/>
                <w:lang w:eastAsia="en-GB"/>
              </w:rPr>
              <w:t>] [] Igen [] Nem</w:t>
            </w:r>
          </w:p>
          <w:p w14:paraId="45D04EDE"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p>
          <w:p w14:paraId="636E6C8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bl>
    <w:p w14:paraId="24A9739C"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B: GAZDASÁGI ÉS PÉNZÜGYI HELYZET</w:t>
      </w:r>
    </w:p>
    <w:p w14:paraId="13C4F48D"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 gazdasági szereplőnek</w:t>
      </w:r>
      <w:r w:rsidRPr="007467D9">
        <w:rPr>
          <w:rFonts w:ascii="Tahoma" w:hAnsi="Tahoma" w:cs="Tahoma"/>
          <w:b/>
          <w:color w:val="auto"/>
          <w:sz w:val="20"/>
          <w:szCs w:val="20"/>
          <w:lang w:eastAsia="en-GB"/>
        </w:rPr>
        <w:t xml:space="preserve"> </w:t>
      </w:r>
      <w:r w:rsidRPr="007467D9">
        <w:rPr>
          <w:rFonts w:ascii="Tahoma" w:hAnsi="Tahoma" w:cs="Tahoma"/>
          <w:b/>
          <w:color w:val="auto"/>
          <w:sz w:val="20"/>
          <w:szCs w:val="20"/>
          <w:u w:val="single"/>
          <w:lang w:eastAsia="en-GB"/>
        </w:rPr>
        <w:t>kizárólag</w:t>
      </w:r>
      <w:r w:rsidRPr="007467D9">
        <w:rPr>
          <w:rFonts w:ascii="Tahoma" w:hAnsi="Tahoma" w:cs="Tahoma"/>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32096" w:rsidRPr="007467D9" w14:paraId="4A9B6814" w14:textId="77777777" w:rsidTr="00651E1E">
        <w:tc>
          <w:tcPr>
            <w:tcW w:w="4644" w:type="dxa"/>
            <w:shd w:val="clear" w:color="auto" w:fill="auto"/>
          </w:tcPr>
          <w:p w14:paraId="05E686A4"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Gazdasági és pénzügyi helyzet</w:t>
            </w:r>
          </w:p>
        </w:tc>
        <w:tc>
          <w:tcPr>
            <w:tcW w:w="4645" w:type="dxa"/>
            <w:shd w:val="clear" w:color="auto" w:fill="auto"/>
          </w:tcPr>
          <w:p w14:paraId="77C7E4A4"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Válasz:</w:t>
            </w:r>
          </w:p>
        </w:tc>
      </w:tr>
      <w:tr w:rsidR="00932096" w:rsidRPr="007467D9" w14:paraId="514CEFFB" w14:textId="77777777" w:rsidTr="00651E1E">
        <w:tc>
          <w:tcPr>
            <w:tcW w:w="4644" w:type="dxa"/>
            <w:shd w:val="clear" w:color="auto" w:fill="auto"/>
          </w:tcPr>
          <w:p w14:paraId="46F4B4E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1a)</w:t>
            </w:r>
            <w:r w:rsidRPr="007467D9">
              <w:rPr>
                <w:rFonts w:ascii="Tahoma" w:hAnsi="Tahoma" w:cs="Tahoma"/>
                <w:strike/>
                <w:color w:val="auto"/>
                <w:sz w:val="20"/>
                <w:szCs w:val="20"/>
                <w:lang w:eastAsia="en-GB"/>
              </w:rPr>
              <w:t xml:space="preserve"> A gazdasági szereplő („általános”) </w:t>
            </w:r>
            <w:r w:rsidRPr="007467D9">
              <w:rPr>
                <w:rFonts w:ascii="Tahoma" w:hAnsi="Tahoma" w:cs="Tahoma"/>
                <w:b/>
                <w:strike/>
                <w:color w:val="auto"/>
                <w:sz w:val="20"/>
                <w:szCs w:val="20"/>
                <w:lang w:eastAsia="en-GB"/>
              </w:rPr>
              <w:t>éves árbevétele</w:t>
            </w:r>
            <w:r w:rsidRPr="007467D9">
              <w:rPr>
                <w:rFonts w:ascii="Tahoma" w:hAnsi="Tahoma" w:cs="Tahoma"/>
                <w:strike/>
                <w:color w:val="auto"/>
                <w:sz w:val="20"/>
                <w:szCs w:val="20"/>
                <w:lang w:eastAsia="en-GB"/>
              </w:rPr>
              <w:t xml:space="preserve"> a vonatkozó hirdetményben vagy a közbeszerzési dokumentumokban előírt számú pénzügyi évben a következő:</w:t>
            </w:r>
          </w:p>
          <w:p w14:paraId="34CC3857" w14:textId="77777777" w:rsidR="00194E0D" w:rsidRPr="007467D9" w:rsidRDefault="00194E0D" w:rsidP="004F3438">
            <w:pPr>
              <w:spacing w:before="120" w:after="120"/>
              <w:ind w:left="426" w:hanging="426"/>
              <w:rPr>
                <w:rFonts w:ascii="Tahoma" w:hAnsi="Tahoma" w:cs="Tahoma"/>
                <w:b/>
                <w:strike/>
                <w:color w:val="auto"/>
                <w:sz w:val="20"/>
                <w:szCs w:val="20"/>
                <w:u w:val="single"/>
                <w:lang w:eastAsia="en-GB"/>
              </w:rPr>
            </w:pPr>
            <w:r w:rsidRPr="007467D9">
              <w:rPr>
                <w:rFonts w:ascii="Tahoma" w:hAnsi="Tahoma" w:cs="Tahoma"/>
                <w:b/>
                <w:strike/>
                <w:color w:val="auto"/>
                <w:sz w:val="20"/>
                <w:szCs w:val="20"/>
                <w:u w:val="single"/>
                <w:lang w:eastAsia="en-GB"/>
              </w:rPr>
              <w:t>Vagy</w:t>
            </w:r>
          </w:p>
          <w:p w14:paraId="199A2D36"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i/>
                <w:strike/>
                <w:color w:val="auto"/>
                <w:sz w:val="20"/>
                <w:szCs w:val="20"/>
                <w:lang w:eastAsia="en-GB"/>
              </w:rPr>
              <w:t>1b)</w:t>
            </w:r>
            <w:r w:rsidRPr="007467D9">
              <w:rPr>
                <w:rFonts w:ascii="Tahoma" w:hAnsi="Tahoma" w:cs="Tahoma"/>
                <w:strike/>
                <w:color w:val="auto"/>
                <w:sz w:val="20"/>
                <w:szCs w:val="20"/>
                <w:lang w:eastAsia="en-GB"/>
              </w:rPr>
              <w:t xml:space="preserve"> A gazdasági szereplő </w:t>
            </w:r>
            <w:r w:rsidRPr="007467D9">
              <w:rPr>
                <w:rFonts w:ascii="Tahoma" w:hAnsi="Tahoma" w:cs="Tahoma"/>
                <w:b/>
                <w:strike/>
                <w:color w:val="auto"/>
                <w:sz w:val="20"/>
                <w:szCs w:val="20"/>
                <w:lang w:eastAsia="en-GB"/>
              </w:rPr>
              <w:t>átlagos</w:t>
            </w:r>
            <w:r w:rsidRPr="007467D9">
              <w:rPr>
                <w:rFonts w:ascii="Tahoma" w:hAnsi="Tahoma" w:cs="Tahoma"/>
                <w:strike/>
                <w:color w:val="auto"/>
                <w:sz w:val="20"/>
                <w:szCs w:val="20"/>
                <w:lang w:eastAsia="en-GB"/>
              </w:rPr>
              <w:t xml:space="preserve"> </w:t>
            </w:r>
            <w:r w:rsidRPr="007467D9">
              <w:rPr>
                <w:rFonts w:ascii="Tahoma" w:hAnsi="Tahoma" w:cs="Tahoma"/>
                <w:b/>
                <w:strike/>
                <w:color w:val="auto"/>
                <w:sz w:val="20"/>
                <w:szCs w:val="20"/>
                <w:lang w:eastAsia="en-GB"/>
              </w:rPr>
              <w:t xml:space="preserve">éves </w:t>
            </w:r>
            <w:r w:rsidRPr="007467D9">
              <w:rPr>
                <w:rFonts w:ascii="Tahoma" w:hAnsi="Tahoma" w:cs="Tahoma"/>
                <w:b/>
                <w:strike/>
                <w:color w:val="auto"/>
                <w:sz w:val="20"/>
                <w:szCs w:val="20"/>
                <w:lang w:eastAsia="en-GB"/>
              </w:rPr>
              <w:lastRenderedPageBreak/>
              <w:t>árbevétele a vonatkozó hirdetményben vagy a közbeszerzési dokumentumokban előírt számú évben a következő</w:t>
            </w:r>
            <w:r w:rsidRPr="007467D9">
              <w:rPr>
                <w:rFonts w:ascii="Tahoma" w:hAnsi="Tahoma" w:cs="Tahoma"/>
                <w:b/>
                <w:strike/>
                <w:color w:val="auto"/>
                <w:sz w:val="20"/>
                <w:szCs w:val="20"/>
                <w:vertAlign w:val="superscript"/>
                <w:lang w:eastAsia="en-GB"/>
              </w:rPr>
              <w:footnoteReference w:id="48"/>
            </w:r>
            <w:r w:rsidRPr="007467D9">
              <w:rPr>
                <w:rFonts w:ascii="Tahoma" w:hAnsi="Tahoma" w:cs="Tahoma"/>
                <w:b/>
                <w:strike/>
                <w:color w:val="auto"/>
                <w:sz w:val="20"/>
                <w:szCs w:val="20"/>
                <w:lang w:eastAsia="en-GB"/>
              </w:rPr>
              <w:t xml:space="preserve"> (</w:t>
            </w:r>
            <w:r w:rsidRPr="007467D9">
              <w:rPr>
                <w:rFonts w:ascii="Tahoma" w:hAnsi="Tahoma" w:cs="Tahoma"/>
                <w:strike/>
                <w:color w:val="auto"/>
                <w:sz w:val="20"/>
                <w:szCs w:val="20"/>
                <w:lang w:eastAsia="en-GB"/>
              </w:rPr>
              <w:t>)</w:t>
            </w:r>
            <w:r w:rsidRPr="007467D9">
              <w:rPr>
                <w:rFonts w:ascii="Tahoma" w:hAnsi="Tahoma" w:cs="Tahoma"/>
                <w:b/>
                <w:strike/>
                <w:color w:val="auto"/>
                <w:sz w:val="20"/>
                <w:szCs w:val="20"/>
                <w:lang w:eastAsia="en-GB"/>
              </w:rPr>
              <w:t>:</w:t>
            </w:r>
          </w:p>
          <w:p w14:paraId="4AC52EA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099BCC2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év: [……] árbevétel:[……][…]pénznem</w:t>
            </w:r>
          </w:p>
          <w:p w14:paraId="38F3EE4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 [</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árbevétel:[……][…]pénznem</w:t>
            </w:r>
          </w:p>
          <w:p w14:paraId="0109DCAA"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 [</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árbevétel:[……][…]pénznem</w:t>
            </w:r>
          </w:p>
          <w:p w14:paraId="72630D51"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t>(évek száma, átlagos árbevétel)</w:t>
            </w:r>
            <w:r w:rsidRPr="007467D9">
              <w:rPr>
                <w:rFonts w:ascii="Tahoma" w:hAnsi="Tahoma" w:cs="Tahoma"/>
                <w:b/>
                <w:strike/>
                <w:color w:val="auto"/>
                <w:sz w:val="20"/>
                <w:szCs w:val="20"/>
                <w:lang w:eastAsia="en-GB"/>
              </w:rPr>
              <w:t>:</w:t>
            </w:r>
            <w:r w:rsidRPr="007467D9">
              <w:rPr>
                <w:rFonts w:ascii="Tahoma" w:hAnsi="Tahoma" w:cs="Tahoma"/>
                <w:strike/>
                <w:color w:val="auto"/>
                <w:sz w:val="20"/>
                <w:szCs w:val="20"/>
                <w:lang w:eastAsia="en-GB"/>
              </w:rPr>
              <w:t xml:space="preserve"> </w:t>
            </w:r>
            <w:r w:rsidRPr="007467D9">
              <w:rPr>
                <w:rFonts w:ascii="Tahoma" w:hAnsi="Tahoma" w:cs="Tahoma"/>
                <w:strike/>
                <w:color w:val="auto"/>
                <w:sz w:val="20"/>
                <w:szCs w:val="20"/>
                <w:lang w:eastAsia="en-GB"/>
              </w:rPr>
              <w:lastRenderedPageBreak/>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],[……][…]pénznem</w:t>
            </w:r>
          </w:p>
          <w:p w14:paraId="5D02D90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932096" w:rsidRPr="007467D9" w14:paraId="34B0A53D" w14:textId="77777777" w:rsidTr="00651E1E">
        <w:tc>
          <w:tcPr>
            <w:tcW w:w="4644" w:type="dxa"/>
            <w:shd w:val="clear" w:color="auto" w:fill="auto"/>
          </w:tcPr>
          <w:p w14:paraId="0F9F557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lastRenderedPageBreak/>
              <w:t>2a)</w:t>
            </w:r>
            <w:r w:rsidRPr="007467D9">
              <w:rPr>
                <w:rFonts w:ascii="Tahoma" w:hAnsi="Tahoma" w:cs="Tahoma"/>
                <w:strike/>
                <w:color w:val="auto"/>
                <w:sz w:val="20"/>
                <w:szCs w:val="20"/>
                <w:lang w:eastAsia="en-GB"/>
              </w:rPr>
              <w:t xml:space="preserve"> A gazdasági szereplő éves („specifikus”) </w:t>
            </w:r>
            <w:r w:rsidRPr="007467D9">
              <w:rPr>
                <w:rFonts w:ascii="Tahoma" w:hAnsi="Tahoma" w:cs="Tahoma"/>
                <w:b/>
                <w:strike/>
                <w:color w:val="auto"/>
                <w:sz w:val="20"/>
                <w:szCs w:val="20"/>
                <w:lang w:eastAsia="en-GB"/>
              </w:rPr>
              <w:t>árbevétele a szerződés által érintett üzleti területre vonatkozóan</w:t>
            </w:r>
            <w:r w:rsidRPr="007467D9">
              <w:rPr>
                <w:rFonts w:ascii="Tahoma" w:hAnsi="Tahoma" w:cs="Tahoma"/>
                <w:strike/>
                <w:color w:val="auto"/>
                <w:sz w:val="20"/>
                <w:szCs w:val="20"/>
                <w:lang w:eastAsia="en-GB"/>
              </w:rPr>
              <w:t>, a vonatkozó hirdetményben vagy a közbeszerzési dokumentumokban meghatározott módon az előírt pénzügyi évek tekintetében a következő:</w:t>
            </w:r>
          </w:p>
          <w:p w14:paraId="6E9F6610"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b/>
                <w:strike/>
                <w:color w:val="auto"/>
                <w:sz w:val="20"/>
                <w:szCs w:val="20"/>
                <w:lang w:eastAsia="en-GB"/>
              </w:rPr>
              <w:t>Vagy</w:t>
            </w:r>
          </w:p>
          <w:p w14:paraId="741B62DA"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i/>
                <w:strike/>
                <w:color w:val="auto"/>
                <w:sz w:val="20"/>
                <w:szCs w:val="20"/>
                <w:lang w:eastAsia="en-GB"/>
              </w:rPr>
              <w:t>2b)</w:t>
            </w:r>
            <w:r w:rsidRPr="007467D9">
              <w:rPr>
                <w:rFonts w:ascii="Tahoma" w:hAnsi="Tahoma" w:cs="Tahoma"/>
                <w:strike/>
                <w:color w:val="auto"/>
                <w:sz w:val="20"/>
                <w:szCs w:val="20"/>
                <w:lang w:eastAsia="en-GB"/>
              </w:rPr>
              <w:t xml:space="preserve"> A gazdasági szereplő </w:t>
            </w:r>
            <w:r w:rsidRPr="007467D9">
              <w:rPr>
                <w:rFonts w:ascii="Tahoma" w:hAnsi="Tahoma" w:cs="Tahoma"/>
                <w:b/>
                <w:strike/>
                <w:color w:val="auto"/>
                <w:sz w:val="20"/>
                <w:szCs w:val="20"/>
                <w:lang w:eastAsia="en-GB"/>
              </w:rPr>
              <w:t>átlagos</w:t>
            </w:r>
            <w:r w:rsidRPr="007467D9">
              <w:rPr>
                <w:rFonts w:ascii="Tahoma" w:hAnsi="Tahoma" w:cs="Tahoma"/>
                <w:strike/>
                <w:color w:val="auto"/>
                <w:sz w:val="20"/>
                <w:szCs w:val="20"/>
                <w:lang w:eastAsia="en-GB"/>
              </w:rPr>
              <w:t xml:space="preserve"> </w:t>
            </w:r>
            <w:r w:rsidRPr="007467D9">
              <w:rPr>
                <w:rFonts w:ascii="Tahoma" w:hAnsi="Tahoma" w:cs="Tahoma"/>
                <w:b/>
                <w:strike/>
                <w:color w:val="auto"/>
                <w:sz w:val="20"/>
                <w:szCs w:val="20"/>
                <w:lang w:eastAsia="en-GB"/>
              </w:rPr>
              <w:t>éves árbevétele a területen és a vonatkozó hirdetményben vagy a közbeszerzési dokumentumokban előírt számú évben a következő</w:t>
            </w:r>
            <w:r w:rsidRPr="007467D9">
              <w:rPr>
                <w:rFonts w:ascii="Tahoma" w:hAnsi="Tahoma" w:cs="Tahoma"/>
                <w:b/>
                <w:strike/>
                <w:color w:val="auto"/>
                <w:sz w:val="20"/>
                <w:szCs w:val="20"/>
                <w:vertAlign w:val="superscript"/>
                <w:lang w:eastAsia="en-GB"/>
              </w:rPr>
              <w:footnoteReference w:id="49"/>
            </w:r>
            <w:r w:rsidRPr="007467D9">
              <w:rPr>
                <w:rFonts w:ascii="Tahoma" w:hAnsi="Tahoma" w:cs="Tahoma"/>
                <w:b/>
                <w:strike/>
                <w:color w:val="auto"/>
                <w:sz w:val="20"/>
                <w:szCs w:val="20"/>
                <w:lang w:eastAsia="en-GB"/>
              </w:rPr>
              <w:t>:</w:t>
            </w:r>
          </w:p>
          <w:p w14:paraId="59AC4CE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420E9EDE"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év: [……] árbevétel:[……][…]pénznem</w:t>
            </w:r>
          </w:p>
          <w:p w14:paraId="45F194E6"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 [</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árbevétel:[……][…]pénznem</w:t>
            </w:r>
          </w:p>
          <w:p w14:paraId="5FEA04C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 [</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 árbevétel:[……][…]pénznem</w:t>
            </w:r>
          </w:p>
          <w:p w14:paraId="2FC5721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(évek száma, átlagos árbevétel): [</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],[……][…]pénznem</w:t>
            </w:r>
          </w:p>
          <w:p w14:paraId="44B61673"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p w14:paraId="18880190"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932096" w:rsidRPr="007467D9" w14:paraId="3CA624D6" w14:textId="77777777" w:rsidTr="00651E1E">
        <w:tc>
          <w:tcPr>
            <w:tcW w:w="4644" w:type="dxa"/>
            <w:shd w:val="clear" w:color="auto" w:fill="auto"/>
          </w:tcPr>
          <w:p w14:paraId="77BFEA4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88B8CD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42A04651" w14:textId="77777777" w:rsidTr="00651E1E">
        <w:tc>
          <w:tcPr>
            <w:tcW w:w="4644" w:type="dxa"/>
            <w:shd w:val="clear" w:color="auto" w:fill="auto"/>
          </w:tcPr>
          <w:p w14:paraId="4CE009B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4) A vonatkozó hirdetményben vagy a közbeszerzési dokumentumokban meghatározott </w:t>
            </w:r>
            <w:r w:rsidRPr="007467D9">
              <w:rPr>
                <w:rFonts w:ascii="Tahoma" w:hAnsi="Tahoma" w:cs="Tahoma"/>
                <w:b/>
                <w:strike/>
                <w:color w:val="auto"/>
                <w:sz w:val="20"/>
                <w:szCs w:val="20"/>
                <w:lang w:eastAsia="en-GB"/>
              </w:rPr>
              <w:t>pénzügyi mutatók</w:t>
            </w:r>
            <w:r w:rsidRPr="007467D9">
              <w:rPr>
                <w:rFonts w:ascii="Tahoma" w:hAnsi="Tahoma" w:cs="Tahoma"/>
                <w:b/>
                <w:strike/>
                <w:color w:val="auto"/>
                <w:sz w:val="20"/>
                <w:szCs w:val="20"/>
                <w:vertAlign w:val="superscript"/>
                <w:lang w:eastAsia="en-GB"/>
              </w:rPr>
              <w:footnoteReference w:id="50"/>
            </w:r>
            <w:r w:rsidRPr="007467D9">
              <w:rPr>
                <w:rFonts w:ascii="Tahoma" w:hAnsi="Tahoma" w:cs="Tahoma"/>
                <w:strike/>
                <w:color w:val="auto"/>
                <w:sz w:val="20"/>
                <w:szCs w:val="20"/>
                <w:lang w:eastAsia="en-GB"/>
              </w:rPr>
              <w:t xml:space="preserve"> tekintetében a gazdasági szereplő kijelenti, hogy az előírt mutató(k) tényleges értéke(i) a következő(k):</w:t>
            </w:r>
          </w:p>
          <w:p w14:paraId="49E0D75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 xml:space="preserve">Ha a vonatkozó információ elektronikusan elérhető, kérjük, adja meg a következő </w:t>
            </w:r>
            <w:r w:rsidRPr="007467D9">
              <w:rPr>
                <w:rFonts w:ascii="Tahoma" w:hAnsi="Tahoma" w:cs="Tahoma"/>
                <w:i/>
                <w:strike/>
                <w:color w:val="auto"/>
                <w:sz w:val="20"/>
                <w:szCs w:val="20"/>
                <w:lang w:eastAsia="en-GB"/>
              </w:rPr>
              <w:lastRenderedPageBreak/>
              <w:t>információkat:</w:t>
            </w:r>
          </w:p>
        </w:tc>
        <w:tc>
          <w:tcPr>
            <w:tcW w:w="4645" w:type="dxa"/>
            <w:shd w:val="clear" w:color="auto" w:fill="auto"/>
          </w:tcPr>
          <w:p w14:paraId="51B2111A"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(az előírt mutató azonosítása – x és y</w:t>
            </w:r>
            <w:r w:rsidRPr="007467D9">
              <w:rPr>
                <w:rFonts w:ascii="Tahoma" w:hAnsi="Tahoma" w:cs="Tahoma"/>
                <w:strike/>
                <w:color w:val="auto"/>
                <w:sz w:val="20"/>
                <w:szCs w:val="20"/>
                <w:vertAlign w:val="superscript"/>
                <w:lang w:eastAsia="en-GB"/>
              </w:rPr>
              <w:footnoteReference w:id="51"/>
            </w:r>
            <w:r w:rsidRPr="007467D9">
              <w:rPr>
                <w:rFonts w:ascii="Tahoma" w:hAnsi="Tahoma" w:cs="Tahoma"/>
                <w:strike/>
                <w:color w:val="auto"/>
                <w:sz w:val="20"/>
                <w:szCs w:val="20"/>
                <w:lang w:eastAsia="en-GB"/>
              </w:rPr>
              <w:t xml:space="preserve"> aránya - és az érték):</w:t>
            </w:r>
          </w:p>
          <w:p w14:paraId="3746ECE2"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t>[……], [……]</w:t>
            </w:r>
            <w:r w:rsidRPr="007467D9">
              <w:rPr>
                <w:rFonts w:ascii="Tahoma" w:hAnsi="Tahoma" w:cs="Tahoma"/>
                <w:strike/>
                <w:color w:val="auto"/>
                <w:sz w:val="20"/>
                <w:szCs w:val="20"/>
                <w:vertAlign w:val="superscript"/>
                <w:lang w:eastAsia="en-GB"/>
              </w:rPr>
              <w:footnoteReference w:id="52"/>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p>
          <w:p w14:paraId="36FA7D2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932096" w:rsidRPr="007467D9" w14:paraId="73A97DC7" w14:textId="77777777" w:rsidTr="00651E1E">
        <w:tc>
          <w:tcPr>
            <w:tcW w:w="4644" w:type="dxa"/>
            <w:shd w:val="clear" w:color="auto" w:fill="auto"/>
          </w:tcPr>
          <w:p w14:paraId="19B662A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xml:space="preserve">5) </w:t>
            </w:r>
            <w:r w:rsidRPr="007467D9">
              <w:rPr>
                <w:rFonts w:ascii="Tahoma" w:hAnsi="Tahoma" w:cs="Tahoma"/>
                <w:b/>
                <w:strike/>
                <w:color w:val="auto"/>
                <w:sz w:val="20"/>
                <w:szCs w:val="20"/>
                <w:lang w:eastAsia="en-GB"/>
              </w:rPr>
              <w:t>Szakmai felelősségbiztosításának</w:t>
            </w:r>
            <w:r w:rsidRPr="007467D9">
              <w:rPr>
                <w:rFonts w:ascii="Tahoma" w:hAnsi="Tahoma" w:cs="Tahoma"/>
                <w:strike/>
                <w:color w:val="auto"/>
                <w:sz w:val="20"/>
                <w:szCs w:val="20"/>
                <w:lang w:eastAsia="en-GB"/>
              </w:rPr>
              <w:t xml:space="preserve"> biztosítási összege a következő:</w:t>
            </w:r>
          </w:p>
          <w:p w14:paraId="04F35040"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w:t>
            </w:r>
            <w:r w:rsidRPr="007467D9">
              <w:rPr>
                <w:rFonts w:ascii="Tahoma" w:hAnsi="Tahoma" w:cs="Tahoma"/>
                <w:strike/>
                <w:color w:val="auto"/>
                <w:sz w:val="20"/>
                <w:szCs w:val="20"/>
                <w:lang w:eastAsia="en-GB"/>
              </w:rPr>
              <w:t xml:space="preserve"> </w:t>
            </w:r>
            <w:r w:rsidRPr="007467D9">
              <w:rPr>
                <w:rFonts w:ascii="Tahoma" w:hAnsi="Tahoma" w:cs="Tahoma"/>
                <w:i/>
                <w:strike/>
                <w:color w:val="auto"/>
                <w:sz w:val="20"/>
                <w:szCs w:val="20"/>
                <w:lang w:eastAsia="en-GB"/>
              </w:rPr>
              <w:t>adja meg a következő információkat:</w:t>
            </w:r>
          </w:p>
        </w:tc>
        <w:tc>
          <w:tcPr>
            <w:tcW w:w="4645" w:type="dxa"/>
            <w:shd w:val="clear" w:color="auto" w:fill="auto"/>
          </w:tcPr>
          <w:p w14:paraId="055A67D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],[……][…]pénznem</w:t>
            </w:r>
          </w:p>
          <w:p w14:paraId="784E6C9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194E0D" w:rsidRPr="007467D9" w14:paraId="0774C956" w14:textId="77777777" w:rsidTr="00651E1E">
        <w:tc>
          <w:tcPr>
            <w:tcW w:w="4644" w:type="dxa"/>
            <w:shd w:val="clear" w:color="auto" w:fill="auto"/>
          </w:tcPr>
          <w:p w14:paraId="484B24B8" w14:textId="77777777" w:rsidR="00855734"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6) Az </w:t>
            </w:r>
            <w:r w:rsidRPr="007467D9">
              <w:rPr>
                <w:rFonts w:ascii="Tahoma" w:hAnsi="Tahoma" w:cs="Tahoma"/>
                <w:b/>
                <w:strike/>
                <w:color w:val="auto"/>
                <w:sz w:val="20"/>
                <w:szCs w:val="20"/>
                <w:lang w:eastAsia="en-GB"/>
              </w:rPr>
              <w:t>esetleges</w:t>
            </w:r>
            <w:r w:rsidRPr="007467D9">
              <w:rPr>
                <w:rFonts w:ascii="Tahoma" w:hAnsi="Tahoma" w:cs="Tahoma"/>
                <w:strike/>
                <w:color w:val="auto"/>
                <w:sz w:val="20"/>
                <w:szCs w:val="20"/>
                <w:lang w:eastAsia="en-GB"/>
              </w:rPr>
              <w:t xml:space="preserve"> </w:t>
            </w:r>
            <w:r w:rsidRPr="007467D9">
              <w:rPr>
                <w:rFonts w:ascii="Tahoma" w:hAnsi="Tahoma" w:cs="Tahoma"/>
                <w:b/>
                <w:strike/>
                <w:color w:val="auto"/>
                <w:sz w:val="20"/>
                <w:szCs w:val="20"/>
                <w:lang w:eastAsia="en-GB"/>
              </w:rPr>
              <w:t>egyéb gazdasági vagy pénzügyi követelmények</w:t>
            </w:r>
            <w:r w:rsidR="00855734" w:rsidRPr="007467D9">
              <w:rPr>
                <w:rStyle w:val="Lbjegyzet-hivatkozs"/>
                <w:rFonts w:ascii="Tahoma" w:hAnsi="Tahoma" w:cs="Tahoma"/>
                <w:b/>
                <w:strike/>
                <w:color w:val="auto"/>
                <w:sz w:val="20"/>
                <w:szCs w:val="20"/>
                <w:lang w:eastAsia="en-GB"/>
              </w:rPr>
              <w:footnoteReference w:id="53"/>
            </w:r>
            <w:r w:rsidRPr="007467D9">
              <w:rPr>
                <w:rFonts w:ascii="Tahoma" w:hAnsi="Tahoma" w:cs="Tahoma"/>
                <w:strike/>
                <w:color w:val="auto"/>
                <w:sz w:val="20"/>
                <w:szCs w:val="20"/>
                <w:lang w:eastAsia="en-GB"/>
              </w:rPr>
              <w:t xml:space="preserve"> tekintetében, amelyeket a vonatkozó hirdetményben vagy a közbeszerzési dokumentumokban meghatároztak, a gazdasági szereplő kijelenti a következőket:</w:t>
            </w:r>
          </w:p>
          <w:p w14:paraId="05CC703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 xml:space="preserve">Ha a vonatkozó hirdetményben vagy a közbeszerzési dokumentumokban </w:t>
            </w:r>
            <w:r w:rsidRPr="007467D9">
              <w:rPr>
                <w:rFonts w:ascii="Tahoma" w:hAnsi="Tahoma" w:cs="Tahoma"/>
                <w:b/>
                <w:i/>
                <w:strike/>
                <w:color w:val="auto"/>
                <w:sz w:val="20"/>
                <w:szCs w:val="20"/>
                <w:lang w:eastAsia="en-GB"/>
              </w:rPr>
              <w:t>esetlegesen</w:t>
            </w:r>
            <w:r w:rsidRPr="007467D9">
              <w:rPr>
                <w:rFonts w:ascii="Tahoma" w:hAnsi="Tahoma" w:cs="Tahoma"/>
                <w:i/>
                <w:strike/>
                <w:color w:val="auto"/>
                <w:sz w:val="20"/>
                <w:szCs w:val="20"/>
                <w:lang w:eastAsia="en-GB"/>
              </w:rPr>
              <w:t xml:space="preserve"> meghatározott vonatkozó dokumentáció elektronikus formában rendelkezésre áll, kérjük, adja meg a következő információkat:</w:t>
            </w:r>
          </w:p>
        </w:tc>
        <w:tc>
          <w:tcPr>
            <w:tcW w:w="4645" w:type="dxa"/>
            <w:shd w:val="clear" w:color="auto" w:fill="auto"/>
          </w:tcPr>
          <w:p w14:paraId="0EF927B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i/>
                <w:strike/>
                <w:color w:val="auto"/>
                <w:sz w:val="20"/>
                <w:szCs w:val="20"/>
                <w:lang w:eastAsia="en-GB"/>
              </w:rPr>
              <w:t>(internetcím, a kibocsátó hatóság vagy testület, a dokumentáció pontos hivatkozási adatai): [……][……][……]</w:t>
            </w:r>
          </w:p>
        </w:tc>
      </w:tr>
    </w:tbl>
    <w:p w14:paraId="265C8A69" w14:textId="77777777" w:rsidR="00194E0D" w:rsidRPr="007467D9" w:rsidRDefault="00194E0D" w:rsidP="004F3438">
      <w:pPr>
        <w:ind w:left="426" w:hanging="426"/>
        <w:rPr>
          <w:rFonts w:ascii="Tahoma" w:hAnsi="Tahoma" w:cs="Tahoma"/>
          <w:color w:val="auto"/>
          <w:sz w:val="20"/>
          <w:szCs w:val="20"/>
          <w:lang w:eastAsia="en-GB"/>
        </w:rPr>
      </w:pPr>
    </w:p>
    <w:p w14:paraId="4736B164"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C: TECHNIKAI ÉS SZAKMAI ALKALMASSÁG</w:t>
      </w:r>
    </w:p>
    <w:p w14:paraId="18401B9A"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 xml:space="preserve">A gazdasági szereplőnek </w:t>
      </w:r>
      <w:r w:rsidRPr="007467D9">
        <w:rPr>
          <w:rFonts w:ascii="Tahoma" w:hAnsi="Tahoma" w:cs="Tahoma"/>
          <w:b/>
          <w:color w:val="auto"/>
          <w:sz w:val="20"/>
          <w:szCs w:val="20"/>
          <w:u w:val="single"/>
          <w:lang w:eastAsia="en-GB"/>
        </w:rPr>
        <w:t>kizárólag</w:t>
      </w:r>
      <w:r w:rsidRPr="007467D9">
        <w:rPr>
          <w:rFonts w:ascii="Tahoma" w:hAnsi="Tahoma" w:cs="Tahoma"/>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932096" w:rsidRPr="007467D9" w14:paraId="1E3CDEF7" w14:textId="77777777" w:rsidTr="00651E1E">
        <w:tc>
          <w:tcPr>
            <w:tcW w:w="4644" w:type="dxa"/>
            <w:shd w:val="clear" w:color="auto" w:fill="auto"/>
          </w:tcPr>
          <w:p w14:paraId="6E6FA75A"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bookmarkStart w:id="53" w:name="_DV_M4300"/>
            <w:bookmarkStart w:id="54" w:name="_DV_M4301"/>
            <w:bookmarkEnd w:id="53"/>
            <w:bookmarkEnd w:id="54"/>
            <w:r w:rsidRPr="007467D9">
              <w:rPr>
                <w:rFonts w:ascii="Tahoma" w:hAnsi="Tahoma" w:cs="Tahoma"/>
                <w:b/>
                <w:i/>
                <w:strike/>
                <w:color w:val="auto"/>
                <w:sz w:val="20"/>
                <w:szCs w:val="20"/>
                <w:lang w:eastAsia="en-GB"/>
              </w:rPr>
              <w:t>Technikai és szakmai alkalmasság</w:t>
            </w:r>
          </w:p>
        </w:tc>
        <w:tc>
          <w:tcPr>
            <w:tcW w:w="4645" w:type="dxa"/>
            <w:shd w:val="clear" w:color="auto" w:fill="auto"/>
          </w:tcPr>
          <w:p w14:paraId="4C7421AE"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Válasz:</w:t>
            </w:r>
          </w:p>
        </w:tc>
      </w:tr>
      <w:tr w:rsidR="00932096" w:rsidRPr="007467D9" w14:paraId="1031E84E" w14:textId="77777777" w:rsidTr="00651E1E">
        <w:tc>
          <w:tcPr>
            <w:tcW w:w="4644" w:type="dxa"/>
            <w:shd w:val="clear" w:color="auto" w:fill="auto"/>
          </w:tcPr>
          <w:p w14:paraId="2042598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1a)</w:t>
            </w:r>
            <w:r w:rsidRPr="007467D9">
              <w:rPr>
                <w:rFonts w:ascii="Tahoma" w:hAnsi="Tahoma" w:cs="Tahoma"/>
                <w:strike/>
                <w:color w:val="auto"/>
                <w:sz w:val="20"/>
                <w:szCs w:val="20"/>
                <w:lang w:eastAsia="en-GB"/>
              </w:rPr>
              <w:t xml:space="preserve"> Csak </w:t>
            </w:r>
            <w:r w:rsidRPr="007467D9">
              <w:rPr>
                <w:rFonts w:ascii="Tahoma" w:hAnsi="Tahoma" w:cs="Tahoma"/>
                <w:b/>
                <w:i/>
                <w:strike/>
                <w:color w:val="auto"/>
                <w:sz w:val="20"/>
                <w:szCs w:val="20"/>
                <w:lang w:eastAsia="en-GB"/>
              </w:rPr>
              <w:t xml:space="preserve">építési beruházásra vonatkozó közbeszerzési szerződések </w:t>
            </w:r>
            <w:r w:rsidRPr="007467D9">
              <w:rPr>
                <w:rFonts w:ascii="Tahoma" w:hAnsi="Tahoma" w:cs="Tahoma"/>
                <w:b/>
                <w:strike/>
                <w:color w:val="auto"/>
                <w:sz w:val="20"/>
                <w:szCs w:val="20"/>
                <w:lang w:eastAsia="en-GB"/>
              </w:rPr>
              <w:t>esetében</w:t>
            </w:r>
            <w:r w:rsidRPr="007467D9">
              <w:rPr>
                <w:rFonts w:ascii="Tahoma" w:hAnsi="Tahoma" w:cs="Tahoma"/>
                <w:strike/>
                <w:color w:val="auto"/>
                <w:sz w:val="20"/>
                <w:szCs w:val="20"/>
                <w:lang w:eastAsia="en-GB"/>
              </w:rPr>
              <w:t>:</w:t>
            </w:r>
          </w:p>
          <w:p w14:paraId="2C71B24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 referencia-időszak folyamán a gazdasági szereplő </w:t>
            </w:r>
            <w:r w:rsidRPr="007467D9">
              <w:rPr>
                <w:rFonts w:ascii="Tahoma" w:hAnsi="Tahoma" w:cs="Tahoma"/>
                <w:b/>
                <w:strike/>
                <w:color w:val="auto"/>
                <w:sz w:val="20"/>
                <w:szCs w:val="20"/>
                <w:lang w:eastAsia="en-GB"/>
              </w:rPr>
              <w:t>a meghatározott típusú munkákból a következőket végezte</w:t>
            </w:r>
            <w:r w:rsidRPr="007467D9">
              <w:rPr>
                <w:rFonts w:ascii="Tahoma" w:hAnsi="Tahoma" w:cs="Tahoma"/>
                <w:strike/>
                <w:color w:val="auto"/>
                <w:sz w:val="20"/>
                <w:szCs w:val="20"/>
                <w:lang w:eastAsia="en-GB"/>
              </w:rPr>
              <w:t>:</w:t>
            </w:r>
          </w:p>
          <w:p w14:paraId="20D097D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7D5E1BB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Évek száma (ezt az időszakot a vonatkozó hirdetmény vagy a közbeszerzési dokumentumok határozzák meg): […]</w:t>
            </w:r>
          </w:p>
          <w:p w14:paraId="1E5980E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Munkák</w:t>
            </w:r>
            <w:proofErr w:type="gramStart"/>
            <w:r w:rsidRPr="007467D9">
              <w:rPr>
                <w:rFonts w:ascii="Tahoma" w:hAnsi="Tahoma" w:cs="Tahoma"/>
                <w:strike/>
                <w:color w:val="auto"/>
                <w:sz w:val="20"/>
                <w:szCs w:val="20"/>
                <w:lang w:eastAsia="en-GB"/>
              </w:rPr>
              <w:t>:  [</w:t>
            </w:r>
            <w:proofErr w:type="gramEnd"/>
            <w:r w:rsidRPr="007467D9">
              <w:rPr>
                <w:rFonts w:ascii="Tahoma" w:hAnsi="Tahoma" w:cs="Tahoma"/>
                <w:strike/>
                <w:color w:val="auto"/>
                <w:sz w:val="20"/>
                <w:szCs w:val="20"/>
                <w:lang w:eastAsia="en-GB"/>
              </w:rPr>
              <w:t>…...]</w:t>
            </w:r>
          </w:p>
          <w:p w14:paraId="6AB25CCE"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p>
          <w:p w14:paraId="579F2A9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932096" w:rsidRPr="007467D9" w14:paraId="27D19C91" w14:textId="77777777" w:rsidTr="00651E1E">
        <w:tc>
          <w:tcPr>
            <w:tcW w:w="4644" w:type="dxa"/>
            <w:shd w:val="clear" w:color="auto" w:fill="auto"/>
          </w:tcPr>
          <w:p w14:paraId="65A9BF11"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1b)</w:t>
            </w:r>
            <w:r w:rsidRPr="007467D9">
              <w:rPr>
                <w:rFonts w:ascii="Tahoma" w:hAnsi="Tahoma" w:cs="Tahoma"/>
                <w:strike/>
                <w:color w:val="auto"/>
                <w:sz w:val="20"/>
                <w:szCs w:val="20"/>
                <w:lang w:eastAsia="en-GB"/>
              </w:rPr>
              <w:t xml:space="preserve"> Csak </w:t>
            </w:r>
            <w:r w:rsidRPr="007467D9">
              <w:rPr>
                <w:rFonts w:ascii="Tahoma" w:hAnsi="Tahoma" w:cs="Tahoma"/>
                <w:b/>
                <w:i/>
                <w:strike/>
                <w:color w:val="auto"/>
                <w:sz w:val="20"/>
                <w:szCs w:val="20"/>
                <w:lang w:eastAsia="en-GB"/>
              </w:rPr>
              <w:t>árubeszerzésre és szolgáltatásnyújtásra irányuló közbeszerzési szerződések</w:t>
            </w:r>
            <w:r w:rsidRPr="007467D9">
              <w:rPr>
                <w:rFonts w:ascii="Tahoma" w:hAnsi="Tahoma" w:cs="Tahoma"/>
                <w:strike/>
                <w:color w:val="auto"/>
                <w:sz w:val="20"/>
                <w:szCs w:val="20"/>
                <w:lang w:eastAsia="en-GB"/>
              </w:rPr>
              <w:t xml:space="preserve"> esetében:</w:t>
            </w:r>
          </w:p>
          <w:p w14:paraId="3C13DB00" w14:textId="77777777" w:rsidR="00194E0D" w:rsidRPr="007467D9" w:rsidRDefault="00194E0D" w:rsidP="004F3438">
            <w:pPr>
              <w:spacing w:before="120" w:after="120"/>
              <w:ind w:left="426" w:hanging="426"/>
              <w:rPr>
                <w:rFonts w:ascii="Tahoma" w:hAnsi="Tahoma" w:cs="Tahoma"/>
                <w:strike/>
                <w:color w:val="auto"/>
                <w:sz w:val="20"/>
                <w:szCs w:val="20"/>
                <w:shd w:val="clear" w:color="000000" w:fill="auto"/>
                <w:lang w:eastAsia="en-GB"/>
              </w:rPr>
            </w:pPr>
            <w:r w:rsidRPr="007467D9">
              <w:rPr>
                <w:rFonts w:ascii="Tahoma" w:hAnsi="Tahoma" w:cs="Tahoma"/>
                <w:strike/>
                <w:color w:val="auto"/>
                <w:sz w:val="20"/>
                <w:szCs w:val="20"/>
                <w:lang w:eastAsia="en-GB"/>
              </w:rPr>
              <w:lastRenderedPageBreak/>
              <w:t>A referencia-időszak folyamán</w:t>
            </w:r>
            <w:r w:rsidRPr="007467D9">
              <w:rPr>
                <w:rFonts w:ascii="Tahoma" w:hAnsi="Tahoma" w:cs="Tahoma"/>
                <w:strike/>
                <w:color w:val="auto"/>
                <w:sz w:val="20"/>
                <w:szCs w:val="20"/>
                <w:vertAlign w:val="superscript"/>
                <w:lang w:eastAsia="en-GB"/>
              </w:rPr>
              <w:footnoteReference w:id="54"/>
            </w:r>
            <w:r w:rsidRPr="007467D9">
              <w:rPr>
                <w:rFonts w:ascii="Tahoma" w:hAnsi="Tahoma" w:cs="Tahoma"/>
                <w:strike/>
                <w:color w:val="auto"/>
                <w:sz w:val="20"/>
                <w:szCs w:val="20"/>
                <w:lang w:eastAsia="en-GB"/>
              </w:rPr>
              <w:t xml:space="preserve"> a gazdasági szereplő </w:t>
            </w:r>
            <w:r w:rsidRPr="007467D9">
              <w:rPr>
                <w:rFonts w:ascii="Tahoma" w:hAnsi="Tahoma" w:cs="Tahoma"/>
                <w:b/>
                <w:strike/>
                <w:color w:val="auto"/>
                <w:sz w:val="20"/>
                <w:szCs w:val="20"/>
                <w:lang w:eastAsia="en-GB"/>
              </w:rPr>
              <w:t xml:space="preserve">a meghatározott típusokon belül a következő főbb szállításokat végezte, vagy a következő főbb szolgáltatásokat nyújtotta: </w:t>
            </w:r>
            <w:r w:rsidRPr="007467D9">
              <w:rPr>
                <w:rFonts w:ascii="Tahoma" w:hAnsi="Tahoma" w:cs="Tahoma"/>
                <w:strike/>
                <w:color w:val="auto"/>
                <w:sz w:val="20"/>
                <w:szCs w:val="20"/>
                <w:lang w:eastAsia="en-GB"/>
              </w:rPr>
              <w:t xml:space="preserve">A lista elkészítésekor kérjük, tüntesse fel az </w:t>
            </w:r>
            <w:r w:rsidRPr="007467D9">
              <w:rPr>
                <w:rFonts w:ascii="Tahoma" w:hAnsi="Tahoma" w:cs="Tahoma"/>
                <w:i/>
                <w:strike/>
                <w:color w:val="auto"/>
                <w:sz w:val="20"/>
                <w:szCs w:val="20"/>
                <w:lang w:eastAsia="en-GB"/>
              </w:rPr>
              <w:t>összegeket</w:t>
            </w:r>
            <w:r w:rsidRPr="007467D9">
              <w:rPr>
                <w:rFonts w:ascii="Tahoma" w:hAnsi="Tahoma" w:cs="Tahoma"/>
                <w:strike/>
                <w:color w:val="auto"/>
                <w:sz w:val="20"/>
                <w:szCs w:val="20"/>
                <w:lang w:eastAsia="en-GB"/>
              </w:rPr>
              <w:t>, a dátumokat és a közületi vagy magánmegrendelőket</w:t>
            </w:r>
            <w:r w:rsidRPr="007467D9">
              <w:rPr>
                <w:rFonts w:ascii="Tahoma" w:hAnsi="Tahoma" w:cs="Tahoma"/>
                <w:strike/>
                <w:color w:val="auto"/>
                <w:sz w:val="20"/>
                <w:szCs w:val="20"/>
                <w:vertAlign w:val="superscript"/>
                <w:lang w:eastAsia="en-GB"/>
              </w:rPr>
              <w:footnoteReference w:id="55"/>
            </w:r>
            <w:r w:rsidRPr="007467D9">
              <w:rPr>
                <w:rFonts w:ascii="Tahoma" w:hAnsi="Tahoma" w:cs="Tahoma"/>
                <w:strike/>
                <w:color w:val="auto"/>
                <w:sz w:val="20"/>
                <w:szCs w:val="20"/>
                <w:lang w:eastAsia="en-GB"/>
              </w:rPr>
              <w:t>:</w:t>
            </w:r>
          </w:p>
        </w:tc>
        <w:tc>
          <w:tcPr>
            <w:tcW w:w="4645" w:type="dxa"/>
            <w:shd w:val="clear" w:color="auto" w:fill="auto"/>
          </w:tcPr>
          <w:p w14:paraId="60C55116"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br/>
              <w:t xml:space="preserve">Évek száma (ezt az időszakot a vonatkozó hirdetmény vagy a közbeszerzési </w:t>
            </w:r>
            <w:r w:rsidRPr="007467D9">
              <w:rPr>
                <w:rFonts w:ascii="Tahoma" w:hAnsi="Tahoma" w:cs="Tahoma"/>
                <w:strike/>
                <w:color w:val="auto"/>
                <w:sz w:val="20"/>
                <w:szCs w:val="20"/>
                <w:lang w:eastAsia="en-GB"/>
              </w:rPr>
              <w:lastRenderedPageBreak/>
              <w:t>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12"/>
              <w:gridCol w:w="987"/>
              <w:gridCol w:w="1358"/>
            </w:tblGrid>
            <w:tr w:rsidR="00932096" w:rsidRPr="007467D9" w14:paraId="1F9FEE94" w14:textId="77777777" w:rsidTr="00651E1E">
              <w:tc>
                <w:tcPr>
                  <w:tcW w:w="1336" w:type="dxa"/>
                  <w:shd w:val="clear" w:color="auto" w:fill="auto"/>
                </w:tcPr>
                <w:p w14:paraId="0CC49AC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Leírás</w:t>
                  </w:r>
                </w:p>
              </w:tc>
              <w:tc>
                <w:tcPr>
                  <w:tcW w:w="936" w:type="dxa"/>
                  <w:shd w:val="clear" w:color="auto" w:fill="auto"/>
                </w:tcPr>
                <w:p w14:paraId="6D72795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összegek</w:t>
                  </w:r>
                </w:p>
              </w:tc>
              <w:tc>
                <w:tcPr>
                  <w:tcW w:w="724" w:type="dxa"/>
                  <w:shd w:val="clear" w:color="auto" w:fill="auto"/>
                </w:tcPr>
                <w:p w14:paraId="5BA5EF8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dátumok</w:t>
                  </w:r>
                </w:p>
              </w:tc>
              <w:tc>
                <w:tcPr>
                  <w:tcW w:w="1149" w:type="dxa"/>
                  <w:shd w:val="clear" w:color="auto" w:fill="auto"/>
                </w:tcPr>
                <w:p w14:paraId="07E2B75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megrendelők</w:t>
                  </w:r>
                </w:p>
              </w:tc>
            </w:tr>
            <w:tr w:rsidR="00932096" w:rsidRPr="007467D9" w14:paraId="5146E93A" w14:textId="77777777" w:rsidTr="00651E1E">
              <w:tc>
                <w:tcPr>
                  <w:tcW w:w="1336" w:type="dxa"/>
                  <w:shd w:val="clear" w:color="auto" w:fill="auto"/>
                </w:tcPr>
                <w:p w14:paraId="55906E2B"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tc>
              <w:tc>
                <w:tcPr>
                  <w:tcW w:w="936" w:type="dxa"/>
                  <w:shd w:val="clear" w:color="auto" w:fill="auto"/>
                </w:tcPr>
                <w:p w14:paraId="20DF4FA0"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tc>
              <w:tc>
                <w:tcPr>
                  <w:tcW w:w="724" w:type="dxa"/>
                  <w:shd w:val="clear" w:color="auto" w:fill="auto"/>
                </w:tcPr>
                <w:p w14:paraId="31FE6519"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tc>
              <w:tc>
                <w:tcPr>
                  <w:tcW w:w="1149" w:type="dxa"/>
                  <w:shd w:val="clear" w:color="auto" w:fill="auto"/>
                </w:tcPr>
                <w:p w14:paraId="07793DDD"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tc>
            </w:tr>
          </w:tbl>
          <w:p w14:paraId="286E3AC7" w14:textId="77777777" w:rsidR="00194E0D" w:rsidRPr="007467D9" w:rsidRDefault="00194E0D" w:rsidP="004F3438">
            <w:pPr>
              <w:spacing w:before="120" w:after="120"/>
              <w:ind w:left="426" w:hanging="426"/>
              <w:rPr>
                <w:rFonts w:ascii="Tahoma" w:hAnsi="Tahoma" w:cs="Tahoma"/>
                <w:strike/>
                <w:color w:val="auto"/>
                <w:sz w:val="20"/>
                <w:szCs w:val="20"/>
                <w:lang w:eastAsia="en-GB"/>
              </w:rPr>
            </w:pPr>
          </w:p>
        </w:tc>
      </w:tr>
      <w:tr w:rsidR="00932096" w:rsidRPr="007467D9" w14:paraId="71D75125" w14:textId="77777777" w:rsidTr="00651E1E">
        <w:tc>
          <w:tcPr>
            <w:tcW w:w="4644" w:type="dxa"/>
            <w:shd w:val="clear" w:color="auto" w:fill="auto"/>
          </w:tcPr>
          <w:p w14:paraId="2F7029F6"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xml:space="preserve">2) A gazdasági szereplő a következő </w:t>
            </w:r>
            <w:r w:rsidRPr="007467D9">
              <w:rPr>
                <w:rFonts w:ascii="Tahoma" w:hAnsi="Tahoma" w:cs="Tahoma"/>
                <w:b/>
                <w:strike/>
                <w:color w:val="auto"/>
                <w:sz w:val="20"/>
                <w:szCs w:val="20"/>
                <w:lang w:eastAsia="en-GB"/>
              </w:rPr>
              <w:t>szakembereket vagy műszaki szervezeteket</w:t>
            </w:r>
            <w:r w:rsidRPr="007467D9">
              <w:rPr>
                <w:rFonts w:ascii="Tahoma" w:hAnsi="Tahoma" w:cs="Tahoma"/>
                <w:b/>
                <w:strike/>
                <w:color w:val="auto"/>
                <w:sz w:val="20"/>
                <w:szCs w:val="20"/>
                <w:vertAlign w:val="superscript"/>
                <w:lang w:eastAsia="en-GB"/>
              </w:rPr>
              <w:footnoteReference w:id="56"/>
            </w:r>
            <w:r w:rsidRPr="007467D9">
              <w:rPr>
                <w:rFonts w:ascii="Tahoma" w:hAnsi="Tahoma" w:cs="Tahoma"/>
                <w:strike/>
                <w:color w:val="auto"/>
                <w:sz w:val="20"/>
                <w:szCs w:val="20"/>
                <w:lang w:eastAsia="en-GB"/>
              </w:rPr>
              <w:t xml:space="preserve"> veheti igénybe, különös tekintettel a minőség-ellenőrzésért felelős szakemberekre vagy szervezetekre:</w:t>
            </w:r>
          </w:p>
          <w:p w14:paraId="7D06A08C" w14:textId="77777777" w:rsidR="00194E0D" w:rsidRPr="007467D9" w:rsidRDefault="00194E0D" w:rsidP="004F3438">
            <w:pPr>
              <w:spacing w:before="120" w:after="120"/>
              <w:ind w:left="426" w:hanging="426"/>
              <w:rPr>
                <w:rFonts w:ascii="Tahoma" w:hAnsi="Tahoma" w:cs="Tahoma"/>
                <w:strike/>
                <w:color w:val="auto"/>
                <w:sz w:val="20"/>
                <w:szCs w:val="20"/>
                <w:shd w:val="clear" w:color="000000" w:fill="auto"/>
                <w:lang w:eastAsia="en-GB"/>
              </w:rPr>
            </w:pPr>
            <w:r w:rsidRPr="007467D9">
              <w:rPr>
                <w:rFonts w:ascii="Tahoma" w:hAnsi="Tahoma" w:cs="Tahoma"/>
                <w:strike/>
                <w:color w:val="auto"/>
                <w:sz w:val="20"/>
                <w:szCs w:val="20"/>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24A276E"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w:t>
            </w:r>
          </w:p>
        </w:tc>
      </w:tr>
      <w:tr w:rsidR="00932096" w:rsidRPr="007467D9" w14:paraId="02D7FEE4" w14:textId="77777777" w:rsidTr="00651E1E">
        <w:tc>
          <w:tcPr>
            <w:tcW w:w="4644" w:type="dxa"/>
            <w:shd w:val="clear" w:color="auto" w:fill="auto"/>
          </w:tcPr>
          <w:p w14:paraId="6C50DC6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3) A gazdasági szereplő </w:t>
            </w:r>
            <w:r w:rsidRPr="007467D9">
              <w:rPr>
                <w:rFonts w:ascii="Tahoma" w:hAnsi="Tahoma" w:cs="Tahoma"/>
                <w:b/>
                <w:strike/>
                <w:color w:val="auto"/>
                <w:sz w:val="20"/>
                <w:szCs w:val="20"/>
                <w:lang w:eastAsia="en-GB"/>
              </w:rPr>
              <w:t>a minőség biztosítása érdekében</w:t>
            </w:r>
            <w:r w:rsidRPr="007467D9">
              <w:rPr>
                <w:rFonts w:ascii="Tahoma" w:hAnsi="Tahoma" w:cs="Tahoma"/>
                <w:strike/>
                <w:color w:val="auto"/>
                <w:sz w:val="20"/>
                <w:szCs w:val="20"/>
                <w:lang w:eastAsia="en-GB"/>
              </w:rPr>
              <w:t xml:space="preserve"> a következő </w:t>
            </w:r>
            <w:r w:rsidRPr="007467D9">
              <w:rPr>
                <w:rFonts w:ascii="Tahoma" w:hAnsi="Tahoma" w:cs="Tahoma"/>
                <w:b/>
                <w:strike/>
                <w:color w:val="auto"/>
                <w:sz w:val="20"/>
                <w:szCs w:val="20"/>
                <w:lang w:eastAsia="en-GB"/>
              </w:rPr>
              <w:t>műszaki hátteret</w:t>
            </w:r>
            <w:r w:rsidRPr="007467D9">
              <w:rPr>
                <w:rFonts w:ascii="Tahoma" w:hAnsi="Tahoma" w:cs="Tahoma"/>
                <w:strike/>
                <w:color w:val="auto"/>
                <w:sz w:val="20"/>
                <w:szCs w:val="20"/>
                <w:lang w:eastAsia="en-GB"/>
              </w:rPr>
              <w:t xml:space="preserve"> veszi igénybe, valamint </w:t>
            </w:r>
            <w:r w:rsidRPr="007467D9">
              <w:rPr>
                <w:rFonts w:ascii="Tahoma" w:hAnsi="Tahoma" w:cs="Tahoma"/>
                <w:b/>
                <w:strike/>
                <w:color w:val="auto"/>
                <w:sz w:val="20"/>
                <w:szCs w:val="20"/>
                <w:lang w:eastAsia="en-GB"/>
              </w:rPr>
              <w:t>tanulmányi és kutatási létesítményei</w:t>
            </w:r>
            <w:r w:rsidRPr="007467D9">
              <w:rPr>
                <w:rFonts w:ascii="Tahoma" w:hAnsi="Tahoma" w:cs="Tahoma"/>
                <w:strike/>
                <w:color w:val="auto"/>
                <w:sz w:val="20"/>
                <w:szCs w:val="20"/>
                <w:lang w:eastAsia="en-GB"/>
              </w:rPr>
              <w:t xml:space="preserve"> a következők: </w:t>
            </w:r>
          </w:p>
        </w:tc>
        <w:tc>
          <w:tcPr>
            <w:tcW w:w="4645" w:type="dxa"/>
            <w:shd w:val="clear" w:color="auto" w:fill="auto"/>
          </w:tcPr>
          <w:p w14:paraId="75240B7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4C8EB8C7" w14:textId="77777777" w:rsidTr="00651E1E">
        <w:tc>
          <w:tcPr>
            <w:tcW w:w="4644" w:type="dxa"/>
            <w:shd w:val="clear" w:color="auto" w:fill="auto"/>
          </w:tcPr>
          <w:p w14:paraId="335A28A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4) A gazdasági szereplő a következő </w:t>
            </w:r>
            <w:r w:rsidRPr="007467D9">
              <w:rPr>
                <w:rFonts w:ascii="Tahoma" w:hAnsi="Tahoma" w:cs="Tahoma"/>
                <w:b/>
                <w:strike/>
                <w:color w:val="auto"/>
                <w:sz w:val="20"/>
                <w:szCs w:val="20"/>
                <w:lang w:eastAsia="en-GB"/>
              </w:rPr>
              <w:t>ellátásilánc-irányítási</w:t>
            </w:r>
            <w:r w:rsidRPr="007467D9">
              <w:rPr>
                <w:rFonts w:ascii="Tahoma" w:hAnsi="Tahoma" w:cs="Tahoma"/>
                <w:strike/>
                <w:color w:val="auto"/>
                <w:sz w:val="20"/>
                <w:szCs w:val="20"/>
                <w:lang w:eastAsia="en-GB"/>
              </w:rPr>
              <w:t xml:space="preserve"> és ellenőrzési rendszereket tudja alkalmazni a szerződés teljesítése során:</w:t>
            </w:r>
          </w:p>
        </w:tc>
        <w:tc>
          <w:tcPr>
            <w:tcW w:w="4645" w:type="dxa"/>
            <w:shd w:val="clear" w:color="auto" w:fill="auto"/>
          </w:tcPr>
          <w:p w14:paraId="24D64E8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473BC31A" w14:textId="77777777" w:rsidTr="00651E1E">
        <w:tc>
          <w:tcPr>
            <w:tcW w:w="4644" w:type="dxa"/>
            <w:shd w:val="clear" w:color="auto" w:fill="auto"/>
          </w:tcPr>
          <w:p w14:paraId="1A53852F"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5) Összetett leszállítandó termékek vagy teljesítendő szolgáltatások, vagy – rendkívüli esetben – különleges célra szolgáló termékek vagy szolgáltatások esetében:</w:t>
            </w:r>
          </w:p>
          <w:p w14:paraId="11291C37"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 gazdasági szereplő lehetővé teszi </w:t>
            </w:r>
            <w:r w:rsidRPr="007467D9">
              <w:rPr>
                <w:rFonts w:ascii="Tahoma" w:hAnsi="Tahoma" w:cs="Tahoma"/>
                <w:b/>
                <w:strike/>
                <w:color w:val="auto"/>
                <w:sz w:val="20"/>
                <w:szCs w:val="20"/>
                <w:lang w:eastAsia="en-GB"/>
              </w:rPr>
              <w:t>termelési vagy műszaki kapacitásaira</w:t>
            </w:r>
            <w:r w:rsidRPr="007467D9">
              <w:rPr>
                <w:rFonts w:ascii="Tahoma" w:hAnsi="Tahoma" w:cs="Tahoma"/>
                <w:strike/>
                <w:color w:val="auto"/>
                <w:sz w:val="20"/>
                <w:szCs w:val="20"/>
                <w:lang w:eastAsia="en-GB"/>
              </w:rPr>
              <w:t xml:space="preserve">, és amennyiben szükséges, a rendelkezésére álló </w:t>
            </w:r>
            <w:r w:rsidRPr="007467D9">
              <w:rPr>
                <w:rFonts w:ascii="Tahoma" w:hAnsi="Tahoma" w:cs="Tahoma"/>
                <w:b/>
                <w:strike/>
                <w:color w:val="auto"/>
                <w:sz w:val="20"/>
                <w:szCs w:val="20"/>
                <w:lang w:eastAsia="en-GB"/>
              </w:rPr>
              <w:t>tanulmányi és kutatási eszközökre</w:t>
            </w:r>
            <w:r w:rsidRPr="007467D9">
              <w:rPr>
                <w:rFonts w:ascii="Tahoma" w:hAnsi="Tahoma" w:cs="Tahoma"/>
                <w:strike/>
                <w:color w:val="auto"/>
                <w:sz w:val="20"/>
                <w:szCs w:val="20"/>
                <w:lang w:eastAsia="en-GB"/>
              </w:rPr>
              <w:t xml:space="preserve"> </w:t>
            </w:r>
            <w:r w:rsidRPr="007467D9">
              <w:rPr>
                <w:rFonts w:ascii="Tahoma" w:hAnsi="Tahoma" w:cs="Tahoma"/>
                <w:strike/>
                <w:color w:val="auto"/>
                <w:sz w:val="20"/>
                <w:szCs w:val="20"/>
                <w:lang w:eastAsia="en-GB"/>
              </w:rPr>
              <w:lastRenderedPageBreak/>
              <w:t xml:space="preserve">és </w:t>
            </w:r>
            <w:r w:rsidRPr="007467D9">
              <w:rPr>
                <w:rFonts w:ascii="Tahoma" w:hAnsi="Tahoma" w:cs="Tahoma"/>
                <w:b/>
                <w:strike/>
                <w:color w:val="auto"/>
                <w:sz w:val="20"/>
                <w:szCs w:val="20"/>
                <w:lang w:eastAsia="en-GB"/>
              </w:rPr>
              <w:t xml:space="preserve">minőségellenőrzési </w:t>
            </w:r>
            <w:proofErr w:type="spellStart"/>
            <w:r w:rsidRPr="007467D9">
              <w:rPr>
                <w:rFonts w:ascii="Tahoma" w:hAnsi="Tahoma" w:cs="Tahoma"/>
                <w:b/>
                <w:strike/>
                <w:color w:val="auto"/>
                <w:sz w:val="20"/>
                <w:szCs w:val="20"/>
                <w:lang w:eastAsia="en-GB"/>
              </w:rPr>
              <w:t>intézkedéseire</w:t>
            </w:r>
            <w:r w:rsidRPr="007467D9">
              <w:rPr>
                <w:rFonts w:ascii="Tahoma" w:hAnsi="Tahoma" w:cs="Tahoma"/>
                <w:strike/>
                <w:color w:val="auto"/>
                <w:sz w:val="20"/>
                <w:szCs w:val="20"/>
                <w:lang w:eastAsia="en-GB"/>
              </w:rPr>
              <w:t>vonatkozó</w:t>
            </w:r>
            <w:proofErr w:type="spellEnd"/>
            <w:r w:rsidRPr="007467D9">
              <w:rPr>
                <w:rFonts w:ascii="Tahoma" w:hAnsi="Tahoma" w:cs="Tahoma"/>
                <w:strike/>
                <w:color w:val="auto"/>
                <w:sz w:val="20"/>
                <w:szCs w:val="20"/>
                <w:lang w:eastAsia="en-GB"/>
              </w:rPr>
              <w:t xml:space="preserve"> </w:t>
            </w:r>
            <w:r w:rsidRPr="007467D9">
              <w:rPr>
                <w:rFonts w:ascii="Tahoma" w:hAnsi="Tahoma" w:cs="Tahoma"/>
                <w:b/>
                <w:strike/>
                <w:color w:val="auto"/>
                <w:sz w:val="20"/>
                <w:szCs w:val="20"/>
                <w:lang w:eastAsia="en-GB"/>
              </w:rPr>
              <w:t>vizsgálatok</w:t>
            </w:r>
            <w:r w:rsidRPr="007467D9">
              <w:rPr>
                <w:rFonts w:ascii="Tahoma" w:hAnsi="Tahoma" w:cs="Tahoma"/>
                <w:b/>
                <w:strike/>
                <w:color w:val="auto"/>
                <w:sz w:val="20"/>
                <w:szCs w:val="20"/>
                <w:vertAlign w:val="superscript"/>
                <w:lang w:eastAsia="en-GB"/>
              </w:rPr>
              <w:footnoteReference w:id="57"/>
            </w:r>
            <w:r w:rsidRPr="007467D9">
              <w:rPr>
                <w:rFonts w:ascii="Tahoma" w:hAnsi="Tahoma" w:cs="Tahoma"/>
                <w:strike/>
                <w:color w:val="auto"/>
                <w:sz w:val="20"/>
                <w:szCs w:val="20"/>
                <w:lang w:eastAsia="en-GB"/>
              </w:rPr>
              <w:t xml:space="preserve"> elvégzését.</w:t>
            </w:r>
          </w:p>
        </w:tc>
        <w:tc>
          <w:tcPr>
            <w:tcW w:w="4645" w:type="dxa"/>
            <w:shd w:val="clear" w:color="auto" w:fill="auto"/>
          </w:tcPr>
          <w:p w14:paraId="712C300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 Igen [] Nem</w:t>
            </w:r>
          </w:p>
        </w:tc>
      </w:tr>
      <w:tr w:rsidR="00932096" w:rsidRPr="007467D9" w14:paraId="6438ADA9" w14:textId="77777777" w:rsidTr="00651E1E">
        <w:tc>
          <w:tcPr>
            <w:tcW w:w="4644" w:type="dxa"/>
            <w:shd w:val="clear" w:color="auto" w:fill="auto"/>
          </w:tcPr>
          <w:p w14:paraId="5AB8A3C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xml:space="preserve">6) A következő </w:t>
            </w:r>
            <w:r w:rsidRPr="007467D9">
              <w:rPr>
                <w:rFonts w:ascii="Tahoma" w:hAnsi="Tahoma" w:cs="Tahoma"/>
                <w:b/>
                <w:strike/>
                <w:color w:val="auto"/>
                <w:sz w:val="20"/>
                <w:szCs w:val="20"/>
                <w:lang w:eastAsia="en-GB"/>
              </w:rPr>
              <w:t>iskolai végzettséggel és szakképzettséggel</w:t>
            </w:r>
            <w:r w:rsidRPr="007467D9">
              <w:rPr>
                <w:rFonts w:ascii="Tahoma" w:hAnsi="Tahoma" w:cs="Tahoma"/>
                <w:strike/>
                <w:color w:val="auto"/>
                <w:sz w:val="20"/>
                <w:szCs w:val="20"/>
                <w:lang w:eastAsia="en-GB"/>
              </w:rPr>
              <w:t xml:space="preserve"> rendelkeznek:</w:t>
            </w:r>
          </w:p>
          <w:p w14:paraId="786FA8E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a)</w:t>
            </w:r>
            <w:r w:rsidRPr="007467D9">
              <w:rPr>
                <w:rFonts w:ascii="Tahoma" w:hAnsi="Tahoma" w:cs="Tahoma"/>
                <w:strike/>
                <w:color w:val="auto"/>
                <w:sz w:val="20"/>
                <w:szCs w:val="20"/>
                <w:lang w:eastAsia="en-GB"/>
              </w:rPr>
              <w:t xml:space="preserve"> </w:t>
            </w:r>
            <w:proofErr w:type="gramStart"/>
            <w:r w:rsidRPr="007467D9">
              <w:rPr>
                <w:rFonts w:ascii="Tahoma" w:hAnsi="Tahoma" w:cs="Tahoma"/>
                <w:strike/>
                <w:color w:val="auto"/>
                <w:sz w:val="20"/>
                <w:szCs w:val="20"/>
                <w:lang w:eastAsia="en-GB"/>
              </w:rPr>
              <w:t>A</w:t>
            </w:r>
            <w:proofErr w:type="gramEnd"/>
            <w:r w:rsidRPr="007467D9">
              <w:rPr>
                <w:rFonts w:ascii="Tahoma" w:hAnsi="Tahoma" w:cs="Tahoma"/>
                <w:strike/>
                <w:color w:val="auto"/>
                <w:sz w:val="20"/>
                <w:szCs w:val="20"/>
                <w:lang w:eastAsia="en-GB"/>
              </w:rPr>
              <w:t xml:space="preserve"> szolgáltató vagy maga a vállalkozó, </w:t>
            </w:r>
            <w:r w:rsidRPr="007467D9">
              <w:rPr>
                <w:rFonts w:ascii="Tahoma" w:hAnsi="Tahoma" w:cs="Tahoma"/>
                <w:b/>
                <w:i/>
                <w:strike/>
                <w:color w:val="auto"/>
                <w:sz w:val="20"/>
                <w:szCs w:val="20"/>
                <w:lang w:eastAsia="en-GB"/>
              </w:rPr>
              <w:t>és/vagy</w:t>
            </w:r>
            <w:r w:rsidRPr="007467D9">
              <w:rPr>
                <w:rFonts w:ascii="Tahoma" w:hAnsi="Tahoma" w:cs="Tahoma"/>
                <w:strike/>
                <w:color w:val="auto"/>
                <w:sz w:val="20"/>
                <w:szCs w:val="20"/>
                <w:lang w:eastAsia="en-GB"/>
              </w:rPr>
              <w:t xml:space="preserve"> (a vonatkozó hirdetményben vagy a közbeszerzési dokumentumokban foglalt követelményektől függően)</w:t>
            </w:r>
          </w:p>
          <w:p w14:paraId="6EAFE582" w14:textId="77777777" w:rsidR="00194E0D" w:rsidRPr="007467D9" w:rsidRDefault="00194E0D" w:rsidP="004F3438">
            <w:pPr>
              <w:spacing w:before="120" w:after="120"/>
              <w:ind w:left="426" w:hanging="426"/>
              <w:rPr>
                <w:rFonts w:ascii="Tahoma" w:hAnsi="Tahoma" w:cs="Tahoma"/>
                <w:b/>
                <w:strike/>
                <w:color w:val="auto"/>
                <w:sz w:val="20"/>
                <w:szCs w:val="20"/>
                <w:shd w:val="clear" w:color="000000" w:fill="auto"/>
                <w:lang w:eastAsia="en-GB"/>
              </w:rPr>
            </w:pPr>
            <w:r w:rsidRPr="007467D9">
              <w:rPr>
                <w:rFonts w:ascii="Tahoma" w:hAnsi="Tahoma" w:cs="Tahoma"/>
                <w:strike/>
                <w:color w:val="auto"/>
                <w:sz w:val="20"/>
                <w:szCs w:val="20"/>
                <w:lang w:eastAsia="en-GB"/>
              </w:rPr>
              <w:t>b) Annak vezetői személyzete:</w:t>
            </w:r>
          </w:p>
        </w:tc>
        <w:tc>
          <w:tcPr>
            <w:tcW w:w="4645" w:type="dxa"/>
            <w:shd w:val="clear" w:color="auto" w:fill="auto"/>
          </w:tcPr>
          <w:p w14:paraId="6D04979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a) [……]</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b) [……]</w:t>
            </w:r>
          </w:p>
        </w:tc>
      </w:tr>
      <w:tr w:rsidR="00932096" w:rsidRPr="007467D9" w14:paraId="562E3004" w14:textId="77777777" w:rsidTr="00651E1E">
        <w:tc>
          <w:tcPr>
            <w:tcW w:w="4644" w:type="dxa"/>
            <w:shd w:val="clear" w:color="auto" w:fill="auto"/>
          </w:tcPr>
          <w:p w14:paraId="6D6B079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7)</w:t>
            </w:r>
            <w:r w:rsidRPr="007467D9">
              <w:rPr>
                <w:rFonts w:ascii="Tahoma" w:hAnsi="Tahoma" w:cs="Tahoma"/>
                <w:strike/>
                <w:color w:val="auto"/>
                <w:sz w:val="20"/>
                <w:szCs w:val="20"/>
                <w:lang w:eastAsia="en-GB"/>
              </w:rPr>
              <w:t xml:space="preserve"> A gazdasági szereplő a következő </w:t>
            </w:r>
            <w:r w:rsidRPr="007467D9">
              <w:rPr>
                <w:rFonts w:ascii="Tahoma" w:hAnsi="Tahoma" w:cs="Tahoma"/>
                <w:b/>
                <w:strike/>
                <w:color w:val="auto"/>
                <w:sz w:val="20"/>
                <w:szCs w:val="20"/>
                <w:lang w:eastAsia="en-GB"/>
              </w:rPr>
              <w:t>környezetvédelmi intézkedéseket</w:t>
            </w:r>
            <w:r w:rsidRPr="007467D9">
              <w:rPr>
                <w:rFonts w:ascii="Tahoma" w:hAnsi="Tahoma" w:cs="Tahoma"/>
                <w:strike/>
                <w:color w:val="auto"/>
                <w:sz w:val="20"/>
                <w:szCs w:val="20"/>
                <w:lang w:eastAsia="en-GB"/>
              </w:rPr>
              <w:t xml:space="preserve"> tudja alkalmazni a szerződés teljesítése során:</w:t>
            </w:r>
          </w:p>
        </w:tc>
        <w:tc>
          <w:tcPr>
            <w:tcW w:w="4645" w:type="dxa"/>
            <w:shd w:val="clear" w:color="auto" w:fill="auto"/>
          </w:tcPr>
          <w:p w14:paraId="3E0EBB2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51FD7EDE" w14:textId="77777777" w:rsidTr="00651E1E">
        <w:tc>
          <w:tcPr>
            <w:tcW w:w="4644" w:type="dxa"/>
            <w:shd w:val="clear" w:color="auto" w:fill="auto"/>
          </w:tcPr>
          <w:p w14:paraId="44F4DE6C"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8) A gazdasági szereplő éves </w:t>
            </w:r>
            <w:r w:rsidRPr="007467D9">
              <w:rPr>
                <w:rFonts w:ascii="Tahoma" w:hAnsi="Tahoma" w:cs="Tahoma"/>
                <w:b/>
                <w:strike/>
                <w:color w:val="auto"/>
                <w:sz w:val="20"/>
                <w:szCs w:val="20"/>
                <w:lang w:eastAsia="en-GB"/>
              </w:rPr>
              <w:t>átlagos statisztikai állományi</w:t>
            </w:r>
            <w:r w:rsidRPr="007467D9">
              <w:rPr>
                <w:rFonts w:ascii="Tahoma" w:hAnsi="Tahoma" w:cs="Tahoma"/>
                <w:strike/>
                <w:color w:val="auto"/>
                <w:sz w:val="20"/>
                <w:szCs w:val="20"/>
                <w:lang w:eastAsia="en-GB"/>
              </w:rPr>
              <w:t>-</w:t>
            </w:r>
            <w:r w:rsidRPr="007467D9">
              <w:rPr>
                <w:rFonts w:ascii="Tahoma" w:hAnsi="Tahoma" w:cs="Tahoma"/>
                <w:b/>
                <w:strike/>
                <w:color w:val="auto"/>
                <w:sz w:val="20"/>
                <w:szCs w:val="20"/>
                <w:lang w:eastAsia="en-GB"/>
              </w:rPr>
              <w:t>létszáma</w:t>
            </w:r>
            <w:r w:rsidRPr="007467D9">
              <w:rPr>
                <w:rFonts w:ascii="Tahoma" w:hAnsi="Tahoma" w:cs="Tahoma"/>
                <w:strike/>
                <w:color w:val="auto"/>
                <w:sz w:val="20"/>
                <w:szCs w:val="20"/>
                <w:lang w:eastAsia="en-GB"/>
              </w:rPr>
              <w:t xml:space="preserve"> és vezetői létszáma az utolsó három évre vonatkozóan a következő volt:</w:t>
            </w:r>
          </w:p>
        </w:tc>
        <w:tc>
          <w:tcPr>
            <w:tcW w:w="4645" w:type="dxa"/>
            <w:shd w:val="clear" w:color="auto" w:fill="auto"/>
          </w:tcPr>
          <w:p w14:paraId="0105AE5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Év, éves átlagos statisztikai állományi-létszám:</w:t>
            </w:r>
            <w:r w:rsidRPr="007467D9">
              <w:rPr>
                <w:rFonts w:ascii="Tahoma" w:hAnsi="Tahoma" w:cs="Tahoma"/>
                <w:strike/>
                <w:color w:val="auto"/>
                <w:sz w:val="20"/>
                <w:szCs w:val="20"/>
                <w:lang w:eastAsia="en-GB"/>
              </w:rPr>
              <w:br/>
              <w:t>[</w:t>
            </w:r>
            <w:proofErr w:type="gramStart"/>
            <w:r w:rsidRPr="007467D9">
              <w:rPr>
                <w:rFonts w:ascii="Tahoma" w:hAnsi="Tahoma" w:cs="Tahoma"/>
                <w:strike/>
                <w:color w:val="auto"/>
                <w:sz w:val="20"/>
                <w:szCs w:val="20"/>
                <w:lang w:eastAsia="en-GB"/>
              </w:rPr>
              <w:t>……</w:t>
            </w:r>
            <w:proofErr w:type="gramEnd"/>
            <w:r w:rsidRPr="007467D9">
              <w:rPr>
                <w:rFonts w:ascii="Tahoma" w:hAnsi="Tahoma" w:cs="Tahoma"/>
                <w:strike/>
                <w:color w:val="auto"/>
                <w:sz w:val="20"/>
                <w:szCs w:val="20"/>
                <w:lang w:eastAsia="en-GB"/>
              </w:rPr>
              <w:t>],[……],</w:t>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t>Év, vezetői létszám:</w:t>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t>[……],[……]</w:t>
            </w:r>
          </w:p>
        </w:tc>
      </w:tr>
      <w:tr w:rsidR="00932096" w:rsidRPr="007467D9" w14:paraId="32B844BC" w14:textId="77777777" w:rsidTr="00651E1E">
        <w:tc>
          <w:tcPr>
            <w:tcW w:w="4644" w:type="dxa"/>
            <w:shd w:val="clear" w:color="auto" w:fill="auto"/>
          </w:tcPr>
          <w:p w14:paraId="04F8E6E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9) A következő </w:t>
            </w:r>
            <w:r w:rsidRPr="007467D9">
              <w:rPr>
                <w:rFonts w:ascii="Tahoma" w:hAnsi="Tahoma" w:cs="Tahoma"/>
                <w:b/>
                <w:strike/>
                <w:color w:val="auto"/>
                <w:sz w:val="20"/>
                <w:szCs w:val="20"/>
                <w:lang w:eastAsia="en-GB"/>
              </w:rPr>
              <w:t>eszközök, berendezések vagy műszaki felszerelések</w:t>
            </w:r>
            <w:r w:rsidRPr="007467D9">
              <w:rPr>
                <w:rFonts w:ascii="Tahoma" w:hAnsi="Tahoma" w:cs="Tahoma"/>
                <w:strike/>
                <w:color w:val="auto"/>
                <w:sz w:val="20"/>
                <w:szCs w:val="20"/>
                <w:lang w:eastAsia="en-GB"/>
              </w:rPr>
              <w:t xml:space="preserve"> fognak a gazdasági szereplő rendelkezésére állni a szerződés teljesítéséhez:</w:t>
            </w:r>
          </w:p>
        </w:tc>
        <w:tc>
          <w:tcPr>
            <w:tcW w:w="4645" w:type="dxa"/>
            <w:shd w:val="clear" w:color="auto" w:fill="auto"/>
          </w:tcPr>
          <w:p w14:paraId="5BBE686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4C725D30" w14:textId="77777777" w:rsidTr="00651E1E">
        <w:tc>
          <w:tcPr>
            <w:tcW w:w="4644" w:type="dxa"/>
            <w:shd w:val="clear" w:color="auto" w:fill="auto"/>
          </w:tcPr>
          <w:p w14:paraId="6231A9C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10) A gazdasági szereplő a szerződés következő </w:t>
            </w:r>
            <w:r w:rsidRPr="007467D9">
              <w:rPr>
                <w:rFonts w:ascii="Tahoma" w:hAnsi="Tahoma" w:cs="Tahoma"/>
                <w:b/>
                <w:strike/>
                <w:color w:val="auto"/>
                <w:sz w:val="20"/>
                <w:szCs w:val="20"/>
                <w:lang w:eastAsia="en-GB"/>
              </w:rPr>
              <w:t>részére (azaz százalékára)</w:t>
            </w:r>
            <w:r w:rsidRPr="007467D9">
              <w:rPr>
                <w:rFonts w:ascii="Tahoma" w:hAnsi="Tahoma" w:cs="Tahoma"/>
                <w:strike/>
                <w:color w:val="auto"/>
                <w:sz w:val="20"/>
                <w:szCs w:val="20"/>
                <w:lang w:eastAsia="en-GB"/>
              </w:rPr>
              <w:t xml:space="preserve"> nézve </w:t>
            </w:r>
            <w:r w:rsidRPr="007467D9">
              <w:rPr>
                <w:rFonts w:ascii="Tahoma" w:hAnsi="Tahoma" w:cs="Tahoma"/>
                <w:b/>
                <w:strike/>
                <w:color w:val="auto"/>
                <w:sz w:val="20"/>
                <w:szCs w:val="20"/>
                <w:lang w:eastAsia="en-GB"/>
              </w:rPr>
              <w:t>kíván esetleg harmadik féllel szerződést kötni</w:t>
            </w:r>
            <w:r w:rsidRPr="007467D9">
              <w:rPr>
                <w:rFonts w:ascii="Tahoma" w:hAnsi="Tahoma" w:cs="Tahoma"/>
                <w:strike/>
                <w:color w:val="auto"/>
                <w:sz w:val="20"/>
                <w:szCs w:val="20"/>
                <w:vertAlign w:val="superscript"/>
                <w:lang w:eastAsia="en-GB"/>
              </w:rPr>
              <w:footnoteReference w:id="58"/>
            </w:r>
            <w:r w:rsidRPr="007467D9">
              <w:rPr>
                <w:rFonts w:ascii="Tahoma" w:hAnsi="Tahoma" w:cs="Tahoma"/>
                <w:b/>
                <w:strike/>
                <w:color w:val="auto"/>
                <w:sz w:val="20"/>
                <w:szCs w:val="20"/>
                <w:lang w:eastAsia="en-GB"/>
              </w:rPr>
              <w:t>:</w:t>
            </w:r>
            <w:r w:rsidRPr="007467D9">
              <w:rPr>
                <w:rFonts w:ascii="Tahoma" w:hAnsi="Tahoma" w:cs="Tahoma"/>
                <w:strike/>
                <w:color w:val="auto"/>
                <w:sz w:val="20"/>
                <w:szCs w:val="20"/>
                <w:lang w:eastAsia="en-GB"/>
              </w:rPr>
              <w:t xml:space="preserve"> </w:t>
            </w:r>
          </w:p>
        </w:tc>
        <w:tc>
          <w:tcPr>
            <w:tcW w:w="4645" w:type="dxa"/>
            <w:shd w:val="clear" w:color="auto" w:fill="auto"/>
          </w:tcPr>
          <w:p w14:paraId="264BFE9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w:t>
            </w:r>
          </w:p>
        </w:tc>
      </w:tr>
      <w:tr w:rsidR="00932096" w:rsidRPr="007467D9" w14:paraId="17D1D0DE" w14:textId="77777777" w:rsidTr="00651E1E">
        <w:tc>
          <w:tcPr>
            <w:tcW w:w="4644" w:type="dxa"/>
            <w:shd w:val="clear" w:color="auto" w:fill="auto"/>
          </w:tcPr>
          <w:p w14:paraId="5A6DEA1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11) </w:t>
            </w:r>
            <w:r w:rsidRPr="007467D9">
              <w:rPr>
                <w:rFonts w:ascii="Tahoma" w:hAnsi="Tahoma" w:cs="Tahoma"/>
                <w:b/>
                <w:i/>
                <w:strike/>
                <w:color w:val="auto"/>
                <w:sz w:val="20"/>
                <w:szCs w:val="20"/>
                <w:lang w:eastAsia="en-GB"/>
              </w:rPr>
              <w:t>Árubeszerzésre irányuló közbeszerzési szerződés</w:t>
            </w:r>
            <w:r w:rsidRPr="007467D9">
              <w:rPr>
                <w:rFonts w:ascii="Tahoma" w:hAnsi="Tahoma" w:cs="Tahoma"/>
                <w:strike/>
                <w:color w:val="auto"/>
                <w:sz w:val="20"/>
                <w:szCs w:val="20"/>
                <w:lang w:eastAsia="en-GB"/>
              </w:rPr>
              <w:t xml:space="preserve"> esetében:</w:t>
            </w:r>
          </w:p>
          <w:p w14:paraId="45B9F3D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A gazdasági szereplő szállítani fogja a leszállítandó termékekre vonatkozó mintákat, leírásokat vagy fényképeket, amelyeket nem kell hitelességi tanúsítványnak kísérnie;</w:t>
            </w:r>
          </w:p>
          <w:p w14:paraId="09CC01CE"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Adott esetben a gazdasági szereplő továbbá </w:t>
            </w:r>
            <w:r w:rsidRPr="007467D9">
              <w:rPr>
                <w:rFonts w:ascii="Tahoma" w:hAnsi="Tahoma" w:cs="Tahoma"/>
                <w:strike/>
                <w:color w:val="auto"/>
                <w:sz w:val="20"/>
                <w:szCs w:val="20"/>
                <w:lang w:eastAsia="en-GB"/>
              </w:rPr>
              <w:lastRenderedPageBreak/>
              <w:t>kijelenti, hogy rendelkezésre fogja bocsátani az előírt hitelességi igazolásokat.</w:t>
            </w:r>
          </w:p>
          <w:p w14:paraId="726E03F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019BFE0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br/>
              <w:t>[] Igen [] Nem</w:t>
            </w:r>
          </w:p>
          <w:p w14:paraId="586DACA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 Igen [] Nem</w:t>
            </w:r>
          </w:p>
          <w:p w14:paraId="02859FDF"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br/>
            </w:r>
          </w:p>
          <w:p w14:paraId="5B52F019"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194E0D" w:rsidRPr="007467D9" w14:paraId="63C241DA" w14:textId="77777777" w:rsidTr="00651E1E">
        <w:tc>
          <w:tcPr>
            <w:tcW w:w="4644" w:type="dxa"/>
            <w:shd w:val="clear" w:color="auto" w:fill="auto"/>
          </w:tcPr>
          <w:p w14:paraId="6746A0B3"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xml:space="preserve">12) </w:t>
            </w:r>
            <w:r w:rsidRPr="007467D9">
              <w:rPr>
                <w:rFonts w:ascii="Tahoma" w:hAnsi="Tahoma" w:cs="Tahoma"/>
                <w:b/>
                <w:i/>
                <w:strike/>
                <w:color w:val="auto"/>
                <w:sz w:val="20"/>
                <w:szCs w:val="20"/>
                <w:lang w:eastAsia="en-GB"/>
              </w:rPr>
              <w:t>Árubeszerzésre irányuló közbeszerzési szerződés</w:t>
            </w:r>
            <w:r w:rsidRPr="007467D9">
              <w:rPr>
                <w:rFonts w:ascii="Tahoma" w:hAnsi="Tahoma" w:cs="Tahoma"/>
                <w:strike/>
                <w:color w:val="auto"/>
                <w:sz w:val="20"/>
                <w:szCs w:val="20"/>
                <w:lang w:eastAsia="en-GB"/>
              </w:rPr>
              <w:t xml:space="preserve"> esetében:</w:t>
            </w:r>
          </w:p>
          <w:p w14:paraId="1B8FDAE1"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8CCBA22" w14:textId="77777777" w:rsidR="00194E0D" w:rsidRPr="007467D9" w:rsidRDefault="00194E0D" w:rsidP="004F3438">
            <w:pPr>
              <w:spacing w:before="120" w:after="120"/>
              <w:ind w:left="426" w:hanging="426"/>
              <w:rPr>
                <w:rFonts w:ascii="Tahoma" w:hAnsi="Tahoma" w:cs="Tahoma"/>
                <w:strike/>
                <w:color w:val="auto"/>
                <w:sz w:val="20"/>
                <w:szCs w:val="20"/>
                <w:shd w:val="clear" w:color="000000" w:fill="auto"/>
                <w:lang w:eastAsia="en-GB"/>
              </w:rPr>
            </w:pPr>
            <w:r w:rsidRPr="007467D9">
              <w:rPr>
                <w:rFonts w:ascii="Tahoma" w:hAnsi="Tahoma" w:cs="Tahoma"/>
                <w:b/>
                <w:strike/>
                <w:color w:val="auto"/>
                <w:sz w:val="20"/>
                <w:szCs w:val="20"/>
                <w:lang w:eastAsia="en-GB"/>
              </w:rPr>
              <w:t>Amennyiben nem</w:t>
            </w:r>
            <w:r w:rsidRPr="007467D9">
              <w:rPr>
                <w:rFonts w:ascii="Tahoma" w:hAnsi="Tahoma" w:cs="Tahoma"/>
                <w:strike/>
                <w:color w:val="auto"/>
                <w:sz w:val="20"/>
                <w:szCs w:val="20"/>
                <w:lang w:eastAsia="en-GB"/>
              </w:rPr>
              <w:t>, úgy kérjük, adja meg ennek okát, és azt, hogy milyen egyéb bizonyítási eszközök bocsáthatók rendelkezésre:</w:t>
            </w:r>
            <w:r w:rsidRPr="007467D9">
              <w:rPr>
                <w:rFonts w:ascii="Tahoma" w:hAnsi="Tahoma" w:cs="Tahoma"/>
                <w:strike/>
                <w:color w:val="auto"/>
                <w:sz w:val="20"/>
                <w:szCs w:val="20"/>
                <w:lang w:eastAsia="en-GB"/>
              </w:rPr>
              <w:br/>
            </w: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610DA6B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t>[] Igen [] Nem</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w:t>
            </w:r>
            <w:r w:rsidRPr="007467D9">
              <w:rPr>
                <w:rFonts w:ascii="Tahoma" w:hAnsi="Tahoma" w:cs="Tahoma"/>
                <w:strike/>
                <w:color w:val="auto"/>
                <w:sz w:val="20"/>
                <w:szCs w:val="20"/>
                <w:lang w:eastAsia="en-GB"/>
              </w:rPr>
              <w:br/>
            </w: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bl>
    <w:p w14:paraId="2E6533F2" w14:textId="77777777" w:rsidR="00194E0D" w:rsidRPr="007467D9" w:rsidRDefault="00194E0D" w:rsidP="004F3438">
      <w:pPr>
        <w:ind w:left="426" w:hanging="426"/>
        <w:rPr>
          <w:rFonts w:ascii="Tahoma" w:hAnsi="Tahoma" w:cs="Tahoma"/>
          <w:color w:val="auto"/>
          <w:sz w:val="20"/>
          <w:szCs w:val="20"/>
          <w:lang w:eastAsia="en-GB"/>
        </w:rPr>
      </w:pPr>
      <w:bookmarkStart w:id="55" w:name="_DV_M4307"/>
      <w:bookmarkStart w:id="56" w:name="_DV_M4308"/>
      <w:bookmarkStart w:id="57" w:name="_DV_M4309"/>
      <w:bookmarkStart w:id="58" w:name="_DV_M4310"/>
      <w:bookmarkStart w:id="59" w:name="_DV_M4311"/>
      <w:bookmarkStart w:id="60" w:name="_DV_M4312"/>
      <w:bookmarkEnd w:id="55"/>
      <w:bookmarkEnd w:id="56"/>
      <w:bookmarkEnd w:id="57"/>
      <w:bookmarkEnd w:id="58"/>
      <w:bookmarkEnd w:id="59"/>
      <w:bookmarkEnd w:id="60"/>
    </w:p>
    <w:p w14:paraId="7B868607" w14:textId="77777777" w:rsidR="00194E0D" w:rsidRPr="007467D9" w:rsidRDefault="00684546" w:rsidP="004F3438">
      <w:pPr>
        <w:keepNext/>
        <w:spacing w:before="120" w:after="360"/>
        <w:ind w:left="426" w:hanging="426"/>
        <w:jc w:val="center"/>
        <w:rPr>
          <w:rFonts w:ascii="Tahoma" w:hAnsi="Tahoma" w:cs="Tahoma"/>
          <w:b/>
          <w:i/>
          <w:smallCaps/>
          <w:color w:val="auto"/>
          <w:sz w:val="20"/>
          <w:szCs w:val="20"/>
          <w:lang w:eastAsia="en-GB"/>
        </w:rPr>
      </w:pPr>
      <w:r w:rsidRPr="007467D9">
        <w:rPr>
          <w:rFonts w:ascii="Tahoma" w:hAnsi="Tahoma" w:cs="Tahoma"/>
          <w:b/>
          <w:i/>
          <w:smallCaps/>
          <w:color w:val="auto"/>
          <w:sz w:val="20"/>
          <w:szCs w:val="20"/>
          <w:lang w:eastAsia="en-GB"/>
        </w:rPr>
        <w:t>D: MINŐSÉGBIZTOSÍTÁSI RENDSZEREK ÉS KÖRNYEZETVÉDELMI VEZETÉSI SZABVÁNYOK</w:t>
      </w:r>
    </w:p>
    <w:p w14:paraId="72D0C6CE"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color w:val="auto"/>
          <w:sz w:val="20"/>
          <w:szCs w:val="20"/>
          <w:lang w:eastAsia="en-GB"/>
        </w:rPr>
      </w:pPr>
      <w:r w:rsidRPr="007467D9">
        <w:rPr>
          <w:rFonts w:ascii="Tahoma" w:hAnsi="Tahoma" w:cs="Tahoma"/>
          <w:b/>
          <w:i/>
          <w:color w:val="auto"/>
          <w:sz w:val="20"/>
          <w:szCs w:val="20"/>
          <w:lang w:eastAsia="en-GB"/>
        </w:rPr>
        <w:t>A gazdasági szereplőnek</w:t>
      </w:r>
      <w:r w:rsidRPr="007467D9">
        <w:rPr>
          <w:rFonts w:ascii="Tahoma" w:hAnsi="Tahoma" w:cs="Tahoma"/>
          <w:b/>
          <w:color w:val="auto"/>
          <w:sz w:val="20"/>
          <w:szCs w:val="20"/>
          <w:lang w:eastAsia="en-GB"/>
        </w:rPr>
        <w:t xml:space="preserve"> </w:t>
      </w:r>
      <w:r w:rsidRPr="007467D9">
        <w:rPr>
          <w:rFonts w:ascii="Tahoma" w:hAnsi="Tahoma" w:cs="Tahoma"/>
          <w:b/>
          <w:color w:val="auto"/>
          <w:sz w:val="20"/>
          <w:szCs w:val="20"/>
          <w:u w:val="single"/>
          <w:lang w:eastAsia="en-GB"/>
        </w:rPr>
        <w:t>kizárólag</w:t>
      </w:r>
      <w:r w:rsidRPr="007467D9">
        <w:rPr>
          <w:rFonts w:ascii="Tahoma" w:hAnsi="Tahoma" w:cs="Tahoma"/>
          <w:b/>
          <w:i/>
          <w:color w:val="auto"/>
          <w:sz w:val="20"/>
          <w:szCs w:val="20"/>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189469D9" w14:textId="77777777" w:rsidTr="00651E1E">
        <w:tc>
          <w:tcPr>
            <w:tcW w:w="4644" w:type="dxa"/>
            <w:shd w:val="clear" w:color="auto" w:fill="auto"/>
          </w:tcPr>
          <w:p w14:paraId="4E67CE3D"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Minőségbiztosítási rendszerek és környezetvédelmi vezetési szabványok</w:t>
            </w:r>
            <w:r w:rsidR="005F1DE8" w:rsidRPr="007467D9">
              <w:rPr>
                <w:rStyle w:val="Lbjegyzet-hivatkozs"/>
                <w:rFonts w:ascii="Tahoma" w:hAnsi="Tahoma" w:cs="Tahoma"/>
                <w:b/>
                <w:i/>
                <w:strike/>
                <w:color w:val="auto"/>
                <w:sz w:val="20"/>
                <w:szCs w:val="20"/>
                <w:lang w:eastAsia="en-GB"/>
              </w:rPr>
              <w:footnoteReference w:id="59"/>
            </w:r>
          </w:p>
        </w:tc>
        <w:tc>
          <w:tcPr>
            <w:tcW w:w="4645" w:type="dxa"/>
            <w:shd w:val="clear" w:color="auto" w:fill="auto"/>
          </w:tcPr>
          <w:p w14:paraId="7F5FC84F"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Válasz:</w:t>
            </w:r>
          </w:p>
        </w:tc>
      </w:tr>
      <w:tr w:rsidR="00932096" w:rsidRPr="007467D9" w14:paraId="3E9CCD79" w14:textId="77777777" w:rsidTr="00651E1E">
        <w:tc>
          <w:tcPr>
            <w:tcW w:w="4644" w:type="dxa"/>
            <w:shd w:val="clear" w:color="auto" w:fill="auto"/>
          </w:tcPr>
          <w:p w14:paraId="10AD7A1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Be tud-e nyújtani a gazdasági szereplő olyan, független testület által kiállított </w:t>
            </w:r>
            <w:r w:rsidRPr="007467D9">
              <w:rPr>
                <w:rFonts w:ascii="Tahoma" w:hAnsi="Tahoma" w:cs="Tahoma"/>
                <w:b/>
                <w:strike/>
                <w:color w:val="auto"/>
                <w:sz w:val="20"/>
                <w:szCs w:val="20"/>
                <w:lang w:eastAsia="en-GB"/>
              </w:rPr>
              <w:t>igazolást,</w:t>
            </w:r>
            <w:r w:rsidRPr="007467D9">
              <w:rPr>
                <w:rFonts w:ascii="Tahoma" w:hAnsi="Tahoma" w:cs="Tahoma"/>
                <w:strike/>
                <w:color w:val="auto"/>
                <w:sz w:val="20"/>
                <w:szCs w:val="20"/>
                <w:lang w:eastAsia="en-GB"/>
              </w:rPr>
              <w:t xml:space="preserve"> amely tanúsítja, hogy a gazdasági szereplő egyes meghatározott </w:t>
            </w:r>
            <w:r w:rsidRPr="007467D9">
              <w:rPr>
                <w:rFonts w:ascii="Tahoma" w:hAnsi="Tahoma" w:cs="Tahoma"/>
                <w:b/>
                <w:strike/>
                <w:color w:val="auto"/>
                <w:sz w:val="20"/>
                <w:szCs w:val="20"/>
                <w:lang w:eastAsia="en-GB"/>
              </w:rPr>
              <w:t>minőségbiztosítási szabványoknak</w:t>
            </w:r>
            <w:r w:rsidRPr="007467D9">
              <w:rPr>
                <w:rFonts w:ascii="Tahoma" w:hAnsi="Tahoma" w:cs="Tahoma"/>
                <w:strike/>
                <w:color w:val="auto"/>
                <w:sz w:val="20"/>
                <w:szCs w:val="20"/>
                <w:lang w:eastAsia="en-GB"/>
              </w:rPr>
              <w:t xml:space="preserve"> megfelel, ideértve a fogyatékossággal élők számára biztosított hozzáférésére vonatkozó szabványokat is?</w:t>
            </w:r>
          </w:p>
          <w:p w14:paraId="6A313FB5"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b/>
                <w:strike/>
                <w:color w:val="auto"/>
                <w:sz w:val="20"/>
                <w:szCs w:val="20"/>
                <w:lang w:eastAsia="en-GB"/>
              </w:rPr>
              <w:t>Amennyiben nem</w:t>
            </w:r>
            <w:r w:rsidRPr="007467D9">
              <w:rPr>
                <w:rFonts w:ascii="Tahoma" w:hAnsi="Tahoma" w:cs="Tahoma"/>
                <w:strike/>
                <w:color w:val="auto"/>
                <w:sz w:val="20"/>
                <w:szCs w:val="20"/>
                <w:lang w:eastAsia="en-GB"/>
              </w:rPr>
              <w:t xml:space="preserve">, úgy kérjük, adja meg ennek </w:t>
            </w:r>
            <w:r w:rsidRPr="007467D9">
              <w:rPr>
                <w:rFonts w:ascii="Tahoma" w:hAnsi="Tahoma" w:cs="Tahoma"/>
                <w:strike/>
                <w:color w:val="auto"/>
                <w:sz w:val="20"/>
                <w:szCs w:val="20"/>
                <w:lang w:eastAsia="en-GB"/>
              </w:rPr>
              <w:lastRenderedPageBreak/>
              <w:t>okát, valamint azt, hogy milyen egyéb bizonyítási eszközök bocsáthatók rendelkezésre a minőségbiztosítási rendszert illetően:</w:t>
            </w:r>
          </w:p>
          <w:p w14:paraId="7E65F8EA"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290B1402"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Igen [] Nem</w:t>
            </w:r>
          </w:p>
          <w:p w14:paraId="290B52E4"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 [……]</w:t>
            </w:r>
          </w:p>
          <w:p w14:paraId="3277B737"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br/>
            </w:r>
          </w:p>
          <w:p w14:paraId="35BC9046"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p>
          <w:p w14:paraId="1DF7985C"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r w:rsidR="00194E0D" w:rsidRPr="007467D9" w14:paraId="7C3706C2" w14:textId="77777777" w:rsidTr="00651E1E">
        <w:tc>
          <w:tcPr>
            <w:tcW w:w="4644" w:type="dxa"/>
            <w:shd w:val="clear" w:color="auto" w:fill="auto"/>
          </w:tcPr>
          <w:p w14:paraId="208382CF"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 xml:space="preserve">Be tud-e nyújtani a gazdasági szereplő olyan, független testület által kiállított </w:t>
            </w:r>
            <w:r w:rsidRPr="007467D9">
              <w:rPr>
                <w:rFonts w:ascii="Tahoma" w:hAnsi="Tahoma" w:cs="Tahoma"/>
                <w:b/>
                <w:strike/>
                <w:color w:val="auto"/>
                <w:sz w:val="20"/>
                <w:szCs w:val="20"/>
                <w:lang w:eastAsia="en-GB"/>
              </w:rPr>
              <w:t>igazolást,</w:t>
            </w:r>
            <w:r w:rsidRPr="007467D9">
              <w:rPr>
                <w:rFonts w:ascii="Tahoma" w:hAnsi="Tahoma" w:cs="Tahoma"/>
                <w:strike/>
                <w:color w:val="auto"/>
                <w:sz w:val="20"/>
                <w:szCs w:val="20"/>
                <w:lang w:eastAsia="en-GB"/>
              </w:rPr>
              <w:t xml:space="preserve"> amely tanúsítja, hogy a gazdasági szereplő az előírt</w:t>
            </w:r>
            <w:r w:rsidRPr="007467D9">
              <w:rPr>
                <w:rFonts w:ascii="Tahoma" w:hAnsi="Tahoma" w:cs="Tahoma"/>
                <w:b/>
                <w:strike/>
                <w:color w:val="auto"/>
                <w:sz w:val="20"/>
                <w:szCs w:val="20"/>
                <w:lang w:eastAsia="en-GB"/>
              </w:rPr>
              <w:t xml:space="preserve"> környezetvédelmi vezetési rendszereknek vagy szabványoknak</w:t>
            </w:r>
            <w:r w:rsidRPr="007467D9">
              <w:rPr>
                <w:rFonts w:ascii="Tahoma" w:hAnsi="Tahoma" w:cs="Tahoma"/>
                <w:strike/>
                <w:color w:val="auto"/>
                <w:sz w:val="20"/>
                <w:szCs w:val="20"/>
                <w:lang w:eastAsia="en-GB"/>
              </w:rPr>
              <w:t xml:space="preserve"> megfelel?</w:t>
            </w:r>
          </w:p>
          <w:p w14:paraId="703E0F98"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b/>
                <w:strike/>
                <w:color w:val="auto"/>
                <w:sz w:val="20"/>
                <w:szCs w:val="20"/>
                <w:lang w:eastAsia="en-GB"/>
              </w:rPr>
              <w:t>Amennyiben nem</w:t>
            </w:r>
            <w:r w:rsidRPr="007467D9">
              <w:rPr>
                <w:rFonts w:ascii="Tahoma" w:hAnsi="Tahoma" w:cs="Tahoma"/>
                <w:strike/>
                <w:color w:val="auto"/>
                <w:sz w:val="20"/>
                <w:szCs w:val="20"/>
                <w:lang w:eastAsia="en-GB"/>
              </w:rPr>
              <w:t xml:space="preserve">, úgy kérjük, adja meg ennek okát, valamint azt, hogy milyen egyéb bizonyítási eszközök bocsáthatók rendelkezésre a </w:t>
            </w:r>
            <w:r w:rsidRPr="007467D9">
              <w:rPr>
                <w:rFonts w:ascii="Tahoma" w:hAnsi="Tahoma" w:cs="Tahoma"/>
                <w:b/>
                <w:strike/>
                <w:color w:val="auto"/>
                <w:sz w:val="20"/>
                <w:szCs w:val="20"/>
                <w:lang w:eastAsia="en-GB"/>
              </w:rPr>
              <w:t>környezetvédelmi vezetési rendszereket vagy szabványokat</w:t>
            </w:r>
            <w:r w:rsidRPr="007467D9">
              <w:rPr>
                <w:rFonts w:ascii="Tahoma" w:hAnsi="Tahoma" w:cs="Tahoma"/>
                <w:strike/>
                <w:color w:val="auto"/>
                <w:sz w:val="20"/>
                <w:szCs w:val="20"/>
                <w:lang w:eastAsia="en-GB"/>
              </w:rPr>
              <w:t xml:space="preserve"> illetően:</w:t>
            </w:r>
          </w:p>
          <w:p w14:paraId="17E9369A"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Ha a vonatkozó információ elektronikusan elérhető, kérjük, adja meg a következő információkat:</w:t>
            </w:r>
          </w:p>
        </w:tc>
        <w:tc>
          <w:tcPr>
            <w:tcW w:w="4645" w:type="dxa"/>
            <w:shd w:val="clear" w:color="auto" w:fill="auto"/>
          </w:tcPr>
          <w:p w14:paraId="68E07980"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Igen [] Nem</w:t>
            </w:r>
          </w:p>
          <w:p w14:paraId="06A20F40"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t>[……] [……]</w:t>
            </w:r>
          </w:p>
          <w:p w14:paraId="122FC55F"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br/>
            </w:r>
          </w:p>
          <w:p w14:paraId="4DB38D0D"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p>
        </w:tc>
      </w:tr>
    </w:tbl>
    <w:p w14:paraId="660B34EA" w14:textId="77777777" w:rsidR="00194E0D" w:rsidRPr="007467D9" w:rsidRDefault="00194E0D" w:rsidP="004F3438">
      <w:pPr>
        <w:ind w:left="426" w:hanging="426"/>
        <w:rPr>
          <w:rFonts w:ascii="Tahoma" w:hAnsi="Tahoma" w:cs="Tahoma"/>
          <w:color w:val="auto"/>
          <w:sz w:val="20"/>
          <w:szCs w:val="20"/>
          <w:lang w:eastAsia="en-GB"/>
        </w:rPr>
      </w:pPr>
    </w:p>
    <w:p w14:paraId="56F9D956"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V. RÉSZ: AZ ALKALMASNAK MINŐSÍTETT RÉSZVÉTELRE JELENTKEZŐK SZÁMÁNAK CSÖKKENTÉSE</w:t>
      </w:r>
    </w:p>
    <w:p w14:paraId="4A139A66" w14:textId="77777777" w:rsidR="00194E0D" w:rsidRPr="007467D9"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auto"/>
          <w:sz w:val="20"/>
          <w:szCs w:val="20"/>
          <w:lang w:eastAsia="en-GB"/>
        </w:rPr>
      </w:pPr>
      <w:r w:rsidRPr="007467D9">
        <w:rPr>
          <w:rFonts w:ascii="Tahoma" w:hAnsi="Tahoma" w:cs="Tahoma"/>
          <w:b/>
          <w:i/>
          <w:color w:val="auto"/>
          <w:sz w:val="20"/>
          <w:szCs w:val="20"/>
          <w:lang w:eastAsia="en-GB"/>
        </w:rPr>
        <w:t>A gazdasági szereplőnek</w:t>
      </w:r>
      <w:r w:rsidRPr="007467D9">
        <w:rPr>
          <w:rFonts w:ascii="Tahoma" w:hAnsi="Tahoma" w:cs="Tahoma"/>
          <w:color w:val="auto"/>
          <w:sz w:val="20"/>
          <w:szCs w:val="20"/>
          <w:lang w:eastAsia="en-GB"/>
        </w:rPr>
        <w:t xml:space="preserve"> </w:t>
      </w:r>
      <w:r w:rsidRPr="007467D9">
        <w:rPr>
          <w:rFonts w:ascii="Tahoma" w:hAnsi="Tahoma" w:cs="Tahoma"/>
          <w:b/>
          <w:color w:val="auto"/>
          <w:sz w:val="20"/>
          <w:szCs w:val="20"/>
          <w:u w:val="single"/>
          <w:lang w:eastAsia="en-GB"/>
        </w:rPr>
        <w:t>kizárólag</w:t>
      </w:r>
      <w:r w:rsidRPr="007467D9">
        <w:rPr>
          <w:rFonts w:ascii="Tahoma" w:hAnsi="Tahoma" w:cs="Tahoma"/>
          <w:color w:val="auto"/>
          <w:sz w:val="20"/>
          <w:szCs w:val="20"/>
          <w:lang w:eastAsia="en-GB"/>
        </w:rPr>
        <w:t xml:space="preserve"> </w:t>
      </w:r>
      <w:r w:rsidRPr="007467D9">
        <w:rPr>
          <w:rFonts w:ascii="Tahoma" w:hAnsi="Tahoma" w:cs="Tahoma"/>
          <w:b/>
          <w:i/>
          <w:color w:val="auto"/>
          <w:sz w:val="20"/>
          <w:szCs w:val="20"/>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7467D9">
        <w:rPr>
          <w:rFonts w:ascii="Tahoma" w:hAnsi="Tahoma" w:cs="Tahoma"/>
          <w:b/>
          <w:color w:val="auto"/>
          <w:sz w:val="20"/>
          <w:szCs w:val="20"/>
          <w:lang w:eastAsia="en-GB"/>
        </w:rPr>
        <w:t xml:space="preserve"> </w:t>
      </w:r>
      <w:r w:rsidRPr="007467D9">
        <w:rPr>
          <w:rFonts w:ascii="Tahoma" w:hAnsi="Tahoma" w:cs="Tahoma"/>
          <w:b/>
          <w:color w:val="auto"/>
          <w:sz w:val="20"/>
          <w:szCs w:val="20"/>
          <w:u w:val="single"/>
          <w:lang w:eastAsia="en-GB"/>
        </w:rPr>
        <w:t>ha vannak ilyenek</w:t>
      </w:r>
      <w:r w:rsidRPr="007467D9">
        <w:rPr>
          <w:rFonts w:ascii="Tahoma" w:hAnsi="Tahoma" w:cs="Tahoma"/>
          <w:b/>
          <w:color w:val="auto"/>
          <w:sz w:val="20"/>
          <w:szCs w:val="20"/>
          <w:lang w:eastAsia="en-GB"/>
        </w:rPr>
        <w:t>,</w:t>
      </w:r>
      <w:r w:rsidRPr="007467D9">
        <w:rPr>
          <w:rFonts w:ascii="Tahoma" w:hAnsi="Tahoma" w:cs="Tahoma"/>
          <w:b/>
          <w:i/>
          <w:color w:val="auto"/>
          <w:sz w:val="20"/>
          <w:szCs w:val="20"/>
          <w:lang w:eastAsia="en-GB"/>
        </w:rPr>
        <w:t xml:space="preserve"> a vonatkozó hirdetményben vagy a hirdetményben hivatkozott közbeszerzési dokumentumokban található.</w:t>
      </w:r>
      <w:r w:rsidRPr="007467D9">
        <w:rPr>
          <w:rFonts w:ascii="Tahoma" w:hAnsi="Tahoma" w:cs="Tahoma"/>
          <w:color w:val="auto"/>
          <w:sz w:val="20"/>
          <w:szCs w:val="20"/>
          <w:lang w:eastAsia="en-GB"/>
        </w:rPr>
        <w:br/>
      </w:r>
      <w:r w:rsidRPr="007467D9">
        <w:rPr>
          <w:rFonts w:ascii="Tahoma" w:hAnsi="Tahoma" w:cs="Tahoma"/>
          <w:b/>
          <w:i/>
          <w:color w:val="auto"/>
          <w:sz w:val="20"/>
          <w:szCs w:val="20"/>
          <w:lang w:eastAsia="en-GB"/>
        </w:rPr>
        <w:t>Csak meghívásos eljárás, tárgyalásos eljárás, versenypárbeszéd és innovációs partnerség esetében:</w:t>
      </w:r>
    </w:p>
    <w:p w14:paraId="6D1712F1" w14:textId="77777777" w:rsidR="00194E0D" w:rsidRPr="007467D9" w:rsidRDefault="00194E0D" w:rsidP="004F3438">
      <w:pPr>
        <w:spacing w:before="120" w:after="120"/>
        <w:ind w:left="426" w:hanging="426"/>
        <w:rPr>
          <w:rFonts w:ascii="Tahoma" w:hAnsi="Tahoma" w:cs="Tahoma"/>
          <w:b/>
          <w:color w:val="auto"/>
          <w:sz w:val="20"/>
          <w:szCs w:val="20"/>
          <w:lang w:eastAsia="en-GB"/>
        </w:rPr>
      </w:pPr>
      <w:r w:rsidRPr="007467D9">
        <w:rPr>
          <w:rFonts w:ascii="Tahoma" w:hAnsi="Tahoma" w:cs="Tahoma"/>
          <w:b/>
          <w:color w:val="auto"/>
          <w:sz w:val="20"/>
          <w:szCs w:val="20"/>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32096" w:rsidRPr="007467D9" w14:paraId="1EF266CE" w14:textId="77777777" w:rsidTr="00651E1E">
        <w:tc>
          <w:tcPr>
            <w:tcW w:w="4644" w:type="dxa"/>
            <w:shd w:val="clear" w:color="auto" w:fill="auto"/>
          </w:tcPr>
          <w:p w14:paraId="293EAA3A"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A számok csökkentése</w:t>
            </w:r>
          </w:p>
        </w:tc>
        <w:tc>
          <w:tcPr>
            <w:tcW w:w="4645" w:type="dxa"/>
            <w:shd w:val="clear" w:color="auto" w:fill="auto"/>
          </w:tcPr>
          <w:p w14:paraId="64154484" w14:textId="77777777" w:rsidR="00194E0D" w:rsidRPr="007467D9" w:rsidRDefault="00194E0D" w:rsidP="004F3438">
            <w:pPr>
              <w:spacing w:before="120" w:after="120"/>
              <w:ind w:left="426" w:hanging="426"/>
              <w:rPr>
                <w:rFonts w:ascii="Tahoma" w:hAnsi="Tahoma" w:cs="Tahoma"/>
                <w:b/>
                <w:i/>
                <w:strike/>
                <w:color w:val="auto"/>
                <w:sz w:val="20"/>
                <w:szCs w:val="20"/>
                <w:lang w:eastAsia="en-GB"/>
              </w:rPr>
            </w:pPr>
            <w:r w:rsidRPr="007467D9">
              <w:rPr>
                <w:rFonts w:ascii="Tahoma" w:hAnsi="Tahoma" w:cs="Tahoma"/>
                <w:b/>
                <w:i/>
                <w:strike/>
                <w:color w:val="auto"/>
                <w:sz w:val="20"/>
                <w:szCs w:val="20"/>
                <w:lang w:eastAsia="en-GB"/>
              </w:rPr>
              <w:t>Válasz:</w:t>
            </w:r>
          </w:p>
        </w:tc>
      </w:tr>
      <w:tr w:rsidR="00194E0D" w:rsidRPr="007467D9" w14:paraId="54A7CF7F" w14:textId="77777777" w:rsidTr="00651E1E">
        <w:tc>
          <w:tcPr>
            <w:tcW w:w="4644" w:type="dxa"/>
            <w:shd w:val="clear" w:color="auto" w:fill="auto"/>
          </w:tcPr>
          <w:p w14:paraId="545EA10F"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 gazdasági szereplő a következő módon </w:t>
            </w:r>
            <w:r w:rsidRPr="007467D9">
              <w:rPr>
                <w:rFonts w:ascii="Tahoma" w:hAnsi="Tahoma" w:cs="Tahoma"/>
                <w:b/>
                <w:strike/>
                <w:color w:val="auto"/>
                <w:sz w:val="20"/>
                <w:szCs w:val="20"/>
                <w:lang w:eastAsia="en-GB"/>
              </w:rPr>
              <w:t>felel meg</w:t>
            </w:r>
            <w:r w:rsidRPr="007467D9">
              <w:rPr>
                <w:rFonts w:ascii="Tahoma" w:hAnsi="Tahoma" w:cs="Tahoma"/>
                <w:strike/>
                <w:color w:val="auto"/>
                <w:sz w:val="20"/>
                <w:szCs w:val="20"/>
                <w:lang w:eastAsia="en-GB"/>
              </w:rPr>
              <w:t xml:space="preserve"> a részvételre jelentkezők számának </w:t>
            </w:r>
            <w:r w:rsidRPr="007467D9">
              <w:rPr>
                <w:rFonts w:ascii="Tahoma" w:hAnsi="Tahoma" w:cs="Tahoma"/>
                <w:strike/>
                <w:color w:val="auto"/>
                <w:sz w:val="20"/>
                <w:szCs w:val="20"/>
                <w:lang w:eastAsia="en-GB"/>
              </w:rPr>
              <w:lastRenderedPageBreak/>
              <w:t>csökkentésére alkalmazandó objektív és megkülönböztetésmentes szempontoknak vagy szabályoknak:</w:t>
            </w:r>
          </w:p>
          <w:p w14:paraId="4D55AD71"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t xml:space="preserve">Amennyiben bizonyos tanúsítványok vagy egyéb igazolások szükségesek, kérjük, tüntesse fel </w:t>
            </w:r>
            <w:r w:rsidRPr="007467D9">
              <w:rPr>
                <w:rFonts w:ascii="Tahoma" w:hAnsi="Tahoma" w:cs="Tahoma"/>
                <w:b/>
                <w:strike/>
                <w:color w:val="auto"/>
                <w:sz w:val="20"/>
                <w:szCs w:val="20"/>
                <w:lang w:eastAsia="en-GB"/>
              </w:rPr>
              <w:t>mindegyikre</w:t>
            </w:r>
            <w:r w:rsidRPr="007467D9">
              <w:rPr>
                <w:rFonts w:ascii="Tahoma" w:hAnsi="Tahoma" w:cs="Tahoma"/>
                <w:strike/>
                <w:color w:val="auto"/>
                <w:sz w:val="20"/>
                <w:szCs w:val="20"/>
                <w:lang w:eastAsia="en-GB"/>
              </w:rPr>
              <w:t xml:space="preserve"> nézve, hogy a gazdasági szereplő rendelkezik-e a megkívánt dokumentumokkal:</w:t>
            </w:r>
          </w:p>
          <w:p w14:paraId="6AEB9E97"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p>
          <w:p w14:paraId="6C2FFF30"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i/>
                <w:strike/>
                <w:color w:val="auto"/>
                <w:sz w:val="20"/>
                <w:szCs w:val="20"/>
                <w:lang w:eastAsia="en-GB"/>
              </w:rPr>
              <w:t>Ha e tanúsítványok vagy egyéb igazolások valamelyike elektronikus formában rendelkezésre áll</w:t>
            </w:r>
            <w:r w:rsidRPr="007467D9">
              <w:rPr>
                <w:rFonts w:ascii="Tahoma" w:hAnsi="Tahoma" w:cs="Tahoma"/>
                <w:i/>
                <w:strike/>
                <w:color w:val="auto"/>
                <w:sz w:val="20"/>
                <w:szCs w:val="20"/>
                <w:vertAlign w:val="superscript"/>
                <w:lang w:eastAsia="en-GB"/>
              </w:rPr>
              <w:footnoteReference w:id="60"/>
            </w:r>
            <w:r w:rsidRPr="007467D9">
              <w:rPr>
                <w:rFonts w:ascii="Tahoma" w:hAnsi="Tahoma" w:cs="Tahoma"/>
                <w:i/>
                <w:strike/>
                <w:color w:val="auto"/>
                <w:sz w:val="20"/>
                <w:szCs w:val="20"/>
                <w:lang w:eastAsia="en-GB"/>
              </w:rPr>
              <w:t xml:space="preserve">, kérjük, hogy </w:t>
            </w:r>
            <w:r w:rsidRPr="007467D9">
              <w:rPr>
                <w:rFonts w:ascii="Tahoma" w:hAnsi="Tahoma" w:cs="Tahoma"/>
                <w:b/>
                <w:i/>
                <w:strike/>
                <w:color w:val="auto"/>
                <w:sz w:val="20"/>
                <w:szCs w:val="20"/>
                <w:lang w:eastAsia="en-GB"/>
              </w:rPr>
              <w:t>mindegyikre</w:t>
            </w:r>
            <w:r w:rsidRPr="007467D9">
              <w:rPr>
                <w:rFonts w:ascii="Tahoma" w:hAnsi="Tahoma" w:cs="Tahoma"/>
                <w:i/>
                <w:strike/>
                <w:color w:val="auto"/>
                <w:sz w:val="20"/>
                <w:szCs w:val="20"/>
                <w:lang w:eastAsia="en-GB"/>
              </w:rPr>
              <w:t xml:space="preserve"> nézve</w:t>
            </w:r>
            <w:r w:rsidRPr="007467D9">
              <w:rPr>
                <w:rFonts w:ascii="Tahoma" w:hAnsi="Tahoma" w:cs="Tahoma"/>
                <w:strike/>
                <w:color w:val="auto"/>
                <w:sz w:val="20"/>
                <w:szCs w:val="20"/>
                <w:lang w:eastAsia="en-GB"/>
              </w:rPr>
              <w:t xml:space="preserve"> </w:t>
            </w:r>
            <w:r w:rsidRPr="007467D9">
              <w:rPr>
                <w:rFonts w:ascii="Tahoma" w:hAnsi="Tahoma" w:cs="Tahoma"/>
                <w:i/>
                <w:strike/>
                <w:color w:val="auto"/>
                <w:sz w:val="20"/>
                <w:szCs w:val="20"/>
                <w:lang w:eastAsia="en-GB"/>
              </w:rPr>
              <w:t>adja meg a következő információkat</w:t>
            </w:r>
            <w:r w:rsidRPr="007467D9">
              <w:rPr>
                <w:rFonts w:ascii="Tahoma" w:hAnsi="Tahoma" w:cs="Tahoma"/>
                <w:strike/>
                <w:color w:val="auto"/>
                <w:sz w:val="20"/>
                <w:szCs w:val="20"/>
                <w:lang w:eastAsia="en-GB"/>
              </w:rPr>
              <w:t>:</w:t>
            </w:r>
          </w:p>
        </w:tc>
        <w:tc>
          <w:tcPr>
            <w:tcW w:w="4645" w:type="dxa"/>
            <w:shd w:val="clear" w:color="auto" w:fill="auto"/>
          </w:tcPr>
          <w:p w14:paraId="085DC9DB" w14:textId="77777777" w:rsidR="00194E0D" w:rsidRPr="007467D9" w:rsidRDefault="00194E0D" w:rsidP="004F3438">
            <w:pPr>
              <w:spacing w:before="120" w:after="120"/>
              <w:ind w:left="426" w:hanging="426"/>
              <w:rPr>
                <w:rFonts w:ascii="Tahoma" w:hAnsi="Tahoma" w:cs="Tahoma"/>
                <w:strike/>
                <w:color w:val="auto"/>
                <w:sz w:val="20"/>
                <w:szCs w:val="20"/>
                <w:lang w:eastAsia="en-GB"/>
              </w:rPr>
            </w:pPr>
            <w:r w:rsidRPr="007467D9">
              <w:rPr>
                <w:rFonts w:ascii="Tahoma" w:hAnsi="Tahoma" w:cs="Tahoma"/>
                <w:strike/>
                <w:color w:val="auto"/>
                <w:sz w:val="20"/>
                <w:szCs w:val="20"/>
                <w:lang w:eastAsia="en-GB"/>
              </w:rPr>
              <w:lastRenderedPageBreak/>
              <w:t>[….]</w:t>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lastRenderedPageBreak/>
              <w:br/>
              <w:t>[] Igen [] Nem</w:t>
            </w:r>
            <w:r w:rsidRPr="007467D9">
              <w:rPr>
                <w:rFonts w:ascii="Tahoma" w:hAnsi="Tahoma" w:cs="Tahoma"/>
                <w:strike/>
                <w:color w:val="auto"/>
                <w:sz w:val="20"/>
                <w:szCs w:val="20"/>
                <w:vertAlign w:val="superscript"/>
                <w:lang w:eastAsia="en-GB"/>
              </w:rPr>
              <w:footnoteReference w:id="61"/>
            </w:r>
          </w:p>
          <w:p w14:paraId="11157BF3" w14:textId="77777777" w:rsidR="00194E0D" w:rsidRPr="007467D9" w:rsidRDefault="00194E0D" w:rsidP="004F3438">
            <w:pPr>
              <w:spacing w:before="120" w:after="120"/>
              <w:ind w:left="426" w:hanging="426"/>
              <w:rPr>
                <w:rFonts w:ascii="Tahoma" w:hAnsi="Tahoma" w:cs="Tahoma"/>
                <w:i/>
                <w:strike/>
                <w:color w:val="auto"/>
                <w:sz w:val="20"/>
                <w:szCs w:val="20"/>
                <w:lang w:eastAsia="en-GB"/>
              </w:rPr>
            </w:pP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r w:rsidRPr="007467D9">
              <w:rPr>
                <w:rFonts w:ascii="Tahoma" w:hAnsi="Tahoma" w:cs="Tahoma"/>
                <w:strike/>
                <w:color w:val="auto"/>
                <w:sz w:val="20"/>
                <w:szCs w:val="20"/>
                <w:lang w:eastAsia="en-GB"/>
              </w:rPr>
              <w:br/>
            </w:r>
          </w:p>
          <w:p w14:paraId="0040E542" w14:textId="77777777" w:rsidR="00194E0D" w:rsidRPr="007467D9" w:rsidRDefault="00194E0D" w:rsidP="004F3438">
            <w:pPr>
              <w:spacing w:before="120" w:after="120"/>
              <w:ind w:left="426" w:hanging="426"/>
              <w:rPr>
                <w:rFonts w:ascii="Tahoma" w:hAnsi="Tahoma" w:cs="Tahoma"/>
                <w:b/>
                <w:strike/>
                <w:color w:val="auto"/>
                <w:sz w:val="20"/>
                <w:szCs w:val="20"/>
                <w:lang w:eastAsia="en-GB"/>
              </w:rPr>
            </w:pPr>
            <w:r w:rsidRPr="007467D9">
              <w:rPr>
                <w:rFonts w:ascii="Tahoma" w:hAnsi="Tahoma" w:cs="Tahoma"/>
                <w:i/>
                <w:strike/>
                <w:color w:val="auto"/>
                <w:sz w:val="20"/>
                <w:szCs w:val="20"/>
                <w:lang w:eastAsia="en-GB"/>
              </w:rPr>
              <w:t>(internetcím, a kibocsátó hatóság vagy testület, a dokumentáció pontos hivatkozási adatai): [</w:t>
            </w:r>
            <w:proofErr w:type="gramStart"/>
            <w:r w:rsidRPr="007467D9">
              <w:rPr>
                <w:rFonts w:ascii="Tahoma" w:hAnsi="Tahoma" w:cs="Tahoma"/>
                <w:i/>
                <w:strike/>
                <w:color w:val="auto"/>
                <w:sz w:val="20"/>
                <w:szCs w:val="20"/>
                <w:lang w:eastAsia="en-GB"/>
              </w:rPr>
              <w:t>……</w:t>
            </w:r>
            <w:proofErr w:type="gramEnd"/>
            <w:r w:rsidRPr="007467D9">
              <w:rPr>
                <w:rFonts w:ascii="Tahoma" w:hAnsi="Tahoma" w:cs="Tahoma"/>
                <w:i/>
                <w:strike/>
                <w:color w:val="auto"/>
                <w:sz w:val="20"/>
                <w:szCs w:val="20"/>
                <w:lang w:eastAsia="en-GB"/>
              </w:rPr>
              <w:t>][……][……]</w:t>
            </w:r>
            <w:r w:rsidRPr="007467D9">
              <w:rPr>
                <w:rFonts w:ascii="Tahoma" w:hAnsi="Tahoma" w:cs="Tahoma"/>
                <w:i/>
                <w:strike/>
                <w:color w:val="auto"/>
                <w:sz w:val="20"/>
                <w:szCs w:val="20"/>
                <w:vertAlign w:val="superscript"/>
                <w:lang w:eastAsia="en-GB"/>
              </w:rPr>
              <w:footnoteReference w:id="62"/>
            </w:r>
          </w:p>
        </w:tc>
      </w:tr>
    </w:tbl>
    <w:p w14:paraId="44D00FA8" w14:textId="77777777" w:rsidR="00194E0D" w:rsidRPr="007467D9" w:rsidRDefault="00194E0D" w:rsidP="004F3438">
      <w:pPr>
        <w:ind w:left="426" w:hanging="426"/>
        <w:rPr>
          <w:rFonts w:ascii="Tahoma" w:hAnsi="Tahoma" w:cs="Tahoma"/>
          <w:color w:val="auto"/>
          <w:sz w:val="20"/>
          <w:szCs w:val="20"/>
          <w:lang w:eastAsia="en-GB"/>
        </w:rPr>
      </w:pPr>
    </w:p>
    <w:p w14:paraId="7CF5840F" w14:textId="77777777" w:rsidR="00194E0D" w:rsidRPr="007467D9" w:rsidRDefault="00684546" w:rsidP="004F3438">
      <w:pPr>
        <w:keepNext/>
        <w:spacing w:before="120" w:after="360"/>
        <w:ind w:left="426" w:hanging="426"/>
        <w:jc w:val="center"/>
        <w:rPr>
          <w:rFonts w:ascii="Tahoma" w:hAnsi="Tahoma" w:cs="Tahoma"/>
          <w:b/>
          <w:color w:val="auto"/>
          <w:sz w:val="20"/>
          <w:szCs w:val="20"/>
          <w:lang w:eastAsia="en-GB"/>
        </w:rPr>
      </w:pPr>
      <w:r w:rsidRPr="007467D9">
        <w:rPr>
          <w:rFonts w:ascii="Tahoma" w:hAnsi="Tahoma" w:cs="Tahoma"/>
          <w:b/>
          <w:color w:val="auto"/>
          <w:sz w:val="20"/>
          <w:szCs w:val="20"/>
          <w:lang w:eastAsia="en-GB"/>
        </w:rPr>
        <w:t>VI. RÉSZ: ZÁRÓ NYILATKOZAT</w:t>
      </w:r>
    </w:p>
    <w:p w14:paraId="71D82018" w14:textId="77777777" w:rsidR="00194E0D" w:rsidRPr="007467D9" w:rsidRDefault="00194E0D" w:rsidP="004F3438">
      <w:pPr>
        <w:spacing w:before="120" w:after="120"/>
        <w:jc w:val="both"/>
        <w:rPr>
          <w:rFonts w:ascii="Tahoma" w:hAnsi="Tahoma" w:cs="Tahoma"/>
          <w:i/>
          <w:color w:val="auto"/>
          <w:sz w:val="20"/>
          <w:szCs w:val="20"/>
          <w:lang w:eastAsia="en-GB"/>
        </w:rPr>
      </w:pPr>
      <w:r w:rsidRPr="007467D9">
        <w:rPr>
          <w:rFonts w:ascii="Tahoma" w:hAnsi="Tahoma" w:cs="Tahoma"/>
          <w:color w:val="auto"/>
          <w:sz w:val="20"/>
          <w:szCs w:val="20"/>
          <w:lang w:eastAsia="en-GB"/>
        </w:rPr>
        <w:t>Alulírott(</w:t>
      </w:r>
      <w:proofErr w:type="spellStart"/>
      <w:r w:rsidRPr="007467D9">
        <w:rPr>
          <w:rFonts w:ascii="Tahoma" w:hAnsi="Tahoma" w:cs="Tahoma"/>
          <w:color w:val="auto"/>
          <w:sz w:val="20"/>
          <w:szCs w:val="20"/>
          <w:lang w:eastAsia="en-GB"/>
        </w:rPr>
        <w:t>ak</w:t>
      </w:r>
      <w:proofErr w:type="spellEnd"/>
      <w:r w:rsidRPr="007467D9">
        <w:rPr>
          <w:rFonts w:ascii="Tahoma" w:hAnsi="Tahoma" w:cs="Tahoma"/>
          <w:color w:val="auto"/>
          <w:sz w:val="20"/>
          <w:szCs w:val="20"/>
          <w:lang w:eastAsia="en-GB"/>
        </w:rPr>
        <w:t>) a hamis nyilatkozat következményeinek teljes tudatában kijelenti(k), hogy a fenti II–V. részben megadott információk pontosak és helytállóak.</w:t>
      </w:r>
    </w:p>
    <w:p w14:paraId="0B54213F" w14:textId="77777777" w:rsidR="00194E0D" w:rsidRPr="007467D9" w:rsidRDefault="00194E0D" w:rsidP="004F3438">
      <w:pPr>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Alulírott(</w:t>
      </w:r>
      <w:proofErr w:type="spellStart"/>
      <w:r w:rsidRPr="007467D9">
        <w:rPr>
          <w:rFonts w:ascii="Tahoma" w:hAnsi="Tahoma" w:cs="Tahoma"/>
          <w:i/>
          <w:color w:val="auto"/>
          <w:sz w:val="20"/>
          <w:szCs w:val="20"/>
          <w:lang w:eastAsia="en-GB"/>
        </w:rPr>
        <w:t>ak</w:t>
      </w:r>
      <w:proofErr w:type="spellEnd"/>
      <w:r w:rsidRPr="007467D9">
        <w:rPr>
          <w:rFonts w:ascii="Tahoma" w:hAnsi="Tahoma" w:cs="Tahoma"/>
          <w:i/>
          <w:color w:val="auto"/>
          <w:sz w:val="20"/>
          <w:szCs w:val="20"/>
          <w:lang w:eastAsia="en-GB"/>
        </w:rPr>
        <w:t>) kijelenti(k), hogy a hivatkozott tanúsítványokat és egyéb igazolásokat kérésre képes(</w:t>
      </w:r>
      <w:proofErr w:type="spellStart"/>
      <w:r w:rsidRPr="007467D9">
        <w:rPr>
          <w:rFonts w:ascii="Tahoma" w:hAnsi="Tahoma" w:cs="Tahoma"/>
          <w:i/>
          <w:color w:val="auto"/>
          <w:sz w:val="20"/>
          <w:szCs w:val="20"/>
          <w:lang w:eastAsia="en-GB"/>
        </w:rPr>
        <w:t>ek</w:t>
      </w:r>
      <w:proofErr w:type="spellEnd"/>
      <w:r w:rsidRPr="007467D9">
        <w:rPr>
          <w:rFonts w:ascii="Tahoma" w:hAnsi="Tahoma" w:cs="Tahoma"/>
          <w:i/>
          <w:color w:val="auto"/>
          <w:sz w:val="20"/>
          <w:szCs w:val="20"/>
          <w:lang w:eastAsia="en-GB"/>
        </w:rPr>
        <w:t>) lesz(</w:t>
      </w:r>
      <w:proofErr w:type="spellStart"/>
      <w:r w:rsidRPr="007467D9">
        <w:rPr>
          <w:rFonts w:ascii="Tahoma" w:hAnsi="Tahoma" w:cs="Tahoma"/>
          <w:i/>
          <w:color w:val="auto"/>
          <w:sz w:val="20"/>
          <w:szCs w:val="20"/>
          <w:lang w:eastAsia="en-GB"/>
        </w:rPr>
        <w:t>nek</w:t>
      </w:r>
      <w:proofErr w:type="spellEnd"/>
      <w:r w:rsidRPr="007467D9">
        <w:rPr>
          <w:rFonts w:ascii="Tahoma" w:hAnsi="Tahoma" w:cs="Tahoma"/>
          <w:i/>
          <w:color w:val="auto"/>
          <w:sz w:val="20"/>
          <w:szCs w:val="20"/>
          <w:lang w:eastAsia="en-GB"/>
        </w:rPr>
        <w:t>) késedelem nélkül rendelkezésre bocsátani, kivéve amennyiben:</w:t>
      </w:r>
    </w:p>
    <w:p w14:paraId="358C3059" w14:textId="77777777" w:rsidR="00194E0D" w:rsidRPr="007467D9" w:rsidRDefault="00194E0D" w:rsidP="004F3438">
      <w:pPr>
        <w:spacing w:before="120" w:after="120"/>
        <w:ind w:left="284" w:hanging="284"/>
        <w:jc w:val="both"/>
        <w:rPr>
          <w:rFonts w:ascii="Tahoma" w:hAnsi="Tahoma" w:cs="Tahoma"/>
          <w:i/>
          <w:color w:val="auto"/>
          <w:sz w:val="20"/>
          <w:szCs w:val="20"/>
          <w:lang w:eastAsia="en-GB"/>
        </w:rPr>
      </w:pPr>
      <w:r w:rsidRPr="007467D9">
        <w:rPr>
          <w:rFonts w:ascii="Tahoma" w:hAnsi="Tahoma" w:cs="Tahoma"/>
          <w:i/>
          <w:color w:val="auto"/>
          <w:sz w:val="20"/>
          <w:szCs w:val="20"/>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7467D9">
        <w:rPr>
          <w:rFonts w:ascii="Tahoma" w:hAnsi="Tahoma" w:cs="Tahoma"/>
          <w:i/>
          <w:color w:val="auto"/>
          <w:sz w:val="20"/>
          <w:szCs w:val="20"/>
          <w:vertAlign w:val="superscript"/>
          <w:lang w:eastAsia="en-GB"/>
        </w:rPr>
        <w:footnoteReference w:id="63"/>
      </w:r>
      <w:r w:rsidRPr="007467D9">
        <w:rPr>
          <w:rFonts w:ascii="Tahoma" w:hAnsi="Tahoma" w:cs="Tahoma"/>
          <w:i/>
          <w:color w:val="auto"/>
          <w:sz w:val="20"/>
          <w:szCs w:val="20"/>
          <w:lang w:eastAsia="en-GB"/>
        </w:rPr>
        <w:t>, vagy</w:t>
      </w:r>
    </w:p>
    <w:p w14:paraId="5E27A497" w14:textId="77777777" w:rsidR="00194E0D" w:rsidRPr="007467D9" w:rsidRDefault="00194E0D" w:rsidP="004F3438">
      <w:pPr>
        <w:spacing w:before="120" w:after="120"/>
        <w:ind w:left="284" w:hanging="284"/>
        <w:jc w:val="both"/>
        <w:rPr>
          <w:rFonts w:ascii="Tahoma" w:hAnsi="Tahoma" w:cs="Tahoma"/>
          <w:i/>
          <w:color w:val="auto"/>
          <w:sz w:val="20"/>
          <w:szCs w:val="20"/>
          <w:lang w:eastAsia="en-GB"/>
        </w:rPr>
      </w:pPr>
      <w:r w:rsidRPr="007467D9">
        <w:rPr>
          <w:rFonts w:ascii="Tahoma" w:hAnsi="Tahoma" w:cs="Tahoma"/>
          <w:i/>
          <w:color w:val="auto"/>
          <w:sz w:val="20"/>
          <w:szCs w:val="20"/>
          <w:lang w:eastAsia="en-GB"/>
        </w:rPr>
        <w:t>b) Legkésőbb 2018. október 18-án</w:t>
      </w:r>
      <w:r w:rsidRPr="007467D9">
        <w:rPr>
          <w:rFonts w:ascii="Tahoma" w:hAnsi="Tahoma" w:cs="Tahoma"/>
          <w:i/>
          <w:color w:val="auto"/>
          <w:sz w:val="20"/>
          <w:szCs w:val="20"/>
          <w:vertAlign w:val="superscript"/>
          <w:lang w:eastAsia="en-GB"/>
        </w:rPr>
        <w:footnoteReference w:id="64"/>
      </w:r>
      <w:r w:rsidRPr="007467D9">
        <w:rPr>
          <w:rFonts w:ascii="Tahoma" w:hAnsi="Tahoma" w:cs="Tahoma"/>
          <w:i/>
          <w:color w:val="auto"/>
          <w:sz w:val="20"/>
          <w:szCs w:val="20"/>
          <w:lang w:eastAsia="en-GB"/>
        </w:rPr>
        <w:t xml:space="preserve"> az ajánlatkérő szervezetnek vagy a közszolgáltató ajánlatkérőnek már birtokában van az érintett dokumentáció.</w:t>
      </w:r>
    </w:p>
    <w:p w14:paraId="31E22207" w14:textId="77777777" w:rsidR="00194E0D" w:rsidRPr="007467D9" w:rsidRDefault="00194E0D" w:rsidP="004F3438">
      <w:pPr>
        <w:spacing w:before="120" w:after="120"/>
        <w:jc w:val="both"/>
        <w:rPr>
          <w:rFonts w:ascii="Tahoma" w:hAnsi="Tahoma" w:cs="Tahoma"/>
          <w:i/>
          <w:color w:val="auto"/>
          <w:sz w:val="20"/>
          <w:szCs w:val="20"/>
          <w:lang w:eastAsia="en-GB"/>
        </w:rPr>
      </w:pPr>
      <w:r w:rsidRPr="007467D9">
        <w:rPr>
          <w:rFonts w:ascii="Tahoma" w:hAnsi="Tahoma" w:cs="Tahoma"/>
          <w:i/>
          <w:color w:val="auto"/>
          <w:sz w:val="20"/>
          <w:szCs w:val="20"/>
          <w:lang w:eastAsia="en-GB"/>
        </w:rPr>
        <w:t>Alulírott(</w:t>
      </w:r>
      <w:proofErr w:type="spellStart"/>
      <w:r w:rsidRPr="007467D9">
        <w:rPr>
          <w:rFonts w:ascii="Tahoma" w:hAnsi="Tahoma" w:cs="Tahoma"/>
          <w:i/>
          <w:color w:val="auto"/>
          <w:sz w:val="20"/>
          <w:szCs w:val="20"/>
          <w:lang w:eastAsia="en-GB"/>
        </w:rPr>
        <w:t>ak</w:t>
      </w:r>
      <w:proofErr w:type="spellEnd"/>
      <w:r w:rsidRPr="007467D9">
        <w:rPr>
          <w:rFonts w:ascii="Tahoma" w:hAnsi="Tahoma" w:cs="Tahoma"/>
          <w:i/>
          <w:color w:val="auto"/>
          <w:sz w:val="20"/>
          <w:szCs w:val="20"/>
          <w:lang w:eastAsia="en-GB"/>
        </w:rPr>
        <w:t>) hozzájárul(</w:t>
      </w:r>
      <w:proofErr w:type="spellStart"/>
      <w:r w:rsidRPr="007467D9">
        <w:rPr>
          <w:rFonts w:ascii="Tahoma" w:hAnsi="Tahoma" w:cs="Tahoma"/>
          <w:i/>
          <w:color w:val="auto"/>
          <w:sz w:val="20"/>
          <w:szCs w:val="20"/>
          <w:lang w:eastAsia="en-GB"/>
        </w:rPr>
        <w:t>nak</w:t>
      </w:r>
      <w:proofErr w:type="spellEnd"/>
      <w:r w:rsidRPr="007467D9">
        <w:rPr>
          <w:rFonts w:ascii="Tahoma" w:hAnsi="Tahoma" w:cs="Tahoma"/>
          <w:i/>
          <w:color w:val="auto"/>
          <w:sz w:val="20"/>
          <w:szCs w:val="20"/>
          <w:lang w:eastAsia="en-GB"/>
        </w:rPr>
        <w:t xml:space="preserve">) ahhoz, hogy </w:t>
      </w:r>
      <w:r w:rsidRPr="007467D9">
        <w:rPr>
          <w:rFonts w:ascii="Tahoma" w:hAnsi="Tahoma" w:cs="Tahoma"/>
          <w:i/>
          <w:color w:val="auto"/>
          <w:sz w:val="20"/>
          <w:szCs w:val="20"/>
          <w:highlight w:val="yellow"/>
          <w:lang w:eastAsia="en-GB"/>
        </w:rPr>
        <w:t>[az I. rész A. szakaszában megadott ajánlatkérő szerv vagy közszolgáltató ajánlatkérő]</w:t>
      </w:r>
      <w:r w:rsidRPr="007467D9">
        <w:rPr>
          <w:rFonts w:ascii="Tahoma" w:hAnsi="Tahoma" w:cs="Tahoma"/>
          <w:i/>
          <w:color w:val="auto"/>
          <w:sz w:val="20"/>
          <w:szCs w:val="20"/>
          <w:lang w:eastAsia="en-GB"/>
        </w:rPr>
        <w:t xml:space="preserve"> hozzáférjen a jelen egységes európai közbeszerzési dokumentum </w:t>
      </w:r>
      <w:r w:rsidRPr="007467D9">
        <w:rPr>
          <w:rFonts w:ascii="Tahoma" w:hAnsi="Tahoma" w:cs="Tahoma"/>
          <w:i/>
          <w:color w:val="auto"/>
          <w:sz w:val="20"/>
          <w:szCs w:val="20"/>
          <w:highlight w:val="yellow"/>
          <w:lang w:eastAsia="en-GB"/>
        </w:rPr>
        <w:t>[a megfelelő rész/szakasz/pont azonosítása]</w:t>
      </w:r>
      <w:r w:rsidRPr="007467D9">
        <w:rPr>
          <w:rFonts w:ascii="Tahoma" w:hAnsi="Tahoma" w:cs="Tahoma"/>
          <w:i/>
          <w:color w:val="auto"/>
          <w:sz w:val="20"/>
          <w:szCs w:val="20"/>
          <w:lang w:eastAsia="en-GB"/>
        </w:rPr>
        <w:t xml:space="preserve"> alatt a</w:t>
      </w:r>
      <w:r w:rsidRPr="007467D9">
        <w:rPr>
          <w:rFonts w:ascii="Tahoma" w:hAnsi="Tahoma" w:cs="Tahoma"/>
          <w:color w:val="auto"/>
          <w:sz w:val="20"/>
          <w:szCs w:val="20"/>
          <w:lang w:eastAsia="en-GB"/>
        </w:rPr>
        <w:t xml:space="preserve"> </w:t>
      </w:r>
      <w:r w:rsidRPr="007467D9">
        <w:rPr>
          <w:rFonts w:ascii="Tahoma" w:hAnsi="Tahoma" w:cs="Tahoma"/>
          <w:color w:val="auto"/>
          <w:sz w:val="20"/>
          <w:szCs w:val="20"/>
          <w:highlight w:val="yellow"/>
          <w:lang w:eastAsia="en-GB"/>
        </w:rPr>
        <w:t xml:space="preserve">[a közbeszerzési eljárás azonosítása: (rövid ismertetés, hivatkozás az </w:t>
      </w:r>
      <w:r w:rsidRPr="007467D9">
        <w:rPr>
          <w:rFonts w:ascii="Tahoma" w:hAnsi="Tahoma" w:cs="Tahoma"/>
          <w:i/>
          <w:color w:val="auto"/>
          <w:sz w:val="20"/>
          <w:szCs w:val="20"/>
          <w:highlight w:val="yellow"/>
          <w:lang w:eastAsia="en-GB"/>
        </w:rPr>
        <w:t>Európai Unió Hivatalos Lapjában</w:t>
      </w:r>
      <w:r w:rsidRPr="007467D9">
        <w:rPr>
          <w:rFonts w:ascii="Tahoma" w:hAnsi="Tahoma" w:cs="Tahoma"/>
          <w:color w:val="auto"/>
          <w:sz w:val="20"/>
          <w:szCs w:val="20"/>
          <w:highlight w:val="yellow"/>
          <w:lang w:eastAsia="en-GB"/>
        </w:rPr>
        <w:t xml:space="preserve"> közzétett hirdetményre, hivatkozási szám)]</w:t>
      </w:r>
      <w:r w:rsidRPr="007467D9">
        <w:rPr>
          <w:rFonts w:ascii="Tahoma" w:hAnsi="Tahoma" w:cs="Tahoma"/>
          <w:color w:val="auto"/>
          <w:sz w:val="20"/>
          <w:szCs w:val="20"/>
          <w:lang w:eastAsia="en-GB"/>
        </w:rPr>
        <w:t xml:space="preserve"> céljára megadott információkat igazoló dokumentumokhoz.</w:t>
      </w:r>
      <w:r w:rsidRPr="007467D9">
        <w:rPr>
          <w:rFonts w:ascii="Tahoma" w:hAnsi="Tahoma" w:cs="Tahoma"/>
          <w:i/>
          <w:color w:val="auto"/>
          <w:sz w:val="20"/>
          <w:szCs w:val="20"/>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78F0386B" w14:textId="77777777" w:rsidTr="00651E1E">
        <w:tc>
          <w:tcPr>
            <w:tcW w:w="9488" w:type="dxa"/>
            <w:gridSpan w:val="3"/>
          </w:tcPr>
          <w:p w14:paraId="4B4032F8" w14:textId="77777777" w:rsidR="00194E0D" w:rsidRPr="007467D9" w:rsidRDefault="00194E0D"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18C79343" w14:textId="77777777" w:rsidTr="00651E1E">
        <w:tc>
          <w:tcPr>
            <w:tcW w:w="1495" w:type="dxa"/>
          </w:tcPr>
          <w:p w14:paraId="32B16964" w14:textId="77777777" w:rsidR="00194E0D" w:rsidRPr="007467D9" w:rsidRDefault="00194E0D" w:rsidP="004F3438">
            <w:pPr>
              <w:spacing w:before="120" w:after="120"/>
              <w:ind w:left="426" w:hanging="426"/>
              <w:jc w:val="both"/>
              <w:rPr>
                <w:rFonts w:ascii="Tahoma" w:hAnsi="Tahoma" w:cs="Tahoma"/>
                <w:color w:val="auto"/>
                <w:sz w:val="20"/>
                <w:szCs w:val="20"/>
              </w:rPr>
            </w:pPr>
          </w:p>
        </w:tc>
        <w:tc>
          <w:tcPr>
            <w:tcW w:w="3603" w:type="dxa"/>
          </w:tcPr>
          <w:p w14:paraId="5B24F95E" w14:textId="77777777" w:rsidR="00194E0D" w:rsidRPr="007467D9" w:rsidRDefault="00194E0D" w:rsidP="004F3438">
            <w:pPr>
              <w:spacing w:before="120" w:after="120"/>
              <w:ind w:left="426" w:hanging="426"/>
              <w:jc w:val="both"/>
              <w:rPr>
                <w:rFonts w:ascii="Tahoma" w:hAnsi="Tahoma" w:cs="Tahoma"/>
                <w:color w:val="auto"/>
                <w:sz w:val="20"/>
                <w:szCs w:val="20"/>
              </w:rPr>
            </w:pPr>
          </w:p>
        </w:tc>
        <w:tc>
          <w:tcPr>
            <w:tcW w:w="4390" w:type="dxa"/>
            <w:tcBorders>
              <w:bottom w:val="single" w:sz="4" w:space="0" w:color="auto"/>
            </w:tcBorders>
          </w:tcPr>
          <w:p w14:paraId="347F7566" w14:textId="77777777" w:rsidR="00194E0D" w:rsidRPr="007467D9" w:rsidRDefault="00194E0D" w:rsidP="004F3438">
            <w:pPr>
              <w:spacing w:before="120" w:after="120"/>
              <w:ind w:left="426" w:hanging="426"/>
              <w:jc w:val="both"/>
              <w:rPr>
                <w:rFonts w:ascii="Tahoma" w:hAnsi="Tahoma" w:cs="Tahoma"/>
                <w:color w:val="auto"/>
                <w:sz w:val="20"/>
                <w:szCs w:val="20"/>
              </w:rPr>
            </w:pPr>
          </w:p>
        </w:tc>
      </w:tr>
      <w:tr w:rsidR="00194E0D" w:rsidRPr="007467D9" w14:paraId="55E77BBD" w14:textId="77777777" w:rsidTr="00651E1E">
        <w:tc>
          <w:tcPr>
            <w:tcW w:w="1495" w:type="dxa"/>
          </w:tcPr>
          <w:p w14:paraId="3B693693" w14:textId="77777777" w:rsidR="00194E0D" w:rsidRPr="007467D9" w:rsidRDefault="00194E0D" w:rsidP="004F3438">
            <w:pPr>
              <w:spacing w:before="120" w:after="120"/>
              <w:ind w:left="426" w:hanging="426"/>
              <w:jc w:val="both"/>
              <w:rPr>
                <w:rFonts w:ascii="Tahoma" w:hAnsi="Tahoma" w:cs="Tahoma"/>
                <w:color w:val="auto"/>
                <w:sz w:val="20"/>
                <w:szCs w:val="20"/>
              </w:rPr>
            </w:pPr>
          </w:p>
        </w:tc>
        <w:tc>
          <w:tcPr>
            <w:tcW w:w="3603" w:type="dxa"/>
          </w:tcPr>
          <w:p w14:paraId="4E5F78F2" w14:textId="77777777" w:rsidR="00194E0D" w:rsidRPr="007467D9" w:rsidRDefault="00194E0D" w:rsidP="004F3438">
            <w:pPr>
              <w:spacing w:before="120" w:after="120"/>
              <w:ind w:left="426" w:hanging="426"/>
              <w:jc w:val="both"/>
              <w:rPr>
                <w:rFonts w:ascii="Tahoma" w:hAnsi="Tahoma" w:cs="Tahoma"/>
                <w:color w:val="auto"/>
                <w:sz w:val="20"/>
                <w:szCs w:val="20"/>
              </w:rPr>
            </w:pPr>
          </w:p>
        </w:tc>
        <w:tc>
          <w:tcPr>
            <w:tcW w:w="4390" w:type="dxa"/>
            <w:tcBorders>
              <w:top w:val="single" w:sz="4" w:space="0" w:color="auto"/>
            </w:tcBorders>
            <w:vAlign w:val="center"/>
          </w:tcPr>
          <w:p w14:paraId="3FAFCA0F" w14:textId="77777777" w:rsidR="00194E0D" w:rsidRPr="007467D9" w:rsidRDefault="00194E0D"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2C82D6C8" w14:textId="77777777" w:rsidR="00194E0D" w:rsidRPr="007467D9" w:rsidRDefault="00194E0D" w:rsidP="004F3438">
      <w:pPr>
        <w:ind w:left="426" w:hanging="426"/>
        <w:rPr>
          <w:rFonts w:ascii="Tahoma" w:hAnsi="Tahoma" w:cs="Tahoma"/>
          <w:color w:val="auto"/>
          <w:sz w:val="20"/>
          <w:szCs w:val="20"/>
        </w:rPr>
      </w:pPr>
    </w:p>
    <w:p w14:paraId="32767752" w14:textId="77777777" w:rsidR="00194E0D" w:rsidRPr="007467D9" w:rsidRDefault="00194E0D" w:rsidP="004F3438">
      <w:pPr>
        <w:pStyle w:val="Listaszerbekezds"/>
        <w:tabs>
          <w:tab w:val="center" w:pos="6521"/>
        </w:tabs>
        <w:spacing w:line="276" w:lineRule="auto"/>
        <w:ind w:left="426" w:hanging="426"/>
        <w:jc w:val="center"/>
        <w:rPr>
          <w:rFonts w:ascii="Tahoma" w:hAnsi="Tahoma" w:cs="Tahoma"/>
          <w:sz w:val="20"/>
          <w:szCs w:val="20"/>
          <w:shd w:val="clear" w:color="auto" w:fill="FFFFFF"/>
        </w:rPr>
      </w:pPr>
    </w:p>
    <w:p w14:paraId="05CC5544" w14:textId="77777777" w:rsidR="00CA290A" w:rsidRPr="007467D9" w:rsidRDefault="00CA290A" w:rsidP="004F3438">
      <w:pPr>
        <w:suppressAutoHyphens w:val="0"/>
        <w:spacing w:after="0"/>
        <w:ind w:left="426" w:hanging="426"/>
        <w:textAlignment w:val="auto"/>
        <w:rPr>
          <w:rFonts w:ascii="Tahoma" w:eastAsia="Times New Roman" w:hAnsi="Tahoma" w:cs="Tahoma"/>
          <w:b/>
          <w:smallCaps/>
          <w:color w:val="auto"/>
          <w:sz w:val="20"/>
          <w:szCs w:val="20"/>
          <w:lang w:eastAsia="en-US"/>
        </w:rPr>
      </w:pPr>
      <w:r w:rsidRPr="007467D9">
        <w:rPr>
          <w:rFonts w:ascii="Tahoma" w:eastAsia="Times New Roman" w:hAnsi="Tahoma" w:cs="Tahoma"/>
          <w:b/>
          <w:smallCaps/>
          <w:color w:val="auto"/>
          <w:sz w:val="20"/>
          <w:szCs w:val="20"/>
          <w:lang w:eastAsia="en-US"/>
        </w:rPr>
        <w:br w:type="page"/>
      </w:r>
    </w:p>
    <w:p w14:paraId="0AEFC854" w14:textId="77777777" w:rsidR="006A261D" w:rsidRPr="007467D9" w:rsidRDefault="006A261D" w:rsidP="004F3438">
      <w:pPr>
        <w:suppressAutoHyphens w:val="0"/>
        <w:spacing w:before="120" w:after="120"/>
        <w:ind w:left="426" w:hanging="426"/>
        <w:jc w:val="center"/>
        <w:rPr>
          <w:rFonts w:ascii="Tahoma" w:eastAsia="Times New Roman" w:hAnsi="Tahoma" w:cs="Tahoma"/>
          <w:b/>
          <w:color w:val="auto"/>
          <w:sz w:val="20"/>
          <w:szCs w:val="20"/>
          <w:lang w:eastAsia="en-US"/>
        </w:rPr>
      </w:pPr>
    </w:p>
    <w:p w14:paraId="2BE501F4" w14:textId="77777777" w:rsidR="002317EA" w:rsidRPr="007467D9" w:rsidRDefault="002317EA" w:rsidP="004F3438">
      <w:pPr>
        <w:spacing w:after="0"/>
        <w:ind w:left="426" w:hanging="426"/>
        <w:jc w:val="right"/>
        <w:rPr>
          <w:rFonts w:ascii="Tahoma" w:hAnsi="Tahoma" w:cs="Tahoma"/>
          <w:b/>
          <w:color w:val="auto"/>
          <w:sz w:val="20"/>
          <w:szCs w:val="20"/>
        </w:rPr>
      </w:pPr>
      <w:r w:rsidRPr="007467D9">
        <w:rPr>
          <w:rFonts w:ascii="Tahoma" w:hAnsi="Tahoma" w:cs="Tahoma"/>
          <w:b/>
          <w:color w:val="auto"/>
          <w:sz w:val="20"/>
          <w:szCs w:val="20"/>
        </w:rPr>
        <w:t>5. sz</w:t>
      </w:r>
      <w:r w:rsidRPr="007467D9">
        <w:rPr>
          <w:rFonts w:ascii="Tahoma" w:hAnsi="Tahoma" w:cs="Tahoma"/>
          <w:b/>
          <w:caps/>
          <w:color w:val="auto"/>
          <w:sz w:val="20"/>
          <w:szCs w:val="20"/>
        </w:rPr>
        <w:t xml:space="preserve">. </w:t>
      </w:r>
      <w:r w:rsidRPr="007467D9">
        <w:rPr>
          <w:rFonts w:ascii="Tahoma" w:hAnsi="Tahoma" w:cs="Tahoma"/>
          <w:b/>
          <w:color w:val="auto"/>
          <w:sz w:val="20"/>
          <w:szCs w:val="20"/>
        </w:rPr>
        <w:t>melléklet</w:t>
      </w:r>
    </w:p>
    <w:p w14:paraId="0B88B367" w14:textId="77777777" w:rsidR="00A31633" w:rsidRPr="007467D9" w:rsidRDefault="00A31633" w:rsidP="00A31633">
      <w:pPr>
        <w:spacing w:before="60" w:after="60"/>
        <w:jc w:val="center"/>
        <w:rPr>
          <w:rFonts w:ascii="Tahoma" w:eastAsiaTheme="minorHAnsi" w:hAnsi="Tahoma" w:cs="Tahoma"/>
          <w:b/>
          <w:bCs/>
          <w:caps/>
          <w:color w:val="auto"/>
          <w:sz w:val="20"/>
          <w:szCs w:val="20"/>
          <w:lang w:eastAsia="en-US"/>
        </w:rPr>
      </w:pPr>
      <w:r w:rsidRPr="007467D9">
        <w:rPr>
          <w:rFonts w:ascii="Tahoma" w:hAnsi="Tahoma" w:cs="Tahoma"/>
          <w:b/>
          <w:bCs/>
          <w:caps/>
          <w:color w:val="auto"/>
          <w:sz w:val="20"/>
          <w:szCs w:val="20"/>
        </w:rPr>
        <w:t>Nyilatkozat változásbejegyzésről</w:t>
      </w:r>
    </w:p>
    <w:p w14:paraId="16572E05" w14:textId="77777777" w:rsidR="00A31633" w:rsidRPr="007467D9" w:rsidRDefault="00A31633" w:rsidP="00A31633">
      <w:pPr>
        <w:spacing w:before="60" w:after="60"/>
        <w:jc w:val="both"/>
        <w:rPr>
          <w:rFonts w:ascii="Tahoma" w:hAnsi="Tahoma" w:cs="Tahoma"/>
          <w:color w:val="auto"/>
          <w:sz w:val="20"/>
          <w:szCs w:val="20"/>
        </w:rPr>
      </w:pPr>
    </w:p>
    <w:p w14:paraId="298D20C1" w14:textId="77777777" w:rsidR="00A31633" w:rsidRPr="007467D9" w:rsidRDefault="00A31633" w:rsidP="00A31633">
      <w:pPr>
        <w:pStyle w:val="Listaszerbekezds"/>
        <w:spacing w:before="60" w:after="60"/>
        <w:ind w:left="0"/>
        <w:rPr>
          <w:rFonts w:ascii="Tahoma" w:hAnsi="Tahoma" w:cs="Tahoma"/>
          <w:sz w:val="20"/>
          <w:szCs w:val="20"/>
        </w:rPr>
      </w:pPr>
      <w:r w:rsidRPr="007467D9">
        <w:rPr>
          <w:rFonts w:ascii="Tahoma" w:hAnsi="Tahoma" w:cs="Tahoma"/>
          <w:sz w:val="20"/>
          <w:szCs w:val="20"/>
        </w:rPr>
        <w:t>Alulírott ___________________________________________ mint a(z) ______________________________ (székhely:__________________________________) ajánlattevő cégjegyzésre jogosult / meghatalmazott</w:t>
      </w:r>
      <w:r w:rsidRPr="007467D9">
        <w:rPr>
          <w:rStyle w:val="Lbjegyzet-hivatkozs"/>
          <w:rFonts w:ascii="Tahoma" w:hAnsi="Tahoma" w:cs="Tahoma"/>
          <w:sz w:val="20"/>
          <w:szCs w:val="20"/>
        </w:rPr>
        <w:footnoteReference w:customMarkFollows="1" w:id="65"/>
        <w:t>[1]</w:t>
      </w:r>
      <w:r w:rsidRPr="007467D9">
        <w:rPr>
          <w:rFonts w:ascii="Tahoma" w:hAnsi="Tahoma" w:cs="Tahoma"/>
          <w:sz w:val="20"/>
          <w:szCs w:val="20"/>
        </w:rPr>
        <w:t xml:space="preserve"> képviselője </w:t>
      </w:r>
      <w:r w:rsidRPr="007467D9">
        <w:rPr>
          <w:rFonts w:ascii="Tahoma" w:hAnsi="Tahoma" w:cs="Tahoma"/>
          <w:b/>
          <w:bCs/>
          <w:sz w:val="20"/>
          <w:szCs w:val="20"/>
        </w:rPr>
        <w:t>„</w:t>
      </w:r>
      <w:r w:rsidR="0007482B" w:rsidRPr="007467D9">
        <w:rPr>
          <w:rFonts w:ascii="Tahoma" w:hAnsi="Tahoma" w:cs="Tahoma"/>
          <w:b/>
          <w:i/>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bCs/>
          <w:sz w:val="20"/>
          <w:szCs w:val="20"/>
        </w:rPr>
        <w:t xml:space="preserve">” </w:t>
      </w:r>
      <w:r w:rsidRPr="007467D9">
        <w:rPr>
          <w:rFonts w:ascii="Tahoma" w:hAnsi="Tahoma" w:cs="Tahoma"/>
          <w:sz w:val="20"/>
          <w:szCs w:val="20"/>
        </w:rPr>
        <w:t xml:space="preserve">tárgyban indított közbeszerzési eljárás során az alábbiak szerint nyilatkozom a </w:t>
      </w:r>
      <w:r w:rsidRPr="007467D9">
        <w:rPr>
          <w:rFonts w:ascii="Tahoma" w:hAnsi="Tahoma" w:cs="Tahoma"/>
          <w:b/>
          <w:bCs/>
          <w:sz w:val="20"/>
          <w:szCs w:val="20"/>
        </w:rPr>
        <w:t xml:space="preserve">változásbejegyzés </w:t>
      </w:r>
      <w:r w:rsidRPr="007467D9">
        <w:rPr>
          <w:rFonts w:ascii="Tahoma" w:hAnsi="Tahoma" w:cs="Tahoma"/>
          <w:sz w:val="20"/>
          <w:szCs w:val="20"/>
        </w:rPr>
        <w:t>vonatkozásában:</w:t>
      </w:r>
    </w:p>
    <w:p w14:paraId="262E42AA" w14:textId="77777777" w:rsidR="00A31633" w:rsidRPr="007467D9" w:rsidRDefault="00A31633" w:rsidP="00A31633">
      <w:pPr>
        <w:pStyle w:val="Listaszerbekezds"/>
        <w:spacing w:before="60" w:after="60"/>
        <w:ind w:left="0"/>
        <w:rPr>
          <w:rFonts w:ascii="Tahoma" w:hAnsi="Tahoma" w:cs="Tahoma"/>
          <w:sz w:val="20"/>
          <w:szCs w:val="20"/>
        </w:rPr>
      </w:pPr>
    </w:p>
    <w:p w14:paraId="57C03039" w14:textId="77777777" w:rsidR="00A31633" w:rsidRPr="007467D9" w:rsidRDefault="00A31633" w:rsidP="00A31633">
      <w:pPr>
        <w:pStyle w:val="Listaszerbekezds"/>
        <w:spacing w:before="60" w:after="60"/>
        <w:ind w:left="0"/>
        <w:rPr>
          <w:rFonts w:ascii="Tahoma" w:hAnsi="Tahoma" w:cs="Tahoma"/>
          <w:b/>
          <w:bCs/>
          <w:sz w:val="20"/>
          <w:szCs w:val="20"/>
        </w:rPr>
      </w:pPr>
      <w:r w:rsidRPr="007467D9">
        <w:rPr>
          <w:rFonts w:ascii="Tahoma" w:hAnsi="Tahoma" w:cs="Tahoma"/>
          <w:sz w:val="20"/>
          <w:szCs w:val="20"/>
        </w:rPr>
        <w:t>Nyilatkozom, hogy</w:t>
      </w:r>
      <w:r w:rsidRPr="007467D9">
        <w:rPr>
          <w:rFonts w:ascii="Tahoma" w:hAnsi="Tahoma" w:cs="Tahoma"/>
          <w:b/>
          <w:bCs/>
          <w:sz w:val="20"/>
          <w:szCs w:val="20"/>
        </w:rPr>
        <w:t xml:space="preserve"> nincs folyamatban változásbejegyzési </w:t>
      </w:r>
      <w:proofErr w:type="gramStart"/>
      <w:r w:rsidRPr="007467D9">
        <w:rPr>
          <w:rFonts w:ascii="Tahoma" w:hAnsi="Tahoma" w:cs="Tahoma"/>
          <w:b/>
          <w:bCs/>
          <w:sz w:val="20"/>
          <w:szCs w:val="20"/>
        </w:rPr>
        <w:t>eljárás</w:t>
      </w:r>
      <w:r w:rsidRPr="007467D9">
        <w:rPr>
          <w:rFonts w:ascii="Tahoma" w:hAnsi="Tahoma" w:cs="Tahoma"/>
          <w:sz w:val="20"/>
          <w:szCs w:val="20"/>
          <w:vertAlign w:val="superscript"/>
        </w:rPr>
        <w:footnoteReference w:customMarkFollows="1" w:id="66"/>
        <w:t>[</w:t>
      </w:r>
      <w:proofErr w:type="gramEnd"/>
      <w:r w:rsidRPr="007467D9">
        <w:rPr>
          <w:rFonts w:ascii="Tahoma" w:hAnsi="Tahoma" w:cs="Tahoma"/>
          <w:sz w:val="20"/>
          <w:szCs w:val="20"/>
          <w:vertAlign w:val="superscript"/>
        </w:rPr>
        <w:t>2]</w:t>
      </w:r>
    </w:p>
    <w:p w14:paraId="0306EAF4" w14:textId="77777777" w:rsidR="00A31633" w:rsidRPr="007467D9" w:rsidRDefault="00A31633" w:rsidP="00A31633">
      <w:pPr>
        <w:pStyle w:val="Listaszerbekezds"/>
        <w:spacing w:before="60" w:after="60"/>
        <w:ind w:left="0"/>
        <w:rPr>
          <w:rFonts w:ascii="Tahoma" w:hAnsi="Tahoma" w:cs="Tahoma"/>
          <w:b/>
          <w:bCs/>
          <w:sz w:val="20"/>
          <w:szCs w:val="20"/>
        </w:rPr>
      </w:pPr>
    </w:p>
    <w:p w14:paraId="3B7049DD" w14:textId="77777777" w:rsidR="00A31633" w:rsidRPr="007467D9" w:rsidRDefault="00A31633" w:rsidP="00A31633">
      <w:pPr>
        <w:pStyle w:val="Listaszerbekezds"/>
        <w:spacing w:before="60" w:after="60"/>
        <w:ind w:left="0"/>
        <w:rPr>
          <w:rFonts w:ascii="Tahoma" w:hAnsi="Tahoma" w:cs="Tahoma"/>
          <w:b/>
          <w:bCs/>
          <w:sz w:val="20"/>
          <w:szCs w:val="20"/>
        </w:rPr>
      </w:pPr>
      <w:r w:rsidRPr="007467D9">
        <w:rPr>
          <w:rFonts w:ascii="Tahoma" w:hAnsi="Tahoma" w:cs="Tahoma"/>
          <w:b/>
          <w:bCs/>
          <w:sz w:val="20"/>
          <w:szCs w:val="20"/>
        </w:rPr>
        <w:t>vagy</w:t>
      </w:r>
    </w:p>
    <w:p w14:paraId="5DCE781B" w14:textId="77777777" w:rsidR="00A31633" w:rsidRPr="007467D9" w:rsidRDefault="00A31633" w:rsidP="00A31633">
      <w:pPr>
        <w:pStyle w:val="Listaszerbekezds"/>
        <w:spacing w:before="60" w:after="60"/>
        <w:ind w:left="0"/>
        <w:rPr>
          <w:rFonts w:ascii="Tahoma" w:hAnsi="Tahoma" w:cs="Tahoma"/>
          <w:sz w:val="20"/>
          <w:szCs w:val="20"/>
        </w:rPr>
      </w:pPr>
    </w:p>
    <w:p w14:paraId="54E285F7" w14:textId="77777777" w:rsidR="00A31633" w:rsidRPr="007467D9" w:rsidRDefault="00A31633" w:rsidP="00A31633">
      <w:pPr>
        <w:pStyle w:val="Listaszerbekezds"/>
        <w:spacing w:before="60" w:after="60"/>
        <w:ind w:left="0"/>
        <w:rPr>
          <w:rFonts w:ascii="Tahoma" w:hAnsi="Tahoma" w:cs="Tahoma"/>
          <w:b/>
          <w:bCs/>
          <w:sz w:val="20"/>
          <w:szCs w:val="20"/>
        </w:rPr>
      </w:pPr>
      <w:r w:rsidRPr="007467D9">
        <w:rPr>
          <w:rFonts w:ascii="Tahoma" w:hAnsi="Tahoma" w:cs="Tahoma"/>
          <w:sz w:val="20"/>
          <w:szCs w:val="20"/>
        </w:rPr>
        <w:t>Nyilatkozom, hogy</w:t>
      </w:r>
      <w:r w:rsidRPr="007467D9">
        <w:rPr>
          <w:rFonts w:ascii="Tahoma" w:hAnsi="Tahoma" w:cs="Tahoma"/>
          <w:b/>
          <w:bCs/>
          <w:sz w:val="20"/>
          <w:szCs w:val="20"/>
        </w:rPr>
        <w:t xml:space="preserve"> változásbejegyzési eljárás van folyamatban.</w:t>
      </w:r>
      <w:r w:rsidRPr="007467D9">
        <w:rPr>
          <w:rFonts w:ascii="Tahoma" w:hAnsi="Tahoma" w:cs="Tahoma"/>
          <w:sz w:val="20"/>
          <w:szCs w:val="20"/>
          <w:vertAlign w:val="superscript"/>
        </w:rPr>
        <w:footnoteReference w:customMarkFollows="1" w:id="67"/>
        <w:t>[3]</w:t>
      </w:r>
    </w:p>
    <w:p w14:paraId="113A2CA0" w14:textId="77777777" w:rsidR="00A31633" w:rsidRPr="007467D9" w:rsidRDefault="00A31633" w:rsidP="00A31633">
      <w:pPr>
        <w:pStyle w:val="Listaszerbekezds"/>
        <w:spacing w:before="60" w:after="60"/>
        <w:ind w:left="0"/>
        <w:rPr>
          <w:rFonts w:ascii="Tahoma" w:hAnsi="Tahoma" w:cs="Tahoma"/>
          <w:b/>
          <w:bCs/>
          <w:sz w:val="20"/>
          <w:szCs w:val="20"/>
        </w:rPr>
      </w:pPr>
    </w:p>
    <w:p w14:paraId="7FCEAC12" w14:textId="77777777" w:rsidR="00A31633" w:rsidRPr="007467D9" w:rsidRDefault="00A31633" w:rsidP="00A31633">
      <w:pPr>
        <w:jc w:val="both"/>
        <w:rPr>
          <w:rFonts w:ascii="Tahoma" w:hAnsi="Tahoma" w:cs="Tahoma"/>
          <w:color w:val="auto"/>
          <w:sz w:val="20"/>
          <w:szCs w:val="20"/>
        </w:rPr>
      </w:pPr>
      <w:r w:rsidRPr="007467D9">
        <w:rPr>
          <w:rFonts w:ascii="Tahoma" w:hAnsi="Tahoma" w:cs="Tahoma"/>
          <w:color w:val="auto"/>
          <w:sz w:val="20"/>
          <w:szCs w:val="20"/>
        </w:rPr>
        <w:t xml:space="preserve">Folyamatban lévő változásbejegyzési eljárás esetén az ajánlathoz csatolom a cégbírósághoz benyújtott változásbejegyzési kérelmet és az annak érkezéséről a cégbíróság által megküldött igazolás is. </w:t>
      </w:r>
    </w:p>
    <w:p w14:paraId="36AC265A" w14:textId="77777777" w:rsidR="00A31633" w:rsidRPr="007467D9" w:rsidRDefault="00A31633" w:rsidP="00A31633">
      <w:pPr>
        <w:rPr>
          <w:rFonts w:ascii="Tahoma" w:hAnsi="Tahoma" w:cs="Tahoma"/>
          <w:b/>
          <w:bCs/>
          <w:color w:val="auto"/>
          <w:sz w:val="20"/>
          <w:szCs w:val="20"/>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932096" w:rsidRPr="007467D9" w14:paraId="387E122C" w14:textId="77777777" w:rsidTr="005C3268">
        <w:tc>
          <w:tcPr>
            <w:tcW w:w="9072" w:type="dxa"/>
            <w:gridSpan w:val="3"/>
            <w:tcMar>
              <w:top w:w="0" w:type="dxa"/>
              <w:left w:w="108" w:type="dxa"/>
              <w:bottom w:w="0" w:type="dxa"/>
              <w:right w:w="108" w:type="dxa"/>
            </w:tcMar>
            <w:hideMark/>
          </w:tcPr>
          <w:p w14:paraId="05480F42" w14:textId="77777777" w:rsidR="00A31633" w:rsidRPr="007467D9" w:rsidRDefault="00A31633" w:rsidP="005C3268">
            <w:pPr>
              <w:spacing w:after="120"/>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08A62A69" w14:textId="77777777" w:rsidTr="005C3268">
        <w:tc>
          <w:tcPr>
            <w:tcW w:w="1423" w:type="dxa"/>
            <w:tcMar>
              <w:top w:w="0" w:type="dxa"/>
              <w:left w:w="108" w:type="dxa"/>
              <w:bottom w:w="0" w:type="dxa"/>
              <w:right w:w="108" w:type="dxa"/>
            </w:tcMar>
          </w:tcPr>
          <w:p w14:paraId="578BE87E" w14:textId="77777777" w:rsidR="00A31633" w:rsidRPr="007467D9" w:rsidRDefault="00A31633" w:rsidP="005C3268">
            <w:pPr>
              <w:spacing w:after="120"/>
              <w:jc w:val="both"/>
              <w:rPr>
                <w:rFonts w:ascii="Tahoma" w:hAnsi="Tahoma" w:cs="Tahoma"/>
                <w:color w:val="auto"/>
                <w:sz w:val="20"/>
                <w:szCs w:val="20"/>
              </w:rPr>
            </w:pPr>
          </w:p>
        </w:tc>
        <w:tc>
          <w:tcPr>
            <w:tcW w:w="3411" w:type="dxa"/>
            <w:tcMar>
              <w:top w:w="0" w:type="dxa"/>
              <w:left w:w="108" w:type="dxa"/>
              <w:bottom w:w="0" w:type="dxa"/>
              <w:right w:w="108" w:type="dxa"/>
            </w:tcMar>
          </w:tcPr>
          <w:p w14:paraId="2D6300B1" w14:textId="77777777" w:rsidR="00A31633" w:rsidRPr="007467D9" w:rsidRDefault="00A31633" w:rsidP="005C3268">
            <w:pPr>
              <w:spacing w:after="120"/>
              <w:jc w:val="both"/>
              <w:rPr>
                <w:rFonts w:ascii="Tahoma" w:hAnsi="Tahoma" w:cs="Tahoma"/>
                <w:color w:val="auto"/>
                <w:sz w:val="20"/>
                <w:szCs w:val="20"/>
              </w:rPr>
            </w:pPr>
          </w:p>
        </w:tc>
        <w:tc>
          <w:tcPr>
            <w:tcW w:w="4238" w:type="dxa"/>
            <w:tcBorders>
              <w:top w:val="nil"/>
              <w:left w:val="nil"/>
              <w:bottom w:val="single" w:sz="8" w:space="0" w:color="auto"/>
              <w:right w:val="nil"/>
            </w:tcBorders>
            <w:tcMar>
              <w:top w:w="0" w:type="dxa"/>
              <w:left w:w="108" w:type="dxa"/>
              <w:bottom w:w="0" w:type="dxa"/>
              <w:right w:w="108" w:type="dxa"/>
            </w:tcMar>
          </w:tcPr>
          <w:p w14:paraId="4A1E54C0" w14:textId="77777777" w:rsidR="00A31633" w:rsidRPr="007467D9" w:rsidRDefault="00A31633" w:rsidP="005C3268">
            <w:pPr>
              <w:spacing w:after="120"/>
              <w:jc w:val="both"/>
              <w:rPr>
                <w:rFonts w:ascii="Tahoma" w:hAnsi="Tahoma" w:cs="Tahoma"/>
                <w:color w:val="auto"/>
                <w:sz w:val="20"/>
                <w:szCs w:val="20"/>
              </w:rPr>
            </w:pPr>
          </w:p>
        </w:tc>
      </w:tr>
      <w:tr w:rsidR="00A31633" w:rsidRPr="007467D9" w14:paraId="49D5ACA1" w14:textId="77777777" w:rsidTr="005C3268">
        <w:tc>
          <w:tcPr>
            <w:tcW w:w="1423" w:type="dxa"/>
            <w:tcMar>
              <w:top w:w="0" w:type="dxa"/>
              <w:left w:w="108" w:type="dxa"/>
              <w:bottom w:w="0" w:type="dxa"/>
              <w:right w:w="108" w:type="dxa"/>
            </w:tcMar>
          </w:tcPr>
          <w:p w14:paraId="69B5BDC2" w14:textId="77777777" w:rsidR="00A31633" w:rsidRPr="007467D9" w:rsidRDefault="00A31633" w:rsidP="005C3268">
            <w:pPr>
              <w:spacing w:after="120"/>
              <w:jc w:val="both"/>
              <w:rPr>
                <w:rFonts w:ascii="Tahoma" w:hAnsi="Tahoma" w:cs="Tahoma"/>
                <w:color w:val="auto"/>
                <w:sz w:val="20"/>
                <w:szCs w:val="20"/>
              </w:rPr>
            </w:pPr>
          </w:p>
        </w:tc>
        <w:tc>
          <w:tcPr>
            <w:tcW w:w="3411" w:type="dxa"/>
            <w:tcMar>
              <w:top w:w="0" w:type="dxa"/>
              <w:left w:w="108" w:type="dxa"/>
              <w:bottom w:w="0" w:type="dxa"/>
              <w:right w:w="108" w:type="dxa"/>
            </w:tcMar>
          </w:tcPr>
          <w:p w14:paraId="7C3D9D7B" w14:textId="77777777" w:rsidR="00A31633" w:rsidRPr="007467D9" w:rsidRDefault="00A31633" w:rsidP="005C3268">
            <w:pPr>
              <w:spacing w:after="120"/>
              <w:jc w:val="both"/>
              <w:rPr>
                <w:rFonts w:ascii="Tahoma" w:hAnsi="Tahoma" w:cs="Tahoma"/>
                <w:color w:val="auto"/>
                <w:sz w:val="20"/>
                <w:szCs w:val="20"/>
              </w:rPr>
            </w:pPr>
          </w:p>
        </w:tc>
        <w:tc>
          <w:tcPr>
            <w:tcW w:w="4238" w:type="dxa"/>
            <w:tcMar>
              <w:top w:w="0" w:type="dxa"/>
              <w:left w:w="108" w:type="dxa"/>
              <w:bottom w:w="0" w:type="dxa"/>
              <w:right w:w="108" w:type="dxa"/>
            </w:tcMar>
            <w:vAlign w:val="center"/>
            <w:hideMark/>
          </w:tcPr>
          <w:p w14:paraId="62CF6800" w14:textId="77777777" w:rsidR="00A31633" w:rsidRPr="007467D9" w:rsidRDefault="00A31633" w:rsidP="005C3268">
            <w:pPr>
              <w:spacing w:after="120"/>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254C7428" w14:textId="77777777" w:rsidR="00A31633" w:rsidRPr="007467D9" w:rsidRDefault="00A31633" w:rsidP="004F3438">
      <w:pPr>
        <w:spacing w:after="0"/>
        <w:ind w:left="426" w:hanging="426"/>
        <w:jc w:val="right"/>
        <w:rPr>
          <w:rFonts w:ascii="Tahoma" w:hAnsi="Tahoma" w:cs="Tahoma"/>
          <w:b/>
          <w:caps/>
          <w:color w:val="auto"/>
          <w:sz w:val="20"/>
          <w:szCs w:val="20"/>
        </w:rPr>
      </w:pPr>
    </w:p>
    <w:p w14:paraId="0110E9F1" w14:textId="77777777" w:rsidR="00A31633" w:rsidRPr="007467D9" w:rsidRDefault="00A31633">
      <w:pPr>
        <w:suppressAutoHyphens w:val="0"/>
        <w:spacing w:after="0" w:line="240" w:lineRule="auto"/>
        <w:textAlignment w:val="auto"/>
        <w:rPr>
          <w:rFonts w:ascii="Tahoma" w:hAnsi="Tahoma" w:cs="Tahoma"/>
          <w:b/>
          <w:color w:val="auto"/>
          <w:sz w:val="20"/>
          <w:szCs w:val="20"/>
        </w:rPr>
      </w:pPr>
      <w:r w:rsidRPr="007467D9">
        <w:rPr>
          <w:rFonts w:ascii="Tahoma" w:hAnsi="Tahoma" w:cs="Tahoma"/>
          <w:b/>
          <w:color w:val="auto"/>
          <w:sz w:val="20"/>
          <w:szCs w:val="20"/>
        </w:rPr>
        <w:br w:type="page"/>
      </w:r>
    </w:p>
    <w:p w14:paraId="00EB7A00" w14:textId="77777777" w:rsidR="00A31633" w:rsidRPr="007467D9" w:rsidRDefault="00A31633" w:rsidP="00A31633">
      <w:pPr>
        <w:spacing w:after="0"/>
        <w:ind w:left="426" w:hanging="426"/>
        <w:jc w:val="right"/>
        <w:rPr>
          <w:rFonts w:ascii="Tahoma" w:hAnsi="Tahoma" w:cs="Tahoma"/>
          <w:b/>
          <w:color w:val="auto"/>
          <w:sz w:val="20"/>
          <w:szCs w:val="20"/>
        </w:rPr>
      </w:pPr>
      <w:r w:rsidRPr="007467D9">
        <w:rPr>
          <w:rFonts w:ascii="Tahoma" w:hAnsi="Tahoma" w:cs="Tahoma"/>
          <w:b/>
          <w:color w:val="auto"/>
          <w:sz w:val="20"/>
          <w:szCs w:val="20"/>
        </w:rPr>
        <w:lastRenderedPageBreak/>
        <w:t>6. sz</w:t>
      </w:r>
      <w:r w:rsidRPr="007467D9">
        <w:rPr>
          <w:rFonts w:ascii="Tahoma" w:hAnsi="Tahoma" w:cs="Tahoma"/>
          <w:b/>
          <w:caps/>
          <w:color w:val="auto"/>
          <w:sz w:val="20"/>
          <w:szCs w:val="20"/>
        </w:rPr>
        <w:t xml:space="preserve">. </w:t>
      </w:r>
      <w:r w:rsidRPr="007467D9">
        <w:rPr>
          <w:rFonts w:ascii="Tahoma" w:hAnsi="Tahoma" w:cs="Tahoma"/>
          <w:b/>
          <w:color w:val="auto"/>
          <w:sz w:val="20"/>
          <w:szCs w:val="20"/>
        </w:rPr>
        <w:t>melléklet</w:t>
      </w:r>
    </w:p>
    <w:p w14:paraId="64B4155C" w14:textId="77777777" w:rsidR="002317EA" w:rsidRPr="007467D9" w:rsidRDefault="002317EA" w:rsidP="004F3438">
      <w:pPr>
        <w:spacing w:after="0"/>
        <w:ind w:left="426" w:hanging="426"/>
        <w:jc w:val="center"/>
        <w:rPr>
          <w:rFonts w:ascii="Tahoma" w:hAnsi="Tahoma" w:cs="Tahoma"/>
          <w:b/>
          <w:caps/>
          <w:color w:val="auto"/>
          <w:sz w:val="20"/>
          <w:szCs w:val="20"/>
        </w:rPr>
      </w:pPr>
      <w:r w:rsidRPr="007467D9">
        <w:rPr>
          <w:rFonts w:ascii="Tahoma" w:hAnsi="Tahoma" w:cs="Tahoma"/>
          <w:b/>
          <w:caps/>
          <w:color w:val="auto"/>
          <w:sz w:val="20"/>
          <w:szCs w:val="20"/>
        </w:rPr>
        <w:t xml:space="preserve">Nyilatkozat </w:t>
      </w:r>
    </w:p>
    <w:p w14:paraId="6BA45B12" w14:textId="77777777" w:rsidR="002317EA" w:rsidRPr="007467D9" w:rsidRDefault="002317EA" w:rsidP="004F3438">
      <w:pPr>
        <w:spacing w:after="0"/>
        <w:ind w:left="426" w:hanging="426"/>
        <w:jc w:val="center"/>
        <w:rPr>
          <w:rFonts w:ascii="Tahoma" w:hAnsi="Tahoma" w:cs="Tahoma"/>
          <w:b/>
          <w:color w:val="auto"/>
          <w:sz w:val="20"/>
          <w:szCs w:val="20"/>
        </w:rPr>
      </w:pPr>
      <w:r w:rsidRPr="007467D9">
        <w:rPr>
          <w:rFonts w:ascii="Tahoma" w:hAnsi="Tahoma" w:cs="Tahoma"/>
          <w:b/>
          <w:color w:val="auto"/>
          <w:sz w:val="20"/>
          <w:szCs w:val="20"/>
        </w:rPr>
        <w:t>A KÖZBESZERZÉSI DOKUMENTUMOK LETÖLTÉSÉRŐL</w:t>
      </w:r>
    </w:p>
    <w:p w14:paraId="1B46C1AB" w14:textId="77777777" w:rsidR="002317EA" w:rsidRPr="007467D9" w:rsidRDefault="002317EA" w:rsidP="004F3438">
      <w:pPr>
        <w:spacing w:after="0"/>
        <w:ind w:left="426" w:hanging="426"/>
        <w:jc w:val="center"/>
        <w:rPr>
          <w:rFonts w:ascii="Tahoma" w:hAnsi="Tahoma" w:cs="Tahoma"/>
          <w:b/>
          <w:color w:val="auto"/>
          <w:sz w:val="20"/>
          <w:szCs w:val="20"/>
        </w:rPr>
      </w:pPr>
    </w:p>
    <w:p w14:paraId="048087FA" w14:textId="77777777" w:rsidR="002317EA" w:rsidRPr="007467D9" w:rsidRDefault="002317EA" w:rsidP="004F3438">
      <w:pPr>
        <w:spacing w:after="0"/>
        <w:ind w:left="426" w:hanging="426"/>
        <w:jc w:val="center"/>
        <w:rPr>
          <w:rFonts w:ascii="Tahoma" w:hAnsi="Tahoma" w:cs="Tahoma"/>
          <w:b/>
          <w:color w:val="auto"/>
          <w:sz w:val="20"/>
          <w:szCs w:val="20"/>
        </w:rPr>
      </w:pPr>
    </w:p>
    <w:p w14:paraId="51ED46E7" w14:textId="77777777" w:rsidR="002317EA" w:rsidRPr="007467D9" w:rsidRDefault="002317EA" w:rsidP="004F3438">
      <w:pPr>
        <w:pStyle w:val="Szvegtrzsbehzssal"/>
        <w:numPr>
          <w:ilvl w:val="12"/>
          <w:numId w:val="0"/>
        </w:numPr>
        <w:spacing w:after="0"/>
        <w:jc w:val="both"/>
        <w:rPr>
          <w:rFonts w:ascii="Tahoma" w:hAnsi="Tahoma" w:cs="Tahoma"/>
          <w:b/>
          <w:color w:val="auto"/>
          <w:sz w:val="20"/>
          <w:szCs w:val="20"/>
        </w:rPr>
      </w:pPr>
      <w:proofErr w:type="gramStart"/>
      <w:r w:rsidRPr="007467D9">
        <w:rPr>
          <w:rFonts w:ascii="Tahoma" w:hAnsi="Tahoma" w:cs="Tahoma"/>
          <w:color w:val="auto"/>
          <w:sz w:val="20"/>
          <w:szCs w:val="20"/>
        </w:rPr>
        <w:t xml:space="preserve">Alulírott …………………………….…….., mint a ……………………………… </w:t>
      </w:r>
      <w:r w:rsidRPr="007467D9">
        <w:rPr>
          <w:rFonts w:ascii="Tahoma" w:hAnsi="Tahoma" w:cs="Tahoma"/>
          <w:i/>
          <w:color w:val="auto"/>
          <w:sz w:val="20"/>
          <w:szCs w:val="20"/>
        </w:rPr>
        <w:t>(érdekelt gazdasági szereplő megnevezése)</w:t>
      </w:r>
      <w:r w:rsidRPr="007467D9">
        <w:rPr>
          <w:rFonts w:ascii="Tahoma" w:hAnsi="Tahoma" w:cs="Tahoma"/>
          <w:color w:val="auto"/>
          <w:sz w:val="20"/>
          <w:szCs w:val="20"/>
        </w:rPr>
        <w:t xml:space="preserve"> …………………………. </w:t>
      </w:r>
      <w:r w:rsidRPr="007467D9">
        <w:rPr>
          <w:rFonts w:ascii="Tahoma" w:hAnsi="Tahoma" w:cs="Tahoma"/>
          <w:i/>
          <w:color w:val="auto"/>
          <w:sz w:val="20"/>
          <w:szCs w:val="20"/>
        </w:rPr>
        <w:t xml:space="preserve">(székhelye) </w:t>
      </w:r>
      <w:r w:rsidRPr="007467D9">
        <w:rPr>
          <w:rFonts w:ascii="Tahoma" w:hAnsi="Tahoma" w:cs="Tahoma"/>
          <w:color w:val="auto"/>
          <w:sz w:val="20"/>
          <w:szCs w:val="20"/>
        </w:rPr>
        <w:t xml:space="preserve">…………………………. </w:t>
      </w:r>
      <w:r w:rsidRPr="007467D9">
        <w:rPr>
          <w:rFonts w:ascii="Tahoma" w:hAnsi="Tahoma" w:cs="Tahoma"/>
          <w:i/>
          <w:color w:val="auto"/>
          <w:sz w:val="20"/>
          <w:szCs w:val="20"/>
        </w:rPr>
        <w:t xml:space="preserve">(adószáma) </w:t>
      </w:r>
      <w:r w:rsidRPr="007467D9">
        <w:rPr>
          <w:rFonts w:ascii="Tahoma" w:hAnsi="Tahoma" w:cs="Tahoma"/>
          <w:color w:val="auto"/>
          <w:sz w:val="20"/>
          <w:szCs w:val="20"/>
        </w:rPr>
        <w:t>nevében cégjegyzésre jogosult képviselője/meghatalmazott képviselője</w:t>
      </w:r>
      <w:r w:rsidRPr="007467D9">
        <w:rPr>
          <w:rStyle w:val="Lbjegyzet-hivatkozs"/>
          <w:rFonts w:ascii="Tahoma" w:hAnsi="Tahoma" w:cs="Tahoma"/>
          <w:color w:val="auto"/>
          <w:sz w:val="20"/>
          <w:szCs w:val="20"/>
        </w:rPr>
        <w:footnoteReference w:id="68"/>
      </w:r>
      <w:r w:rsidR="0007482B" w:rsidRPr="007467D9">
        <w:rPr>
          <w:rFonts w:ascii="Tahoma" w:hAnsi="Tahoma" w:cs="Tahoma"/>
          <w:color w:val="auto"/>
          <w:sz w:val="20"/>
          <w:szCs w:val="20"/>
        </w:rPr>
        <w:t>, a</w:t>
      </w:r>
      <w:r w:rsidR="00A31633" w:rsidRPr="007467D9">
        <w:rPr>
          <w:rFonts w:ascii="Tahoma" w:hAnsi="Tahoma" w:cs="Tahoma"/>
          <w:color w:val="auto"/>
          <w:sz w:val="20"/>
          <w:szCs w:val="20"/>
        </w:rPr>
        <w:t xml:space="preserve"> „</w:t>
      </w:r>
      <w:r w:rsidR="0007482B" w:rsidRPr="007467D9">
        <w:rPr>
          <w:rFonts w:ascii="Tahoma" w:hAnsi="Tahoma" w:cs="Tahoma"/>
          <w:b/>
          <w:i/>
          <w:color w:val="auto"/>
          <w:sz w:val="20"/>
          <w:szCs w:val="20"/>
        </w:rPr>
        <w:t xml:space="preserve">Vállalkozási keretszerződés </w:t>
      </w:r>
      <w:r w:rsidR="00936932" w:rsidRPr="007467D9">
        <w:rPr>
          <w:rFonts w:ascii="Tahoma" w:hAnsi="Tahoma" w:cs="Tahoma"/>
          <w:b/>
          <w:i/>
          <w:color w:val="auto"/>
          <w:sz w:val="20"/>
          <w:szCs w:val="20"/>
        </w:rPr>
        <w:t xml:space="preserve">az </w:t>
      </w:r>
      <w:r w:rsidR="0007482B" w:rsidRPr="007467D9">
        <w:rPr>
          <w:rFonts w:ascii="Tahoma" w:hAnsi="Tahoma" w:cs="Tahoma"/>
          <w:b/>
          <w:i/>
          <w:color w:val="auto"/>
          <w:sz w:val="20"/>
          <w:szCs w:val="20"/>
        </w:rPr>
        <w:t>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 xml:space="preserve">” </w:t>
      </w:r>
      <w:r w:rsidRPr="007467D9">
        <w:rPr>
          <w:rFonts w:ascii="Tahoma" w:hAnsi="Tahoma" w:cs="Tahoma"/>
          <w:color w:val="auto"/>
          <w:sz w:val="20"/>
          <w:szCs w:val="20"/>
        </w:rPr>
        <w:t>tárgyban megindított közbeszerzési eljárással összefüggésben</w:t>
      </w:r>
      <w:proofErr w:type="gramEnd"/>
    </w:p>
    <w:p w14:paraId="16C5F7E4" w14:textId="77777777" w:rsidR="002317EA" w:rsidRPr="007467D9" w:rsidRDefault="002317EA" w:rsidP="004F3438">
      <w:pPr>
        <w:pStyle w:val="Szvegtrzsbehzssal"/>
        <w:numPr>
          <w:ilvl w:val="12"/>
          <w:numId w:val="0"/>
        </w:numPr>
        <w:spacing w:after="0"/>
        <w:ind w:left="426" w:hanging="426"/>
        <w:jc w:val="both"/>
        <w:rPr>
          <w:rFonts w:ascii="Tahoma" w:hAnsi="Tahoma" w:cs="Tahoma"/>
          <w:color w:val="auto"/>
          <w:sz w:val="20"/>
          <w:szCs w:val="20"/>
        </w:rPr>
      </w:pPr>
    </w:p>
    <w:p w14:paraId="43C3B5DA" w14:textId="77777777" w:rsidR="002317EA" w:rsidRPr="007467D9" w:rsidRDefault="002317EA" w:rsidP="004F3438">
      <w:pPr>
        <w:pStyle w:val="Szvegtrzsbehzssal"/>
        <w:numPr>
          <w:ilvl w:val="12"/>
          <w:numId w:val="0"/>
        </w:numPr>
        <w:spacing w:after="0"/>
        <w:ind w:left="426" w:hanging="426"/>
        <w:jc w:val="center"/>
        <w:rPr>
          <w:rFonts w:ascii="Tahoma" w:hAnsi="Tahoma" w:cs="Tahoma"/>
          <w:b/>
          <w:color w:val="auto"/>
          <w:sz w:val="20"/>
          <w:szCs w:val="20"/>
        </w:rPr>
      </w:pPr>
      <w:r w:rsidRPr="007467D9">
        <w:rPr>
          <w:rFonts w:ascii="Tahoma" w:hAnsi="Tahoma" w:cs="Tahoma"/>
          <w:color w:val="auto"/>
          <w:sz w:val="20"/>
          <w:szCs w:val="20"/>
        </w:rPr>
        <w:t>nyilatkozom,</w:t>
      </w:r>
    </w:p>
    <w:p w14:paraId="462445BC" w14:textId="77777777" w:rsidR="002317EA" w:rsidRPr="007467D9" w:rsidRDefault="002317EA" w:rsidP="004F3438">
      <w:pPr>
        <w:pStyle w:val="Szvegtrzsbehzssal3"/>
        <w:numPr>
          <w:ilvl w:val="12"/>
          <w:numId w:val="0"/>
        </w:numPr>
        <w:spacing w:after="0"/>
        <w:ind w:left="426" w:right="397" w:hanging="426"/>
        <w:jc w:val="both"/>
        <w:rPr>
          <w:rFonts w:ascii="Tahoma" w:hAnsi="Tahoma" w:cs="Tahoma"/>
          <w:sz w:val="20"/>
          <w:szCs w:val="20"/>
        </w:rPr>
      </w:pPr>
    </w:p>
    <w:p w14:paraId="78941975" w14:textId="77777777" w:rsidR="002317EA" w:rsidRPr="007467D9" w:rsidRDefault="002317EA" w:rsidP="004F3438">
      <w:pPr>
        <w:pStyle w:val="Szvegtrzsbehzssal3"/>
        <w:numPr>
          <w:ilvl w:val="12"/>
          <w:numId w:val="0"/>
        </w:numPr>
        <w:spacing w:after="0"/>
        <w:ind w:right="397"/>
        <w:jc w:val="both"/>
        <w:rPr>
          <w:rFonts w:ascii="Tahoma" w:hAnsi="Tahoma" w:cs="Tahoma"/>
          <w:sz w:val="20"/>
          <w:szCs w:val="20"/>
        </w:rPr>
      </w:pPr>
      <w:r w:rsidRPr="007467D9">
        <w:rPr>
          <w:rFonts w:ascii="Tahoma" w:hAnsi="Tahoma" w:cs="Tahoma"/>
          <w:sz w:val="20"/>
          <w:szCs w:val="20"/>
        </w:rPr>
        <w:t xml:space="preserve">hogy tárgyi eljárás közbeszerzési dokumentumait a Miniszterelnökség honlapjáról </w:t>
      </w:r>
      <w:r w:rsidR="00A31633" w:rsidRPr="007467D9">
        <w:rPr>
          <w:rFonts w:ascii="Tahoma" w:hAnsi="Tahoma" w:cs="Tahoma"/>
          <w:sz w:val="20"/>
          <w:szCs w:val="20"/>
        </w:rPr>
        <w:t>201</w:t>
      </w:r>
      <w:r w:rsidR="004D1E33" w:rsidRPr="007467D9">
        <w:rPr>
          <w:rFonts w:ascii="Tahoma" w:hAnsi="Tahoma" w:cs="Tahoma"/>
          <w:sz w:val="20"/>
          <w:szCs w:val="20"/>
        </w:rPr>
        <w:t>7</w:t>
      </w:r>
      <w:r w:rsidRPr="007467D9">
        <w:rPr>
          <w:rFonts w:ascii="Tahoma" w:hAnsi="Tahoma" w:cs="Tahoma"/>
          <w:sz w:val="20"/>
          <w:szCs w:val="20"/>
        </w:rPr>
        <w:t xml:space="preserve"> __________________ hó ___ napján letöltöttem.</w:t>
      </w:r>
    </w:p>
    <w:p w14:paraId="64A18760" w14:textId="77777777" w:rsidR="002317EA" w:rsidRPr="007467D9" w:rsidRDefault="002317EA" w:rsidP="004F3438">
      <w:pPr>
        <w:tabs>
          <w:tab w:val="left" w:pos="1418"/>
          <w:tab w:val="left" w:pos="5670"/>
          <w:tab w:val="left" w:leader="dot" w:pos="8505"/>
          <w:tab w:val="right" w:pos="8789"/>
        </w:tabs>
        <w:spacing w:after="0"/>
        <w:ind w:left="426" w:right="-567" w:hanging="426"/>
        <w:rPr>
          <w:rFonts w:ascii="Tahoma" w:hAnsi="Tahoma" w:cs="Tahoma"/>
          <w:color w:val="auto"/>
          <w:sz w:val="20"/>
          <w:szCs w:val="20"/>
          <w:u w:val="single"/>
        </w:rPr>
      </w:pPr>
    </w:p>
    <w:p w14:paraId="23D3610B" w14:textId="77777777" w:rsidR="002317EA" w:rsidRPr="007467D9" w:rsidRDefault="002317EA" w:rsidP="004F3438">
      <w:pPr>
        <w:tabs>
          <w:tab w:val="left" w:pos="1418"/>
          <w:tab w:val="left" w:pos="5670"/>
          <w:tab w:val="left" w:leader="dot" w:pos="8505"/>
          <w:tab w:val="right" w:pos="8789"/>
        </w:tabs>
        <w:spacing w:after="0"/>
        <w:ind w:left="426" w:right="-567" w:hanging="426"/>
        <w:rPr>
          <w:rFonts w:ascii="Tahoma" w:hAnsi="Tahoma" w:cs="Tahoma"/>
          <w:color w:val="auto"/>
          <w:sz w:val="20"/>
          <w:szCs w:val="20"/>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932096" w:rsidRPr="007467D9" w14:paraId="202AC59B" w14:textId="77777777" w:rsidTr="00D27F51">
        <w:trPr>
          <w:trHeight w:val="390"/>
          <w:tblCellSpacing w:w="20" w:type="dxa"/>
        </w:trPr>
        <w:tc>
          <w:tcPr>
            <w:tcW w:w="8817" w:type="dxa"/>
            <w:gridSpan w:val="2"/>
            <w:shd w:val="clear" w:color="auto" w:fill="ACB9CA" w:themeFill="text2" w:themeFillTint="66"/>
            <w:vAlign w:val="center"/>
          </w:tcPr>
          <w:p w14:paraId="7F3E9D70" w14:textId="77777777" w:rsidR="002317EA" w:rsidRPr="007467D9"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color w:val="auto"/>
                <w:sz w:val="20"/>
                <w:szCs w:val="20"/>
              </w:rPr>
            </w:pPr>
            <w:r w:rsidRPr="007467D9">
              <w:rPr>
                <w:rFonts w:ascii="Tahoma" w:hAnsi="Tahoma" w:cs="Tahoma"/>
                <w:b/>
                <w:color w:val="auto"/>
                <w:sz w:val="20"/>
                <w:szCs w:val="20"/>
              </w:rPr>
              <w:t>Az érdekelt gazdasági szereplő elérhetőségei, adatai</w:t>
            </w:r>
          </w:p>
        </w:tc>
      </w:tr>
      <w:tr w:rsidR="00932096" w:rsidRPr="007467D9" w14:paraId="6B4C7DB0" w14:textId="77777777" w:rsidTr="00D27F51">
        <w:trPr>
          <w:trHeight w:val="390"/>
          <w:tblCellSpacing w:w="20" w:type="dxa"/>
        </w:trPr>
        <w:tc>
          <w:tcPr>
            <w:tcW w:w="4390" w:type="dxa"/>
            <w:vAlign w:val="center"/>
          </w:tcPr>
          <w:p w14:paraId="23EB7EC9" w14:textId="77777777" w:rsidR="002317EA" w:rsidRPr="007467D9" w:rsidRDefault="002317EA" w:rsidP="004F3438">
            <w:pPr>
              <w:spacing w:after="0"/>
              <w:rPr>
                <w:rFonts w:ascii="Tahoma" w:hAnsi="Tahoma" w:cs="Tahoma"/>
                <w:color w:val="auto"/>
                <w:sz w:val="20"/>
                <w:szCs w:val="20"/>
              </w:rPr>
            </w:pPr>
            <w:r w:rsidRPr="007467D9">
              <w:rPr>
                <w:rFonts w:ascii="Tahoma" w:hAnsi="Tahoma" w:cs="Tahoma"/>
                <w:color w:val="auto"/>
                <w:sz w:val="20"/>
                <w:szCs w:val="20"/>
              </w:rPr>
              <w:t>Az eljárásban illetékes kapcsolattartó személy neve:</w:t>
            </w:r>
          </w:p>
        </w:tc>
        <w:tc>
          <w:tcPr>
            <w:tcW w:w="4387" w:type="dxa"/>
            <w:vAlign w:val="center"/>
          </w:tcPr>
          <w:p w14:paraId="1C6BB6B2" w14:textId="77777777" w:rsidR="002317EA" w:rsidRPr="007467D9" w:rsidRDefault="002317EA" w:rsidP="004F3438">
            <w:pPr>
              <w:spacing w:after="0"/>
              <w:ind w:left="426" w:hanging="426"/>
              <w:rPr>
                <w:rFonts w:ascii="Tahoma" w:hAnsi="Tahoma" w:cs="Tahoma"/>
                <w:color w:val="auto"/>
                <w:sz w:val="20"/>
                <w:szCs w:val="20"/>
              </w:rPr>
            </w:pPr>
          </w:p>
        </w:tc>
      </w:tr>
      <w:tr w:rsidR="00932096" w:rsidRPr="007467D9" w14:paraId="4519F129" w14:textId="77777777" w:rsidTr="00D27F51">
        <w:trPr>
          <w:trHeight w:val="390"/>
          <w:tblCellSpacing w:w="20" w:type="dxa"/>
        </w:trPr>
        <w:tc>
          <w:tcPr>
            <w:tcW w:w="4390" w:type="dxa"/>
            <w:vAlign w:val="center"/>
          </w:tcPr>
          <w:p w14:paraId="707EBD86" w14:textId="77777777" w:rsidR="002317EA" w:rsidRPr="007467D9" w:rsidRDefault="002317EA" w:rsidP="004F3438">
            <w:pPr>
              <w:spacing w:after="0"/>
              <w:rPr>
                <w:rFonts w:ascii="Tahoma" w:hAnsi="Tahoma" w:cs="Tahoma"/>
                <w:color w:val="auto"/>
                <w:sz w:val="20"/>
                <w:szCs w:val="20"/>
              </w:rPr>
            </w:pPr>
            <w:r w:rsidRPr="007467D9">
              <w:rPr>
                <w:rFonts w:ascii="Tahoma" w:hAnsi="Tahoma" w:cs="Tahoma"/>
                <w:color w:val="auto"/>
                <w:sz w:val="20"/>
                <w:szCs w:val="20"/>
              </w:rPr>
              <w:t>Levelezési cím:</w:t>
            </w:r>
          </w:p>
        </w:tc>
        <w:tc>
          <w:tcPr>
            <w:tcW w:w="4387" w:type="dxa"/>
            <w:vAlign w:val="center"/>
          </w:tcPr>
          <w:p w14:paraId="4939AFCC" w14:textId="77777777" w:rsidR="002317EA" w:rsidRPr="007467D9" w:rsidRDefault="002317EA" w:rsidP="004F3438">
            <w:pPr>
              <w:spacing w:after="0"/>
              <w:ind w:left="426" w:hanging="426"/>
              <w:rPr>
                <w:rFonts w:ascii="Tahoma" w:hAnsi="Tahoma" w:cs="Tahoma"/>
                <w:color w:val="auto"/>
                <w:sz w:val="20"/>
                <w:szCs w:val="20"/>
              </w:rPr>
            </w:pPr>
          </w:p>
        </w:tc>
      </w:tr>
      <w:tr w:rsidR="00932096" w:rsidRPr="007467D9" w14:paraId="264C690A" w14:textId="77777777" w:rsidTr="00D27F51">
        <w:trPr>
          <w:trHeight w:val="390"/>
          <w:tblCellSpacing w:w="20" w:type="dxa"/>
        </w:trPr>
        <w:tc>
          <w:tcPr>
            <w:tcW w:w="4390" w:type="dxa"/>
            <w:vAlign w:val="center"/>
          </w:tcPr>
          <w:p w14:paraId="0F4599C0" w14:textId="77777777" w:rsidR="002317EA" w:rsidRPr="007467D9" w:rsidRDefault="002317EA" w:rsidP="004F3438">
            <w:pPr>
              <w:spacing w:after="0"/>
              <w:rPr>
                <w:rFonts w:ascii="Tahoma" w:hAnsi="Tahoma" w:cs="Tahoma"/>
                <w:color w:val="auto"/>
                <w:sz w:val="20"/>
                <w:szCs w:val="20"/>
              </w:rPr>
            </w:pPr>
            <w:r w:rsidRPr="007467D9">
              <w:rPr>
                <w:rFonts w:ascii="Tahoma" w:hAnsi="Tahoma" w:cs="Tahoma"/>
                <w:color w:val="auto"/>
                <w:sz w:val="20"/>
                <w:szCs w:val="20"/>
              </w:rPr>
              <w:t>Telefonszám:</w:t>
            </w:r>
          </w:p>
        </w:tc>
        <w:tc>
          <w:tcPr>
            <w:tcW w:w="4387" w:type="dxa"/>
            <w:vAlign w:val="center"/>
          </w:tcPr>
          <w:p w14:paraId="7C2804C8" w14:textId="77777777" w:rsidR="002317EA" w:rsidRPr="007467D9" w:rsidRDefault="002317EA" w:rsidP="004F3438">
            <w:pPr>
              <w:spacing w:after="0"/>
              <w:ind w:left="426" w:hanging="426"/>
              <w:rPr>
                <w:rFonts w:ascii="Tahoma" w:hAnsi="Tahoma" w:cs="Tahoma"/>
                <w:color w:val="auto"/>
                <w:sz w:val="20"/>
                <w:szCs w:val="20"/>
              </w:rPr>
            </w:pPr>
          </w:p>
        </w:tc>
      </w:tr>
      <w:tr w:rsidR="00932096" w:rsidRPr="007467D9" w14:paraId="2BD7418F" w14:textId="77777777" w:rsidTr="00D27F51">
        <w:trPr>
          <w:trHeight w:val="390"/>
          <w:tblCellSpacing w:w="20" w:type="dxa"/>
        </w:trPr>
        <w:tc>
          <w:tcPr>
            <w:tcW w:w="4390" w:type="dxa"/>
            <w:vAlign w:val="center"/>
          </w:tcPr>
          <w:p w14:paraId="5C666C30" w14:textId="77777777" w:rsidR="002317EA" w:rsidRPr="007467D9" w:rsidRDefault="002317EA" w:rsidP="004F3438">
            <w:pPr>
              <w:spacing w:after="0"/>
              <w:rPr>
                <w:rFonts w:ascii="Tahoma" w:hAnsi="Tahoma" w:cs="Tahoma"/>
                <w:color w:val="auto"/>
                <w:sz w:val="20"/>
                <w:szCs w:val="20"/>
              </w:rPr>
            </w:pPr>
            <w:r w:rsidRPr="007467D9">
              <w:rPr>
                <w:rFonts w:ascii="Tahoma" w:hAnsi="Tahoma" w:cs="Tahoma"/>
                <w:color w:val="auto"/>
                <w:sz w:val="20"/>
                <w:szCs w:val="20"/>
              </w:rPr>
              <w:t>Telefax szám</w:t>
            </w:r>
            <w:r w:rsidRPr="007467D9">
              <w:rPr>
                <w:rStyle w:val="Lbjegyzet-hivatkozs"/>
                <w:rFonts w:ascii="Tahoma" w:hAnsi="Tahoma" w:cs="Tahoma"/>
                <w:color w:val="auto"/>
                <w:sz w:val="20"/>
                <w:szCs w:val="20"/>
              </w:rPr>
              <w:footnoteReference w:id="69"/>
            </w:r>
            <w:r w:rsidRPr="007467D9">
              <w:rPr>
                <w:rFonts w:ascii="Tahoma" w:hAnsi="Tahoma" w:cs="Tahoma"/>
                <w:color w:val="auto"/>
                <w:sz w:val="20"/>
                <w:szCs w:val="20"/>
              </w:rPr>
              <w:t>:</w:t>
            </w:r>
          </w:p>
        </w:tc>
        <w:tc>
          <w:tcPr>
            <w:tcW w:w="4387" w:type="dxa"/>
            <w:vAlign w:val="center"/>
          </w:tcPr>
          <w:p w14:paraId="6051592F" w14:textId="77777777" w:rsidR="002317EA" w:rsidRPr="007467D9" w:rsidRDefault="002317EA" w:rsidP="004F3438">
            <w:pPr>
              <w:spacing w:after="0"/>
              <w:ind w:left="426" w:hanging="426"/>
              <w:rPr>
                <w:rFonts w:ascii="Tahoma" w:hAnsi="Tahoma" w:cs="Tahoma"/>
                <w:color w:val="auto"/>
                <w:sz w:val="20"/>
                <w:szCs w:val="20"/>
              </w:rPr>
            </w:pPr>
          </w:p>
        </w:tc>
      </w:tr>
      <w:tr w:rsidR="002317EA" w:rsidRPr="007467D9" w14:paraId="5AE621ED" w14:textId="77777777" w:rsidTr="00D27F51">
        <w:trPr>
          <w:trHeight w:val="390"/>
          <w:tblCellSpacing w:w="20" w:type="dxa"/>
        </w:trPr>
        <w:tc>
          <w:tcPr>
            <w:tcW w:w="4390" w:type="dxa"/>
            <w:vAlign w:val="center"/>
          </w:tcPr>
          <w:p w14:paraId="7BFACA7C" w14:textId="77777777" w:rsidR="002317EA" w:rsidRPr="007467D9" w:rsidRDefault="002317EA" w:rsidP="004F3438">
            <w:pPr>
              <w:spacing w:after="0"/>
              <w:rPr>
                <w:rFonts w:ascii="Tahoma" w:hAnsi="Tahoma" w:cs="Tahoma"/>
                <w:color w:val="auto"/>
                <w:sz w:val="20"/>
                <w:szCs w:val="20"/>
              </w:rPr>
            </w:pPr>
            <w:r w:rsidRPr="007467D9">
              <w:rPr>
                <w:rFonts w:ascii="Tahoma" w:hAnsi="Tahoma" w:cs="Tahoma"/>
                <w:color w:val="auto"/>
                <w:sz w:val="20"/>
                <w:szCs w:val="20"/>
              </w:rPr>
              <w:t>Elektronikus levelezési cím:</w:t>
            </w:r>
          </w:p>
        </w:tc>
        <w:tc>
          <w:tcPr>
            <w:tcW w:w="4387" w:type="dxa"/>
            <w:vAlign w:val="center"/>
          </w:tcPr>
          <w:p w14:paraId="5F36F872" w14:textId="77777777" w:rsidR="002317EA" w:rsidRPr="007467D9" w:rsidRDefault="002317EA" w:rsidP="004F3438">
            <w:pPr>
              <w:spacing w:after="0"/>
              <w:ind w:left="426" w:hanging="426"/>
              <w:rPr>
                <w:rFonts w:ascii="Tahoma" w:hAnsi="Tahoma" w:cs="Tahoma"/>
                <w:color w:val="auto"/>
                <w:sz w:val="20"/>
                <w:szCs w:val="20"/>
              </w:rPr>
            </w:pPr>
          </w:p>
        </w:tc>
      </w:tr>
    </w:tbl>
    <w:p w14:paraId="49B06C3F" w14:textId="77777777" w:rsidR="002317EA" w:rsidRPr="007467D9" w:rsidRDefault="002317EA" w:rsidP="004F3438">
      <w:pPr>
        <w:spacing w:before="120" w:after="120"/>
        <w:ind w:left="426" w:hanging="426"/>
        <w:jc w:val="right"/>
        <w:rPr>
          <w:rFonts w:ascii="Tahoma" w:hAnsi="Tahoma" w:cs="Tahoma"/>
          <w:b/>
          <w:caps/>
          <w:color w:val="auto"/>
          <w:sz w:val="20"/>
          <w:szCs w:val="20"/>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32096" w:rsidRPr="007467D9" w14:paraId="6F08B00D" w14:textId="77777777" w:rsidTr="00D27F51">
        <w:trPr>
          <w:jc w:val="center"/>
        </w:trPr>
        <w:tc>
          <w:tcPr>
            <w:tcW w:w="9070" w:type="dxa"/>
            <w:gridSpan w:val="3"/>
          </w:tcPr>
          <w:p w14:paraId="10357CFD" w14:textId="77777777" w:rsidR="002317EA" w:rsidRPr="007467D9" w:rsidRDefault="002317EA"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2317EA" w:rsidRPr="007467D9" w14:paraId="249EB741" w14:textId="77777777" w:rsidTr="00D27F51">
        <w:trPr>
          <w:jc w:val="center"/>
        </w:trPr>
        <w:tc>
          <w:tcPr>
            <w:tcW w:w="1423" w:type="dxa"/>
          </w:tcPr>
          <w:p w14:paraId="3B56E121" w14:textId="77777777" w:rsidR="002317EA" w:rsidRPr="007467D9" w:rsidRDefault="002317EA" w:rsidP="004F3438">
            <w:pPr>
              <w:spacing w:before="120" w:after="120"/>
              <w:ind w:left="426" w:hanging="426"/>
              <w:jc w:val="both"/>
              <w:rPr>
                <w:rFonts w:ascii="Tahoma" w:hAnsi="Tahoma" w:cs="Tahoma"/>
                <w:color w:val="auto"/>
                <w:sz w:val="20"/>
                <w:szCs w:val="20"/>
              </w:rPr>
            </w:pPr>
          </w:p>
        </w:tc>
        <w:tc>
          <w:tcPr>
            <w:tcW w:w="3410" w:type="dxa"/>
          </w:tcPr>
          <w:p w14:paraId="0F0772F4" w14:textId="77777777" w:rsidR="002317EA" w:rsidRPr="007467D9" w:rsidRDefault="002317EA" w:rsidP="004F3438">
            <w:pPr>
              <w:spacing w:before="120" w:after="120"/>
              <w:ind w:left="426" w:hanging="426"/>
              <w:jc w:val="both"/>
              <w:rPr>
                <w:rFonts w:ascii="Tahoma" w:hAnsi="Tahoma" w:cs="Tahoma"/>
                <w:color w:val="auto"/>
                <w:sz w:val="20"/>
                <w:szCs w:val="20"/>
              </w:rPr>
            </w:pPr>
          </w:p>
        </w:tc>
        <w:tc>
          <w:tcPr>
            <w:tcW w:w="4237" w:type="dxa"/>
            <w:tcBorders>
              <w:top w:val="single" w:sz="4" w:space="0" w:color="auto"/>
            </w:tcBorders>
            <w:vAlign w:val="center"/>
          </w:tcPr>
          <w:p w14:paraId="2BD1A474" w14:textId="77777777" w:rsidR="002317EA" w:rsidRPr="007467D9" w:rsidRDefault="002317EA" w:rsidP="004F3438">
            <w:pPr>
              <w:tabs>
                <w:tab w:val="center" w:pos="6521"/>
              </w:tabs>
              <w:spacing w:before="120" w:after="120"/>
              <w:ind w:left="21" w:hanging="21"/>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77E90C88" w14:textId="77777777" w:rsidR="002317EA" w:rsidRPr="007467D9" w:rsidRDefault="002317EA" w:rsidP="004F3438">
      <w:pPr>
        <w:spacing w:before="120" w:after="120"/>
        <w:ind w:left="426" w:hanging="426"/>
        <w:jc w:val="right"/>
        <w:rPr>
          <w:rFonts w:ascii="Tahoma" w:hAnsi="Tahoma" w:cs="Tahoma"/>
          <w:b/>
          <w:color w:val="auto"/>
          <w:sz w:val="20"/>
          <w:szCs w:val="20"/>
        </w:rPr>
      </w:pPr>
    </w:p>
    <w:p w14:paraId="4292A808" w14:textId="77777777" w:rsidR="002317EA" w:rsidRPr="007467D9" w:rsidRDefault="002317EA" w:rsidP="004F3438">
      <w:pPr>
        <w:suppressAutoHyphens w:val="0"/>
        <w:spacing w:after="0"/>
        <w:textAlignment w:val="auto"/>
        <w:rPr>
          <w:rFonts w:ascii="Tahoma" w:hAnsi="Tahoma" w:cs="Tahoma"/>
          <w:b/>
          <w:color w:val="auto"/>
          <w:sz w:val="20"/>
          <w:szCs w:val="20"/>
        </w:rPr>
      </w:pPr>
      <w:r w:rsidRPr="007467D9">
        <w:rPr>
          <w:rFonts w:ascii="Tahoma" w:hAnsi="Tahoma" w:cs="Tahoma"/>
          <w:b/>
          <w:color w:val="auto"/>
          <w:sz w:val="20"/>
          <w:szCs w:val="20"/>
        </w:rPr>
        <w:br w:type="page"/>
      </w:r>
    </w:p>
    <w:p w14:paraId="0F4500AB" w14:textId="77777777" w:rsidR="002317EA" w:rsidRPr="007467D9" w:rsidRDefault="00A31633" w:rsidP="004F3438">
      <w:pPr>
        <w:pageBreakBefore/>
        <w:spacing w:before="120" w:after="120"/>
        <w:ind w:left="426" w:hanging="426"/>
        <w:jc w:val="right"/>
        <w:rPr>
          <w:rFonts w:ascii="Tahoma" w:hAnsi="Tahoma" w:cs="Tahoma"/>
          <w:color w:val="auto"/>
          <w:sz w:val="20"/>
          <w:szCs w:val="20"/>
        </w:rPr>
      </w:pPr>
      <w:r w:rsidRPr="007467D9">
        <w:rPr>
          <w:rFonts w:ascii="Tahoma" w:hAnsi="Tahoma" w:cs="Tahoma"/>
          <w:b/>
          <w:color w:val="auto"/>
          <w:sz w:val="20"/>
          <w:szCs w:val="20"/>
        </w:rPr>
        <w:lastRenderedPageBreak/>
        <w:t>7</w:t>
      </w:r>
      <w:r w:rsidR="002317EA" w:rsidRPr="007467D9">
        <w:rPr>
          <w:rFonts w:ascii="Tahoma" w:hAnsi="Tahoma" w:cs="Tahoma"/>
          <w:b/>
          <w:color w:val="auto"/>
          <w:sz w:val="20"/>
          <w:szCs w:val="20"/>
        </w:rPr>
        <w:t>. számú melléklet</w:t>
      </w:r>
    </w:p>
    <w:p w14:paraId="653757B7" w14:textId="77777777" w:rsidR="002317EA" w:rsidRPr="007467D9" w:rsidRDefault="002317EA" w:rsidP="004F3438">
      <w:pPr>
        <w:spacing w:before="120" w:after="120"/>
        <w:ind w:left="426" w:hanging="426"/>
        <w:jc w:val="both"/>
        <w:rPr>
          <w:rFonts w:ascii="Tahoma" w:hAnsi="Tahoma" w:cs="Tahoma"/>
          <w:color w:val="auto"/>
          <w:sz w:val="20"/>
          <w:szCs w:val="20"/>
        </w:rPr>
      </w:pPr>
    </w:p>
    <w:p w14:paraId="172CFF25" w14:textId="77777777" w:rsidR="002317EA" w:rsidRPr="007467D9" w:rsidRDefault="002317EA" w:rsidP="004F3438">
      <w:pPr>
        <w:spacing w:before="120" w:after="120"/>
        <w:ind w:left="426" w:hanging="426"/>
        <w:jc w:val="center"/>
        <w:rPr>
          <w:rFonts w:ascii="Tahoma" w:hAnsi="Tahoma" w:cs="Tahoma"/>
          <w:color w:val="auto"/>
          <w:sz w:val="20"/>
          <w:szCs w:val="20"/>
        </w:rPr>
      </w:pPr>
      <w:r w:rsidRPr="007467D9">
        <w:rPr>
          <w:rFonts w:ascii="Tahoma" w:hAnsi="Tahoma" w:cs="Tahoma"/>
          <w:b/>
          <w:color w:val="auto"/>
          <w:sz w:val="20"/>
          <w:szCs w:val="20"/>
        </w:rPr>
        <w:t>MEGHATALMAZÁS</w:t>
      </w:r>
    </w:p>
    <w:p w14:paraId="3444E4FE" w14:textId="77777777" w:rsidR="002317EA" w:rsidRPr="007467D9" w:rsidRDefault="002317EA" w:rsidP="004F3438">
      <w:pPr>
        <w:spacing w:before="120" w:after="120"/>
        <w:ind w:left="426" w:hanging="426"/>
        <w:jc w:val="both"/>
        <w:rPr>
          <w:rFonts w:ascii="Tahoma" w:hAnsi="Tahoma" w:cs="Tahoma"/>
          <w:color w:val="auto"/>
          <w:sz w:val="20"/>
          <w:szCs w:val="20"/>
        </w:rPr>
      </w:pPr>
    </w:p>
    <w:p w14:paraId="5211A0BD" w14:textId="77777777" w:rsidR="002317EA" w:rsidRPr="007467D9" w:rsidRDefault="002317EA" w:rsidP="004F3438">
      <w:pPr>
        <w:spacing w:before="120" w:after="120"/>
        <w:jc w:val="both"/>
        <w:rPr>
          <w:rFonts w:ascii="Tahoma" w:hAnsi="Tahoma" w:cs="Tahoma"/>
          <w:color w:val="auto"/>
          <w:sz w:val="20"/>
          <w:szCs w:val="20"/>
        </w:rPr>
      </w:pPr>
      <w:r w:rsidRPr="007467D9">
        <w:rPr>
          <w:rFonts w:ascii="Tahoma" w:hAnsi="Tahoma" w:cs="Tahoma"/>
          <w:color w:val="auto"/>
          <w:sz w:val="20"/>
          <w:szCs w:val="20"/>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7467D9">
        <w:rPr>
          <w:rFonts w:ascii="Tahoma" w:hAnsi="Tahoma" w:cs="Tahoma"/>
          <w:b/>
          <w:color w:val="auto"/>
          <w:sz w:val="20"/>
          <w:szCs w:val="20"/>
        </w:rPr>
        <w:t>ezennel meghatalmazom</w:t>
      </w:r>
      <w:r w:rsidRPr="007467D9">
        <w:rPr>
          <w:rFonts w:ascii="Tahoma" w:hAnsi="Tahoma" w:cs="Tahoma"/>
          <w:color w:val="auto"/>
          <w:sz w:val="20"/>
          <w:szCs w:val="20"/>
        </w:rPr>
        <w:t xml:space="preserve"> ____________________ (szig.sz.: __________; szül.: __________; an.: __________; lakcím: ______________________________), hogy a </w:t>
      </w:r>
      <w:r w:rsidRPr="007467D9">
        <w:rPr>
          <w:rFonts w:ascii="Tahoma" w:hAnsi="Tahoma" w:cs="Tahoma"/>
          <w:b/>
          <w:color w:val="auto"/>
          <w:sz w:val="20"/>
          <w:szCs w:val="20"/>
        </w:rPr>
        <w:t>Miniszterelnökség</w:t>
      </w:r>
      <w:r w:rsidRPr="007467D9">
        <w:rPr>
          <w:rFonts w:ascii="Tahoma" w:hAnsi="Tahoma" w:cs="Tahoma"/>
          <w:color w:val="auto"/>
          <w:sz w:val="20"/>
          <w:szCs w:val="20"/>
        </w:rPr>
        <w:t xml:space="preserve"> mint ajánlatkérő által a(z) </w:t>
      </w:r>
      <w:r w:rsidRPr="007467D9">
        <w:rPr>
          <w:rFonts w:ascii="Tahoma" w:hAnsi="Tahoma" w:cs="Tahoma"/>
          <w:b/>
          <w:i/>
          <w:color w:val="auto"/>
          <w:sz w:val="20"/>
          <w:szCs w:val="20"/>
        </w:rPr>
        <w:t>„</w:t>
      </w:r>
      <w:r w:rsidR="0007482B"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00E707E3" w:rsidRPr="007467D9">
        <w:rPr>
          <w:rFonts w:ascii="Tahoma" w:hAnsi="Tahoma" w:cs="Tahoma"/>
          <w:b/>
          <w:i/>
          <w:color w:val="auto"/>
          <w:sz w:val="20"/>
          <w:szCs w:val="20"/>
        </w:rPr>
        <w:t xml:space="preserve">” </w:t>
      </w:r>
      <w:r w:rsidRPr="007467D9">
        <w:rPr>
          <w:rFonts w:ascii="Tahoma" w:hAnsi="Tahoma" w:cs="Tahoma"/>
          <w:color w:val="auto"/>
          <w:sz w:val="20"/>
          <w:szCs w:val="20"/>
        </w:rPr>
        <w:t>tárgy</w:t>
      </w:r>
      <w:r w:rsidR="002D400B" w:rsidRPr="007467D9">
        <w:rPr>
          <w:rFonts w:ascii="Tahoma" w:hAnsi="Tahoma" w:cs="Tahoma"/>
          <w:color w:val="auto"/>
          <w:sz w:val="20"/>
          <w:szCs w:val="20"/>
        </w:rPr>
        <w:t>ú eljárásban jognyilatkozatot tegyen és kötelezettségeket vállaljon, az eljárás vonatkozásában</w:t>
      </w:r>
      <w:r w:rsidRPr="007467D9">
        <w:rPr>
          <w:rFonts w:ascii="Tahoma" w:hAnsi="Tahoma" w:cs="Tahoma"/>
          <w:color w:val="auto"/>
          <w:sz w:val="20"/>
          <w:szCs w:val="20"/>
        </w:rPr>
        <w:t xml:space="preserve"> készített ajánlatunkat aláírásával lássa el.</w:t>
      </w:r>
    </w:p>
    <w:p w14:paraId="095062E8" w14:textId="77777777" w:rsidR="002317EA" w:rsidRPr="007467D9" w:rsidRDefault="002317EA" w:rsidP="004F3438">
      <w:pPr>
        <w:spacing w:before="120" w:after="120"/>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932096" w:rsidRPr="007467D9" w14:paraId="4E18CAAE" w14:textId="77777777" w:rsidTr="00D27F51">
        <w:tc>
          <w:tcPr>
            <w:tcW w:w="9070" w:type="dxa"/>
            <w:gridSpan w:val="3"/>
          </w:tcPr>
          <w:p w14:paraId="6BEF1580" w14:textId="77777777" w:rsidR="002317EA" w:rsidRPr="007467D9" w:rsidRDefault="002317EA" w:rsidP="004F3438">
            <w:pPr>
              <w:tabs>
                <w:tab w:val="right" w:pos="0"/>
                <w:tab w:val="right" w:pos="9026"/>
              </w:tabs>
              <w:spacing w:before="120" w:after="120"/>
              <w:jc w:val="both"/>
              <w:outlineLvl w:val="0"/>
              <w:rPr>
                <w:rFonts w:ascii="Tahoma" w:hAnsi="Tahoma" w:cs="Tahoma"/>
                <w:bCs/>
                <w:color w:val="auto"/>
                <w:sz w:val="20"/>
                <w:szCs w:val="20"/>
              </w:rPr>
            </w:pPr>
            <w:r w:rsidRPr="007467D9">
              <w:rPr>
                <w:rFonts w:ascii="Tahoma" w:hAnsi="Tahoma" w:cs="Tahoma"/>
                <w:bCs/>
                <w:color w:val="auto"/>
                <w:sz w:val="20"/>
                <w:szCs w:val="20"/>
              </w:rPr>
              <w:t>Keltezés (helység, év, hónap, nap)</w:t>
            </w:r>
          </w:p>
        </w:tc>
      </w:tr>
      <w:tr w:rsidR="00932096" w:rsidRPr="007467D9" w14:paraId="7669F99E" w14:textId="77777777" w:rsidTr="00D27F51">
        <w:tc>
          <w:tcPr>
            <w:tcW w:w="3969" w:type="dxa"/>
            <w:tcBorders>
              <w:bottom w:val="single" w:sz="4" w:space="0" w:color="auto"/>
            </w:tcBorders>
          </w:tcPr>
          <w:p w14:paraId="282466BB" w14:textId="77777777" w:rsidR="002317EA" w:rsidRPr="007467D9" w:rsidRDefault="002317EA" w:rsidP="004F3438">
            <w:pPr>
              <w:spacing w:before="120" w:after="120"/>
              <w:jc w:val="both"/>
              <w:rPr>
                <w:rFonts w:ascii="Tahoma" w:hAnsi="Tahoma" w:cs="Tahoma"/>
                <w:color w:val="auto"/>
                <w:sz w:val="20"/>
                <w:szCs w:val="20"/>
              </w:rPr>
            </w:pPr>
          </w:p>
          <w:p w14:paraId="1785CE88" w14:textId="77777777" w:rsidR="002317EA" w:rsidRPr="007467D9" w:rsidRDefault="002317EA" w:rsidP="004F3438">
            <w:pPr>
              <w:spacing w:before="120" w:after="120"/>
              <w:jc w:val="both"/>
              <w:rPr>
                <w:rFonts w:ascii="Tahoma" w:hAnsi="Tahoma" w:cs="Tahoma"/>
                <w:color w:val="auto"/>
                <w:sz w:val="20"/>
                <w:szCs w:val="20"/>
              </w:rPr>
            </w:pPr>
          </w:p>
          <w:p w14:paraId="0350EC89" w14:textId="77777777" w:rsidR="002317EA" w:rsidRPr="007467D9" w:rsidRDefault="002317EA" w:rsidP="004F3438">
            <w:pPr>
              <w:spacing w:before="120" w:after="120"/>
              <w:jc w:val="both"/>
              <w:rPr>
                <w:rFonts w:ascii="Tahoma" w:hAnsi="Tahoma" w:cs="Tahoma"/>
                <w:color w:val="auto"/>
                <w:sz w:val="20"/>
                <w:szCs w:val="20"/>
              </w:rPr>
            </w:pPr>
          </w:p>
          <w:p w14:paraId="528EEEED" w14:textId="77777777" w:rsidR="002317EA" w:rsidRPr="007467D9" w:rsidRDefault="002317EA" w:rsidP="004F3438">
            <w:pPr>
              <w:spacing w:before="120" w:after="120"/>
              <w:jc w:val="both"/>
              <w:rPr>
                <w:rFonts w:ascii="Tahoma" w:hAnsi="Tahoma" w:cs="Tahoma"/>
                <w:color w:val="auto"/>
                <w:sz w:val="20"/>
                <w:szCs w:val="20"/>
              </w:rPr>
            </w:pPr>
          </w:p>
        </w:tc>
        <w:tc>
          <w:tcPr>
            <w:tcW w:w="861" w:type="dxa"/>
          </w:tcPr>
          <w:p w14:paraId="5070EBEA" w14:textId="77777777" w:rsidR="002317EA" w:rsidRPr="007467D9" w:rsidRDefault="002317EA" w:rsidP="004F3438">
            <w:pPr>
              <w:spacing w:before="120" w:after="120"/>
              <w:jc w:val="both"/>
              <w:rPr>
                <w:rFonts w:ascii="Tahoma" w:hAnsi="Tahoma" w:cs="Tahoma"/>
                <w:color w:val="auto"/>
                <w:sz w:val="20"/>
                <w:szCs w:val="20"/>
              </w:rPr>
            </w:pPr>
          </w:p>
        </w:tc>
        <w:tc>
          <w:tcPr>
            <w:tcW w:w="4240" w:type="dxa"/>
            <w:tcBorders>
              <w:bottom w:val="single" w:sz="4" w:space="0" w:color="auto"/>
            </w:tcBorders>
          </w:tcPr>
          <w:p w14:paraId="17175D7B" w14:textId="77777777" w:rsidR="002317EA" w:rsidRPr="007467D9" w:rsidRDefault="002317EA" w:rsidP="004F3438">
            <w:pPr>
              <w:spacing w:before="120" w:after="120"/>
              <w:jc w:val="both"/>
              <w:rPr>
                <w:rFonts w:ascii="Tahoma" w:hAnsi="Tahoma" w:cs="Tahoma"/>
                <w:color w:val="auto"/>
                <w:sz w:val="20"/>
                <w:szCs w:val="20"/>
              </w:rPr>
            </w:pPr>
          </w:p>
        </w:tc>
      </w:tr>
      <w:tr w:rsidR="002317EA" w:rsidRPr="007467D9" w14:paraId="29939247" w14:textId="77777777" w:rsidTr="00D27F51">
        <w:tc>
          <w:tcPr>
            <w:tcW w:w="3969" w:type="dxa"/>
            <w:tcBorders>
              <w:top w:val="single" w:sz="4" w:space="0" w:color="auto"/>
            </w:tcBorders>
          </w:tcPr>
          <w:p w14:paraId="5A9A1C9B" w14:textId="77777777" w:rsidR="002317EA" w:rsidRPr="007467D9" w:rsidRDefault="002317EA" w:rsidP="004F3438">
            <w:pPr>
              <w:tabs>
                <w:tab w:val="right" w:pos="0"/>
                <w:tab w:val="right" w:pos="9026"/>
              </w:tabs>
              <w:spacing w:before="120" w:after="120"/>
              <w:jc w:val="center"/>
              <w:outlineLvl w:val="0"/>
              <w:rPr>
                <w:rFonts w:ascii="Tahoma" w:hAnsi="Tahoma" w:cs="Tahoma"/>
                <w:bCs/>
                <w:color w:val="auto"/>
                <w:sz w:val="20"/>
                <w:szCs w:val="20"/>
              </w:rPr>
            </w:pPr>
            <w:r w:rsidRPr="007467D9">
              <w:rPr>
                <w:rFonts w:ascii="Tahoma" w:hAnsi="Tahoma" w:cs="Tahoma"/>
                <w:bCs/>
                <w:color w:val="auto"/>
                <w:sz w:val="20"/>
                <w:szCs w:val="20"/>
              </w:rPr>
              <w:t xml:space="preserve">(meghatalmazó </w:t>
            </w:r>
            <w:r w:rsidRPr="007467D9">
              <w:rPr>
                <w:rFonts w:ascii="Tahoma" w:hAnsi="Tahoma" w:cs="Tahoma"/>
                <w:color w:val="auto"/>
                <w:sz w:val="20"/>
                <w:szCs w:val="20"/>
              </w:rPr>
              <w:t xml:space="preserve">cégjegyzésre jogosultképviselőjének </w:t>
            </w:r>
            <w:r w:rsidRPr="007467D9">
              <w:rPr>
                <w:rFonts w:ascii="Tahoma" w:hAnsi="Tahoma" w:cs="Tahoma"/>
                <w:bCs/>
                <w:color w:val="auto"/>
                <w:sz w:val="20"/>
                <w:szCs w:val="20"/>
              </w:rPr>
              <w:t>aláírása)</w:t>
            </w:r>
          </w:p>
        </w:tc>
        <w:tc>
          <w:tcPr>
            <w:tcW w:w="861" w:type="dxa"/>
          </w:tcPr>
          <w:p w14:paraId="65484A09" w14:textId="77777777" w:rsidR="002317EA" w:rsidRPr="007467D9" w:rsidRDefault="002317EA" w:rsidP="004F3438">
            <w:pPr>
              <w:tabs>
                <w:tab w:val="right" w:pos="0"/>
                <w:tab w:val="right" w:pos="9026"/>
              </w:tabs>
              <w:spacing w:before="120" w:after="120"/>
              <w:jc w:val="both"/>
              <w:outlineLvl w:val="0"/>
              <w:rPr>
                <w:rFonts w:ascii="Tahoma" w:hAnsi="Tahoma" w:cs="Tahoma"/>
                <w:bCs/>
                <w:color w:val="auto"/>
                <w:sz w:val="20"/>
                <w:szCs w:val="20"/>
              </w:rPr>
            </w:pPr>
          </w:p>
        </w:tc>
        <w:tc>
          <w:tcPr>
            <w:tcW w:w="4240" w:type="dxa"/>
            <w:tcBorders>
              <w:top w:val="single" w:sz="4" w:space="0" w:color="auto"/>
            </w:tcBorders>
            <w:vAlign w:val="center"/>
          </w:tcPr>
          <w:p w14:paraId="214D3268" w14:textId="77777777" w:rsidR="002317EA" w:rsidRPr="007467D9" w:rsidRDefault="002317EA" w:rsidP="004F3438">
            <w:pPr>
              <w:tabs>
                <w:tab w:val="right" w:pos="0"/>
                <w:tab w:val="right" w:pos="9026"/>
              </w:tabs>
              <w:spacing w:before="120" w:after="120"/>
              <w:jc w:val="center"/>
              <w:outlineLvl w:val="0"/>
              <w:rPr>
                <w:rFonts w:ascii="Tahoma" w:hAnsi="Tahoma" w:cs="Tahoma"/>
                <w:bCs/>
                <w:color w:val="auto"/>
                <w:sz w:val="20"/>
                <w:szCs w:val="20"/>
              </w:rPr>
            </w:pPr>
            <w:r w:rsidRPr="007467D9">
              <w:rPr>
                <w:rFonts w:ascii="Tahoma" w:hAnsi="Tahoma" w:cs="Tahoma"/>
                <w:bCs/>
                <w:color w:val="auto"/>
                <w:sz w:val="20"/>
                <w:szCs w:val="20"/>
              </w:rPr>
              <w:t>(meghatalmazott aláírása)</w:t>
            </w:r>
          </w:p>
        </w:tc>
      </w:tr>
    </w:tbl>
    <w:p w14:paraId="1D5F871C" w14:textId="77777777" w:rsidR="002317EA" w:rsidRPr="007467D9" w:rsidRDefault="002317EA" w:rsidP="004F3438">
      <w:pPr>
        <w:tabs>
          <w:tab w:val="center" w:pos="7088"/>
        </w:tabs>
        <w:spacing w:before="120" w:after="120"/>
        <w:rPr>
          <w:rFonts w:ascii="Tahoma" w:hAnsi="Tahoma" w:cs="Tahoma"/>
          <w:color w:val="auto"/>
          <w:sz w:val="20"/>
          <w:szCs w:val="20"/>
        </w:rPr>
      </w:pPr>
    </w:p>
    <w:p w14:paraId="74CF046D" w14:textId="77777777" w:rsidR="002317EA" w:rsidRPr="007467D9" w:rsidRDefault="002317EA" w:rsidP="004F3438">
      <w:pPr>
        <w:tabs>
          <w:tab w:val="center" w:pos="7088"/>
        </w:tabs>
        <w:spacing w:before="120" w:after="120"/>
        <w:rPr>
          <w:rFonts w:ascii="Tahoma" w:hAnsi="Tahoma" w:cs="Tahoma"/>
          <w:color w:val="auto"/>
          <w:sz w:val="20"/>
          <w:szCs w:val="20"/>
        </w:rPr>
      </w:pPr>
    </w:p>
    <w:p w14:paraId="44E9BFD6" w14:textId="77777777" w:rsidR="002317EA" w:rsidRPr="007467D9" w:rsidRDefault="002317EA" w:rsidP="004F3438">
      <w:pPr>
        <w:tabs>
          <w:tab w:val="center" w:pos="7088"/>
        </w:tabs>
        <w:spacing w:before="120" w:after="120"/>
        <w:rPr>
          <w:rFonts w:ascii="Tahoma" w:hAnsi="Tahoma" w:cs="Tahoma"/>
          <w:color w:val="auto"/>
          <w:sz w:val="20"/>
          <w:szCs w:val="20"/>
        </w:rPr>
      </w:pPr>
      <w:r w:rsidRPr="007467D9">
        <w:rPr>
          <w:rFonts w:ascii="Tahoma" w:hAnsi="Tahoma" w:cs="Tahoma"/>
          <w:color w:val="auto"/>
          <w:sz w:val="20"/>
          <w:szCs w:val="20"/>
        </w:rPr>
        <w:t>Előttünk, mint tanúk előtt:</w:t>
      </w:r>
    </w:p>
    <w:p w14:paraId="5671407E" w14:textId="77777777" w:rsidR="002317EA" w:rsidRPr="007467D9" w:rsidRDefault="002317EA" w:rsidP="004F3438">
      <w:pPr>
        <w:tabs>
          <w:tab w:val="left" w:pos="5387"/>
        </w:tabs>
        <w:spacing w:before="120" w:after="120"/>
        <w:rPr>
          <w:rFonts w:ascii="Tahoma" w:hAnsi="Tahoma" w:cs="Tahoma"/>
          <w:color w:val="auto"/>
          <w:sz w:val="20"/>
          <w:szCs w:val="20"/>
        </w:rPr>
      </w:pPr>
    </w:p>
    <w:p w14:paraId="51C4141D" w14:textId="77777777" w:rsidR="002317EA" w:rsidRPr="007467D9" w:rsidRDefault="002317EA" w:rsidP="004F3438">
      <w:pPr>
        <w:tabs>
          <w:tab w:val="left" w:pos="4536"/>
        </w:tabs>
        <w:spacing w:before="120" w:after="120"/>
        <w:rPr>
          <w:rFonts w:ascii="Tahoma" w:hAnsi="Tahoma" w:cs="Tahoma"/>
          <w:color w:val="auto"/>
          <w:sz w:val="20"/>
          <w:szCs w:val="20"/>
        </w:rPr>
      </w:pPr>
      <w:r w:rsidRPr="007467D9">
        <w:rPr>
          <w:rFonts w:ascii="Tahoma" w:hAnsi="Tahoma" w:cs="Tahoma"/>
          <w:color w:val="auto"/>
          <w:sz w:val="20"/>
          <w:szCs w:val="20"/>
        </w:rPr>
        <w:t>Aláírás:</w:t>
      </w:r>
      <w:r w:rsidRPr="007467D9">
        <w:rPr>
          <w:rFonts w:ascii="Tahoma" w:hAnsi="Tahoma" w:cs="Tahoma"/>
          <w:color w:val="auto"/>
          <w:sz w:val="20"/>
          <w:szCs w:val="20"/>
        </w:rPr>
        <w:tab/>
        <w:t>Aláírás:</w:t>
      </w:r>
    </w:p>
    <w:p w14:paraId="6A447D6A" w14:textId="77777777" w:rsidR="002317EA" w:rsidRPr="007467D9" w:rsidRDefault="002317EA" w:rsidP="004F3438">
      <w:pPr>
        <w:tabs>
          <w:tab w:val="left" w:pos="4536"/>
        </w:tabs>
        <w:spacing w:before="120" w:after="120"/>
        <w:rPr>
          <w:rFonts w:ascii="Tahoma" w:hAnsi="Tahoma" w:cs="Tahoma"/>
          <w:color w:val="auto"/>
          <w:sz w:val="20"/>
          <w:szCs w:val="20"/>
        </w:rPr>
      </w:pPr>
      <w:r w:rsidRPr="007467D9">
        <w:rPr>
          <w:rFonts w:ascii="Tahoma" w:hAnsi="Tahoma" w:cs="Tahoma"/>
          <w:color w:val="auto"/>
          <w:sz w:val="20"/>
          <w:szCs w:val="20"/>
        </w:rPr>
        <w:t>Név:</w:t>
      </w:r>
      <w:r w:rsidRPr="007467D9">
        <w:rPr>
          <w:rFonts w:ascii="Tahoma" w:hAnsi="Tahoma" w:cs="Tahoma"/>
          <w:color w:val="auto"/>
          <w:sz w:val="20"/>
          <w:szCs w:val="20"/>
        </w:rPr>
        <w:tab/>
        <w:t>Név:</w:t>
      </w:r>
    </w:p>
    <w:p w14:paraId="608C4663" w14:textId="77777777" w:rsidR="002317EA" w:rsidRPr="007467D9" w:rsidRDefault="002317EA" w:rsidP="004F3438">
      <w:pPr>
        <w:tabs>
          <w:tab w:val="left" w:pos="4536"/>
        </w:tabs>
        <w:spacing w:before="120" w:after="120"/>
        <w:rPr>
          <w:rFonts w:ascii="Tahoma" w:hAnsi="Tahoma" w:cs="Tahoma"/>
          <w:color w:val="auto"/>
          <w:sz w:val="20"/>
          <w:szCs w:val="20"/>
        </w:rPr>
      </w:pPr>
      <w:r w:rsidRPr="007467D9">
        <w:rPr>
          <w:rFonts w:ascii="Tahoma" w:hAnsi="Tahoma" w:cs="Tahoma"/>
          <w:color w:val="auto"/>
          <w:sz w:val="20"/>
          <w:szCs w:val="20"/>
        </w:rPr>
        <w:t>Lakcím:</w:t>
      </w:r>
      <w:r w:rsidRPr="007467D9">
        <w:rPr>
          <w:rFonts w:ascii="Tahoma" w:hAnsi="Tahoma" w:cs="Tahoma"/>
          <w:color w:val="auto"/>
          <w:sz w:val="20"/>
          <w:szCs w:val="20"/>
        </w:rPr>
        <w:tab/>
        <w:t>Lakcím:</w:t>
      </w:r>
    </w:p>
    <w:p w14:paraId="00753FFA" w14:textId="77777777" w:rsidR="002317EA" w:rsidRPr="007467D9" w:rsidRDefault="002317EA" w:rsidP="004F3438">
      <w:pPr>
        <w:suppressAutoHyphens w:val="0"/>
        <w:spacing w:after="0"/>
        <w:textAlignment w:val="auto"/>
        <w:rPr>
          <w:rFonts w:ascii="Tahoma" w:hAnsi="Tahoma" w:cs="Tahoma"/>
          <w:color w:val="auto"/>
          <w:sz w:val="20"/>
          <w:szCs w:val="20"/>
        </w:rPr>
      </w:pPr>
    </w:p>
    <w:p w14:paraId="2D23FE89" w14:textId="77777777" w:rsidR="002317EA" w:rsidRPr="007467D9" w:rsidRDefault="002317EA" w:rsidP="004F3438">
      <w:pPr>
        <w:suppressAutoHyphens w:val="0"/>
        <w:spacing w:after="0"/>
        <w:textAlignment w:val="auto"/>
        <w:rPr>
          <w:rFonts w:ascii="Tahoma" w:hAnsi="Tahoma" w:cs="Tahoma"/>
          <w:b/>
          <w:color w:val="auto"/>
          <w:sz w:val="20"/>
          <w:szCs w:val="20"/>
        </w:rPr>
      </w:pPr>
      <w:r w:rsidRPr="007467D9">
        <w:rPr>
          <w:rFonts w:ascii="Tahoma" w:hAnsi="Tahoma" w:cs="Tahoma"/>
          <w:b/>
          <w:color w:val="auto"/>
          <w:sz w:val="20"/>
          <w:szCs w:val="20"/>
        </w:rPr>
        <w:br w:type="page"/>
      </w:r>
    </w:p>
    <w:p w14:paraId="58E8A7C2" w14:textId="77777777" w:rsidR="00BA67EB" w:rsidRPr="007467D9" w:rsidRDefault="00E707E3" w:rsidP="00BA67EB">
      <w:pPr>
        <w:jc w:val="right"/>
        <w:rPr>
          <w:rFonts w:ascii="Tahoma" w:hAnsi="Tahoma" w:cs="Tahoma"/>
          <w:b/>
          <w:bCs/>
          <w:color w:val="auto"/>
          <w:sz w:val="20"/>
          <w:szCs w:val="20"/>
        </w:rPr>
      </w:pPr>
      <w:r w:rsidRPr="007467D9">
        <w:rPr>
          <w:rFonts w:ascii="Tahoma" w:hAnsi="Tahoma" w:cs="Tahoma"/>
          <w:b/>
          <w:bCs/>
          <w:color w:val="auto"/>
          <w:sz w:val="20"/>
          <w:szCs w:val="20"/>
        </w:rPr>
        <w:lastRenderedPageBreak/>
        <w:t>9</w:t>
      </w:r>
      <w:r w:rsidR="009A3C07" w:rsidRPr="007467D9">
        <w:rPr>
          <w:rFonts w:ascii="Tahoma" w:hAnsi="Tahoma" w:cs="Tahoma"/>
          <w:b/>
          <w:bCs/>
          <w:color w:val="auto"/>
          <w:sz w:val="20"/>
          <w:szCs w:val="20"/>
        </w:rPr>
        <w:t>. számú melléklet</w:t>
      </w:r>
    </w:p>
    <w:p w14:paraId="7078A895" w14:textId="77777777" w:rsidR="00BA67EB" w:rsidRPr="007467D9" w:rsidRDefault="00BA67EB" w:rsidP="00BA67EB">
      <w:pPr>
        <w:pStyle w:val="Listaszerbekezds10"/>
        <w:spacing w:line="276" w:lineRule="auto"/>
        <w:ind w:left="0"/>
        <w:jc w:val="center"/>
        <w:rPr>
          <w:rFonts w:ascii="Tahoma" w:hAnsi="Tahoma" w:cs="Tahoma"/>
          <w:b/>
          <w:bCs/>
          <w:color w:val="auto"/>
          <w:sz w:val="20"/>
          <w:szCs w:val="20"/>
          <w:lang w:val="hu-HU"/>
        </w:rPr>
      </w:pPr>
    </w:p>
    <w:p w14:paraId="5FE86240" w14:textId="77777777" w:rsidR="00BA67EB" w:rsidRPr="007467D9" w:rsidRDefault="00BA67EB" w:rsidP="00BA67EB">
      <w:pPr>
        <w:pStyle w:val="Listaszerbekezds10"/>
        <w:spacing w:line="276" w:lineRule="auto"/>
        <w:ind w:left="0"/>
        <w:jc w:val="center"/>
        <w:rPr>
          <w:rFonts w:ascii="Tahoma" w:hAnsi="Tahoma" w:cs="Tahoma"/>
          <w:b/>
          <w:bCs/>
          <w:caps/>
          <w:color w:val="auto"/>
          <w:sz w:val="20"/>
          <w:szCs w:val="20"/>
          <w:lang w:val="hu-HU"/>
        </w:rPr>
      </w:pPr>
      <w:r w:rsidRPr="007467D9">
        <w:rPr>
          <w:rFonts w:ascii="Tahoma" w:hAnsi="Tahoma" w:cs="Tahoma"/>
          <w:b/>
          <w:bCs/>
          <w:caps/>
          <w:color w:val="auto"/>
          <w:sz w:val="20"/>
          <w:szCs w:val="20"/>
          <w:lang w:val="hu-HU"/>
        </w:rPr>
        <w:t>nyilatkozat</w:t>
      </w:r>
    </w:p>
    <w:p w14:paraId="710E107B" w14:textId="77777777" w:rsidR="00BA67EB" w:rsidRPr="007467D9" w:rsidRDefault="00BA67EB" w:rsidP="00BA67EB">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bCs/>
          <w:color w:val="auto"/>
          <w:sz w:val="20"/>
          <w:szCs w:val="20"/>
          <w:lang w:val="hu-HU"/>
        </w:rPr>
        <w:t>AZ ELŐLEG VISSZAFIZETÉSI BIZTOSÍTÉK RENDELKEZÉSRE BOCSÁTÁSÁRÓL</w:t>
      </w:r>
    </w:p>
    <w:p w14:paraId="439B39B7" w14:textId="77777777" w:rsidR="00BA67EB" w:rsidRPr="007467D9" w:rsidRDefault="00BA67EB" w:rsidP="00BA67EB">
      <w:pPr>
        <w:pStyle w:val="Listaszerbekezds10"/>
        <w:spacing w:line="276" w:lineRule="auto"/>
        <w:ind w:left="0"/>
        <w:jc w:val="center"/>
        <w:rPr>
          <w:rFonts w:ascii="Tahoma" w:hAnsi="Tahoma" w:cs="Tahoma"/>
          <w:b/>
          <w:bCs/>
          <w:color w:val="auto"/>
          <w:sz w:val="20"/>
          <w:szCs w:val="20"/>
          <w:lang w:val="hu-HU"/>
        </w:rPr>
      </w:pPr>
    </w:p>
    <w:p w14:paraId="35020536" w14:textId="77777777" w:rsidR="00BA67EB" w:rsidRPr="007467D9" w:rsidRDefault="00BA67EB" w:rsidP="00BA67EB">
      <w:pPr>
        <w:pStyle w:val="Listaszerbekezds10"/>
        <w:spacing w:line="276" w:lineRule="auto"/>
        <w:ind w:left="0"/>
        <w:jc w:val="center"/>
        <w:rPr>
          <w:rFonts w:ascii="Tahoma" w:hAnsi="Tahoma" w:cs="Tahoma"/>
          <w:b/>
          <w:i/>
          <w:color w:val="auto"/>
          <w:sz w:val="20"/>
          <w:szCs w:val="20"/>
          <w:lang w:val="hu-HU"/>
        </w:rPr>
      </w:pPr>
      <w:r w:rsidRPr="007467D9">
        <w:rPr>
          <w:rFonts w:ascii="Tahoma" w:hAnsi="Tahoma" w:cs="Tahoma"/>
          <w:b/>
          <w:i/>
          <w:color w:val="auto"/>
          <w:sz w:val="20"/>
          <w:szCs w:val="20"/>
          <w:lang w:val="hu-HU"/>
        </w:rPr>
        <w:t>Vállalkozási keretszerződés az EU Kohéziós Politikáját szolgáló EU Alapok társfinanszírozásával megvalósuló fejlesztéspolitikai programok értékeléseinek készítésére, 9 részben</w:t>
      </w:r>
    </w:p>
    <w:p w14:paraId="298EB964" w14:textId="77777777" w:rsidR="00BA67EB" w:rsidRPr="007467D9" w:rsidRDefault="00BA67EB" w:rsidP="00BA67EB">
      <w:pPr>
        <w:pStyle w:val="Listaszerbekezds10"/>
        <w:spacing w:line="276" w:lineRule="auto"/>
        <w:ind w:left="0"/>
        <w:jc w:val="center"/>
        <w:rPr>
          <w:rFonts w:ascii="Tahoma" w:hAnsi="Tahoma" w:cs="Tahoma"/>
          <w:b/>
          <w:i/>
          <w:color w:val="auto"/>
          <w:sz w:val="20"/>
          <w:szCs w:val="20"/>
          <w:lang w:val="hu-HU"/>
        </w:rPr>
      </w:pPr>
    </w:p>
    <w:p w14:paraId="636B03D3" w14:textId="77777777" w:rsidR="00BA67EB" w:rsidRPr="007467D9" w:rsidRDefault="00BA67EB" w:rsidP="00BA67EB">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70"/>
      </w:r>
    </w:p>
    <w:p w14:paraId="1B7E8EF8" w14:textId="77777777" w:rsidR="00BA67EB" w:rsidRPr="007467D9" w:rsidRDefault="00BA67EB" w:rsidP="00BA67EB">
      <w:pPr>
        <w:pStyle w:val="Listaszerbekezds10"/>
        <w:spacing w:line="276" w:lineRule="auto"/>
        <w:ind w:left="0"/>
        <w:jc w:val="center"/>
        <w:rPr>
          <w:rFonts w:ascii="Tahoma" w:hAnsi="Tahoma" w:cs="Tahoma"/>
          <w:b/>
          <w:bCs/>
          <w:color w:val="auto"/>
          <w:sz w:val="20"/>
          <w:szCs w:val="20"/>
          <w:lang w:val="hu-HU"/>
        </w:rPr>
      </w:pPr>
    </w:p>
    <w:p w14:paraId="613F8759" w14:textId="77777777" w:rsidR="00BA67EB" w:rsidRPr="007467D9" w:rsidRDefault="00BA67EB" w:rsidP="00BA67EB">
      <w:pPr>
        <w:spacing w:after="0"/>
        <w:jc w:val="both"/>
        <w:rPr>
          <w:rFonts w:ascii="Tahoma" w:hAnsi="Tahoma" w:cs="Tahoma"/>
          <w:color w:val="auto"/>
          <w:sz w:val="20"/>
          <w:szCs w:val="20"/>
        </w:rPr>
      </w:pPr>
      <w:r w:rsidRPr="007467D9">
        <w:rPr>
          <w:rFonts w:ascii="Tahoma" w:hAnsi="Tahoma" w:cs="Tahoma"/>
          <w:color w:val="auto"/>
          <w:sz w:val="20"/>
          <w:szCs w:val="20"/>
        </w:rPr>
        <w:t>Alulírott ____ mint a(z) ____ (székhely: ____ adószám: ____) ajánlattevő cégjegyzésre jogosult / meghatalmazott képviselője</w:t>
      </w:r>
      <w:r w:rsidRPr="007467D9">
        <w:rPr>
          <w:rFonts w:ascii="Tahoma" w:hAnsi="Tahoma" w:cs="Tahoma"/>
          <w:color w:val="auto"/>
          <w:sz w:val="20"/>
          <w:szCs w:val="20"/>
          <w:vertAlign w:val="superscript"/>
        </w:rPr>
        <w:footnoteReference w:id="71"/>
      </w:r>
      <w:r w:rsidRPr="007467D9">
        <w:rPr>
          <w:rFonts w:ascii="Tahoma" w:hAnsi="Tahoma" w:cs="Tahoma"/>
          <w:color w:val="auto"/>
          <w:sz w:val="20"/>
          <w:szCs w:val="20"/>
        </w:rPr>
        <w:t xml:space="preserve"> az alábbi nyilatkozatot teszem. </w:t>
      </w:r>
    </w:p>
    <w:p w14:paraId="5D385791" w14:textId="77777777" w:rsidR="00BA67EB" w:rsidRPr="007467D9" w:rsidRDefault="00BA67EB" w:rsidP="00BA67EB">
      <w:pPr>
        <w:spacing w:after="0"/>
        <w:rPr>
          <w:rFonts w:ascii="Tahoma" w:hAnsi="Tahoma" w:cs="Tahoma"/>
          <w:color w:val="auto"/>
          <w:sz w:val="20"/>
          <w:szCs w:val="20"/>
        </w:rPr>
      </w:pPr>
      <w:r w:rsidRPr="007467D9">
        <w:rPr>
          <w:rFonts w:ascii="Tahoma" w:hAnsi="Tahoma" w:cs="Tahoma"/>
          <w:color w:val="auto"/>
          <w:sz w:val="20"/>
          <w:szCs w:val="20"/>
        </w:rPr>
        <w:t>Ezúton</w:t>
      </w:r>
    </w:p>
    <w:p w14:paraId="558447A4" w14:textId="77777777" w:rsidR="00BA67EB" w:rsidRPr="007467D9" w:rsidRDefault="00BA67EB" w:rsidP="00BA67EB">
      <w:pPr>
        <w:pStyle w:val="Listaszerbekezds10"/>
        <w:spacing w:line="276" w:lineRule="auto"/>
        <w:ind w:left="0"/>
        <w:rPr>
          <w:rFonts w:ascii="Tahoma" w:hAnsi="Tahoma" w:cs="Tahoma"/>
          <w:color w:val="auto"/>
          <w:sz w:val="20"/>
          <w:szCs w:val="20"/>
          <w:lang w:val="hu-HU"/>
        </w:rPr>
      </w:pPr>
    </w:p>
    <w:p w14:paraId="4EBD42FB" w14:textId="77777777" w:rsidR="00BA67EB" w:rsidRPr="007467D9" w:rsidRDefault="00BA67EB" w:rsidP="00BA67EB">
      <w:pPr>
        <w:spacing w:after="0"/>
        <w:jc w:val="center"/>
        <w:rPr>
          <w:rFonts w:ascii="Tahoma" w:hAnsi="Tahoma" w:cs="Tahoma"/>
          <w:b/>
          <w:bCs/>
          <w:color w:val="auto"/>
          <w:sz w:val="20"/>
          <w:szCs w:val="20"/>
        </w:rPr>
      </w:pPr>
      <w:r w:rsidRPr="007467D9">
        <w:rPr>
          <w:rFonts w:ascii="Tahoma" w:hAnsi="Tahoma" w:cs="Tahoma"/>
          <w:b/>
          <w:bCs/>
          <w:color w:val="auto"/>
          <w:sz w:val="20"/>
          <w:szCs w:val="20"/>
        </w:rPr>
        <w:t>n y i l a t k o z o m, hogy</w:t>
      </w:r>
    </w:p>
    <w:p w14:paraId="4DBF804F" w14:textId="77777777" w:rsidR="00BA67EB" w:rsidRPr="007467D9" w:rsidRDefault="00BA67EB" w:rsidP="00BA67EB">
      <w:pPr>
        <w:spacing w:after="0"/>
        <w:jc w:val="center"/>
        <w:rPr>
          <w:rFonts w:ascii="Tahoma" w:hAnsi="Tahoma" w:cs="Tahoma"/>
          <w:b/>
          <w:bCs/>
          <w:color w:val="auto"/>
          <w:sz w:val="20"/>
          <w:szCs w:val="20"/>
        </w:rPr>
      </w:pPr>
    </w:p>
    <w:p w14:paraId="46AA2A78" w14:textId="77777777" w:rsidR="00BA67EB" w:rsidRPr="007467D9" w:rsidRDefault="00BA67EB" w:rsidP="00BA67EB">
      <w:pPr>
        <w:jc w:val="both"/>
        <w:rPr>
          <w:rFonts w:ascii="Tahoma" w:hAnsi="Tahoma" w:cs="Tahoma"/>
          <w:color w:val="auto"/>
          <w:sz w:val="20"/>
          <w:szCs w:val="20"/>
        </w:rPr>
      </w:pPr>
      <w:r w:rsidRPr="007467D9">
        <w:rPr>
          <w:rFonts w:ascii="Tahoma" w:hAnsi="Tahoma" w:cs="Tahoma"/>
          <w:color w:val="auto"/>
          <w:sz w:val="20"/>
          <w:szCs w:val="20"/>
        </w:rPr>
        <w:t xml:space="preserve">tudomással bírok arról, hogy nyertességem és előlegigénylés esetén az alábbiak szerint kell eljárnom. </w:t>
      </w:r>
    </w:p>
    <w:p w14:paraId="092C1A49" w14:textId="77777777" w:rsidR="00BA67EB" w:rsidRPr="007467D9" w:rsidRDefault="00BA67EB" w:rsidP="00BA67EB">
      <w:pPr>
        <w:jc w:val="both"/>
        <w:rPr>
          <w:rFonts w:ascii="Tahoma" w:hAnsi="Tahoma" w:cs="Tahoma"/>
          <w:color w:val="auto"/>
          <w:sz w:val="20"/>
          <w:szCs w:val="20"/>
        </w:rPr>
      </w:pPr>
      <w:r w:rsidRPr="007467D9">
        <w:rPr>
          <w:rFonts w:ascii="Tahoma" w:hAnsi="Tahoma" w:cs="Tahoma"/>
          <w:color w:val="auto"/>
          <w:sz w:val="20"/>
          <w:szCs w:val="20"/>
        </w:rPr>
        <w:t>A 272/2014. (XI. 5.) Korm. rendelet 118/A. § (2a) bekezdése alapján, a szállító választása szerint</w:t>
      </w:r>
    </w:p>
    <w:p w14:paraId="7BF90A14" w14:textId="77777777" w:rsidR="00BA67EB" w:rsidRPr="007467D9" w:rsidRDefault="00BA67EB" w:rsidP="00BA67EB">
      <w:pPr>
        <w:jc w:val="both"/>
        <w:rPr>
          <w:rFonts w:ascii="Tahoma" w:hAnsi="Tahoma" w:cs="Tahoma"/>
          <w:color w:val="auto"/>
          <w:sz w:val="20"/>
          <w:szCs w:val="20"/>
        </w:rPr>
      </w:pPr>
      <w:r w:rsidRPr="007467D9">
        <w:rPr>
          <w:rFonts w:ascii="Tahoma" w:hAnsi="Tahoma" w:cs="Tahoma"/>
          <w:color w:val="auto"/>
          <w:sz w:val="20"/>
          <w:szCs w:val="20"/>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1C049DE0" w14:textId="77777777" w:rsidR="00BA67EB" w:rsidRPr="007467D9" w:rsidRDefault="00BA67EB" w:rsidP="00BA67EB">
      <w:pPr>
        <w:jc w:val="both"/>
        <w:rPr>
          <w:rFonts w:ascii="Tahoma" w:hAnsi="Tahoma" w:cs="Tahoma"/>
          <w:color w:val="auto"/>
          <w:sz w:val="20"/>
          <w:szCs w:val="20"/>
        </w:rPr>
      </w:pPr>
      <w:r w:rsidRPr="007467D9">
        <w:rPr>
          <w:rFonts w:ascii="Tahoma" w:hAnsi="Tahoma" w:cs="Tahoma"/>
          <w:color w:val="auto"/>
          <w:sz w:val="20"/>
          <w:szCs w:val="20"/>
        </w:rPr>
        <w:t xml:space="preserve">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w:t>
      </w:r>
      <w:proofErr w:type="gramStart"/>
      <w:r w:rsidRPr="007467D9">
        <w:rPr>
          <w:rFonts w:ascii="Tahoma" w:hAnsi="Tahoma" w:cs="Tahoma"/>
          <w:color w:val="auto"/>
          <w:sz w:val="20"/>
          <w:szCs w:val="20"/>
        </w:rPr>
        <w:t>összeg adók</w:t>
      </w:r>
      <w:proofErr w:type="gramEnd"/>
      <w:r w:rsidRPr="007467D9">
        <w:rPr>
          <w:rFonts w:ascii="Tahoma" w:hAnsi="Tahoma" w:cs="Tahoma"/>
          <w:color w:val="auto"/>
          <w:sz w:val="20"/>
          <w:szCs w:val="20"/>
        </w:rPr>
        <w:t xml:space="preserve"> módjára történő 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6403F136" w14:textId="77777777" w:rsidTr="001A3E9F">
        <w:tc>
          <w:tcPr>
            <w:tcW w:w="9488" w:type="dxa"/>
            <w:gridSpan w:val="3"/>
          </w:tcPr>
          <w:p w14:paraId="7829508C" w14:textId="77777777" w:rsidR="00BA67EB" w:rsidRPr="007467D9" w:rsidRDefault="00BA67EB" w:rsidP="001A3E9F">
            <w:pPr>
              <w:tabs>
                <w:tab w:val="right" w:pos="0"/>
                <w:tab w:val="right" w:pos="9026"/>
              </w:tabs>
              <w:spacing w:after="0"/>
              <w:jc w:val="both"/>
              <w:outlineLvl w:val="0"/>
              <w:rPr>
                <w:rFonts w:ascii="Tahoma" w:hAnsi="Tahoma" w:cs="Tahoma"/>
                <w:bCs/>
                <w:color w:val="auto"/>
                <w:sz w:val="20"/>
                <w:szCs w:val="20"/>
              </w:rPr>
            </w:pPr>
            <w:r w:rsidRPr="007467D9">
              <w:rPr>
                <w:rFonts w:ascii="Tahoma" w:hAnsi="Tahoma" w:cs="Tahoma"/>
                <w:bCs/>
                <w:color w:val="auto"/>
                <w:sz w:val="20"/>
                <w:szCs w:val="20"/>
              </w:rPr>
              <w:t>Keltezés (helység, év, hónap, nap)</w:t>
            </w:r>
          </w:p>
        </w:tc>
      </w:tr>
      <w:tr w:rsidR="00932096" w:rsidRPr="007467D9" w14:paraId="69EB28DC" w14:textId="77777777" w:rsidTr="001A3E9F">
        <w:tc>
          <w:tcPr>
            <w:tcW w:w="1495" w:type="dxa"/>
          </w:tcPr>
          <w:p w14:paraId="06498341" w14:textId="77777777" w:rsidR="00BA67EB" w:rsidRPr="007467D9" w:rsidRDefault="00BA67EB" w:rsidP="001A3E9F">
            <w:pPr>
              <w:spacing w:after="0"/>
              <w:jc w:val="both"/>
              <w:rPr>
                <w:rFonts w:ascii="Tahoma" w:hAnsi="Tahoma" w:cs="Tahoma"/>
                <w:color w:val="auto"/>
                <w:sz w:val="20"/>
                <w:szCs w:val="20"/>
              </w:rPr>
            </w:pPr>
          </w:p>
        </w:tc>
        <w:tc>
          <w:tcPr>
            <w:tcW w:w="3603" w:type="dxa"/>
          </w:tcPr>
          <w:p w14:paraId="4D3D17E6" w14:textId="77777777" w:rsidR="00BA67EB" w:rsidRPr="007467D9" w:rsidRDefault="00BA67EB" w:rsidP="001A3E9F">
            <w:pPr>
              <w:spacing w:after="0"/>
              <w:jc w:val="both"/>
              <w:rPr>
                <w:rFonts w:ascii="Tahoma" w:hAnsi="Tahoma" w:cs="Tahoma"/>
                <w:color w:val="auto"/>
                <w:sz w:val="20"/>
                <w:szCs w:val="20"/>
              </w:rPr>
            </w:pPr>
          </w:p>
        </w:tc>
        <w:tc>
          <w:tcPr>
            <w:tcW w:w="4390" w:type="dxa"/>
            <w:tcBorders>
              <w:bottom w:val="single" w:sz="4" w:space="0" w:color="auto"/>
            </w:tcBorders>
          </w:tcPr>
          <w:p w14:paraId="3BCAB0BD" w14:textId="77777777" w:rsidR="00BA67EB" w:rsidRPr="007467D9" w:rsidRDefault="00BA67EB" w:rsidP="001A3E9F">
            <w:pPr>
              <w:spacing w:after="0"/>
              <w:jc w:val="both"/>
              <w:rPr>
                <w:rFonts w:ascii="Tahoma" w:hAnsi="Tahoma" w:cs="Tahoma"/>
                <w:color w:val="auto"/>
                <w:sz w:val="20"/>
                <w:szCs w:val="20"/>
              </w:rPr>
            </w:pPr>
          </w:p>
        </w:tc>
      </w:tr>
      <w:tr w:rsidR="00932096" w:rsidRPr="007467D9" w14:paraId="476EA2D3" w14:textId="77777777" w:rsidTr="001A3E9F">
        <w:tc>
          <w:tcPr>
            <w:tcW w:w="1495" w:type="dxa"/>
          </w:tcPr>
          <w:p w14:paraId="7D8B76D4" w14:textId="77777777" w:rsidR="00BA67EB" w:rsidRPr="007467D9" w:rsidRDefault="00BA67EB" w:rsidP="001A3E9F">
            <w:pPr>
              <w:tabs>
                <w:tab w:val="right" w:pos="0"/>
                <w:tab w:val="right" w:pos="9026"/>
              </w:tabs>
              <w:spacing w:after="0"/>
              <w:jc w:val="both"/>
              <w:outlineLvl w:val="0"/>
              <w:rPr>
                <w:rFonts w:ascii="Tahoma" w:hAnsi="Tahoma" w:cs="Tahoma"/>
                <w:bCs/>
                <w:color w:val="auto"/>
                <w:sz w:val="20"/>
                <w:szCs w:val="20"/>
              </w:rPr>
            </w:pPr>
          </w:p>
        </w:tc>
        <w:tc>
          <w:tcPr>
            <w:tcW w:w="3603" w:type="dxa"/>
          </w:tcPr>
          <w:p w14:paraId="6A5AAD55" w14:textId="77777777" w:rsidR="00BA67EB" w:rsidRPr="007467D9" w:rsidRDefault="00BA67EB" w:rsidP="001A3E9F">
            <w:pPr>
              <w:tabs>
                <w:tab w:val="right" w:pos="0"/>
                <w:tab w:val="right" w:pos="9026"/>
              </w:tabs>
              <w:spacing w:after="0"/>
              <w:jc w:val="both"/>
              <w:outlineLvl w:val="0"/>
              <w:rPr>
                <w:rFonts w:ascii="Tahoma" w:hAnsi="Tahoma" w:cs="Tahoma"/>
                <w:bCs/>
                <w:color w:val="auto"/>
                <w:sz w:val="20"/>
                <w:szCs w:val="20"/>
              </w:rPr>
            </w:pPr>
          </w:p>
        </w:tc>
        <w:tc>
          <w:tcPr>
            <w:tcW w:w="4390" w:type="dxa"/>
            <w:tcBorders>
              <w:top w:val="single" w:sz="4" w:space="0" w:color="auto"/>
            </w:tcBorders>
            <w:vAlign w:val="center"/>
          </w:tcPr>
          <w:p w14:paraId="33B87BB5" w14:textId="77777777" w:rsidR="00BA67EB" w:rsidRPr="007467D9" w:rsidRDefault="00BA67EB" w:rsidP="001A3E9F">
            <w:pPr>
              <w:tabs>
                <w:tab w:val="right" w:pos="0"/>
                <w:tab w:val="right" w:pos="9026"/>
              </w:tabs>
              <w:spacing w:after="0"/>
              <w:jc w:val="center"/>
              <w:outlineLvl w:val="0"/>
              <w:rPr>
                <w:rFonts w:ascii="Tahoma" w:hAnsi="Tahoma" w:cs="Tahoma"/>
                <w:bCs/>
                <w:color w:val="auto"/>
                <w:sz w:val="20"/>
                <w:szCs w:val="20"/>
              </w:rPr>
            </w:pPr>
            <w:r w:rsidRPr="007467D9">
              <w:rPr>
                <w:rFonts w:ascii="Tahoma" w:hAnsi="Tahoma" w:cs="Tahoma"/>
                <w:bCs/>
                <w:color w:val="auto"/>
                <w:sz w:val="20"/>
                <w:szCs w:val="20"/>
              </w:rPr>
              <w:t>(cégjegyzésre jogosult vagy szabályszerűen meghatalmazott képviselő aláírása)</w:t>
            </w:r>
          </w:p>
        </w:tc>
      </w:tr>
    </w:tbl>
    <w:p w14:paraId="7A694AD8" w14:textId="77777777" w:rsidR="006A261D" w:rsidRPr="007467D9" w:rsidRDefault="00972B6A" w:rsidP="00204AA4">
      <w:pPr>
        <w:spacing w:after="120"/>
        <w:jc w:val="right"/>
        <w:rPr>
          <w:rFonts w:ascii="Tahoma" w:hAnsi="Tahoma" w:cs="Tahoma"/>
          <w:b/>
          <w:color w:val="auto"/>
          <w:sz w:val="20"/>
          <w:szCs w:val="20"/>
        </w:rPr>
      </w:pPr>
      <w:r w:rsidRPr="007467D9">
        <w:rPr>
          <w:rFonts w:ascii="Tahoma" w:hAnsi="Tahoma" w:cs="Tahoma"/>
          <w:b/>
          <w:color w:val="auto"/>
          <w:sz w:val="20"/>
          <w:szCs w:val="20"/>
        </w:rPr>
        <w:br w:type="page"/>
      </w:r>
      <w:r w:rsidR="002D400B" w:rsidRPr="007467D9">
        <w:rPr>
          <w:rFonts w:ascii="Tahoma" w:hAnsi="Tahoma" w:cs="Tahoma"/>
          <w:b/>
          <w:color w:val="auto"/>
          <w:sz w:val="20"/>
          <w:szCs w:val="20"/>
        </w:rPr>
        <w:lastRenderedPageBreak/>
        <w:t>10</w:t>
      </w:r>
      <w:r w:rsidR="00E53183" w:rsidRPr="007467D9">
        <w:rPr>
          <w:rFonts w:ascii="Tahoma" w:hAnsi="Tahoma" w:cs="Tahoma"/>
          <w:b/>
          <w:color w:val="auto"/>
          <w:sz w:val="20"/>
          <w:szCs w:val="20"/>
        </w:rPr>
        <w:t>/A</w:t>
      </w:r>
      <w:r w:rsidR="00D34F95" w:rsidRPr="007467D9">
        <w:rPr>
          <w:rFonts w:ascii="Tahoma" w:hAnsi="Tahoma" w:cs="Tahoma"/>
          <w:b/>
          <w:color w:val="auto"/>
          <w:sz w:val="20"/>
          <w:szCs w:val="20"/>
        </w:rPr>
        <w:t>.</w:t>
      </w:r>
      <w:r w:rsidR="006A261D" w:rsidRPr="007467D9">
        <w:rPr>
          <w:rFonts w:ascii="Tahoma" w:hAnsi="Tahoma" w:cs="Tahoma"/>
          <w:b/>
          <w:color w:val="auto"/>
          <w:sz w:val="20"/>
          <w:szCs w:val="20"/>
        </w:rPr>
        <w:t xml:space="preserve"> számú melléklet</w:t>
      </w:r>
    </w:p>
    <w:p w14:paraId="34694AA3" w14:textId="77777777" w:rsidR="006A261D" w:rsidRPr="007467D9" w:rsidRDefault="006A261D" w:rsidP="004F3438">
      <w:pPr>
        <w:spacing w:before="120" w:after="120"/>
        <w:ind w:left="426" w:hanging="426"/>
        <w:jc w:val="center"/>
        <w:rPr>
          <w:rFonts w:ascii="Tahoma" w:hAnsi="Tahoma" w:cs="Tahoma"/>
          <w:b/>
          <w:smallCaps/>
          <w:color w:val="auto"/>
          <w:sz w:val="20"/>
          <w:szCs w:val="20"/>
        </w:rPr>
      </w:pPr>
      <w:r w:rsidRPr="007467D9">
        <w:rPr>
          <w:rFonts w:ascii="Tahoma" w:hAnsi="Tahoma" w:cs="Tahoma"/>
          <w:b/>
          <w:smallCaps/>
          <w:color w:val="auto"/>
          <w:sz w:val="20"/>
          <w:szCs w:val="20"/>
        </w:rPr>
        <w:t>NYILATKOZAT</w:t>
      </w:r>
    </w:p>
    <w:p w14:paraId="466126F5" w14:textId="77777777" w:rsidR="006A261D" w:rsidRPr="007467D9" w:rsidRDefault="006A261D"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 kizáró okok vonatkozásában</w:t>
      </w:r>
    </w:p>
    <w:p w14:paraId="18205362" w14:textId="77777777" w:rsidR="006A261D" w:rsidRPr="007467D9" w:rsidRDefault="006A261D" w:rsidP="004F3438">
      <w:pPr>
        <w:autoSpaceDE w:val="0"/>
        <w:autoSpaceDN w:val="0"/>
        <w:adjustRightInd w:val="0"/>
        <w:spacing w:before="120" w:after="120"/>
        <w:jc w:val="both"/>
        <w:rPr>
          <w:rFonts w:ascii="Tahoma" w:hAnsi="Tahoma" w:cs="Tahoma"/>
          <w:color w:val="auto"/>
          <w:sz w:val="20"/>
          <w:szCs w:val="20"/>
        </w:rPr>
      </w:pPr>
      <w:proofErr w:type="gramStart"/>
      <w:r w:rsidRPr="007467D9">
        <w:rPr>
          <w:rFonts w:ascii="Tahoma" w:hAnsi="Tahoma" w:cs="Tahoma"/>
          <w:color w:val="auto"/>
          <w:sz w:val="20"/>
          <w:szCs w:val="20"/>
        </w:rPr>
        <w:t xml:space="preserve">Alulírott …………………………………………………………………, mint a(z) ……………….………………….............................................................. (székhely: ………...................................…….......................................) ajánlattevő szervezet cégjegyzésre jogosult </w:t>
      </w:r>
      <w:r w:rsidR="00CF03D8" w:rsidRPr="007467D9">
        <w:rPr>
          <w:rFonts w:ascii="Tahoma" w:hAnsi="Tahoma" w:cs="Tahoma"/>
          <w:color w:val="auto"/>
          <w:sz w:val="20"/>
          <w:szCs w:val="20"/>
        </w:rPr>
        <w:t xml:space="preserve">/meghatalmazott </w:t>
      </w:r>
      <w:r w:rsidRPr="007467D9">
        <w:rPr>
          <w:rFonts w:ascii="Tahoma" w:hAnsi="Tahoma" w:cs="Tahoma"/>
          <w:color w:val="auto"/>
          <w:sz w:val="20"/>
          <w:szCs w:val="20"/>
        </w:rPr>
        <w:t>képviselője a</w:t>
      </w:r>
      <w:r w:rsidR="007748A9" w:rsidRPr="007467D9">
        <w:rPr>
          <w:rFonts w:ascii="Tahoma" w:hAnsi="Tahoma" w:cs="Tahoma"/>
          <w:color w:val="auto"/>
          <w:sz w:val="20"/>
          <w:szCs w:val="20"/>
        </w:rPr>
        <w:t>(z)</w:t>
      </w:r>
      <w:r w:rsidRPr="007467D9">
        <w:rPr>
          <w:rFonts w:ascii="Tahoma" w:hAnsi="Tahoma" w:cs="Tahoma"/>
          <w:color w:val="auto"/>
          <w:sz w:val="20"/>
          <w:szCs w:val="20"/>
        </w:rPr>
        <w:t xml:space="preserve"> </w:t>
      </w:r>
      <w:r w:rsidRPr="007467D9">
        <w:rPr>
          <w:rFonts w:ascii="Tahoma" w:hAnsi="Tahoma" w:cs="Tahoma"/>
          <w:b/>
          <w:color w:val="auto"/>
          <w:sz w:val="20"/>
          <w:szCs w:val="20"/>
        </w:rPr>
        <w:t>„</w:t>
      </w:r>
      <w:r w:rsidR="007748A9"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r w:rsidRPr="007467D9">
        <w:rPr>
          <w:rFonts w:ascii="Tahoma" w:hAnsi="Tahoma" w:cs="Tahoma"/>
          <w:color w:val="auto"/>
          <w:sz w:val="20"/>
          <w:szCs w:val="20"/>
        </w:rPr>
        <w:t xml:space="preserve"> tárgyban kiírt közbeszerzési eljárás során az alábbi nyilatkozatot teszem a kizáró okok vonatkozásában:</w:t>
      </w:r>
      <w:proofErr w:type="gramEnd"/>
    </w:p>
    <w:p w14:paraId="2B2B89EE" w14:textId="77777777" w:rsidR="009F7D11" w:rsidRPr="007467D9" w:rsidRDefault="009F7D11"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I.</w:t>
      </w:r>
    </w:p>
    <w:p w14:paraId="40573332" w14:textId="77777777" w:rsidR="009F7D11" w:rsidRPr="007467D9" w:rsidRDefault="009F7D11" w:rsidP="004F3438">
      <w:pPr>
        <w:autoSpaceDE w:val="0"/>
        <w:autoSpaceDN w:val="0"/>
        <w:adjustRightInd w:val="0"/>
        <w:spacing w:before="120" w:after="120"/>
        <w:jc w:val="both"/>
        <w:rPr>
          <w:rFonts w:ascii="Tahoma" w:hAnsi="Tahoma" w:cs="Tahoma"/>
          <w:color w:val="auto"/>
          <w:sz w:val="20"/>
          <w:szCs w:val="20"/>
        </w:rPr>
      </w:pPr>
      <w:r w:rsidRPr="007467D9">
        <w:rPr>
          <w:rFonts w:ascii="Tahoma" w:hAnsi="Tahoma" w:cs="Tahoma"/>
          <w:color w:val="auto"/>
          <w:sz w:val="20"/>
          <w:szCs w:val="20"/>
        </w:rPr>
        <w:t xml:space="preserve">Cégünk, mint ajánlattevő a szerződés teljesítéséhez nem vesz igénybe a Kbt. </w:t>
      </w:r>
      <w:r w:rsidR="00D34F95" w:rsidRPr="007467D9">
        <w:rPr>
          <w:rFonts w:ascii="Tahoma" w:hAnsi="Tahoma" w:cs="Tahoma"/>
          <w:color w:val="auto"/>
          <w:sz w:val="20"/>
          <w:szCs w:val="20"/>
        </w:rPr>
        <w:t>62. § (1</w:t>
      </w:r>
      <w:r w:rsidRPr="007467D9">
        <w:rPr>
          <w:rFonts w:ascii="Tahoma" w:hAnsi="Tahoma" w:cs="Tahoma"/>
          <w:color w:val="auto"/>
          <w:sz w:val="20"/>
          <w:szCs w:val="20"/>
        </w:rPr>
        <w:t>)</w:t>
      </w:r>
      <w:r w:rsidR="00D34F95" w:rsidRPr="007467D9">
        <w:rPr>
          <w:rFonts w:ascii="Tahoma" w:hAnsi="Tahoma" w:cs="Tahoma"/>
          <w:color w:val="auto"/>
          <w:sz w:val="20"/>
          <w:szCs w:val="20"/>
        </w:rPr>
        <w:t xml:space="preserve">-(2) </w:t>
      </w:r>
      <w:r w:rsidRPr="007467D9">
        <w:rPr>
          <w:rFonts w:ascii="Tahoma" w:hAnsi="Tahoma" w:cs="Tahoma"/>
          <w:color w:val="auto"/>
          <w:sz w:val="20"/>
          <w:szCs w:val="20"/>
        </w:rPr>
        <w:t>bekezdésében foglalt kizáró okok hatálya alá</w:t>
      </w:r>
      <w:r w:rsidR="00D34F95" w:rsidRPr="007467D9">
        <w:rPr>
          <w:rFonts w:ascii="Tahoma" w:hAnsi="Tahoma" w:cs="Tahoma"/>
          <w:color w:val="auto"/>
          <w:sz w:val="20"/>
          <w:szCs w:val="20"/>
        </w:rPr>
        <w:t xml:space="preserve"> </w:t>
      </w:r>
      <w:r w:rsidRPr="007467D9">
        <w:rPr>
          <w:rFonts w:ascii="Tahoma" w:hAnsi="Tahoma" w:cs="Tahoma"/>
          <w:color w:val="auto"/>
          <w:sz w:val="20"/>
          <w:szCs w:val="20"/>
        </w:rPr>
        <w:t>eső alvállalkozót/alvállalkozókat, illetve nem vesz igénybe a fenti kizáró okok hatálya aláeső az alkalmasság igazolására igénybe vett más szervezetet/szervezeteket.</w:t>
      </w:r>
    </w:p>
    <w:p w14:paraId="6C53E6CB" w14:textId="77777777" w:rsidR="009F7D11" w:rsidRPr="007467D9" w:rsidRDefault="009F7D11"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II.</w:t>
      </w:r>
    </w:p>
    <w:p w14:paraId="69C9ED95" w14:textId="77777777" w:rsidR="009F7D11" w:rsidRPr="007467D9" w:rsidRDefault="009F7D11"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Alulírott ajánlattevő nyilatkozom, hogy cégemet</w:t>
      </w:r>
      <w:r w:rsidRPr="007467D9">
        <w:rPr>
          <w:rFonts w:ascii="Tahoma" w:hAnsi="Tahoma" w:cs="Tahoma"/>
          <w:color w:val="auto"/>
          <w:sz w:val="20"/>
          <w:szCs w:val="20"/>
          <w:vertAlign w:val="superscript"/>
        </w:rPr>
        <w:footnoteReference w:id="72"/>
      </w:r>
    </w:p>
    <w:p w14:paraId="02AC6671" w14:textId="77777777" w:rsidR="009F7D11" w:rsidRPr="007467D9" w:rsidRDefault="009F7D11" w:rsidP="00CB3B7B">
      <w:pPr>
        <w:numPr>
          <w:ilvl w:val="0"/>
          <w:numId w:val="8"/>
        </w:numPr>
        <w:suppressAutoHyphens w:val="0"/>
        <w:spacing w:before="120" w:after="120"/>
        <w:ind w:left="426" w:hanging="426"/>
        <w:jc w:val="both"/>
        <w:textAlignment w:val="auto"/>
        <w:rPr>
          <w:rFonts w:ascii="Tahoma" w:hAnsi="Tahoma" w:cs="Tahoma"/>
          <w:color w:val="auto"/>
          <w:sz w:val="20"/>
          <w:szCs w:val="20"/>
        </w:rPr>
      </w:pPr>
      <w:r w:rsidRPr="007467D9">
        <w:rPr>
          <w:rFonts w:ascii="Tahoma" w:hAnsi="Tahoma" w:cs="Tahoma"/>
          <w:color w:val="auto"/>
          <w:sz w:val="20"/>
          <w:szCs w:val="20"/>
        </w:rPr>
        <w:t>szabályozott tőzsdén jegyzik / szabályozott tőzsdén nem jegyzik.</w:t>
      </w:r>
    </w:p>
    <w:p w14:paraId="2AE2B373" w14:textId="77777777" w:rsidR="009F7D11" w:rsidRPr="007467D9" w:rsidRDefault="009F7D11" w:rsidP="004F3438">
      <w:pPr>
        <w:spacing w:before="120" w:after="120"/>
        <w:ind w:left="426" w:hanging="426"/>
        <w:jc w:val="both"/>
        <w:rPr>
          <w:rFonts w:ascii="Tahoma" w:hAnsi="Tahoma" w:cs="Tahoma"/>
          <w:color w:val="auto"/>
          <w:sz w:val="20"/>
          <w:szCs w:val="20"/>
        </w:rPr>
      </w:pPr>
    </w:p>
    <w:p w14:paraId="7B5BF074" w14:textId="77777777" w:rsidR="008530F3" w:rsidRPr="007467D9" w:rsidRDefault="008530F3" w:rsidP="008530F3">
      <w:pPr>
        <w:spacing w:before="120" w:after="120"/>
        <w:jc w:val="both"/>
        <w:rPr>
          <w:rFonts w:ascii="Tahoma" w:hAnsi="Tahoma" w:cs="Tahoma"/>
          <w:color w:val="auto"/>
          <w:sz w:val="21"/>
          <w:szCs w:val="21"/>
        </w:rPr>
      </w:pPr>
      <w:r w:rsidRPr="007467D9">
        <w:rPr>
          <w:rFonts w:ascii="Tahoma" w:hAnsi="Tahoma" w:cs="Tahoma"/>
          <w:color w:val="auto"/>
          <w:sz w:val="21"/>
          <w:szCs w:val="21"/>
        </w:rPr>
        <w:t>Amennyiben a céget szabályozott tőzsdén nem jegyzik, úgy</w:t>
      </w:r>
      <w:r w:rsidRPr="007467D9">
        <w:rPr>
          <w:rFonts w:ascii="Tahoma" w:hAnsi="Tahoma" w:cs="Tahoma"/>
          <w:color w:val="auto"/>
          <w:sz w:val="21"/>
          <w:szCs w:val="21"/>
          <w:vertAlign w:val="superscript"/>
        </w:rPr>
        <w:footnoteReference w:id="73"/>
      </w:r>
    </w:p>
    <w:p w14:paraId="11248AB5" w14:textId="77777777" w:rsidR="008530F3" w:rsidRPr="007467D9" w:rsidRDefault="008530F3" w:rsidP="008530F3">
      <w:pPr>
        <w:numPr>
          <w:ilvl w:val="0"/>
          <w:numId w:val="8"/>
        </w:numPr>
        <w:suppressAutoHyphens w:val="0"/>
        <w:spacing w:before="120" w:after="120"/>
        <w:jc w:val="both"/>
        <w:textAlignment w:val="auto"/>
        <w:rPr>
          <w:rFonts w:ascii="Tahoma" w:hAnsi="Tahoma" w:cs="Tahoma"/>
          <w:color w:val="auto"/>
          <w:sz w:val="21"/>
          <w:szCs w:val="21"/>
        </w:rPr>
      </w:pPr>
      <w:r w:rsidRPr="007467D9">
        <w:rPr>
          <w:rFonts w:ascii="Tahoma" w:hAnsi="Tahoma" w:cs="Tahoma"/>
          <w:color w:val="auto"/>
          <w:sz w:val="21"/>
          <w:szCs w:val="21"/>
        </w:rPr>
        <w:t xml:space="preserve">az alábbiakat nyilatkozom </w:t>
      </w:r>
      <w:r w:rsidRPr="007467D9">
        <w:rPr>
          <w:rFonts w:ascii="Tahoma" w:hAnsi="Tahoma" w:cs="Tahoma"/>
          <w:i/>
          <w:color w:val="auto"/>
          <w:sz w:val="21"/>
          <w:szCs w:val="21"/>
        </w:rPr>
        <w:t xml:space="preserve">a pénzmosás és a terrorizmus finanszírozása megelőzéséről és megakadályozásáról szóló 2017. évi LIII. törvény 3. § 38. pont </w:t>
      </w:r>
      <w:r w:rsidRPr="007467D9">
        <w:rPr>
          <w:rFonts w:ascii="Tahoma" w:hAnsi="Tahoma" w:cs="Tahoma"/>
          <w:i/>
          <w:iCs/>
          <w:color w:val="auto"/>
          <w:sz w:val="21"/>
          <w:szCs w:val="21"/>
        </w:rPr>
        <w:t>a)–b)</w:t>
      </w:r>
      <w:r w:rsidRPr="007467D9">
        <w:rPr>
          <w:rFonts w:ascii="Tahoma" w:hAnsi="Tahoma" w:cs="Tahoma"/>
          <w:i/>
          <w:color w:val="auto"/>
          <w:sz w:val="21"/>
          <w:szCs w:val="21"/>
        </w:rPr>
        <w:t xml:space="preserve"> vagy </w:t>
      </w:r>
      <w:r w:rsidRPr="007467D9">
        <w:rPr>
          <w:rFonts w:ascii="Tahoma" w:hAnsi="Tahoma" w:cs="Tahoma"/>
          <w:i/>
          <w:iCs/>
          <w:color w:val="auto"/>
          <w:sz w:val="21"/>
          <w:szCs w:val="21"/>
        </w:rPr>
        <w:t>d)</w:t>
      </w:r>
      <w:r w:rsidRPr="007467D9">
        <w:rPr>
          <w:rFonts w:ascii="Tahoma" w:hAnsi="Tahoma" w:cs="Tahoma"/>
          <w:i/>
          <w:color w:val="auto"/>
          <w:sz w:val="21"/>
          <w:szCs w:val="21"/>
        </w:rPr>
        <w:t xml:space="preserve"> alpontja</w:t>
      </w:r>
      <w:r w:rsidRPr="007467D9">
        <w:rPr>
          <w:rFonts w:ascii="Tahoma" w:hAnsi="Tahoma" w:cs="Tahoma"/>
          <w:color w:val="auto"/>
          <w:sz w:val="21"/>
          <w:szCs w:val="21"/>
        </w:rPr>
        <w:t xml:space="preserve"> szerint definiált valamennyi tényleges </w:t>
      </w:r>
      <w:proofErr w:type="gramStart"/>
      <w:r w:rsidRPr="007467D9">
        <w:rPr>
          <w:rFonts w:ascii="Tahoma" w:hAnsi="Tahoma" w:cs="Tahoma"/>
          <w:color w:val="auto"/>
          <w:sz w:val="21"/>
          <w:szCs w:val="21"/>
        </w:rPr>
        <w:t>tulajdonosról</w:t>
      </w:r>
      <w:r w:rsidRPr="007467D9">
        <w:rPr>
          <w:rFonts w:ascii="Tahoma" w:hAnsi="Tahoma" w:cs="Tahoma"/>
          <w:color w:val="auto"/>
          <w:sz w:val="21"/>
          <w:szCs w:val="21"/>
          <w:vertAlign w:val="superscript"/>
        </w:rPr>
        <w:footnoteReference w:id="74"/>
      </w:r>
      <w:r w:rsidRPr="007467D9">
        <w:rPr>
          <w:rFonts w:ascii="Tahoma" w:hAnsi="Tahoma" w:cs="Tahoma"/>
          <w:color w:val="auto"/>
          <w:sz w:val="21"/>
          <w:szCs w:val="21"/>
        </w:rPr>
        <w:t>:</w:t>
      </w:r>
      <w:proofErr w:type="gramEnd"/>
    </w:p>
    <w:p w14:paraId="41E9EFD6" w14:textId="77777777" w:rsidR="008530F3" w:rsidRPr="007467D9" w:rsidRDefault="008530F3" w:rsidP="008530F3">
      <w:pPr>
        <w:spacing w:before="120" w:after="120"/>
        <w:ind w:left="720"/>
        <w:jc w:val="both"/>
        <w:rPr>
          <w:rFonts w:ascii="Tahoma" w:hAnsi="Tahoma" w:cs="Tahoma"/>
          <w:color w:val="auto"/>
          <w:sz w:val="21"/>
          <w:szCs w:val="21"/>
        </w:rPr>
      </w:pPr>
      <w:r w:rsidRPr="007467D9">
        <w:rPr>
          <w:rFonts w:ascii="Tahoma" w:hAnsi="Tahoma" w:cs="Tahoma"/>
          <w:color w:val="auto"/>
          <w:sz w:val="21"/>
          <w:szCs w:val="21"/>
        </w:rPr>
        <w:t>neve: ____________________, állandó lakóhelye: ____________________</w:t>
      </w:r>
      <w:r w:rsidRPr="007467D9">
        <w:rPr>
          <w:rFonts w:ascii="Tahoma" w:hAnsi="Tahoma" w:cs="Tahoma"/>
          <w:color w:val="auto"/>
          <w:sz w:val="21"/>
          <w:szCs w:val="21"/>
          <w:vertAlign w:val="superscript"/>
        </w:rPr>
        <w:footnoteReference w:id="75"/>
      </w:r>
    </w:p>
    <w:p w14:paraId="46A2B36B" w14:textId="77777777" w:rsidR="008530F3" w:rsidRPr="007467D9" w:rsidRDefault="008530F3" w:rsidP="008530F3">
      <w:pPr>
        <w:spacing w:before="120" w:after="120"/>
        <w:ind w:left="720"/>
        <w:jc w:val="both"/>
        <w:rPr>
          <w:rFonts w:ascii="Tahoma" w:hAnsi="Tahoma" w:cs="Tahoma"/>
          <w:color w:val="auto"/>
          <w:sz w:val="21"/>
          <w:szCs w:val="21"/>
        </w:rPr>
      </w:pPr>
      <w:r w:rsidRPr="007467D9">
        <w:rPr>
          <w:rFonts w:ascii="Tahoma" w:hAnsi="Tahoma" w:cs="Tahoma"/>
          <w:color w:val="auto"/>
          <w:sz w:val="21"/>
          <w:szCs w:val="21"/>
        </w:rPr>
        <w:t>vagy</w:t>
      </w:r>
    </w:p>
    <w:p w14:paraId="6AC9DF11" w14:textId="77777777" w:rsidR="008530F3" w:rsidRPr="007467D9" w:rsidRDefault="008530F3" w:rsidP="008530F3">
      <w:pPr>
        <w:numPr>
          <w:ilvl w:val="0"/>
          <w:numId w:val="8"/>
        </w:numPr>
        <w:suppressAutoHyphens w:val="0"/>
        <w:spacing w:before="120" w:after="120"/>
        <w:jc w:val="both"/>
        <w:textAlignment w:val="auto"/>
        <w:rPr>
          <w:rFonts w:ascii="Tahoma" w:hAnsi="Tahoma" w:cs="Tahoma"/>
          <w:color w:val="auto"/>
          <w:sz w:val="21"/>
          <w:szCs w:val="21"/>
        </w:rPr>
      </w:pPr>
      <w:r w:rsidRPr="007467D9">
        <w:rPr>
          <w:rFonts w:ascii="Tahoma" w:hAnsi="Tahoma" w:cs="Tahoma"/>
          <w:color w:val="auto"/>
          <w:sz w:val="21"/>
          <w:szCs w:val="21"/>
        </w:rPr>
        <w:lastRenderedPageBreak/>
        <w:t xml:space="preserve">nyilatkozom, hogy </w:t>
      </w:r>
      <w:r w:rsidRPr="007467D9">
        <w:rPr>
          <w:rFonts w:ascii="Tahoma" w:hAnsi="Tahoma" w:cs="Tahoma"/>
          <w:i/>
          <w:color w:val="auto"/>
          <w:sz w:val="21"/>
          <w:szCs w:val="21"/>
        </w:rPr>
        <w:t xml:space="preserve">a pénzmosás és a terrorizmus finanszírozása megelőzéséről és megakadályozásáról szóló 2017. évi LIII. törvény 3. § 38. pont </w:t>
      </w:r>
      <w:r w:rsidRPr="007467D9">
        <w:rPr>
          <w:rFonts w:ascii="Tahoma" w:hAnsi="Tahoma" w:cs="Tahoma"/>
          <w:i/>
          <w:iCs/>
          <w:color w:val="auto"/>
          <w:sz w:val="21"/>
          <w:szCs w:val="21"/>
        </w:rPr>
        <w:t>a)–b)</w:t>
      </w:r>
      <w:r w:rsidRPr="007467D9">
        <w:rPr>
          <w:rFonts w:ascii="Tahoma" w:hAnsi="Tahoma" w:cs="Tahoma"/>
          <w:i/>
          <w:color w:val="auto"/>
          <w:sz w:val="21"/>
          <w:szCs w:val="21"/>
        </w:rPr>
        <w:t xml:space="preserve"> vagy </w:t>
      </w:r>
      <w:r w:rsidRPr="007467D9">
        <w:rPr>
          <w:rFonts w:ascii="Tahoma" w:hAnsi="Tahoma" w:cs="Tahoma"/>
          <w:i/>
          <w:iCs/>
          <w:color w:val="auto"/>
          <w:sz w:val="21"/>
          <w:szCs w:val="21"/>
        </w:rPr>
        <w:t>d)</w:t>
      </w:r>
      <w:r w:rsidRPr="007467D9">
        <w:rPr>
          <w:rFonts w:ascii="Tahoma" w:hAnsi="Tahoma" w:cs="Tahoma"/>
          <w:i/>
          <w:color w:val="auto"/>
          <w:sz w:val="21"/>
          <w:szCs w:val="21"/>
        </w:rPr>
        <w:t xml:space="preserve"> alpontja</w:t>
      </w:r>
      <w:r w:rsidRPr="007467D9">
        <w:rPr>
          <w:rFonts w:ascii="Tahoma" w:hAnsi="Tahoma" w:cs="Tahoma"/>
          <w:color w:val="auto"/>
          <w:sz w:val="21"/>
          <w:szCs w:val="21"/>
        </w:rPr>
        <w:t xml:space="preserve"> szerint</w:t>
      </w:r>
      <w:r w:rsidRPr="007467D9" w:rsidDel="00AE1CBB">
        <w:rPr>
          <w:rFonts w:ascii="Tahoma" w:hAnsi="Tahoma" w:cs="Tahoma"/>
          <w:color w:val="auto"/>
          <w:sz w:val="21"/>
          <w:szCs w:val="21"/>
        </w:rPr>
        <w:t xml:space="preserve"> </w:t>
      </w:r>
      <w:r w:rsidRPr="007467D9">
        <w:rPr>
          <w:rFonts w:ascii="Tahoma" w:hAnsi="Tahoma" w:cs="Tahoma"/>
          <w:color w:val="auto"/>
          <w:sz w:val="21"/>
          <w:szCs w:val="21"/>
        </w:rPr>
        <w:t>tényleges tulajdonos nincs.</w:t>
      </w:r>
    </w:p>
    <w:p w14:paraId="0C04FA09" w14:textId="77777777" w:rsidR="009F7D11" w:rsidRPr="007467D9" w:rsidRDefault="009F7D11" w:rsidP="004F3438">
      <w:pPr>
        <w:autoSpaceDE w:val="0"/>
        <w:autoSpaceDN w:val="0"/>
        <w:adjustRightInd w:val="0"/>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 </w:t>
      </w:r>
      <w:r w:rsidR="0035598B" w:rsidRPr="007467D9">
        <w:rPr>
          <w:rFonts w:ascii="Tahoma" w:hAnsi="Tahoma" w:cs="Tahoma"/>
          <w:b/>
          <w:color w:val="auto"/>
          <w:sz w:val="20"/>
          <w:szCs w:val="20"/>
        </w:rPr>
        <w:t>III.</w:t>
      </w:r>
    </w:p>
    <w:p w14:paraId="35F8E231" w14:textId="77777777" w:rsidR="0035598B" w:rsidRPr="007467D9" w:rsidRDefault="0035598B" w:rsidP="004F3438">
      <w:pPr>
        <w:spacing w:after="120"/>
        <w:jc w:val="both"/>
        <w:rPr>
          <w:rFonts w:ascii="Tahoma" w:hAnsi="Tahoma" w:cs="Tahoma"/>
          <w:b/>
          <w:color w:val="auto"/>
          <w:sz w:val="20"/>
          <w:szCs w:val="20"/>
        </w:rPr>
      </w:pPr>
      <w:r w:rsidRPr="007467D9">
        <w:rPr>
          <w:rFonts w:ascii="Tahoma" w:hAnsi="Tahoma" w:cs="Tahoma"/>
          <w:color w:val="auto"/>
          <w:sz w:val="20"/>
          <w:szCs w:val="20"/>
        </w:rPr>
        <w:t>Alulírott ____ mint a(z) ____ (székhely: ____ adószám: ____) ajánlattevő cégjegyzésre jogosult / meghatalmazott képviselője</w:t>
      </w:r>
      <w:r w:rsidRPr="007467D9">
        <w:rPr>
          <w:rFonts w:ascii="Tahoma" w:hAnsi="Tahoma" w:cs="Tahoma"/>
          <w:color w:val="auto"/>
          <w:sz w:val="20"/>
          <w:szCs w:val="20"/>
          <w:vertAlign w:val="superscript"/>
        </w:rPr>
        <w:footnoteReference w:id="76"/>
      </w:r>
      <w:r w:rsidRPr="007467D9">
        <w:rPr>
          <w:rFonts w:ascii="Tahoma" w:hAnsi="Tahoma" w:cs="Tahoma"/>
          <w:color w:val="auto"/>
          <w:sz w:val="20"/>
          <w:szCs w:val="20"/>
        </w:rPr>
        <w:t xml:space="preserve"> a(z) „</w:t>
      </w:r>
      <w:r w:rsidR="00CF03D8"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i/>
          <w:color w:val="auto"/>
          <w:sz w:val="20"/>
          <w:szCs w:val="20"/>
        </w:rPr>
        <w:t>”</w:t>
      </w:r>
      <w:r w:rsidRPr="007467D9">
        <w:rPr>
          <w:rFonts w:ascii="Tahoma" w:hAnsi="Tahoma" w:cs="Tahoma"/>
          <w:color w:val="auto"/>
          <w:sz w:val="20"/>
          <w:szCs w:val="20"/>
        </w:rPr>
        <w:t xml:space="preserve"> tárgyban megindított közbeszerzési eljárással összefüggésben az alábbiakról nyilatkozom.</w:t>
      </w:r>
    </w:p>
    <w:p w14:paraId="280A511D" w14:textId="77777777" w:rsidR="0035598B" w:rsidRPr="007467D9" w:rsidRDefault="0035598B" w:rsidP="004F3438">
      <w:pPr>
        <w:spacing w:after="120"/>
        <w:jc w:val="both"/>
        <w:rPr>
          <w:rFonts w:ascii="Tahoma" w:hAnsi="Tahoma" w:cs="Tahoma"/>
          <w:color w:val="auto"/>
          <w:sz w:val="20"/>
          <w:szCs w:val="20"/>
        </w:rPr>
      </w:pPr>
      <w:r w:rsidRPr="007467D9">
        <w:rPr>
          <w:rFonts w:ascii="Tahoma" w:hAnsi="Tahoma" w:cs="Tahoma"/>
          <w:color w:val="auto"/>
          <w:sz w:val="20"/>
          <w:szCs w:val="20"/>
        </w:rPr>
        <w:t xml:space="preserve">A)* </w:t>
      </w:r>
      <w:proofErr w:type="gramStart"/>
      <w:r w:rsidRPr="007467D9">
        <w:rPr>
          <w:rFonts w:ascii="Tahoma" w:hAnsi="Tahoma" w:cs="Tahoma"/>
          <w:color w:val="auto"/>
          <w:sz w:val="20"/>
          <w:szCs w:val="20"/>
        </w:rPr>
        <w:t>A</w:t>
      </w:r>
      <w:proofErr w:type="gramEnd"/>
      <w:r w:rsidRPr="007467D9">
        <w:rPr>
          <w:rFonts w:ascii="Tahoma" w:hAnsi="Tahoma" w:cs="Tahoma"/>
          <w:color w:val="auto"/>
          <w:sz w:val="20"/>
          <w:szCs w:val="20"/>
        </w:rPr>
        <w:t xml:space="preserve"> Kbt. 62. § (1) bekezdés k) pont </w:t>
      </w:r>
      <w:proofErr w:type="spellStart"/>
      <w:r w:rsidRPr="007467D9">
        <w:rPr>
          <w:rFonts w:ascii="Tahoma" w:hAnsi="Tahoma" w:cs="Tahoma"/>
          <w:color w:val="auto"/>
          <w:sz w:val="20"/>
          <w:szCs w:val="20"/>
        </w:rPr>
        <w:t>kc</w:t>
      </w:r>
      <w:proofErr w:type="spellEnd"/>
      <w:r w:rsidRPr="007467D9">
        <w:rPr>
          <w:rFonts w:ascii="Tahoma" w:hAnsi="Tahoma" w:cs="Tahoma"/>
          <w:color w:val="auto"/>
          <w:sz w:val="20"/>
          <w:szCs w:val="20"/>
        </w:rPr>
        <w:t>)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7F887599" w14:textId="77777777" w:rsidTr="00732D05">
        <w:tc>
          <w:tcPr>
            <w:tcW w:w="9488" w:type="dxa"/>
            <w:gridSpan w:val="3"/>
          </w:tcPr>
          <w:p w14:paraId="2ED67AD0" w14:textId="77777777" w:rsidR="0035598B" w:rsidRPr="007467D9" w:rsidRDefault="0035598B"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p w14:paraId="753236A8" w14:textId="77777777" w:rsidR="000E1612" w:rsidRPr="007467D9" w:rsidRDefault="000E1612" w:rsidP="004F3438">
            <w:pPr>
              <w:spacing w:before="120" w:after="120"/>
              <w:ind w:left="426" w:hanging="426"/>
              <w:jc w:val="both"/>
              <w:rPr>
                <w:rFonts w:ascii="Tahoma" w:hAnsi="Tahoma" w:cs="Tahoma"/>
                <w:color w:val="auto"/>
                <w:sz w:val="20"/>
                <w:szCs w:val="20"/>
              </w:rPr>
            </w:pPr>
          </w:p>
          <w:p w14:paraId="2267B49B" w14:textId="77777777" w:rsidR="000E1612" w:rsidRPr="007467D9" w:rsidRDefault="000E1612" w:rsidP="004F3438">
            <w:pPr>
              <w:spacing w:before="120" w:after="120"/>
              <w:ind w:left="426" w:hanging="426"/>
              <w:jc w:val="both"/>
              <w:rPr>
                <w:rFonts w:ascii="Tahoma" w:hAnsi="Tahoma" w:cs="Tahoma"/>
                <w:color w:val="auto"/>
                <w:sz w:val="20"/>
                <w:szCs w:val="20"/>
              </w:rPr>
            </w:pPr>
          </w:p>
        </w:tc>
      </w:tr>
      <w:tr w:rsidR="0035598B" w:rsidRPr="007467D9" w14:paraId="6D791553" w14:textId="77777777" w:rsidTr="00732D05">
        <w:tc>
          <w:tcPr>
            <w:tcW w:w="1495" w:type="dxa"/>
          </w:tcPr>
          <w:p w14:paraId="31145FE0" w14:textId="77777777" w:rsidR="0035598B" w:rsidRPr="007467D9" w:rsidRDefault="0035598B" w:rsidP="004F3438">
            <w:pPr>
              <w:spacing w:before="120" w:after="120"/>
              <w:ind w:left="426" w:hanging="426"/>
              <w:jc w:val="both"/>
              <w:rPr>
                <w:rFonts w:ascii="Tahoma" w:hAnsi="Tahoma" w:cs="Tahoma"/>
                <w:color w:val="auto"/>
                <w:sz w:val="20"/>
                <w:szCs w:val="20"/>
              </w:rPr>
            </w:pPr>
          </w:p>
        </w:tc>
        <w:tc>
          <w:tcPr>
            <w:tcW w:w="3603" w:type="dxa"/>
          </w:tcPr>
          <w:p w14:paraId="75AEE06D" w14:textId="77777777" w:rsidR="0035598B" w:rsidRPr="007467D9" w:rsidRDefault="0035598B" w:rsidP="004F3438">
            <w:pPr>
              <w:spacing w:before="120" w:after="120"/>
              <w:ind w:left="426" w:hanging="426"/>
              <w:jc w:val="both"/>
              <w:rPr>
                <w:rFonts w:ascii="Tahoma" w:hAnsi="Tahoma" w:cs="Tahoma"/>
                <w:color w:val="auto"/>
                <w:sz w:val="20"/>
                <w:szCs w:val="20"/>
              </w:rPr>
            </w:pPr>
          </w:p>
        </w:tc>
        <w:tc>
          <w:tcPr>
            <w:tcW w:w="4390" w:type="dxa"/>
            <w:tcBorders>
              <w:top w:val="single" w:sz="4" w:space="0" w:color="auto"/>
            </w:tcBorders>
            <w:vAlign w:val="center"/>
          </w:tcPr>
          <w:p w14:paraId="50E49D73" w14:textId="77777777" w:rsidR="0035598B" w:rsidRPr="007467D9" w:rsidRDefault="0035598B"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5933F51B" w14:textId="77777777" w:rsidR="0035598B" w:rsidRPr="007467D9" w:rsidRDefault="0035598B" w:rsidP="004F3438">
      <w:pPr>
        <w:autoSpaceDE w:val="0"/>
        <w:autoSpaceDN w:val="0"/>
        <w:adjustRightInd w:val="0"/>
        <w:spacing w:after="120"/>
        <w:ind w:left="426" w:hanging="426"/>
        <w:jc w:val="both"/>
        <w:rPr>
          <w:rFonts w:ascii="Tahoma" w:hAnsi="Tahoma" w:cs="Tahoma"/>
          <w:color w:val="auto"/>
          <w:sz w:val="20"/>
          <w:szCs w:val="20"/>
        </w:rPr>
      </w:pPr>
    </w:p>
    <w:p w14:paraId="394EF2A3" w14:textId="77777777" w:rsidR="0035598B" w:rsidRPr="007467D9" w:rsidRDefault="0035598B" w:rsidP="004F3438">
      <w:pPr>
        <w:autoSpaceDE w:val="0"/>
        <w:autoSpaceDN w:val="0"/>
        <w:adjustRightInd w:val="0"/>
        <w:spacing w:after="120"/>
        <w:jc w:val="both"/>
        <w:rPr>
          <w:rFonts w:ascii="Tahoma" w:hAnsi="Tahoma" w:cs="Tahoma"/>
          <w:color w:val="auto"/>
          <w:sz w:val="20"/>
          <w:szCs w:val="20"/>
        </w:rPr>
      </w:pPr>
      <w:r w:rsidRPr="007467D9">
        <w:rPr>
          <w:rFonts w:ascii="Tahoma" w:hAnsi="Tahoma" w:cs="Tahoma"/>
          <w:color w:val="auto"/>
          <w:sz w:val="20"/>
          <w:szCs w:val="20"/>
        </w:rPr>
        <w:t xml:space="preserve">B)* A Kbt. 62. § (1) bekezdés k) pont </w:t>
      </w:r>
      <w:proofErr w:type="spellStart"/>
      <w:r w:rsidRPr="007467D9">
        <w:rPr>
          <w:rFonts w:ascii="Tahoma" w:hAnsi="Tahoma" w:cs="Tahoma"/>
          <w:color w:val="auto"/>
          <w:sz w:val="20"/>
          <w:szCs w:val="20"/>
        </w:rPr>
        <w:t>kc</w:t>
      </w:r>
      <w:proofErr w:type="spellEnd"/>
      <w:r w:rsidRPr="007467D9">
        <w:rPr>
          <w:rFonts w:ascii="Tahoma" w:hAnsi="Tahoma" w:cs="Tahoma"/>
          <w:color w:val="auto"/>
          <w:sz w:val="20"/>
          <w:szCs w:val="20"/>
        </w:rPr>
        <w:t xml:space="preserve">) alponttal kapcsolatban nyilatkozom, hogy van olyan jogi személy vagy személyes joga szerint jogképes szervezet, amely az ajánlattevőben közvetetten vagy közvetlenül </w:t>
      </w:r>
      <w:proofErr w:type="gramStart"/>
      <w:r w:rsidRPr="007467D9">
        <w:rPr>
          <w:rFonts w:ascii="Tahoma" w:hAnsi="Tahoma" w:cs="Tahoma"/>
          <w:color w:val="auto"/>
          <w:sz w:val="20"/>
          <w:szCs w:val="20"/>
        </w:rPr>
        <w:t>több, mint</w:t>
      </w:r>
      <w:proofErr w:type="gramEnd"/>
      <w:r w:rsidRPr="007467D9">
        <w:rPr>
          <w:rFonts w:ascii="Tahoma" w:hAnsi="Tahoma" w:cs="Tahoma"/>
          <w:color w:val="auto"/>
          <w:sz w:val="20"/>
          <w:szCs w:val="20"/>
        </w:rPr>
        <w:t xml:space="preserve"> 25%-os tulajdoni résszel vagy szavazati joggal rendelkezik. Ezen szervezet (</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xml:space="preserve">) megnevezése a következő: </w:t>
      </w:r>
    </w:p>
    <w:p w14:paraId="24BF2B49" w14:textId="77777777" w:rsidR="0035598B" w:rsidRPr="007467D9" w:rsidRDefault="0035598B" w:rsidP="004F3438">
      <w:pPr>
        <w:autoSpaceDE w:val="0"/>
        <w:autoSpaceDN w:val="0"/>
        <w:adjustRightInd w:val="0"/>
        <w:spacing w:after="120"/>
        <w:jc w:val="both"/>
        <w:rPr>
          <w:rFonts w:ascii="Tahoma" w:hAnsi="Tahoma" w:cs="Tahoma"/>
          <w:color w:val="auto"/>
          <w:sz w:val="20"/>
          <w:szCs w:val="20"/>
        </w:rPr>
      </w:pPr>
      <w:r w:rsidRPr="007467D9">
        <w:rPr>
          <w:rFonts w:ascii="Tahoma" w:hAnsi="Tahoma" w:cs="Tahoma"/>
          <w:color w:val="auto"/>
          <w:sz w:val="20"/>
          <w:szCs w:val="20"/>
        </w:rPr>
        <w:t>cégnév:</w:t>
      </w:r>
    </w:p>
    <w:p w14:paraId="54EC61B7" w14:textId="77777777" w:rsidR="0035598B" w:rsidRPr="007467D9" w:rsidRDefault="0035598B" w:rsidP="004F3438">
      <w:pPr>
        <w:autoSpaceDE w:val="0"/>
        <w:autoSpaceDN w:val="0"/>
        <w:adjustRightInd w:val="0"/>
        <w:spacing w:after="120"/>
        <w:jc w:val="both"/>
        <w:rPr>
          <w:rFonts w:ascii="Tahoma" w:hAnsi="Tahoma" w:cs="Tahoma"/>
          <w:color w:val="auto"/>
          <w:sz w:val="20"/>
          <w:szCs w:val="20"/>
        </w:rPr>
      </w:pPr>
      <w:r w:rsidRPr="007467D9">
        <w:rPr>
          <w:rFonts w:ascii="Tahoma" w:hAnsi="Tahoma" w:cs="Tahoma"/>
          <w:color w:val="auto"/>
          <w:sz w:val="20"/>
          <w:szCs w:val="20"/>
        </w:rPr>
        <w:t>székhely:</w:t>
      </w:r>
    </w:p>
    <w:p w14:paraId="0B6D8D4A" w14:textId="77777777" w:rsidR="0035598B" w:rsidRPr="007467D9" w:rsidRDefault="0035598B" w:rsidP="004F3438">
      <w:pPr>
        <w:autoSpaceDE w:val="0"/>
        <w:autoSpaceDN w:val="0"/>
        <w:adjustRightInd w:val="0"/>
        <w:spacing w:after="120"/>
        <w:jc w:val="both"/>
        <w:rPr>
          <w:rFonts w:ascii="Tahoma" w:hAnsi="Tahoma" w:cs="Tahoma"/>
          <w:color w:val="auto"/>
          <w:sz w:val="20"/>
          <w:szCs w:val="20"/>
        </w:rPr>
      </w:pPr>
      <w:r w:rsidRPr="007467D9">
        <w:rPr>
          <w:rFonts w:ascii="Tahoma" w:hAnsi="Tahoma" w:cs="Tahoma"/>
          <w:color w:val="auto"/>
          <w:sz w:val="20"/>
          <w:szCs w:val="20"/>
        </w:rPr>
        <w:t>Fenti szervezet(</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vonatkozásában a Kbt. 62. § (1) bekezdés k) pont </w:t>
      </w:r>
      <w:proofErr w:type="spellStart"/>
      <w:r w:rsidRPr="007467D9">
        <w:rPr>
          <w:rFonts w:ascii="Tahoma" w:hAnsi="Tahoma" w:cs="Tahoma"/>
          <w:color w:val="auto"/>
          <w:sz w:val="20"/>
          <w:szCs w:val="20"/>
        </w:rPr>
        <w:t>kc</w:t>
      </w:r>
      <w:proofErr w:type="spellEnd"/>
      <w:r w:rsidRPr="007467D9">
        <w:rPr>
          <w:rFonts w:ascii="Tahoma" w:hAnsi="Tahoma" w:cs="Tahoma"/>
          <w:color w:val="auto"/>
          <w:sz w:val="20"/>
          <w:szCs w:val="20"/>
        </w:rPr>
        <w:t>) alpontjában foglalt kizáró feltétel nem áll fenn.</w:t>
      </w:r>
    </w:p>
    <w:p w14:paraId="04D20144" w14:textId="77777777" w:rsidR="0035598B" w:rsidRPr="007467D9" w:rsidRDefault="0035598B" w:rsidP="004F3438">
      <w:pPr>
        <w:autoSpaceDE w:val="0"/>
        <w:autoSpaceDN w:val="0"/>
        <w:adjustRightInd w:val="0"/>
        <w:spacing w:before="120" w:after="120"/>
        <w:ind w:left="426" w:hanging="426"/>
        <w:jc w:val="both"/>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6924872B" w14:textId="77777777" w:rsidTr="00523AFC">
        <w:tc>
          <w:tcPr>
            <w:tcW w:w="9488" w:type="dxa"/>
            <w:gridSpan w:val="3"/>
          </w:tcPr>
          <w:p w14:paraId="078735B8" w14:textId="77777777" w:rsidR="009F7D11" w:rsidRPr="007467D9" w:rsidRDefault="009F7D11"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5F9717E7" w14:textId="77777777" w:rsidTr="00523AFC">
        <w:tc>
          <w:tcPr>
            <w:tcW w:w="1495" w:type="dxa"/>
          </w:tcPr>
          <w:p w14:paraId="396266B8" w14:textId="77777777" w:rsidR="009F7D11" w:rsidRPr="007467D9" w:rsidRDefault="009F7D11" w:rsidP="004F3438">
            <w:pPr>
              <w:spacing w:before="120" w:after="120"/>
              <w:ind w:left="426" w:hanging="426"/>
              <w:jc w:val="both"/>
              <w:rPr>
                <w:rFonts w:ascii="Tahoma" w:hAnsi="Tahoma" w:cs="Tahoma"/>
                <w:color w:val="auto"/>
                <w:sz w:val="20"/>
                <w:szCs w:val="20"/>
              </w:rPr>
            </w:pPr>
          </w:p>
        </w:tc>
        <w:tc>
          <w:tcPr>
            <w:tcW w:w="3603" w:type="dxa"/>
          </w:tcPr>
          <w:p w14:paraId="0F0B827B" w14:textId="77777777" w:rsidR="009F7D11" w:rsidRPr="007467D9" w:rsidRDefault="009F7D11" w:rsidP="004F3438">
            <w:pPr>
              <w:spacing w:before="120" w:after="120"/>
              <w:ind w:left="426" w:hanging="426"/>
              <w:jc w:val="both"/>
              <w:rPr>
                <w:rFonts w:ascii="Tahoma" w:hAnsi="Tahoma" w:cs="Tahoma"/>
                <w:color w:val="auto"/>
                <w:sz w:val="20"/>
                <w:szCs w:val="20"/>
              </w:rPr>
            </w:pPr>
          </w:p>
        </w:tc>
        <w:tc>
          <w:tcPr>
            <w:tcW w:w="4390" w:type="dxa"/>
            <w:tcBorders>
              <w:top w:val="single" w:sz="4" w:space="0" w:color="auto"/>
            </w:tcBorders>
            <w:vAlign w:val="center"/>
          </w:tcPr>
          <w:p w14:paraId="47994FCC" w14:textId="77777777" w:rsidR="009F7D11" w:rsidRPr="007467D9" w:rsidRDefault="009F7D11"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427CEE1B" w14:textId="77777777" w:rsidR="00FD106C" w:rsidRPr="007467D9" w:rsidRDefault="00900437" w:rsidP="004F3438">
      <w:pPr>
        <w:tabs>
          <w:tab w:val="center" w:pos="6521"/>
        </w:tabs>
        <w:spacing w:before="120" w:after="120"/>
        <w:ind w:left="426" w:hanging="426"/>
        <w:jc w:val="both"/>
        <w:rPr>
          <w:rFonts w:ascii="Tahoma" w:hAnsi="Tahoma" w:cs="Tahoma"/>
          <w:b/>
          <w:color w:val="auto"/>
          <w:sz w:val="20"/>
          <w:szCs w:val="20"/>
        </w:rPr>
      </w:pPr>
      <w:r w:rsidRPr="007467D9">
        <w:rPr>
          <w:rFonts w:ascii="Tahoma" w:hAnsi="Tahoma" w:cs="Tahoma"/>
          <w:b/>
          <w:color w:val="auto"/>
          <w:sz w:val="20"/>
          <w:szCs w:val="20"/>
        </w:rPr>
        <w:br w:type="page"/>
      </w:r>
    </w:p>
    <w:p w14:paraId="4DC75EF2" w14:textId="77777777" w:rsidR="00E53183" w:rsidRPr="007467D9" w:rsidRDefault="002D400B" w:rsidP="004F3438">
      <w:pPr>
        <w:spacing w:before="120" w:after="120"/>
        <w:ind w:left="426" w:hanging="426"/>
        <w:jc w:val="right"/>
        <w:rPr>
          <w:rFonts w:ascii="Tahoma" w:hAnsi="Tahoma" w:cs="Tahoma"/>
          <w:b/>
          <w:color w:val="auto"/>
          <w:sz w:val="20"/>
          <w:szCs w:val="20"/>
        </w:rPr>
      </w:pPr>
      <w:r w:rsidRPr="007467D9">
        <w:rPr>
          <w:rFonts w:ascii="Tahoma" w:hAnsi="Tahoma" w:cs="Tahoma"/>
          <w:b/>
          <w:color w:val="auto"/>
          <w:sz w:val="20"/>
          <w:szCs w:val="20"/>
        </w:rPr>
        <w:lastRenderedPageBreak/>
        <w:t>10</w:t>
      </w:r>
      <w:r w:rsidR="00E53183" w:rsidRPr="007467D9">
        <w:rPr>
          <w:rFonts w:ascii="Tahoma" w:hAnsi="Tahoma" w:cs="Tahoma"/>
          <w:b/>
          <w:color w:val="auto"/>
          <w:sz w:val="20"/>
          <w:szCs w:val="20"/>
        </w:rPr>
        <w:t>/B. számú melléklet</w:t>
      </w:r>
    </w:p>
    <w:p w14:paraId="74923B49" w14:textId="77777777" w:rsidR="00E53183" w:rsidRPr="007467D9" w:rsidRDefault="00E53183" w:rsidP="004F3438">
      <w:pPr>
        <w:spacing w:before="120" w:after="120"/>
        <w:ind w:left="426" w:hanging="426"/>
        <w:jc w:val="center"/>
        <w:rPr>
          <w:rFonts w:ascii="Tahoma" w:hAnsi="Tahoma" w:cs="Tahoma"/>
          <w:b/>
          <w:smallCaps/>
          <w:color w:val="auto"/>
          <w:sz w:val="20"/>
          <w:szCs w:val="20"/>
        </w:rPr>
      </w:pPr>
      <w:r w:rsidRPr="007467D9">
        <w:rPr>
          <w:rFonts w:ascii="Tahoma" w:hAnsi="Tahoma" w:cs="Tahoma"/>
          <w:b/>
          <w:smallCaps/>
          <w:color w:val="auto"/>
          <w:sz w:val="20"/>
          <w:szCs w:val="20"/>
        </w:rPr>
        <w:t>NYILATKOZAT</w:t>
      </w:r>
    </w:p>
    <w:p w14:paraId="28F94367" w14:textId="77777777" w:rsidR="00E53183" w:rsidRPr="007467D9" w:rsidRDefault="00E53183"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 kizáró okok vonatkozásában</w:t>
      </w:r>
      <w:r w:rsidRPr="007467D9">
        <w:rPr>
          <w:rStyle w:val="Lbjegyzet-hivatkozs"/>
          <w:rFonts w:ascii="Tahoma" w:hAnsi="Tahoma" w:cs="Tahoma"/>
          <w:color w:val="auto"/>
          <w:sz w:val="20"/>
          <w:szCs w:val="20"/>
        </w:rPr>
        <w:footnoteReference w:id="77"/>
      </w:r>
    </w:p>
    <w:p w14:paraId="7D9B7ED6" w14:textId="77777777" w:rsidR="00E53183" w:rsidRPr="007467D9" w:rsidRDefault="00E53183" w:rsidP="004F3438">
      <w:pPr>
        <w:autoSpaceDE w:val="0"/>
        <w:autoSpaceDN w:val="0"/>
        <w:adjustRightInd w:val="0"/>
        <w:spacing w:before="120" w:after="120"/>
        <w:jc w:val="both"/>
        <w:rPr>
          <w:rFonts w:ascii="Tahoma" w:hAnsi="Tahoma" w:cs="Tahoma"/>
          <w:color w:val="auto"/>
          <w:sz w:val="20"/>
          <w:szCs w:val="20"/>
        </w:rPr>
      </w:pPr>
      <w:proofErr w:type="gramStart"/>
      <w:r w:rsidRPr="007467D9">
        <w:rPr>
          <w:rFonts w:ascii="Tahoma" w:hAnsi="Tahoma" w:cs="Tahoma"/>
          <w:color w:val="auto"/>
          <w:sz w:val="20"/>
          <w:szCs w:val="20"/>
        </w:rPr>
        <w:t>Alulírott …………………………………………………………………, mint a(z) ……………….………………….............................................................. (székhely: ………...................................…….......................................) ajánlattevő szervezet cégjegyzésre jogosult képviselője a</w:t>
      </w:r>
      <w:r w:rsidR="00CF03D8" w:rsidRPr="007467D9">
        <w:rPr>
          <w:rFonts w:ascii="Tahoma" w:hAnsi="Tahoma" w:cs="Tahoma"/>
          <w:color w:val="auto"/>
          <w:sz w:val="20"/>
          <w:szCs w:val="20"/>
        </w:rPr>
        <w:t>(z)</w:t>
      </w:r>
      <w:r w:rsidRPr="007467D9">
        <w:rPr>
          <w:rFonts w:ascii="Tahoma" w:hAnsi="Tahoma" w:cs="Tahoma"/>
          <w:color w:val="auto"/>
          <w:sz w:val="20"/>
          <w:szCs w:val="20"/>
        </w:rPr>
        <w:t xml:space="preserve"> </w:t>
      </w:r>
      <w:r w:rsidRPr="007467D9">
        <w:rPr>
          <w:rFonts w:ascii="Tahoma" w:hAnsi="Tahoma" w:cs="Tahoma"/>
          <w:b/>
          <w:color w:val="auto"/>
          <w:sz w:val="20"/>
          <w:szCs w:val="20"/>
        </w:rPr>
        <w:t>„</w:t>
      </w:r>
      <w:r w:rsidR="00CF03D8"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r w:rsidRPr="007467D9">
        <w:rPr>
          <w:rFonts w:ascii="Tahoma" w:hAnsi="Tahoma" w:cs="Tahoma"/>
          <w:color w:val="auto"/>
          <w:sz w:val="20"/>
          <w:szCs w:val="20"/>
        </w:rPr>
        <w:t xml:space="preserve"> tárgyban kiírt közbeszerzési eljárás során az alábbi nyilatkozatot teszem a kizáró okok vonatkozásában:</w:t>
      </w:r>
      <w:proofErr w:type="gramEnd"/>
    </w:p>
    <w:p w14:paraId="515DCF54" w14:textId="77777777" w:rsidR="00E53183" w:rsidRPr="007467D9" w:rsidRDefault="00E53183" w:rsidP="004F3438">
      <w:pPr>
        <w:spacing w:after="120"/>
        <w:jc w:val="both"/>
        <w:rPr>
          <w:rFonts w:ascii="Tahoma" w:hAnsi="Tahoma" w:cs="Tahoma"/>
          <w:color w:val="auto"/>
          <w:sz w:val="20"/>
          <w:szCs w:val="20"/>
        </w:rPr>
      </w:pPr>
      <w:r w:rsidRPr="007467D9">
        <w:rPr>
          <w:rFonts w:ascii="Tahoma" w:hAnsi="Tahoma" w:cs="Tahoma"/>
          <w:color w:val="auto"/>
          <w:sz w:val="20"/>
          <w:szCs w:val="20"/>
        </w:rPr>
        <w:t xml:space="preserve">Nem állnak fenn velünk szemben a közbeszerzésekről szóló 2015. évi CXLIII. törvényben foglalt alábbi kizáró okok, mely szerint nem lehet ajánlattevő, amennyiben: </w:t>
      </w:r>
    </w:p>
    <w:p w14:paraId="16E79F76" w14:textId="77777777" w:rsidR="00E53183" w:rsidRPr="007467D9" w:rsidRDefault="00E53183" w:rsidP="004F3438">
      <w:pPr>
        <w:spacing w:after="120"/>
        <w:jc w:val="both"/>
        <w:rPr>
          <w:rFonts w:ascii="Tahoma" w:hAnsi="Tahoma" w:cs="Tahoma"/>
          <w:b/>
          <w:color w:val="auto"/>
          <w:sz w:val="20"/>
          <w:szCs w:val="20"/>
        </w:rPr>
      </w:pPr>
      <w:r w:rsidRPr="007467D9">
        <w:rPr>
          <w:rFonts w:ascii="Tahoma" w:hAnsi="Tahoma" w:cs="Tahoma"/>
          <w:b/>
          <w:color w:val="auto"/>
          <w:sz w:val="20"/>
          <w:szCs w:val="20"/>
        </w:rPr>
        <w:t>Kbt. 62. § (2) bekezdés:</w:t>
      </w:r>
    </w:p>
    <w:p w14:paraId="4EDD3274" w14:textId="77777777" w:rsidR="00E53183" w:rsidRPr="007467D9" w:rsidRDefault="00E53183" w:rsidP="004F3438">
      <w:pPr>
        <w:spacing w:after="120"/>
        <w:jc w:val="both"/>
        <w:rPr>
          <w:rFonts w:ascii="Tahoma" w:hAnsi="Tahoma" w:cs="Tahoma"/>
          <w:color w:val="auto"/>
          <w:sz w:val="20"/>
          <w:szCs w:val="20"/>
        </w:rPr>
      </w:pPr>
      <w:r w:rsidRPr="007467D9">
        <w:rPr>
          <w:rFonts w:ascii="Tahoma" w:hAnsi="Tahoma" w:cs="Tahoma"/>
          <w:color w:val="auto"/>
          <w:sz w:val="20"/>
          <w:szCs w:val="20"/>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16E57C03" w14:textId="77777777" w:rsidR="00E53183" w:rsidRPr="007467D9" w:rsidRDefault="00E53183" w:rsidP="004F3438">
      <w:pPr>
        <w:spacing w:after="120"/>
        <w:jc w:val="both"/>
        <w:rPr>
          <w:rFonts w:ascii="Tahoma" w:hAnsi="Tahoma" w:cs="Tahoma"/>
          <w:color w:val="auto"/>
          <w:sz w:val="20"/>
          <w:szCs w:val="20"/>
        </w:rPr>
      </w:pPr>
      <w:r w:rsidRPr="007467D9">
        <w:rPr>
          <w:rFonts w:ascii="Tahoma" w:hAnsi="Tahoma" w:cs="Tahoma"/>
          <w:color w:val="auto"/>
          <w:sz w:val="20"/>
          <w:szCs w:val="20"/>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7CD339D5" w14:textId="77777777" w:rsidR="00E53183" w:rsidRPr="007467D9" w:rsidRDefault="00E53183" w:rsidP="004F3438">
      <w:pPr>
        <w:autoSpaceDE w:val="0"/>
        <w:autoSpaceDN w:val="0"/>
        <w:adjustRightInd w:val="0"/>
        <w:spacing w:before="120" w:after="120"/>
        <w:ind w:left="426" w:hanging="426"/>
        <w:jc w:val="both"/>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1BD96D31" w14:textId="77777777" w:rsidTr="00E53183">
        <w:tc>
          <w:tcPr>
            <w:tcW w:w="9488" w:type="dxa"/>
            <w:gridSpan w:val="3"/>
          </w:tcPr>
          <w:p w14:paraId="4E5E89CD" w14:textId="77777777" w:rsidR="00E53183" w:rsidRPr="007467D9" w:rsidRDefault="00E53183"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E53183" w:rsidRPr="007467D9" w14:paraId="705E4EA0" w14:textId="77777777" w:rsidTr="00E53183">
        <w:tc>
          <w:tcPr>
            <w:tcW w:w="1495" w:type="dxa"/>
          </w:tcPr>
          <w:p w14:paraId="7F3EC3F8" w14:textId="77777777" w:rsidR="00E53183" w:rsidRPr="007467D9" w:rsidRDefault="00E53183" w:rsidP="004F3438">
            <w:pPr>
              <w:spacing w:before="120" w:after="120"/>
              <w:ind w:left="426" w:hanging="426"/>
              <w:jc w:val="both"/>
              <w:rPr>
                <w:rFonts w:ascii="Tahoma" w:hAnsi="Tahoma" w:cs="Tahoma"/>
                <w:color w:val="auto"/>
                <w:sz w:val="20"/>
                <w:szCs w:val="20"/>
              </w:rPr>
            </w:pPr>
          </w:p>
        </w:tc>
        <w:tc>
          <w:tcPr>
            <w:tcW w:w="3603" w:type="dxa"/>
          </w:tcPr>
          <w:p w14:paraId="25F0F2C3" w14:textId="77777777" w:rsidR="00E53183" w:rsidRPr="007467D9" w:rsidRDefault="00E53183" w:rsidP="004F3438">
            <w:pPr>
              <w:spacing w:before="120" w:after="120"/>
              <w:ind w:left="426" w:hanging="426"/>
              <w:jc w:val="both"/>
              <w:rPr>
                <w:rFonts w:ascii="Tahoma" w:hAnsi="Tahoma" w:cs="Tahoma"/>
                <w:color w:val="auto"/>
                <w:sz w:val="20"/>
                <w:szCs w:val="20"/>
              </w:rPr>
            </w:pPr>
          </w:p>
        </w:tc>
        <w:tc>
          <w:tcPr>
            <w:tcW w:w="4390" w:type="dxa"/>
            <w:tcBorders>
              <w:top w:val="single" w:sz="4" w:space="0" w:color="auto"/>
            </w:tcBorders>
            <w:vAlign w:val="center"/>
          </w:tcPr>
          <w:p w14:paraId="279DEB72" w14:textId="77777777" w:rsidR="00E53183" w:rsidRPr="007467D9" w:rsidRDefault="00E53183"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6CFB44A3" w14:textId="77777777" w:rsidR="00E53183" w:rsidRPr="007467D9" w:rsidRDefault="00E53183" w:rsidP="004F3438">
      <w:pPr>
        <w:tabs>
          <w:tab w:val="center" w:pos="6521"/>
        </w:tabs>
        <w:spacing w:before="120" w:after="120"/>
        <w:ind w:left="426" w:hanging="426"/>
        <w:jc w:val="both"/>
        <w:rPr>
          <w:rFonts w:ascii="Tahoma" w:hAnsi="Tahoma" w:cs="Tahoma"/>
          <w:b/>
          <w:color w:val="auto"/>
          <w:sz w:val="20"/>
          <w:szCs w:val="20"/>
        </w:rPr>
      </w:pPr>
    </w:p>
    <w:p w14:paraId="7E850C6F" w14:textId="77777777" w:rsidR="005F1DE8" w:rsidRPr="007467D9" w:rsidRDefault="005F1DE8" w:rsidP="004F3438">
      <w:pPr>
        <w:suppressAutoHyphens w:val="0"/>
        <w:spacing w:after="0"/>
        <w:ind w:left="426" w:hanging="426"/>
        <w:textAlignment w:val="auto"/>
        <w:rPr>
          <w:rFonts w:ascii="Tahoma" w:hAnsi="Tahoma" w:cs="Tahoma"/>
          <w:b/>
          <w:bCs/>
          <w:color w:val="auto"/>
          <w:sz w:val="20"/>
          <w:szCs w:val="20"/>
        </w:rPr>
      </w:pPr>
      <w:r w:rsidRPr="007467D9">
        <w:rPr>
          <w:rFonts w:ascii="Tahoma" w:hAnsi="Tahoma" w:cs="Tahoma"/>
          <w:b/>
          <w:bCs/>
          <w:color w:val="auto"/>
          <w:sz w:val="20"/>
          <w:szCs w:val="20"/>
        </w:rPr>
        <w:br w:type="page"/>
      </w:r>
    </w:p>
    <w:p w14:paraId="513AFBD4" w14:textId="75FDD464" w:rsidR="0083033B" w:rsidRPr="007467D9" w:rsidRDefault="0083033B" w:rsidP="00B6596D">
      <w:pPr>
        <w:spacing w:before="120" w:after="120"/>
        <w:ind w:left="426" w:hanging="426"/>
        <w:jc w:val="right"/>
        <w:rPr>
          <w:rFonts w:ascii="Tahoma" w:hAnsi="Tahoma" w:cs="Tahoma"/>
          <w:b/>
          <w:color w:val="auto"/>
          <w:sz w:val="20"/>
          <w:szCs w:val="20"/>
        </w:rPr>
      </w:pPr>
      <w:bookmarkStart w:id="61" w:name="_Hlk478639867"/>
      <w:r w:rsidRPr="007467D9">
        <w:rPr>
          <w:rFonts w:ascii="Tahoma" w:hAnsi="Tahoma" w:cs="Tahoma"/>
          <w:b/>
          <w:color w:val="auto"/>
          <w:sz w:val="20"/>
          <w:szCs w:val="20"/>
        </w:rPr>
        <w:lastRenderedPageBreak/>
        <w:t>11. számú melléklet</w:t>
      </w:r>
    </w:p>
    <w:p w14:paraId="5EDBD772" w14:textId="25C9EA0E" w:rsidR="0083033B" w:rsidRPr="007467D9" w:rsidRDefault="0083033B" w:rsidP="00B6596D">
      <w:pPr>
        <w:spacing w:before="120" w:after="120"/>
        <w:ind w:left="426" w:hanging="426"/>
        <w:jc w:val="center"/>
        <w:rPr>
          <w:rFonts w:ascii="Tahoma" w:hAnsi="Tahoma" w:cs="Tahoma"/>
          <w:b/>
          <w:smallCaps/>
          <w:color w:val="auto"/>
          <w:sz w:val="20"/>
          <w:szCs w:val="20"/>
        </w:rPr>
      </w:pPr>
      <w:r w:rsidRPr="007467D9">
        <w:rPr>
          <w:rFonts w:ascii="Tahoma" w:hAnsi="Tahoma" w:cs="Tahoma"/>
          <w:b/>
          <w:smallCaps/>
          <w:color w:val="auto"/>
          <w:sz w:val="20"/>
          <w:szCs w:val="20"/>
        </w:rPr>
        <w:t>NYILATKOZAT</w:t>
      </w:r>
    </w:p>
    <w:p w14:paraId="32E50BAE" w14:textId="77777777" w:rsidR="0083033B" w:rsidRPr="007467D9" w:rsidRDefault="0083033B" w:rsidP="0083033B">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a Kbt. 67. § (4) bekezdés alapján az alvállalkozó(k) kizáró okok hatálya alatt nem állásáról</w:t>
      </w:r>
    </w:p>
    <w:bookmarkEnd w:id="61"/>
    <w:p w14:paraId="17FDCED5" w14:textId="4912C588" w:rsidR="0083033B" w:rsidRPr="007467D9" w:rsidRDefault="0083033B" w:rsidP="00B6596D">
      <w:pPr>
        <w:autoSpaceDE w:val="0"/>
        <w:autoSpaceDN w:val="0"/>
        <w:adjustRightInd w:val="0"/>
        <w:spacing w:before="120" w:after="120"/>
        <w:jc w:val="both"/>
        <w:rPr>
          <w:rFonts w:ascii="Tahoma" w:hAnsi="Tahoma" w:cs="Tahoma"/>
          <w:color w:val="auto"/>
          <w:sz w:val="20"/>
          <w:szCs w:val="20"/>
        </w:rPr>
      </w:pPr>
      <w:proofErr w:type="gramStart"/>
      <w:r w:rsidRPr="007467D9">
        <w:rPr>
          <w:rFonts w:ascii="Tahoma" w:hAnsi="Tahoma" w:cs="Tahoma"/>
          <w:color w:val="auto"/>
          <w:sz w:val="20"/>
          <w:szCs w:val="20"/>
        </w:rPr>
        <w:t xml:space="preserve">Alulírott …………………………………………………………………, mint a(z) ……………….………………….............................................................. (székhely: ………...................................…….......................................) ajánlattevő szervezet cégjegyzésre jogosult képviselője a </w:t>
      </w:r>
      <w:r w:rsidRPr="007467D9">
        <w:rPr>
          <w:rFonts w:ascii="Tahoma" w:hAnsi="Tahoma" w:cs="Tahoma"/>
          <w:b/>
          <w:color w:val="auto"/>
          <w:sz w:val="20"/>
          <w:szCs w:val="20"/>
        </w:rPr>
        <w:t>Miniszterelnökség</w:t>
      </w:r>
      <w:r w:rsidRPr="007467D9">
        <w:rPr>
          <w:rFonts w:ascii="Tahoma" w:hAnsi="Tahoma" w:cs="Tahoma"/>
          <w:color w:val="auto"/>
          <w:sz w:val="20"/>
          <w:szCs w:val="20"/>
        </w:rPr>
        <w:t xml:space="preserve"> mint ajánlatkérő a </w:t>
      </w:r>
      <w:r w:rsidRPr="007467D9">
        <w:rPr>
          <w:rFonts w:ascii="Tahoma" w:hAnsi="Tahoma" w:cs="Tahoma"/>
          <w:b/>
          <w:color w:val="auto"/>
          <w:sz w:val="20"/>
          <w:szCs w:val="20"/>
        </w:rPr>
        <w:t>„</w:t>
      </w:r>
      <w:r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 xml:space="preserve">” </w:t>
      </w:r>
      <w:r w:rsidRPr="007467D9">
        <w:rPr>
          <w:rFonts w:ascii="Tahoma" w:hAnsi="Tahoma" w:cs="Tahoma"/>
          <w:color w:val="auto"/>
          <w:sz w:val="20"/>
          <w:szCs w:val="20"/>
        </w:rPr>
        <w:t>tárgyban kiírt közbeszerzési eljárás során az alábbi nyilatkozatot teszem a kizáró okok vonatkozásában:</w:t>
      </w:r>
      <w:proofErr w:type="gramEnd"/>
    </w:p>
    <w:p w14:paraId="7EF472D4" w14:textId="77777777" w:rsidR="0083033B" w:rsidRPr="007467D9" w:rsidRDefault="0083033B" w:rsidP="0083033B">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I.</w:t>
      </w:r>
    </w:p>
    <w:p w14:paraId="02E62ABA" w14:textId="77777777" w:rsidR="0083033B" w:rsidRPr="007467D9" w:rsidRDefault="0083033B" w:rsidP="0083033B">
      <w:pPr>
        <w:autoSpaceDE w:val="0"/>
        <w:autoSpaceDN w:val="0"/>
        <w:adjustRightInd w:val="0"/>
        <w:spacing w:before="120" w:after="120"/>
        <w:jc w:val="both"/>
        <w:rPr>
          <w:rFonts w:ascii="Tahoma" w:hAnsi="Tahoma" w:cs="Tahoma"/>
          <w:color w:val="auto"/>
          <w:sz w:val="20"/>
          <w:szCs w:val="20"/>
        </w:rPr>
      </w:pPr>
      <w:r w:rsidRPr="007467D9">
        <w:rPr>
          <w:rFonts w:ascii="Tahoma" w:hAnsi="Tahoma" w:cs="Tahoma"/>
          <w:color w:val="auto"/>
          <w:sz w:val="20"/>
          <w:szCs w:val="20"/>
        </w:rPr>
        <w:t xml:space="preserve">Cégünk, mint ajánlattevő a szerződés teljesítéséhez nem vesz igénybe a Kbt. 62. § (1)-(2) bekezdésében foglalt kizáró okok hatálya alá eső alvállalkozót/alvállalkozókat. </w:t>
      </w:r>
    </w:p>
    <w:p w14:paraId="5301D0D9" w14:textId="77777777" w:rsidR="0083033B" w:rsidRPr="007467D9" w:rsidRDefault="0083033B" w:rsidP="00B6596D">
      <w:pPr>
        <w:autoSpaceDE w:val="0"/>
        <w:autoSpaceDN w:val="0"/>
        <w:adjustRightInd w:val="0"/>
        <w:spacing w:before="120" w:after="120"/>
        <w:jc w:val="both"/>
        <w:rPr>
          <w:rFonts w:ascii="Tahoma" w:hAnsi="Tahoma" w:cs="Tahoma"/>
          <w:color w:val="auto"/>
          <w:sz w:val="20"/>
          <w:szCs w:val="20"/>
        </w:rPr>
      </w:pPr>
    </w:p>
    <w:p w14:paraId="07B60648" w14:textId="77777777" w:rsidR="0083033B" w:rsidRPr="007467D9" w:rsidRDefault="0083033B" w:rsidP="00B6596D">
      <w:pPr>
        <w:autoSpaceDE w:val="0"/>
        <w:autoSpaceDN w:val="0"/>
        <w:adjustRightInd w:val="0"/>
        <w:spacing w:before="120" w:after="120"/>
        <w:ind w:left="426" w:hanging="426"/>
        <w:jc w:val="both"/>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574CB1C7" w14:textId="77777777" w:rsidTr="00E94A41">
        <w:tc>
          <w:tcPr>
            <w:tcW w:w="9488" w:type="dxa"/>
            <w:gridSpan w:val="3"/>
          </w:tcPr>
          <w:p w14:paraId="6D1B9C6B" w14:textId="77777777" w:rsidR="0083033B" w:rsidRPr="007467D9" w:rsidRDefault="0083033B" w:rsidP="00B6596D">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83033B" w:rsidRPr="007467D9" w14:paraId="1656142E" w14:textId="77777777" w:rsidTr="00E94A41">
        <w:tc>
          <w:tcPr>
            <w:tcW w:w="1495" w:type="dxa"/>
          </w:tcPr>
          <w:p w14:paraId="344CF157" w14:textId="77777777" w:rsidR="0083033B" w:rsidRPr="007467D9" w:rsidRDefault="0083033B" w:rsidP="00B6596D">
            <w:pPr>
              <w:spacing w:before="120" w:after="120"/>
              <w:ind w:left="426" w:hanging="426"/>
              <w:jc w:val="both"/>
              <w:rPr>
                <w:rFonts w:ascii="Tahoma" w:hAnsi="Tahoma" w:cs="Tahoma"/>
                <w:color w:val="auto"/>
                <w:sz w:val="20"/>
                <w:szCs w:val="20"/>
              </w:rPr>
            </w:pPr>
          </w:p>
        </w:tc>
        <w:tc>
          <w:tcPr>
            <w:tcW w:w="3603" w:type="dxa"/>
          </w:tcPr>
          <w:p w14:paraId="06D36C7A" w14:textId="77777777" w:rsidR="0083033B" w:rsidRPr="007467D9" w:rsidRDefault="0083033B" w:rsidP="00B6596D">
            <w:pPr>
              <w:spacing w:before="120" w:after="120"/>
              <w:ind w:left="426" w:hanging="426"/>
              <w:jc w:val="both"/>
              <w:rPr>
                <w:rFonts w:ascii="Tahoma" w:hAnsi="Tahoma" w:cs="Tahoma"/>
                <w:color w:val="auto"/>
                <w:sz w:val="20"/>
                <w:szCs w:val="20"/>
              </w:rPr>
            </w:pPr>
          </w:p>
        </w:tc>
        <w:tc>
          <w:tcPr>
            <w:tcW w:w="4390" w:type="dxa"/>
            <w:tcBorders>
              <w:top w:val="single" w:sz="4" w:space="0" w:color="auto"/>
            </w:tcBorders>
            <w:vAlign w:val="center"/>
          </w:tcPr>
          <w:p w14:paraId="77F53DF0" w14:textId="77777777" w:rsidR="0083033B" w:rsidRPr="007467D9" w:rsidRDefault="0083033B" w:rsidP="00B6596D">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7F50E314" w14:textId="77777777" w:rsidR="0083033B" w:rsidRPr="007467D9" w:rsidRDefault="0083033B" w:rsidP="00B6596D">
      <w:pPr>
        <w:autoSpaceDE w:val="0"/>
        <w:autoSpaceDN w:val="0"/>
        <w:adjustRightInd w:val="0"/>
        <w:spacing w:before="120" w:after="120"/>
        <w:jc w:val="both"/>
        <w:rPr>
          <w:rFonts w:ascii="Tahoma" w:hAnsi="Tahoma" w:cs="Tahoma"/>
          <w:color w:val="auto"/>
          <w:sz w:val="20"/>
          <w:szCs w:val="20"/>
        </w:rPr>
      </w:pPr>
    </w:p>
    <w:p w14:paraId="5D246336" w14:textId="77777777" w:rsidR="0083033B" w:rsidRPr="007467D9" w:rsidRDefault="0083033B">
      <w:pPr>
        <w:suppressAutoHyphens w:val="0"/>
        <w:spacing w:after="0" w:line="240" w:lineRule="auto"/>
        <w:textAlignment w:val="auto"/>
        <w:rPr>
          <w:rFonts w:ascii="Tahoma" w:hAnsi="Tahoma" w:cs="Tahoma"/>
          <w:b/>
          <w:bCs/>
          <w:color w:val="auto"/>
          <w:sz w:val="20"/>
          <w:szCs w:val="20"/>
        </w:rPr>
      </w:pPr>
      <w:r w:rsidRPr="007467D9">
        <w:rPr>
          <w:rFonts w:ascii="Tahoma" w:hAnsi="Tahoma" w:cs="Tahoma"/>
          <w:b/>
          <w:bCs/>
          <w:color w:val="auto"/>
          <w:sz w:val="20"/>
          <w:szCs w:val="20"/>
        </w:rPr>
        <w:br w:type="page"/>
      </w:r>
    </w:p>
    <w:p w14:paraId="57FEECA7" w14:textId="77777777" w:rsidR="0083033B" w:rsidRPr="007467D9" w:rsidRDefault="0083033B" w:rsidP="00B6596D">
      <w:pPr>
        <w:suppressAutoHyphens w:val="0"/>
        <w:spacing w:after="0"/>
        <w:ind w:left="426" w:hanging="426"/>
        <w:textAlignment w:val="auto"/>
        <w:rPr>
          <w:rFonts w:ascii="Tahoma" w:hAnsi="Tahoma" w:cs="Tahoma"/>
          <w:b/>
          <w:bCs/>
          <w:color w:val="auto"/>
          <w:sz w:val="20"/>
          <w:szCs w:val="20"/>
        </w:rPr>
      </w:pPr>
    </w:p>
    <w:p w14:paraId="69C99AEE" w14:textId="77777777" w:rsidR="009961D3" w:rsidRPr="007467D9" w:rsidRDefault="002D400B" w:rsidP="004F3438">
      <w:pPr>
        <w:tabs>
          <w:tab w:val="right" w:pos="0"/>
          <w:tab w:val="right" w:pos="9026"/>
        </w:tabs>
        <w:spacing w:before="120" w:after="120"/>
        <w:ind w:left="426" w:hanging="426"/>
        <w:jc w:val="right"/>
        <w:outlineLvl w:val="0"/>
        <w:rPr>
          <w:rFonts w:ascii="Tahoma" w:hAnsi="Tahoma" w:cs="Tahoma"/>
          <w:b/>
          <w:bCs/>
          <w:color w:val="auto"/>
          <w:sz w:val="20"/>
          <w:szCs w:val="20"/>
        </w:rPr>
      </w:pPr>
      <w:r w:rsidRPr="007467D9">
        <w:rPr>
          <w:rFonts w:ascii="Tahoma" w:hAnsi="Tahoma" w:cs="Tahoma"/>
          <w:b/>
          <w:bCs/>
          <w:color w:val="auto"/>
          <w:sz w:val="20"/>
          <w:szCs w:val="20"/>
        </w:rPr>
        <w:t>1</w:t>
      </w:r>
      <w:r w:rsidR="0083033B" w:rsidRPr="007467D9">
        <w:rPr>
          <w:rFonts w:ascii="Tahoma" w:hAnsi="Tahoma" w:cs="Tahoma"/>
          <w:b/>
          <w:bCs/>
          <w:color w:val="auto"/>
          <w:sz w:val="20"/>
          <w:szCs w:val="20"/>
        </w:rPr>
        <w:t>2</w:t>
      </w:r>
      <w:r w:rsidR="00D34F95" w:rsidRPr="007467D9">
        <w:rPr>
          <w:rFonts w:ascii="Tahoma" w:hAnsi="Tahoma" w:cs="Tahoma"/>
          <w:b/>
          <w:bCs/>
          <w:color w:val="auto"/>
          <w:sz w:val="20"/>
          <w:szCs w:val="20"/>
        </w:rPr>
        <w:t>.</w:t>
      </w:r>
      <w:r w:rsidR="00D16FEC" w:rsidRPr="007467D9">
        <w:rPr>
          <w:rFonts w:ascii="Tahoma" w:hAnsi="Tahoma" w:cs="Tahoma"/>
          <w:b/>
          <w:bCs/>
          <w:color w:val="auto"/>
          <w:sz w:val="20"/>
          <w:szCs w:val="20"/>
        </w:rPr>
        <w:t xml:space="preserve"> sz. melléklet</w:t>
      </w:r>
    </w:p>
    <w:p w14:paraId="76499B9C" w14:textId="77777777" w:rsidR="006B0EA3" w:rsidRPr="007467D9" w:rsidRDefault="006B0EA3" w:rsidP="004F3438">
      <w:pPr>
        <w:spacing w:before="120" w:after="120"/>
        <w:ind w:left="426" w:hanging="426"/>
        <w:jc w:val="center"/>
        <w:rPr>
          <w:rFonts w:ascii="Tahoma" w:hAnsi="Tahoma" w:cs="Tahoma"/>
          <w:b/>
          <w:color w:val="auto"/>
          <w:sz w:val="20"/>
          <w:szCs w:val="20"/>
        </w:rPr>
      </w:pPr>
      <w:r w:rsidRPr="007467D9">
        <w:rPr>
          <w:rFonts w:ascii="Tahoma" w:hAnsi="Tahoma" w:cs="Tahoma"/>
          <w:b/>
          <w:caps/>
          <w:color w:val="auto"/>
          <w:sz w:val="20"/>
          <w:szCs w:val="20"/>
        </w:rPr>
        <w:t>Nyilatkozat</w:t>
      </w:r>
    </w:p>
    <w:p w14:paraId="00E3B93F" w14:textId="77777777" w:rsidR="006B0EA3" w:rsidRPr="007467D9" w:rsidRDefault="006B0EA3" w:rsidP="004F3438">
      <w:pPr>
        <w:spacing w:before="120" w:after="120"/>
        <w:ind w:left="426" w:hanging="426"/>
        <w:jc w:val="center"/>
        <w:rPr>
          <w:rFonts w:ascii="Tahoma" w:hAnsi="Tahoma" w:cs="Tahoma"/>
          <w:b/>
          <w:color w:val="auto"/>
          <w:sz w:val="20"/>
          <w:szCs w:val="20"/>
        </w:rPr>
      </w:pPr>
      <w:r w:rsidRPr="007467D9">
        <w:rPr>
          <w:rFonts w:ascii="Tahoma" w:hAnsi="Tahoma" w:cs="Tahoma"/>
          <w:b/>
          <w:color w:val="auto"/>
          <w:sz w:val="20"/>
          <w:szCs w:val="20"/>
        </w:rPr>
        <w:t xml:space="preserve">a 321/2015. (X. 30.) Korm. rendelet 21. § (3) bekezdés a) pontja alapján a felhívás </w:t>
      </w:r>
      <w:r w:rsidR="00806EC6" w:rsidRPr="007467D9">
        <w:rPr>
          <w:rFonts w:ascii="Tahoma" w:hAnsi="Tahoma" w:cs="Tahoma"/>
          <w:b/>
          <w:color w:val="auto"/>
          <w:sz w:val="20"/>
          <w:szCs w:val="20"/>
        </w:rPr>
        <w:t xml:space="preserve">feladásától </w:t>
      </w:r>
      <w:r w:rsidRPr="007467D9">
        <w:rPr>
          <w:rFonts w:ascii="Tahoma" w:hAnsi="Tahoma" w:cs="Tahoma"/>
          <w:b/>
          <w:color w:val="auto"/>
          <w:sz w:val="20"/>
          <w:szCs w:val="20"/>
        </w:rPr>
        <w:t>visszafelé számított 3 év referenciáiról</w:t>
      </w:r>
    </w:p>
    <w:p w14:paraId="3B4645E2" w14:textId="77777777" w:rsidR="00806EC6" w:rsidRPr="007467D9" w:rsidRDefault="00806EC6" w:rsidP="004F3438">
      <w:pPr>
        <w:spacing w:before="120" w:after="120"/>
        <w:ind w:left="426" w:hanging="426"/>
        <w:jc w:val="center"/>
        <w:rPr>
          <w:rFonts w:ascii="Tahoma" w:hAnsi="Tahoma" w:cs="Tahoma"/>
          <w:b/>
          <w:color w:val="auto"/>
          <w:sz w:val="20"/>
          <w:szCs w:val="20"/>
        </w:rPr>
      </w:pPr>
    </w:p>
    <w:p w14:paraId="11F3B816" w14:textId="77777777" w:rsidR="0068415D" w:rsidRPr="007467D9" w:rsidRDefault="0068415D" w:rsidP="0068415D">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78"/>
      </w:r>
    </w:p>
    <w:p w14:paraId="4DE9DFC9" w14:textId="77777777" w:rsidR="0068415D" w:rsidRPr="007467D9" w:rsidRDefault="0068415D" w:rsidP="004F3438">
      <w:pPr>
        <w:spacing w:before="120" w:after="120"/>
        <w:ind w:left="426" w:hanging="426"/>
        <w:jc w:val="center"/>
        <w:rPr>
          <w:rFonts w:ascii="Tahoma" w:hAnsi="Tahoma" w:cs="Tahoma"/>
          <w:b/>
          <w:color w:val="auto"/>
          <w:sz w:val="20"/>
          <w:szCs w:val="20"/>
        </w:rPr>
      </w:pPr>
    </w:p>
    <w:p w14:paraId="203AF9EA" w14:textId="77777777" w:rsidR="006B0EA3" w:rsidRPr="007467D9" w:rsidRDefault="006B0EA3" w:rsidP="004F3438">
      <w:pPr>
        <w:spacing w:before="120" w:after="120"/>
        <w:jc w:val="both"/>
        <w:rPr>
          <w:rFonts w:ascii="Tahoma" w:hAnsi="Tahoma" w:cs="Tahoma"/>
          <w:color w:val="auto"/>
          <w:sz w:val="20"/>
          <w:szCs w:val="20"/>
        </w:rPr>
      </w:pPr>
      <w:r w:rsidRPr="007467D9">
        <w:rPr>
          <w:rFonts w:ascii="Tahoma" w:hAnsi="Tahoma" w:cs="Tahoma"/>
          <w:color w:val="auto"/>
          <w:sz w:val="20"/>
          <w:szCs w:val="20"/>
        </w:rPr>
        <w:t>Alulírott</w:t>
      </w:r>
      <w:proofErr w:type="gramStart"/>
      <w:r w:rsidRPr="007467D9">
        <w:rPr>
          <w:rFonts w:ascii="Tahoma" w:hAnsi="Tahoma" w:cs="Tahoma"/>
          <w:color w:val="auto"/>
          <w:sz w:val="20"/>
          <w:szCs w:val="20"/>
        </w:rPr>
        <w:t>…………………………………………</w:t>
      </w:r>
      <w:proofErr w:type="gramEnd"/>
      <w:r w:rsidRPr="007467D9">
        <w:rPr>
          <w:rFonts w:ascii="Tahoma" w:hAnsi="Tahoma" w:cs="Tahoma"/>
          <w:color w:val="auto"/>
          <w:sz w:val="20"/>
          <w:szCs w:val="20"/>
        </w:rPr>
        <w:t xml:space="preserve"> mint a(z)……………………………….. (székhely:………………………………………) ajánlattevő / az alkalmasság igazolására igénybe vett más szervezet cégjegyzésre jogosult / meghatalmazott képviselője</w:t>
      </w:r>
      <w:r w:rsidR="0027322D" w:rsidRPr="007467D9">
        <w:rPr>
          <w:rFonts w:ascii="Tahoma" w:hAnsi="Tahoma" w:cs="Tahoma"/>
          <w:color w:val="auto"/>
          <w:sz w:val="20"/>
          <w:szCs w:val="20"/>
        </w:rPr>
        <w:t xml:space="preserve"> a </w:t>
      </w:r>
      <w:r w:rsidR="0027322D" w:rsidRPr="007467D9">
        <w:rPr>
          <w:rFonts w:ascii="Tahoma" w:hAnsi="Tahoma" w:cs="Tahoma"/>
          <w:b/>
          <w:color w:val="auto"/>
          <w:sz w:val="20"/>
          <w:szCs w:val="20"/>
        </w:rPr>
        <w:t>Miniszterelnökség</w:t>
      </w:r>
      <w:r w:rsidR="0027322D" w:rsidRPr="007467D9">
        <w:rPr>
          <w:rFonts w:ascii="Tahoma" w:hAnsi="Tahoma" w:cs="Tahoma"/>
          <w:color w:val="auto"/>
          <w:sz w:val="20"/>
          <w:szCs w:val="20"/>
        </w:rPr>
        <w:t xml:space="preserve"> mint ajánlatkérő</w:t>
      </w:r>
      <w:r w:rsidRPr="007467D9">
        <w:rPr>
          <w:rFonts w:ascii="Tahoma" w:hAnsi="Tahoma" w:cs="Tahoma"/>
          <w:color w:val="auto"/>
          <w:sz w:val="20"/>
          <w:szCs w:val="20"/>
        </w:rPr>
        <w:t xml:space="preserve"> a(z) </w:t>
      </w:r>
      <w:r w:rsidRPr="007467D9">
        <w:rPr>
          <w:rFonts w:ascii="Tahoma" w:hAnsi="Tahoma" w:cs="Tahoma"/>
          <w:b/>
          <w:color w:val="auto"/>
          <w:sz w:val="20"/>
          <w:szCs w:val="20"/>
        </w:rPr>
        <w:t>„</w:t>
      </w:r>
      <w:r w:rsidR="000003D2"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r w:rsidRPr="007467D9">
        <w:rPr>
          <w:rFonts w:ascii="Tahoma" w:hAnsi="Tahoma" w:cs="Tahoma"/>
          <w:color w:val="auto"/>
          <w:sz w:val="20"/>
          <w:szCs w:val="20"/>
        </w:rPr>
        <w:t xml:space="preserve">tárgyban indított közbeszerzési eljárás során ezennel kijelentem, hogy az általam képviselt szervezet a felhívás </w:t>
      </w:r>
      <w:r w:rsidR="00806EC6" w:rsidRPr="007467D9">
        <w:rPr>
          <w:rFonts w:ascii="Tahoma" w:hAnsi="Tahoma" w:cs="Tahoma"/>
          <w:color w:val="auto"/>
          <w:sz w:val="20"/>
          <w:szCs w:val="20"/>
        </w:rPr>
        <w:t xml:space="preserve">feladásától </w:t>
      </w:r>
      <w:r w:rsidRPr="007467D9">
        <w:rPr>
          <w:rFonts w:ascii="Tahoma" w:hAnsi="Tahoma" w:cs="Tahoma"/>
          <w:color w:val="auto"/>
          <w:sz w:val="20"/>
          <w:szCs w:val="20"/>
        </w:rPr>
        <w:t>visszafelé számított 3 évben az alábbi közbeszerzés tárgya szerinti referenciákat teljesítette:</w:t>
      </w:r>
    </w:p>
    <w:tbl>
      <w:tblPr>
        <w:tblW w:w="4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0"/>
        <w:gridCol w:w="1378"/>
        <w:gridCol w:w="1877"/>
        <w:gridCol w:w="1574"/>
        <w:gridCol w:w="1138"/>
      </w:tblGrid>
      <w:tr w:rsidR="00932096" w:rsidRPr="007467D9" w14:paraId="1914319E" w14:textId="77777777" w:rsidTr="00565764">
        <w:trPr>
          <w:trHeight w:val="1523"/>
          <w:jc w:val="center"/>
        </w:trPr>
        <w:tc>
          <w:tcPr>
            <w:tcW w:w="1202" w:type="pct"/>
            <w:shd w:val="clear" w:color="auto" w:fill="D5DCE4" w:themeFill="text2" w:themeFillTint="33"/>
            <w:vAlign w:val="center"/>
          </w:tcPr>
          <w:p w14:paraId="11923BF6" w14:textId="77777777" w:rsidR="00565764" w:rsidRPr="007467D9" w:rsidRDefault="00565764" w:rsidP="004F3438">
            <w:pPr>
              <w:spacing w:before="120" w:after="120"/>
              <w:jc w:val="center"/>
              <w:rPr>
                <w:rFonts w:ascii="Tahoma" w:hAnsi="Tahoma" w:cs="Tahoma"/>
                <w:color w:val="auto"/>
                <w:sz w:val="20"/>
                <w:szCs w:val="20"/>
              </w:rPr>
            </w:pPr>
            <w:r w:rsidRPr="007467D9">
              <w:rPr>
                <w:rFonts w:ascii="Tahoma" w:hAnsi="Tahoma" w:cs="Tahoma"/>
                <w:b/>
                <w:color w:val="auto"/>
                <w:sz w:val="20"/>
                <w:szCs w:val="20"/>
              </w:rPr>
              <w:t>Szerződést kötő másik fél</w:t>
            </w:r>
          </w:p>
          <w:p w14:paraId="3212F774" w14:textId="77777777" w:rsidR="00565764" w:rsidRPr="007467D9" w:rsidRDefault="00565764" w:rsidP="004F3438">
            <w:pPr>
              <w:spacing w:before="120" w:after="120"/>
              <w:ind w:left="426" w:hanging="426"/>
              <w:jc w:val="center"/>
              <w:rPr>
                <w:rFonts w:ascii="Tahoma" w:hAnsi="Tahoma" w:cs="Tahoma"/>
                <w:b/>
                <w:color w:val="auto"/>
                <w:sz w:val="20"/>
                <w:szCs w:val="20"/>
              </w:rPr>
            </w:pPr>
            <w:r w:rsidRPr="007467D9">
              <w:rPr>
                <w:rFonts w:ascii="Tahoma" w:hAnsi="Tahoma" w:cs="Tahoma"/>
                <w:color w:val="auto"/>
                <w:sz w:val="20"/>
                <w:szCs w:val="20"/>
              </w:rPr>
              <w:t>(neve, elérhetőségei)</w:t>
            </w:r>
          </w:p>
        </w:tc>
        <w:tc>
          <w:tcPr>
            <w:tcW w:w="883" w:type="pct"/>
            <w:shd w:val="clear" w:color="auto" w:fill="D5DCE4" w:themeFill="text2" w:themeFillTint="33"/>
            <w:vAlign w:val="center"/>
          </w:tcPr>
          <w:p w14:paraId="1CABE1A1" w14:textId="57BB3FE7" w:rsidR="00565764" w:rsidRPr="007467D9" w:rsidRDefault="00565764" w:rsidP="004F3438">
            <w:pPr>
              <w:spacing w:before="120" w:after="120"/>
              <w:ind w:left="10" w:hanging="10"/>
              <w:jc w:val="center"/>
              <w:rPr>
                <w:rFonts w:ascii="Tahoma" w:hAnsi="Tahoma" w:cs="Tahoma"/>
                <w:b/>
                <w:color w:val="auto"/>
                <w:sz w:val="20"/>
                <w:szCs w:val="20"/>
              </w:rPr>
            </w:pPr>
            <w:r w:rsidRPr="007467D9">
              <w:rPr>
                <w:rFonts w:ascii="Tahoma" w:hAnsi="Tahoma" w:cs="Tahoma"/>
                <w:b/>
                <w:color w:val="auto"/>
                <w:sz w:val="20"/>
                <w:szCs w:val="20"/>
              </w:rPr>
              <w:t xml:space="preserve">Teljesítés ideje </w:t>
            </w:r>
            <w:r w:rsidRPr="007467D9">
              <w:rPr>
                <w:rFonts w:ascii="Tahoma" w:hAnsi="Tahoma" w:cs="Tahoma"/>
                <w:color w:val="auto"/>
                <w:sz w:val="20"/>
                <w:szCs w:val="20"/>
              </w:rPr>
              <w:t>(év, hónap, nap pontossággal feltüntetett befejezési dátum megadása)</w:t>
            </w:r>
          </w:p>
          <w:p w14:paraId="08FB91B8" w14:textId="77777777" w:rsidR="00565764" w:rsidRPr="007467D9" w:rsidRDefault="00565764" w:rsidP="004F3438">
            <w:pPr>
              <w:spacing w:before="120" w:after="120"/>
              <w:jc w:val="center"/>
              <w:rPr>
                <w:rFonts w:ascii="Tahoma" w:hAnsi="Tahoma" w:cs="Tahoma"/>
                <w:b/>
                <w:color w:val="auto"/>
                <w:sz w:val="20"/>
                <w:szCs w:val="20"/>
              </w:rPr>
            </w:pPr>
          </w:p>
        </w:tc>
        <w:tc>
          <w:tcPr>
            <w:tcW w:w="1190" w:type="pct"/>
            <w:shd w:val="clear" w:color="auto" w:fill="D5DCE4" w:themeFill="text2" w:themeFillTint="33"/>
            <w:vAlign w:val="center"/>
          </w:tcPr>
          <w:p w14:paraId="3611E41C" w14:textId="77777777" w:rsidR="00565764" w:rsidRPr="007467D9" w:rsidRDefault="00565764" w:rsidP="004F3438">
            <w:pPr>
              <w:spacing w:before="120" w:after="120"/>
              <w:jc w:val="center"/>
              <w:rPr>
                <w:rFonts w:ascii="Tahoma" w:hAnsi="Tahoma" w:cs="Tahoma"/>
                <w:color w:val="auto"/>
                <w:sz w:val="20"/>
                <w:szCs w:val="20"/>
              </w:rPr>
            </w:pPr>
            <w:r w:rsidRPr="007467D9">
              <w:rPr>
                <w:rFonts w:ascii="Tahoma" w:hAnsi="Tahoma" w:cs="Tahoma"/>
                <w:b/>
                <w:color w:val="auto"/>
                <w:sz w:val="20"/>
                <w:szCs w:val="20"/>
              </w:rPr>
              <w:t>Szerződés tárgya, megnevezése, ismertetése, olyan részletességgel, hogy megállapítható legyen belőle az M1 alkalmassági követelménynek való megfelelés</w:t>
            </w:r>
          </w:p>
        </w:tc>
        <w:tc>
          <w:tcPr>
            <w:tcW w:w="999" w:type="pct"/>
            <w:shd w:val="clear" w:color="auto" w:fill="D5DCE4" w:themeFill="text2" w:themeFillTint="33"/>
            <w:vAlign w:val="center"/>
          </w:tcPr>
          <w:p w14:paraId="3CE82A74" w14:textId="77777777" w:rsidR="00565764" w:rsidRPr="007467D9" w:rsidRDefault="00565764" w:rsidP="004F3438">
            <w:pPr>
              <w:spacing w:before="120" w:after="120"/>
              <w:jc w:val="center"/>
              <w:rPr>
                <w:rFonts w:ascii="Tahoma" w:hAnsi="Tahoma" w:cs="Tahoma"/>
                <w:b/>
                <w:color w:val="auto"/>
                <w:sz w:val="20"/>
                <w:szCs w:val="20"/>
              </w:rPr>
            </w:pPr>
            <w:r w:rsidRPr="007467D9">
              <w:rPr>
                <w:rFonts w:ascii="Tahoma" w:hAnsi="Tahoma" w:cs="Tahoma"/>
                <w:b/>
                <w:color w:val="auto"/>
                <w:sz w:val="20"/>
                <w:szCs w:val="20"/>
              </w:rPr>
              <w:t>A teljesítés az előírásoknak és a szerződésnek megfelelően történt?</w:t>
            </w:r>
          </w:p>
          <w:p w14:paraId="31B1730B" w14:textId="77777777" w:rsidR="00565764" w:rsidRPr="007467D9" w:rsidRDefault="00565764" w:rsidP="004F3438">
            <w:pPr>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(igen/nem)</w:t>
            </w:r>
          </w:p>
        </w:tc>
        <w:tc>
          <w:tcPr>
            <w:tcW w:w="727" w:type="pct"/>
            <w:shd w:val="clear" w:color="auto" w:fill="D5DCE4" w:themeFill="text2" w:themeFillTint="33"/>
          </w:tcPr>
          <w:p w14:paraId="7F972ABC" w14:textId="77777777" w:rsidR="00565764" w:rsidRPr="007467D9" w:rsidRDefault="00565764" w:rsidP="004F3438">
            <w:pPr>
              <w:spacing w:before="120" w:after="120"/>
              <w:jc w:val="center"/>
              <w:rPr>
                <w:rFonts w:ascii="Tahoma" w:hAnsi="Tahoma" w:cs="Tahoma"/>
                <w:b/>
                <w:color w:val="auto"/>
                <w:sz w:val="20"/>
                <w:szCs w:val="20"/>
              </w:rPr>
            </w:pPr>
          </w:p>
          <w:p w14:paraId="654F61E9" w14:textId="77777777" w:rsidR="00565764" w:rsidRPr="007467D9" w:rsidRDefault="00565764" w:rsidP="004F3438">
            <w:pPr>
              <w:spacing w:before="120" w:after="120"/>
              <w:jc w:val="center"/>
              <w:rPr>
                <w:rFonts w:ascii="Tahoma" w:hAnsi="Tahoma" w:cs="Tahoma"/>
                <w:b/>
                <w:color w:val="auto"/>
                <w:sz w:val="20"/>
                <w:szCs w:val="20"/>
              </w:rPr>
            </w:pPr>
          </w:p>
          <w:p w14:paraId="316C0BFA" w14:textId="77777777" w:rsidR="00565764" w:rsidRPr="007467D9" w:rsidRDefault="00565764" w:rsidP="006F077B">
            <w:pPr>
              <w:spacing w:before="120" w:after="120"/>
              <w:jc w:val="center"/>
              <w:rPr>
                <w:rFonts w:ascii="Tahoma" w:hAnsi="Tahoma" w:cs="Tahoma"/>
                <w:b/>
                <w:color w:val="auto"/>
                <w:sz w:val="20"/>
                <w:szCs w:val="20"/>
              </w:rPr>
            </w:pPr>
            <w:r w:rsidRPr="007467D9">
              <w:rPr>
                <w:rFonts w:ascii="Tahoma" w:hAnsi="Tahoma" w:cs="Tahoma"/>
                <w:b/>
                <w:color w:val="auto"/>
                <w:sz w:val="20"/>
                <w:szCs w:val="20"/>
              </w:rPr>
              <w:t>Saját teljesítés aránya</w:t>
            </w:r>
          </w:p>
        </w:tc>
      </w:tr>
      <w:tr w:rsidR="00932096" w:rsidRPr="007467D9" w14:paraId="7F21FF1A" w14:textId="77777777" w:rsidTr="00565764">
        <w:trPr>
          <w:jc w:val="center"/>
        </w:trPr>
        <w:tc>
          <w:tcPr>
            <w:tcW w:w="1202" w:type="pct"/>
            <w:shd w:val="clear" w:color="auto" w:fill="FFFFFF"/>
          </w:tcPr>
          <w:p w14:paraId="36C02BED" w14:textId="77777777" w:rsidR="00565764" w:rsidRPr="007467D9" w:rsidRDefault="00565764" w:rsidP="004F3438">
            <w:pPr>
              <w:snapToGrid w:val="0"/>
              <w:spacing w:before="120" w:after="120"/>
              <w:ind w:left="426" w:hanging="426"/>
              <w:jc w:val="both"/>
              <w:rPr>
                <w:rFonts w:ascii="Tahoma" w:hAnsi="Tahoma" w:cs="Tahoma"/>
                <w:color w:val="auto"/>
                <w:sz w:val="20"/>
                <w:szCs w:val="20"/>
                <w:shd w:val="clear" w:color="auto" w:fill="FFFF00"/>
              </w:rPr>
            </w:pPr>
          </w:p>
        </w:tc>
        <w:tc>
          <w:tcPr>
            <w:tcW w:w="883" w:type="pct"/>
            <w:shd w:val="clear" w:color="auto" w:fill="FFFFFF"/>
          </w:tcPr>
          <w:p w14:paraId="0561FF6A" w14:textId="77777777" w:rsidR="00565764" w:rsidRPr="007467D9" w:rsidRDefault="00565764" w:rsidP="004F3438">
            <w:pPr>
              <w:snapToGrid w:val="0"/>
              <w:spacing w:before="120" w:after="120"/>
              <w:ind w:left="426" w:hanging="426"/>
              <w:jc w:val="both"/>
              <w:rPr>
                <w:rFonts w:ascii="Tahoma" w:hAnsi="Tahoma" w:cs="Tahoma"/>
                <w:color w:val="auto"/>
                <w:sz w:val="20"/>
                <w:szCs w:val="20"/>
                <w:shd w:val="clear" w:color="auto" w:fill="FFFF00"/>
              </w:rPr>
            </w:pPr>
          </w:p>
        </w:tc>
        <w:tc>
          <w:tcPr>
            <w:tcW w:w="1190" w:type="pct"/>
            <w:shd w:val="clear" w:color="auto" w:fill="FFFFFF"/>
          </w:tcPr>
          <w:p w14:paraId="1B903098" w14:textId="77777777" w:rsidR="00565764" w:rsidRPr="007467D9" w:rsidRDefault="00565764" w:rsidP="004F3438">
            <w:pPr>
              <w:snapToGrid w:val="0"/>
              <w:spacing w:before="120" w:after="120"/>
              <w:ind w:left="426" w:hanging="426"/>
              <w:jc w:val="both"/>
              <w:rPr>
                <w:rFonts w:ascii="Tahoma" w:hAnsi="Tahoma" w:cs="Tahoma"/>
                <w:color w:val="auto"/>
                <w:sz w:val="20"/>
                <w:szCs w:val="20"/>
                <w:shd w:val="clear" w:color="auto" w:fill="FFFF00"/>
              </w:rPr>
            </w:pPr>
          </w:p>
        </w:tc>
        <w:tc>
          <w:tcPr>
            <w:tcW w:w="999" w:type="pct"/>
            <w:shd w:val="clear" w:color="auto" w:fill="FFFFFF"/>
          </w:tcPr>
          <w:p w14:paraId="255902FB" w14:textId="77777777" w:rsidR="00565764" w:rsidRPr="007467D9" w:rsidRDefault="00565764" w:rsidP="004F3438">
            <w:pPr>
              <w:snapToGrid w:val="0"/>
              <w:spacing w:before="120" w:after="120"/>
              <w:ind w:left="426" w:hanging="426"/>
              <w:jc w:val="both"/>
              <w:rPr>
                <w:rFonts w:ascii="Tahoma" w:hAnsi="Tahoma" w:cs="Tahoma"/>
                <w:color w:val="auto"/>
                <w:sz w:val="20"/>
                <w:szCs w:val="20"/>
                <w:shd w:val="clear" w:color="auto" w:fill="FFFF00"/>
              </w:rPr>
            </w:pPr>
          </w:p>
        </w:tc>
        <w:tc>
          <w:tcPr>
            <w:tcW w:w="727" w:type="pct"/>
            <w:shd w:val="clear" w:color="auto" w:fill="FFFFFF"/>
          </w:tcPr>
          <w:p w14:paraId="62D421CF" w14:textId="77777777" w:rsidR="00565764" w:rsidRPr="007467D9" w:rsidRDefault="00565764" w:rsidP="004F3438">
            <w:pPr>
              <w:snapToGrid w:val="0"/>
              <w:spacing w:before="120" w:after="120"/>
              <w:ind w:left="426" w:hanging="426"/>
              <w:jc w:val="both"/>
              <w:rPr>
                <w:rFonts w:ascii="Tahoma" w:hAnsi="Tahoma" w:cs="Tahoma"/>
                <w:color w:val="auto"/>
                <w:sz w:val="20"/>
                <w:szCs w:val="20"/>
                <w:shd w:val="clear" w:color="auto" w:fill="FFFF00"/>
              </w:rPr>
            </w:pPr>
          </w:p>
        </w:tc>
      </w:tr>
    </w:tbl>
    <w:p w14:paraId="564480C7" w14:textId="77777777" w:rsidR="006B0EA3" w:rsidRPr="007467D9" w:rsidRDefault="006B0EA3" w:rsidP="004F3438">
      <w:pPr>
        <w:spacing w:before="120" w:after="120"/>
        <w:ind w:left="426" w:hanging="426"/>
        <w:rPr>
          <w:rFonts w:ascii="Tahoma" w:hAnsi="Tahoma" w:cs="Tahoma"/>
          <w:color w:val="auto"/>
          <w:sz w:val="20"/>
          <w:szCs w:val="20"/>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32096" w:rsidRPr="007467D9" w14:paraId="7B578554" w14:textId="77777777" w:rsidTr="00732D05">
        <w:trPr>
          <w:jc w:val="center"/>
        </w:trPr>
        <w:tc>
          <w:tcPr>
            <w:tcW w:w="9070" w:type="dxa"/>
            <w:gridSpan w:val="3"/>
          </w:tcPr>
          <w:p w14:paraId="1D0D47B5" w14:textId="77777777" w:rsidR="006B0EA3" w:rsidRPr="007467D9" w:rsidRDefault="006B0EA3" w:rsidP="004F3438">
            <w:pPr>
              <w:spacing w:before="120" w:after="12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p w14:paraId="2184B66F" w14:textId="77777777" w:rsidR="00914E47" w:rsidRPr="007467D9" w:rsidRDefault="00914E47" w:rsidP="004F3438">
            <w:pPr>
              <w:spacing w:before="120" w:after="120"/>
              <w:ind w:left="426" w:hanging="426"/>
              <w:jc w:val="both"/>
              <w:rPr>
                <w:rFonts w:ascii="Tahoma" w:hAnsi="Tahoma" w:cs="Tahoma"/>
                <w:color w:val="auto"/>
                <w:sz w:val="20"/>
                <w:szCs w:val="20"/>
              </w:rPr>
            </w:pPr>
          </w:p>
        </w:tc>
      </w:tr>
      <w:tr w:rsidR="006B0EA3" w:rsidRPr="007467D9" w14:paraId="2976308F" w14:textId="77777777" w:rsidTr="00732D05">
        <w:trPr>
          <w:jc w:val="center"/>
        </w:trPr>
        <w:tc>
          <w:tcPr>
            <w:tcW w:w="1423" w:type="dxa"/>
          </w:tcPr>
          <w:p w14:paraId="67A2F2E1" w14:textId="77777777" w:rsidR="006B0EA3" w:rsidRPr="007467D9" w:rsidRDefault="006B0EA3" w:rsidP="004F3438">
            <w:pPr>
              <w:spacing w:before="120" w:after="120"/>
              <w:ind w:left="426" w:hanging="426"/>
              <w:jc w:val="both"/>
              <w:rPr>
                <w:rFonts w:ascii="Tahoma" w:hAnsi="Tahoma" w:cs="Tahoma"/>
                <w:color w:val="auto"/>
                <w:sz w:val="20"/>
                <w:szCs w:val="20"/>
              </w:rPr>
            </w:pPr>
          </w:p>
        </w:tc>
        <w:tc>
          <w:tcPr>
            <w:tcW w:w="3410" w:type="dxa"/>
          </w:tcPr>
          <w:p w14:paraId="714C9C3E" w14:textId="77777777" w:rsidR="006B0EA3" w:rsidRPr="007467D9" w:rsidRDefault="006B0EA3" w:rsidP="004F3438">
            <w:pPr>
              <w:spacing w:before="120" w:after="120"/>
              <w:ind w:left="426" w:hanging="426"/>
              <w:jc w:val="both"/>
              <w:rPr>
                <w:rFonts w:ascii="Tahoma" w:hAnsi="Tahoma" w:cs="Tahoma"/>
                <w:color w:val="auto"/>
                <w:sz w:val="20"/>
                <w:szCs w:val="20"/>
              </w:rPr>
            </w:pPr>
          </w:p>
        </w:tc>
        <w:tc>
          <w:tcPr>
            <w:tcW w:w="4237" w:type="dxa"/>
            <w:tcBorders>
              <w:top w:val="single" w:sz="4" w:space="0" w:color="auto"/>
            </w:tcBorders>
            <w:vAlign w:val="center"/>
          </w:tcPr>
          <w:p w14:paraId="2312F60E" w14:textId="77777777" w:rsidR="006B0EA3" w:rsidRPr="007467D9" w:rsidRDefault="006B0EA3" w:rsidP="004F3438">
            <w:pPr>
              <w:tabs>
                <w:tab w:val="center" w:pos="6521"/>
              </w:tabs>
              <w:spacing w:before="120" w:after="12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36319DA4" w14:textId="77777777" w:rsidR="00806EC6" w:rsidRPr="007467D9" w:rsidRDefault="00806EC6" w:rsidP="004F3438">
      <w:pPr>
        <w:suppressAutoHyphens w:val="0"/>
        <w:spacing w:after="0"/>
        <w:textAlignment w:val="auto"/>
        <w:rPr>
          <w:rFonts w:ascii="Tahoma" w:hAnsi="Tahoma" w:cs="Tahoma"/>
          <w:b/>
          <w:bCs/>
          <w:color w:val="auto"/>
          <w:sz w:val="20"/>
          <w:szCs w:val="20"/>
        </w:rPr>
      </w:pPr>
    </w:p>
    <w:p w14:paraId="28795F31" w14:textId="77777777" w:rsidR="00100AB4" w:rsidRPr="007467D9" w:rsidRDefault="00100AB4" w:rsidP="004F3438">
      <w:pPr>
        <w:suppressAutoHyphens w:val="0"/>
        <w:spacing w:after="0"/>
        <w:textAlignment w:val="auto"/>
        <w:rPr>
          <w:rFonts w:ascii="Tahoma" w:hAnsi="Tahoma" w:cs="Tahoma"/>
          <w:b/>
          <w:bCs/>
          <w:color w:val="auto"/>
          <w:sz w:val="20"/>
          <w:szCs w:val="20"/>
        </w:rPr>
      </w:pPr>
      <w:r w:rsidRPr="007467D9">
        <w:rPr>
          <w:rFonts w:ascii="Tahoma" w:hAnsi="Tahoma" w:cs="Tahoma"/>
          <w:b/>
          <w:bCs/>
          <w:color w:val="auto"/>
          <w:sz w:val="20"/>
          <w:szCs w:val="20"/>
        </w:rPr>
        <w:br w:type="page"/>
      </w:r>
    </w:p>
    <w:p w14:paraId="5345A0A2" w14:textId="08CF720A" w:rsidR="00806EC6" w:rsidRPr="007467D9" w:rsidRDefault="002D400B" w:rsidP="004F3438">
      <w:pPr>
        <w:tabs>
          <w:tab w:val="right" w:pos="0"/>
          <w:tab w:val="right" w:pos="9026"/>
        </w:tabs>
        <w:spacing w:before="120" w:after="120"/>
        <w:ind w:left="426" w:hanging="426"/>
        <w:jc w:val="right"/>
        <w:outlineLvl w:val="0"/>
        <w:rPr>
          <w:rFonts w:ascii="Tahoma" w:hAnsi="Tahoma" w:cs="Tahoma"/>
          <w:b/>
          <w:bCs/>
          <w:color w:val="auto"/>
          <w:sz w:val="20"/>
          <w:szCs w:val="20"/>
        </w:rPr>
      </w:pPr>
      <w:r w:rsidRPr="007467D9">
        <w:rPr>
          <w:rFonts w:ascii="Tahoma" w:hAnsi="Tahoma" w:cs="Tahoma"/>
          <w:b/>
          <w:bCs/>
          <w:color w:val="auto"/>
          <w:sz w:val="20"/>
          <w:szCs w:val="20"/>
        </w:rPr>
        <w:lastRenderedPageBreak/>
        <w:t>1</w:t>
      </w:r>
      <w:r w:rsidR="00174B5D" w:rsidRPr="007467D9">
        <w:rPr>
          <w:rFonts w:ascii="Tahoma" w:hAnsi="Tahoma" w:cs="Tahoma"/>
          <w:b/>
          <w:bCs/>
          <w:color w:val="auto"/>
          <w:sz w:val="20"/>
          <w:szCs w:val="20"/>
        </w:rPr>
        <w:t>3</w:t>
      </w:r>
      <w:r w:rsidR="00B21862" w:rsidRPr="007467D9">
        <w:rPr>
          <w:rFonts w:ascii="Tahoma" w:hAnsi="Tahoma" w:cs="Tahoma"/>
          <w:b/>
          <w:bCs/>
          <w:color w:val="auto"/>
          <w:sz w:val="20"/>
          <w:szCs w:val="20"/>
        </w:rPr>
        <w:t>/A</w:t>
      </w:r>
      <w:r w:rsidR="00806EC6" w:rsidRPr="007467D9">
        <w:rPr>
          <w:rFonts w:ascii="Tahoma" w:hAnsi="Tahoma" w:cs="Tahoma"/>
          <w:b/>
          <w:bCs/>
          <w:color w:val="auto"/>
          <w:sz w:val="20"/>
          <w:szCs w:val="20"/>
        </w:rPr>
        <w:t>. sz. melléklet</w:t>
      </w:r>
    </w:p>
    <w:p w14:paraId="31304BC8" w14:textId="37870636" w:rsidR="00806EC6" w:rsidRPr="007467D9" w:rsidRDefault="00806EC6" w:rsidP="004F3438">
      <w:pPr>
        <w:spacing w:after="0"/>
        <w:ind w:left="426" w:hanging="426"/>
        <w:jc w:val="center"/>
        <w:rPr>
          <w:rFonts w:ascii="Tahoma" w:hAnsi="Tahoma" w:cs="Tahoma"/>
          <w:b/>
          <w:smallCaps/>
          <w:color w:val="auto"/>
          <w:sz w:val="20"/>
          <w:szCs w:val="20"/>
        </w:rPr>
      </w:pPr>
      <w:r w:rsidRPr="007467D9">
        <w:rPr>
          <w:rFonts w:ascii="Tahoma" w:hAnsi="Tahoma" w:cs="Tahoma"/>
          <w:b/>
          <w:smallCaps/>
          <w:color w:val="auto"/>
          <w:sz w:val="20"/>
          <w:szCs w:val="20"/>
        </w:rPr>
        <w:t>NYILATKOZAT A SZAKEMEREKRŐL</w:t>
      </w:r>
    </w:p>
    <w:p w14:paraId="04380950" w14:textId="77777777" w:rsidR="00B21862" w:rsidRPr="007467D9" w:rsidRDefault="00B21862" w:rsidP="00B21862">
      <w:pPr>
        <w:spacing w:after="0" w:line="240" w:lineRule="auto"/>
        <w:ind w:left="426" w:hanging="426"/>
        <w:jc w:val="center"/>
        <w:rPr>
          <w:rFonts w:ascii="Tahoma" w:hAnsi="Tahoma" w:cs="Tahoma"/>
          <w:b/>
          <w:smallCaps/>
          <w:color w:val="auto"/>
          <w:sz w:val="21"/>
          <w:szCs w:val="21"/>
        </w:rPr>
      </w:pPr>
      <w:r w:rsidRPr="007467D9">
        <w:rPr>
          <w:rFonts w:ascii="Tahoma" w:hAnsi="Tahoma" w:cs="Tahoma"/>
          <w:b/>
          <w:smallCaps/>
          <w:color w:val="auto"/>
          <w:sz w:val="21"/>
          <w:szCs w:val="21"/>
        </w:rPr>
        <w:t>Az alkalmassági követelmények vonatkozásában</w:t>
      </w:r>
    </w:p>
    <w:p w14:paraId="52061B42" w14:textId="77777777" w:rsidR="00B21862" w:rsidRPr="007467D9" w:rsidRDefault="00B21862" w:rsidP="004F3438">
      <w:pPr>
        <w:spacing w:after="0"/>
        <w:ind w:left="426" w:hanging="426"/>
        <w:jc w:val="center"/>
        <w:rPr>
          <w:rFonts w:ascii="Tahoma" w:hAnsi="Tahoma" w:cs="Tahoma"/>
          <w:b/>
          <w:smallCaps/>
          <w:color w:val="auto"/>
          <w:sz w:val="20"/>
          <w:szCs w:val="20"/>
        </w:rPr>
      </w:pPr>
    </w:p>
    <w:p w14:paraId="24D804D6" w14:textId="77777777" w:rsidR="00806EC6" w:rsidRPr="007467D9" w:rsidRDefault="00806EC6" w:rsidP="004F3438">
      <w:pPr>
        <w:spacing w:after="0"/>
        <w:ind w:left="426" w:hanging="426"/>
        <w:jc w:val="center"/>
        <w:rPr>
          <w:rFonts w:ascii="Tahoma" w:hAnsi="Tahoma" w:cs="Tahoma"/>
          <w:b/>
          <w:smallCaps/>
          <w:color w:val="auto"/>
          <w:sz w:val="20"/>
          <w:szCs w:val="20"/>
        </w:rPr>
      </w:pPr>
    </w:p>
    <w:p w14:paraId="0E3E3CAB" w14:textId="77777777" w:rsidR="00806EC6" w:rsidRPr="007467D9" w:rsidRDefault="00806EC6" w:rsidP="004F3438">
      <w:pPr>
        <w:spacing w:after="120"/>
        <w:ind w:left="426" w:hanging="426"/>
        <w:jc w:val="center"/>
        <w:rPr>
          <w:rFonts w:ascii="Tahoma" w:hAnsi="Tahoma" w:cs="Tahoma"/>
          <w:b/>
          <w:color w:val="auto"/>
          <w:sz w:val="20"/>
          <w:szCs w:val="20"/>
        </w:rPr>
      </w:pPr>
      <w:r w:rsidRPr="007467D9">
        <w:rPr>
          <w:rFonts w:ascii="Tahoma" w:hAnsi="Tahoma" w:cs="Tahoma"/>
          <w:color w:val="auto"/>
          <w:sz w:val="20"/>
          <w:szCs w:val="20"/>
        </w:rPr>
        <w:t>„</w:t>
      </w:r>
      <w:r w:rsidR="00507B40"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p>
    <w:p w14:paraId="04AA2512" w14:textId="77777777" w:rsidR="0068415D" w:rsidRPr="007467D9" w:rsidRDefault="0068415D" w:rsidP="0068415D">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79"/>
      </w:r>
    </w:p>
    <w:p w14:paraId="0E5CD8D1" w14:textId="77777777" w:rsidR="0068415D" w:rsidRPr="007467D9" w:rsidRDefault="0068415D" w:rsidP="004F3438">
      <w:pPr>
        <w:spacing w:after="120"/>
        <w:ind w:left="426" w:hanging="426"/>
        <w:jc w:val="center"/>
        <w:rPr>
          <w:rFonts w:ascii="Tahoma" w:hAnsi="Tahoma" w:cs="Tahoma"/>
          <w:b/>
          <w:color w:val="auto"/>
          <w:sz w:val="20"/>
          <w:szCs w:val="20"/>
        </w:rPr>
      </w:pPr>
    </w:p>
    <w:p w14:paraId="1AF68306" w14:textId="77777777" w:rsidR="00806EC6" w:rsidRPr="007467D9" w:rsidRDefault="00806EC6" w:rsidP="004F3438">
      <w:pPr>
        <w:spacing w:after="120"/>
        <w:jc w:val="both"/>
        <w:rPr>
          <w:rFonts w:ascii="Tahoma" w:hAnsi="Tahoma" w:cs="Tahoma"/>
          <w:b/>
          <w:color w:val="auto"/>
          <w:sz w:val="20"/>
          <w:szCs w:val="20"/>
        </w:rPr>
      </w:pPr>
      <w:r w:rsidRPr="007467D9">
        <w:rPr>
          <w:rFonts w:ascii="Tahoma" w:hAnsi="Tahoma" w:cs="Tahoma"/>
          <w:color w:val="auto"/>
          <w:sz w:val="20"/>
          <w:szCs w:val="20"/>
        </w:rPr>
        <w:t>Alulírott ____ mint a(z) ____ (székhely: ____ adószám: ____)</w:t>
      </w:r>
      <w:r w:rsidR="00100AB4" w:rsidRPr="007467D9">
        <w:rPr>
          <w:rFonts w:ascii="Tahoma" w:hAnsi="Tahoma" w:cs="Tahoma"/>
          <w:color w:val="auto"/>
          <w:sz w:val="20"/>
          <w:szCs w:val="20"/>
        </w:rPr>
        <w:t xml:space="preserve"> ajánlattevő/ </w:t>
      </w:r>
      <w:r w:rsidRPr="007467D9">
        <w:rPr>
          <w:rFonts w:ascii="Tahoma" w:hAnsi="Tahoma" w:cs="Tahoma"/>
          <w:color w:val="auto"/>
          <w:sz w:val="20"/>
          <w:szCs w:val="20"/>
        </w:rPr>
        <w:t>az alkalmasság igazolására igénybe vett kapacitást nyújtó gazdasági szereplő cégjegyzésre jogosult / meghatalmazott képviselője</w:t>
      </w:r>
      <w:r w:rsidRPr="007467D9">
        <w:rPr>
          <w:rFonts w:ascii="Tahoma" w:hAnsi="Tahoma" w:cs="Tahoma"/>
          <w:color w:val="auto"/>
          <w:sz w:val="20"/>
          <w:szCs w:val="20"/>
          <w:vertAlign w:val="superscript"/>
        </w:rPr>
        <w:footnoteReference w:id="80"/>
      </w:r>
      <w:r w:rsidRPr="007467D9">
        <w:rPr>
          <w:rStyle w:val="Lbjegyzet-karakterek"/>
          <w:rFonts w:ascii="Tahoma" w:hAnsi="Tahoma" w:cs="Tahoma"/>
          <w:color w:val="auto"/>
          <w:sz w:val="20"/>
          <w:szCs w:val="20"/>
        </w:rPr>
        <w:t xml:space="preserve"> </w:t>
      </w:r>
      <w:r w:rsidRPr="007467D9">
        <w:rPr>
          <w:rFonts w:ascii="Tahoma" w:hAnsi="Tahoma" w:cs="Tahoma"/>
          <w:color w:val="auto"/>
          <w:sz w:val="20"/>
          <w:szCs w:val="20"/>
        </w:rPr>
        <w:t xml:space="preserve">ezennel kijelentem, </w:t>
      </w:r>
      <w:r w:rsidR="00482844" w:rsidRPr="007467D9">
        <w:rPr>
          <w:rFonts w:ascii="Tahoma" w:hAnsi="Tahoma" w:cs="Tahoma"/>
          <w:color w:val="auto"/>
          <w:sz w:val="20"/>
          <w:szCs w:val="20"/>
        </w:rPr>
        <w:t>hogy a(z) ____ mint ajánlattevő</w:t>
      </w:r>
      <w:r w:rsidRPr="007467D9">
        <w:rPr>
          <w:rFonts w:ascii="Tahoma" w:hAnsi="Tahoma" w:cs="Tahoma"/>
          <w:color w:val="auto"/>
          <w:sz w:val="20"/>
          <w:szCs w:val="20"/>
        </w:rPr>
        <w:t xml:space="preserve"> /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32096" w:rsidRPr="007467D9" w14:paraId="5D6042E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E0D4063" w14:textId="77777777" w:rsidR="00806EC6" w:rsidRPr="007467D9" w:rsidRDefault="00806EC6" w:rsidP="004F3438">
            <w:pPr>
              <w:spacing w:after="120"/>
              <w:jc w:val="center"/>
              <w:rPr>
                <w:rFonts w:ascii="Tahoma" w:hAnsi="Tahoma" w:cs="Tahoma"/>
                <w:b/>
                <w:color w:val="auto"/>
                <w:sz w:val="20"/>
                <w:szCs w:val="20"/>
              </w:rPr>
            </w:pPr>
            <w:r w:rsidRPr="007467D9">
              <w:rPr>
                <w:rFonts w:ascii="Tahoma" w:hAnsi="Tahoma" w:cs="Tahoma"/>
                <w:b/>
                <w:color w:val="auto"/>
                <w:sz w:val="20"/>
                <w:szCs w:val="20"/>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D6C138B" w14:textId="77777777" w:rsidR="00806EC6" w:rsidRPr="007467D9" w:rsidRDefault="00806EC6" w:rsidP="004F3438">
            <w:pPr>
              <w:spacing w:after="120"/>
              <w:jc w:val="center"/>
              <w:rPr>
                <w:rFonts w:ascii="Tahoma" w:hAnsi="Tahoma" w:cs="Tahoma"/>
                <w:b/>
                <w:color w:val="auto"/>
                <w:sz w:val="20"/>
                <w:szCs w:val="20"/>
              </w:rPr>
            </w:pPr>
            <w:r w:rsidRPr="007467D9">
              <w:rPr>
                <w:rFonts w:ascii="Tahoma" w:hAnsi="Tahoma" w:cs="Tahoma"/>
                <w:b/>
                <w:color w:val="auto"/>
                <w:sz w:val="20"/>
                <w:szCs w:val="20"/>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636A5D2" w14:textId="77777777" w:rsidR="00806EC6" w:rsidRPr="007467D9" w:rsidRDefault="00806EC6" w:rsidP="004F3438">
            <w:pPr>
              <w:spacing w:after="120"/>
              <w:jc w:val="center"/>
              <w:rPr>
                <w:rFonts w:ascii="Tahoma" w:hAnsi="Tahoma" w:cs="Tahoma"/>
                <w:b/>
                <w:color w:val="auto"/>
                <w:sz w:val="20"/>
                <w:szCs w:val="20"/>
              </w:rPr>
            </w:pPr>
            <w:r w:rsidRPr="007467D9">
              <w:rPr>
                <w:rFonts w:ascii="Tahoma" w:hAnsi="Tahoma" w:cs="Tahoma"/>
                <w:b/>
                <w:color w:val="auto"/>
                <w:sz w:val="20"/>
                <w:szCs w:val="20"/>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9843976" w14:textId="77777777" w:rsidR="00806EC6" w:rsidRPr="007467D9" w:rsidRDefault="00806EC6" w:rsidP="004F3438">
            <w:pPr>
              <w:spacing w:after="120"/>
              <w:jc w:val="center"/>
              <w:rPr>
                <w:rFonts w:ascii="Tahoma" w:hAnsi="Tahoma" w:cs="Tahoma"/>
                <w:color w:val="auto"/>
                <w:sz w:val="20"/>
                <w:szCs w:val="20"/>
              </w:rPr>
            </w:pPr>
            <w:r w:rsidRPr="007467D9">
              <w:rPr>
                <w:rFonts w:ascii="Tahoma" w:hAnsi="Tahoma" w:cs="Tahoma"/>
                <w:b/>
                <w:color w:val="auto"/>
                <w:sz w:val="20"/>
                <w:szCs w:val="20"/>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709D4B57" w14:textId="77777777" w:rsidR="00806EC6" w:rsidRPr="007467D9" w:rsidRDefault="00806EC6" w:rsidP="004F3438">
            <w:pPr>
              <w:spacing w:after="120"/>
              <w:jc w:val="center"/>
              <w:rPr>
                <w:rFonts w:ascii="Tahoma" w:hAnsi="Tahoma" w:cs="Tahoma"/>
                <w:color w:val="auto"/>
                <w:sz w:val="20"/>
                <w:szCs w:val="20"/>
              </w:rPr>
            </w:pPr>
            <w:r w:rsidRPr="007467D9">
              <w:rPr>
                <w:rFonts w:ascii="Tahoma" w:hAnsi="Tahoma" w:cs="Tahoma"/>
                <w:b/>
                <w:color w:val="auto"/>
                <w:sz w:val="20"/>
                <w:szCs w:val="20"/>
              </w:rPr>
              <w:t>Mely alkalmassági feltételnek való megfeleléshez kerül bemutatásra?</w:t>
            </w:r>
          </w:p>
        </w:tc>
      </w:tr>
      <w:tr w:rsidR="00932096" w:rsidRPr="007467D9" w14:paraId="5186085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0F2E916" w14:textId="77777777" w:rsidR="00806EC6" w:rsidRPr="007467D9" w:rsidRDefault="00806EC6" w:rsidP="004F3438">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1E4DD0B" w14:textId="77777777" w:rsidR="00806EC6" w:rsidRPr="007467D9" w:rsidRDefault="00806EC6" w:rsidP="004F3438">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4009FA1" w14:textId="77777777" w:rsidR="00806EC6" w:rsidRPr="007467D9" w:rsidRDefault="00806EC6" w:rsidP="004F3438">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6F8928A" w14:textId="77777777" w:rsidR="00806EC6" w:rsidRPr="007467D9" w:rsidRDefault="00806EC6" w:rsidP="004F3438">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1ABB09" w14:textId="77777777" w:rsidR="00806EC6" w:rsidRPr="007467D9" w:rsidRDefault="00806EC6" w:rsidP="004F3438">
            <w:pPr>
              <w:snapToGrid w:val="0"/>
              <w:spacing w:after="120"/>
              <w:jc w:val="center"/>
              <w:rPr>
                <w:rFonts w:ascii="Tahoma" w:hAnsi="Tahoma" w:cs="Tahoma"/>
                <w:color w:val="auto"/>
                <w:sz w:val="20"/>
                <w:szCs w:val="20"/>
              </w:rPr>
            </w:pPr>
          </w:p>
        </w:tc>
      </w:tr>
      <w:tr w:rsidR="00932096" w:rsidRPr="007467D9" w14:paraId="424CE7D9"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DFA8A56" w14:textId="77777777" w:rsidR="00806EC6" w:rsidRPr="007467D9" w:rsidRDefault="00806EC6" w:rsidP="004F3438">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2F99B679" w14:textId="77777777" w:rsidR="00806EC6" w:rsidRPr="007467D9" w:rsidRDefault="00806EC6" w:rsidP="004F3438">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6FA0065" w14:textId="77777777" w:rsidR="00806EC6" w:rsidRPr="007467D9" w:rsidRDefault="00806EC6" w:rsidP="004F3438">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FEE04A0" w14:textId="77777777" w:rsidR="00806EC6" w:rsidRPr="007467D9" w:rsidRDefault="00806EC6" w:rsidP="004F3438">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34311C" w14:textId="77777777" w:rsidR="00806EC6" w:rsidRPr="007467D9" w:rsidRDefault="00806EC6" w:rsidP="004F3438">
            <w:pPr>
              <w:snapToGrid w:val="0"/>
              <w:spacing w:after="120"/>
              <w:jc w:val="center"/>
              <w:rPr>
                <w:rFonts w:ascii="Tahoma" w:hAnsi="Tahoma" w:cs="Tahoma"/>
                <w:color w:val="auto"/>
                <w:sz w:val="20"/>
                <w:szCs w:val="20"/>
              </w:rPr>
            </w:pPr>
          </w:p>
        </w:tc>
      </w:tr>
      <w:tr w:rsidR="00932096" w:rsidRPr="007467D9" w14:paraId="6A42481E"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674028" w14:textId="77777777" w:rsidR="00806EC6" w:rsidRPr="007467D9" w:rsidRDefault="00806EC6" w:rsidP="004F3438">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3150D94" w14:textId="77777777" w:rsidR="00806EC6" w:rsidRPr="007467D9" w:rsidRDefault="00806EC6" w:rsidP="004F3438">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9B6D8CF" w14:textId="77777777" w:rsidR="00806EC6" w:rsidRPr="007467D9" w:rsidRDefault="00806EC6" w:rsidP="004F3438">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6A84236" w14:textId="77777777" w:rsidR="00806EC6" w:rsidRPr="007467D9" w:rsidRDefault="00806EC6" w:rsidP="004F3438">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00D041" w14:textId="77777777" w:rsidR="00806EC6" w:rsidRPr="007467D9" w:rsidRDefault="00806EC6" w:rsidP="004F3438">
            <w:pPr>
              <w:snapToGrid w:val="0"/>
              <w:spacing w:after="120"/>
              <w:jc w:val="center"/>
              <w:rPr>
                <w:rFonts w:ascii="Tahoma" w:hAnsi="Tahoma" w:cs="Tahoma"/>
                <w:color w:val="auto"/>
                <w:sz w:val="20"/>
                <w:szCs w:val="20"/>
              </w:rPr>
            </w:pPr>
          </w:p>
        </w:tc>
      </w:tr>
      <w:tr w:rsidR="00932096" w:rsidRPr="007467D9" w14:paraId="2358A8D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BD5A681" w14:textId="77777777" w:rsidR="00806EC6" w:rsidRPr="007467D9" w:rsidRDefault="00806EC6" w:rsidP="004F3438">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E616327" w14:textId="77777777" w:rsidR="00806EC6" w:rsidRPr="007467D9" w:rsidRDefault="00806EC6" w:rsidP="004F3438">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925A32A" w14:textId="77777777" w:rsidR="00806EC6" w:rsidRPr="007467D9" w:rsidRDefault="00806EC6" w:rsidP="004F3438">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53F14D7C" w14:textId="77777777" w:rsidR="00806EC6" w:rsidRPr="007467D9" w:rsidRDefault="00806EC6" w:rsidP="004F3438">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3675F8" w14:textId="77777777" w:rsidR="00806EC6" w:rsidRPr="007467D9" w:rsidRDefault="00806EC6" w:rsidP="004F3438">
            <w:pPr>
              <w:snapToGrid w:val="0"/>
              <w:spacing w:after="120"/>
              <w:jc w:val="center"/>
              <w:rPr>
                <w:rFonts w:ascii="Tahoma" w:hAnsi="Tahoma" w:cs="Tahoma"/>
                <w:color w:val="auto"/>
                <w:sz w:val="20"/>
                <w:szCs w:val="20"/>
              </w:rPr>
            </w:pPr>
          </w:p>
        </w:tc>
      </w:tr>
      <w:tr w:rsidR="00932096" w:rsidRPr="007467D9" w14:paraId="6C45436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5178B4" w14:textId="77777777" w:rsidR="00806EC6" w:rsidRPr="007467D9" w:rsidRDefault="00806EC6" w:rsidP="004F3438">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F9040E6" w14:textId="77777777" w:rsidR="00806EC6" w:rsidRPr="007467D9" w:rsidRDefault="00806EC6" w:rsidP="004F3438">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C16712C" w14:textId="77777777" w:rsidR="00806EC6" w:rsidRPr="007467D9" w:rsidRDefault="00806EC6" w:rsidP="004F3438">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40098FA" w14:textId="77777777" w:rsidR="00806EC6" w:rsidRPr="007467D9" w:rsidRDefault="00806EC6" w:rsidP="004F3438">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F96931" w14:textId="77777777" w:rsidR="00806EC6" w:rsidRPr="007467D9" w:rsidRDefault="00806EC6" w:rsidP="004F3438">
            <w:pPr>
              <w:snapToGrid w:val="0"/>
              <w:spacing w:after="120"/>
              <w:jc w:val="center"/>
              <w:rPr>
                <w:rFonts w:ascii="Tahoma" w:hAnsi="Tahoma" w:cs="Tahoma"/>
                <w:color w:val="auto"/>
                <w:sz w:val="20"/>
                <w:szCs w:val="20"/>
              </w:rPr>
            </w:pPr>
          </w:p>
        </w:tc>
      </w:tr>
    </w:tbl>
    <w:p w14:paraId="3836E47D" w14:textId="77777777" w:rsidR="00806EC6" w:rsidRPr="007467D9" w:rsidRDefault="00806EC6" w:rsidP="004F3438">
      <w:pPr>
        <w:spacing w:after="120"/>
        <w:jc w:val="both"/>
        <w:rPr>
          <w:rFonts w:ascii="Tahoma" w:hAnsi="Tahoma" w:cs="Tahoma"/>
          <w:color w:val="auto"/>
          <w:sz w:val="20"/>
          <w:szCs w:val="20"/>
        </w:rPr>
      </w:pPr>
    </w:p>
    <w:p w14:paraId="2CE859D1" w14:textId="77777777" w:rsidR="00806EC6" w:rsidRPr="007467D9" w:rsidRDefault="00806EC6" w:rsidP="004F3438">
      <w:pPr>
        <w:spacing w:after="120"/>
        <w:rPr>
          <w:rFonts w:ascii="Tahoma" w:hAnsi="Tahoma" w:cs="Tahoma"/>
          <w:color w:val="auto"/>
          <w:sz w:val="20"/>
          <w:szCs w:val="20"/>
        </w:rPr>
      </w:pPr>
      <w:r w:rsidRPr="007467D9">
        <w:rPr>
          <w:rFonts w:ascii="Tahoma" w:hAnsi="Tahoma" w:cs="Tahoma"/>
          <w:color w:val="auto"/>
          <w:sz w:val="20"/>
          <w:szCs w:val="20"/>
        </w:rPr>
        <w:t>Ennek igazolásaként a nyilatkozat mellékletét képezi:</w:t>
      </w:r>
    </w:p>
    <w:p w14:paraId="68CA6890" w14:textId="77777777" w:rsidR="00806EC6" w:rsidRPr="007467D9" w:rsidRDefault="00806EC6" w:rsidP="00B34B53">
      <w:pPr>
        <w:numPr>
          <w:ilvl w:val="0"/>
          <w:numId w:val="19"/>
        </w:numPr>
        <w:spacing w:after="120"/>
        <w:jc w:val="both"/>
        <w:rPr>
          <w:rFonts w:ascii="Tahoma" w:hAnsi="Tahoma" w:cs="Tahoma"/>
          <w:color w:val="auto"/>
          <w:sz w:val="20"/>
          <w:szCs w:val="20"/>
        </w:rPr>
      </w:pPr>
      <w:r w:rsidRPr="007467D9">
        <w:rPr>
          <w:rFonts w:ascii="Tahoma" w:hAnsi="Tahoma" w:cs="Tahoma"/>
          <w:color w:val="auto"/>
          <w:sz w:val="20"/>
          <w:szCs w:val="20"/>
        </w:rPr>
        <w:t>a szakember(</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saját kezűleg aláírt szakmai önéletrajza, olyan részletezettséggel, hogy azok alapján az alkalmasság minimumkövetelményei között előírt feltételek megléte egyértelműen megállapítható legyen;</w:t>
      </w:r>
    </w:p>
    <w:p w14:paraId="381A3AA6" w14:textId="77777777" w:rsidR="00806EC6" w:rsidRPr="007467D9" w:rsidRDefault="00806EC6" w:rsidP="00B34B53">
      <w:pPr>
        <w:numPr>
          <w:ilvl w:val="0"/>
          <w:numId w:val="19"/>
        </w:numPr>
        <w:spacing w:after="120"/>
        <w:jc w:val="both"/>
        <w:rPr>
          <w:rFonts w:ascii="Tahoma" w:hAnsi="Tahoma" w:cs="Tahoma"/>
          <w:color w:val="auto"/>
          <w:sz w:val="20"/>
          <w:szCs w:val="20"/>
        </w:rPr>
      </w:pPr>
      <w:r w:rsidRPr="007467D9">
        <w:rPr>
          <w:rFonts w:ascii="Tahoma" w:hAnsi="Tahoma" w:cs="Tahoma"/>
          <w:color w:val="auto"/>
          <w:sz w:val="20"/>
          <w:szCs w:val="20"/>
        </w:rPr>
        <w:t>a szakember(</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végzettségét (és képzettségét) igazoló dokumentumok másolata,</w:t>
      </w:r>
    </w:p>
    <w:p w14:paraId="6148C014" w14:textId="77777777" w:rsidR="00806EC6" w:rsidRPr="007467D9" w:rsidRDefault="00806EC6" w:rsidP="00B34B53">
      <w:pPr>
        <w:numPr>
          <w:ilvl w:val="0"/>
          <w:numId w:val="19"/>
        </w:numPr>
        <w:spacing w:after="120"/>
        <w:jc w:val="both"/>
        <w:rPr>
          <w:rFonts w:ascii="Tahoma" w:hAnsi="Tahoma" w:cs="Tahoma"/>
          <w:color w:val="auto"/>
          <w:sz w:val="20"/>
          <w:szCs w:val="20"/>
        </w:rPr>
      </w:pPr>
      <w:r w:rsidRPr="007467D9">
        <w:rPr>
          <w:rFonts w:ascii="Tahoma" w:hAnsi="Tahoma" w:cs="Tahoma"/>
          <w:color w:val="auto"/>
          <w:sz w:val="20"/>
          <w:szCs w:val="20"/>
        </w:rPr>
        <w:t>a szakember(</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saját kezűleg aláírt rendelkezésre állási, valamint arra vonatkozó nyilatkozata, hogy az eljárásba történő bevonásáról tudomással bír(</w:t>
      </w:r>
      <w:proofErr w:type="spellStart"/>
      <w:r w:rsidRPr="007467D9">
        <w:rPr>
          <w:rFonts w:ascii="Tahoma" w:hAnsi="Tahoma" w:cs="Tahoma"/>
          <w:color w:val="auto"/>
          <w:sz w:val="20"/>
          <w:szCs w:val="20"/>
        </w:rPr>
        <w:t>nak</w:t>
      </w:r>
      <w:proofErr w:type="spellEnd"/>
      <w:r w:rsidRPr="007467D9">
        <w:rPr>
          <w:rFonts w:ascii="Tahoma" w:hAnsi="Tahoma" w:cs="Tahoma"/>
          <w:color w:val="auto"/>
          <w:sz w:val="20"/>
          <w:szCs w:val="20"/>
        </w:rPr>
        <w:t>).</w:t>
      </w:r>
    </w:p>
    <w:p w14:paraId="3EFDADEF" w14:textId="77777777" w:rsidR="00806EC6" w:rsidRPr="007467D9" w:rsidRDefault="00806EC6" w:rsidP="004F3438">
      <w:pPr>
        <w:spacing w:after="120"/>
        <w:ind w:left="360"/>
        <w:jc w:val="both"/>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401"/>
        <w:gridCol w:w="4251"/>
      </w:tblGrid>
      <w:tr w:rsidR="00932096" w:rsidRPr="007467D9" w14:paraId="0796AFAE" w14:textId="77777777" w:rsidTr="00B21862">
        <w:tc>
          <w:tcPr>
            <w:tcW w:w="9070" w:type="dxa"/>
            <w:gridSpan w:val="3"/>
          </w:tcPr>
          <w:p w14:paraId="25068E88" w14:textId="77777777" w:rsidR="00806EC6" w:rsidRPr="007467D9" w:rsidRDefault="00806EC6" w:rsidP="004F3438">
            <w:pPr>
              <w:spacing w:after="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168C96D3" w14:textId="77777777" w:rsidTr="00B21862">
        <w:trPr>
          <w:trHeight w:val="70"/>
        </w:trPr>
        <w:tc>
          <w:tcPr>
            <w:tcW w:w="1418" w:type="dxa"/>
          </w:tcPr>
          <w:p w14:paraId="3ADE697F" w14:textId="77777777" w:rsidR="00806EC6" w:rsidRPr="007467D9" w:rsidRDefault="00806EC6" w:rsidP="004F3438">
            <w:pPr>
              <w:spacing w:after="0"/>
              <w:ind w:left="426" w:hanging="426"/>
              <w:jc w:val="both"/>
              <w:rPr>
                <w:rFonts w:ascii="Tahoma" w:hAnsi="Tahoma" w:cs="Tahoma"/>
                <w:color w:val="auto"/>
                <w:sz w:val="20"/>
                <w:szCs w:val="20"/>
              </w:rPr>
            </w:pPr>
          </w:p>
        </w:tc>
        <w:tc>
          <w:tcPr>
            <w:tcW w:w="3401" w:type="dxa"/>
          </w:tcPr>
          <w:p w14:paraId="01820B53" w14:textId="77777777" w:rsidR="00806EC6" w:rsidRPr="007467D9" w:rsidRDefault="00806EC6" w:rsidP="004F3438">
            <w:pPr>
              <w:spacing w:after="0"/>
              <w:ind w:left="426" w:hanging="426"/>
              <w:jc w:val="both"/>
              <w:rPr>
                <w:rFonts w:ascii="Tahoma" w:hAnsi="Tahoma" w:cs="Tahoma"/>
                <w:color w:val="auto"/>
                <w:sz w:val="20"/>
                <w:szCs w:val="20"/>
              </w:rPr>
            </w:pPr>
          </w:p>
        </w:tc>
        <w:tc>
          <w:tcPr>
            <w:tcW w:w="4251" w:type="dxa"/>
            <w:tcBorders>
              <w:top w:val="single" w:sz="4" w:space="0" w:color="auto"/>
            </w:tcBorders>
            <w:vAlign w:val="center"/>
          </w:tcPr>
          <w:p w14:paraId="3B386C1A" w14:textId="77777777" w:rsidR="00806EC6" w:rsidRPr="007467D9" w:rsidRDefault="00806EC6" w:rsidP="004F3438">
            <w:pPr>
              <w:tabs>
                <w:tab w:val="center" w:pos="6521"/>
              </w:tabs>
              <w:spacing w:after="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p w14:paraId="74F92EFD" w14:textId="490E0DE8" w:rsidR="00B21862" w:rsidRPr="007467D9" w:rsidRDefault="00B21862" w:rsidP="004F3438">
            <w:pPr>
              <w:tabs>
                <w:tab w:val="center" w:pos="6521"/>
              </w:tabs>
              <w:spacing w:after="0"/>
              <w:ind w:left="426" w:hanging="426"/>
              <w:jc w:val="center"/>
              <w:rPr>
                <w:rFonts w:ascii="Tahoma" w:hAnsi="Tahoma" w:cs="Tahoma"/>
                <w:color w:val="auto"/>
                <w:sz w:val="20"/>
                <w:szCs w:val="20"/>
              </w:rPr>
            </w:pPr>
          </w:p>
        </w:tc>
      </w:tr>
    </w:tbl>
    <w:p w14:paraId="7C8332A4" w14:textId="1F0BF8C1" w:rsidR="00B21862" w:rsidRPr="007467D9" w:rsidRDefault="00B21862" w:rsidP="00B21862">
      <w:pPr>
        <w:tabs>
          <w:tab w:val="right" w:pos="0"/>
          <w:tab w:val="right" w:pos="9026"/>
        </w:tabs>
        <w:spacing w:before="120" w:after="120"/>
        <w:ind w:left="426" w:hanging="426"/>
        <w:jc w:val="right"/>
        <w:outlineLvl w:val="0"/>
        <w:rPr>
          <w:rFonts w:ascii="Tahoma" w:hAnsi="Tahoma" w:cs="Tahoma"/>
          <w:b/>
          <w:bCs/>
          <w:color w:val="auto"/>
          <w:sz w:val="20"/>
          <w:szCs w:val="20"/>
        </w:rPr>
      </w:pPr>
      <w:r w:rsidRPr="007467D9">
        <w:rPr>
          <w:rFonts w:ascii="Tahoma" w:hAnsi="Tahoma" w:cs="Tahoma"/>
          <w:b/>
          <w:bCs/>
          <w:color w:val="auto"/>
          <w:sz w:val="20"/>
          <w:szCs w:val="20"/>
        </w:rPr>
        <w:lastRenderedPageBreak/>
        <w:t>13/B. sz. melléklet</w:t>
      </w:r>
    </w:p>
    <w:p w14:paraId="503AB28A" w14:textId="77777777" w:rsidR="00B21862" w:rsidRPr="007467D9" w:rsidRDefault="00B21862" w:rsidP="00B21862">
      <w:pPr>
        <w:spacing w:after="0"/>
        <w:ind w:left="426" w:hanging="426"/>
        <w:jc w:val="center"/>
        <w:rPr>
          <w:rFonts w:ascii="Tahoma" w:hAnsi="Tahoma" w:cs="Tahoma"/>
          <w:b/>
          <w:smallCaps/>
          <w:color w:val="auto"/>
          <w:sz w:val="20"/>
          <w:szCs w:val="20"/>
        </w:rPr>
      </w:pPr>
      <w:r w:rsidRPr="007467D9">
        <w:rPr>
          <w:rFonts w:ascii="Tahoma" w:hAnsi="Tahoma" w:cs="Tahoma"/>
          <w:b/>
          <w:smallCaps/>
          <w:color w:val="auto"/>
          <w:sz w:val="20"/>
          <w:szCs w:val="20"/>
        </w:rPr>
        <w:t>NYILATKOZAT A SZAKEMEREKRŐL</w:t>
      </w:r>
    </w:p>
    <w:p w14:paraId="15090B2E" w14:textId="7642550F" w:rsidR="00B21862" w:rsidRPr="007467D9" w:rsidRDefault="00FB1DBB" w:rsidP="00B21862">
      <w:pPr>
        <w:spacing w:after="0"/>
        <w:ind w:left="426" w:hanging="426"/>
        <w:jc w:val="center"/>
        <w:rPr>
          <w:rFonts w:ascii="Tahoma" w:hAnsi="Tahoma" w:cs="Tahoma"/>
          <w:b/>
          <w:smallCaps/>
          <w:color w:val="auto"/>
          <w:sz w:val="20"/>
          <w:szCs w:val="20"/>
        </w:rPr>
      </w:pPr>
      <w:r w:rsidRPr="007467D9">
        <w:rPr>
          <w:rFonts w:ascii="Tahoma" w:hAnsi="Tahoma" w:cs="Tahoma"/>
          <w:b/>
          <w:smallCaps/>
          <w:color w:val="auto"/>
          <w:sz w:val="21"/>
          <w:szCs w:val="21"/>
        </w:rPr>
        <w:t>AZ ÉRTÉKELÉSI SZEMPONT VONATKOZÁSÁBAN</w:t>
      </w:r>
    </w:p>
    <w:p w14:paraId="16FE9BFC" w14:textId="77777777" w:rsidR="00B21862" w:rsidRPr="007467D9" w:rsidRDefault="00B21862" w:rsidP="00B21862">
      <w:pPr>
        <w:spacing w:after="0"/>
        <w:ind w:left="426" w:hanging="426"/>
        <w:jc w:val="center"/>
        <w:rPr>
          <w:rFonts w:ascii="Tahoma" w:hAnsi="Tahoma" w:cs="Tahoma"/>
          <w:b/>
          <w:smallCaps/>
          <w:color w:val="auto"/>
          <w:sz w:val="20"/>
          <w:szCs w:val="20"/>
        </w:rPr>
      </w:pPr>
    </w:p>
    <w:p w14:paraId="40B2D5D5" w14:textId="77777777" w:rsidR="00B21862" w:rsidRPr="007467D9" w:rsidRDefault="00B21862" w:rsidP="00B21862">
      <w:pPr>
        <w:spacing w:after="120"/>
        <w:ind w:left="426" w:hanging="426"/>
        <w:jc w:val="center"/>
        <w:rPr>
          <w:rFonts w:ascii="Tahoma" w:hAnsi="Tahoma" w:cs="Tahoma"/>
          <w:b/>
          <w:color w:val="auto"/>
          <w:sz w:val="20"/>
          <w:szCs w:val="20"/>
        </w:rPr>
      </w:pPr>
      <w:r w:rsidRPr="007467D9">
        <w:rPr>
          <w:rFonts w:ascii="Tahoma" w:hAnsi="Tahoma" w:cs="Tahoma"/>
          <w:color w:val="auto"/>
          <w:sz w:val="20"/>
          <w:szCs w:val="20"/>
        </w:rPr>
        <w:t>„</w:t>
      </w:r>
      <w:r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p>
    <w:p w14:paraId="27C22A91" w14:textId="77777777" w:rsidR="00B21862" w:rsidRPr="007467D9" w:rsidRDefault="00B21862" w:rsidP="00B21862">
      <w:pPr>
        <w:pStyle w:val="Listaszerbekezds10"/>
        <w:spacing w:line="276" w:lineRule="auto"/>
        <w:ind w:left="0"/>
        <w:jc w:val="center"/>
        <w:rPr>
          <w:rFonts w:ascii="Tahoma" w:hAnsi="Tahoma" w:cs="Tahoma"/>
          <w:b/>
          <w:bCs/>
          <w:color w:val="auto"/>
          <w:sz w:val="20"/>
          <w:szCs w:val="20"/>
          <w:lang w:val="hu-HU"/>
        </w:rPr>
      </w:pPr>
      <w:r w:rsidRPr="007467D9">
        <w:rPr>
          <w:rFonts w:ascii="Tahoma" w:hAnsi="Tahoma" w:cs="Tahoma"/>
          <w:b/>
          <w:i/>
          <w:color w:val="auto"/>
          <w:sz w:val="20"/>
          <w:szCs w:val="20"/>
          <w:lang w:val="hu-HU"/>
        </w:rPr>
        <w:t>A(z) _________________ rész vonatkozásában</w:t>
      </w:r>
      <w:r w:rsidRPr="007467D9">
        <w:rPr>
          <w:rStyle w:val="Lbjegyzet-hivatkozs"/>
          <w:rFonts w:ascii="Tahoma" w:hAnsi="Tahoma" w:cs="Tahoma"/>
          <w:b/>
          <w:i/>
          <w:color w:val="auto"/>
          <w:sz w:val="20"/>
          <w:szCs w:val="20"/>
          <w:lang w:val="hu-HU"/>
        </w:rPr>
        <w:footnoteReference w:id="81"/>
      </w:r>
    </w:p>
    <w:p w14:paraId="5EE7BC83" w14:textId="77777777" w:rsidR="00B21862" w:rsidRPr="007467D9" w:rsidRDefault="00B21862" w:rsidP="00B21862">
      <w:pPr>
        <w:spacing w:after="120"/>
        <w:ind w:left="426" w:hanging="426"/>
        <w:jc w:val="center"/>
        <w:rPr>
          <w:rFonts w:ascii="Tahoma" w:hAnsi="Tahoma" w:cs="Tahoma"/>
          <w:b/>
          <w:color w:val="auto"/>
          <w:sz w:val="20"/>
          <w:szCs w:val="20"/>
        </w:rPr>
      </w:pPr>
    </w:p>
    <w:p w14:paraId="7B37E47F" w14:textId="77777777" w:rsidR="00B21862" w:rsidRPr="007467D9" w:rsidRDefault="00B21862" w:rsidP="00B21862">
      <w:pPr>
        <w:spacing w:after="120"/>
        <w:jc w:val="both"/>
        <w:rPr>
          <w:rFonts w:ascii="Tahoma" w:hAnsi="Tahoma" w:cs="Tahoma"/>
          <w:b/>
          <w:color w:val="auto"/>
          <w:sz w:val="20"/>
          <w:szCs w:val="20"/>
        </w:rPr>
      </w:pPr>
      <w:r w:rsidRPr="007467D9">
        <w:rPr>
          <w:rFonts w:ascii="Tahoma" w:hAnsi="Tahoma" w:cs="Tahoma"/>
          <w:color w:val="auto"/>
          <w:sz w:val="20"/>
          <w:szCs w:val="20"/>
        </w:rPr>
        <w:t>Alulírott ____ mint a(z) ____ (székhely: ____ adószám: ____) ajánlattevő/ az alkalmasság igazolására igénybe vett kapacitást nyújtó gazdasági szereplő cégjegyzésre jogosult / meghatalmazott képviselője</w:t>
      </w:r>
      <w:r w:rsidRPr="007467D9">
        <w:rPr>
          <w:rFonts w:ascii="Tahoma" w:hAnsi="Tahoma" w:cs="Tahoma"/>
          <w:color w:val="auto"/>
          <w:sz w:val="20"/>
          <w:szCs w:val="20"/>
          <w:vertAlign w:val="superscript"/>
        </w:rPr>
        <w:footnoteReference w:id="82"/>
      </w:r>
      <w:r w:rsidRPr="007467D9">
        <w:rPr>
          <w:rStyle w:val="Lbjegyzet-karakterek"/>
          <w:rFonts w:ascii="Tahoma" w:hAnsi="Tahoma" w:cs="Tahoma"/>
          <w:color w:val="auto"/>
          <w:sz w:val="20"/>
          <w:szCs w:val="20"/>
        </w:rPr>
        <w:t xml:space="preserve"> </w:t>
      </w:r>
      <w:r w:rsidRPr="007467D9">
        <w:rPr>
          <w:rFonts w:ascii="Tahoma" w:hAnsi="Tahoma" w:cs="Tahoma"/>
          <w:color w:val="auto"/>
          <w:sz w:val="20"/>
          <w:szCs w:val="20"/>
        </w:rPr>
        <w:t>ezennel kijelentem, hogy a(z) ____ mint ajánlattevő /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32096" w:rsidRPr="007467D9" w14:paraId="6329CCA7"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A45E675" w14:textId="77777777" w:rsidR="00B21862" w:rsidRPr="007467D9" w:rsidRDefault="00B21862" w:rsidP="001D41C9">
            <w:pPr>
              <w:spacing w:after="120"/>
              <w:jc w:val="center"/>
              <w:rPr>
                <w:rFonts w:ascii="Tahoma" w:hAnsi="Tahoma" w:cs="Tahoma"/>
                <w:b/>
                <w:color w:val="auto"/>
                <w:sz w:val="20"/>
                <w:szCs w:val="20"/>
              </w:rPr>
            </w:pPr>
            <w:r w:rsidRPr="007467D9">
              <w:rPr>
                <w:rFonts w:ascii="Tahoma" w:hAnsi="Tahoma" w:cs="Tahoma"/>
                <w:b/>
                <w:color w:val="auto"/>
                <w:sz w:val="20"/>
                <w:szCs w:val="20"/>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6A6D5F8" w14:textId="77777777" w:rsidR="00B21862" w:rsidRPr="007467D9" w:rsidRDefault="00B21862" w:rsidP="001D41C9">
            <w:pPr>
              <w:spacing w:after="120"/>
              <w:jc w:val="center"/>
              <w:rPr>
                <w:rFonts w:ascii="Tahoma" w:hAnsi="Tahoma" w:cs="Tahoma"/>
                <w:b/>
                <w:color w:val="auto"/>
                <w:sz w:val="20"/>
                <w:szCs w:val="20"/>
              </w:rPr>
            </w:pPr>
            <w:r w:rsidRPr="007467D9">
              <w:rPr>
                <w:rFonts w:ascii="Tahoma" w:hAnsi="Tahoma" w:cs="Tahoma"/>
                <w:b/>
                <w:color w:val="auto"/>
                <w:sz w:val="20"/>
                <w:szCs w:val="20"/>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96B5F29" w14:textId="77777777" w:rsidR="00B21862" w:rsidRPr="007467D9" w:rsidRDefault="00B21862" w:rsidP="001D41C9">
            <w:pPr>
              <w:spacing w:after="120"/>
              <w:jc w:val="center"/>
              <w:rPr>
                <w:rFonts w:ascii="Tahoma" w:hAnsi="Tahoma" w:cs="Tahoma"/>
                <w:b/>
                <w:color w:val="auto"/>
                <w:sz w:val="20"/>
                <w:szCs w:val="20"/>
              </w:rPr>
            </w:pPr>
            <w:r w:rsidRPr="007467D9">
              <w:rPr>
                <w:rFonts w:ascii="Tahoma" w:hAnsi="Tahoma" w:cs="Tahoma"/>
                <w:b/>
                <w:color w:val="auto"/>
                <w:sz w:val="20"/>
                <w:szCs w:val="20"/>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072EA075" w14:textId="77777777" w:rsidR="00B21862" w:rsidRPr="007467D9" w:rsidRDefault="00B21862" w:rsidP="001D41C9">
            <w:pPr>
              <w:spacing w:after="120"/>
              <w:jc w:val="center"/>
              <w:rPr>
                <w:rFonts w:ascii="Tahoma" w:hAnsi="Tahoma" w:cs="Tahoma"/>
                <w:color w:val="auto"/>
                <w:sz w:val="20"/>
                <w:szCs w:val="20"/>
              </w:rPr>
            </w:pPr>
            <w:r w:rsidRPr="007467D9">
              <w:rPr>
                <w:rFonts w:ascii="Tahoma" w:hAnsi="Tahoma" w:cs="Tahoma"/>
                <w:b/>
                <w:color w:val="auto"/>
                <w:sz w:val="20"/>
                <w:szCs w:val="20"/>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22CE65F2" w14:textId="77777777" w:rsidR="00B21862" w:rsidRPr="007467D9" w:rsidRDefault="00B21862" w:rsidP="001D41C9">
            <w:pPr>
              <w:spacing w:after="120"/>
              <w:jc w:val="center"/>
              <w:rPr>
                <w:rFonts w:ascii="Tahoma" w:hAnsi="Tahoma" w:cs="Tahoma"/>
                <w:color w:val="auto"/>
                <w:sz w:val="20"/>
                <w:szCs w:val="20"/>
              </w:rPr>
            </w:pPr>
            <w:r w:rsidRPr="007467D9">
              <w:rPr>
                <w:rFonts w:ascii="Tahoma" w:hAnsi="Tahoma" w:cs="Tahoma"/>
                <w:b/>
                <w:color w:val="auto"/>
                <w:sz w:val="20"/>
                <w:szCs w:val="20"/>
              </w:rPr>
              <w:t>Mely alkalmassági feltételnek való megfeleléshez kerül bemutatásra?</w:t>
            </w:r>
          </w:p>
        </w:tc>
      </w:tr>
      <w:tr w:rsidR="00932096" w:rsidRPr="007467D9" w14:paraId="12E504EC"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59D1768" w14:textId="77777777" w:rsidR="00B21862" w:rsidRPr="007467D9" w:rsidRDefault="00B21862" w:rsidP="001D41C9">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697CA79" w14:textId="77777777" w:rsidR="00B21862" w:rsidRPr="007467D9" w:rsidRDefault="00B21862" w:rsidP="001D41C9">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083F47B2" w14:textId="77777777" w:rsidR="00B21862" w:rsidRPr="007467D9" w:rsidRDefault="00B21862" w:rsidP="001D41C9">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EAE32EE" w14:textId="77777777" w:rsidR="00B21862" w:rsidRPr="007467D9" w:rsidRDefault="00B21862" w:rsidP="001D41C9">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BE4C84C" w14:textId="77777777" w:rsidR="00B21862" w:rsidRPr="007467D9" w:rsidRDefault="00B21862" w:rsidP="001D41C9">
            <w:pPr>
              <w:snapToGrid w:val="0"/>
              <w:spacing w:after="120"/>
              <w:jc w:val="center"/>
              <w:rPr>
                <w:rFonts w:ascii="Tahoma" w:hAnsi="Tahoma" w:cs="Tahoma"/>
                <w:color w:val="auto"/>
                <w:sz w:val="20"/>
                <w:szCs w:val="20"/>
              </w:rPr>
            </w:pPr>
          </w:p>
        </w:tc>
      </w:tr>
      <w:tr w:rsidR="00932096" w:rsidRPr="007467D9" w14:paraId="146404AA"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6FA8834" w14:textId="77777777" w:rsidR="00B21862" w:rsidRPr="007467D9" w:rsidRDefault="00B21862" w:rsidP="001D41C9">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448351F" w14:textId="77777777" w:rsidR="00B21862" w:rsidRPr="007467D9" w:rsidRDefault="00B21862" w:rsidP="001D41C9">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12A8E0C" w14:textId="77777777" w:rsidR="00B21862" w:rsidRPr="007467D9" w:rsidRDefault="00B21862" w:rsidP="001D41C9">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8984D82" w14:textId="77777777" w:rsidR="00B21862" w:rsidRPr="007467D9" w:rsidRDefault="00B21862" w:rsidP="001D41C9">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5E24453" w14:textId="77777777" w:rsidR="00B21862" w:rsidRPr="007467D9" w:rsidRDefault="00B21862" w:rsidP="001D41C9">
            <w:pPr>
              <w:snapToGrid w:val="0"/>
              <w:spacing w:after="120"/>
              <w:jc w:val="center"/>
              <w:rPr>
                <w:rFonts w:ascii="Tahoma" w:hAnsi="Tahoma" w:cs="Tahoma"/>
                <w:color w:val="auto"/>
                <w:sz w:val="20"/>
                <w:szCs w:val="20"/>
              </w:rPr>
            </w:pPr>
          </w:p>
        </w:tc>
      </w:tr>
      <w:tr w:rsidR="00932096" w:rsidRPr="007467D9" w14:paraId="7D686DAF"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C139F6F" w14:textId="77777777" w:rsidR="00B21862" w:rsidRPr="007467D9" w:rsidRDefault="00B21862" w:rsidP="001D41C9">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7D84F92" w14:textId="77777777" w:rsidR="00B21862" w:rsidRPr="007467D9" w:rsidRDefault="00B21862" w:rsidP="001D41C9">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071839C" w14:textId="77777777" w:rsidR="00B21862" w:rsidRPr="007467D9" w:rsidRDefault="00B21862" w:rsidP="001D41C9">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5DD2BCFB" w14:textId="77777777" w:rsidR="00B21862" w:rsidRPr="007467D9" w:rsidRDefault="00B21862" w:rsidP="001D41C9">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8A8C3B2" w14:textId="77777777" w:rsidR="00B21862" w:rsidRPr="007467D9" w:rsidRDefault="00B21862" w:rsidP="001D41C9">
            <w:pPr>
              <w:snapToGrid w:val="0"/>
              <w:spacing w:after="120"/>
              <w:jc w:val="center"/>
              <w:rPr>
                <w:rFonts w:ascii="Tahoma" w:hAnsi="Tahoma" w:cs="Tahoma"/>
                <w:color w:val="auto"/>
                <w:sz w:val="20"/>
                <w:szCs w:val="20"/>
              </w:rPr>
            </w:pPr>
          </w:p>
        </w:tc>
      </w:tr>
      <w:tr w:rsidR="00932096" w:rsidRPr="007467D9" w14:paraId="3F8B357B"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2A44D3AD" w14:textId="77777777" w:rsidR="00B21862" w:rsidRPr="007467D9" w:rsidRDefault="00B21862" w:rsidP="001D41C9">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2D796C7D" w14:textId="77777777" w:rsidR="00B21862" w:rsidRPr="007467D9" w:rsidRDefault="00B21862" w:rsidP="001D41C9">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643CCAE" w14:textId="77777777" w:rsidR="00B21862" w:rsidRPr="007467D9" w:rsidRDefault="00B21862" w:rsidP="001D41C9">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120FFDD0" w14:textId="77777777" w:rsidR="00B21862" w:rsidRPr="007467D9" w:rsidRDefault="00B21862" w:rsidP="001D41C9">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A88DCCC" w14:textId="77777777" w:rsidR="00B21862" w:rsidRPr="007467D9" w:rsidRDefault="00B21862" w:rsidP="001D41C9">
            <w:pPr>
              <w:snapToGrid w:val="0"/>
              <w:spacing w:after="120"/>
              <w:jc w:val="center"/>
              <w:rPr>
                <w:rFonts w:ascii="Tahoma" w:hAnsi="Tahoma" w:cs="Tahoma"/>
                <w:color w:val="auto"/>
                <w:sz w:val="20"/>
                <w:szCs w:val="20"/>
              </w:rPr>
            </w:pPr>
          </w:p>
        </w:tc>
      </w:tr>
      <w:tr w:rsidR="00932096" w:rsidRPr="007467D9" w14:paraId="43D9C7ED" w14:textId="77777777" w:rsidTr="001D41C9">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A8F9270" w14:textId="77777777" w:rsidR="00B21862" w:rsidRPr="007467D9" w:rsidRDefault="00B21862" w:rsidP="001D41C9">
            <w:pPr>
              <w:snapToGrid w:val="0"/>
              <w:spacing w:after="120"/>
              <w:jc w:val="center"/>
              <w:rPr>
                <w:rFonts w:ascii="Tahoma" w:hAnsi="Tahoma" w:cs="Tahoma"/>
                <w:color w:val="auto"/>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0F1BBF6" w14:textId="77777777" w:rsidR="00B21862" w:rsidRPr="007467D9" w:rsidRDefault="00B21862" w:rsidP="001D41C9">
            <w:pPr>
              <w:snapToGrid w:val="0"/>
              <w:spacing w:after="120"/>
              <w:jc w:val="center"/>
              <w:rPr>
                <w:rFonts w:ascii="Tahoma" w:hAnsi="Tahoma" w:cs="Tahoma"/>
                <w:color w:val="auto"/>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4C4AE12" w14:textId="77777777" w:rsidR="00B21862" w:rsidRPr="007467D9" w:rsidRDefault="00B21862" w:rsidP="001D41C9">
            <w:pPr>
              <w:snapToGrid w:val="0"/>
              <w:spacing w:after="120"/>
              <w:jc w:val="center"/>
              <w:rPr>
                <w:rFonts w:ascii="Tahoma" w:hAnsi="Tahoma" w:cs="Tahoma"/>
                <w:color w:val="auto"/>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856E358" w14:textId="77777777" w:rsidR="00B21862" w:rsidRPr="007467D9" w:rsidRDefault="00B21862" w:rsidP="001D41C9">
            <w:pPr>
              <w:snapToGrid w:val="0"/>
              <w:spacing w:after="120"/>
              <w:jc w:val="center"/>
              <w:rPr>
                <w:rFonts w:ascii="Tahoma" w:hAnsi="Tahoma" w:cs="Tahoma"/>
                <w:color w:val="auto"/>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85C9C01" w14:textId="77777777" w:rsidR="00B21862" w:rsidRPr="007467D9" w:rsidRDefault="00B21862" w:rsidP="001D41C9">
            <w:pPr>
              <w:snapToGrid w:val="0"/>
              <w:spacing w:after="120"/>
              <w:jc w:val="center"/>
              <w:rPr>
                <w:rFonts w:ascii="Tahoma" w:hAnsi="Tahoma" w:cs="Tahoma"/>
                <w:color w:val="auto"/>
                <w:sz w:val="20"/>
                <w:szCs w:val="20"/>
              </w:rPr>
            </w:pPr>
          </w:p>
        </w:tc>
      </w:tr>
    </w:tbl>
    <w:p w14:paraId="14D7A8B7" w14:textId="77777777" w:rsidR="00B21862" w:rsidRPr="007467D9" w:rsidRDefault="00B21862" w:rsidP="00B21862">
      <w:pPr>
        <w:spacing w:after="120"/>
        <w:jc w:val="both"/>
        <w:rPr>
          <w:rFonts w:ascii="Tahoma" w:hAnsi="Tahoma" w:cs="Tahoma"/>
          <w:color w:val="auto"/>
          <w:sz w:val="20"/>
          <w:szCs w:val="20"/>
        </w:rPr>
      </w:pPr>
    </w:p>
    <w:p w14:paraId="30703140" w14:textId="77777777" w:rsidR="00B21862" w:rsidRPr="007467D9" w:rsidRDefault="00B21862" w:rsidP="00B21862">
      <w:pPr>
        <w:spacing w:after="120"/>
        <w:rPr>
          <w:rFonts w:ascii="Tahoma" w:hAnsi="Tahoma" w:cs="Tahoma"/>
          <w:color w:val="auto"/>
          <w:sz w:val="20"/>
          <w:szCs w:val="20"/>
        </w:rPr>
      </w:pPr>
      <w:r w:rsidRPr="007467D9">
        <w:rPr>
          <w:rFonts w:ascii="Tahoma" w:hAnsi="Tahoma" w:cs="Tahoma"/>
          <w:color w:val="auto"/>
          <w:sz w:val="20"/>
          <w:szCs w:val="20"/>
        </w:rPr>
        <w:t>Ennek igazolásaként a nyilatkozat mellékletét képezi:</w:t>
      </w:r>
    </w:p>
    <w:p w14:paraId="5B1E23A3" w14:textId="77777777" w:rsidR="00B21862" w:rsidRPr="007467D9" w:rsidRDefault="00B21862" w:rsidP="00B21862">
      <w:pPr>
        <w:numPr>
          <w:ilvl w:val="0"/>
          <w:numId w:val="19"/>
        </w:numPr>
        <w:spacing w:after="120"/>
        <w:jc w:val="both"/>
        <w:rPr>
          <w:rFonts w:ascii="Tahoma" w:hAnsi="Tahoma" w:cs="Tahoma"/>
          <w:color w:val="auto"/>
          <w:sz w:val="20"/>
          <w:szCs w:val="20"/>
        </w:rPr>
      </w:pPr>
      <w:r w:rsidRPr="007467D9">
        <w:rPr>
          <w:rFonts w:ascii="Tahoma" w:hAnsi="Tahoma" w:cs="Tahoma"/>
          <w:color w:val="auto"/>
          <w:sz w:val="20"/>
          <w:szCs w:val="20"/>
        </w:rPr>
        <w:t>a szakember(</w:t>
      </w:r>
      <w:proofErr w:type="spellStart"/>
      <w:r w:rsidRPr="007467D9">
        <w:rPr>
          <w:rFonts w:ascii="Tahoma" w:hAnsi="Tahoma" w:cs="Tahoma"/>
          <w:color w:val="auto"/>
          <w:sz w:val="20"/>
          <w:szCs w:val="20"/>
        </w:rPr>
        <w:t>ek</w:t>
      </w:r>
      <w:proofErr w:type="spellEnd"/>
      <w:r w:rsidRPr="007467D9">
        <w:rPr>
          <w:rFonts w:ascii="Tahoma" w:hAnsi="Tahoma" w:cs="Tahoma"/>
          <w:color w:val="auto"/>
          <w:sz w:val="20"/>
          <w:szCs w:val="20"/>
        </w:rPr>
        <w:t>) saját kezűleg aláírt szakmai önéletrajza, olyan részletezettséggel, hogy azok alapján az alkalmasság minimumkövetelményei között előírt feltételek megléte egyértelműen megállapítható legyen;</w:t>
      </w:r>
    </w:p>
    <w:p w14:paraId="7300D278" w14:textId="77777777" w:rsidR="00B21862" w:rsidRPr="007467D9" w:rsidRDefault="00B21862" w:rsidP="00B21862">
      <w:pPr>
        <w:spacing w:after="120"/>
        <w:ind w:left="360"/>
        <w:jc w:val="both"/>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932096" w:rsidRPr="007467D9" w14:paraId="2396F246" w14:textId="77777777" w:rsidTr="001D41C9">
        <w:tc>
          <w:tcPr>
            <w:tcW w:w="9488" w:type="dxa"/>
            <w:gridSpan w:val="3"/>
          </w:tcPr>
          <w:p w14:paraId="0197474C" w14:textId="77777777" w:rsidR="00B21862" w:rsidRPr="007467D9" w:rsidRDefault="00B21862" w:rsidP="001D41C9">
            <w:pPr>
              <w:spacing w:after="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932096" w:rsidRPr="007467D9" w14:paraId="782C4262" w14:textId="77777777" w:rsidTr="001D41C9">
        <w:trPr>
          <w:trHeight w:val="70"/>
        </w:trPr>
        <w:tc>
          <w:tcPr>
            <w:tcW w:w="1495" w:type="dxa"/>
          </w:tcPr>
          <w:p w14:paraId="70D91BBA" w14:textId="77777777" w:rsidR="00B21862" w:rsidRPr="007467D9" w:rsidRDefault="00B21862" w:rsidP="001D41C9">
            <w:pPr>
              <w:spacing w:after="0"/>
              <w:ind w:left="426" w:hanging="426"/>
              <w:jc w:val="both"/>
              <w:rPr>
                <w:rFonts w:ascii="Tahoma" w:hAnsi="Tahoma" w:cs="Tahoma"/>
                <w:color w:val="auto"/>
                <w:sz w:val="20"/>
                <w:szCs w:val="20"/>
              </w:rPr>
            </w:pPr>
          </w:p>
        </w:tc>
        <w:tc>
          <w:tcPr>
            <w:tcW w:w="3603" w:type="dxa"/>
          </w:tcPr>
          <w:p w14:paraId="5409B208" w14:textId="77777777" w:rsidR="00B21862" w:rsidRPr="007467D9" w:rsidRDefault="00B21862" w:rsidP="001D41C9">
            <w:pPr>
              <w:spacing w:after="0"/>
              <w:ind w:left="426" w:hanging="426"/>
              <w:jc w:val="both"/>
              <w:rPr>
                <w:rFonts w:ascii="Tahoma" w:hAnsi="Tahoma" w:cs="Tahoma"/>
                <w:color w:val="auto"/>
                <w:sz w:val="20"/>
                <w:szCs w:val="20"/>
              </w:rPr>
            </w:pPr>
          </w:p>
        </w:tc>
        <w:tc>
          <w:tcPr>
            <w:tcW w:w="4390" w:type="dxa"/>
            <w:tcBorders>
              <w:top w:val="single" w:sz="4" w:space="0" w:color="auto"/>
            </w:tcBorders>
            <w:vAlign w:val="center"/>
          </w:tcPr>
          <w:p w14:paraId="12FFBE17" w14:textId="77777777" w:rsidR="00B21862" w:rsidRPr="007467D9" w:rsidRDefault="00B21862" w:rsidP="001D41C9">
            <w:pPr>
              <w:tabs>
                <w:tab w:val="center" w:pos="6521"/>
              </w:tabs>
              <w:spacing w:after="0"/>
              <w:ind w:left="426" w:hanging="426"/>
              <w:jc w:val="center"/>
              <w:rPr>
                <w:rFonts w:ascii="Tahoma" w:hAnsi="Tahoma" w:cs="Tahoma"/>
                <w:color w:val="auto"/>
                <w:sz w:val="20"/>
                <w:szCs w:val="20"/>
              </w:rPr>
            </w:pPr>
            <w:r w:rsidRPr="007467D9">
              <w:rPr>
                <w:rFonts w:ascii="Tahoma" w:hAnsi="Tahoma" w:cs="Tahoma"/>
                <w:color w:val="auto"/>
                <w:sz w:val="20"/>
                <w:szCs w:val="20"/>
              </w:rPr>
              <w:t>(cégjegyzésre jogosult vagy szabályszerűen meghatalmazott képviselő aláírása)</w:t>
            </w:r>
          </w:p>
        </w:tc>
      </w:tr>
    </w:tbl>
    <w:p w14:paraId="2A82E5DC" w14:textId="5CE54996" w:rsidR="00806EC6" w:rsidRPr="007467D9" w:rsidRDefault="002D400B" w:rsidP="004F3438">
      <w:pPr>
        <w:pageBreakBefore/>
        <w:spacing w:after="120"/>
        <w:ind w:left="426" w:hanging="426"/>
        <w:jc w:val="right"/>
        <w:rPr>
          <w:rFonts w:ascii="Tahoma" w:hAnsi="Tahoma" w:cs="Tahoma"/>
          <w:b/>
          <w:caps/>
          <w:color w:val="auto"/>
          <w:sz w:val="20"/>
          <w:szCs w:val="20"/>
        </w:rPr>
      </w:pPr>
      <w:r w:rsidRPr="007467D9">
        <w:rPr>
          <w:rFonts w:ascii="Tahoma" w:hAnsi="Tahoma" w:cs="Tahoma"/>
          <w:b/>
          <w:color w:val="auto"/>
          <w:sz w:val="20"/>
          <w:szCs w:val="20"/>
        </w:rPr>
        <w:lastRenderedPageBreak/>
        <w:t>14</w:t>
      </w:r>
      <w:r w:rsidR="00F77902" w:rsidRPr="007467D9">
        <w:rPr>
          <w:rFonts w:ascii="Tahoma" w:hAnsi="Tahoma" w:cs="Tahoma"/>
          <w:b/>
          <w:color w:val="auto"/>
          <w:sz w:val="20"/>
          <w:szCs w:val="20"/>
        </w:rPr>
        <w:t>.</w:t>
      </w:r>
      <w:r w:rsidR="00806EC6" w:rsidRPr="007467D9">
        <w:rPr>
          <w:rFonts w:ascii="Tahoma" w:hAnsi="Tahoma" w:cs="Tahoma"/>
          <w:b/>
          <w:color w:val="auto"/>
          <w:sz w:val="20"/>
          <w:szCs w:val="20"/>
        </w:rPr>
        <w:t xml:space="preserve"> számú melléklet</w:t>
      </w:r>
    </w:p>
    <w:p w14:paraId="4D40194A" w14:textId="77777777" w:rsidR="00DA10AB" w:rsidRPr="007467D9" w:rsidRDefault="00DA10AB" w:rsidP="00DA10AB">
      <w:pPr>
        <w:spacing w:after="120"/>
        <w:ind w:left="426" w:hanging="426"/>
        <w:jc w:val="center"/>
        <w:rPr>
          <w:rFonts w:ascii="Tahoma" w:hAnsi="Tahoma" w:cs="Tahoma"/>
          <w:b/>
          <w:caps/>
          <w:color w:val="auto"/>
          <w:sz w:val="21"/>
          <w:szCs w:val="21"/>
        </w:rPr>
      </w:pPr>
      <w:r w:rsidRPr="007467D9">
        <w:rPr>
          <w:rFonts w:ascii="Tahoma" w:hAnsi="Tahoma" w:cs="Tahoma"/>
          <w:b/>
          <w:caps/>
          <w:color w:val="auto"/>
          <w:sz w:val="21"/>
          <w:szCs w:val="21"/>
        </w:rPr>
        <w:t>Szakmai önéletrajz</w:t>
      </w:r>
    </w:p>
    <w:p w14:paraId="2F16F923" w14:textId="77777777" w:rsidR="00DA10AB" w:rsidRPr="007467D9" w:rsidRDefault="00DA10AB" w:rsidP="00DA10AB">
      <w:pPr>
        <w:spacing w:after="120"/>
        <w:ind w:left="426" w:hanging="426"/>
        <w:jc w:val="center"/>
        <w:rPr>
          <w:rFonts w:ascii="Tahoma" w:hAnsi="Tahoma" w:cs="Tahoma"/>
          <w:b/>
          <w:color w:val="auto"/>
          <w:sz w:val="21"/>
          <w:szCs w:val="21"/>
        </w:rPr>
      </w:pPr>
    </w:p>
    <w:tbl>
      <w:tblPr>
        <w:tblW w:w="9340" w:type="dxa"/>
        <w:jc w:val="center"/>
        <w:tblLayout w:type="fixed"/>
        <w:tblLook w:val="0000" w:firstRow="0" w:lastRow="0" w:firstColumn="0" w:lastColumn="0" w:noHBand="0" w:noVBand="0"/>
      </w:tblPr>
      <w:tblGrid>
        <w:gridCol w:w="2320"/>
        <w:gridCol w:w="2320"/>
        <w:gridCol w:w="2320"/>
        <w:gridCol w:w="2380"/>
      </w:tblGrid>
      <w:tr w:rsidR="00932096" w:rsidRPr="007467D9" w14:paraId="51F3227F"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F60719C"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b/>
                <w:color w:val="auto"/>
                <w:sz w:val="21"/>
                <w:szCs w:val="21"/>
              </w:rPr>
              <w:t>SZEMÉLYES ADATOK</w:t>
            </w:r>
          </w:p>
        </w:tc>
      </w:tr>
      <w:tr w:rsidR="00932096" w:rsidRPr="007467D9" w14:paraId="37823511"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77F3E25"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78013BD"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62FFF7F0"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93AAD3D"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B14AB63"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4D2F34F1"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0D79F83"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B0F1897"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3B5BAF29"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270EE475"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olor w:val="auto"/>
                <w:sz w:val="21"/>
                <w:szCs w:val="21"/>
              </w:rPr>
              <w:t>ISKOLAI VÉGZETTSÉG, EGYÉB TANULMÁNYOK</w:t>
            </w:r>
          </w:p>
          <w:p w14:paraId="015F2D5B"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color w:val="auto"/>
                <w:sz w:val="21"/>
                <w:szCs w:val="21"/>
              </w:rPr>
              <w:t>(Kezdje a legfrissebbel, és úgy haladjon az időben visszafelé!)</w:t>
            </w:r>
          </w:p>
        </w:tc>
      </w:tr>
      <w:tr w:rsidR="00932096" w:rsidRPr="007467D9" w14:paraId="2B3FEC7A"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75B8D17" w14:textId="77777777" w:rsidR="00DA10AB" w:rsidRPr="007467D9" w:rsidRDefault="00DA10AB" w:rsidP="001D41C9">
            <w:pPr>
              <w:spacing w:after="120"/>
              <w:ind w:left="426" w:hanging="426"/>
              <w:rPr>
                <w:rFonts w:ascii="Tahoma" w:hAnsi="Tahoma" w:cs="Tahoma"/>
                <w:b/>
                <w:color w:val="auto"/>
                <w:sz w:val="21"/>
                <w:szCs w:val="21"/>
              </w:rPr>
            </w:pPr>
            <w:r w:rsidRPr="007467D9">
              <w:rPr>
                <w:rFonts w:ascii="Tahoma" w:hAnsi="Tahoma" w:cs="Tahoma"/>
                <w:b/>
                <w:color w:val="auto"/>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E407E74"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Intézmény megnevezése / Végzettség</w:t>
            </w:r>
          </w:p>
        </w:tc>
      </w:tr>
      <w:tr w:rsidR="00932096" w:rsidRPr="007467D9" w14:paraId="634C734F"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5FD0F9"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CE0B354"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75D2BD6D"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06F076B8"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2071C3A"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0F2DF7AA"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30B9EF11"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aps/>
                <w:color w:val="auto"/>
                <w:sz w:val="21"/>
                <w:szCs w:val="21"/>
              </w:rPr>
              <w:t>Képzettség, TAPASZTALAT ISMERTETÉSE az ___</w:t>
            </w:r>
            <w:r w:rsidRPr="007467D9">
              <w:rPr>
                <w:rStyle w:val="Lbjegyzet-hivatkozs"/>
                <w:rFonts w:ascii="Tahoma" w:hAnsi="Tahoma" w:cs="Tahoma"/>
                <w:b/>
                <w:caps/>
                <w:color w:val="auto"/>
                <w:sz w:val="21"/>
                <w:szCs w:val="21"/>
              </w:rPr>
              <w:footnoteReference w:id="83"/>
            </w:r>
            <w:r w:rsidRPr="007467D9">
              <w:rPr>
                <w:rFonts w:ascii="Tahoma" w:hAnsi="Tahoma" w:cs="Tahoma"/>
                <w:b/>
                <w:caps/>
                <w:color w:val="auto"/>
                <w:sz w:val="21"/>
                <w:szCs w:val="21"/>
              </w:rPr>
              <w:t xml:space="preserve"> alkalmassági minimumkövetelménynek való megfelelés kapcsán</w:t>
            </w:r>
          </w:p>
          <w:p w14:paraId="68152B60"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color w:val="auto"/>
                <w:sz w:val="21"/>
                <w:szCs w:val="21"/>
              </w:rPr>
              <w:t>(Kezdje a legutolsóval, és úgy haladjon az időben visszafelé!)</w:t>
            </w:r>
          </w:p>
        </w:tc>
      </w:tr>
      <w:tr w:rsidR="00932096" w:rsidRPr="007467D9" w14:paraId="6FBF59F4"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182FCE9"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b/>
                <w:color w:val="auto"/>
                <w:sz w:val="21"/>
                <w:szCs w:val="21"/>
              </w:rPr>
              <w:t xml:space="preserve">Korábbi tapasztalat ismertetése, KEZDÉSI és BEFEJEZÉSI időpontjai </w:t>
            </w:r>
            <w:r w:rsidRPr="007467D9">
              <w:rPr>
                <w:rFonts w:ascii="Tahoma" w:hAnsi="Tahoma" w:cs="Tahoma"/>
                <w:color w:val="auto"/>
                <w:sz w:val="21"/>
                <w:szCs w:val="21"/>
              </w:rPr>
              <w:t>(év-hónap pontossággal, pl. 2000.01.-2000.02.)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92D73C6"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olor w:val="auto"/>
                <w:sz w:val="21"/>
                <w:szCs w:val="21"/>
              </w:rPr>
              <w:t>Ellátott munkakör és feladatok felsorolása, olyan részletességgel, hogy abból az ALKALMASSÁGI MINIMUMKÖVETELMÉNYBEN</w:t>
            </w:r>
            <w:r w:rsidRPr="007467D9">
              <w:rPr>
                <w:rFonts w:ascii="Tahoma" w:hAnsi="Tahoma" w:cs="Tahoma"/>
                <w:b/>
                <w:i/>
                <w:color w:val="auto"/>
                <w:sz w:val="21"/>
                <w:szCs w:val="21"/>
              </w:rPr>
              <w:t xml:space="preserve"> </w:t>
            </w:r>
            <w:r w:rsidRPr="007467D9">
              <w:rPr>
                <w:rFonts w:ascii="Tahoma" w:hAnsi="Tahoma" w:cs="Tahoma"/>
                <w:b/>
                <w:color w:val="auto"/>
                <w:sz w:val="21"/>
                <w:szCs w:val="21"/>
              </w:rPr>
              <w:t>meghatározott feltételnek való megfelelés megállapítható legyen</w:t>
            </w:r>
          </w:p>
        </w:tc>
      </w:tr>
      <w:tr w:rsidR="00932096" w:rsidRPr="007467D9" w14:paraId="3FBF86E0"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AEADC7B"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191175"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0DC06169"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1A62341"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A35352"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4E8EB663"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tcPr>
          <w:p w14:paraId="2865ACD9"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aps/>
                <w:color w:val="auto"/>
                <w:sz w:val="21"/>
                <w:szCs w:val="21"/>
              </w:rPr>
              <w:t>Képzettség, TAPASZTALAT ISMERTETÉSE Az ___</w:t>
            </w:r>
            <w:r w:rsidRPr="007467D9">
              <w:rPr>
                <w:rStyle w:val="Lbjegyzet-hivatkozs"/>
                <w:rFonts w:ascii="Tahoma" w:hAnsi="Tahoma" w:cs="Tahoma"/>
                <w:b/>
                <w:caps/>
                <w:color w:val="auto"/>
                <w:sz w:val="21"/>
                <w:szCs w:val="21"/>
              </w:rPr>
              <w:footnoteReference w:id="84"/>
            </w:r>
            <w:r w:rsidRPr="007467D9">
              <w:rPr>
                <w:rFonts w:ascii="Tahoma" w:hAnsi="Tahoma" w:cs="Tahoma"/>
                <w:b/>
                <w:caps/>
                <w:color w:val="auto"/>
                <w:sz w:val="21"/>
                <w:szCs w:val="21"/>
              </w:rPr>
              <w:t xml:space="preserve"> Értékelési szempontra tett megajánlás alátámasztása kapcsán</w:t>
            </w:r>
          </w:p>
          <w:p w14:paraId="5FA4C10B" w14:textId="77777777" w:rsidR="00DA10AB" w:rsidRPr="007467D9" w:rsidRDefault="00DA10AB" w:rsidP="001D41C9">
            <w:pPr>
              <w:snapToGrid w:val="0"/>
              <w:spacing w:after="120"/>
              <w:ind w:left="426" w:hanging="426"/>
              <w:jc w:val="center"/>
              <w:rPr>
                <w:rFonts w:ascii="Tahoma" w:hAnsi="Tahoma" w:cs="Tahoma"/>
                <w:color w:val="auto"/>
                <w:sz w:val="21"/>
                <w:szCs w:val="21"/>
              </w:rPr>
            </w:pPr>
            <w:r w:rsidRPr="007467D9">
              <w:rPr>
                <w:rFonts w:ascii="Tahoma" w:hAnsi="Tahoma" w:cs="Tahoma"/>
                <w:color w:val="auto"/>
                <w:sz w:val="21"/>
                <w:szCs w:val="21"/>
              </w:rPr>
              <w:t>(Kezdje a legutolsóval, és úgy haladjon az időben visszafelé!)</w:t>
            </w:r>
          </w:p>
        </w:tc>
      </w:tr>
      <w:tr w:rsidR="00932096" w:rsidRPr="007467D9" w14:paraId="7A8650EC"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3F7C350" w14:textId="77777777" w:rsidR="00DA10AB" w:rsidRPr="007467D9" w:rsidRDefault="00DA10AB" w:rsidP="001D41C9">
            <w:pPr>
              <w:snapToGrid w:val="0"/>
              <w:spacing w:after="120"/>
              <w:ind w:left="426" w:hanging="426"/>
              <w:rPr>
                <w:rFonts w:ascii="Tahoma" w:hAnsi="Tahoma" w:cs="Tahoma"/>
                <w:color w:val="auto"/>
                <w:sz w:val="21"/>
                <w:szCs w:val="21"/>
              </w:rPr>
            </w:pPr>
            <w:r w:rsidRPr="007467D9">
              <w:rPr>
                <w:rFonts w:ascii="Tahoma" w:hAnsi="Tahoma" w:cs="Tahoma"/>
                <w:b/>
                <w:color w:val="auto"/>
                <w:sz w:val="21"/>
                <w:szCs w:val="21"/>
              </w:rPr>
              <w:t xml:space="preserve">Korábbi tapasztalat ismertetése, KEZDÉSI és BEFEJEZÉSI időpontjai </w:t>
            </w:r>
            <w:r w:rsidRPr="007467D9">
              <w:rPr>
                <w:rFonts w:ascii="Tahoma" w:hAnsi="Tahoma" w:cs="Tahoma"/>
                <w:color w:val="auto"/>
                <w:sz w:val="21"/>
                <w:szCs w:val="21"/>
              </w:rPr>
              <w:t>(év-hónap pontossággal, pl. 2000.01.</w:t>
            </w:r>
            <w:r w:rsidRPr="007467D9" w:rsidDel="00883533">
              <w:rPr>
                <w:rFonts w:ascii="Tahoma" w:hAnsi="Tahoma" w:cs="Tahoma"/>
                <w:color w:val="auto"/>
                <w:sz w:val="21"/>
                <w:szCs w:val="21"/>
              </w:rPr>
              <w:t xml:space="preserve"> </w:t>
            </w:r>
            <w:r w:rsidRPr="007467D9">
              <w:rPr>
                <w:rFonts w:ascii="Tahoma" w:hAnsi="Tahoma" w:cs="Tahoma"/>
                <w:color w:val="auto"/>
                <w:sz w:val="21"/>
                <w:szCs w:val="21"/>
              </w:rPr>
              <w:t>-2000.02.)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30CBB9D" w14:textId="77777777" w:rsidR="00DA10AB" w:rsidRPr="007467D9" w:rsidRDefault="00DA10AB" w:rsidP="001D41C9">
            <w:pPr>
              <w:snapToGrid w:val="0"/>
              <w:spacing w:after="120"/>
              <w:ind w:left="426" w:hanging="426"/>
              <w:jc w:val="center"/>
              <w:rPr>
                <w:rFonts w:ascii="Tahoma" w:hAnsi="Tahoma" w:cs="Tahoma"/>
                <w:color w:val="auto"/>
                <w:sz w:val="21"/>
                <w:szCs w:val="21"/>
              </w:rPr>
            </w:pPr>
            <w:r w:rsidRPr="007467D9">
              <w:rPr>
                <w:rFonts w:ascii="Tahoma" w:hAnsi="Tahoma" w:cs="Tahoma"/>
                <w:b/>
                <w:color w:val="auto"/>
                <w:sz w:val="21"/>
                <w:szCs w:val="21"/>
              </w:rPr>
              <w:t>Ellátott munkakör és feladatok felsorolása, olyan részletességgel, hogy abból AZ ÉRTÉKELÉSI SZEMPONT szerinti</w:t>
            </w:r>
            <w:r w:rsidRPr="007467D9">
              <w:rPr>
                <w:rFonts w:ascii="Tahoma" w:hAnsi="Tahoma" w:cs="Tahoma"/>
                <w:b/>
                <w:i/>
                <w:color w:val="auto"/>
                <w:sz w:val="21"/>
                <w:szCs w:val="21"/>
              </w:rPr>
              <w:t xml:space="preserve"> </w:t>
            </w:r>
            <w:r w:rsidRPr="007467D9">
              <w:rPr>
                <w:rFonts w:ascii="Tahoma" w:hAnsi="Tahoma" w:cs="Tahoma"/>
                <w:b/>
                <w:color w:val="auto"/>
                <w:sz w:val="21"/>
                <w:szCs w:val="21"/>
              </w:rPr>
              <w:t xml:space="preserve">megajánlása kapcsán a megajánlás </w:t>
            </w:r>
            <w:r w:rsidRPr="007467D9">
              <w:rPr>
                <w:rFonts w:ascii="Tahoma" w:hAnsi="Tahoma" w:cs="Tahoma"/>
                <w:b/>
                <w:color w:val="auto"/>
                <w:sz w:val="21"/>
                <w:szCs w:val="21"/>
              </w:rPr>
              <w:lastRenderedPageBreak/>
              <w:t>megalapozottsága vonatkozásában</w:t>
            </w:r>
          </w:p>
        </w:tc>
      </w:tr>
      <w:tr w:rsidR="00932096" w:rsidRPr="007467D9" w14:paraId="2D002DD1"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0DDB543D" w14:textId="77777777" w:rsidR="00DA10AB" w:rsidRPr="007467D9" w:rsidRDefault="00DA10AB" w:rsidP="001D41C9">
            <w:pPr>
              <w:snapToGrid w:val="0"/>
              <w:spacing w:after="120"/>
              <w:ind w:left="426" w:hanging="426"/>
              <w:rPr>
                <w:rFonts w:ascii="Tahoma" w:hAnsi="Tahoma" w:cs="Tahoma"/>
                <w:b/>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23B6E38" w14:textId="77777777" w:rsidR="00DA10AB" w:rsidRPr="007467D9" w:rsidRDefault="00DA10AB" w:rsidP="001D41C9">
            <w:pPr>
              <w:snapToGrid w:val="0"/>
              <w:spacing w:after="120"/>
              <w:ind w:left="426" w:hanging="426"/>
              <w:jc w:val="center"/>
              <w:rPr>
                <w:rFonts w:ascii="Tahoma" w:hAnsi="Tahoma" w:cs="Tahoma"/>
                <w:b/>
                <w:color w:val="auto"/>
                <w:sz w:val="21"/>
                <w:szCs w:val="21"/>
              </w:rPr>
            </w:pPr>
          </w:p>
        </w:tc>
      </w:tr>
      <w:tr w:rsidR="00932096" w:rsidRPr="007467D9" w14:paraId="7E595748"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AEA6BBC" w14:textId="77777777" w:rsidR="00DA10AB" w:rsidRPr="007467D9" w:rsidRDefault="00DA10AB" w:rsidP="001D41C9">
            <w:pPr>
              <w:snapToGrid w:val="0"/>
              <w:spacing w:after="120"/>
              <w:ind w:left="426" w:hanging="426"/>
              <w:rPr>
                <w:rFonts w:ascii="Tahoma" w:hAnsi="Tahoma" w:cs="Tahoma"/>
                <w:b/>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E341013" w14:textId="77777777" w:rsidR="00DA10AB" w:rsidRPr="007467D9" w:rsidRDefault="00DA10AB" w:rsidP="001D41C9">
            <w:pPr>
              <w:snapToGrid w:val="0"/>
              <w:spacing w:after="120"/>
              <w:ind w:left="426" w:hanging="426"/>
              <w:jc w:val="center"/>
              <w:rPr>
                <w:rFonts w:ascii="Tahoma" w:hAnsi="Tahoma" w:cs="Tahoma"/>
                <w:b/>
                <w:color w:val="auto"/>
                <w:sz w:val="21"/>
                <w:szCs w:val="21"/>
              </w:rPr>
            </w:pPr>
          </w:p>
        </w:tc>
      </w:tr>
      <w:tr w:rsidR="00932096" w:rsidRPr="007467D9" w14:paraId="6DCB4372"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44764FB4"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olor w:val="auto"/>
                <w:sz w:val="21"/>
                <w:szCs w:val="21"/>
              </w:rPr>
              <w:t>MUNKAHELYEK</w:t>
            </w:r>
          </w:p>
          <w:p w14:paraId="09DC919F"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color w:val="auto"/>
                <w:sz w:val="21"/>
                <w:szCs w:val="21"/>
              </w:rPr>
              <w:t>(Kezdje a legfrissebbel, és úgy haladjon az időben visszafelé!)</w:t>
            </w:r>
          </w:p>
        </w:tc>
      </w:tr>
      <w:tr w:rsidR="00932096" w:rsidRPr="007467D9" w14:paraId="43C261D3"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9E75F95" w14:textId="77777777" w:rsidR="00DA10AB" w:rsidRPr="007467D9" w:rsidRDefault="00DA10AB" w:rsidP="001D41C9">
            <w:pPr>
              <w:spacing w:after="120"/>
              <w:ind w:left="426" w:hanging="426"/>
              <w:rPr>
                <w:rFonts w:ascii="Tahoma" w:hAnsi="Tahoma" w:cs="Tahoma"/>
                <w:b/>
                <w:color w:val="auto"/>
                <w:sz w:val="21"/>
                <w:szCs w:val="21"/>
              </w:rPr>
            </w:pPr>
            <w:r w:rsidRPr="007467D9">
              <w:rPr>
                <w:rFonts w:ascii="Tahoma" w:hAnsi="Tahoma" w:cs="Tahoma"/>
                <w:b/>
                <w:color w:val="auto"/>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C4A91A6"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Munkahely megnevezése / Beosztás</w:t>
            </w:r>
          </w:p>
        </w:tc>
      </w:tr>
      <w:tr w:rsidR="00932096" w:rsidRPr="007467D9" w14:paraId="5EE2E8ED"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32FB14C"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B17BB0"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2D14DFE5" w14:textId="77777777" w:rsidTr="001D41C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20EABB5" w14:textId="77777777" w:rsidR="00DA10AB" w:rsidRPr="007467D9" w:rsidRDefault="00DA10AB" w:rsidP="001D41C9">
            <w:pPr>
              <w:snapToGrid w:val="0"/>
              <w:spacing w:after="120"/>
              <w:ind w:left="426" w:hanging="426"/>
              <w:rPr>
                <w:rFonts w:ascii="Tahoma" w:hAnsi="Tahoma" w:cs="Tahoma"/>
                <w:color w:val="auto"/>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DE0FE7"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46A9F3FD" w14:textId="77777777" w:rsidTr="001D41C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4DE18E7" w14:textId="77777777" w:rsidR="00DA10AB" w:rsidRPr="007467D9" w:rsidRDefault="00DA10AB" w:rsidP="001D41C9">
            <w:pPr>
              <w:spacing w:after="120"/>
              <w:ind w:left="426" w:hanging="426"/>
              <w:jc w:val="center"/>
              <w:rPr>
                <w:rFonts w:ascii="Tahoma" w:hAnsi="Tahoma" w:cs="Tahoma"/>
                <w:color w:val="auto"/>
                <w:sz w:val="21"/>
                <w:szCs w:val="21"/>
              </w:rPr>
            </w:pPr>
            <w:r w:rsidRPr="007467D9">
              <w:rPr>
                <w:rFonts w:ascii="Tahoma" w:hAnsi="Tahoma" w:cs="Tahoma"/>
                <w:b/>
                <w:color w:val="auto"/>
                <w:sz w:val="21"/>
                <w:szCs w:val="21"/>
              </w:rPr>
              <w:t>NYELVISMERET</w:t>
            </w:r>
          </w:p>
          <w:p w14:paraId="276E1F0D" w14:textId="77777777" w:rsidR="00DA10AB" w:rsidRPr="007467D9" w:rsidRDefault="00DA10AB" w:rsidP="001D41C9">
            <w:pPr>
              <w:spacing w:after="120"/>
              <w:ind w:left="426" w:hanging="426"/>
              <w:jc w:val="center"/>
              <w:rPr>
                <w:rFonts w:ascii="Tahoma" w:hAnsi="Tahoma" w:cs="Tahoma"/>
                <w:b/>
                <w:color w:val="auto"/>
                <w:sz w:val="21"/>
                <w:szCs w:val="21"/>
              </w:rPr>
            </w:pPr>
            <w:r w:rsidRPr="007467D9">
              <w:rPr>
                <w:rFonts w:ascii="Tahoma" w:hAnsi="Tahoma" w:cs="Tahoma"/>
                <w:color w:val="auto"/>
                <w:sz w:val="21"/>
                <w:szCs w:val="21"/>
              </w:rPr>
              <w:t>(gyenge-közepes-jó-kiváló-anyanyelv)</w:t>
            </w:r>
          </w:p>
        </w:tc>
      </w:tr>
      <w:tr w:rsidR="00932096" w:rsidRPr="007467D9" w14:paraId="3ED1BBF6" w14:textId="77777777" w:rsidTr="001D41C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01020895" w14:textId="77777777" w:rsidR="00DA10AB" w:rsidRPr="007467D9" w:rsidRDefault="00DA10AB" w:rsidP="001D41C9">
            <w:pPr>
              <w:spacing w:after="120"/>
              <w:ind w:left="426" w:hanging="426"/>
              <w:rPr>
                <w:rFonts w:ascii="Tahoma" w:hAnsi="Tahoma" w:cs="Tahoma"/>
                <w:b/>
                <w:color w:val="auto"/>
                <w:sz w:val="21"/>
                <w:szCs w:val="21"/>
              </w:rPr>
            </w:pPr>
            <w:r w:rsidRPr="007467D9">
              <w:rPr>
                <w:rFonts w:ascii="Tahoma" w:hAnsi="Tahoma" w:cs="Tahoma"/>
                <w:b/>
                <w:color w:val="auto"/>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460FDD2C" w14:textId="77777777" w:rsidR="00DA10AB" w:rsidRPr="007467D9" w:rsidRDefault="00DA10AB" w:rsidP="001D41C9">
            <w:pPr>
              <w:spacing w:after="120"/>
              <w:ind w:left="426" w:hanging="426"/>
              <w:rPr>
                <w:rFonts w:ascii="Tahoma" w:hAnsi="Tahoma" w:cs="Tahoma"/>
                <w:b/>
                <w:color w:val="auto"/>
                <w:sz w:val="21"/>
                <w:szCs w:val="21"/>
              </w:rPr>
            </w:pPr>
            <w:r w:rsidRPr="007467D9">
              <w:rPr>
                <w:rFonts w:ascii="Tahoma" w:hAnsi="Tahoma" w:cs="Tahoma"/>
                <w:b/>
                <w:color w:val="auto"/>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9A4BECB" w14:textId="77777777" w:rsidR="00DA10AB" w:rsidRPr="007467D9" w:rsidRDefault="00DA10AB" w:rsidP="001D41C9">
            <w:pPr>
              <w:spacing w:after="120"/>
              <w:ind w:left="426" w:hanging="426"/>
              <w:rPr>
                <w:rFonts w:ascii="Tahoma" w:hAnsi="Tahoma" w:cs="Tahoma"/>
                <w:b/>
                <w:color w:val="auto"/>
                <w:sz w:val="21"/>
                <w:szCs w:val="21"/>
              </w:rPr>
            </w:pPr>
            <w:r w:rsidRPr="007467D9">
              <w:rPr>
                <w:rFonts w:ascii="Tahoma" w:hAnsi="Tahoma" w:cs="Tahoma"/>
                <w:b/>
                <w:color w:val="auto"/>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3866EE" w14:textId="77777777" w:rsidR="00DA10AB" w:rsidRPr="007467D9" w:rsidRDefault="00DA10AB" w:rsidP="001D41C9">
            <w:pPr>
              <w:spacing w:after="120"/>
              <w:ind w:left="426" w:hanging="426"/>
              <w:rPr>
                <w:rFonts w:ascii="Tahoma" w:hAnsi="Tahoma" w:cs="Tahoma"/>
                <w:color w:val="auto"/>
                <w:sz w:val="21"/>
                <w:szCs w:val="21"/>
              </w:rPr>
            </w:pPr>
            <w:r w:rsidRPr="007467D9">
              <w:rPr>
                <w:rFonts w:ascii="Tahoma" w:hAnsi="Tahoma" w:cs="Tahoma"/>
                <w:b/>
                <w:color w:val="auto"/>
                <w:sz w:val="21"/>
                <w:szCs w:val="21"/>
              </w:rPr>
              <w:t>Írás</w:t>
            </w:r>
          </w:p>
        </w:tc>
      </w:tr>
      <w:tr w:rsidR="00932096" w:rsidRPr="007467D9" w14:paraId="2EE119A4" w14:textId="77777777" w:rsidTr="001D41C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0F249DD1"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AC71F6A"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40CD9BC"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C09CBED"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r w:rsidR="00932096" w:rsidRPr="007467D9" w14:paraId="3E907F4F" w14:textId="77777777" w:rsidTr="001D41C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0CA17A8E"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29E74220"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27E0835E" w14:textId="77777777" w:rsidR="00DA10AB" w:rsidRPr="007467D9" w:rsidRDefault="00DA10AB" w:rsidP="001D41C9">
            <w:pPr>
              <w:snapToGrid w:val="0"/>
              <w:spacing w:after="120"/>
              <w:ind w:left="426" w:hanging="426"/>
              <w:jc w:val="center"/>
              <w:rPr>
                <w:rFonts w:ascii="Tahoma" w:hAnsi="Tahoma" w:cs="Tahoma"/>
                <w:color w:val="auto"/>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1C7A66" w14:textId="77777777" w:rsidR="00DA10AB" w:rsidRPr="007467D9" w:rsidRDefault="00DA10AB" w:rsidP="001D41C9">
            <w:pPr>
              <w:snapToGrid w:val="0"/>
              <w:spacing w:after="120"/>
              <w:ind w:left="426" w:hanging="426"/>
              <w:jc w:val="center"/>
              <w:rPr>
                <w:rFonts w:ascii="Tahoma" w:hAnsi="Tahoma" w:cs="Tahoma"/>
                <w:color w:val="auto"/>
                <w:sz w:val="21"/>
                <w:szCs w:val="21"/>
              </w:rPr>
            </w:pPr>
          </w:p>
        </w:tc>
      </w:tr>
    </w:tbl>
    <w:p w14:paraId="654E1534" w14:textId="77777777" w:rsidR="00806EC6" w:rsidRPr="007467D9" w:rsidRDefault="00806EC6" w:rsidP="004F3438">
      <w:pPr>
        <w:spacing w:after="120"/>
        <w:ind w:left="426" w:hanging="426"/>
        <w:rPr>
          <w:rFonts w:ascii="Tahoma" w:hAnsi="Tahoma" w:cs="Tahoma"/>
          <w:b/>
          <w:color w:val="auto"/>
          <w:sz w:val="20"/>
          <w:szCs w:val="20"/>
        </w:rPr>
      </w:pPr>
    </w:p>
    <w:p w14:paraId="663C34CF" w14:textId="77777777" w:rsidR="00806EC6" w:rsidRPr="007467D9" w:rsidRDefault="00806EC6" w:rsidP="004F3438">
      <w:pPr>
        <w:tabs>
          <w:tab w:val="right" w:leader="dot" w:pos="9640"/>
        </w:tabs>
        <w:spacing w:after="120"/>
        <w:ind w:left="426" w:hanging="426"/>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932096" w:rsidRPr="007467D9" w14:paraId="049567AC" w14:textId="77777777" w:rsidTr="00DC4F90">
        <w:tc>
          <w:tcPr>
            <w:tcW w:w="9488" w:type="dxa"/>
            <w:gridSpan w:val="3"/>
          </w:tcPr>
          <w:p w14:paraId="2EC2DC97" w14:textId="77777777" w:rsidR="00806EC6" w:rsidRPr="007467D9" w:rsidRDefault="00806EC6" w:rsidP="004F3438">
            <w:pPr>
              <w:spacing w:after="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806EC6" w:rsidRPr="007467D9" w14:paraId="300F73A2" w14:textId="77777777" w:rsidTr="00DC4F90">
        <w:tc>
          <w:tcPr>
            <w:tcW w:w="1495" w:type="dxa"/>
          </w:tcPr>
          <w:p w14:paraId="72B6EAA7" w14:textId="77777777" w:rsidR="00806EC6" w:rsidRPr="007467D9" w:rsidRDefault="00806EC6" w:rsidP="004F3438">
            <w:pPr>
              <w:spacing w:after="0"/>
              <w:ind w:left="426" w:hanging="426"/>
              <w:jc w:val="both"/>
              <w:rPr>
                <w:rFonts w:ascii="Tahoma" w:hAnsi="Tahoma" w:cs="Tahoma"/>
                <w:color w:val="auto"/>
                <w:sz w:val="20"/>
                <w:szCs w:val="20"/>
              </w:rPr>
            </w:pPr>
          </w:p>
        </w:tc>
        <w:tc>
          <w:tcPr>
            <w:tcW w:w="3603" w:type="dxa"/>
          </w:tcPr>
          <w:p w14:paraId="6E54F935" w14:textId="77777777" w:rsidR="00806EC6" w:rsidRPr="007467D9" w:rsidRDefault="00806EC6" w:rsidP="004F3438">
            <w:pPr>
              <w:spacing w:after="0"/>
              <w:ind w:left="426" w:hanging="426"/>
              <w:jc w:val="both"/>
              <w:rPr>
                <w:rFonts w:ascii="Tahoma" w:hAnsi="Tahoma" w:cs="Tahoma"/>
                <w:color w:val="auto"/>
                <w:sz w:val="20"/>
                <w:szCs w:val="20"/>
              </w:rPr>
            </w:pPr>
          </w:p>
        </w:tc>
        <w:tc>
          <w:tcPr>
            <w:tcW w:w="4390" w:type="dxa"/>
            <w:tcBorders>
              <w:top w:val="single" w:sz="4" w:space="0" w:color="auto"/>
            </w:tcBorders>
            <w:vAlign w:val="center"/>
          </w:tcPr>
          <w:p w14:paraId="4CE95FDD" w14:textId="77777777" w:rsidR="00806EC6" w:rsidRPr="007467D9" w:rsidRDefault="00806EC6" w:rsidP="004F3438">
            <w:pPr>
              <w:tabs>
                <w:tab w:val="center" w:pos="6521"/>
              </w:tabs>
              <w:spacing w:after="0"/>
              <w:ind w:left="426" w:hanging="426"/>
              <w:jc w:val="center"/>
              <w:rPr>
                <w:rFonts w:ascii="Tahoma" w:hAnsi="Tahoma" w:cs="Tahoma"/>
                <w:color w:val="auto"/>
                <w:sz w:val="20"/>
                <w:szCs w:val="20"/>
              </w:rPr>
            </w:pPr>
            <w:r w:rsidRPr="007467D9">
              <w:rPr>
                <w:rFonts w:ascii="Tahoma" w:hAnsi="Tahoma" w:cs="Tahoma"/>
                <w:color w:val="auto"/>
                <w:sz w:val="20"/>
                <w:szCs w:val="20"/>
              </w:rPr>
              <w:t>(szakember saját kezű aláírása)</w:t>
            </w:r>
          </w:p>
        </w:tc>
      </w:tr>
    </w:tbl>
    <w:p w14:paraId="5BD3D93A" w14:textId="77777777" w:rsidR="00806EC6" w:rsidRPr="007467D9" w:rsidRDefault="00806EC6" w:rsidP="004F3438">
      <w:pPr>
        <w:spacing w:after="120"/>
        <w:ind w:left="426" w:hanging="426"/>
        <w:jc w:val="both"/>
        <w:rPr>
          <w:rFonts w:ascii="Tahoma" w:hAnsi="Tahoma" w:cs="Tahoma"/>
          <w:color w:val="auto"/>
          <w:sz w:val="20"/>
          <w:szCs w:val="20"/>
        </w:rPr>
      </w:pPr>
    </w:p>
    <w:p w14:paraId="69417BEE" w14:textId="77777777" w:rsidR="00806EC6" w:rsidRPr="007467D9" w:rsidRDefault="002D400B" w:rsidP="004F3438">
      <w:pPr>
        <w:pageBreakBefore/>
        <w:spacing w:after="120"/>
        <w:ind w:left="426" w:hanging="426"/>
        <w:jc w:val="right"/>
        <w:rPr>
          <w:rFonts w:ascii="Tahoma" w:hAnsi="Tahoma" w:cs="Tahoma"/>
          <w:b/>
          <w:caps/>
          <w:color w:val="auto"/>
          <w:sz w:val="20"/>
          <w:szCs w:val="20"/>
        </w:rPr>
      </w:pPr>
      <w:r w:rsidRPr="007467D9">
        <w:rPr>
          <w:rFonts w:ascii="Tahoma" w:hAnsi="Tahoma" w:cs="Tahoma"/>
          <w:b/>
          <w:color w:val="auto"/>
          <w:sz w:val="20"/>
          <w:szCs w:val="20"/>
        </w:rPr>
        <w:lastRenderedPageBreak/>
        <w:t>15</w:t>
      </w:r>
      <w:r w:rsidR="00806EC6" w:rsidRPr="007467D9">
        <w:rPr>
          <w:rFonts w:ascii="Tahoma" w:hAnsi="Tahoma" w:cs="Tahoma"/>
          <w:b/>
          <w:color w:val="auto"/>
          <w:sz w:val="20"/>
          <w:szCs w:val="20"/>
        </w:rPr>
        <w:t>. számú melléklet</w:t>
      </w:r>
    </w:p>
    <w:p w14:paraId="103C4EF4" w14:textId="77777777" w:rsidR="00806EC6" w:rsidRPr="007467D9" w:rsidRDefault="00806EC6" w:rsidP="004F3438">
      <w:pPr>
        <w:spacing w:after="120"/>
        <w:ind w:left="426" w:hanging="426"/>
        <w:jc w:val="center"/>
        <w:rPr>
          <w:rFonts w:ascii="Tahoma" w:hAnsi="Tahoma" w:cs="Tahoma"/>
          <w:b/>
          <w:color w:val="auto"/>
          <w:sz w:val="20"/>
          <w:szCs w:val="20"/>
        </w:rPr>
      </w:pPr>
      <w:r w:rsidRPr="007467D9">
        <w:rPr>
          <w:rFonts w:ascii="Tahoma" w:hAnsi="Tahoma" w:cs="Tahoma"/>
          <w:b/>
          <w:caps/>
          <w:color w:val="auto"/>
          <w:sz w:val="20"/>
          <w:szCs w:val="20"/>
        </w:rPr>
        <w:t>Nyilatkozat</w:t>
      </w:r>
    </w:p>
    <w:p w14:paraId="74AD92EC" w14:textId="77777777" w:rsidR="00806EC6" w:rsidRPr="007467D9" w:rsidRDefault="00806EC6" w:rsidP="004F3438">
      <w:pPr>
        <w:spacing w:after="120"/>
        <w:ind w:left="426" w:hanging="426"/>
        <w:jc w:val="center"/>
        <w:rPr>
          <w:rFonts w:ascii="Tahoma" w:hAnsi="Tahoma" w:cs="Tahoma"/>
          <w:color w:val="auto"/>
          <w:sz w:val="20"/>
          <w:szCs w:val="20"/>
        </w:rPr>
      </w:pPr>
      <w:r w:rsidRPr="007467D9">
        <w:rPr>
          <w:rFonts w:ascii="Tahoma" w:hAnsi="Tahoma" w:cs="Tahoma"/>
          <w:b/>
          <w:color w:val="auto"/>
          <w:sz w:val="20"/>
          <w:szCs w:val="20"/>
        </w:rPr>
        <w:t>a szakember rendelkezésre állásáról</w:t>
      </w:r>
    </w:p>
    <w:p w14:paraId="41EA4EFC" w14:textId="77777777" w:rsidR="00806EC6" w:rsidRPr="007467D9" w:rsidRDefault="00806EC6" w:rsidP="004F3438">
      <w:pPr>
        <w:spacing w:after="120"/>
        <w:jc w:val="both"/>
        <w:rPr>
          <w:rFonts w:ascii="Tahoma" w:hAnsi="Tahoma" w:cs="Tahoma"/>
          <w:color w:val="auto"/>
          <w:sz w:val="20"/>
          <w:szCs w:val="20"/>
        </w:rPr>
      </w:pPr>
      <w:r w:rsidRPr="007467D9">
        <w:rPr>
          <w:rFonts w:ascii="Tahoma" w:hAnsi="Tahoma" w:cs="Tahoma"/>
          <w:color w:val="auto"/>
          <w:sz w:val="20"/>
          <w:szCs w:val="20"/>
        </w:rPr>
        <w:t>Alulírott ____ mint a(z) ____ (székhely: ____, adószám: ____) ajánlattevő/az alkalmasság igazolására igénybe vett gazdasági szereplő</w:t>
      </w:r>
      <w:r w:rsidRPr="007467D9">
        <w:rPr>
          <w:rFonts w:ascii="Tahoma" w:hAnsi="Tahoma" w:cs="Tahoma"/>
          <w:color w:val="auto"/>
          <w:sz w:val="20"/>
          <w:szCs w:val="20"/>
          <w:vertAlign w:val="superscript"/>
        </w:rPr>
        <w:footnoteReference w:id="85"/>
      </w:r>
      <w:r w:rsidRPr="007467D9">
        <w:rPr>
          <w:rStyle w:val="Lbjegyzet-hivatkozs10"/>
          <w:rFonts w:ascii="Tahoma" w:hAnsi="Tahoma" w:cs="Tahoma"/>
          <w:color w:val="auto"/>
          <w:sz w:val="20"/>
          <w:szCs w:val="20"/>
        </w:rPr>
        <w:t xml:space="preserve"> </w:t>
      </w:r>
      <w:r w:rsidRPr="007467D9">
        <w:rPr>
          <w:rFonts w:ascii="Tahoma" w:hAnsi="Tahoma" w:cs="Tahoma"/>
          <w:color w:val="auto"/>
          <w:sz w:val="20"/>
          <w:szCs w:val="20"/>
        </w:rPr>
        <w:t xml:space="preserve"> által ajánlott ____ szakember kijelentem, hogy tudomással bírok arról, hogy a fenti ajánlattevő a</w:t>
      </w:r>
      <w:r w:rsidR="00482844" w:rsidRPr="007467D9">
        <w:rPr>
          <w:rFonts w:ascii="Tahoma" w:hAnsi="Tahoma" w:cs="Tahoma"/>
          <w:color w:val="auto"/>
          <w:sz w:val="20"/>
          <w:szCs w:val="20"/>
        </w:rPr>
        <w:t>(</w:t>
      </w:r>
      <w:r w:rsidR="00C55FB6" w:rsidRPr="007467D9">
        <w:rPr>
          <w:rFonts w:ascii="Tahoma" w:hAnsi="Tahoma" w:cs="Tahoma"/>
          <w:color w:val="auto"/>
          <w:sz w:val="20"/>
          <w:szCs w:val="20"/>
        </w:rPr>
        <w:t>z</w:t>
      </w:r>
      <w:r w:rsidR="00482844" w:rsidRPr="007467D9">
        <w:rPr>
          <w:rFonts w:ascii="Tahoma" w:hAnsi="Tahoma" w:cs="Tahoma"/>
          <w:color w:val="auto"/>
          <w:sz w:val="20"/>
          <w:szCs w:val="20"/>
        </w:rPr>
        <w:t>)</w:t>
      </w:r>
      <w:r w:rsidRPr="007467D9">
        <w:rPr>
          <w:rFonts w:ascii="Tahoma" w:hAnsi="Tahoma" w:cs="Tahoma"/>
          <w:color w:val="auto"/>
          <w:sz w:val="20"/>
          <w:szCs w:val="20"/>
        </w:rPr>
        <w:t xml:space="preserve"> </w:t>
      </w:r>
      <w:r w:rsidRPr="007467D9">
        <w:rPr>
          <w:rFonts w:ascii="Tahoma" w:hAnsi="Tahoma" w:cs="Tahoma"/>
          <w:b/>
          <w:color w:val="auto"/>
          <w:sz w:val="20"/>
          <w:szCs w:val="20"/>
        </w:rPr>
        <w:t>„</w:t>
      </w:r>
      <w:r w:rsidR="00482844"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r w:rsidRPr="007467D9">
        <w:rPr>
          <w:rFonts w:ascii="Tahoma" w:hAnsi="Tahoma" w:cs="Tahoma"/>
          <w:b/>
          <w:color w:val="auto"/>
          <w:sz w:val="20"/>
          <w:szCs w:val="20"/>
        </w:rPr>
        <w:t>”</w:t>
      </w:r>
      <w:r w:rsidRPr="007467D9">
        <w:rPr>
          <w:rFonts w:ascii="Tahoma" w:hAnsi="Tahoma" w:cs="Tahoma"/>
          <w:color w:val="auto"/>
          <w:sz w:val="20"/>
          <w:szCs w:val="20"/>
        </w:rPr>
        <w:t xml:space="preserve"> tárgyban kiírt közbeszerzési eljárás során alkalmassági feltételnek való megfeleléshez és a közbeszerzési eljárás eredményeképpen kötendő teljesítésben történő részvételhez ajánlott.</w:t>
      </w:r>
    </w:p>
    <w:p w14:paraId="54E4FF13" w14:textId="77777777" w:rsidR="00806EC6" w:rsidRPr="007467D9" w:rsidRDefault="00806EC6" w:rsidP="004F3438">
      <w:pPr>
        <w:spacing w:after="120"/>
        <w:jc w:val="both"/>
        <w:rPr>
          <w:rFonts w:ascii="Tahoma" w:hAnsi="Tahoma" w:cs="Tahoma"/>
          <w:color w:val="auto"/>
          <w:sz w:val="20"/>
          <w:szCs w:val="20"/>
        </w:rPr>
      </w:pPr>
      <w:r w:rsidRPr="007467D9">
        <w:rPr>
          <w:rFonts w:ascii="Tahoma" w:hAnsi="Tahoma" w:cs="Tahoma"/>
          <w:color w:val="auto"/>
          <w:sz w:val="20"/>
          <w:szCs w:val="20"/>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701A5A76" w14:textId="77777777" w:rsidR="00806EC6" w:rsidRPr="007467D9" w:rsidRDefault="00806EC6" w:rsidP="004F3438">
      <w:pPr>
        <w:spacing w:after="120"/>
        <w:jc w:val="both"/>
        <w:rPr>
          <w:rFonts w:ascii="Tahoma" w:hAnsi="Tahoma" w:cs="Tahoma"/>
          <w:color w:val="auto"/>
          <w:sz w:val="20"/>
          <w:szCs w:val="20"/>
        </w:rPr>
      </w:pPr>
      <w:r w:rsidRPr="007467D9">
        <w:rPr>
          <w:rFonts w:ascii="Tahoma" w:hAnsi="Tahoma" w:cs="Tahoma"/>
          <w:color w:val="auto"/>
          <w:sz w:val="20"/>
          <w:szCs w:val="20"/>
        </w:rPr>
        <w:t>Nyilatkozatommal kijelentem, hogy nincs más olyan kötelezettségem a fent jelzett időszakra vonatkozóan, amely a jelen szerződésben való munkavégzésemet bármilyen szempontból akadályozná.</w:t>
      </w:r>
    </w:p>
    <w:p w14:paraId="3E0D438C" w14:textId="77777777" w:rsidR="00806EC6" w:rsidRPr="007467D9" w:rsidRDefault="00806EC6" w:rsidP="004F3438">
      <w:pPr>
        <w:spacing w:after="120"/>
        <w:ind w:left="426" w:hanging="426"/>
        <w:rPr>
          <w:rFonts w:ascii="Tahoma" w:hAnsi="Tahoma" w:cs="Tahoma"/>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932096" w:rsidRPr="007467D9" w14:paraId="7D11F4F4" w14:textId="77777777" w:rsidTr="00DC4F90">
        <w:tc>
          <w:tcPr>
            <w:tcW w:w="9488" w:type="dxa"/>
            <w:gridSpan w:val="3"/>
          </w:tcPr>
          <w:p w14:paraId="1DE5343E" w14:textId="77777777" w:rsidR="00806EC6" w:rsidRPr="007467D9" w:rsidRDefault="00806EC6" w:rsidP="004F3438">
            <w:pPr>
              <w:spacing w:after="0"/>
              <w:ind w:left="426" w:hanging="426"/>
              <w:jc w:val="both"/>
              <w:rPr>
                <w:rFonts w:ascii="Tahoma" w:hAnsi="Tahoma" w:cs="Tahoma"/>
                <w:color w:val="auto"/>
                <w:sz w:val="20"/>
                <w:szCs w:val="20"/>
              </w:rPr>
            </w:pPr>
            <w:r w:rsidRPr="007467D9">
              <w:rPr>
                <w:rFonts w:ascii="Tahoma" w:hAnsi="Tahoma" w:cs="Tahoma"/>
                <w:color w:val="auto"/>
                <w:sz w:val="20"/>
                <w:szCs w:val="20"/>
              </w:rPr>
              <w:t>Keltezés (helység, év, hónap, nap)</w:t>
            </w:r>
          </w:p>
        </w:tc>
      </w:tr>
      <w:tr w:rsidR="00806EC6" w:rsidRPr="007467D9" w14:paraId="291712F2" w14:textId="77777777" w:rsidTr="00DC4F90">
        <w:tc>
          <w:tcPr>
            <w:tcW w:w="1495" w:type="dxa"/>
          </w:tcPr>
          <w:p w14:paraId="34EF2AF4" w14:textId="77777777" w:rsidR="00806EC6" w:rsidRPr="007467D9" w:rsidRDefault="00806EC6" w:rsidP="004F3438">
            <w:pPr>
              <w:spacing w:after="0"/>
              <w:ind w:left="426" w:hanging="426"/>
              <w:jc w:val="both"/>
              <w:rPr>
                <w:rFonts w:ascii="Tahoma" w:hAnsi="Tahoma" w:cs="Tahoma"/>
                <w:color w:val="auto"/>
                <w:sz w:val="20"/>
                <w:szCs w:val="20"/>
              </w:rPr>
            </w:pPr>
          </w:p>
        </w:tc>
        <w:tc>
          <w:tcPr>
            <w:tcW w:w="3603" w:type="dxa"/>
          </w:tcPr>
          <w:p w14:paraId="564FA549" w14:textId="77777777" w:rsidR="00806EC6" w:rsidRPr="007467D9" w:rsidRDefault="00806EC6" w:rsidP="004F3438">
            <w:pPr>
              <w:spacing w:after="0"/>
              <w:ind w:left="426" w:hanging="426"/>
              <w:jc w:val="both"/>
              <w:rPr>
                <w:rFonts w:ascii="Tahoma" w:hAnsi="Tahoma" w:cs="Tahoma"/>
                <w:color w:val="auto"/>
                <w:sz w:val="20"/>
                <w:szCs w:val="20"/>
              </w:rPr>
            </w:pPr>
          </w:p>
        </w:tc>
        <w:tc>
          <w:tcPr>
            <w:tcW w:w="4390" w:type="dxa"/>
            <w:tcBorders>
              <w:top w:val="single" w:sz="4" w:space="0" w:color="auto"/>
            </w:tcBorders>
            <w:vAlign w:val="center"/>
          </w:tcPr>
          <w:p w14:paraId="4884C8C5" w14:textId="77777777" w:rsidR="00806EC6" w:rsidRPr="007467D9" w:rsidRDefault="00806EC6" w:rsidP="004F3438">
            <w:pPr>
              <w:tabs>
                <w:tab w:val="center" w:pos="6521"/>
              </w:tabs>
              <w:spacing w:after="0"/>
              <w:ind w:left="426" w:hanging="426"/>
              <w:jc w:val="center"/>
              <w:rPr>
                <w:rFonts w:ascii="Tahoma" w:hAnsi="Tahoma" w:cs="Tahoma"/>
                <w:color w:val="auto"/>
                <w:sz w:val="20"/>
                <w:szCs w:val="20"/>
              </w:rPr>
            </w:pPr>
            <w:r w:rsidRPr="007467D9">
              <w:rPr>
                <w:rFonts w:ascii="Tahoma" w:hAnsi="Tahoma" w:cs="Tahoma"/>
                <w:color w:val="auto"/>
                <w:sz w:val="20"/>
                <w:szCs w:val="20"/>
              </w:rPr>
              <w:t>(szakember saját kezű aláírása)</w:t>
            </w:r>
          </w:p>
        </w:tc>
      </w:tr>
    </w:tbl>
    <w:p w14:paraId="753E9E89" w14:textId="77777777" w:rsidR="00056513" w:rsidRPr="007467D9" w:rsidRDefault="00056513" w:rsidP="004F3438">
      <w:pPr>
        <w:suppressAutoHyphens w:val="0"/>
        <w:spacing w:after="0"/>
        <w:jc w:val="center"/>
        <w:textAlignment w:val="auto"/>
        <w:rPr>
          <w:rFonts w:ascii="Tahoma" w:hAnsi="Tahoma" w:cs="Tahoma"/>
          <w:color w:val="auto"/>
          <w:sz w:val="20"/>
          <w:szCs w:val="20"/>
        </w:rPr>
      </w:pPr>
    </w:p>
    <w:p w14:paraId="7E54D8B0" w14:textId="77777777" w:rsidR="00806EC6" w:rsidRPr="007467D9" w:rsidRDefault="00806EC6" w:rsidP="004F3438">
      <w:pPr>
        <w:suppressAutoHyphens w:val="0"/>
        <w:spacing w:after="0"/>
        <w:jc w:val="center"/>
        <w:textAlignment w:val="auto"/>
        <w:rPr>
          <w:rFonts w:ascii="Tahoma" w:hAnsi="Tahoma" w:cs="Tahoma"/>
          <w:color w:val="auto"/>
          <w:sz w:val="20"/>
          <w:szCs w:val="20"/>
        </w:rPr>
      </w:pPr>
    </w:p>
    <w:p w14:paraId="1809DFEF" w14:textId="77777777" w:rsidR="00327581" w:rsidRPr="007467D9" w:rsidRDefault="00056513" w:rsidP="004F3438">
      <w:pPr>
        <w:suppressAutoHyphens w:val="0"/>
        <w:spacing w:after="0"/>
        <w:jc w:val="center"/>
        <w:textAlignment w:val="auto"/>
        <w:rPr>
          <w:rFonts w:ascii="Tahoma" w:hAnsi="Tahoma" w:cs="Tahoma"/>
          <w:color w:val="auto"/>
          <w:sz w:val="20"/>
          <w:szCs w:val="20"/>
        </w:rPr>
      </w:pP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r w:rsidRPr="007467D9">
        <w:rPr>
          <w:rFonts w:ascii="Tahoma" w:hAnsi="Tahoma" w:cs="Tahoma"/>
          <w:color w:val="auto"/>
          <w:sz w:val="20"/>
          <w:szCs w:val="20"/>
        </w:rPr>
        <w:sym w:font="Wingdings" w:char="F075"/>
      </w:r>
      <w:r w:rsidR="00327581" w:rsidRPr="007467D9">
        <w:rPr>
          <w:rFonts w:ascii="Tahoma" w:hAnsi="Tahoma" w:cs="Tahoma"/>
          <w:color w:val="auto"/>
          <w:sz w:val="20"/>
          <w:szCs w:val="20"/>
        </w:rPr>
        <w:br w:type="page"/>
      </w:r>
    </w:p>
    <w:p w14:paraId="4DE0A160" w14:textId="77777777" w:rsidR="002058B4" w:rsidRPr="007467D9"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7467D9">
        <w:rPr>
          <w:rFonts w:ascii="Tahoma" w:hAnsi="Tahoma" w:cs="Tahoma"/>
          <w:b/>
          <w:caps/>
          <w:color w:val="auto"/>
          <w:sz w:val="20"/>
          <w:szCs w:val="20"/>
        </w:rPr>
        <w:lastRenderedPageBreak/>
        <w:t xml:space="preserve">5. </w:t>
      </w:r>
      <w:r w:rsidRPr="007467D9">
        <w:rPr>
          <w:rFonts w:ascii="Tahoma" w:hAnsi="Tahoma" w:cs="Tahoma"/>
          <w:b/>
          <w:color w:val="auto"/>
          <w:sz w:val="20"/>
          <w:szCs w:val="20"/>
        </w:rPr>
        <w:t>KÖTET</w:t>
      </w:r>
    </w:p>
    <w:bookmarkEnd w:id="0"/>
    <w:bookmarkEnd w:id="1"/>
    <w:bookmarkEnd w:id="10"/>
    <w:bookmarkEnd w:id="11"/>
    <w:p w14:paraId="3D9BB9A4" w14:textId="77777777" w:rsidR="00E53183" w:rsidRPr="007467D9"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0"/>
          <w:szCs w:val="20"/>
          <w:shd w:val="clear" w:color="auto" w:fill="FFFF00"/>
        </w:rPr>
      </w:pPr>
      <w:r w:rsidRPr="007467D9">
        <w:rPr>
          <w:rFonts w:ascii="Tahoma" w:hAnsi="Tahoma" w:cs="Tahoma"/>
          <w:b/>
          <w:color w:val="auto"/>
          <w:sz w:val="20"/>
          <w:szCs w:val="20"/>
        </w:rPr>
        <w:t>FELADAT</w:t>
      </w:r>
      <w:r w:rsidR="00651E1E" w:rsidRPr="007467D9">
        <w:rPr>
          <w:rFonts w:ascii="Tahoma" w:hAnsi="Tahoma" w:cs="Tahoma"/>
          <w:b/>
          <w:color w:val="auto"/>
          <w:sz w:val="20"/>
          <w:szCs w:val="20"/>
        </w:rPr>
        <w:t>LEÍRÁS</w:t>
      </w:r>
    </w:p>
    <w:p w14:paraId="1A2D9349" w14:textId="77777777" w:rsidR="006B0EA3" w:rsidRPr="007467D9" w:rsidRDefault="00482844" w:rsidP="00482844">
      <w:pPr>
        <w:ind w:left="426" w:hanging="426"/>
        <w:jc w:val="center"/>
        <w:rPr>
          <w:rFonts w:ascii="Tahoma" w:hAnsi="Tahoma" w:cs="Tahoma"/>
          <w:color w:val="auto"/>
          <w:sz w:val="20"/>
          <w:szCs w:val="20"/>
        </w:rPr>
      </w:pPr>
      <w:r w:rsidRPr="007467D9">
        <w:rPr>
          <w:rFonts w:ascii="Tahoma" w:hAnsi="Tahoma" w:cs="Tahoma"/>
          <w:b/>
          <w:i/>
          <w:color w:val="auto"/>
          <w:sz w:val="20"/>
          <w:szCs w:val="20"/>
        </w:rPr>
        <w:t>Vállalkozási keretszerződés az EU Kohéziós Politikáját szolgáló EU Alapok társfinanszírozásával megvalósuló fejlesztéspolitikai programok értékeléseinek készítésére, 9 részben</w:t>
      </w:r>
    </w:p>
    <w:p w14:paraId="61780EAA" w14:textId="77777777" w:rsidR="002058B4" w:rsidRPr="007467D9" w:rsidRDefault="002058B4" w:rsidP="00C55FB6">
      <w:pPr>
        <w:pStyle w:val="Stlus2"/>
        <w:spacing w:line="276" w:lineRule="auto"/>
        <w:ind w:left="426" w:hanging="426"/>
        <w:jc w:val="both"/>
        <w:rPr>
          <w:sz w:val="20"/>
          <w:szCs w:val="20"/>
        </w:rPr>
      </w:pPr>
    </w:p>
    <w:p w14:paraId="55D783F8" w14:textId="77777777" w:rsidR="00A32C36" w:rsidRPr="007467D9" w:rsidRDefault="00A32C36" w:rsidP="00A618C2">
      <w:pPr>
        <w:pStyle w:val="Cmsor6"/>
        <w:keepNext/>
        <w:numPr>
          <w:ilvl w:val="0"/>
          <w:numId w:val="30"/>
        </w:numPr>
        <w:pBdr>
          <w:bottom w:val="single" w:sz="4" w:space="1" w:color="auto"/>
        </w:pBdr>
        <w:shd w:val="clear" w:color="auto" w:fill="FFFFFF"/>
        <w:suppressAutoHyphens w:val="0"/>
        <w:spacing w:before="0" w:after="0" w:line="240" w:lineRule="auto"/>
        <w:jc w:val="center"/>
        <w:textAlignment w:val="auto"/>
        <w:rPr>
          <w:rFonts w:ascii="Tahoma" w:hAnsi="Tahoma" w:cs="Tahoma"/>
          <w:caps/>
          <w:color w:val="auto"/>
          <w:sz w:val="20"/>
          <w:szCs w:val="20"/>
        </w:rPr>
      </w:pPr>
      <w:r w:rsidRPr="007467D9">
        <w:rPr>
          <w:rFonts w:ascii="Tahoma" w:hAnsi="Tahoma" w:cs="Tahoma"/>
          <w:caps/>
          <w:color w:val="auto"/>
          <w:sz w:val="20"/>
          <w:szCs w:val="20"/>
        </w:rPr>
        <w:t>FELADATLEÍRÁS</w:t>
      </w:r>
    </w:p>
    <w:p w14:paraId="47EEB6BB" w14:textId="77777777" w:rsidR="00A32C36" w:rsidRPr="007467D9" w:rsidRDefault="00A32C36" w:rsidP="00A32C36">
      <w:pPr>
        <w:spacing w:after="0" w:line="240" w:lineRule="auto"/>
        <w:rPr>
          <w:rFonts w:ascii="Tahoma" w:hAnsi="Tahoma" w:cs="Tahoma"/>
          <w:color w:val="auto"/>
          <w:sz w:val="20"/>
          <w:szCs w:val="20"/>
        </w:rPr>
      </w:pPr>
    </w:p>
    <w:p w14:paraId="2BE50485" w14:textId="77777777" w:rsidR="00A32C36" w:rsidRPr="007467D9" w:rsidRDefault="00A32C36" w:rsidP="00A32C36">
      <w:pPr>
        <w:spacing w:after="0" w:line="240" w:lineRule="auto"/>
        <w:jc w:val="both"/>
        <w:rPr>
          <w:rFonts w:ascii="Tahoma" w:hAnsi="Tahoma" w:cs="Tahoma"/>
          <w:color w:val="auto"/>
          <w:sz w:val="20"/>
          <w:szCs w:val="20"/>
        </w:rPr>
      </w:pPr>
      <w:r w:rsidRPr="007467D9">
        <w:rPr>
          <w:rFonts w:ascii="Tahoma" w:hAnsi="Tahoma" w:cs="Tahoma"/>
          <w:color w:val="auto"/>
          <w:sz w:val="20"/>
          <w:szCs w:val="20"/>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0BEB1AF7" w14:textId="77777777" w:rsidR="00A32C36" w:rsidRPr="007467D9" w:rsidRDefault="00A32C36" w:rsidP="00A32C36">
      <w:pPr>
        <w:spacing w:after="0" w:line="240" w:lineRule="auto"/>
        <w:jc w:val="both"/>
        <w:rPr>
          <w:rFonts w:ascii="Tahoma" w:hAnsi="Tahoma" w:cs="Tahoma"/>
          <w:color w:val="auto"/>
          <w:sz w:val="20"/>
          <w:szCs w:val="20"/>
        </w:rPr>
      </w:pPr>
      <w:r w:rsidRPr="007467D9">
        <w:rPr>
          <w:rFonts w:ascii="Tahoma" w:hAnsi="Tahoma" w:cs="Tahoma"/>
          <w:color w:val="auto"/>
          <w:sz w:val="20"/>
          <w:szCs w:val="20"/>
        </w:rPr>
        <w:t>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specifikumait.</w:t>
      </w:r>
    </w:p>
    <w:p w14:paraId="5576357E" w14:textId="77777777" w:rsidR="00A32C36" w:rsidRPr="007467D9" w:rsidRDefault="00A32C36" w:rsidP="00A32C36">
      <w:pPr>
        <w:spacing w:after="0" w:line="240" w:lineRule="auto"/>
        <w:jc w:val="both"/>
        <w:rPr>
          <w:rFonts w:ascii="Tahoma" w:hAnsi="Tahoma" w:cs="Tahoma"/>
          <w:color w:val="auto"/>
          <w:sz w:val="20"/>
          <w:szCs w:val="20"/>
        </w:rPr>
      </w:pPr>
      <w:r w:rsidRPr="007467D9">
        <w:rPr>
          <w:rFonts w:ascii="Tahoma" w:hAnsi="Tahoma" w:cs="Tahoma"/>
          <w:color w:val="auto"/>
          <w:sz w:val="20"/>
          <w:szCs w:val="20"/>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32EF12B8" w14:textId="77777777" w:rsidR="00A32C36" w:rsidRPr="007467D9" w:rsidRDefault="00A32C36" w:rsidP="00A32C36">
      <w:pPr>
        <w:spacing w:after="0" w:line="240" w:lineRule="auto"/>
        <w:jc w:val="both"/>
        <w:rPr>
          <w:rFonts w:ascii="Tahoma" w:hAnsi="Tahoma" w:cs="Tahoma"/>
          <w:color w:val="auto"/>
          <w:sz w:val="20"/>
          <w:szCs w:val="20"/>
        </w:rPr>
      </w:pPr>
    </w:p>
    <w:p w14:paraId="6060A35C" w14:textId="77777777" w:rsidR="003D44F6" w:rsidRPr="007467D9" w:rsidRDefault="003D44F6" w:rsidP="00A32C36">
      <w:pPr>
        <w:spacing w:after="0" w:line="240" w:lineRule="auto"/>
        <w:jc w:val="both"/>
        <w:rPr>
          <w:rFonts w:ascii="Tahoma" w:hAnsi="Tahoma" w:cs="Tahoma"/>
          <w:color w:val="auto"/>
          <w:sz w:val="20"/>
          <w:szCs w:val="20"/>
        </w:rPr>
      </w:pPr>
    </w:p>
    <w:p w14:paraId="5FE99AE2" w14:textId="7394C4CF" w:rsidR="00746CAB" w:rsidRPr="007467D9" w:rsidRDefault="003D44F6" w:rsidP="00746CAB">
      <w:pPr>
        <w:spacing w:after="0" w:line="240" w:lineRule="auto"/>
        <w:rPr>
          <w:rFonts w:ascii="Tahoma" w:hAnsi="Tahoma" w:cs="Tahoma"/>
          <w:b/>
          <w:color w:val="auto"/>
          <w:sz w:val="20"/>
          <w:szCs w:val="20"/>
        </w:rPr>
      </w:pPr>
      <w:r w:rsidRPr="007467D9">
        <w:rPr>
          <w:rFonts w:ascii="Tahoma" w:hAnsi="Tahoma" w:cs="Tahoma"/>
          <w:color w:val="auto"/>
          <w:sz w:val="20"/>
          <w:szCs w:val="20"/>
        </w:rPr>
        <w:t>I. AZ ÉRTÉKELÉSI TEVÉKENYSÉG KERETÉBEN ELVÉGEZENDŐ FELADATTÍPUSOK</w:t>
      </w:r>
      <w:r w:rsidR="00746CAB" w:rsidRPr="007467D9">
        <w:rPr>
          <w:rFonts w:ascii="Tahoma" w:hAnsi="Tahoma" w:cs="Tahoma"/>
          <w:b/>
          <w:color w:val="auto"/>
          <w:sz w:val="20"/>
          <w:szCs w:val="20"/>
        </w:rPr>
        <w:t xml:space="preserve"> AZ ÖSSZES RÉSZ TEKINTETÉBEN:</w:t>
      </w:r>
    </w:p>
    <w:p w14:paraId="7667EB0B" w14:textId="77777777" w:rsidR="003D44F6" w:rsidRPr="007467D9" w:rsidRDefault="003D44F6" w:rsidP="00A32C36">
      <w:pPr>
        <w:spacing w:after="0" w:line="240" w:lineRule="auto"/>
        <w:jc w:val="both"/>
        <w:rPr>
          <w:rFonts w:ascii="Tahoma" w:hAnsi="Tahoma" w:cs="Tahoma"/>
          <w:color w:val="auto"/>
          <w:sz w:val="20"/>
          <w:szCs w:val="20"/>
        </w:rPr>
      </w:pPr>
    </w:p>
    <w:p w14:paraId="613FD2E3" w14:textId="77777777" w:rsidR="00A32C36" w:rsidRPr="007467D9" w:rsidRDefault="00A32C36" w:rsidP="00A618C2">
      <w:pPr>
        <w:numPr>
          <w:ilvl w:val="0"/>
          <w:numId w:val="67"/>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Értékelési projektek módszertani tervezése és végrehajtása</w:t>
      </w:r>
      <w:r w:rsidRPr="007467D9">
        <w:rPr>
          <w:rFonts w:ascii="Tahoma" w:hAnsi="Tahoma" w:cs="Tahoma"/>
          <w:color w:val="auto"/>
          <w:sz w:val="20"/>
          <w:szCs w:val="20"/>
        </w:rPr>
        <w:t xml:space="preserve"> (előreláthatóan, indikatív-jelleggel az összes feladat 70%-a)</w:t>
      </w:r>
    </w:p>
    <w:p w14:paraId="688A3E7B" w14:textId="77777777" w:rsidR="00A32C36" w:rsidRPr="007467D9" w:rsidRDefault="00A32C36" w:rsidP="00A618C2">
      <w:pPr>
        <w:numPr>
          <w:ilvl w:val="0"/>
          <w:numId w:val="67"/>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egyéb szakértői feladatok</w:t>
      </w:r>
      <w:r w:rsidRPr="007467D9">
        <w:rPr>
          <w:rFonts w:ascii="Tahoma" w:hAnsi="Tahoma" w:cs="Tahoma"/>
          <w:color w:val="auto"/>
          <w:sz w:val="20"/>
          <w:szCs w:val="20"/>
        </w:rPr>
        <w:t xml:space="preserve"> (előreláthatóan, indikatív-jelleggel az összes feladat 10%-a)</w:t>
      </w:r>
    </w:p>
    <w:p w14:paraId="1A8BE3BB" w14:textId="77777777" w:rsidR="00A32C36" w:rsidRPr="007467D9" w:rsidRDefault="00A32C36" w:rsidP="00A618C2">
      <w:pPr>
        <w:numPr>
          <w:ilvl w:val="0"/>
          <w:numId w:val="67"/>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képzések, prezentációk tartása</w:t>
      </w:r>
      <w:r w:rsidRPr="007467D9">
        <w:rPr>
          <w:rFonts w:ascii="Tahoma" w:hAnsi="Tahoma" w:cs="Tahoma"/>
          <w:color w:val="auto"/>
          <w:sz w:val="20"/>
          <w:szCs w:val="20"/>
        </w:rPr>
        <w:t xml:space="preserve"> (előreláthatóan, indikatív-jelleggel az összes feladat 10%-a)</w:t>
      </w:r>
    </w:p>
    <w:p w14:paraId="03AC37C2" w14:textId="77777777" w:rsidR="00A32C36" w:rsidRPr="007467D9" w:rsidRDefault="00A32C36" w:rsidP="00A618C2">
      <w:pPr>
        <w:numPr>
          <w:ilvl w:val="0"/>
          <w:numId w:val="67"/>
        </w:numPr>
        <w:suppressAutoHyphens w:val="0"/>
        <w:spacing w:after="0" w:line="240" w:lineRule="auto"/>
        <w:jc w:val="both"/>
        <w:textAlignment w:val="auto"/>
        <w:rPr>
          <w:rFonts w:ascii="Tahoma" w:hAnsi="Tahoma" w:cs="Tahoma"/>
          <w:color w:val="auto"/>
          <w:sz w:val="20"/>
          <w:szCs w:val="20"/>
        </w:rPr>
      </w:pPr>
      <w:r w:rsidRPr="007467D9">
        <w:rPr>
          <w:rFonts w:ascii="Tahoma" w:hAnsi="Tahoma" w:cs="Tahoma"/>
          <w:b/>
          <w:color w:val="auto"/>
          <w:sz w:val="20"/>
          <w:szCs w:val="20"/>
        </w:rPr>
        <w:t>Értékelésekhez kapcsolódó adatfelvétel, adatbeszerzés</w:t>
      </w:r>
      <w:r w:rsidRPr="007467D9">
        <w:rPr>
          <w:rFonts w:ascii="Tahoma" w:hAnsi="Tahoma" w:cs="Tahoma"/>
          <w:color w:val="auto"/>
          <w:sz w:val="20"/>
          <w:szCs w:val="20"/>
        </w:rPr>
        <w:t xml:space="preserve"> (előreláthatóan, indikatív-jelleggel az összes feladat 10%-a)</w:t>
      </w:r>
    </w:p>
    <w:p w14:paraId="00E3B126" w14:textId="77777777" w:rsidR="00A32C36" w:rsidRPr="007467D9" w:rsidRDefault="00A32C36" w:rsidP="00A32C36">
      <w:pPr>
        <w:suppressAutoHyphens w:val="0"/>
        <w:spacing w:after="0" w:line="240" w:lineRule="auto"/>
        <w:ind w:left="720"/>
        <w:jc w:val="both"/>
        <w:textAlignment w:val="auto"/>
        <w:rPr>
          <w:rFonts w:ascii="Tahoma" w:hAnsi="Tahoma" w:cs="Tahoma"/>
          <w:color w:val="auto"/>
          <w:sz w:val="20"/>
          <w:szCs w:val="20"/>
        </w:rPr>
      </w:pPr>
    </w:p>
    <w:p w14:paraId="3A0F9D9A" w14:textId="77777777" w:rsidR="00A32C36" w:rsidRPr="007467D9" w:rsidRDefault="00A32C36" w:rsidP="00A32C36">
      <w:pPr>
        <w:spacing w:after="0" w:line="240" w:lineRule="auto"/>
        <w:rPr>
          <w:rFonts w:ascii="Tahoma" w:hAnsi="Tahoma" w:cs="Tahoma"/>
          <w:b/>
          <w:color w:val="auto"/>
          <w:sz w:val="20"/>
          <w:szCs w:val="20"/>
        </w:rPr>
      </w:pPr>
      <w:r w:rsidRPr="007467D9">
        <w:rPr>
          <w:rFonts w:ascii="Tahoma" w:hAnsi="Tahoma" w:cs="Tahoma"/>
          <w:b/>
          <w:color w:val="auto"/>
          <w:sz w:val="20"/>
          <w:szCs w:val="20"/>
        </w:rPr>
        <w:t>Értékelési projektek végrehajtásához (1. feladattípus) kapcsolódó feladatok leírása</w:t>
      </w:r>
    </w:p>
    <w:p w14:paraId="041DE987" w14:textId="4F15A74F" w:rsidR="00A32C36" w:rsidRPr="007467D9" w:rsidRDefault="00A32C36" w:rsidP="00A32C36">
      <w:pPr>
        <w:spacing w:after="0" w:line="240" w:lineRule="auto"/>
        <w:rPr>
          <w:rFonts w:ascii="Tahoma" w:hAnsi="Tahoma" w:cs="Tahoma"/>
          <w:b/>
          <w:color w:val="auto"/>
          <w:sz w:val="20"/>
          <w:szCs w:val="20"/>
        </w:rPr>
      </w:pPr>
    </w:p>
    <w:p w14:paraId="0A94910D" w14:textId="3712359E" w:rsidR="00A32C36" w:rsidRPr="007467D9" w:rsidRDefault="00A32C36" w:rsidP="00A618C2">
      <w:pPr>
        <w:pStyle w:val="Listaszerbekezds"/>
        <w:numPr>
          <w:ilvl w:val="0"/>
          <w:numId w:val="68"/>
        </w:numPr>
        <w:spacing w:before="0" w:after="0"/>
        <w:rPr>
          <w:rFonts w:ascii="Tahoma" w:hAnsi="Tahoma" w:cs="Tahoma"/>
          <w:i/>
          <w:sz w:val="20"/>
          <w:szCs w:val="20"/>
        </w:rPr>
      </w:pPr>
      <w:r w:rsidRPr="007467D9">
        <w:rPr>
          <w:rFonts w:ascii="Tahoma" w:hAnsi="Tahoma" w:cs="Tahoma"/>
          <w:i/>
          <w:sz w:val="20"/>
          <w:szCs w:val="20"/>
        </w:rPr>
        <w:t xml:space="preserve">Indító jelentés készítése - az értékelési projektek terve </w:t>
      </w:r>
    </w:p>
    <w:p w14:paraId="008D4B43" w14:textId="77777777" w:rsidR="00A32C36" w:rsidRPr="007467D9" w:rsidRDefault="00A32C36" w:rsidP="00A32C36">
      <w:pPr>
        <w:spacing w:after="0" w:line="240" w:lineRule="auto"/>
        <w:ind w:left="720"/>
        <w:rPr>
          <w:rFonts w:ascii="Tahoma" w:hAnsi="Tahoma" w:cs="Tahoma"/>
          <w:color w:val="auto"/>
          <w:sz w:val="20"/>
          <w:szCs w:val="20"/>
        </w:rPr>
      </w:pPr>
    </w:p>
    <w:p w14:paraId="478CEAE8" w14:textId="77777777" w:rsidR="00A32C36" w:rsidRPr="007467D9" w:rsidRDefault="00A32C36" w:rsidP="00A32C36">
      <w:pPr>
        <w:spacing w:after="0" w:line="240" w:lineRule="auto"/>
        <w:ind w:left="720"/>
        <w:rPr>
          <w:rFonts w:ascii="Tahoma" w:hAnsi="Tahoma" w:cs="Tahoma"/>
          <w:color w:val="auto"/>
          <w:sz w:val="20"/>
          <w:szCs w:val="20"/>
        </w:rPr>
      </w:pPr>
      <w:r w:rsidRPr="007467D9">
        <w:rPr>
          <w:rFonts w:ascii="Tahoma" w:hAnsi="Tahoma" w:cs="Tahoma"/>
          <w:color w:val="auto"/>
          <w:sz w:val="20"/>
          <w:szCs w:val="20"/>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041CAE83" w14:textId="77777777" w:rsidR="00A32C36" w:rsidRPr="007467D9" w:rsidRDefault="00A32C36" w:rsidP="00A32C36">
      <w:pPr>
        <w:spacing w:after="0" w:line="240" w:lineRule="auto"/>
        <w:ind w:left="720"/>
        <w:rPr>
          <w:rFonts w:ascii="Tahoma" w:hAnsi="Tahoma" w:cs="Tahoma"/>
          <w:color w:val="auto"/>
          <w:sz w:val="20"/>
          <w:szCs w:val="20"/>
        </w:rPr>
      </w:pPr>
    </w:p>
    <w:p w14:paraId="5B5F8991" w14:textId="77777777" w:rsidR="00A32C36" w:rsidRPr="007467D9" w:rsidRDefault="00A32C36" w:rsidP="00A32C36">
      <w:pPr>
        <w:spacing w:after="0" w:line="240" w:lineRule="auto"/>
        <w:ind w:left="720"/>
        <w:rPr>
          <w:rFonts w:ascii="Tahoma" w:hAnsi="Tahoma" w:cs="Tahoma"/>
          <w:color w:val="auto"/>
          <w:sz w:val="20"/>
          <w:szCs w:val="20"/>
        </w:rPr>
      </w:pPr>
      <w:r w:rsidRPr="007467D9">
        <w:rPr>
          <w:rFonts w:ascii="Tahoma" w:hAnsi="Tahoma" w:cs="Tahoma"/>
          <w:color w:val="auto"/>
          <w:sz w:val="20"/>
          <w:szCs w:val="20"/>
        </w:rPr>
        <w:t>Az értékelési projekt terve tartalmazza legalább az alábbiakat:</w:t>
      </w:r>
    </w:p>
    <w:p w14:paraId="7B2D5F6E" w14:textId="77777777" w:rsidR="00A32C36" w:rsidRPr="007467D9" w:rsidRDefault="00A32C36" w:rsidP="00A32C36">
      <w:pPr>
        <w:spacing w:after="0" w:line="240" w:lineRule="auto"/>
        <w:ind w:left="720"/>
        <w:rPr>
          <w:rFonts w:ascii="Tahoma" w:hAnsi="Tahoma" w:cs="Tahoma"/>
          <w:color w:val="auto"/>
          <w:sz w:val="20"/>
          <w:szCs w:val="20"/>
        </w:rPr>
      </w:pPr>
    </w:p>
    <w:p w14:paraId="16B30469" w14:textId="77777777" w:rsidR="00A32C36" w:rsidRPr="007467D9" w:rsidRDefault="00A32C36" w:rsidP="00A618C2">
      <w:pPr>
        <w:pStyle w:val="Listaszerbekezds"/>
        <w:numPr>
          <w:ilvl w:val="0"/>
          <w:numId w:val="31"/>
        </w:numPr>
        <w:spacing w:before="0" w:after="0"/>
        <w:rPr>
          <w:rFonts w:ascii="Tahoma" w:hAnsi="Tahoma" w:cs="Tahoma"/>
          <w:sz w:val="20"/>
          <w:szCs w:val="20"/>
        </w:rPr>
      </w:pPr>
      <w:r w:rsidRPr="007467D9">
        <w:rPr>
          <w:rFonts w:ascii="Tahoma" w:hAnsi="Tahoma" w:cs="Tahoma"/>
          <w:i/>
          <w:sz w:val="20"/>
          <w:szCs w:val="20"/>
        </w:rPr>
        <w:t>az értékelési projekt terjedelme</w:t>
      </w:r>
      <w:r w:rsidRPr="007467D9">
        <w:rPr>
          <w:rFonts w:ascii="Tahoma" w:hAnsi="Tahoma" w:cs="Tahoma"/>
          <w:sz w:val="20"/>
          <w:szCs w:val="20"/>
        </w:rPr>
        <w:t xml:space="preserve"> </w:t>
      </w:r>
    </w:p>
    <w:p w14:paraId="6CBCF6F3" w14:textId="77777777" w:rsidR="00A32C36" w:rsidRPr="007467D9" w:rsidRDefault="00A32C36" w:rsidP="00A32C36">
      <w:pPr>
        <w:pStyle w:val="Listaszerbekezds"/>
        <w:spacing w:before="0" w:after="0"/>
        <w:ind w:left="1416"/>
        <w:rPr>
          <w:rFonts w:ascii="Tahoma" w:hAnsi="Tahoma" w:cs="Tahoma"/>
          <w:sz w:val="20"/>
          <w:szCs w:val="20"/>
        </w:rPr>
      </w:pPr>
      <w:r w:rsidRPr="007467D9">
        <w:rPr>
          <w:rFonts w:ascii="Tahoma" w:hAnsi="Tahoma" w:cs="Tahoma"/>
          <w:sz w:val="20"/>
          <w:szCs w:val="20"/>
        </w:rPr>
        <w:t>azaz: mi az értékelés tárgya és mi nem</w:t>
      </w:r>
    </w:p>
    <w:p w14:paraId="285ABB12" w14:textId="77777777" w:rsidR="00A32C36" w:rsidRPr="007467D9" w:rsidRDefault="00A32C36" w:rsidP="00A618C2">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vizsgálni javasolt értékelési kérdések bemutatása</w:t>
      </w:r>
    </w:p>
    <w:p w14:paraId="3BC75F81" w14:textId="77777777" w:rsidR="00A32C36" w:rsidRPr="007467D9" w:rsidRDefault="00A32C36" w:rsidP="00A32C36">
      <w:pPr>
        <w:spacing w:after="0" w:line="240" w:lineRule="auto"/>
        <w:ind w:left="1416"/>
        <w:jc w:val="both"/>
        <w:rPr>
          <w:rFonts w:ascii="Tahoma" w:hAnsi="Tahoma" w:cs="Tahoma"/>
          <w:color w:val="auto"/>
          <w:sz w:val="20"/>
          <w:szCs w:val="20"/>
        </w:rPr>
      </w:pPr>
      <w:r w:rsidRPr="007467D9">
        <w:rPr>
          <w:rFonts w:ascii="Tahoma" w:hAnsi="Tahoma" w:cs="Tahoma"/>
          <w:color w:val="auto"/>
          <w:sz w:val="20"/>
          <w:szCs w:val="20"/>
        </w:rPr>
        <w:t>Az értékelések tárgyához kapcsolódóan a szakmai közvélemény, az érintett szereplők véleménye, a programozási logika valamint a végrehajtás szempontjából legrelevánsabb, jól vizsgálható, potenciálisan új, korábbiakban bizonyossággal nem ismert információkat eredményező kérdések megfogalmazása.</w:t>
      </w:r>
    </w:p>
    <w:p w14:paraId="6AA7BA04" w14:textId="77777777" w:rsidR="00A32C36" w:rsidRPr="007467D9" w:rsidRDefault="00A32C36" w:rsidP="00A618C2">
      <w:pPr>
        <w:pStyle w:val="Listaszerbekezds"/>
        <w:numPr>
          <w:ilvl w:val="0"/>
          <w:numId w:val="32"/>
        </w:numPr>
        <w:spacing w:before="0" w:after="0"/>
        <w:rPr>
          <w:rFonts w:ascii="Tahoma" w:hAnsi="Tahoma" w:cs="Tahoma"/>
          <w:sz w:val="20"/>
          <w:szCs w:val="20"/>
        </w:rPr>
      </w:pPr>
      <w:r w:rsidRPr="007467D9">
        <w:rPr>
          <w:rFonts w:ascii="Tahoma" w:hAnsi="Tahoma" w:cs="Tahoma"/>
          <w:i/>
          <w:sz w:val="20"/>
          <w:szCs w:val="20"/>
        </w:rPr>
        <w:t>hipotézisek / állítások megfogalmazása</w:t>
      </w:r>
    </w:p>
    <w:p w14:paraId="3F9829B5" w14:textId="77777777" w:rsidR="00A32C36" w:rsidRPr="007467D9" w:rsidRDefault="00A32C36" w:rsidP="00A32C36">
      <w:pPr>
        <w:spacing w:after="0" w:line="240" w:lineRule="auto"/>
        <w:ind w:left="1416"/>
        <w:rPr>
          <w:rFonts w:ascii="Tahoma" w:hAnsi="Tahoma" w:cs="Tahoma"/>
          <w:color w:val="auto"/>
          <w:sz w:val="20"/>
          <w:szCs w:val="20"/>
        </w:rPr>
      </w:pPr>
      <w:r w:rsidRPr="007467D9">
        <w:rPr>
          <w:rFonts w:ascii="Tahoma" w:hAnsi="Tahoma" w:cs="Tahoma"/>
          <w:color w:val="auto"/>
          <w:sz w:val="20"/>
          <w:szCs w:val="20"/>
        </w:rPr>
        <w:lastRenderedPageBreak/>
        <w:t xml:space="preserve">Az értékelési kérdésekhez kapcsolódó és az alábbi módszerekkel megfelelően vizsgálható hipotézisek megfogalmazása, bemutatva a vonatkozó legfrissebb hazai és nemzetközi gyakorlatot </w:t>
      </w:r>
    </w:p>
    <w:p w14:paraId="4B84E111" w14:textId="77777777" w:rsidR="00A32C36" w:rsidRPr="007467D9" w:rsidRDefault="00A32C36" w:rsidP="00A618C2">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 xml:space="preserve">értékelési módszertan bemutatása </w:t>
      </w:r>
    </w:p>
    <w:p w14:paraId="43BB1A9F" w14:textId="77777777" w:rsidR="00A32C36" w:rsidRPr="007467D9" w:rsidRDefault="00A32C36" w:rsidP="00A32C36">
      <w:pPr>
        <w:pStyle w:val="Listaszerbekezds"/>
        <w:spacing w:before="0" w:after="0"/>
        <w:ind w:left="1416"/>
        <w:contextualSpacing w:val="0"/>
        <w:rPr>
          <w:rFonts w:ascii="Tahoma" w:hAnsi="Tahoma" w:cs="Tahoma"/>
          <w:sz w:val="20"/>
          <w:szCs w:val="20"/>
        </w:rPr>
      </w:pPr>
      <w:r w:rsidRPr="007467D9">
        <w:rPr>
          <w:rFonts w:ascii="Tahoma" w:hAnsi="Tahoma" w:cs="Tahoma"/>
          <w:sz w:val="20"/>
          <w:szCs w:val="20"/>
        </w:rPr>
        <w:t xml:space="preserve">Az értékelés, illetve a hipotézisek vizsgálata során alkalmazandó módszerek kidolgozása, és hozzájuk kapcsolódó feladatok (adatgyűjtés, adatfeldolgozás, elemzés, értékelés) bemutatása </w:t>
      </w:r>
    </w:p>
    <w:p w14:paraId="7BF9309B" w14:textId="77777777" w:rsidR="00A32C36" w:rsidRPr="007467D9" w:rsidRDefault="00A32C36" w:rsidP="00A618C2">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értékelési projekt időtartama</w:t>
      </w:r>
    </w:p>
    <w:p w14:paraId="21CAAB43" w14:textId="77777777" w:rsidR="00A32C36" w:rsidRPr="007467D9" w:rsidRDefault="00A32C36" w:rsidP="00A618C2">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értékelési projekt legfontosabb 5 mérföldkövének megnevezése, határideje</w:t>
      </w:r>
    </w:p>
    <w:p w14:paraId="7718F40A" w14:textId="77777777" w:rsidR="00A32C36" w:rsidRPr="007467D9" w:rsidRDefault="00A32C36" w:rsidP="00A618C2">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az egyes mérföldkövekig elvégezni tervezett feladatok</w:t>
      </w:r>
    </w:p>
    <w:p w14:paraId="13572782" w14:textId="77777777" w:rsidR="00A32C36" w:rsidRPr="007467D9" w:rsidRDefault="00A32C36" w:rsidP="00A618C2">
      <w:pPr>
        <w:pStyle w:val="Listaszerbekezds"/>
        <w:numPr>
          <w:ilvl w:val="0"/>
          <w:numId w:val="31"/>
        </w:numPr>
        <w:spacing w:before="0" w:after="0"/>
        <w:rPr>
          <w:rFonts w:ascii="Tahoma" w:hAnsi="Tahoma" w:cs="Tahoma"/>
          <w:i/>
          <w:sz w:val="20"/>
          <w:szCs w:val="20"/>
        </w:rPr>
      </w:pPr>
      <w:r w:rsidRPr="007467D9">
        <w:rPr>
          <w:rFonts w:ascii="Tahoma" w:hAnsi="Tahoma" w:cs="Tahoma"/>
          <w:i/>
          <w:sz w:val="20"/>
          <w:szCs w:val="20"/>
        </w:rPr>
        <w:t>a projektszervezet bemutatása</w:t>
      </w:r>
    </w:p>
    <w:p w14:paraId="11937415" w14:textId="77777777" w:rsidR="00A32C36" w:rsidRPr="007467D9" w:rsidRDefault="00A32C36" w:rsidP="00A618C2">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a projekt erőforrás-, és költségterve</w:t>
      </w:r>
    </w:p>
    <w:p w14:paraId="60D8F28A" w14:textId="77777777" w:rsidR="00A32C36" w:rsidRPr="007467D9" w:rsidRDefault="00A32C36" w:rsidP="00A618C2">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 xml:space="preserve">az értékelési projekt érintetti térképezése, javaslat a projekt-irányító bizottság összetételére, </w:t>
      </w:r>
    </w:p>
    <w:p w14:paraId="7DDD78B6" w14:textId="77777777" w:rsidR="00A32C36" w:rsidRPr="007467D9" w:rsidRDefault="00A32C36" w:rsidP="00A618C2">
      <w:pPr>
        <w:pStyle w:val="Listaszerbekezds"/>
        <w:numPr>
          <w:ilvl w:val="0"/>
          <w:numId w:val="31"/>
        </w:numPr>
        <w:spacing w:before="0" w:after="0"/>
        <w:contextualSpacing w:val="0"/>
        <w:rPr>
          <w:rFonts w:ascii="Tahoma" w:hAnsi="Tahoma" w:cs="Tahoma"/>
          <w:i/>
          <w:sz w:val="20"/>
          <w:szCs w:val="20"/>
        </w:rPr>
      </w:pPr>
      <w:r w:rsidRPr="007467D9">
        <w:rPr>
          <w:rFonts w:ascii="Tahoma" w:hAnsi="Tahoma" w:cs="Tahoma"/>
          <w:i/>
          <w:sz w:val="20"/>
          <w:szCs w:val="20"/>
        </w:rPr>
        <w:t>az értékelés kommunikációs terve (belső és külső kommunikáció)</w:t>
      </w:r>
    </w:p>
    <w:p w14:paraId="346CE37E" w14:textId="77777777" w:rsidR="00A32C36" w:rsidRPr="007467D9" w:rsidRDefault="00A32C36" w:rsidP="00A32C36">
      <w:pPr>
        <w:pStyle w:val="Listaszerbekezds"/>
        <w:spacing w:before="0" w:after="0"/>
        <w:ind w:left="1068"/>
        <w:contextualSpacing w:val="0"/>
        <w:rPr>
          <w:rFonts w:ascii="Tahoma" w:hAnsi="Tahoma" w:cs="Tahoma"/>
          <w:sz w:val="20"/>
          <w:szCs w:val="20"/>
        </w:rPr>
      </w:pPr>
    </w:p>
    <w:p w14:paraId="50601889" w14:textId="77777777" w:rsidR="00A32C36" w:rsidRPr="007467D9" w:rsidRDefault="00A32C36" w:rsidP="00A32C36">
      <w:pPr>
        <w:pStyle w:val="Listaszerbekezds"/>
        <w:spacing w:before="0" w:after="0"/>
        <w:contextualSpacing w:val="0"/>
        <w:rPr>
          <w:rFonts w:ascii="Tahoma" w:hAnsi="Tahoma" w:cs="Tahoma"/>
          <w:sz w:val="20"/>
          <w:szCs w:val="20"/>
        </w:rPr>
      </w:pPr>
      <w:r w:rsidRPr="007467D9">
        <w:rPr>
          <w:rFonts w:ascii="Tahoma" w:hAnsi="Tahoma" w:cs="Tahoma"/>
          <w:sz w:val="20"/>
          <w:szCs w:val="20"/>
        </w:rPr>
        <w:t>Az indító jelentés egyeztetése és elfogadása megegyezik az értékelési jelentés elfogadására vonatkozó szakaszban leírtakkal (</w:t>
      </w:r>
      <w:proofErr w:type="spellStart"/>
      <w:r w:rsidRPr="007467D9">
        <w:rPr>
          <w:rFonts w:ascii="Tahoma" w:hAnsi="Tahoma" w:cs="Tahoma"/>
          <w:sz w:val="20"/>
          <w:szCs w:val="20"/>
        </w:rPr>
        <w:t>lsd</w:t>
      </w:r>
      <w:proofErr w:type="spellEnd"/>
      <w:r w:rsidRPr="007467D9">
        <w:rPr>
          <w:rFonts w:ascii="Tahoma" w:hAnsi="Tahoma" w:cs="Tahoma"/>
          <w:sz w:val="20"/>
          <w:szCs w:val="20"/>
        </w:rPr>
        <w:t xml:space="preserve"> alább).</w:t>
      </w:r>
    </w:p>
    <w:p w14:paraId="119A2FB7" w14:textId="77777777" w:rsidR="00A32C36" w:rsidRPr="007467D9" w:rsidRDefault="00A32C36" w:rsidP="00A32C36">
      <w:pPr>
        <w:pStyle w:val="Listaszerbekezds"/>
        <w:spacing w:before="0" w:after="0"/>
        <w:contextualSpacing w:val="0"/>
        <w:rPr>
          <w:rFonts w:ascii="Tahoma" w:hAnsi="Tahoma" w:cs="Tahoma"/>
          <w:sz w:val="20"/>
          <w:szCs w:val="20"/>
        </w:rPr>
      </w:pPr>
    </w:p>
    <w:p w14:paraId="63254131" w14:textId="77777777" w:rsidR="00A32C36" w:rsidRPr="007467D9" w:rsidRDefault="00A32C36" w:rsidP="00A618C2">
      <w:pPr>
        <w:pStyle w:val="Listaszerbekezds"/>
        <w:numPr>
          <w:ilvl w:val="0"/>
          <w:numId w:val="68"/>
        </w:numPr>
        <w:spacing w:before="0" w:after="0"/>
        <w:rPr>
          <w:rFonts w:ascii="Tahoma" w:hAnsi="Tahoma" w:cs="Tahoma"/>
          <w:i/>
          <w:sz w:val="20"/>
          <w:szCs w:val="20"/>
        </w:rPr>
      </w:pPr>
      <w:r w:rsidRPr="007467D9">
        <w:rPr>
          <w:rFonts w:ascii="Tahoma" w:hAnsi="Tahoma" w:cs="Tahoma"/>
          <w:i/>
          <w:sz w:val="20"/>
          <w:szCs w:val="20"/>
        </w:rPr>
        <w:t xml:space="preserve">Az értékelés elvégzése </w:t>
      </w:r>
    </w:p>
    <w:p w14:paraId="2742DA1B" w14:textId="77777777" w:rsidR="00A32C36"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4AB60776" w14:textId="77777777" w:rsidR="00A32C36" w:rsidRPr="007467D9" w:rsidRDefault="00A32C36" w:rsidP="00A32C36">
      <w:pPr>
        <w:pStyle w:val="Listaszerbekezds"/>
        <w:spacing w:before="0" w:after="0"/>
        <w:rPr>
          <w:rFonts w:ascii="Tahoma" w:hAnsi="Tahoma" w:cs="Tahoma"/>
          <w:i/>
          <w:sz w:val="20"/>
          <w:szCs w:val="20"/>
        </w:rPr>
      </w:pPr>
    </w:p>
    <w:p w14:paraId="444928E9" w14:textId="77777777" w:rsidR="00A32C36" w:rsidRPr="007467D9" w:rsidRDefault="00A32C36" w:rsidP="00A618C2">
      <w:pPr>
        <w:pStyle w:val="Listaszerbekezds"/>
        <w:numPr>
          <w:ilvl w:val="0"/>
          <w:numId w:val="68"/>
        </w:numPr>
        <w:spacing w:before="0" w:after="0"/>
        <w:contextualSpacing w:val="0"/>
        <w:rPr>
          <w:rFonts w:ascii="Tahoma" w:hAnsi="Tahoma" w:cs="Tahoma"/>
          <w:i/>
          <w:sz w:val="20"/>
          <w:szCs w:val="20"/>
        </w:rPr>
      </w:pPr>
      <w:r w:rsidRPr="007467D9">
        <w:rPr>
          <w:rFonts w:ascii="Tahoma" w:hAnsi="Tahoma" w:cs="Tahoma"/>
          <w:i/>
          <w:sz w:val="20"/>
          <w:szCs w:val="20"/>
        </w:rPr>
        <w:t>Javaslatok kidolgozása és egyeztetése</w:t>
      </w:r>
    </w:p>
    <w:p w14:paraId="45B353D4" w14:textId="77777777" w:rsidR="00A32C36"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Javaslatok kidolgozása gyakorlati szakemberek (szakpolitikus, intézményi szereplők, tényleges és potenciális kedvezményezettek, szakmai szervezetek) bevonásával, szakmai workshop illetve egyéb megfelelő módszertan keretében. A javaslatoknak vonatkozniuk kell a stratégiai tervezési szintű változtatásokra, valamint a végrehajtási gyakorlat továbbfejlesztésére.</w:t>
      </w:r>
    </w:p>
    <w:p w14:paraId="0BA3B60C" w14:textId="77777777" w:rsidR="00A32C36" w:rsidRPr="007467D9" w:rsidRDefault="00A32C36" w:rsidP="00A32C36">
      <w:pPr>
        <w:pStyle w:val="Listaszerbekezds"/>
        <w:spacing w:before="0" w:after="0"/>
        <w:rPr>
          <w:rFonts w:ascii="Tahoma" w:hAnsi="Tahoma" w:cs="Tahoma"/>
          <w:b/>
          <w:sz w:val="20"/>
          <w:szCs w:val="20"/>
        </w:rPr>
      </w:pPr>
    </w:p>
    <w:p w14:paraId="228BAF85" w14:textId="77777777" w:rsidR="00A32C36" w:rsidRPr="007467D9" w:rsidRDefault="00A32C36" w:rsidP="00A618C2">
      <w:pPr>
        <w:pStyle w:val="Listaszerbekezds"/>
        <w:numPr>
          <w:ilvl w:val="0"/>
          <w:numId w:val="68"/>
        </w:numPr>
        <w:spacing w:after="0"/>
        <w:rPr>
          <w:rFonts w:ascii="Tahoma" w:hAnsi="Tahoma" w:cs="Tahoma"/>
          <w:i/>
          <w:sz w:val="20"/>
          <w:szCs w:val="20"/>
        </w:rPr>
      </w:pPr>
      <w:r w:rsidRPr="007467D9">
        <w:rPr>
          <w:rFonts w:ascii="Tahoma" w:hAnsi="Tahoma" w:cs="Tahoma"/>
          <w:i/>
          <w:sz w:val="20"/>
          <w:szCs w:val="20"/>
        </w:rPr>
        <w:t>Az értékelési projekt menedzsmentje</w:t>
      </w:r>
    </w:p>
    <w:p w14:paraId="63D94DE4" w14:textId="77777777" w:rsidR="00A32C36"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elhárítása illetve azok időbeni jelzése a Megrendelő felé. Részvétel a projekt kommunikációjában a projekt teljes időtartama alatt. </w:t>
      </w:r>
    </w:p>
    <w:p w14:paraId="228E1619" w14:textId="77777777" w:rsidR="00A32C36" w:rsidRPr="007467D9" w:rsidRDefault="00A32C36" w:rsidP="00A32C36">
      <w:pPr>
        <w:pStyle w:val="Listaszerbekezds"/>
        <w:spacing w:before="0" w:after="0"/>
        <w:rPr>
          <w:rFonts w:ascii="Tahoma" w:hAnsi="Tahoma" w:cs="Tahoma"/>
          <w:sz w:val="20"/>
          <w:szCs w:val="20"/>
        </w:rPr>
      </w:pPr>
    </w:p>
    <w:p w14:paraId="3FF270A2" w14:textId="77777777" w:rsidR="00A32C36" w:rsidRPr="007467D9" w:rsidRDefault="00A32C36" w:rsidP="00A618C2">
      <w:pPr>
        <w:pStyle w:val="Listaszerbekezds"/>
        <w:numPr>
          <w:ilvl w:val="0"/>
          <w:numId w:val="68"/>
        </w:numPr>
        <w:spacing w:after="0"/>
        <w:rPr>
          <w:rFonts w:ascii="Tahoma" w:hAnsi="Tahoma" w:cs="Tahoma"/>
          <w:sz w:val="20"/>
          <w:szCs w:val="20"/>
        </w:rPr>
      </w:pPr>
      <w:r w:rsidRPr="007467D9">
        <w:rPr>
          <w:rFonts w:ascii="Tahoma" w:hAnsi="Tahoma" w:cs="Tahoma"/>
          <w:i/>
          <w:sz w:val="20"/>
          <w:szCs w:val="20"/>
        </w:rPr>
        <w:t>Az értékelés teljes körű dokumentálása</w:t>
      </w:r>
    </w:p>
    <w:p w14:paraId="52D7CF7E" w14:textId="77777777" w:rsidR="00A32C36"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A végrehajtásról előrehaladási jelentések készítése. Projekt-adminisztráció vezetése, beleértve a fontosabb megbeszélések emlékeztetőinek elkészítését. A projektterv, részletes módszertan, egyeztetésekről készített emlékeztetők, projektelőrehaladási-jelentések, értékelési jelentések (munkaközi és végleges verziók), vezetői összefoglalók (magyar és angol nyelven), interjúkról és fókuszcsoportokról készített összefoglalók, az adatgyűjtés paramétereit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3C3FEA0B" w14:textId="77777777" w:rsidR="00A32C36" w:rsidRPr="007467D9" w:rsidRDefault="00A32C36" w:rsidP="00A32C36">
      <w:pPr>
        <w:pStyle w:val="Listaszerbekezds"/>
        <w:spacing w:before="0" w:after="0"/>
        <w:rPr>
          <w:rFonts w:ascii="Tahoma" w:hAnsi="Tahoma" w:cs="Tahoma"/>
          <w:sz w:val="20"/>
          <w:szCs w:val="20"/>
        </w:rPr>
      </w:pPr>
    </w:p>
    <w:p w14:paraId="7B027698" w14:textId="77777777" w:rsidR="00A32C36" w:rsidRPr="007467D9" w:rsidRDefault="00A32C36" w:rsidP="00A618C2">
      <w:pPr>
        <w:pStyle w:val="Listaszerbekezds"/>
        <w:numPr>
          <w:ilvl w:val="0"/>
          <w:numId w:val="68"/>
        </w:numPr>
        <w:spacing w:before="0" w:after="0"/>
        <w:rPr>
          <w:rFonts w:ascii="Tahoma" w:hAnsi="Tahoma" w:cs="Tahoma"/>
          <w:sz w:val="20"/>
          <w:szCs w:val="20"/>
        </w:rPr>
      </w:pPr>
      <w:r w:rsidRPr="007467D9">
        <w:rPr>
          <w:rFonts w:ascii="Tahoma" w:hAnsi="Tahoma" w:cs="Tahoma"/>
          <w:i/>
          <w:sz w:val="20"/>
          <w:szCs w:val="20"/>
        </w:rPr>
        <w:t xml:space="preserve">Értékelési jelentés, összefoglalók és prezentációk elkészítése a Megrendelő által </w:t>
      </w:r>
      <w:r w:rsidRPr="007467D9">
        <w:rPr>
          <w:rFonts w:ascii="Tahoma" w:hAnsi="Tahoma" w:cs="Tahoma"/>
          <w:sz w:val="20"/>
          <w:szCs w:val="20"/>
        </w:rPr>
        <w:t xml:space="preserve">meghatározott formátum szerint.  </w:t>
      </w:r>
    </w:p>
    <w:p w14:paraId="288C93D1" w14:textId="77777777" w:rsidR="006A07A4"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 xml:space="preserve">Vállalkozó </w:t>
      </w:r>
      <w:r w:rsidR="006A07A4" w:rsidRPr="007467D9">
        <w:rPr>
          <w:rFonts w:ascii="Tahoma" w:hAnsi="Tahoma" w:cs="Tahoma"/>
          <w:sz w:val="20"/>
          <w:szCs w:val="20"/>
        </w:rPr>
        <w:t xml:space="preserve">az alábbi leszállítandó termékeket – képekkel, szemléltető ábrákkal, grafikonokkal kiegészítve – készíti el, </w:t>
      </w:r>
      <w:r w:rsidRPr="007467D9">
        <w:rPr>
          <w:rFonts w:ascii="Tahoma" w:hAnsi="Tahoma" w:cs="Tahoma"/>
          <w:sz w:val="20"/>
          <w:szCs w:val="20"/>
        </w:rPr>
        <w:t xml:space="preserve">a Megrendelő észrevételei alapján </w:t>
      </w:r>
      <w:r w:rsidR="006A07A4" w:rsidRPr="007467D9">
        <w:rPr>
          <w:rFonts w:ascii="Tahoma" w:hAnsi="Tahoma" w:cs="Tahoma"/>
          <w:sz w:val="20"/>
          <w:szCs w:val="20"/>
        </w:rPr>
        <w:t>– szükség esetén – átdolgozva</w:t>
      </w:r>
      <w:r w:rsidRPr="007467D9">
        <w:rPr>
          <w:rFonts w:ascii="Tahoma" w:hAnsi="Tahoma" w:cs="Tahoma"/>
          <w:sz w:val="20"/>
          <w:szCs w:val="20"/>
        </w:rPr>
        <w:t xml:space="preserve">. </w:t>
      </w:r>
    </w:p>
    <w:p w14:paraId="340F704D" w14:textId="77777777" w:rsidR="006A07A4" w:rsidRPr="007467D9" w:rsidRDefault="006A07A4" w:rsidP="00A618C2">
      <w:pPr>
        <w:pStyle w:val="Listaszerbekezds"/>
        <w:numPr>
          <w:ilvl w:val="0"/>
          <w:numId w:val="69"/>
        </w:numPr>
        <w:spacing w:before="0" w:after="0"/>
        <w:contextualSpacing w:val="0"/>
        <w:jc w:val="left"/>
        <w:rPr>
          <w:rFonts w:ascii="Tahoma" w:hAnsi="Tahoma" w:cs="Tahoma"/>
          <w:sz w:val="20"/>
          <w:szCs w:val="20"/>
        </w:rPr>
      </w:pPr>
      <w:r w:rsidRPr="007467D9">
        <w:rPr>
          <w:rFonts w:ascii="Tahoma" w:hAnsi="Tahoma" w:cs="Tahoma"/>
          <w:sz w:val="20"/>
          <w:szCs w:val="20"/>
        </w:rPr>
        <w:t>indító jelentés;</w:t>
      </w:r>
    </w:p>
    <w:p w14:paraId="4F53F65D" w14:textId="77777777" w:rsidR="006A07A4" w:rsidRPr="007467D9" w:rsidRDefault="006A07A4" w:rsidP="00A618C2">
      <w:pPr>
        <w:pStyle w:val="Listaszerbekezds"/>
        <w:numPr>
          <w:ilvl w:val="0"/>
          <w:numId w:val="69"/>
        </w:numPr>
        <w:spacing w:before="0" w:after="0"/>
        <w:ind w:left="1080"/>
        <w:contextualSpacing w:val="0"/>
        <w:jc w:val="left"/>
        <w:rPr>
          <w:rFonts w:ascii="Tahoma" w:hAnsi="Tahoma" w:cs="Tahoma"/>
          <w:sz w:val="20"/>
          <w:szCs w:val="20"/>
        </w:rPr>
      </w:pPr>
      <w:r w:rsidRPr="007467D9">
        <w:rPr>
          <w:rFonts w:ascii="Tahoma" w:hAnsi="Tahoma" w:cs="Tahoma"/>
          <w:sz w:val="20"/>
          <w:szCs w:val="20"/>
        </w:rPr>
        <w:t>vezető összefoglaló 5-10 oldalban angol és magyar nyelven, amely leírja a vizsgált beavatkozást, az értékelési kérdéseket, a módszert, mintát, eredményt, megállapításokat, javaslatokat;</w:t>
      </w:r>
    </w:p>
    <w:p w14:paraId="631F370F" w14:textId="77777777" w:rsidR="006A07A4" w:rsidRPr="007467D9" w:rsidRDefault="006A07A4" w:rsidP="00A618C2">
      <w:pPr>
        <w:pStyle w:val="Listaszerbekezds"/>
        <w:numPr>
          <w:ilvl w:val="0"/>
          <w:numId w:val="69"/>
        </w:numPr>
        <w:spacing w:before="0" w:after="0"/>
        <w:ind w:left="1080"/>
        <w:contextualSpacing w:val="0"/>
        <w:jc w:val="left"/>
        <w:rPr>
          <w:rFonts w:ascii="Tahoma" w:hAnsi="Tahoma" w:cs="Tahoma"/>
          <w:sz w:val="20"/>
          <w:szCs w:val="20"/>
        </w:rPr>
      </w:pPr>
      <w:r w:rsidRPr="007467D9">
        <w:rPr>
          <w:rFonts w:ascii="Tahoma" w:hAnsi="Tahoma" w:cs="Tahoma"/>
          <w:sz w:val="20"/>
          <w:szCs w:val="20"/>
        </w:rPr>
        <w:lastRenderedPageBreak/>
        <w:t>egyoldalas összefoglaló angol és magyar nyelven, amely leírja a vizsgált beavatkozást, az értékelési kérdéseket, a módszert, mintát, eredményt, javaslatot, felhasznált szakértői napok számát és értékelés összegét;</w:t>
      </w:r>
    </w:p>
    <w:p w14:paraId="3F901C28" w14:textId="77777777" w:rsidR="006A07A4" w:rsidRPr="007467D9" w:rsidRDefault="006A07A4" w:rsidP="00A618C2">
      <w:pPr>
        <w:pStyle w:val="Listaszerbekezds"/>
        <w:numPr>
          <w:ilvl w:val="0"/>
          <w:numId w:val="69"/>
        </w:numPr>
        <w:spacing w:before="0" w:after="0"/>
        <w:ind w:left="1080"/>
        <w:contextualSpacing w:val="0"/>
        <w:jc w:val="left"/>
        <w:rPr>
          <w:rFonts w:ascii="Tahoma" w:hAnsi="Tahoma" w:cs="Tahoma"/>
          <w:sz w:val="20"/>
          <w:szCs w:val="20"/>
        </w:rPr>
      </w:pPr>
      <w:r w:rsidRPr="007467D9">
        <w:rPr>
          <w:rFonts w:ascii="Tahoma" w:hAnsi="Tahoma" w:cs="Tahoma"/>
          <w:sz w:val="20"/>
          <w:szCs w:val="20"/>
        </w:rPr>
        <w:t>értékelői jelentés valamint alátámasztó anyagai mellékletben;</w:t>
      </w:r>
    </w:p>
    <w:p w14:paraId="1694FEFA" w14:textId="77777777" w:rsidR="006A07A4" w:rsidRPr="007467D9" w:rsidRDefault="006A07A4" w:rsidP="00A618C2">
      <w:pPr>
        <w:pStyle w:val="Listaszerbekezds"/>
        <w:numPr>
          <w:ilvl w:val="0"/>
          <w:numId w:val="69"/>
        </w:numPr>
        <w:spacing w:before="0" w:after="0"/>
        <w:ind w:left="1080"/>
        <w:contextualSpacing w:val="0"/>
        <w:jc w:val="left"/>
        <w:rPr>
          <w:rFonts w:ascii="Tahoma" w:hAnsi="Tahoma" w:cs="Tahoma"/>
          <w:sz w:val="20"/>
          <w:szCs w:val="20"/>
        </w:rPr>
      </w:pPr>
      <w:r w:rsidRPr="007467D9">
        <w:rPr>
          <w:rFonts w:ascii="Tahoma" w:hAnsi="Tahoma" w:cs="Tahoma"/>
          <w:sz w:val="20"/>
          <w:szCs w:val="20"/>
        </w:rPr>
        <w:t>prezentáció angol és magyar nyelven, amely leírja a vizsgált beavatkozást, az értékelési kérdéseket, a módszert, mintát, eredményt, megállapításokat, javaslatokat.</w:t>
      </w:r>
    </w:p>
    <w:p w14:paraId="2F225656" w14:textId="77777777" w:rsidR="00A32C36" w:rsidRPr="007467D9" w:rsidRDefault="00A32C36" w:rsidP="00A32C36">
      <w:pPr>
        <w:pStyle w:val="Listaszerbekezds"/>
        <w:spacing w:before="0" w:after="0"/>
        <w:rPr>
          <w:rFonts w:ascii="Tahoma" w:hAnsi="Tahoma" w:cs="Tahoma"/>
          <w:sz w:val="20"/>
          <w:szCs w:val="20"/>
        </w:rPr>
      </w:pPr>
      <w:r w:rsidRPr="007467D9">
        <w:rPr>
          <w:rFonts w:ascii="Tahoma" w:hAnsi="Tahoma" w:cs="Tahoma"/>
          <w:sz w:val="20"/>
          <w:szCs w:val="20"/>
        </w:rPr>
        <w:t xml:space="preserve">Az értékelői, illetve az egyeztető változatra Megrendelő legkésőbb 25 munkanapon belül küldi meg észrevételeit a Vállalkozónak. Vállalkozónak 15 munkanapja van arra, hogy az észrevételeket átvezesse a jelentésen. A „végleges változat” akkor készül, amikor a jelentésre vonatkozó minden kérdést sikerült tisztázni Vállalkozó és Megrendelő között, de legkésőbb a szerződés lejártát megelőző 15. munkanapon. </w:t>
      </w:r>
    </w:p>
    <w:p w14:paraId="5356FAEE" w14:textId="77777777" w:rsidR="00A32C36" w:rsidRPr="007467D9" w:rsidRDefault="00A32C36" w:rsidP="00A32C36">
      <w:pPr>
        <w:pStyle w:val="Listaszerbekezds"/>
        <w:spacing w:before="0" w:after="0"/>
        <w:rPr>
          <w:rFonts w:ascii="Tahoma" w:hAnsi="Tahoma" w:cs="Tahoma"/>
          <w:sz w:val="20"/>
          <w:szCs w:val="20"/>
        </w:rPr>
      </w:pPr>
    </w:p>
    <w:p w14:paraId="4AE5668F" w14:textId="77777777" w:rsidR="00A32C36" w:rsidRPr="007467D9" w:rsidRDefault="00A32C36" w:rsidP="00A618C2">
      <w:pPr>
        <w:pStyle w:val="Listaszerbekezds"/>
        <w:numPr>
          <w:ilvl w:val="0"/>
          <w:numId w:val="68"/>
        </w:numPr>
        <w:spacing w:after="0"/>
        <w:rPr>
          <w:rFonts w:ascii="Tahoma" w:hAnsi="Tahoma" w:cs="Tahoma"/>
          <w:i/>
          <w:sz w:val="20"/>
          <w:szCs w:val="20"/>
        </w:rPr>
      </w:pPr>
      <w:r w:rsidRPr="007467D9">
        <w:rPr>
          <w:rFonts w:ascii="Tahoma" w:hAnsi="Tahoma" w:cs="Tahoma"/>
          <w:i/>
          <w:sz w:val="20"/>
          <w:szCs w:val="20"/>
        </w:rPr>
        <w:t>Az értékelési eredmények kommunikációja</w:t>
      </w:r>
    </w:p>
    <w:p w14:paraId="5D9C5D94" w14:textId="77777777" w:rsidR="00A32C36" w:rsidRPr="007467D9" w:rsidRDefault="00A32C36" w:rsidP="00A32C36">
      <w:pPr>
        <w:spacing w:after="0"/>
        <w:ind w:left="708"/>
        <w:rPr>
          <w:rFonts w:ascii="Tahoma" w:hAnsi="Tahoma" w:cs="Tahoma"/>
          <w:color w:val="auto"/>
          <w:sz w:val="20"/>
          <w:szCs w:val="20"/>
        </w:rPr>
      </w:pPr>
      <w:r w:rsidRPr="007467D9">
        <w:rPr>
          <w:rFonts w:ascii="Tahoma" w:hAnsi="Tahoma" w:cs="Tahoma"/>
          <w:color w:val="auto"/>
          <w:sz w:val="20"/>
          <w:szCs w:val="20"/>
        </w:rPr>
        <w:t xml:space="preserve">Értékeléshez kapcsolódó szakmai egyeztetésekben való részvétel, az értékelési eredmények bemutatása, </w:t>
      </w:r>
      <w:proofErr w:type="spellStart"/>
      <w:r w:rsidRPr="007467D9">
        <w:rPr>
          <w:rFonts w:ascii="Tahoma" w:hAnsi="Tahoma" w:cs="Tahoma"/>
          <w:color w:val="auto"/>
          <w:sz w:val="20"/>
          <w:szCs w:val="20"/>
        </w:rPr>
        <w:t>egyeztések</w:t>
      </w:r>
      <w:proofErr w:type="spellEnd"/>
      <w:r w:rsidRPr="007467D9">
        <w:rPr>
          <w:rFonts w:ascii="Tahoma" w:hAnsi="Tahoma" w:cs="Tahoma"/>
          <w:color w:val="auto"/>
          <w:sz w:val="20"/>
          <w:szCs w:val="20"/>
        </w:rPr>
        <w:t xml:space="preserve"> megszervezése a Megrendelővel történt egyeztetés alapján</w:t>
      </w:r>
    </w:p>
    <w:p w14:paraId="52BEEA9B" w14:textId="77777777" w:rsidR="00A32C36" w:rsidRPr="007467D9" w:rsidRDefault="00A32C36" w:rsidP="00A32C36">
      <w:pPr>
        <w:spacing w:after="0"/>
        <w:ind w:left="708"/>
        <w:rPr>
          <w:rFonts w:ascii="Tahoma" w:hAnsi="Tahoma" w:cs="Tahoma"/>
          <w:color w:val="auto"/>
          <w:sz w:val="20"/>
          <w:szCs w:val="20"/>
        </w:rPr>
      </w:pPr>
    </w:p>
    <w:p w14:paraId="013B0F1C" w14:textId="77777777" w:rsidR="00A32C36" w:rsidRPr="007467D9" w:rsidRDefault="00A32C36" w:rsidP="00A32C36">
      <w:pPr>
        <w:pStyle w:val="Listaszerbekezds"/>
        <w:spacing w:before="0" w:after="0"/>
        <w:ind w:left="993"/>
        <w:rPr>
          <w:rFonts w:ascii="Tahoma" w:hAnsi="Tahoma" w:cs="Tahoma"/>
          <w:sz w:val="20"/>
          <w:szCs w:val="20"/>
        </w:rPr>
      </w:pPr>
    </w:p>
    <w:p w14:paraId="51BF4DA2" w14:textId="77777777" w:rsidR="00A32C36" w:rsidRPr="007467D9" w:rsidRDefault="00A32C36" w:rsidP="00A32C36">
      <w:pPr>
        <w:spacing w:after="0" w:line="240" w:lineRule="auto"/>
        <w:rPr>
          <w:rFonts w:ascii="Tahoma" w:hAnsi="Tahoma" w:cs="Tahoma"/>
          <w:b/>
          <w:color w:val="auto"/>
          <w:sz w:val="20"/>
          <w:szCs w:val="20"/>
        </w:rPr>
      </w:pPr>
      <w:r w:rsidRPr="007467D9">
        <w:rPr>
          <w:rFonts w:ascii="Tahoma" w:hAnsi="Tahoma" w:cs="Tahoma"/>
          <w:b/>
          <w:color w:val="auto"/>
          <w:sz w:val="20"/>
          <w:szCs w:val="20"/>
        </w:rPr>
        <w:t>Értékelésekhez kapcsolódó egyéb szakértői feladatok (2. feladattípus)</w:t>
      </w:r>
    </w:p>
    <w:p w14:paraId="33121CFD" w14:textId="4DE91665" w:rsidR="00A32C36" w:rsidRPr="007467D9" w:rsidRDefault="00A32C36" w:rsidP="00A32C36">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Magyar és/vagy idegen nyelvű értékelési eredmények másod-, meta-elemzése, összefoglalása</w:t>
      </w:r>
      <w:r w:rsidR="004117E8" w:rsidRPr="007467D9">
        <w:rPr>
          <w:rFonts w:ascii="Tahoma" w:hAnsi="Tahoma" w:cs="Tahoma"/>
          <w:color w:val="auto"/>
          <w:sz w:val="20"/>
          <w:szCs w:val="20"/>
        </w:rPr>
        <w:t>, az elemzések eredményeiről tanulmány készítése</w:t>
      </w:r>
      <w:r w:rsidRPr="007467D9">
        <w:rPr>
          <w:rFonts w:ascii="Tahoma" w:hAnsi="Tahoma" w:cs="Tahoma"/>
          <w:color w:val="auto"/>
          <w:sz w:val="20"/>
          <w:szCs w:val="20"/>
        </w:rPr>
        <w:t xml:space="preserve">. Értékelési eredményekhez kapcsolódó szakértői összefoglalók illetve véleményező, döntés-előkészítő </w:t>
      </w:r>
      <w:r w:rsidR="004117E8" w:rsidRPr="007467D9">
        <w:rPr>
          <w:rFonts w:ascii="Tahoma" w:hAnsi="Tahoma" w:cs="Tahoma"/>
          <w:color w:val="auto"/>
          <w:sz w:val="20"/>
          <w:szCs w:val="20"/>
        </w:rPr>
        <w:t xml:space="preserve">tanulmányok, egyéb </w:t>
      </w:r>
      <w:r w:rsidRPr="007467D9">
        <w:rPr>
          <w:rFonts w:ascii="Tahoma" w:hAnsi="Tahoma" w:cs="Tahoma"/>
          <w:color w:val="auto"/>
          <w:sz w:val="20"/>
          <w:szCs w:val="20"/>
        </w:rPr>
        <w:t>anyagok elkészítése. Értékelési javaslatok mentén intézkedési tervek kidolgozásának támogatása, az értékelési javaslatok megvalósulásának nyomon követése</w:t>
      </w:r>
    </w:p>
    <w:p w14:paraId="33073CC6" w14:textId="77777777" w:rsidR="00746CAB" w:rsidRPr="007467D9" w:rsidRDefault="00746CAB" w:rsidP="00A32C36">
      <w:pPr>
        <w:spacing w:after="0" w:line="240" w:lineRule="auto"/>
        <w:ind w:left="284"/>
        <w:jc w:val="both"/>
        <w:rPr>
          <w:rFonts w:ascii="Tahoma" w:hAnsi="Tahoma" w:cs="Tahoma"/>
          <w:color w:val="auto"/>
          <w:sz w:val="20"/>
          <w:szCs w:val="20"/>
        </w:rPr>
      </w:pPr>
    </w:p>
    <w:p w14:paraId="58EEF2BF" w14:textId="77777777" w:rsidR="00A32C36" w:rsidRPr="007467D9" w:rsidRDefault="00A32C36" w:rsidP="00A32C36">
      <w:pPr>
        <w:spacing w:after="0" w:line="240" w:lineRule="auto"/>
        <w:rPr>
          <w:rFonts w:ascii="Tahoma" w:hAnsi="Tahoma" w:cs="Tahoma"/>
          <w:b/>
          <w:color w:val="auto"/>
          <w:sz w:val="20"/>
          <w:szCs w:val="20"/>
        </w:rPr>
      </w:pPr>
      <w:r w:rsidRPr="007467D9">
        <w:rPr>
          <w:rFonts w:ascii="Tahoma" w:hAnsi="Tahoma" w:cs="Tahoma"/>
          <w:b/>
          <w:color w:val="auto"/>
          <w:sz w:val="20"/>
          <w:szCs w:val="20"/>
        </w:rPr>
        <w:t>Értékelésekhez kapcsolódó képzések, prezentációk tartása (3. feladattípus)</w:t>
      </w:r>
    </w:p>
    <w:p w14:paraId="61E3653F" w14:textId="77777777" w:rsidR="00A32C36" w:rsidRPr="007467D9" w:rsidRDefault="00A32C36" w:rsidP="00A32C36">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Értékeléshez kapcsolódó eredmények, ismeretek, értékelési módszertanok oktatása, képzések tartása, továbbá saját illetve egyéb releváns publikus értékelési projektek, eredmények, módszertanok ismertetése, prezentálása.</w:t>
      </w:r>
    </w:p>
    <w:p w14:paraId="37B34448" w14:textId="77777777" w:rsidR="00746CAB" w:rsidRPr="007467D9" w:rsidRDefault="00746CAB" w:rsidP="00A32C36">
      <w:pPr>
        <w:spacing w:after="0" w:line="240" w:lineRule="auto"/>
        <w:ind w:left="284"/>
        <w:jc w:val="both"/>
        <w:rPr>
          <w:rFonts w:ascii="Tahoma" w:hAnsi="Tahoma" w:cs="Tahoma"/>
          <w:color w:val="auto"/>
          <w:sz w:val="20"/>
          <w:szCs w:val="20"/>
        </w:rPr>
      </w:pPr>
    </w:p>
    <w:p w14:paraId="6BB0163F" w14:textId="77777777" w:rsidR="00A32C36" w:rsidRPr="007467D9" w:rsidRDefault="00A32C36" w:rsidP="00A32C36">
      <w:pPr>
        <w:spacing w:after="0" w:line="240" w:lineRule="auto"/>
        <w:jc w:val="both"/>
        <w:rPr>
          <w:rFonts w:ascii="Tahoma" w:hAnsi="Tahoma" w:cs="Tahoma"/>
          <w:b/>
          <w:color w:val="auto"/>
          <w:sz w:val="20"/>
          <w:szCs w:val="20"/>
        </w:rPr>
      </w:pPr>
      <w:r w:rsidRPr="007467D9">
        <w:rPr>
          <w:rFonts w:ascii="Tahoma" w:hAnsi="Tahoma" w:cs="Tahoma"/>
          <w:b/>
          <w:color w:val="auto"/>
          <w:sz w:val="20"/>
          <w:szCs w:val="20"/>
        </w:rPr>
        <w:t>Értékelésekhez kapcsolódó adatfelvétel, adatbeszerzés</w:t>
      </w:r>
      <w:r w:rsidRPr="007467D9">
        <w:rPr>
          <w:rFonts w:ascii="Tahoma" w:hAnsi="Tahoma" w:cs="Tahoma"/>
          <w:color w:val="auto"/>
          <w:sz w:val="20"/>
          <w:szCs w:val="20"/>
        </w:rPr>
        <w:t xml:space="preserve"> </w:t>
      </w:r>
      <w:r w:rsidRPr="007467D9">
        <w:rPr>
          <w:rFonts w:ascii="Tahoma" w:hAnsi="Tahoma" w:cs="Tahoma"/>
          <w:b/>
          <w:color w:val="auto"/>
          <w:sz w:val="20"/>
          <w:szCs w:val="20"/>
        </w:rPr>
        <w:t>(4. feladattípus)</w:t>
      </w:r>
    </w:p>
    <w:p w14:paraId="5D527276" w14:textId="77777777" w:rsidR="00A32C36" w:rsidRPr="007467D9" w:rsidRDefault="00A32C36" w:rsidP="00A32C36">
      <w:pPr>
        <w:spacing w:after="0" w:line="240" w:lineRule="auto"/>
        <w:ind w:left="284"/>
        <w:jc w:val="both"/>
        <w:rPr>
          <w:rFonts w:ascii="Tahoma" w:hAnsi="Tahoma" w:cs="Tahoma"/>
          <w:b/>
          <w:color w:val="auto"/>
          <w:sz w:val="20"/>
          <w:szCs w:val="20"/>
        </w:rPr>
      </w:pPr>
      <w:r w:rsidRPr="007467D9">
        <w:rPr>
          <w:rFonts w:ascii="Tahoma" w:hAnsi="Tahoma" w:cs="Tahoma"/>
          <w:color w:val="auto"/>
          <w:sz w:val="20"/>
          <w:szCs w:val="20"/>
        </w:rPr>
        <w:t xml:space="preserve">Az értékelési projekthez vagy a Vállalkozó szakterületéhez kapcsolódó elsődleges adatfelvétel vagy adatbeszerzés. </w:t>
      </w:r>
    </w:p>
    <w:p w14:paraId="3EFDF135" w14:textId="77777777" w:rsidR="00A32C36" w:rsidRPr="007467D9" w:rsidRDefault="00A32C36" w:rsidP="00A32C36">
      <w:pPr>
        <w:spacing w:after="0" w:line="240" w:lineRule="auto"/>
        <w:jc w:val="both"/>
        <w:rPr>
          <w:rFonts w:ascii="Tahoma" w:hAnsi="Tahoma" w:cs="Tahoma"/>
          <w:color w:val="auto"/>
          <w:sz w:val="20"/>
          <w:szCs w:val="20"/>
        </w:rPr>
      </w:pPr>
    </w:p>
    <w:p w14:paraId="734F5B84" w14:textId="77777777" w:rsidR="00746CAB" w:rsidRPr="007467D9" w:rsidRDefault="00746CAB" w:rsidP="00A32C36">
      <w:pPr>
        <w:spacing w:after="0" w:line="240" w:lineRule="auto"/>
        <w:jc w:val="both"/>
        <w:rPr>
          <w:rFonts w:ascii="Tahoma" w:hAnsi="Tahoma" w:cs="Tahoma"/>
          <w:color w:val="auto"/>
          <w:sz w:val="20"/>
          <w:szCs w:val="20"/>
        </w:rPr>
      </w:pPr>
    </w:p>
    <w:p w14:paraId="306BCE89" w14:textId="77777777" w:rsidR="00FB3EB5" w:rsidRPr="007467D9" w:rsidRDefault="00FB3EB5" w:rsidP="00FB3EB5">
      <w:pPr>
        <w:spacing w:after="0" w:line="240" w:lineRule="auto"/>
        <w:rPr>
          <w:rFonts w:ascii="Tahoma" w:hAnsi="Tahoma" w:cs="Tahoma"/>
          <w:b/>
          <w:color w:val="auto"/>
          <w:sz w:val="20"/>
          <w:szCs w:val="20"/>
        </w:rPr>
      </w:pPr>
      <w:r w:rsidRPr="007467D9">
        <w:rPr>
          <w:rFonts w:ascii="Tahoma" w:hAnsi="Tahoma" w:cs="Tahoma"/>
          <w:b/>
          <w:color w:val="auto"/>
          <w:sz w:val="20"/>
          <w:szCs w:val="20"/>
        </w:rPr>
        <w:t>Az egyes részek tekintetében speciálisan ellátandó feladatok:</w:t>
      </w:r>
    </w:p>
    <w:p w14:paraId="32DF33CA" w14:textId="77777777" w:rsidR="00FB3EB5" w:rsidRPr="007467D9" w:rsidRDefault="00FB3EB5" w:rsidP="00FB3EB5">
      <w:pPr>
        <w:spacing w:after="0" w:line="240" w:lineRule="auto"/>
        <w:rPr>
          <w:rFonts w:ascii="Tahoma" w:hAnsi="Tahoma" w:cs="Tahoma"/>
          <w:b/>
          <w:color w:val="auto"/>
          <w:sz w:val="20"/>
          <w:szCs w:val="20"/>
        </w:rPr>
      </w:pPr>
    </w:p>
    <w:p w14:paraId="37D293F1"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rPr>
        <w:t xml:space="preserve">1.rész: </w:t>
      </w:r>
      <w:r w:rsidRPr="007467D9">
        <w:rPr>
          <w:rFonts w:ascii="Tahoma" w:hAnsi="Tahoma" w:cs="Tahoma"/>
          <w:b/>
          <w:color w:val="auto"/>
          <w:sz w:val="20"/>
          <w:szCs w:val="20"/>
          <w:bdr w:val="none" w:sz="0" w:space="0" w:color="auto" w:frame="1"/>
        </w:rPr>
        <w:t>A fejlesztéspolitika KKV-kra gyakorolt hatásainak értékelése közvetlen és közvetett vállalkozási támogatások esetén</w:t>
      </w:r>
    </w:p>
    <w:p w14:paraId="248249F0" w14:textId="77777777" w:rsidR="00FB3EB5" w:rsidRPr="007467D9" w:rsidRDefault="00FB3EB5" w:rsidP="00A618C2">
      <w:pPr>
        <w:pStyle w:val="Listaszerbekezds"/>
        <w:numPr>
          <w:ilvl w:val="0"/>
          <w:numId w:val="43"/>
        </w:numPr>
        <w:autoSpaceDE w:val="0"/>
        <w:autoSpaceDN w:val="0"/>
        <w:adjustRightInd w:val="0"/>
        <w:spacing w:after="0"/>
        <w:ind w:left="360"/>
        <w:jc w:val="left"/>
        <w:rPr>
          <w:rFonts w:ascii="Tahoma" w:hAnsi="Tahoma" w:cs="Tahoma"/>
          <w:b/>
          <w:sz w:val="20"/>
          <w:szCs w:val="20"/>
        </w:rPr>
      </w:pPr>
      <w:r w:rsidRPr="007467D9">
        <w:rPr>
          <w:rFonts w:ascii="Tahoma" w:hAnsi="Tahoma" w:cs="Tahoma"/>
          <w:sz w:val="20"/>
          <w:szCs w:val="20"/>
        </w:rPr>
        <w:t xml:space="preserve">a kis és középvállalatoknak nyújtott támogatások hatásainak értékelése, </w:t>
      </w:r>
      <w:proofErr w:type="spellStart"/>
      <w:r w:rsidRPr="007467D9">
        <w:rPr>
          <w:rFonts w:ascii="Tahoma" w:hAnsi="Tahoma" w:cs="Tahoma"/>
          <w:sz w:val="20"/>
          <w:szCs w:val="20"/>
        </w:rPr>
        <w:t>ökonometriai</w:t>
      </w:r>
      <w:proofErr w:type="spellEnd"/>
      <w:r w:rsidRPr="007467D9">
        <w:rPr>
          <w:rFonts w:ascii="Tahoma" w:hAnsi="Tahoma" w:cs="Tahoma"/>
          <w:sz w:val="20"/>
          <w:szCs w:val="20"/>
        </w:rPr>
        <w:t xml:space="preserve"> vizsgálata, többek között a támogatásoknak a versenyképességre, a növekedésre, a növekedési potenciál javulására, a beruházások alakulására, a foglalkoztatásra, a vállalati működésre gyakorolt hatásainak értékelése, továbbá a vállalatirányítási gyakorlat és a vállalati mérlegadatok alakulásának elemzése, illetve egyéb, a résztémakörhöz kapcsolódó előzetes értékelés, elemzés, tanulmány, álláspont készítése</w:t>
      </w:r>
    </w:p>
    <w:p w14:paraId="355B374F"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2. rész: K+F, innováció és strukturális változások értékelése</w:t>
      </w:r>
    </w:p>
    <w:p w14:paraId="0765913E" w14:textId="77777777" w:rsidR="00FB3EB5" w:rsidRPr="007467D9" w:rsidRDefault="00FB3EB5" w:rsidP="00A618C2">
      <w:pPr>
        <w:pStyle w:val="Listaszerbekezds"/>
        <w:numPr>
          <w:ilvl w:val="0"/>
          <w:numId w:val="43"/>
        </w:numPr>
        <w:autoSpaceDE w:val="0"/>
        <w:autoSpaceDN w:val="0"/>
        <w:adjustRightInd w:val="0"/>
        <w:spacing w:after="0"/>
        <w:ind w:left="360"/>
        <w:jc w:val="left"/>
        <w:rPr>
          <w:rFonts w:ascii="Tahoma" w:hAnsi="Tahoma" w:cs="Tahoma"/>
          <w:b/>
          <w:sz w:val="20"/>
          <w:szCs w:val="20"/>
        </w:rPr>
      </w:pPr>
      <w:r w:rsidRPr="007467D9">
        <w:rPr>
          <w:rFonts w:ascii="Tahoma" w:hAnsi="Tahoma" w:cs="Tahoma"/>
          <w:sz w:val="20"/>
          <w:szCs w:val="20"/>
          <w:bdr w:val="none" w:sz="0" w:space="0" w:color="auto" w:frame="1"/>
        </w:rPr>
        <w:t xml:space="preserve">Fejlesztéspolitikai beavatkozásokra vonatkozó értékelő-elemző tanulmányok készítése az EU társfinanszírozott fejlesztéspolitika K+F, innováció és strukturális változások értékelése kapcsán. Annak értékelése, hogy hogyan hat a fejlesztéspolitika a K+F és innovációs teljesítményre, potenciálra, milyen strukturális változásokat okoz a gazdaságban, hogyan értékelhető ez európai uniós és globális kontextusban. Ezen felül </w:t>
      </w:r>
      <w:r w:rsidRPr="007467D9">
        <w:rPr>
          <w:rFonts w:ascii="Tahoma" w:hAnsi="Tahoma" w:cs="Tahoma"/>
          <w:sz w:val="20"/>
          <w:szCs w:val="20"/>
        </w:rPr>
        <w:t>egyéb, a résztémakörhöz kapcsolódó előzetes értékelések, elemzések, tanulmányok, álláspontok készítése</w:t>
      </w:r>
    </w:p>
    <w:p w14:paraId="5E81AC32"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3. rész: Munkaerőpiaci- és társadalmi hatások értékelése</w:t>
      </w:r>
    </w:p>
    <w:p w14:paraId="2FB7EE9B" w14:textId="77777777" w:rsidR="00FB3EB5" w:rsidRPr="007467D9" w:rsidRDefault="00FB3EB5" w:rsidP="00A618C2">
      <w:pPr>
        <w:pStyle w:val="Listaszerbekezds"/>
        <w:numPr>
          <w:ilvl w:val="0"/>
          <w:numId w:val="44"/>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lastRenderedPageBreak/>
        <w:t xml:space="preserve">Fejlesztéspolitikai beavatkozásokra vonatkozó értékelő-elemző tanulmányok készítése az EU által társfinanszírozott fejlesztéspolitika munkaerőpiaci és társadalmi hatásainak tekintetében, a fejlesztéspolitika által közvetlenül vagy közvetve elért csoportokra, - különös tekintettel a </w:t>
      </w:r>
      <w:r w:rsidRPr="007467D9">
        <w:rPr>
          <w:rFonts w:ascii="Tahoma" w:hAnsi="Tahoma" w:cs="Tahoma"/>
          <w:sz w:val="20"/>
          <w:szCs w:val="20"/>
        </w:rPr>
        <w:t xml:space="preserve">hátrányos helyzetű csoportokra, továbbá a </w:t>
      </w:r>
      <w:r w:rsidRPr="007467D9">
        <w:rPr>
          <w:rFonts w:ascii="Tahoma" w:hAnsi="Tahoma" w:cs="Tahoma"/>
          <w:sz w:val="20"/>
          <w:szCs w:val="20"/>
          <w:bdr w:val="none" w:sz="0" w:space="0" w:color="auto" w:frame="1"/>
        </w:rPr>
        <w:t xml:space="preserve">társadalmi struktúrákra gyakorolt hatás szociológiai elemzése a szociológia eszköztárának, kvantitatív és kvalitatív társadalomkutatási módszertanának alkalmazásával. </w:t>
      </w:r>
    </w:p>
    <w:p w14:paraId="3E496E20"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4. rész: Környezeti- és klímahatások értékelése</w:t>
      </w:r>
    </w:p>
    <w:p w14:paraId="221295D9" w14:textId="77777777" w:rsidR="00FB3EB5" w:rsidRPr="007467D9" w:rsidRDefault="00FB3EB5" w:rsidP="00A618C2">
      <w:pPr>
        <w:pStyle w:val="Listaszerbekezds"/>
        <w:numPr>
          <w:ilvl w:val="0"/>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 fejlesztéspolitikai beavatkozások környezetre gyakorolt hatásainak értékelése, elemzése, valamint a beavatkozások klímára, széndioxid-kibocsátásra gyakorolt hatásainak értékelése, elemzése, az eredményekről tanulmány, jelentés készítése. Ez többek között az alábbiakat jelenti:</w:t>
      </w:r>
    </w:p>
    <w:p w14:paraId="3E0B5F9A" w14:textId="77777777" w:rsidR="00FB3EB5" w:rsidRPr="007467D9" w:rsidRDefault="00FB3EB5" w:rsidP="00A618C2">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az ivóvízminőség javítása érdekében, továbbá a szennyvíztisztítás és -kezelés érdekében megvalósított beruházások ökológiai, környezeti hatásainak értékelését</w:t>
      </w:r>
    </w:p>
    <w:p w14:paraId="555F7282" w14:textId="77777777" w:rsidR="00FB3EB5" w:rsidRPr="007467D9" w:rsidRDefault="00FB3EB5" w:rsidP="00A618C2">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 környezetvédelem és a klímakockázat csökkentése érdekében megvalósuló egyéb beruházások (többek között energetika, hulladékkezelés, és - feldolgozás, árvízvédelem, természetvédelem) környezeti és ökológiai hatásainak értékelése</w:t>
      </w:r>
    </w:p>
    <w:p w14:paraId="49B8BDB7" w14:textId="77777777" w:rsidR="00FB3EB5" w:rsidRPr="007467D9" w:rsidRDefault="00FB3EB5" w:rsidP="00A618C2">
      <w:pPr>
        <w:pStyle w:val="Listaszerbekezds"/>
        <w:numPr>
          <w:ilvl w:val="1"/>
          <w:numId w:val="45"/>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 környezettel, természettel kapcsolatos attitűdök és viselkedések, a szemléletformálást célzó beavatkozások szociológiai elemzése, a környezetminőség javítása érdekében megvalósult beruházásokkal kapcsolatos elégedettség szociológiai vizsgálata</w:t>
      </w:r>
    </w:p>
    <w:p w14:paraId="4F53032D"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5. rész: Közszféra és közszolgáltatások fejlesztéseinek értékelései</w:t>
      </w:r>
    </w:p>
    <w:p w14:paraId="3EADAC31" w14:textId="77777777" w:rsidR="00FB3EB5" w:rsidRPr="007467D9" w:rsidRDefault="00FB3EB5" w:rsidP="00A618C2">
      <w:pPr>
        <w:pStyle w:val="Listaszerbekezds"/>
        <w:numPr>
          <w:ilvl w:val="0"/>
          <w:numId w:val="46"/>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 xml:space="preserve">A közszférát és közszolgáltatásokat érintő EU társfinanszírozott fejlesztéspolitika beavatkozások közvetlen és közvetett eredményességének és hatásainak értékelése, szociológiai vizsgálata.  A közszférában, továbbá a közszolgáltatások fejlesztése érdekében megvalósuló fejlesztések hatásainak, hatékonyságának értékelése, többek között a következő fejlesztési területeken: oktatás, közoktatás, képzés, városfejlesztés, településfejlesztés, </w:t>
      </w:r>
      <w:r w:rsidRPr="007467D9">
        <w:rPr>
          <w:rFonts w:ascii="Tahoma" w:hAnsi="Tahoma" w:cs="Tahoma"/>
          <w:sz w:val="20"/>
          <w:szCs w:val="20"/>
        </w:rPr>
        <w:t xml:space="preserve">területi és/vagy </w:t>
      </w:r>
      <w:r w:rsidRPr="007467D9">
        <w:rPr>
          <w:rFonts w:ascii="Tahoma" w:hAnsi="Tahoma" w:cs="Tahoma"/>
          <w:sz w:val="20"/>
          <w:szCs w:val="20"/>
          <w:bdr w:val="none" w:sz="0" w:space="0" w:color="auto" w:frame="1"/>
        </w:rPr>
        <w:t xml:space="preserve">regionális fejlesztés. </w:t>
      </w:r>
      <w:r w:rsidRPr="007467D9">
        <w:rPr>
          <w:rFonts w:ascii="Tahoma" w:hAnsi="Tahoma" w:cs="Tahoma"/>
          <w:sz w:val="20"/>
          <w:szCs w:val="20"/>
        </w:rPr>
        <w:t xml:space="preserve"> </w:t>
      </w:r>
    </w:p>
    <w:p w14:paraId="27B39B49"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6. rész: Infrastruktúra-fejlesztések értékelése</w:t>
      </w:r>
    </w:p>
    <w:p w14:paraId="3058FDF0" w14:textId="77777777" w:rsidR="00FB3EB5" w:rsidRPr="007467D9" w:rsidRDefault="00FB3EB5" w:rsidP="00A618C2">
      <w:pPr>
        <w:pStyle w:val="Listaszerbekezds"/>
        <w:numPr>
          <w:ilvl w:val="0"/>
          <w:numId w:val="47"/>
        </w:numPr>
        <w:suppressAutoHyphens/>
        <w:autoSpaceDE w:val="0"/>
        <w:autoSpaceDN w:val="0"/>
        <w:adjustRightInd w:val="0"/>
        <w:spacing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Fejlesztéspolitikai beavatkozásokra vonatkozó értékelő, elemző tanulmányok készítése az EU által társfinanszírozott fejlesztéspolitika környezeti, közlekedési, informatikai és egyéb infrastruktúra fejlesztések kapcsán, a beruházások eredményességének, hatékonyságának, szándékolt és nem szándékolt hatásainak vizsgálata, a hazai és az európai uniós stratégiai célkitűzésekhez való hozzájárulás értékelése, a célcsoport-elérés szociológiai vizsgálata, a beruházások megvalósításához kapcsolódó folyamatok, projekt-megvalósítás és - menedzsment hatékonyságának és célszerűségének értékelése</w:t>
      </w:r>
    </w:p>
    <w:p w14:paraId="61129F6D"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7. rész: Értékelésekhez közvetlenül kapcsolódó elsődleges információgyűjtés és adatelőkészítés</w:t>
      </w:r>
    </w:p>
    <w:p w14:paraId="227AFE21" w14:textId="77777777" w:rsidR="00FB3EB5" w:rsidRPr="007467D9" w:rsidRDefault="00FB3EB5" w:rsidP="00A618C2">
      <w:pPr>
        <w:pStyle w:val="Listaszerbekezds"/>
        <w:numPr>
          <w:ilvl w:val="0"/>
          <w:numId w:val="48"/>
        </w:numPr>
        <w:shd w:val="clear" w:color="auto" w:fill="FFFFFF"/>
        <w:suppressAutoHyphens/>
        <w:autoSpaceDE w:val="0"/>
        <w:autoSpaceDN w:val="0"/>
        <w:adjustRightInd w:val="0"/>
        <w:spacing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Kérdőíves lakossági és/vagy vállalati adatfelvétel-tervezés, nagymintás adatfelvétel végrehajtása, Elsődleges illetve átvett (pl. vállalati) adatokból adatbázis-előkészítés, adattisztítás. Lakossági, vállalati, kedvezményezetti adatbázisokhoz kapcsolódó adatelemzési, statisztikai, kimutatás-készítési feladatok, adatbázis-építés, adatkapcsolás elvégzése, területi és szociológiai elemzések készítése. Az elvégzett adatfelvételi, adatelőkészítési, adatfeldolgozási és elemzési munkákról jelentés, tanulmány készítése</w:t>
      </w:r>
    </w:p>
    <w:p w14:paraId="6373F02F" w14:textId="77777777" w:rsidR="00FB3EB5" w:rsidRPr="007467D9" w:rsidRDefault="00FB3EB5" w:rsidP="00FB3EB5">
      <w:pPr>
        <w:autoSpaceDE w:val="0"/>
        <w:autoSpaceDN w:val="0"/>
        <w:adjustRightInd w:val="0"/>
        <w:spacing w:before="120" w:after="120"/>
        <w:rPr>
          <w:rFonts w:ascii="Tahoma" w:hAnsi="Tahoma" w:cs="Tahoma"/>
          <w:b/>
          <w:color w:val="auto"/>
          <w:sz w:val="20"/>
          <w:szCs w:val="20"/>
          <w:bdr w:val="none" w:sz="0" w:space="0" w:color="auto" w:frame="1"/>
        </w:rPr>
      </w:pPr>
      <w:r w:rsidRPr="007467D9">
        <w:rPr>
          <w:rFonts w:ascii="Tahoma" w:hAnsi="Tahoma" w:cs="Tahoma"/>
          <w:b/>
          <w:color w:val="auto"/>
          <w:sz w:val="20"/>
          <w:szCs w:val="20"/>
          <w:bdr w:val="none" w:sz="0" w:space="0" w:color="auto" w:frame="1"/>
        </w:rPr>
        <w:t>8. rész: Értékelések módszertani támogatása, ágazati és makrogazdasági hatások értékelése</w:t>
      </w:r>
    </w:p>
    <w:p w14:paraId="71D21DC1" w14:textId="1F63AC17" w:rsidR="00FB3EB5" w:rsidRPr="007467D9" w:rsidRDefault="00FB3EB5" w:rsidP="00A618C2">
      <w:pPr>
        <w:pStyle w:val="Listaszerbekezds"/>
        <w:numPr>
          <w:ilvl w:val="0"/>
          <w:numId w:val="49"/>
        </w:numPr>
        <w:shd w:val="clear" w:color="auto" w:fill="FFFFFF"/>
        <w:suppressAutoHyphens/>
        <w:autoSpaceDE w:val="0"/>
        <w:autoSpaceDN w:val="0"/>
        <w:adjustRightInd w:val="0"/>
        <w:spacing w:before="0" w:after="200" w:line="276" w:lineRule="auto"/>
        <w:jc w:val="left"/>
        <w:textAlignment w:val="baseline"/>
        <w:rPr>
          <w:rFonts w:ascii="Tahoma" w:hAnsi="Tahoma" w:cs="Tahoma"/>
          <w:sz w:val="20"/>
          <w:szCs w:val="20"/>
        </w:rPr>
      </w:pPr>
      <w:r w:rsidRPr="007467D9">
        <w:rPr>
          <w:rFonts w:ascii="Tahoma" w:hAnsi="Tahoma" w:cs="Tahoma"/>
          <w:sz w:val="20"/>
          <w:szCs w:val="20"/>
          <w:bdr w:val="none" w:sz="0" w:space="0" w:color="auto" w:frame="1"/>
        </w:rPr>
        <w:t xml:space="preserve">Fejlesztéspolitikai beavatkozásokra vonatkozó értékelő-elemző tanulmányok, meta-értékelések készítése, </w:t>
      </w:r>
      <w:r w:rsidR="00402850" w:rsidRPr="007467D9">
        <w:rPr>
          <w:rFonts w:ascii="Tahoma" w:hAnsi="Tahoma" w:cs="Tahoma"/>
          <w:sz w:val="20"/>
          <w:szCs w:val="20"/>
          <w:bdr w:val="none" w:sz="0" w:space="0" w:color="auto" w:frame="1"/>
        </w:rPr>
        <w:t xml:space="preserve">az 1-7. és 9. részek által készített értékelések, szakmai anyagok </w:t>
      </w:r>
      <w:r w:rsidRPr="007467D9">
        <w:rPr>
          <w:rFonts w:ascii="Tahoma" w:hAnsi="Tahoma" w:cs="Tahoma"/>
          <w:sz w:val="20"/>
          <w:szCs w:val="20"/>
          <w:bdr w:val="none" w:sz="0" w:space="0" w:color="auto" w:frame="1"/>
        </w:rPr>
        <w:t xml:space="preserve">módszertani </w:t>
      </w:r>
      <w:r w:rsidRPr="007467D9">
        <w:rPr>
          <w:rFonts w:ascii="Tahoma" w:hAnsi="Tahoma" w:cs="Tahoma"/>
          <w:sz w:val="20"/>
          <w:szCs w:val="20"/>
          <w:bdr w:val="none" w:sz="0" w:space="0" w:color="auto" w:frame="1"/>
        </w:rPr>
        <w:lastRenderedPageBreak/>
        <w:t xml:space="preserve">támogatása, az </w:t>
      </w:r>
      <w:r w:rsidRPr="007467D9">
        <w:rPr>
          <w:rFonts w:ascii="Tahoma" w:hAnsi="Tahoma" w:cs="Tahoma"/>
          <w:sz w:val="20"/>
          <w:szCs w:val="20"/>
        </w:rPr>
        <w:t>infrastruktúra-fejlesztések, humánerőforrás-fejlesztések értékelésének módszertani megújítása, támogatása</w:t>
      </w:r>
    </w:p>
    <w:p w14:paraId="24CC576C" w14:textId="77777777" w:rsidR="00FB3EB5" w:rsidRPr="007467D9" w:rsidRDefault="00FB3EB5" w:rsidP="00A618C2">
      <w:pPr>
        <w:pStyle w:val="Listaszerbekezds"/>
        <w:numPr>
          <w:ilvl w:val="0"/>
          <w:numId w:val="49"/>
        </w:numPr>
        <w:shd w:val="clear" w:color="auto" w:fill="FFFFFF"/>
        <w:suppressAutoHyphens/>
        <w:autoSpaceDE w:val="0"/>
        <w:autoSpaceDN w:val="0"/>
        <w:adjustRightInd w:val="0"/>
        <w:spacing w:before="0" w:after="200" w:line="276" w:lineRule="auto"/>
        <w:jc w:val="left"/>
        <w:textAlignment w:val="baseline"/>
        <w:rPr>
          <w:rFonts w:ascii="Tahoma" w:hAnsi="Tahoma" w:cs="Tahoma"/>
          <w:b/>
          <w:sz w:val="20"/>
          <w:szCs w:val="20"/>
        </w:rPr>
      </w:pPr>
      <w:r w:rsidRPr="007467D9">
        <w:rPr>
          <w:rFonts w:ascii="Tahoma" w:hAnsi="Tahoma" w:cs="Tahoma"/>
          <w:sz w:val="20"/>
          <w:szCs w:val="20"/>
          <w:bdr w:val="none" w:sz="0" w:space="0" w:color="auto" w:frame="1"/>
        </w:rPr>
        <w:t xml:space="preserve">Az EU által társfinanszírozott fejlesztéspolitika ágazati és makrogazdasági hatásainak értékelése, rövid és hosszú távon. A kapcsolódó vállalkozások csoportjaira illetve a makrogazdasági szintre vonatkozó hatások értékelése, </w:t>
      </w:r>
      <w:r w:rsidRPr="007467D9">
        <w:rPr>
          <w:rFonts w:ascii="Tahoma" w:hAnsi="Tahoma" w:cs="Tahoma"/>
          <w:sz w:val="20"/>
          <w:szCs w:val="20"/>
        </w:rPr>
        <w:t xml:space="preserve">makrogazdasági, gazdasági, iparági külgazdasági struktúra értékelése, </w:t>
      </w:r>
      <w:proofErr w:type="spellStart"/>
      <w:r w:rsidRPr="007467D9">
        <w:rPr>
          <w:rFonts w:ascii="Tahoma" w:hAnsi="Tahoma" w:cs="Tahoma"/>
          <w:sz w:val="20"/>
          <w:szCs w:val="20"/>
          <w:bdr w:val="none" w:sz="0" w:space="0" w:color="auto" w:frame="1"/>
        </w:rPr>
        <w:t>ökonometriai</w:t>
      </w:r>
      <w:proofErr w:type="spellEnd"/>
      <w:r w:rsidRPr="007467D9">
        <w:rPr>
          <w:rFonts w:ascii="Tahoma" w:hAnsi="Tahoma" w:cs="Tahoma"/>
          <w:sz w:val="20"/>
          <w:szCs w:val="20"/>
          <w:bdr w:val="none" w:sz="0" w:space="0" w:color="auto" w:frame="1"/>
        </w:rPr>
        <w:t xml:space="preserve">, szociológiai </w:t>
      </w:r>
      <w:r w:rsidRPr="007467D9">
        <w:rPr>
          <w:rFonts w:ascii="Tahoma" w:hAnsi="Tahoma" w:cs="Tahoma"/>
          <w:sz w:val="20"/>
          <w:szCs w:val="20"/>
        </w:rPr>
        <w:t xml:space="preserve">elemzése, az értékelésekről, elemzésekről jelentések, tanulmányok készítése, módszertani segédanyagok, útmutatók készítése, felülvizsgálata </w:t>
      </w:r>
    </w:p>
    <w:p w14:paraId="4E4289B3" w14:textId="77777777" w:rsidR="00FB3EB5" w:rsidRPr="007467D9" w:rsidRDefault="00FB3EB5" w:rsidP="00FB3EB5">
      <w:pPr>
        <w:shd w:val="clear" w:color="auto" w:fill="FFFFFF"/>
        <w:autoSpaceDE w:val="0"/>
        <w:autoSpaceDN w:val="0"/>
        <w:adjustRightInd w:val="0"/>
        <w:rPr>
          <w:rFonts w:ascii="Tahoma" w:hAnsi="Tahoma" w:cs="Tahoma"/>
          <w:b/>
          <w:color w:val="auto"/>
          <w:sz w:val="20"/>
          <w:szCs w:val="20"/>
        </w:rPr>
      </w:pPr>
      <w:r w:rsidRPr="007467D9">
        <w:rPr>
          <w:rFonts w:ascii="Tahoma" w:hAnsi="Tahoma" w:cs="Tahoma"/>
          <w:b/>
          <w:color w:val="auto"/>
          <w:sz w:val="20"/>
          <w:szCs w:val="20"/>
        </w:rPr>
        <w:t>9. rész: Értékelések tartalmi és javaslati szintézisei</w:t>
      </w:r>
    </w:p>
    <w:p w14:paraId="69A96C18" w14:textId="77777777" w:rsidR="00FB3EB5" w:rsidRPr="007467D9" w:rsidRDefault="00FB3EB5" w:rsidP="00A618C2">
      <w:pPr>
        <w:pStyle w:val="Listaszerbekezds"/>
        <w:numPr>
          <w:ilvl w:val="0"/>
          <w:numId w:val="50"/>
        </w:numPr>
        <w:shd w:val="clear" w:color="auto" w:fill="FFFFFF"/>
        <w:suppressAutoHyphens/>
        <w:spacing w:before="0" w:after="200" w:line="276" w:lineRule="auto"/>
        <w:jc w:val="left"/>
        <w:textAlignment w:val="baseline"/>
        <w:rPr>
          <w:rFonts w:ascii="Tahoma" w:hAnsi="Tahoma" w:cs="Tahoma"/>
          <w:sz w:val="20"/>
          <w:szCs w:val="20"/>
          <w:bdr w:val="none" w:sz="0" w:space="0" w:color="auto" w:frame="1"/>
        </w:rPr>
      </w:pPr>
      <w:r w:rsidRPr="007467D9">
        <w:rPr>
          <w:rFonts w:ascii="Tahoma" w:hAnsi="Tahoma" w:cs="Tahoma"/>
          <w:sz w:val="20"/>
          <w:szCs w:val="20"/>
          <w:bdr w:val="none" w:sz="0" w:space="0" w:color="auto" w:frame="1"/>
        </w:rPr>
        <w:t>Az 1-8. részek által készített értékelések módszertani támogatása, és a - tipikusan a gazdaságfejlesztés, humánerőforrás-</w:t>
      </w:r>
      <w:bookmarkStart w:id="62" w:name="_Hlk506217834"/>
      <w:r w:rsidRPr="007467D9">
        <w:rPr>
          <w:rFonts w:ascii="Tahoma" w:hAnsi="Tahoma" w:cs="Tahoma"/>
          <w:sz w:val="20"/>
          <w:szCs w:val="20"/>
          <w:bdr w:val="none" w:sz="0" w:space="0" w:color="auto" w:frame="1"/>
        </w:rPr>
        <w:t xml:space="preserve">fejlesztés, </w:t>
      </w:r>
      <w:bookmarkStart w:id="63" w:name="_Hlk506217869"/>
      <w:bookmarkEnd w:id="62"/>
      <w:r w:rsidRPr="007467D9">
        <w:rPr>
          <w:rFonts w:ascii="Tahoma" w:hAnsi="Tahoma" w:cs="Tahoma"/>
          <w:sz w:val="20"/>
          <w:szCs w:val="20"/>
          <w:bdr w:val="none" w:sz="0" w:space="0" w:color="auto" w:frame="1"/>
        </w:rPr>
        <w:t xml:space="preserve">infrastruktúra-fejlesztés </w:t>
      </w:r>
      <w:bookmarkEnd w:id="63"/>
      <w:r w:rsidRPr="007467D9">
        <w:rPr>
          <w:rFonts w:ascii="Tahoma" w:hAnsi="Tahoma" w:cs="Tahoma"/>
          <w:sz w:val="20"/>
          <w:szCs w:val="20"/>
          <w:bdr w:val="none" w:sz="0" w:space="0" w:color="auto" w:frame="1"/>
        </w:rPr>
        <w:t xml:space="preserve">szakterületeire vonatkozó - elkészült értékelések, összegző dokumentumok tartalmi és javaslati szintéziseinek elkészítése, az értékelési jelentés lektorálása, szerkesztése, közérthető formába öntése a megállapítások, javaslatok célcsoportjainak megfelelő formában és tartalomban, az értékelések eredményeinek megismertetését célzó rövid hírek, ismertetők megfogalmazása, írástechnikai módszertani támogatás az 1-8 részek értékelési jelentéseinek elkészítéséhez. </w:t>
      </w:r>
    </w:p>
    <w:p w14:paraId="47F2782C" w14:textId="77777777" w:rsidR="00A32C36" w:rsidRPr="007467D9" w:rsidRDefault="00A32C36" w:rsidP="00A32C36">
      <w:pPr>
        <w:spacing w:after="0" w:line="240" w:lineRule="auto"/>
        <w:rPr>
          <w:rFonts w:ascii="Tahoma" w:hAnsi="Tahoma" w:cs="Tahoma"/>
          <w:b/>
          <w:caps/>
          <w:color w:val="auto"/>
          <w:sz w:val="20"/>
          <w:szCs w:val="20"/>
        </w:rPr>
      </w:pPr>
      <w:r w:rsidRPr="007467D9">
        <w:rPr>
          <w:rFonts w:ascii="Tahoma" w:hAnsi="Tahoma" w:cs="Tahoma"/>
          <w:b/>
          <w:caps/>
          <w:color w:val="auto"/>
          <w:sz w:val="20"/>
          <w:szCs w:val="20"/>
        </w:rPr>
        <w:t>II. Az értékelési tevékenység bemutatása</w:t>
      </w:r>
    </w:p>
    <w:p w14:paraId="3BF91D15" w14:textId="77777777" w:rsidR="00A32C36" w:rsidRPr="007467D9" w:rsidRDefault="00A32C36" w:rsidP="00A32C36">
      <w:pPr>
        <w:spacing w:after="0" w:line="240" w:lineRule="auto"/>
        <w:rPr>
          <w:rFonts w:ascii="Tahoma" w:hAnsi="Tahoma" w:cs="Tahoma"/>
          <w:b/>
          <w:caps/>
          <w:color w:val="auto"/>
          <w:sz w:val="20"/>
          <w:szCs w:val="20"/>
        </w:rPr>
      </w:pPr>
    </w:p>
    <w:p w14:paraId="5EDD7416" w14:textId="77777777" w:rsidR="00A32C36" w:rsidRPr="007467D9" w:rsidRDefault="00A32C36" w:rsidP="00A618C2">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Az értékelés általános céljai, jogszabályi háttere</w:t>
      </w:r>
    </w:p>
    <w:p w14:paraId="70BB5871" w14:textId="77777777" w:rsidR="00A32C36" w:rsidRPr="007467D9" w:rsidRDefault="00A32C36" w:rsidP="00A32C36">
      <w:pPr>
        <w:spacing w:after="0" w:line="240" w:lineRule="auto"/>
        <w:rPr>
          <w:rFonts w:ascii="Tahoma" w:hAnsi="Tahoma" w:cs="Tahoma"/>
          <w:color w:val="auto"/>
          <w:sz w:val="20"/>
          <w:szCs w:val="20"/>
          <w:lang w:eastAsia="hu-HU"/>
        </w:rPr>
      </w:pPr>
    </w:p>
    <w:p w14:paraId="5E3CC8D5" w14:textId="77777777" w:rsidR="00A32C36" w:rsidRPr="007467D9" w:rsidRDefault="00A32C36" w:rsidP="00A32C36">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7467D9">
        <w:rPr>
          <w:rFonts w:ascii="Tahoma" w:hAnsi="Tahoma" w:cs="Tahoma"/>
          <w:color w:val="auto"/>
          <w:sz w:val="20"/>
          <w:szCs w:val="20"/>
        </w:rPr>
        <w:tab/>
      </w:r>
    </w:p>
    <w:p w14:paraId="5CF16EDD" w14:textId="77777777" w:rsidR="00A32C36" w:rsidRPr="007467D9" w:rsidRDefault="00A32C36" w:rsidP="00A32C36">
      <w:pPr>
        <w:pStyle w:val="Default"/>
        <w:ind w:left="284"/>
        <w:jc w:val="both"/>
        <w:rPr>
          <w:rFonts w:ascii="Tahoma" w:hAnsi="Tahoma" w:cs="Tahoma"/>
          <w:color w:val="auto"/>
          <w:sz w:val="20"/>
          <w:szCs w:val="20"/>
        </w:rPr>
      </w:pPr>
    </w:p>
    <w:p w14:paraId="35370C2C" w14:textId="77777777" w:rsidR="00A32C36" w:rsidRPr="007467D9" w:rsidRDefault="00A32C36" w:rsidP="00A32C36">
      <w:pPr>
        <w:pStyle w:val="Default"/>
        <w:ind w:left="284"/>
        <w:jc w:val="both"/>
        <w:rPr>
          <w:rFonts w:ascii="Tahoma" w:hAnsi="Tahoma" w:cs="Tahoma"/>
          <w:color w:val="auto"/>
          <w:sz w:val="20"/>
          <w:szCs w:val="20"/>
        </w:rPr>
      </w:pPr>
      <w:r w:rsidRPr="007467D9">
        <w:rPr>
          <w:rFonts w:ascii="Tahoma" w:hAnsi="Tahoma" w:cs="Tahoma"/>
          <w:color w:val="auto"/>
          <w:sz w:val="20"/>
          <w:szCs w:val="20"/>
        </w:rPr>
        <w:t xml:space="preserve">Az értékelés jogszabályi háttere a 1303/2013/EU rendelete, amely kifejti az értékelésekre vonatkozó követelményeket, valamint a kapcsolódó végrehajtási és delegált aktusok, különös tekintettel </w:t>
      </w:r>
      <w:r w:rsidRPr="007467D9">
        <w:rPr>
          <w:rFonts w:ascii="Tahoma" w:hAnsi="Tahoma" w:cs="Tahoma"/>
          <w:bCs/>
          <w:color w:val="auto"/>
          <w:sz w:val="20"/>
          <w:szCs w:val="20"/>
        </w:rPr>
        <w:t>az európai strukturális és beruházási alapok keretében megvalósított partnerségre vonatkozó 240/2014/EU európai magatartási kódexre</w:t>
      </w:r>
      <w:r w:rsidRPr="007467D9">
        <w:rPr>
          <w:rFonts w:ascii="Tahoma" w:hAnsi="Tahoma" w:cs="Tahoma"/>
          <w:b/>
          <w:bCs/>
          <w:color w:val="auto"/>
          <w:sz w:val="20"/>
          <w:szCs w:val="20"/>
        </w:rPr>
        <w:t xml:space="preserve">, </w:t>
      </w:r>
      <w:r w:rsidRPr="007467D9">
        <w:rPr>
          <w:rFonts w:ascii="Tahoma" w:hAnsi="Tahoma" w:cs="Tahoma"/>
          <w:color w:val="auto"/>
          <w:sz w:val="20"/>
          <w:szCs w:val="20"/>
        </w:rPr>
        <w:t xml:space="preserve">továbbá a 272/2014. Korm. rendelet vonatkozó rendelkezéseire. Az értékelések megvalósítására irányadóak még az Európai Bizottság által kibocsátott értékelési útmutatók, és a hazai Monitoring Bizottságok által jóváhagyott Értékelési Terv. </w:t>
      </w:r>
    </w:p>
    <w:p w14:paraId="1BDABF71" w14:textId="77777777" w:rsidR="00A32C36" w:rsidRPr="007467D9" w:rsidRDefault="00A32C36" w:rsidP="00A32C36">
      <w:pPr>
        <w:pStyle w:val="Default"/>
        <w:ind w:left="284"/>
        <w:jc w:val="both"/>
        <w:rPr>
          <w:rFonts w:ascii="Tahoma" w:hAnsi="Tahoma" w:cs="Tahoma"/>
          <w:color w:val="auto"/>
          <w:sz w:val="20"/>
          <w:szCs w:val="20"/>
        </w:rPr>
      </w:pPr>
    </w:p>
    <w:p w14:paraId="31EF0228" w14:textId="77777777" w:rsidR="00A32C36" w:rsidRPr="007467D9" w:rsidRDefault="00A32C36" w:rsidP="00A618C2">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 xml:space="preserve">Az értékelés specifikus céljai </w:t>
      </w:r>
    </w:p>
    <w:p w14:paraId="39328389" w14:textId="77777777" w:rsidR="00A32C36" w:rsidRPr="007467D9" w:rsidRDefault="00A32C36" w:rsidP="00A618C2">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 xml:space="preserve">Az értékelések rendszerének működtetése révén olyan értékelések előkészítése, indítása és eredményes lebonyolítása, amelyek </w:t>
      </w:r>
    </w:p>
    <w:p w14:paraId="61ECF1CA" w14:textId="77777777" w:rsidR="00A32C36" w:rsidRPr="007467D9" w:rsidRDefault="00A32C36" w:rsidP="00A618C2">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a végrehajtás és a tervezés, valamint a felső-vezetés információigényeinek megfelelő témakörben és időzítéssel,</w:t>
      </w:r>
    </w:p>
    <w:p w14:paraId="5A04B61C" w14:textId="77777777" w:rsidR="00A32C36" w:rsidRPr="007467D9" w:rsidRDefault="00A32C36" w:rsidP="00A618C2">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az értékelési szakma eszközrendszerét az értékelési feladatra koncentráltan optimalizálva,</w:t>
      </w:r>
    </w:p>
    <w:p w14:paraId="01CB4750" w14:textId="77777777" w:rsidR="00A32C36" w:rsidRPr="007467D9" w:rsidRDefault="00A32C36" w:rsidP="00A618C2">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magas szakmai színvonalon,</w:t>
      </w:r>
    </w:p>
    <w:p w14:paraId="6E7B7431" w14:textId="77777777" w:rsidR="00A32C36" w:rsidRPr="007467D9" w:rsidRDefault="00A32C36" w:rsidP="00A618C2">
      <w:pPr>
        <w:numPr>
          <w:ilvl w:val="0"/>
          <w:numId w:val="27"/>
        </w:numPr>
        <w:suppressAutoHyphens w:val="0"/>
        <w:spacing w:after="0" w:line="240" w:lineRule="auto"/>
        <w:ind w:left="1560"/>
        <w:jc w:val="both"/>
        <w:textAlignment w:val="auto"/>
        <w:rPr>
          <w:rFonts w:ascii="Tahoma" w:hAnsi="Tahoma" w:cs="Tahoma"/>
          <w:color w:val="auto"/>
          <w:sz w:val="20"/>
          <w:szCs w:val="20"/>
        </w:rPr>
      </w:pPr>
      <w:r w:rsidRPr="007467D9">
        <w:rPr>
          <w:rFonts w:ascii="Tahoma" w:hAnsi="Tahoma" w:cs="Tahoma"/>
          <w:color w:val="auto"/>
          <w:sz w:val="20"/>
          <w:szCs w:val="20"/>
        </w:rPr>
        <w:t>költséghatékony módon készülnek el.</w:t>
      </w:r>
    </w:p>
    <w:p w14:paraId="11257B7C" w14:textId="77777777" w:rsidR="00A32C36" w:rsidRPr="007467D9" w:rsidRDefault="00A32C36" w:rsidP="00A618C2">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Az értékelések rész- és végső eredményeinek a folyamatok javításában történő hasznosulása érdekében hatékony szakmai kommunikációs rendszer kiépítése és működtetése.</w:t>
      </w:r>
    </w:p>
    <w:p w14:paraId="65FEFC04" w14:textId="77777777" w:rsidR="00A32C36" w:rsidRPr="007467D9" w:rsidRDefault="00A32C36" w:rsidP="00A618C2">
      <w:pPr>
        <w:pStyle w:val="Cmsor2"/>
        <w:widowControl w:val="0"/>
        <w:numPr>
          <w:ilvl w:val="1"/>
          <w:numId w:val="28"/>
        </w:numPr>
        <w:suppressAutoHyphens w:val="0"/>
        <w:spacing w:before="0" w:after="0" w:line="240" w:lineRule="auto"/>
        <w:jc w:val="both"/>
        <w:textAlignment w:val="auto"/>
        <w:rPr>
          <w:rFonts w:ascii="Tahoma" w:hAnsi="Tahoma" w:cs="Tahoma"/>
          <w:b w:val="0"/>
          <w:color w:val="auto"/>
          <w:sz w:val="20"/>
          <w:szCs w:val="20"/>
        </w:rPr>
      </w:pPr>
      <w:r w:rsidRPr="007467D9">
        <w:rPr>
          <w:rFonts w:ascii="Tahoma" w:hAnsi="Tahoma" w:cs="Tahoma"/>
          <w:b w:val="0"/>
          <w:color w:val="auto"/>
          <w:sz w:val="20"/>
          <w:szCs w:val="20"/>
        </w:rPr>
        <w:t>Az értékelések előkészítése és lefolytatása révén megszerzett szak- és fejlesztéspolitikai ismeretek becsatornázása az intézményrendszer működésébe, valamint a hazai fejlesztéspolitikai döntéshozatali rendszerbe.</w:t>
      </w:r>
    </w:p>
    <w:p w14:paraId="02171999" w14:textId="77777777" w:rsidR="00A32C36" w:rsidRPr="007467D9" w:rsidRDefault="00A32C36" w:rsidP="00A32C36">
      <w:pPr>
        <w:spacing w:after="0" w:line="240" w:lineRule="auto"/>
        <w:rPr>
          <w:rFonts w:ascii="Tahoma" w:hAnsi="Tahoma" w:cs="Tahoma"/>
          <w:color w:val="auto"/>
          <w:sz w:val="20"/>
          <w:szCs w:val="20"/>
          <w:lang w:eastAsia="hu-HU"/>
        </w:rPr>
      </w:pPr>
    </w:p>
    <w:p w14:paraId="4B3DA486" w14:textId="77777777" w:rsidR="00A32C36" w:rsidRPr="007467D9" w:rsidRDefault="00A32C36" w:rsidP="00A618C2">
      <w:pPr>
        <w:pStyle w:val="Cmsor2"/>
        <w:widowControl w:val="0"/>
        <w:numPr>
          <w:ilvl w:val="0"/>
          <w:numId w:val="28"/>
        </w:numPr>
        <w:suppressAutoHyphens w:val="0"/>
        <w:spacing w:before="0" w:after="0" w:line="240" w:lineRule="auto"/>
        <w:ind w:left="284"/>
        <w:jc w:val="both"/>
        <w:textAlignment w:val="auto"/>
        <w:rPr>
          <w:rFonts w:ascii="Tahoma" w:hAnsi="Tahoma" w:cs="Tahoma"/>
          <w:color w:val="auto"/>
          <w:sz w:val="20"/>
          <w:szCs w:val="20"/>
        </w:rPr>
      </w:pPr>
      <w:r w:rsidRPr="007467D9">
        <w:rPr>
          <w:rFonts w:ascii="Tahoma" w:hAnsi="Tahoma" w:cs="Tahoma"/>
          <w:color w:val="auto"/>
          <w:sz w:val="20"/>
          <w:szCs w:val="20"/>
        </w:rPr>
        <w:t>Az értékelés módszertana</w:t>
      </w:r>
    </w:p>
    <w:p w14:paraId="16DD8D63" w14:textId="77777777" w:rsidR="00A32C36" w:rsidRPr="007467D9" w:rsidRDefault="00A32C36" w:rsidP="00A32C36">
      <w:pPr>
        <w:spacing w:after="0" w:line="240" w:lineRule="auto"/>
        <w:ind w:left="284"/>
        <w:jc w:val="both"/>
        <w:rPr>
          <w:rFonts w:ascii="Tahoma" w:hAnsi="Tahoma" w:cs="Tahoma"/>
          <w:color w:val="auto"/>
          <w:sz w:val="20"/>
          <w:szCs w:val="20"/>
        </w:rPr>
      </w:pPr>
      <w:r w:rsidRPr="007467D9">
        <w:rPr>
          <w:rFonts w:ascii="Tahoma" w:hAnsi="Tahoma" w:cs="Tahoma"/>
          <w:color w:val="auto"/>
          <w:sz w:val="20"/>
          <w:szCs w:val="20"/>
        </w:rPr>
        <w:t xml:space="preserve">Az értékelés módszertanára vonatkozóan az Európai Bizottság ajánlásait kell mérvadónak tekinteni, melyek teljes terjedelemben elérhetőek az Európai Bizottság honlapján, többek között az alábbi címeken: </w:t>
      </w:r>
    </w:p>
    <w:p w14:paraId="4C85DE3D" w14:textId="77777777" w:rsidR="00A32C36" w:rsidRPr="007467D9" w:rsidRDefault="00A90968" w:rsidP="00A32C36">
      <w:pPr>
        <w:spacing w:after="0" w:line="240" w:lineRule="auto"/>
        <w:ind w:left="708"/>
        <w:jc w:val="both"/>
        <w:rPr>
          <w:rFonts w:ascii="Tahoma" w:hAnsi="Tahoma" w:cs="Tahoma"/>
          <w:color w:val="auto"/>
          <w:sz w:val="20"/>
          <w:szCs w:val="20"/>
        </w:rPr>
      </w:pPr>
      <w:hyperlink r:id="rId23" w:anchor="2" w:history="1">
        <w:r w:rsidR="00A32C36" w:rsidRPr="007467D9">
          <w:rPr>
            <w:rFonts w:ascii="Tahoma" w:hAnsi="Tahoma" w:cs="Tahoma"/>
            <w:color w:val="auto"/>
            <w:sz w:val="20"/>
            <w:szCs w:val="20"/>
          </w:rPr>
          <w:t>http://ec.europa.eu/regional_policy/information/evaluations/guidance_en.cfm#2</w:t>
        </w:r>
      </w:hyperlink>
    </w:p>
    <w:p w14:paraId="46ABAABE" w14:textId="77777777" w:rsidR="00A32C36" w:rsidRPr="007467D9" w:rsidRDefault="00A90968" w:rsidP="00A32C36">
      <w:pPr>
        <w:spacing w:after="0" w:line="240" w:lineRule="auto"/>
        <w:ind w:left="708"/>
        <w:jc w:val="both"/>
        <w:rPr>
          <w:rFonts w:ascii="Tahoma" w:hAnsi="Tahoma" w:cs="Tahoma"/>
          <w:color w:val="auto"/>
          <w:sz w:val="20"/>
          <w:szCs w:val="20"/>
        </w:rPr>
      </w:pPr>
      <w:hyperlink r:id="rId24" w:history="1">
        <w:r w:rsidR="00A32C36" w:rsidRPr="007467D9">
          <w:rPr>
            <w:rFonts w:ascii="Tahoma" w:hAnsi="Tahoma" w:cs="Tahoma"/>
            <w:color w:val="auto"/>
            <w:sz w:val="20"/>
            <w:szCs w:val="20"/>
          </w:rPr>
          <w:t>http://ec.europa.eu/sfc/en/system/files/ged/ESF%20monitoring%20and%20evaluation%20guidance.pdf</w:t>
        </w:r>
      </w:hyperlink>
    </w:p>
    <w:p w14:paraId="42C21A08" w14:textId="77777777" w:rsidR="00A32C36" w:rsidRPr="007467D9" w:rsidRDefault="00A90968" w:rsidP="00A32C36">
      <w:pPr>
        <w:spacing w:after="0" w:line="240" w:lineRule="auto"/>
        <w:ind w:left="708"/>
        <w:jc w:val="both"/>
        <w:rPr>
          <w:rFonts w:ascii="Tahoma" w:hAnsi="Tahoma" w:cs="Tahoma"/>
          <w:color w:val="auto"/>
          <w:sz w:val="20"/>
          <w:szCs w:val="20"/>
        </w:rPr>
      </w:pPr>
      <w:hyperlink r:id="rId25" w:history="1">
        <w:r w:rsidR="00C52F69" w:rsidRPr="007467D9">
          <w:rPr>
            <w:rStyle w:val="Hiperhivatkozs"/>
            <w:rFonts w:ascii="Tahoma" w:hAnsi="Tahoma" w:cs="Tahoma"/>
            <w:color w:val="auto"/>
            <w:sz w:val="20"/>
            <w:szCs w:val="20"/>
            <w:lang w:bidi="ar-SA"/>
          </w:rPr>
          <w:t>http://ec.europa.eu/agriculture/evaluation/guidelines/index_en.htm</w:t>
        </w:r>
      </w:hyperlink>
    </w:p>
    <w:p w14:paraId="2B6D8B09" w14:textId="77777777" w:rsidR="00C52F69" w:rsidRPr="007467D9" w:rsidRDefault="00C52F69" w:rsidP="00511E70">
      <w:pPr>
        <w:spacing w:after="0" w:line="240" w:lineRule="auto"/>
        <w:jc w:val="both"/>
        <w:rPr>
          <w:rFonts w:ascii="Tahoma" w:hAnsi="Tahoma" w:cs="Tahoma"/>
          <w:color w:val="auto"/>
          <w:sz w:val="20"/>
          <w:szCs w:val="20"/>
        </w:rPr>
      </w:pPr>
    </w:p>
    <w:p w14:paraId="35FCE9E9" w14:textId="5DC9B028" w:rsidR="00A32C36" w:rsidRPr="007467D9" w:rsidRDefault="00A32C36" w:rsidP="002671CA">
      <w:pPr>
        <w:pStyle w:val="Default"/>
        <w:ind w:left="284"/>
        <w:jc w:val="both"/>
        <w:rPr>
          <w:rFonts w:ascii="Tahoma" w:hAnsi="Tahoma" w:cs="Tahoma"/>
          <w:color w:val="auto"/>
          <w:sz w:val="20"/>
          <w:szCs w:val="20"/>
        </w:rPr>
      </w:pPr>
      <w:r w:rsidRPr="007467D9">
        <w:rPr>
          <w:rFonts w:ascii="Tahoma" w:hAnsi="Tahoma" w:cs="Tahoma"/>
          <w:color w:val="auto"/>
          <w:sz w:val="20"/>
          <w:szCs w:val="20"/>
        </w:rPr>
        <w:t xml:space="preserve">A Miniszterelnökség megbízásából készült értékelések elérhetőek az alábbi címen:  </w:t>
      </w:r>
      <w:hyperlink r:id="rId26" w:history="1">
        <w:r w:rsidR="002671CA" w:rsidRPr="007467D9">
          <w:rPr>
            <w:rStyle w:val="Hiperhivatkozs"/>
            <w:rFonts w:cs="Arial"/>
            <w:color w:val="auto"/>
            <w:sz w:val="20"/>
            <w:szCs w:val="20"/>
            <w:lang w:bidi="ar-SA"/>
          </w:rPr>
          <w:t>https://www.palyazat.gov.hu/ertekeles</w:t>
        </w:r>
      </w:hyperlink>
      <w:r w:rsidR="002671CA" w:rsidRPr="007467D9">
        <w:rPr>
          <w:color w:val="auto"/>
          <w:sz w:val="20"/>
          <w:szCs w:val="20"/>
        </w:rPr>
        <w:t xml:space="preserve"> </w:t>
      </w:r>
    </w:p>
    <w:p w14:paraId="42A64E96" w14:textId="77777777" w:rsidR="00A32C36" w:rsidRPr="007467D9" w:rsidRDefault="00A32C36" w:rsidP="00A32C36">
      <w:pPr>
        <w:spacing w:after="0" w:line="240" w:lineRule="auto"/>
        <w:ind w:left="284"/>
        <w:jc w:val="both"/>
        <w:rPr>
          <w:rFonts w:ascii="Tahoma" w:hAnsi="Tahoma" w:cs="Tahoma"/>
          <w:color w:val="auto"/>
          <w:sz w:val="20"/>
          <w:szCs w:val="20"/>
        </w:rPr>
      </w:pPr>
    </w:p>
    <w:p w14:paraId="01219A27" w14:textId="77777777" w:rsidR="00A32C36" w:rsidRPr="007467D9" w:rsidRDefault="00A32C36" w:rsidP="00A32C36">
      <w:pPr>
        <w:pStyle w:val="Cmsor6"/>
        <w:shd w:val="clear" w:color="auto" w:fill="FFFFFF"/>
        <w:spacing w:before="0" w:after="0" w:line="240" w:lineRule="auto"/>
        <w:rPr>
          <w:rFonts w:ascii="Tahoma" w:hAnsi="Tahoma" w:cs="Tahoma"/>
          <w:caps/>
          <w:color w:val="auto"/>
          <w:sz w:val="20"/>
          <w:szCs w:val="20"/>
        </w:rPr>
      </w:pPr>
      <w:bookmarkStart w:id="64" w:name="_Toc298432232"/>
      <w:r w:rsidRPr="007467D9">
        <w:rPr>
          <w:rFonts w:ascii="Tahoma" w:hAnsi="Tahoma" w:cs="Tahoma"/>
          <w:caps/>
          <w:color w:val="auto"/>
          <w:sz w:val="20"/>
          <w:szCs w:val="20"/>
        </w:rPr>
        <w:t>III. Az Értékelési Keretrendszer bemutatása</w:t>
      </w:r>
      <w:bookmarkEnd w:id="64"/>
    </w:p>
    <w:p w14:paraId="01236C7D" w14:textId="77777777" w:rsidR="00A32C36" w:rsidRPr="007467D9" w:rsidRDefault="00A32C36" w:rsidP="00A32C36">
      <w:pPr>
        <w:spacing w:after="0" w:line="240" w:lineRule="auto"/>
        <w:jc w:val="both"/>
        <w:rPr>
          <w:rFonts w:ascii="Tahoma" w:hAnsi="Tahoma" w:cs="Tahoma"/>
          <w:b/>
          <w:color w:val="auto"/>
          <w:sz w:val="20"/>
          <w:szCs w:val="20"/>
        </w:rPr>
      </w:pPr>
    </w:p>
    <w:p w14:paraId="4705B23B" w14:textId="77777777" w:rsidR="00A32C36" w:rsidRPr="007467D9" w:rsidRDefault="00A32C36" w:rsidP="00A618C2">
      <w:pPr>
        <w:pStyle w:val="Cmsor2"/>
        <w:widowControl w:val="0"/>
        <w:numPr>
          <w:ilvl w:val="0"/>
          <w:numId w:val="29"/>
        </w:numPr>
        <w:suppressAutoHyphens w:val="0"/>
        <w:spacing w:before="0" w:after="0" w:line="240" w:lineRule="auto"/>
        <w:ind w:left="284"/>
        <w:jc w:val="both"/>
        <w:textAlignment w:val="auto"/>
        <w:rPr>
          <w:rFonts w:ascii="Tahoma" w:hAnsi="Tahoma" w:cs="Tahoma"/>
          <w:color w:val="auto"/>
          <w:sz w:val="20"/>
          <w:szCs w:val="20"/>
        </w:rPr>
      </w:pPr>
      <w:bookmarkStart w:id="65" w:name="_Toc298432244"/>
      <w:r w:rsidRPr="007467D9">
        <w:rPr>
          <w:rFonts w:ascii="Tahoma" w:hAnsi="Tahoma" w:cs="Tahoma"/>
          <w:color w:val="auto"/>
          <w:sz w:val="20"/>
          <w:szCs w:val="20"/>
        </w:rPr>
        <w:t>A Keretrendszer gyakorlati működése</w:t>
      </w:r>
      <w:bookmarkStart w:id="66" w:name="_Toc298432245"/>
      <w:bookmarkEnd w:id="65"/>
    </w:p>
    <w:p w14:paraId="409356F6" w14:textId="77777777" w:rsidR="00A32C36" w:rsidRPr="007467D9" w:rsidRDefault="00A32C36" w:rsidP="00A32C36">
      <w:pPr>
        <w:rPr>
          <w:rFonts w:ascii="Tahoma" w:hAnsi="Tahoma" w:cs="Tahoma"/>
          <w:color w:val="auto"/>
          <w:sz w:val="20"/>
          <w:szCs w:val="20"/>
          <w:lang w:eastAsia="hu-HU"/>
        </w:rPr>
      </w:pPr>
    </w:p>
    <w:p w14:paraId="6F7BFE92" w14:textId="77777777" w:rsidR="00A32C36" w:rsidRPr="007467D9" w:rsidRDefault="00A32C36" w:rsidP="00A618C2">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r w:rsidRPr="007467D9">
        <w:rPr>
          <w:rFonts w:ascii="Tahoma" w:hAnsi="Tahoma" w:cs="Tahoma"/>
          <w:color w:val="auto"/>
          <w:sz w:val="20"/>
          <w:szCs w:val="20"/>
        </w:rPr>
        <w:t>Feladatkiadás - Megrendelés</w:t>
      </w:r>
      <w:bookmarkEnd w:id="66"/>
    </w:p>
    <w:p w14:paraId="02E213C4"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dolgoz ki, melyet a Megrendelőnek jóvá kell hagynia. Ezt követően kezdődhet meg a megrendelés Értékelő általi végrehajtása.</w:t>
      </w:r>
    </w:p>
    <w:p w14:paraId="361CE8E5" w14:textId="77777777" w:rsidR="00A32C36" w:rsidRPr="007467D9" w:rsidRDefault="00A32C36" w:rsidP="00A32C36">
      <w:pPr>
        <w:spacing w:after="0" w:line="240" w:lineRule="auto"/>
        <w:ind w:left="1134"/>
        <w:jc w:val="both"/>
        <w:rPr>
          <w:rFonts w:ascii="Tahoma" w:hAnsi="Tahoma" w:cs="Tahoma"/>
          <w:color w:val="auto"/>
          <w:sz w:val="20"/>
          <w:szCs w:val="20"/>
        </w:rPr>
      </w:pPr>
    </w:p>
    <w:p w14:paraId="0E1F76DC"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681F7BFC" w14:textId="77777777" w:rsidR="00A32C36" w:rsidRPr="007467D9" w:rsidRDefault="00A32C36" w:rsidP="00A32C36">
      <w:pPr>
        <w:spacing w:after="0" w:line="240" w:lineRule="auto"/>
        <w:ind w:left="1134"/>
        <w:jc w:val="both"/>
        <w:rPr>
          <w:rFonts w:ascii="Tahoma" w:hAnsi="Tahoma" w:cs="Tahoma"/>
          <w:color w:val="auto"/>
          <w:sz w:val="20"/>
          <w:szCs w:val="20"/>
        </w:rPr>
      </w:pPr>
    </w:p>
    <w:p w14:paraId="1AE456E1"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Értékelési projektek esetében készül egy, az összes részfeladatot tartalmazó dokumentum, mely mellékletét képezi az egyes részfeladatokra és egyes </w:t>
      </w:r>
      <w:proofErr w:type="spellStart"/>
      <w:r w:rsidRPr="007467D9">
        <w:rPr>
          <w:rFonts w:ascii="Tahoma" w:hAnsi="Tahoma" w:cs="Tahoma"/>
          <w:color w:val="auto"/>
          <w:sz w:val="20"/>
          <w:szCs w:val="20"/>
        </w:rPr>
        <w:t>lotokra</w:t>
      </w:r>
      <w:proofErr w:type="spellEnd"/>
      <w:r w:rsidRPr="007467D9">
        <w:rPr>
          <w:rFonts w:ascii="Tahoma" w:hAnsi="Tahoma" w:cs="Tahoma"/>
          <w:color w:val="auto"/>
          <w:sz w:val="20"/>
          <w:szCs w:val="20"/>
        </w:rPr>
        <w:t xml:space="preserve"> vonatkozó megrendeléseknek. A részfeladatokra vonatkozó megrendelések teljesítésének értékelésénél a Megrendelő minden esetben figyelembe kívánja venni az adott részteljesítés projekt egészéhez való hozzájárulását (időbeni és tartalmi megfelelés, illeszkedés a projekt többi részfeladatához stb.).</w:t>
      </w:r>
    </w:p>
    <w:p w14:paraId="44E5B188" w14:textId="77777777" w:rsidR="00A32C36" w:rsidRPr="007467D9" w:rsidRDefault="00A32C36" w:rsidP="00A32C36">
      <w:pPr>
        <w:spacing w:after="0" w:line="240" w:lineRule="auto"/>
        <w:ind w:left="1134"/>
        <w:jc w:val="both"/>
        <w:rPr>
          <w:rFonts w:ascii="Tahoma" w:hAnsi="Tahoma" w:cs="Tahoma"/>
          <w:color w:val="auto"/>
          <w:sz w:val="20"/>
          <w:szCs w:val="20"/>
        </w:rPr>
      </w:pPr>
    </w:p>
    <w:p w14:paraId="3AD8864C" w14:textId="77777777" w:rsidR="00A32C36" w:rsidRPr="007467D9" w:rsidRDefault="00A32C36" w:rsidP="00A618C2">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bookmarkStart w:id="67" w:name="_Toc298432246"/>
      <w:r w:rsidRPr="007467D9">
        <w:rPr>
          <w:rFonts w:ascii="Tahoma" w:hAnsi="Tahoma" w:cs="Tahoma"/>
          <w:color w:val="auto"/>
          <w:sz w:val="20"/>
          <w:szCs w:val="20"/>
        </w:rPr>
        <w:t>Feladatvégzés</w:t>
      </w:r>
      <w:bookmarkEnd w:id="67"/>
    </w:p>
    <w:p w14:paraId="1FA4EDEC"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1548482F" w14:textId="77777777" w:rsidR="00A32C36" w:rsidRPr="007467D9" w:rsidRDefault="00A32C36" w:rsidP="00A32C36">
      <w:pPr>
        <w:spacing w:after="0" w:line="240" w:lineRule="auto"/>
        <w:ind w:left="1134"/>
        <w:jc w:val="both"/>
        <w:rPr>
          <w:rFonts w:ascii="Tahoma" w:hAnsi="Tahoma" w:cs="Tahoma"/>
          <w:color w:val="auto"/>
          <w:sz w:val="20"/>
          <w:szCs w:val="20"/>
        </w:rPr>
      </w:pPr>
    </w:p>
    <w:p w14:paraId="1105F790"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projektvezető feladata az értékelési (rész)feladat elvégzésén túlmenően, a projektmenedzsment biztosítása, a projekt előrehaladásáról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2CF7038A" w14:textId="77777777" w:rsidR="00A32C36" w:rsidRPr="007467D9" w:rsidRDefault="00A32C36" w:rsidP="00A32C36">
      <w:pPr>
        <w:spacing w:after="0" w:line="240" w:lineRule="auto"/>
        <w:ind w:left="1134"/>
        <w:jc w:val="both"/>
        <w:rPr>
          <w:rFonts w:ascii="Tahoma" w:hAnsi="Tahoma" w:cs="Tahoma"/>
          <w:color w:val="auto"/>
          <w:sz w:val="20"/>
          <w:szCs w:val="20"/>
        </w:rPr>
      </w:pPr>
    </w:p>
    <w:p w14:paraId="1B4F8FC4" w14:textId="77777777" w:rsidR="00A32C36" w:rsidRPr="007467D9" w:rsidRDefault="00A32C36" w:rsidP="00A618C2">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bookmarkStart w:id="68" w:name="_Toc298432247"/>
      <w:r w:rsidRPr="007467D9">
        <w:rPr>
          <w:rFonts w:ascii="Tahoma" w:hAnsi="Tahoma" w:cs="Tahoma"/>
          <w:color w:val="auto"/>
          <w:sz w:val="20"/>
          <w:szCs w:val="20"/>
        </w:rPr>
        <w:t>Szakmai megfelelőség igazolás</w:t>
      </w:r>
      <w:bookmarkEnd w:id="68"/>
    </w:p>
    <w:p w14:paraId="564B0262"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elfogadja, vagy jelzi a szükséges változtatásokat. Vállalkozó a szükséges változtatásokat 15 munkanapon belül átvezeti a jelentésen. Ez a folyamat a teljesítés Megrendelő általi elfogadásáig ismétlődik. </w:t>
      </w:r>
    </w:p>
    <w:p w14:paraId="16A73B93" w14:textId="77777777" w:rsidR="00A32C36" w:rsidRPr="007467D9" w:rsidRDefault="00A32C36" w:rsidP="00A32C36">
      <w:pPr>
        <w:spacing w:after="0" w:line="240" w:lineRule="auto"/>
        <w:ind w:left="1134"/>
        <w:jc w:val="both"/>
        <w:rPr>
          <w:rFonts w:ascii="Tahoma" w:hAnsi="Tahoma" w:cs="Tahoma"/>
          <w:color w:val="auto"/>
          <w:sz w:val="20"/>
          <w:szCs w:val="20"/>
        </w:rPr>
      </w:pPr>
    </w:p>
    <w:p w14:paraId="28A5454E"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Amennyiben a Megrendelő a leadott teljesítést második benyújtás alkalmával sem találja elfogadhatónak, szankciókkal élhet az Értékelő felé: A Megrendelő kérheti a projektvezető, illetve bármelyik, a teljesítésben részt vevő szakértő projektre vagy az egész </w:t>
      </w:r>
      <w:proofErr w:type="spellStart"/>
      <w:r w:rsidRPr="007467D9">
        <w:rPr>
          <w:rFonts w:ascii="Tahoma" w:hAnsi="Tahoma" w:cs="Tahoma"/>
          <w:color w:val="auto"/>
          <w:sz w:val="20"/>
          <w:szCs w:val="20"/>
        </w:rPr>
        <w:t>lotra</w:t>
      </w:r>
      <w:proofErr w:type="spellEnd"/>
      <w:r w:rsidRPr="007467D9">
        <w:rPr>
          <w:rFonts w:ascii="Tahoma" w:hAnsi="Tahoma" w:cs="Tahoma"/>
          <w:color w:val="auto"/>
          <w:sz w:val="20"/>
          <w:szCs w:val="20"/>
        </w:rPr>
        <w:t xml:space="preserve"> vonatkozó cseréjét. A teljesítés javított, harmadik benyújtásának meg nem </w:t>
      </w:r>
      <w:r w:rsidRPr="007467D9">
        <w:rPr>
          <w:rFonts w:ascii="Tahoma" w:hAnsi="Tahoma" w:cs="Tahoma"/>
          <w:color w:val="auto"/>
          <w:sz w:val="20"/>
          <w:szCs w:val="20"/>
        </w:rPr>
        <w:lastRenderedPageBreak/>
        <w:t>felelősége esetén a Megrendelő kezdeményezheti a szerződés felmondását az adott Értékelővel.</w:t>
      </w:r>
    </w:p>
    <w:p w14:paraId="67607F13" w14:textId="77777777" w:rsidR="00A32C36" w:rsidRPr="007467D9" w:rsidRDefault="00A32C36" w:rsidP="00A32C36">
      <w:pPr>
        <w:spacing w:after="0" w:line="240" w:lineRule="auto"/>
        <w:ind w:left="1134"/>
        <w:jc w:val="both"/>
        <w:rPr>
          <w:rFonts w:ascii="Tahoma" w:hAnsi="Tahoma" w:cs="Tahoma"/>
          <w:color w:val="auto"/>
          <w:sz w:val="20"/>
          <w:szCs w:val="20"/>
        </w:rPr>
      </w:pPr>
    </w:p>
    <w:p w14:paraId="7BF7EF83" w14:textId="77777777" w:rsidR="00A32C36" w:rsidRPr="007467D9" w:rsidRDefault="00A32C36" w:rsidP="00A618C2">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bookmarkStart w:id="69" w:name="_Toc298432248"/>
      <w:r w:rsidRPr="007467D9">
        <w:rPr>
          <w:rFonts w:ascii="Tahoma" w:hAnsi="Tahoma" w:cs="Tahoma"/>
          <w:color w:val="auto"/>
          <w:sz w:val="20"/>
          <w:szCs w:val="20"/>
        </w:rPr>
        <w:t>Szakértői nap elszámolás</w:t>
      </w:r>
      <w:bookmarkEnd w:id="69"/>
    </w:p>
    <w:p w14:paraId="71AC7F34"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feladat szakmai megfelelőségének Megrendelő általi igazolását követően az Értékelő az elvégzett feladatokra vonatkozó szakértői nap alapú kimutatást készít (felsorolja és összegzi az egyes feladatokra ténylegesen felhasznált szakértői napokat). Az egyes Megrendelés terhére elszámolni kívánt szakértői napok száma nem haladhatja meg a Megrendelésben rögzített keretet. </w:t>
      </w:r>
    </w:p>
    <w:p w14:paraId="0198EF98" w14:textId="4B3E6CAC"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Megrendelőnek jogában áll a beadott szakértői nap kimutatást vitatnia, amennyiben úgy találja, hogy a leadott teljesítés szakmai színvonala vagy az elszámolni kívánt szakértői napok száma nem áll összhangban </w:t>
      </w:r>
      <w:r w:rsidR="000B4034" w:rsidRPr="007467D9">
        <w:rPr>
          <w:rFonts w:ascii="Tahoma" w:hAnsi="Tahoma" w:cs="Tahoma"/>
          <w:color w:val="auto"/>
          <w:sz w:val="20"/>
          <w:szCs w:val="20"/>
        </w:rPr>
        <w:t>egymással</w:t>
      </w:r>
      <w:r w:rsidR="00FD461A" w:rsidRPr="007467D9">
        <w:rPr>
          <w:rFonts w:ascii="Tahoma" w:hAnsi="Tahoma" w:cs="Tahoma"/>
          <w:color w:val="auto"/>
          <w:sz w:val="20"/>
          <w:szCs w:val="20"/>
        </w:rPr>
        <w:t>.</w:t>
      </w:r>
      <w:r w:rsidRPr="007467D9">
        <w:rPr>
          <w:rFonts w:ascii="Tahoma" w:hAnsi="Tahoma" w:cs="Tahoma"/>
          <w:color w:val="auto"/>
          <w:sz w:val="20"/>
          <w:szCs w:val="20"/>
        </w:rPr>
        <w:t xml:space="preserve"> </w:t>
      </w:r>
    </w:p>
    <w:p w14:paraId="632C5DE1"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 Megrendelő kifogásának mérlegelése alapján az Értékelő módosíthatja a beadott szakértői nap kimutatását.</w:t>
      </w:r>
    </w:p>
    <w:p w14:paraId="381A5B67"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A Megrendelő a szakmai megfelelőség igazolása és a szakértői nap elszámolását követően állítja ki a teljesítés szakmai igazolását.</w:t>
      </w:r>
    </w:p>
    <w:p w14:paraId="66315B7A" w14:textId="77777777" w:rsidR="00A32C36" w:rsidRPr="007467D9" w:rsidRDefault="00A32C36" w:rsidP="00A32C36">
      <w:pPr>
        <w:spacing w:after="0" w:line="240" w:lineRule="auto"/>
        <w:jc w:val="both"/>
        <w:rPr>
          <w:rFonts w:ascii="Tahoma" w:hAnsi="Tahoma" w:cs="Tahoma"/>
          <w:color w:val="auto"/>
          <w:sz w:val="20"/>
          <w:szCs w:val="20"/>
        </w:rPr>
      </w:pPr>
    </w:p>
    <w:p w14:paraId="0E8F4817" w14:textId="77777777" w:rsidR="00A32C36" w:rsidRPr="007467D9" w:rsidRDefault="00A32C36" w:rsidP="00A618C2">
      <w:pPr>
        <w:pStyle w:val="Cmsor2"/>
        <w:widowControl w:val="0"/>
        <w:numPr>
          <w:ilvl w:val="1"/>
          <w:numId w:val="29"/>
        </w:numPr>
        <w:suppressAutoHyphens w:val="0"/>
        <w:spacing w:before="0" w:after="0" w:line="240" w:lineRule="auto"/>
        <w:jc w:val="both"/>
        <w:textAlignment w:val="auto"/>
        <w:rPr>
          <w:rFonts w:ascii="Tahoma" w:hAnsi="Tahoma" w:cs="Tahoma"/>
          <w:color w:val="auto"/>
          <w:sz w:val="20"/>
          <w:szCs w:val="20"/>
        </w:rPr>
      </w:pPr>
      <w:bookmarkStart w:id="70" w:name="_Toc298432249"/>
      <w:r w:rsidRPr="007467D9">
        <w:rPr>
          <w:rFonts w:ascii="Tahoma" w:hAnsi="Tahoma" w:cs="Tahoma"/>
          <w:color w:val="auto"/>
          <w:sz w:val="20"/>
          <w:szCs w:val="20"/>
        </w:rPr>
        <w:t>Pénzügyi teljesítés</w:t>
      </w:r>
      <w:bookmarkEnd w:id="70"/>
    </w:p>
    <w:p w14:paraId="29CD5BFF" w14:textId="77777777" w:rsidR="00A32C36" w:rsidRPr="007467D9" w:rsidRDefault="00A32C36" w:rsidP="00A32C36">
      <w:pPr>
        <w:spacing w:after="0" w:line="240" w:lineRule="auto"/>
        <w:ind w:left="1134"/>
        <w:jc w:val="both"/>
        <w:rPr>
          <w:rFonts w:ascii="Tahoma" w:hAnsi="Tahoma" w:cs="Tahoma"/>
          <w:color w:val="auto"/>
          <w:sz w:val="20"/>
          <w:szCs w:val="20"/>
        </w:rPr>
      </w:pPr>
      <w:r w:rsidRPr="007467D9">
        <w:rPr>
          <w:rFonts w:ascii="Tahoma" w:hAnsi="Tahoma" w:cs="Tahoma"/>
          <w:color w:val="auto"/>
          <w:sz w:val="20"/>
          <w:szCs w:val="20"/>
        </w:rPr>
        <w:t xml:space="preserve">A Megrendelő által kiállított szakmai teljesítésigazolás követően és annak megfelelően állíthat ki az Értékelő a teljesítéséről számlát a Megrendelő felé, amely alapján a pénzügyi teljesítés történik.   </w:t>
      </w:r>
    </w:p>
    <w:p w14:paraId="464EFD9C" w14:textId="77777777" w:rsidR="00A32C36" w:rsidRPr="007467D9" w:rsidRDefault="00A32C36" w:rsidP="00A32C36">
      <w:pPr>
        <w:tabs>
          <w:tab w:val="left" w:pos="1225"/>
        </w:tabs>
        <w:spacing w:after="0" w:line="240" w:lineRule="auto"/>
        <w:rPr>
          <w:rFonts w:ascii="Tahoma" w:hAnsi="Tahoma" w:cs="Tahoma"/>
          <w:color w:val="auto"/>
          <w:sz w:val="20"/>
          <w:szCs w:val="20"/>
        </w:rPr>
      </w:pPr>
    </w:p>
    <w:p w14:paraId="1DE45F16" w14:textId="77777777" w:rsidR="00A32C36" w:rsidRPr="007467D9" w:rsidRDefault="00A32C36" w:rsidP="00B6596D">
      <w:pPr>
        <w:pStyle w:val="Stlus2"/>
        <w:spacing w:line="276" w:lineRule="auto"/>
        <w:jc w:val="both"/>
        <w:rPr>
          <w:sz w:val="20"/>
          <w:szCs w:val="20"/>
        </w:rPr>
      </w:pPr>
    </w:p>
    <w:sectPr w:rsidR="00A32C36" w:rsidRPr="007467D9" w:rsidSect="00707CD4">
      <w:headerReference w:type="default" r:id="rId27"/>
      <w:footerReference w:type="default" r:id="rId28"/>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94D1C" w14:textId="77777777" w:rsidR="00A90968" w:rsidRDefault="00A90968">
      <w:pPr>
        <w:spacing w:after="0" w:line="240" w:lineRule="auto"/>
      </w:pPr>
      <w:r>
        <w:separator/>
      </w:r>
    </w:p>
  </w:endnote>
  <w:endnote w:type="continuationSeparator" w:id="0">
    <w:p w14:paraId="28D1D699" w14:textId="77777777" w:rsidR="00A90968" w:rsidRDefault="00A90968">
      <w:pPr>
        <w:spacing w:after="0" w:line="240" w:lineRule="auto"/>
      </w:pPr>
      <w:r>
        <w:continuationSeparator/>
      </w:r>
    </w:p>
  </w:endnote>
  <w:endnote w:type="continuationNotice" w:id="1">
    <w:p w14:paraId="633B0D65" w14:textId="77777777" w:rsidR="00A90968" w:rsidRDefault="00A90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MS Mincho"/>
    <w:charset w:val="80"/>
    <w:family w:val="auto"/>
    <w:pitch w:val="variable"/>
    <w:sig w:usb0="00000000" w:usb1="7AC7FFFF" w:usb2="00000012" w:usb3="00000000" w:csb0="0002000D" w:csb1="00000000"/>
  </w:font>
  <w:font w:name="MS Sans Serif">
    <w:charset w:val="00"/>
    <w:family w:val="swiss"/>
    <w:pitch w:val="variable"/>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6"/>
        <w:szCs w:val="16"/>
      </w:rPr>
      <w:id w:val="-1146659778"/>
      <w:docPartObj>
        <w:docPartGallery w:val="Page Numbers (Bottom of Page)"/>
        <w:docPartUnique/>
      </w:docPartObj>
    </w:sdtPr>
    <w:sdtEndPr/>
    <w:sdtContent>
      <w:p w14:paraId="54BC0837" w14:textId="23E9DC15" w:rsidR="00160139" w:rsidRPr="00387710" w:rsidRDefault="00160139"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BB50E2">
          <w:rPr>
            <w:rFonts w:ascii="Tahoma" w:hAnsi="Tahoma" w:cs="Tahoma"/>
            <w:noProof/>
            <w:sz w:val="16"/>
            <w:szCs w:val="16"/>
          </w:rPr>
          <w:t>44</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83494" w14:textId="77777777" w:rsidR="00A90968" w:rsidRDefault="00A90968">
      <w:pPr>
        <w:spacing w:after="0" w:line="240" w:lineRule="auto"/>
      </w:pPr>
      <w:r>
        <w:separator/>
      </w:r>
    </w:p>
  </w:footnote>
  <w:footnote w:type="continuationSeparator" w:id="0">
    <w:p w14:paraId="48550657" w14:textId="77777777" w:rsidR="00A90968" w:rsidRDefault="00A90968">
      <w:pPr>
        <w:spacing w:after="0" w:line="240" w:lineRule="auto"/>
      </w:pPr>
      <w:r>
        <w:continuationSeparator/>
      </w:r>
    </w:p>
  </w:footnote>
  <w:footnote w:type="continuationNotice" w:id="1">
    <w:p w14:paraId="571C006D" w14:textId="77777777" w:rsidR="00A90968" w:rsidRDefault="00A90968">
      <w:pPr>
        <w:spacing w:after="0" w:line="240" w:lineRule="auto"/>
      </w:pPr>
    </w:p>
  </w:footnote>
  <w:footnote w:id="2">
    <w:p w14:paraId="4940EF45" w14:textId="77777777" w:rsidR="00160139" w:rsidRPr="006F077B" w:rsidRDefault="00160139"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Kbt. 69. § (</w:t>
      </w:r>
      <w:proofErr w:type="gramStart"/>
      <w:r>
        <w:rPr>
          <w:rFonts w:ascii="Tahoma" w:hAnsi="Tahoma" w:cs="Tahoma"/>
          <w:sz w:val="16"/>
          <w:szCs w:val="16"/>
        </w:rPr>
        <w:t>4 )</w:t>
      </w:r>
      <w:proofErr w:type="gramEnd"/>
      <w:r>
        <w:rPr>
          <w:rFonts w:ascii="Tahoma" w:hAnsi="Tahoma" w:cs="Tahoma"/>
          <w:sz w:val="16"/>
          <w:szCs w:val="16"/>
        </w:rPr>
        <w:t xml:space="preserve">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5B281609" w14:textId="77777777" w:rsidR="00160139" w:rsidRPr="000576BD" w:rsidRDefault="00160139" w:rsidP="00B34B53">
      <w:r>
        <w:rPr>
          <w:rStyle w:val="Lbjegyzet-hivatkozs"/>
        </w:rPr>
        <w:footnoteRef/>
      </w:r>
      <w:r>
        <w:t xml:space="preserve"> </w:t>
      </w:r>
      <w:r w:rsidRPr="00B34B53">
        <w:rPr>
          <w:rFonts w:ascii="Tahoma" w:hAnsi="Tahoma" w:cs="Tahoma"/>
          <w:sz w:val="16"/>
          <w:szCs w:val="16"/>
        </w:rPr>
        <w:t>A</w:t>
      </w:r>
      <w:r>
        <w:t xml:space="preserve"> </w:t>
      </w:r>
      <w:r w:rsidRPr="00B34B53">
        <w:rPr>
          <w:rFonts w:ascii="Tahoma" w:hAnsi="Tahoma" w:cs="Tahoma"/>
          <w:sz w:val="16"/>
          <w:szCs w:val="16"/>
        </w:rPr>
        <w:t>nyilatkozat a Kbt. 47. § (2) bekezdése alapján eredeti példányban nyújtandó be.</w:t>
      </w:r>
    </w:p>
  </w:footnote>
  <w:footnote w:id="4">
    <w:p w14:paraId="2BE24DA8" w14:textId="77777777" w:rsidR="00160139" w:rsidRDefault="00160139" w:rsidP="00E94A41">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5">
    <w:p w14:paraId="23C9FF93" w14:textId="77777777" w:rsidR="00160139" w:rsidRPr="00DB48D0" w:rsidRDefault="00160139" w:rsidP="00E94A41">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6">
    <w:p w14:paraId="175E6034" w14:textId="77777777" w:rsidR="00160139" w:rsidRDefault="00160139"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7">
    <w:p w14:paraId="1A9D6E67" w14:textId="77777777" w:rsidR="00160139" w:rsidRPr="00DB48D0" w:rsidRDefault="00160139" w:rsidP="00280716">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8">
    <w:p w14:paraId="24A13226" w14:textId="155D68A8" w:rsidR="00160139" w:rsidRPr="00B6596D" w:rsidRDefault="00160139" w:rsidP="00B6596D">
      <w:pPr>
        <w:spacing w:after="0" w:line="240" w:lineRule="auto"/>
        <w:jc w:val="both"/>
        <w:rPr>
          <w:rFonts w:ascii="Tahoma" w:hAnsi="Tahoma"/>
          <w:sz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w:t>
      </w:r>
      <w:r w:rsidRPr="0015523C">
        <w:rPr>
          <w:rFonts w:ascii="Tahoma" w:hAnsi="Tahoma"/>
          <w:sz w:val="16"/>
        </w:rPr>
        <w:t>) Az ajánlatkérő a közbeszerzési eljárást megindító felhívásban előírhatja, hogy az ajánlatban, több szakaszból álló eljárásban a részvételi jelentkezésben meg kell jelölni</w:t>
      </w:r>
    </w:p>
    <w:p w14:paraId="570D8F48" w14:textId="6CDF4246" w:rsidR="00160139" w:rsidRPr="0015523C" w:rsidRDefault="00160139" w:rsidP="00B6596D">
      <w:pPr>
        <w:spacing w:after="0" w:line="240" w:lineRule="auto"/>
        <w:jc w:val="both"/>
        <w:rPr>
          <w:rFonts w:ascii="Tahoma" w:hAnsi="Tahoma"/>
          <w:sz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9">
    <w:p w14:paraId="3E3E8ED4" w14:textId="77777777" w:rsidR="00160139" w:rsidRPr="006F077B" w:rsidRDefault="00160139"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0">
    <w:p w14:paraId="00FA3469" w14:textId="27338363" w:rsidR="00160139" w:rsidRPr="006F077B" w:rsidRDefault="00160139"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19B94802" w14:textId="77777777" w:rsidR="00160139" w:rsidRPr="00CF66C6" w:rsidRDefault="00160139" w:rsidP="00B6596D">
      <w:pPr>
        <w:pStyle w:val="NormlWeb"/>
        <w:spacing w:before="0" w:after="0"/>
        <w:jc w:val="both"/>
        <w:rPr>
          <w:rFonts w:ascii="Tahoma" w:hAnsi="Tahoma"/>
          <w:sz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1">
    <w:p w14:paraId="740C407A" w14:textId="77777777" w:rsidR="00160139" w:rsidRPr="006F077B" w:rsidRDefault="00160139"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2">
    <w:p w14:paraId="1512862A" w14:textId="77777777" w:rsidR="00160139" w:rsidRPr="006F077B" w:rsidRDefault="00160139"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3">
    <w:p w14:paraId="02B1C278" w14:textId="77777777" w:rsidR="00160139" w:rsidRPr="006F077B" w:rsidRDefault="00160139"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6F077B">
        <w:rPr>
          <w:rFonts w:ascii="Tahoma" w:hAnsi="Tahoma" w:cs="Tahoma"/>
          <w:sz w:val="16"/>
          <w:szCs w:val="16"/>
        </w:rPr>
        <w:t>-ában</w:t>
      </w:r>
      <w:proofErr w:type="spellEnd"/>
      <w:r w:rsidRPr="006F077B">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14:paraId="787E1476" w14:textId="77777777" w:rsidR="00160139" w:rsidRPr="006F077B" w:rsidRDefault="00160139"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4">
    <w:p w14:paraId="17E3ECC8" w14:textId="77777777" w:rsidR="00160139" w:rsidRPr="00DB48D0" w:rsidRDefault="00160139"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5">
    <w:p w14:paraId="1DFF6D14" w14:textId="77777777" w:rsidR="00160139" w:rsidRPr="00DB48D0" w:rsidRDefault="00160139"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6">
    <w:p w14:paraId="6B08697C" w14:textId="77777777" w:rsidR="00160139" w:rsidRDefault="00160139"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17">
    <w:p w14:paraId="3CC3B65A"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8">
    <w:p w14:paraId="3B3781B9"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5B7866A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3507FE33"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9">
    <w:p w14:paraId="0EAFADF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20">
    <w:p w14:paraId="04B1A27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21">
    <w:p w14:paraId="2DB3735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22">
    <w:p w14:paraId="585DD4C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23">
    <w:p w14:paraId="22B9E61D"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50BDA300"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proofErr w:type="spellStart"/>
      <w:r w:rsidRPr="006F077B">
        <w:rPr>
          <w:rStyle w:val="DeltaViewInsertion"/>
          <w:rFonts w:ascii="Tahoma" w:hAnsi="Tahoma" w:cs="Tahoma"/>
          <w:i w:val="0"/>
          <w:sz w:val="16"/>
          <w:szCs w:val="16"/>
        </w:rPr>
        <w:t>Mikrovállalkozás</w:t>
      </w:r>
      <w:proofErr w:type="spellEnd"/>
      <w:r w:rsidRPr="006F077B">
        <w:rPr>
          <w:rStyle w:val="DeltaViewInsertion"/>
          <w:rFonts w:ascii="Tahoma" w:hAnsi="Tahoma" w:cs="Tahoma"/>
          <w:i w:val="0"/>
          <w:sz w:val="16"/>
          <w:szCs w:val="16"/>
        </w:rPr>
        <w:t>:</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1623273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5DA5531B"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4">
    <w:p w14:paraId="2A722DF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8" w:name="_DV_C939"/>
      <w:r w:rsidRPr="006F077B">
        <w:rPr>
          <w:rFonts w:ascii="Tahoma" w:hAnsi="Tahoma" w:cs="Tahoma"/>
          <w:sz w:val="16"/>
          <w:szCs w:val="16"/>
        </w:rPr>
        <w:t>beilleszkedése</w:t>
      </w:r>
      <w:bookmarkEnd w:id="48"/>
      <w:r w:rsidRPr="006F077B">
        <w:rPr>
          <w:rFonts w:ascii="Tahoma" w:hAnsi="Tahoma" w:cs="Tahoma"/>
          <w:sz w:val="16"/>
          <w:szCs w:val="16"/>
        </w:rPr>
        <w:t>.</w:t>
      </w:r>
    </w:p>
  </w:footnote>
  <w:footnote w:id="25">
    <w:p w14:paraId="795B346C"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6">
    <w:p w14:paraId="3AF71A8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7">
    <w:p w14:paraId="34C29539"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8">
    <w:p w14:paraId="27E38B2B"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9">
    <w:p w14:paraId="5F5EB3D5"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0">
    <w:p w14:paraId="4F25C998"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31">
    <w:p w14:paraId="77B3B68A"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2">
    <w:p w14:paraId="446EC2AB"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33">
    <w:p w14:paraId="682F01B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4">
    <w:p w14:paraId="6E62DE3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61F4D2E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084BD4CB"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7">
    <w:p w14:paraId="602F204C"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8">
    <w:p w14:paraId="0AF6F86D"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9">
    <w:p w14:paraId="3FA527E4"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0">
    <w:p w14:paraId="3DF83BC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41">
    <w:p w14:paraId="771B2FD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42">
    <w:p w14:paraId="69073B6C"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43">
    <w:p w14:paraId="557F82DD"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4">
    <w:p w14:paraId="17CC2FF4"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5">
    <w:p w14:paraId="0F586B0D"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6">
    <w:p w14:paraId="4E0F892B"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7">
    <w:p w14:paraId="450E2058"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8">
    <w:p w14:paraId="49FBB51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9">
    <w:p w14:paraId="5860485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50">
    <w:p w14:paraId="00C428E5"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1">
    <w:p w14:paraId="00619344"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2">
    <w:p w14:paraId="3A5B426A"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3">
    <w:p w14:paraId="5A0FB003" w14:textId="77777777" w:rsidR="00160139" w:rsidRPr="006F077B" w:rsidRDefault="00160139" w:rsidP="006F077B">
      <w:pPr>
        <w:shd w:val="clear" w:color="auto" w:fill="FFFFFF"/>
        <w:spacing w:after="0"/>
        <w:jc w:val="both"/>
        <w:rPr>
          <w:rFonts w:ascii="Tahoma" w:hAnsi="Tahoma" w:cs="Tahoma"/>
          <w:color w:val="0070C0"/>
          <w:sz w:val="16"/>
          <w:szCs w:val="16"/>
        </w:rPr>
      </w:pPr>
    </w:p>
  </w:footnote>
  <w:footnote w:id="54">
    <w:p w14:paraId="26E04CD1"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5">
    <w:p w14:paraId="05EFACB8"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6">
    <w:p w14:paraId="56C1CA8F"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7">
    <w:p w14:paraId="6384C73C"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8">
    <w:p w14:paraId="77DC293A"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9">
    <w:p w14:paraId="54268D81" w14:textId="77777777" w:rsidR="00160139" w:rsidRPr="006F077B" w:rsidRDefault="00160139" w:rsidP="006F077B">
      <w:pPr>
        <w:pStyle w:val="Lbjegyzetszveg"/>
        <w:spacing w:after="0"/>
        <w:ind w:left="0" w:firstLine="0"/>
        <w:jc w:val="both"/>
        <w:rPr>
          <w:rFonts w:ascii="Tahoma" w:hAnsi="Tahoma" w:cs="Tahoma"/>
          <w:sz w:val="16"/>
          <w:szCs w:val="16"/>
        </w:rPr>
      </w:pPr>
    </w:p>
  </w:footnote>
  <w:footnote w:id="60">
    <w:p w14:paraId="660F7C61"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61">
    <w:p w14:paraId="7B23925E"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2">
    <w:p w14:paraId="1EB3070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3">
    <w:p w14:paraId="55215A27"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4">
    <w:p w14:paraId="7B8C765C" w14:textId="77777777" w:rsidR="00160139" w:rsidRPr="006F077B" w:rsidRDefault="00160139"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5">
    <w:p w14:paraId="56A5B2B6" w14:textId="77777777" w:rsidR="00160139" w:rsidRPr="00DB48D0" w:rsidRDefault="00160139" w:rsidP="00A31633">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66">
    <w:p w14:paraId="2DC5E3BC" w14:textId="77777777" w:rsidR="00160139" w:rsidRPr="00DB48D0" w:rsidRDefault="00160139" w:rsidP="00A31633">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67">
    <w:p w14:paraId="1BBE6131" w14:textId="77777777" w:rsidR="00160139" w:rsidRPr="00DB48D0" w:rsidRDefault="00160139" w:rsidP="00A31633">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68">
    <w:p w14:paraId="71A3499F" w14:textId="77777777" w:rsidR="00160139" w:rsidRPr="006F077B" w:rsidRDefault="00160139"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9">
    <w:p w14:paraId="204C5B24" w14:textId="77777777" w:rsidR="00160139" w:rsidRPr="006F077B" w:rsidRDefault="00160139"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70">
    <w:p w14:paraId="2C5129A7" w14:textId="77777777" w:rsidR="00160139" w:rsidRDefault="00160139">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71">
    <w:p w14:paraId="40B7C0A3" w14:textId="77777777" w:rsidR="00160139" w:rsidRPr="006F077B" w:rsidRDefault="00160139" w:rsidP="00BA67E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6466064D" w14:textId="77777777" w:rsidR="00160139" w:rsidRPr="006F077B" w:rsidRDefault="00160139"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73">
    <w:p w14:paraId="5D7F8F27" w14:textId="77777777" w:rsidR="00160139" w:rsidRPr="00B644FF" w:rsidRDefault="00160139" w:rsidP="008530F3">
      <w:pPr>
        <w:pStyle w:val="Lbjegyzetszveg"/>
        <w:jc w:val="both"/>
        <w:rPr>
          <w:rFonts w:ascii="Tahoma" w:hAnsi="Tahoma" w:cs="Tahoma"/>
          <w:noProof/>
          <w:sz w:val="16"/>
          <w:szCs w:val="16"/>
        </w:rPr>
      </w:pPr>
      <w:r w:rsidRPr="00B644FF">
        <w:rPr>
          <w:rStyle w:val="Lbjegyzet-hivatkozs"/>
          <w:rFonts w:ascii="Tahoma" w:hAnsi="Tahoma" w:cs="Tahoma"/>
          <w:noProof/>
          <w:sz w:val="16"/>
          <w:szCs w:val="16"/>
        </w:rPr>
        <w:footnoteRef/>
      </w:r>
      <w:r w:rsidRPr="00B644FF">
        <w:rPr>
          <w:rFonts w:ascii="Tahoma" w:hAnsi="Tahoma" w:cs="Tahoma"/>
          <w:noProof/>
          <w:sz w:val="16"/>
          <w:szCs w:val="16"/>
        </w:rPr>
        <w:t xml:space="preserve"> Megfelelő válasz aláhúzandó!</w:t>
      </w:r>
    </w:p>
  </w:footnote>
  <w:footnote w:id="74">
    <w:p w14:paraId="01A3AE4D" w14:textId="77777777" w:rsidR="00160139" w:rsidRPr="00B644FF" w:rsidRDefault="00160139" w:rsidP="008530F3">
      <w:pPr>
        <w:pStyle w:val="NormlWeb"/>
        <w:spacing w:before="0" w:after="0"/>
        <w:jc w:val="both"/>
        <w:rPr>
          <w:rFonts w:ascii="Tahoma" w:hAnsi="Tahoma" w:cs="Tahoma"/>
          <w:noProof/>
          <w:sz w:val="16"/>
          <w:szCs w:val="16"/>
        </w:rPr>
      </w:pPr>
      <w:r w:rsidRPr="00B644FF">
        <w:rPr>
          <w:rStyle w:val="Lbjegyzet-hivatkozs"/>
          <w:rFonts w:ascii="Tahoma" w:hAnsi="Tahoma" w:cs="Tahoma"/>
          <w:noProof/>
          <w:sz w:val="16"/>
          <w:szCs w:val="16"/>
        </w:rPr>
        <w:footnoteRef/>
      </w:r>
      <w:r w:rsidRPr="00B644FF">
        <w:rPr>
          <w:rFonts w:ascii="Tahoma" w:hAnsi="Tahoma" w:cs="Tahoma"/>
          <w:noProof/>
          <w:sz w:val="16"/>
          <w:szCs w:val="16"/>
        </w:rPr>
        <w:t xml:space="preserve"> A pénzmosás és a terrorizmus finanszírozása megelőzéséről és megakadályozásáról szóló 2017. évi LIII. törvény 3. § 38. pontja szerint</w:t>
      </w:r>
      <w:r w:rsidRPr="00B644FF">
        <w:rPr>
          <w:rFonts w:ascii="Tahoma" w:hAnsi="Tahoma" w:cs="Tahoma"/>
          <w:iCs/>
          <w:noProof/>
          <w:sz w:val="16"/>
          <w:szCs w:val="16"/>
        </w:rPr>
        <w:t xml:space="preserve"> </w:t>
      </w:r>
      <w:r w:rsidRPr="00B644FF">
        <w:rPr>
          <w:rFonts w:ascii="Tahoma" w:hAnsi="Tahoma" w:cs="Tahoma"/>
          <w:b/>
          <w:iCs/>
          <w:noProof/>
          <w:sz w:val="16"/>
          <w:szCs w:val="16"/>
          <w:u w:val="single"/>
        </w:rPr>
        <w:t>tényleges tulajdonos</w:t>
      </w:r>
      <w:r w:rsidRPr="00B644FF">
        <w:rPr>
          <w:rFonts w:ascii="Tahoma" w:hAnsi="Tahoma" w:cs="Tahoma"/>
          <w:b/>
          <w:iCs/>
          <w:noProof/>
          <w:sz w:val="16"/>
          <w:szCs w:val="16"/>
        </w:rPr>
        <w:t>:</w:t>
      </w:r>
    </w:p>
    <w:p w14:paraId="7F627F5C"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i/>
          <w:iCs/>
          <w:noProof/>
          <w:sz w:val="16"/>
          <w:szCs w:val="16"/>
        </w:rPr>
        <w:t xml:space="preserve">a) </w:t>
      </w:r>
      <w:r w:rsidRPr="00B644FF">
        <w:rPr>
          <w:rFonts w:ascii="Tahoma" w:hAnsi="Tahoma" w:cs="Tahoma"/>
          <w:noProof/>
          <w:sz w:val="16"/>
          <w:szCs w:val="16"/>
        </w:rPr>
        <w:t xml:space="preserve">az a természetes személy, aki jogi személyben vagy jogi személyiséggel nem rendelkező szervezetben </w:t>
      </w:r>
      <w:r w:rsidRPr="00B644FF">
        <w:rPr>
          <w:rFonts w:ascii="Tahoma" w:hAnsi="Tahoma" w:cs="Tahoma"/>
          <w:b/>
          <w:noProof/>
          <w:sz w:val="16"/>
          <w:szCs w:val="16"/>
        </w:rPr>
        <w:t>közvetlenül vagy</w:t>
      </w:r>
      <w:r w:rsidRPr="00B644FF">
        <w:rPr>
          <w:rFonts w:ascii="Tahoma" w:hAnsi="Tahoma" w:cs="Tahoma"/>
          <w:noProof/>
          <w:sz w:val="16"/>
          <w:szCs w:val="16"/>
        </w:rPr>
        <w:t xml:space="preserve"> - a Polgári Törvénykönyvről szóló törvény (a továbbiakban: Ptk.) 8:2. § (4) bekezdésében meghatározott módon - </w:t>
      </w:r>
      <w:r w:rsidRPr="00B644FF">
        <w:rPr>
          <w:rFonts w:ascii="Tahoma" w:hAnsi="Tahoma" w:cs="Tahoma"/>
          <w:b/>
          <w:noProof/>
          <w:sz w:val="16"/>
          <w:szCs w:val="16"/>
        </w:rPr>
        <w:t>közvetve a szavazati jogok vagy a tulajdoni hányad legalább huszonöt százalékával rendelkezik,</w:t>
      </w:r>
      <w:r w:rsidRPr="00B644FF">
        <w:rPr>
          <w:rFonts w:ascii="Tahoma" w:hAnsi="Tahoma" w:cs="Tahoma"/>
          <w:noProof/>
          <w:sz w:val="16"/>
          <w:szCs w:val="16"/>
        </w:rPr>
        <w:t xml:space="preserve">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00BCDFE4"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i/>
          <w:iCs/>
          <w:noProof/>
          <w:sz w:val="16"/>
          <w:szCs w:val="16"/>
        </w:rPr>
        <w:t xml:space="preserve">b) </w:t>
      </w:r>
      <w:r w:rsidRPr="00B644FF">
        <w:rPr>
          <w:rFonts w:ascii="Tahoma" w:hAnsi="Tahoma" w:cs="Tahoma"/>
          <w:noProof/>
          <w:sz w:val="16"/>
          <w:szCs w:val="16"/>
        </w:rPr>
        <w:t>az a természetes személy, aki jogi személyben vagy jogi személyiséggel nem rendelkező szervezetben - a Ptk. 8:2. § (2) bekezdésében meghatározott - meghatározó befolyással rendelkezik,</w:t>
      </w:r>
    </w:p>
    <w:p w14:paraId="68E5E965"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noProof/>
          <w:sz w:val="16"/>
          <w:szCs w:val="16"/>
        </w:rPr>
        <w:t>d) alapítványok esetében az a természetes személy,</w:t>
      </w:r>
    </w:p>
    <w:p w14:paraId="5737B10A"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i/>
          <w:iCs/>
          <w:noProof/>
          <w:sz w:val="16"/>
          <w:szCs w:val="16"/>
        </w:rPr>
        <w:t xml:space="preserve">da) </w:t>
      </w:r>
      <w:r w:rsidRPr="00B644FF">
        <w:rPr>
          <w:rFonts w:ascii="Tahoma" w:hAnsi="Tahoma" w:cs="Tahoma"/>
          <w:noProof/>
          <w:sz w:val="16"/>
          <w:szCs w:val="16"/>
        </w:rPr>
        <w:t>aki az alapítvány vagyona legalább huszonöt százalékának a kedvezményezettje, ha a leendő kedvezményezetteket már meghatározták,</w:t>
      </w:r>
    </w:p>
    <w:p w14:paraId="0E8FC0C6"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i/>
          <w:iCs/>
          <w:noProof/>
          <w:sz w:val="16"/>
          <w:szCs w:val="16"/>
        </w:rPr>
        <w:t xml:space="preserve">db) </w:t>
      </w:r>
      <w:r w:rsidRPr="00B644FF">
        <w:rPr>
          <w:rFonts w:ascii="Tahoma" w:hAnsi="Tahoma" w:cs="Tahoma"/>
          <w:noProof/>
          <w:sz w:val="16"/>
          <w:szCs w:val="16"/>
        </w:rPr>
        <w:t>akinek érdekében az alapítványt létrehozták, illetve működtetik, ha a kedvezményezetteket még nem határozták meg, vagy</w:t>
      </w:r>
    </w:p>
    <w:p w14:paraId="3BE3343C" w14:textId="77777777" w:rsidR="00160139" w:rsidRPr="00B644FF" w:rsidRDefault="00160139" w:rsidP="008530F3">
      <w:pPr>
        <w:widowControl w:val="0"/>
        <w:autoSpaceDE w:val="0"/>
        <w:autoSpaceDN w:val="0"/>
        <w:adjustRightInd w:val="0"/>
        <w:spacing w:after="0" w:line="240" w:lineRule="auto"/>
        <w:jc w:val="both"/>
        <w:rPr>
          <w:rFonts w:ascii="Tahoma" w:hAnsi="Tahoma" w:cs="Tahoma"/>
          <w:noProof/>
          <w:sz w:val="16"/>
          <w:szCs w:val="16"/>
        </w:rPr>
      </w:pPr>
      <w:r w:rsidRPr="00B644FF">
        <w:rPr>
          <w:rFonts w:ascii="Tahoma" w:hAnsi="Tahoma" w:cs="Tahoma"/>
          <w:i/>
          <w:iCs/>
          <w:noProof/>
          <w:sz w:val="16"/>
          <w:szCs w:val="16"/>
        </w:rPr>
        <w:t xml:space="preserve">dc) </w:t>
      </w:r>
      <w:r w:rsidRPr="00B644FF">
        <w:rPr>
          <w:rFonts w:ascii="Tahoma" w:hAnsi="Tahoma" w:cs="Tahoma"/>
          <w:noProof/>
          <w:sz w:val="16"/>
          <w:szCs w:val="16"/>
        </w:rPr>
        <w:t>aki tagja az alapítvány kezelő szervének, vagy meghatározó befolyást gyakorol az alapítvány vagyonának legalább huszonöt százaléka felett, illetve az alapítvány képviseletében eljár,</w:t>
      </w:r>
    </w:p>
  </w:footnote>
  <w:footnote w:id="75">
    <w:p w14:paraId="1657C681" w14:textId="77777777" w:rsidR="00160139" w:rsidRPr="00B644FF" w:rsidRDefault="00160139" w:rsidP="008530F3">
      <w:pPr>
        <w:pStyle w:val="Lbjegyzetszveg"/>
        <w:ind w:left="142" w:hanging="142"/>
        <w:jc w:val="both"/>
        <w:rPr>
          <w:rFonts w:ascii="Tahoma" w:hAnsi="Tahoma" w:cs="Tahoma"/>
          <w:noProof/>
          <w:sz w:val="16"/>
          <w:szCs w:val="16"/>
        </w:rPr>
      </w:pPr>
      <w:r w:rsidRPr="00B644FF">
        <w:rPr>
          <w:rStyle w:val="Lbjegyzet-hivatkozs"/>
          <w:rFonts w:ascii="Tahoma" w:hAnsi="Tahoma" w:cs="Tahoma"/>
          <w:noProof/>
          <w:sz w:val="16"/>
          <w:szCs w:val="16"/>
        </w:rPr>
        <w:footnoteRef/>
      </w:r>
      <w:r w:rsidRPr="00B644FF">
        <w:rPr>
          <w:rFonts w:ascii="Tahoma" w:hAnsi="Tahoma" w:cs="Tahoma"/>
          <w:noProof/>
          <w:sz w:val="16"/>
          <w:szCs w:val="16"/>
        </w:rPr>
        <w:t xml:space="preserve"> Szükség esetén bővíthető!</w:t>
      </w:r>
    </w:p>
  </w:footnote>
  <w:footnote w:id="76">
    <w:p w14:paraId="70C87518" w14:textId="77777777" w:rsidR="00160139" w:rsidRPr="006F077B" w:rsidRDefault="00160139"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7">
    <w:p w14:paraId="55410551" w14:textId="77777777" w:rsidR="00160139" w:rsidRPr="006F077B" w:rsidRDefault="00160139"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3A75C7F9" w14:textId="77777777" w:rsidR="00160139" w:rsidRPr="006F077B" w:rsidRDefault="00160139"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5385633D" w14:textId="77777777" w:rsidR="00160139" w:rsidRPr="006F077B" w:rsidRDefault="00160139" w:rsidP="006F077B">
      <w:pPr>
        <w:pStyle w:val="NormlWeb"/>
        <w:spacing w:before="0" w:after="0"/>
        <w:ind w:right="150"/>
        <w:jc w:val="both"/>
        <w:rPr>
          <w:rFonts w:ascii="Tahoma" w:hAnsi="Tahoma" w:cs="Tahoma"/>
          <w:color w:val="000000"/>
          <w:sz w:val="16"/>
          <w:szCs w:val="16"/>
        </w:rPr>
      </w:pPr>
    </w:p>
  </w:footnote>
  <w:footnote w:id="78">
    <w:p w14:paraId="3F3CF573" w14:textId="77777777" w:rsidR="00160139" w:rsidRDefault="00160139"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79">
    <w:p w14:paraId="20A111E6" w14:textId="77777777" w:rsidR="00160139" w:rsidRDefault="00160139"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80">
    <w:p w14:paraId="5E386537" w14:textId="77777777" w:rsidR="00160139" w:rsidRPr="006F077B" w:rsidRDefault="00160139"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81">
    <w:p w14:paraId="54FB951F" w14:textId="77777777" w:rsidR="00160139" w:rsidRDefault="00160139" w:rsidP="00B21862">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82">
    <w:p w14:paraId="5294B947" w14:textId="77777777" w:rsidR="00160139" w:rsidRPr="006F077B" w:rsidRDefault="00160139" w:rsidP="00B21862">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83">
    <w:p w14:paraId="4870D509" w14:textId="77777777" w:rsidR="00160139" w:rsidRDefault="00160139" w:rsidP="00DA10AB">
      <w:pPr>
        <w:pStyle w:val="Lbjegyzetszveg"/>
      </w:pPr>
      <w:r>
        <w:rPr>
          <w:rStyle w:val="Lbjegyzet-hivatkozs"/>
        </w:rPr>
        <w:footnoteRef/>
      </w:r>
      <w:r>
        <w:t xml:space="preserve"> az adott alkalmassági minimumkövetelmény számmal kifejezve</w:t>
      </w:r>
    </w:p>
  </w:footnote>
  <w:footnote w:id="84">
    <w:p w14:paraId="2BA9A438" w14:textId="77777777" w:rsidR="00160139" w:rsidRDefault="00160139" w:rsidP="00DA10AB">
      <w:pPr>
        <w:pStyle w:val="Lbjegyzetszveg"/>
      </w:pPr>
      <w:r>
        <w:rPr>
          <w:rStyle w:val="Lbjegyzet-hivatkozs"/>
        </w:rPr>
        <w:footnoteRef/>
      </w:r>
      <w:r>
        <w:t xml:space="preserve"> az adott értékelési szempont számmal kifejezve</w:t>
      </w:r>
    </w:p>
  </w:footnote>
  <w:footnote w:id="85">
    <w:p w14:paraId="0F705FEA" w14:textId="77777777" w:rsidR="00160139" w:rsidRPr="006F077B" w:rsidRDefault="00160139"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E2FB1" w14:textId="77777777" w:rsidR="00160139" w:rsidRDefault="001601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6095"/>
        </w:tabs>
        <w:ind w:left="6095"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294"/>
        </w:tabs>
        <w:ind w:left="1353"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2937658"/>
    <w:multiLevelType w:val="hybridMultilevel"/>
    <w:tmpl w:val="A3A6C0A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02CA3268"/>
    <w:multiLevelType w:val="hybridMultilevel"/>
    <w:tmpl w:val="12824250"/>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4">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nsid w:val="091510AE"/>
    <w:multiLevelType w:val="hybridMultilevel"/>
    <w:tmpl w:val="A3A6C0A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09C27CDC"/>
    <w:multiLevelType w:val="hybridMultilevel"/>
    <w:tmpl w:val="7E00571E"/>
    <w:lvl w:ilvl="0" w:tplc="BFD27686">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0BEC1A6C"/>
    <w:multiLevelType w:val="hybridMultilevel"/>
    <w:tmpl w:val="0CF0C7C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nsid w:val="12CA12B2"/>
    <w:multiLevelType w:val="multilevel"/>
    <w:tmpl w:val="71100F14"/>
    <w:lvl w:ilvl="0">
      <w:start w:val="67"/>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nsid w:val="13816676"/>
    <w:multiLevelType w:val="multilevel"/>
    <w:tmpl w:val="3A4E4C86"/>
    <w:lvl w:ilvl="0">
      <w:start w:val="35"/>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nsid w:val="1E2100C5"/>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nsid w:val="1E3931C0"/>
    <w:multiLevelType w:val="hybridMultilevel"/>
    <w:tmpl w:val="3E0A5EB2"/>
    <w:lvl w:ilvl="0" w:tplc="040E0017">
      <w:start w:val="1"/>
      <w:numFmt w:val="lowerLetter"/>
      <w:lvlText w:val="%1)"/>
      <w:lvlJc w:val="left"/>
      <w:pPr>
        <w:ind w:left="1854" w:hanging="360"/>
      </w:pPr>
    </w:lvl>
    <w:lvl w:ilvl="1" w:tplc="040E0017">
      <w:start w:val="1"/>
      <w:numFmt w:val="lowerLetter"/>
      <w:lvlText w:val="%2)"/>
      <w:lvlJc w:val="left"/>
      <w:pPr>
        <w:ind w:left="2574" w:hanging="360"/>
      </w:pPr>
    </w:lvl>
    <w:lvl w:ilvl="2" w:tplc="653E546A">
      <w:start w:val="1"/>
      <w:numFmt w:val="upperRoman"/>
      <w:lvlText w:val="%3."/>
      <w:lvlJc w:val="left"/>
      <w:pPr>
        <w:ind w:left="3834" w:hanging="720"/>
      </w:pPr>
      <w:rPr>
        <w:rFonts w:hint="default"/>
      </w:r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40A4CF4"/>
    <w:multiLevelType w:val="hybridMultilevel"/>
    <w:tmpl w:val="C3148FB6"/>
    <w:lvl w:ilvl="0" w:tplc="040E0001">
      <w:start w:val="1"/>
      <w:numFmt w:val="bullet"/>
      <w:lvlText w:val=""/>
      <w:lvlJc w:val="left"/>
      <w:pPr>
        <w:ind w:left="792" w:hanging="360"/>
      </w:pPr>
      <w:rPr>
        <w:rFonts w:ascii="Symbol" w:hAnsi="Symbol"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37">
    <w:nsid w:val="25A56FB1"/>
    <w:multiLevelType w:val="hybridMultilevel"/>
    <w:tmpl w:val="66683C78"/>
    <w:lvl w:ilvl="0" w:tplc="5DAC0192">
      <w:start w:val="1"/>
      <w:numFmt w:val="bullet"/>
      <w:lvlText w:val="-"/>
      <w:lvlJc w:val="left"/>
      <w:pPr>
        <w:ind w:left="360" w:hanging="360"/>
      </w:pPr>
      <w:rPr>
        <w:rFonts w:ascii="Calibri" w:hAnsi="Calibri"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8">
    <w:nsid w:val="299F02EA"/>
    <w:multiLevelType w:val="multilevel"/>
    <w:tmpl w:val="48B81CBE"/>
    <w:lvl w:ilvl="0">
      <w:start w:val="1"/>
      <w:numFmt w:val="decimal"/>
      <w:lvlText w:val="%1."/>
      <w:lvlJc w:val="left"/>
      <w:pPr>
        <w:ind w:left="360" w:hanging="360"/>
      </w:pPr>
      <w:rPr>
        <w:rFonts w:hint="default"/>
        <w:strike w:val="0"/>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nsid w:val="3714306D"/>
    <w:multiLevelType w:val="hybridMultilevel"/>
    <w:tmpl w:val="E190EF50"/>
    <w:lvl w:ilvl="0" w:tplc="5DAC0192">
      <w:start w:val="1"/>
      <w:numFmt w:val="bullet"/>
      <w:lvlText w:val="-"/>
      <w:lvlJc w:val="left"/>
      <w:pPr>
        <w:ind w:left="360" w:hanging="360"/>
      </w:pPr>
      <w:rPr>
        <w:rFonts w:ascii="Calibri" w:hAnsi="Calibri"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nsid w:val="37AB4979"/>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3">
    <w:nsid w:val="458E13D4"/>
    <w:multiLevelType w:val="hybridMultilevel"/>
    <w:tmpl w:val="DBE0A7E8"/>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4">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479605B6"/>
    <w:multiLevelType w:val="hybridMultilevel"/>
    <w:tmpl w:val="85C0A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7">
    <w:nsid w:val="55FE2FFF"/>
    <w:multiLevelType w:val="hybridMultilevel"/>
    <w:tmpl w:val="F20438DA"/>
    <w:lvl w:ilvl="0" w:tplc="5DAC0192">
      <w:start w:val="1"/>
      <w:numFmt w:val="bullet"/>
      <w:lvlText w:val="-"/>
      <w:lvlJc w:val="left"/>
      <w:pPr>
        <w:ind w:left="360" w:hanging="360"/>
      </w:pPr>
      <w:rPr>
        <w:rFonts w:ascii="Calibri" w:hAnsi="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8">
    <w:nsid w:val="59124590"/>
    <w:multiLevelType w:val="multilevel"/>
    <w:tmpl w:val="C75CB8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598D48FC"/>
    <w:multiLevelType w:val="hybridMultilevel"/>
    <w:tmpl w:val="6F905752"/>
    <w:lvl w:ilvl="0" w:tplc="5DAC0192">
      <w:start w:val="1"/>
      <w:numFmt w:val="bullet"/>
      <w:lvlText w:val="-"/>
      <w:lvlJc w:val="left"/>
      <w:pPr>
        <w:ind w:left="360" w:hanging="360"/>
      </w:pPr>
      <w:rPr>
        <w:rFonts w:ascii="Calibri" w:hAnsi="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nsid w:val="5E0F4055"/>
    <w:multiLevelType w:val="hybridMultilevel"/>
    <w:tmpl w:val="5BDA50DC"/>
    <w:lvl w:ilvl="0" w:tplc="5DAC0192">
      <w:start w:val="1"/>
      <w:numFmt w:val="bullet"/>
      <w:lvlText w:val="-"/>
      <w:lvlJc w:val="left"/>
      <w:pPr>
        <w:ind w:left="360" w:hanging="360"/>
      </w:pPr>
      <w:rPr>
        <w:rFonts w:ascii="Calibri" w:hAnsi="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3">
    <w:nsid w:val="69984CB8"/>
    <w:multiLevelType w:val="hybridMultilevel"/>
    <w:tmpl w:val="0CF0C7C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nsid w:val="6B1A1E15"/>
    <w:multiLevelType w:val="hybridMultilevel"/>
    <w:tmpl w:val="A3A6C0A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6BDE7483"/>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6">
    <w:nsid w:val="6D617B03"/>
    <w:multiLevelType w:val="hybridMultilevel"/>
    <w:tmpl w:val="DD0CCD0E"/>
    <w:lvl w:ilvl="0" w:tplc="5DAC0192">
      <w:start w:val="1"/>
      <w:numFmt w:val="bullet"/>
      <w:lvlText w:val="-"/>
      <w:lvlJc w:val="left"/>
      <w:pPr>
        <w:ind w:left="360" w:hanging="360"/>
      </w:pPr>
      <w:rPr>
        <w:rFonts w:ascii="Calibri" w:hAnsi="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7">
    <w:nsid w:val="6DF51D63"/>
    <w:multiLevelType w:val="hybridMultilevel"/>
    <w:tmpl w:val="290E451E"/>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8">
    <w:nsid w:val="707805D8"/>
    <w:multiLevelType w:val="hybridMultilevel"/>
    <w:tmpl w:val="46826872"/>
    <w:lvl w:ilvl="0" w:tplc="5DAC0192">
      <w:start w:val="1"/>
      <w:numFmt w:val="bullet"/>
      <w:lvlText w:val="-"/>
      <w:lvlJc w:val="left"/>
      <w:pPr>
        <w:ind w:left="720" w:hanging="360"/>
      </w:pPr>
      <w:rPr>
        <w:rFonts w:ascii="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61">
    <w:nsid w:val="733A3BD2"/>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825794E"/>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3">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79F33B40"/>
    <w:multiLevelType w:val="hybridMultilevel"/>
    <w:tmpl w:val="E25450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7E54246C"/>
    <w:multiLevelType w:val="hybridMultilevel"/>
    <w:tmpl w:val="D6564E9A"/>
    <w:lvl w:ilvl="0" w:tplc="5DAC0192">
      <w:start w:val="1"/>
      <w:numFmt w:val="bullet"/>
      <w:lvlText w:val="-"/>
      <w:lvlJc w:val="left"/>
      <w:pPr>
        <w:ind w:left="360" w:hanging="360"/>
      </w:pPr>
      <w:rPr>
        <w:rFonts w:ascii="Calibri" w:hAnsi="Calibri"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4"/>
  </w:num>
  <w:num w:numId="9">
    <w:abstractNumId w:val="0"/>
  </w:num>
  <w:num w:numId="10">
    <w:abstractNumId w:val="1"/>
  </w:num>
  <w:num w:numId="11">
    <w:abstractNumId w:val="51"/>
    <w:lvlOverride w:ilvl="0">
      <w:startOverride w:val="1"/>
    </w:lvlOverride>
  </w:num>
  <w:num w:numId="12">
    <w:abstractNumId w:val="41"/>
    <w:lvlOverride w:ilvl="0">
      <w:startOverride w:val="1"/>
    </w:lvlOverride>
  </w:num>
  <w:num w:numId="13">
    <w:abstractNumId w:val="51"/>
  </w:num>
  <w:num w:numId="14">
    <w:abstractNumId w:val="41"/>
  </w:num>
  <w:num w:numId="15">
    <w:abstractNumId w:val="35"/>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29"/>
  </w:num>
  <w:num w:numId="19">
    <w:abstractNumId w:val="44"/>
  </w:num>
  <w:num w:numId="20">
    <w:abstractNumId w:val="59"/>
  </w:num>
  <w:num w:numId="21">
    <w:abstractNumId w:val="50"/>
  </w:num>
  <w:num w:numId="22">
    <w:abstractNumId w:val="25"/>
  </w:num>
  <w:num w:numId="23">
    <w:abstractNumId w:val="60"/>
  </w:num>
  <w:num w:numId="24">
    <w:abstractNumId w:val="63"/>
  </w:num>
  <w:num w:numId="25">
    <w:abstractNumId w:val="36"/>
  </w:num>
  <w:num w:numId="26">
    <w:abstractNumId w:val="40"/>
  </w:num>
  <w:num w:numId="27">
    <w:abstractNumId w:val="45"/>
  </w:num>
  <w:num w:numId="28">
    <w:abstractNumId w:val="61"/>
  </w:num>
  <w:num w:numId="29">
    <w:abstractNumId w:val="32"/>
  </w:num>
  <w:num w:numId="30">
    <w:abstractNumId w:val="27"/>
  </w:num>
  <w:num w:numId="31">
    <w:abstractNumId w:val="57"/>
  </w:num>
  <w:num w:numId="32">
    <w:abstractNumId w:val="23"/>
  </w:num>
  <w:num w:numId="33">
    <w:abstractNumId w:val="26"/>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64"/>
  </w:num>
  <w:num w:numId="37">
    <w:abstractNumId w:val="30"/>
  </w:num>
  <w:num w:numId="38">
    <w:abstractNumId w:val="33"/>
  </w:num>
  <w:num w:numId="39">
    <w:abstractNumId w:val="43"/>
  </w:num>
  <w:num w:numId="40">
    <w:abstractNumId w:val="31"/>
  </w:num>
  <w:num w:numId="41">
    <w:abstractNumId w:val="55"/>
  </w:num>
  <w:num w:numId="42">
    <w:abstractNumId w:val="54"/>
  </w:num>
  <w:num w:numId="43">
    <w:abstractNumId w:val="58"/>
  </w:num>
  <w:num w:numId="44">
    <w:abstractNumId w:val="52"/>
  </w:num>
  <w:num w:numId="45">
    <w:abstractNumId w:val="39"/>
  </w:num>
  <w:num w:numId="46">
    <w:abstractNumId w:val="56"/>
  </w:num>
  <w:num w:numId="47">
    <w:abstractNumId w:val="65"/>
  </w:num>
  <w:num w:numId="48">
    <w:abstractNumId w:val="37"/>
  </w:num>
  <w:num w:numId="49">
    <w:abstractNumId w:val="47"/>
  </w:num>
  <w:num w:numId="50">
    <w:abstractNumId w:val="49"/>
  </w:num>
  <w:num w:numId="51">
    <w:abstractNumId w:val="48"/>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2"/>
  </w:num>
  <w:num w:numId="68">
    <w:abstractNumId w:val="22"/>
  </w:num>
  <w:num w:numId="69">
    <w:abstractNumId w:val="5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03D2"/>
    <w:rsid w:val="0000091A"/>
    <w:rsid w:val="0000407A"/>
    <w:rsid w:val="0000439C"/>
    <w:rsid w:val="00004C21"/>
    <w:rsid w:val="00004CED"/>
    <w:rsid w:val="0000567E"/>
    <w:rsid w:val="000057FD"/>
    <w:rsid w:val="000064CF"/>
    <w:rsid w:val="00007D7E"/>
    <w:rsid w:val="0001099E"/>
    <w:rsid w:val="000109C3"/>
    <w:rsid w:val="00010CD0"/>
    <w:rsid w:val="00010EEF"/>
    <w:rsid w:val="00011A66"/>
    <w:rsid w:val="00013339"/>
    <w:rsid w:val="00014569"/>
    <w:rsid w:val="000151A5"/>
    <w:rsid w:val="00017D64"/>
    <w:rsid w:val="00020CBD"/>
    <w:rsid w:val="0002153C"/>
    <w:rsid w:val="000233BB"/>
    <w:rsid w:val="000252A1"/>
    <w:rsid w:val="00026D40"/>
    <w:rsid w:val="00033678"/>
    <w:rsid w:val="0003579C"/>
    <w:rsid w:val="0003647E"/>
    <w:rsid w:val="00041EAD"/>
    <w:rsid w:val="00042B66"/>
    <w:rsid w:val="00043E59"/>
    <w:rsid w:val="00044533"/>
    <w:rsid w:val="000505DF"/>
    <w:rsid w:val="00052D51"/>
    <w:rsid w:val="00054236"/>
    <w:rsid w:val="00056513"/>
    <w:rsid w:val="0005663F"/>
    <w:rsid w:val="00056C53"/>
    <w:rsid w:val="000576BD"/>
    <w:rsid w:val="00057BDB"/>
    <w:rsid w:val="00061EAA"/>
    <w:rsid w:val="00070C93"/>
    <w:rsid w:val="00073F24"/>
    <w:rsid w:val="0007482B"/>
    <w:rsid w:val="00074C5A"/>
    <w:rsid w:val="000755D5"/>
    <w:rsid w:val="00080576"/>
    <w:rsid w:val="00080D4D"/>
    <w:rsid w:val="00081275"/>
    <w:rsid w:val="000813CF"/>
    <w:rsid w:val="00082862"/>
    <w:rsid w:val="000831DA"/>
    <w:rsid w:val="00083910"/>
    <w:rsid w:val="0008607C"/>
    <w:rsid w:val="00087D07"/>
    <w:rsid w:val="00090CEF"/>
    <w:rsid w:val="00091776"/>
    <w:rsid w:val="0009227C"/>
    <w:rsid w:val="0009255F"/>
    <w:rsid w:val="00092577"/>
    <w:rsid w:val="000928C7"/>
    <w:rsid w:val="00094124"/>
    <w:rsid w:val="00094C9F"/>
    <w:rsid w:val="000953C5"/>
    <w:rsid w:val="000A022A"/>
    <w:rsid w:val="000A186A"/>
    <w:rsid w:val="000A24B9"/>
    <w:rsid w:val="000A299A"/>
    <w:rsid w:val="000A3672"/>
    <w:rsid w:val="000A506D"/>
    <w:rsid w:val="000B4034"/>
    <w:rsid w:val="000B47F9"/>
    <w:rsid w:val="000B57F9"/>
    <w:rsid w:val="000B5DAA"/>
    <w:rsid w:val="000B6AB0"/>
    <w:rsid w:val="000C03BB"/>
    <w:rsid w:val="000C0D83"/>
    <w:rsid w:val="000C0ECF"/>
    <w:rsid w:val="000C139B"/>
    <w:rsid w:val="000C1F3C"/>
    <w:rsid w:val="000C3D80"/>
    <w:rsid w:val="000C4921"/>
    <w:rsid w:val="000C4D2D"/>
    <w:rsid w:val="000C63CD"/>
    <w:rsid w:val="000C74DD"/>
    <w:rsid w:val="000C7746"/>
    <w:rsid w:val="000C7CAD"/>
    <w:rsid w:val="000C7CD5"/>
    <w:rsid w:val="000D0EA5"/>
    <w:rsid w:val="000D275C"/>
    <w:rsid w:val="000D3A5F"/>
    <w:rsid w:val="000D3FB7"/>
    <w:rsid w:val="000E08C2"/>
    <w:rsid w:val="000E1612"/>
    <w:rsid w:val="000E203E"/>
    <w:rsid w:val="000E55C9"/>
    <w:rsid w:val="000E7060"/>
    <w:rsid w:val="000E71A3"/>
    <w:rsid w:val="000F09CF"/>
    <w:rsid w:val="000F5457"/>
    <w:rsid w:val="000F63E5"/>
    <w:rsid w:val="000F7C78"/>
    <w:rsid w:val="00100770"/>
    <w:rsid w:val="00100AB4"/>
    <w:rsid w:val="00102747"/>
    <w:rsid w:val="00102CF1"/>
    <w:rsid w:val="00103AD2"/>
    <w:rsid w:val="00104254"/>
    <w:rsid w:val="0010492B"/>
    <w:rsid w:val="00105711"/>
    <w:rsid w:val="00105F08"/>
    <w:rsid w:val="001113D0"/>
    <w:rsid w:val="00115AA1"/>
    <w:rsid w:val="00115BE4"/>
    <w:rsid w:val="00116570"/>
    <w:rsid w:val="00120690"/>
    <w:rsid w:val="00120B53"/>
    <w:rsid w:val="001210E2"/>
    <w:rsid w:val="0012141F"/>
    <w:rsid w:val="001218B8"/>
    <w:rsid w:val="0012436C"/>
    <w:rsid w:val="00130F36"/>
    <w:rsid w:val="0013469E"/>
    <w:rsid w:val="00136633"/>
    <w:rsid w:val="0013671F"/>
    <w:rsid w:val="00136C47"/>
    <w:rsid w:val="00144C2A"/>
    <w:rsid w:val="00147491"/>
    <w:rsid w:val="00151D24"/>
    <w:rsid w:val="001541CE"/>
    <w:rsid w:val="0015523C"/>
    <w:rsid w:val="00155A53"/>
    <w:rsid w:val="00156A2E"/>
    <w:rsid w:val="001572F4"/>
    <w:rsid w:val="00160139"/>
    <w:rsid w:val="00160F06"/>
    <w:rsid w:val="00162687"/>
    <w:rsid w:val="0016505F"/>
    <w:rsid w:val="00170E4D"/>
    <w:rsid w:val="0017213A"/>
    <w:rsid w:val="00172B87"/>
    <w:rsid w:val="00174568"/>
    <w:rsid w:val="00174B5D"/>
    <w:rsid w:val="001768B3"/>
    <w:rsid w:val="00177B2F"/>
    <w:rsid w:val="001813C6"/>
    <w:rsid w:val="001818D2"/>
    <w:rsid w:val="00184461"/>
    <w:rsid w:val="0018531C"/>
    <w:rsid w:val="0018643F"/>
    <w:rsid w:val="001870CD"/>
    <w:rsid w:val="00191D05"/>
    <w:rsid w:val="00192185"/>
    <w:rsid w:val="001922D3"/>
    <w:rsid w:val="001942D5"/>
    <w:rsid w:val="0019444B"/>
    <w:rsid w:val="0019476C"/>
    <w:rsid w:val="00194E0D"/>
    <w:rsid w:val="00196215"/>
    <w:rsid w:val="001973FA"/>
    <w:rsid w:val="00197525"/>
    <w:rsid w:val="001A01A3"/>
    <w:rsid w:val="001A221E"/>
    <w:rsid w:val="001A3E45"/>
    <w:rsid w:val="001A3E9F"/>
    <w:rsid w:val="001A48DF"/>
    <w:rsid w:val="001A555C"/>
    <w:rsid w:val="001A5993"/>
    <w:rsid w:val="001A605D"/>
    <w:rsid w:val="001A65AF"/>
    <w:rsid w:val="001B1D85"/>
    <w:rsid w:val="001B3732"/>
    <w:rsid w:val="001B4FA8"/>
    <w:rsid w:val="001B56F5"/>
    <w:rsid w:val="001B68DB"/>
    <w:rsid w:val="001B7C49"/>
    <w:rsid w:val="001C0C06"/>
    <w:rsid w:val="001C1BB1"/>
    <w:rsid w:val="001C43B1"/>
    <w:rsid w:val="001C5F67"/>
    <w:rsid w:val="001C6013"/>
    <w:rsid w:val="001C68DB"/>
    <w:rsid w:val="001C69AE"/>
    <w:rsid w:val="001C7F60"/>
    <w:rsid w:val="001D2C8E"/>
    <w:rsid w:val="001D41C9"/>
    <w:rsid w:val="001D5B3E"/>
    <w:rsid w:val="001D644B"/>
    <w:rsid w:val="001D65E8"/>
    <w:rsid w:val="001D6C16"/>
    <w:rsid w:val="001D7544"/>
    <w:rsid w:val="001D7569"/>
    <w:rsid w:val="001E72B7"/>
    <w:rsid w:val="001E7617"/>
    <w:rsid w:val="001E7DDF"/>
    <w:rsid w:val="001F1F27"/>
    <w:rsid w:val="001F279C"/>
    <w:rsid w:val="001F555E"/>
    <w:rsid w:val="001F57D7"/>
    <w:rsid w:val="001F664E"/>
    <w:rsid w:val="001F6F4E"/>
    <w:rsid w:val="00200BD3"/>
    <w:rsid w:val="00200D61"/>
    <w:rsid w:val="00201648"/>
    <w:rsid w:val="002034A5"/>
    <w:rsid w:val="0020350B"/>
    <w:rsid w:val="002047E8"/>
    <w:rsid w:val="00204AA4"/>
    <w:rsid w:val="00204DD9"/>
    <w:rsid w:val="0020568F"/>
    <w:rsid w:val="002058B4"/>
    <w:rsid w:val="00205E27"/>
    <w:rsid w:val="0020690F"/>
    <w:rsid w:val="00210B9E"/>
    <w:rsid w:val="0021251C"/>
    <w:rsid w:val="00213E55"/>
    <w:rsid w:val="002145F7"/>
    <w:rsid w:val="002149CE"/>
    <w:rsid w:val="00216142"/>
    <w:rsid w:val="00216D47"/>
    <w:rsid w:val="00217BE8"/>
    <w:rsid w:val="00220EC8"/>
    <w:rsid w:val="002215E9"/>
    <w:rsid w:val="00221B85"/>
    <w:rsid w:val="002222E3"/>
    <w:rsid w:val="00223543"/>
    <w:rsid w:val="00224967"/>
    <w:rsid w:val="00224C2A"/>
    <w:rsid w:val="002273EA"/>
    <w:rsid w:val="002317EA"/>
    <w:rsid w:val="00232F46"/>
    <w:rsid w:val="002358C7"/>
    <w:rsid w:val="00235AB0"/>
    <w:rsid w:val="00236B37"/>
    <w:rsid w:val="00240D09"/>
    <w:rsid w:val="00242F9C"/>
    <w:rsid w:val="00244548"/>
    <w:rsid w:val="00244D1D"/>
    <w:rsid w:val="00246292"/>
    <w:rsid w:val="00247741"/>
    <w:rsid w:val="00247946"/>
    <w:rsid w:val="00250D65"/>
    <w:rsid w:val="00250E36"/>
    <w:rsid w:val="002529EC"/>
    <w:rsid w:val="00253717"/>
    <w:rsid w:val="0025424E"/>
    <w:rsid w:val="00254FD3"/>
    <w:rsid w:val="00255F0E"/>
    <w:rsid w:val="00257E7B"/>
    <w:rsid w:val="0026169D"/>
    <w:rsid w:val="00262242"/>
    <w:rsid w:val="00263187"/>
    <w:rsid w:val="002640B6"/>
    <w:rsid w:val="00265F86"/>
    <w:rsid w:val="00266EC3"/>
    <w:rsid w:val="002671CA"/>
    <w:rsid w:val="0027251B"/>
    <w:rsid w:val="0027322D"/>
    <w:rsid w:val="00274528"/>
    <w:rsid w:val="002747AF"/>
    <w:rsid w:val="00274DD4"/>
    <w:rsid w:val="002753BD"/>
    <w:rsid w:val="00280716"/>
    <w:rsid w:val="00280727"/>
    <w:rsid w:val="00285151"/>
    <w:rsid w:val="002857E1"/>
    <w:rsid w:val="0028663C"/>
    <w:rsid w:val="002876EB"/>
    <w:rsid w:val="00287C0F"/>
    <w:rsid w:val="00290C79"/>
    <w:rsid w:val="002934C8"/>
    <w:rsid w:val="002978FD"/>
    <w:rsid w:val="002A0938"/>
    <w:rsid w:val="002A182B"/>
    <w:rsid w:val="002A32C3"/>
    <w:rsid w:val="002A35E2"/>
    <w:rsid w:val="002A48F0"/>
    <w:rsid w:val="002A4B09"/>
    <w:rsid w:val="002A56B0"/>
    <w:rsid w:val="002B0366"/>
    <w:rsid w:val="002B045F"/>
    <w:rsid w:val="002B2704"/>
    <w:rsid w:val="002B32FF"/>
    <w:rsid w:val="002B61DF"/>
    <w:rsid w:val="002B6A9F"/>
    <w:rsid w:val="002C0F74"/>
    <w:rsid w:val="002C21F7"/>
    <w:rsid w:val="002C398F"/>
    <w:rsid w:val="002C4617"/>
    <w:rsid w:val="002C4ACC"/>
    <w:rsid w:val="002C5564"/>
    <w:rsid w:val="002C6CDA"/>
    <w:rsid w:val="002C7098"/>
    <w:rsid w:val="002C7B47"/>
    <w:rsid w:val="002D11C0"/>
    <w:rsid w:val="002D1619"/>
    <w:rsid w:val="002D17C6"/>
    <w:rsid w:val="002D400B"/>
    <w:rsid w:val="002D4FDB"/>
    <w:rsid w:val="002D7112"/>
    <w:rsid w:val="002D7AC6"/>
    <w:rsid w:val="002E14A8"/>
    <w:rsid w:val="002E1B1B"/>
    <w:rsid w:val="002E1BFD"/>
    <w:rsid w:val="002E3450"/>
    <w:rsid w:val="002E6639"/>
    <w:rsid w:val="002F1A2B"/>
    <w:rsid w:val="002F1C1E"/>
    <w:rsid w:val="002F38C6"/>
    <w:rsid w:val="002F57DC"/>
    <w:rsid w:val="002F6862"/>
    <w:rsid w:val="00300A4D"/>
    <w:rsid w:val="00302EDA"/>
    <w:rsid w:val="00304330"/>
    <w:rsid w:val="00305365"/>
    <w:rsid w:val="00306B6D"/>
    <w:rsid w:val="003104EE"/>
    <w:rsid w:val="0031230A"/>
    <w:rsid w:val="003125EA"/>
    <w:rsid w:val="00316A09"/>
    <w:rsid w:val="00316B12"/>
    <w:rsid w:val="003175DA"/>
    <w:rsid w:val="00320303"/>
    <w:rsid w:val="00324207"/>
    <w:rsid w:val="003243CA"/>
    <w:rsid w:val="00326063"/>
    <w:rsid w:val="00327581"/>
    <w:rsid w:val="0033032C"/>
    <w:rsid w:val="003314CF"/>
    <w:rsid w:val="00332EBD"/>
    <w:rsid w:val="003336B3"/>
    <w:rsid w:val="003416F8"/>
    <w:rsid w:val="003420BA"/>
    <w:rsid w:val="00342185"/>
    <w:rsid w:val="00342F3F"/>
    <w:rsid w:val="003445FC"/>
    <w:rsid w:val="003459B9"/>
    <w:rsid w:val="00345A1B"/>
    <w:rsid w:val="003504FE"/>
    <w:rsid w:val="0035490B"/>
    <w:rsid w:val="00355685"/>
    <w:rsid w:val="0035598B"/>
    <w:rsid w:val="00356A0C"/>
    <w:rsid w:val="003578D9"/>
    <w:rsid w:val="00357EE4"/>
    <w:rsid w:val="00362FD7"/>
    <w:rsid w:val="003635E3"/>
    <w:rsid w:val="00363D1C"/>
    <w:rsid w:val="0036545E"/>
    <w:rsid w:val="00370D11"/>
    <w:rsid w:val="00370D9F"/>
    <w:rsid w:val="00370FFF"/>
    <w:rsid w:val="003710A3"/>
    <w:rsid w:val="00372FC0"/>
    <w:rsid w:val="00373735"/>
    <w:rsid w:val="00376722"/>
    <w:rsid w:val="00376FD9"/>
    <w:rsid w:val="00377610"/>
    <w:rsid w:val="0038072E"/>
    <w:rsid w:val="003808C1"/>
    <w:rsid w:val="00380AF7"/>
    <w:rsid w:val="00380F07"/>
    <w:rsid w:val="0038242B"/>
    <w:rsid w:val="003839C0"/>
    <w:rsid w:val="00385496"/>
    <w:rsid w:val="003857D5"/>
    <w:rsid w:val="003857F5"/>
    <w:rsid w:val="00387710"/>
    <w:rsid w:val="0038789A"/>
    <w:rsid w:val="00390B38"/>
    <w:rsid w:val="0039437A"/>
    <w:rsid w:val="003957F8"/>
    <w:rsid w:val="0039609F"/>
    <w:rsid w:val="003970E1"/>
    <w:rsid w:val="003A0A82"/>
    <w:rsid w:val="003A6233"/>
    <w:rsid w:val="003A644E"/>
    <w:rsid w:val="003B05D2"/>
    <w:rsid w:val="003B1D90"/>
    <w:rsid w:val="003B48B2"/>
    <w:rsid w:val="003B4A3B"/>
    <w:rsid w:val="003B5A3C"/>
    <w:rsid w:val="003C050A"/>
    <w:rsid w:val="003C0DB3"/>
    <w:rsid w:val="003C3DEC"/>
    <w:rsid w:val="003C44A1"/>
    <w:rsid w:val="003C73AE"/>
    <w:rsid w:val="003C7A78"/>
    <w:rsid w:val="003C7C7B"/>
    <w:rsid w:val="003D0A08"/>
    <w:rsid w:val="003D1B8D"/>
    <w:rsid w:val="003D21EA"/>
    <w:rsid w:val="003D44F6"/>
    <w:rsid w:val="003D66D8"/>
    <w:rsid w:val="003D681F"/>
    <w:rsid w:val="003D6991"/>
    <w:rsid w:val="003D6C08"/>
    <w:rsid w:val="003E1C6C"/>
    <w:rsid w:val="003E1E28"/>
    <w:rsid w:val="003E43E2"/>
    <w:rsid w:val="003E4C1A"/>
    <w:rsid w:val="003F0805"/>
    <w:rsid w:val="003F0B69"/>
    <w:rsid w:val="003F3A97"/>
    <w:rsid w:val="003F410A"/>
    <w:rsid w:val="003F51D9"/>
    <w:rsid w:val="003F5ABE"/>
    <w:rsid w:val="003F73EA"/>
    <w:rsid w:val="00400B9B"/>
    <w:rsid w:val="00401D31"/>
    <w:rsid w:val="00401F9B"/>
    <w:rsid w:val="00402850"/>
    <w:rsid w:val="004029D2"/>
    <w:rsid w:val="004077B3"/>
    <w:rsid w:val="00407869"/>
    <w:rsid w:val="004117E8"/>
    <w:rsid w:val="00412CDA"/>
    <w:rsid w:val="00413625"/>
    <w:rsid w:val="00413808"/>
    <w:rsid w:val="00421CD8"/>
    <w:rsid w:val="00422D34"/>
    <w:rsid w:val="0042343B"/>
    <w:rsid w:val="00423682"/>
    <w:rsid w:val="00423FEF"/>
    <w:rsid w:val="00427182"/>
    <w:rsid w:val="0042778E"/>
    <w:rsid w:val="00427DC2"/>
    <w:rsid w:val="0043155D"/>
    <w:rsid w:val="004341B6"/>
    <w:rsid w:val="004347C6"/>
    <w:rsid w:val="00434A7A"/>
    <w:rsid w:val="0043515F"/>
    <w:rsid w:val="00435CB1"/>
    <w:rsid w:val="004377DD"/>
    <w:rsid w:val="00437E13"/>
    <w:rsid w:val="004413C8"/>
    <w:rsid w:val="0044174D"/>
    <w:rsid w:val="00442D7C"/>
    <w:rsid w:val="0044306B"/>
    <w:rsid w:val="00445162"/>
    <w:rsid w:val="004506A9"/>
    <w:rsid w:val="00451C2A"/>
    <w:rsid w:val="004547AC"/>
    <w:rsid w:val="004554A7"/>
    <w:rsid w:val="0045596B"/>
    <w:rsid w:val="00455AD2"/>
    <w:rsid w:val="0045683C"/>
    <w:rsid w:val="00460453"/>
    <w:rsid w:val="00462824"/>
    <w:rsid w:val="00465BCD"/>
    <w:rsid w:val="00470FE2"/>
    <w:rsid w:val="00472D58"/>
    <w:rsid w:val="00476CC3"/>
    <w:rsid w:val="00482240"/>
    <w:rsid w:val="00482844"/>
    <w:rsid w:val="00485059"/>
    <w:rsid w:val="00487A63"/>
    <w:rsid w:val="00492650"/>
    <w:rsid w:val="0049288C"/>
    <w:rsid w:val="00492D12"/>
    <w:rsid w:val="00493771"/>
    <w:rsid w:val="00493E17"/>
    <w:rsid w:val="00494E47"/>
    <w:rsid w:val="0049555F"/>
    <w:rsid w:val="00495B31"/>
    <w:rsid w:val="00497921"/>
    <w:rsid w:val="004A0C8E"/>
    <w:rsid w:val="004A15D1"/>
    <w:rsid w:val="004A2929"/>
    <w:rsid w:val="004A35B2"/>
    <w:rsid w:val="004A37BE"/>
    <w:rsid w:val="004A3F3B"/>
    <w:rsid w:val="004A5AEB"/>
    <w:rsid w:val="004A6961"/>
    <w:rsid w:val="004A6F8D"/>
    <w:rsid w:val="004A7F94"/>
    <w:rsid w:val="004B0183"/>
    <w:rsid w:val="004B4679"/>
    <w:rsid w:val="004B50A9"/>
    <w:rsid w:val="004B5369"/>
    <w:rsid w:val="004B53C4"/>
    <w:rsid w:val="004B5E9B"/>
    <w:rsid w:val="004B629E"/>
    <w:rsid w:val="004B782B"/>
    <w:rsid w:val="004B78C3"/>
    <w:rsid w:val="004C0AC8"/>
    <w:rsid w:val="004C3FA7"/>
    <w:rsid w:val="004C5632"/>
    <w:rsid w:val="004C5DAD"/>
    <w:rsid w:val="004C701F"/>
    <w:rsid w:val="004D078C"/>
    <w:rsid w:val="004D1E33"/>
    <w:rsid w:val="004D20AC"/>
    <w:rsid w:val="004D2323"/>
    <w:rsid w:val="004D2ED7"/>
    <w:rsid w:val="004D492E"/>
    <w:rsid w:val="004D504D"/>
    <w:rsid w:val="004D5520"/>
    <w:rsid w:val="004D790F"/>
    <w:rsid w:val="004E29F2"/>
    <w:rsid w:val="004E4DD5"/>
    <w:rsid w:val="004E5CCF"/>
    <w:rsid w:val="004E7567"/>
    <w:rsid w:val="004E762B"/>
    <w:rsid w:val="004F1708"/>
    <w:rsid w:val="004F19D6"/>
    <w:rsid w:val="004F3143"/>
    <w:rsid w:val="004F3438"/>
    <w:rsid w:val="004F6BED"/>
    <w:rsid w:val="0050114E"/>
    <w:rsid w:val="00501DB0"/>
    <w:rsid w:val="005054EF"/>
    <w:rsid w:val="00505DE9"/>
    <w:rsid w:val="0050769E"/>
    <w:rsid w:val="00507B40"/>
    <w:rsid w:val="00511E70"/>
    <w:rsid w:val="00512471"/>
    <w:rsid w:val="00512BEE"/>
    <w:rsid w:val="00513206"/>
    <w:rsid w:val="005161B0"/>
    <w:rsid w:val="0052023D"/>
    <w:rsid w:val="00521870"/>
    <w:rsid w:val="00522A10"/>
    <w:rsid w:val="00522B04"/>
    <w:rsid w:val="00523081"/>
    <w:rsid w:val="005232AF"/>
    <w:rsid w:val="00523AB9"/>
    <w:rsid w:val="00523AFC"/>
    <w:rsid w:val="00526391"/>
    <w:rsid w:val="00526BEC"/>
    <w:rsid w:val="00526DCD"/>
    <w:rsid w:val="00526F3B"/>
    <w:rsid w:val="00527095"/>
    <w:rsid w:val="00527B55"/>
    <w:rsid w:val="00530756"/>
    <w:rsid w:val="00532B59"/>
    <w:rsid w:val="005331D8"/>
    <w:rsid w:val="00537BC8"/>
    <w:rsid w:val="00540140"/>
    <w:rsid w:val="005428A9"/>
    <w:rsid w:val="00552BEF"/>
    <w:rsid w:val="00553BF2"/>
    <w:rsid w:val="00555C31"/>
    <w:rsid w:val="0055634C"/>
    <w:rsid w:val="00556B26"/>
    <w:rsid w:val="00560415"/>
    <w:rsid w:val="005618D2"/>
    <w:rsid w:val="00565764"/>
    <w:rsid w:val="00565C8F"/>
    <w:rsid w:val="0057021C"/>
    <w:rsid w:val="00572342"/>
    <w:rsid w:val="00573374"/>
    <w:rsid w:val="00573483"/>
    <w:rsid w:val="005760C7"/>
    <w:rsid w:val="00580580"/>
    <w:rsid w:val="00581399"/>
    <w:rsid w:val="00581C6C"/>
    <w:rsid w:val="00582EFF"/>
    <w:rsid w:val="0059016E"/>
    <w:rsid w:val="005907BD"/>
    <w:rsid w:val="00591BF4"/>
    <w:rsid w:val="00593931"/>
    <w:rsid w:val="00594147"/>
    <w:rsid w:val="00594E55"/>
    <w:rsid w:val="00595D1E"/>
    <w:rsid w:val="00595EEC"/>
    <w:rsid w:val="005962F7"/>
    <w:rsid w:val="00596B87"/>
    <w:rsid w:val="00597C29"/>
    <w:rsid w:val="005A351D"/>
    <w:rsid w:val="005A40B3"/>
    <w:rsid w:val="005A5E40"/>
    <w:rsid w:val="005A77D6"/>
    <w:rsid w:val="005A7817"/>
    <w:rsid w:val="005B1EAD"/>
    <w:rsid w:val="005B2F4C"/>
    <w:rsid w:val="005B702A"/>
    <w:rsid w:val="005B7ADA"/>
    <w:rsid w:val="005C164B"/>
    <w:rsid w:val="005C220D"/>
    <w:rsid w:val="005C22B5"/>
    <w:rsid w:val="005C3268"/>
    <w:rsid w:val="005C3C3B"/>
    <w:rsid w:val="005C569A"/>
    <w:rsid w:val="005C5981"/>
    <w:rsid w:val="005C5DEA"/>
    <w:rsid w:val="005D0B3C"/>
    <w:rsid w:val="005D1B58"/>
    <w:rsid w:val="005D32D6"/>
    <w:rsid w:val="005D4F3E"/>
    <w:rsid w:val="005D5289"/>
    <w:rsid w:val="005D5A42"/>
    <w:rsid w:val="005D5BF6"/>
    <w:rsid w:val="005D738D"/>
    <w:rsid w:val="005E0EC5"/>
    <w:rsid w:val="005E2351"/>
    <w:rsid w:val="005E3448"/>
    <w:rsid w:val="005E677B"/>
    <w:rsid w:val="005E7969"/>
    <w:rsid w:val="005F10DB"/>
    <w:rsid w:val="005F1DE8"/>
    <w:rsid w:val="005F3EBC"/>
    <w:rsid w:val="005F4243"/>
    <w:rsid w:val="005F4611"/>
    <w:rsid w:val="005F529B"/>
    <w:rsid w:val="00600BB2"/>
    <w:rsid w:val="00602D49"/>
    <w:rsid w:val="00603924"/>
    <w:rsid w:val="00603A64"/>
    <w:rsid w:val="00603FA1"/>
    <w:rsid w:val="00611950"/>
    <w:rsid w:val="006119D3"/>
    <w:rsid w:val="006151D3"/>
    <w:rsid w:val="0061720D"/>
    <w:rsid w:val="00621079"/>
    <w:rsid w:val="006218EB"/>
    <w:rsid w:val="00622CC7"/>
    <w:rsid w:val="0062305A"/>
    <w:rsid w:val="0062469A"/>
    <w:rsid w:val="00626386"/>
    <w:rsid w:val="006266CB"/>
    <w:rsid w:val="00631DB1"/>
    <w:rsid w:val="00632CCF"/>
    <w:rsid w:val="006330C8"/>
    <w:rsid w:val="00634C3B"/>
    <w:rsid w:val="006375BF"/>
    <w:rsid w:val="006379C3"/>
    <w:rsid w:val="00643544"/>
    <w:rsid w:val="006443DB"/>
    <w:rsid w:val="006465AA"/>
    <w:rsid w:val="00647299"/>
    <w:rsid w:val="006475CA"/>
    <w:rsid w:val="00650E86"/>
    <w:rsid w:val="00651BAB"/>
    <w:rsid w:val="00651E1E"/>
    <w:rsid w:val="006537FE"/>
    <w:rsid w:val="00654CF9"/>
    <w:rsid w:val="00654EA4"/>
    <w:rsid w:val="00655505"/>
    <w:rsid w:val="00656250"/>
    <w:rsid w:val="006569B8"/>
    <w:rsid w:val="00660B04"/>
    <w:rsid w:val="00661B69"/>
    <w:rsid w:val="00662757"/>
    <w:rsid w:val="00662CB7"/>
    <w:rsid w:val="0066321B"/>
    <w:rsid w:val="00663B07"/>
    <w:rsid w:val="0066426D"/>
    <w:rsid w:val="006665CD"/>
    <w:rsid w:val="00667BEC"/>
    <w:rsid w:val="00671A11"/>
    <w:rsid w:val="00671F30"/>
    <w:rsid w:val="0067459F"/>
    <w:rsid w:val="00675339"/>
    <w:rsid w:val="00676F95"/>
    <w:rsid w:val="00677E68"/>
    <w:rsid w:val="0068000E"/>
    <w:rsid w:val="006808DF"/>
    <w:rsid w:val="006814A0"/>
    <w:rsid w:val="00682D11"/>
    <w:rsid w:val="00682E6C"/>
    <w:rsid w:val="0068415D"/>
    <w:rsid w:val="00684546"/>
    <w:rsid w:val="006862BE"/>
    <w:rsid w:val="006864D2"/>
    <w:rsid w:val="006876F0"/>
    <w:rsid w:val="006910CB"/>
    <w:rsid w:val="00691391"/>
    <w:rsid w:val="006913BE"/>
    <w:rsid w:val="006934AD"/>
    <w:rsid w:val="00693BA9"/>
    <w:rsid w:val="00696758"/>
    <w:rsid w:val="006979D0"/>
    <w:rsid w:val="006A04AA"/>
    <w:rsid w:val="006A07A4"/>
    <w:rsid w:val="006A0EC2"/>
    <w:rsid w:val="006A261D"/>
    <w:rsid w:val="006A267A"/>
    <w:rsid w:val="006A40BA"/>
    <w:rsid w:val="006A438E"/>
    <w:rsid w:val="006A4A3F"/>
    <w:rsid w:val="006A5494"/>
    <w:rsid w:val="006A566F"/>
    <w:rsid w:val="006A6CAD"/>
    <w:rsid w:val="006A6E22"/>
    <w:rsid w:val="006A794A"/>
    <w:rsid w:val="006A7BD5"/>
    <w:rsid w:val="006B0EA3"/>
    <w:rsid w:val="006B1CD2"/>
    <w:rsid w:val="006B31B2"/>
    <w:rsid w:val="006B52EB"/>
    <w:rsid w:val="006B5746"/>
    <w:rsid w:val="006B7919"/>
    <w:rsid w:val="006C0526"/>
    <w:rsid w:val="006C0849"/>
    <w:rsid w:val="006C0CBB"/>
    <w:rsid w:val="006C143F"/>
    <w:rsid w:val="006C2562"/>
    <w:rsid w:val="006C2787"/>
    <w:rsid w:val="006C2C2A"/>
    <w:rsid w:val="006C2CCB"/>
    <w:rsid w:val="006C68E8"/>
    <w:rsid w:val="006D3197"/>
    <w:rsid w:val="006D33F4"/>
    <w:rsid w:val="006D6203"/>
    <w:rsid w:val="006D6537"/>
    <w:rsid w:val="006D7C92"/>
    <w:rsid w:val="006E1850"/>
    <w:rsid w:val="006E22E5"/>
    <w:rsid w:val="006E284E"/>
    <w:rsid w:val="006E2D00"/>
    <w:rsid w:val="006E310B"/>
    <w:rsid w:val="006E38C6"/>
    <w:rsid w:val="006E424E"/>
    <w:rsid w:val="006E4CA0"/>
    <w:rsid w:val="006E6FFC"/>
    <w:rsid w:val="006F043C"/>
    <w:rsid w:val="006F0595"/>
    <w:rsid w:val="006F077B"/>
    <w:rsid w:val="006F0E46"/>
    <w:rsid w:val="006F17D9"/>
    <w:rsid w:val="006F2612"/>
    <w:rsid w:val="006F5CFC"/>
    <w:rsid w:val="006F7519"/>
    <w:rsid w:val="00701321"/>
    <w:rsid w:val="00701399"/>
    <w:rsid w:val="007032CD"/>
    <w:rsid w:val="00703381"/>
    <w:rsid w:val="00703A62"/>
    <w:rsid w:val="00705989"/>
    <w:rsid w:val="00706405"/>
    <w:rsid w:val="00706445"/>
    <w:rsid w:val="00706CF7"/>
    <w:rsid w:val="00706CFA"/>
    <w:rsid w:val="00707CD4"/>
    <w:rsid w:val="007100DC"/>
    <w:rsid w:val="00710208"/>
    <w:rsid w:val="00712B39"/>
    <w:rsid w:val="00713AF2"/>
    <w:rsid w:val="00714EFA"/>
    <w:rsid w:val="00715D55"/>
    <w:rsid w:val="007161D7"/>
    <w:rsid w:val="0071626B"/>
    <w:rsid w:val="007208B8"/>
    <w:rsid w:val="00722B11"/>
    <w:rsid w:val="007249C0"/>
    <w:rsid w:val="00724ED8"/>
    <w:rsid w:val="007266EB"/>
    <w:rsid w:val="0072706E"/>
    <w:rsid w:val="00732D05"/>
    <w:rsid w:val="00735F70"/>
    <w:rsid w:val="00740278"/>
    <w:rsid w:val="00744930"/>
    <w:rsid w:val="00746175"/>
    <w:rsid w:val="007467D9"/>
    <w:rsid w:val="00746CAB"/>
    <w:rsid w:val="00746D3C"/>
    <w:rsid w:val="007471A7"/>
    <w:rsid w:val="00747504"/>
    <w:rsid w:val="007532F5"/>
    <w:rsid w:val="00755AC0"/>
    <w:rsid w:val="00757274"/>
    <w:rsid w:val="007611D4"/>
    <w:rsid w:val="00762079"/>
    <w:rsid w:val="00762453"/>
    <w:rsid w:val="00762BCC"/>
    <w:rsid w:val="00764455"/>
    <w:rsid w:val="007660D8"/>
    <w:rsid w:val="00766A0B"/>
    <w:rsid w:val="00767B12"/>
    <w:rsid w:val="007714A7"/>
    <w:rsid w:val="00772BF0"/>
    <w:rsid w:val="00772EEF"/>
    <w:rsid w:val="00773EED"/>
    <w:rsid w:val="007748A9"/>
    <w:rsid w:val="00775AA9"/>
    <w:rsid w:val="007819BE"/>
    <w:rsid w:val="00781A10"/>
    <w:rsid w:val="00782A4A"/>
    <w:rsid w:val="007840F2"/>
    <w:rsid w:val="007855F9"/>
    <w:rsid w:val="00787429"/>
    <w:rsid w:val="007915C8"/>
    <w:rsid w:val="00791EB0"/>
    <w:rsid w:val="00793793"/>
    <w:rsid w:val="00793A71"/>
    <w:rsid w:val="007957C2"/>
    <w:rsid w:val="007A0672"/>
    <w:rsid w:val="007A1157"/>
    <w:rsid w:val="007A31B3"/>
    <w:rsid w:val="007A4309"/>
    <w:rsid w:val="007A477C"/>
    <w:rsid w:val="007A5033"/>
    <w:rsid w:val="007A69E9"/>
    <w:rsid w:val="007A7FA1"/>
    <w:rsid w:val="007B10BB"/>
    <w:rsid w:val="007B42C0"/>
    <w:rsid w:val="007B4A3D"/>
    <w:rsid w:val="007B7C03"/>
    <w:rsid w:val="007C08AD"/>
    <w:rsid w:val="007C1F0B"/>
    <w:rsid w:val="007C2DC4"/>
    <w:rsid w:val="007C2FB9"/>
    <w:rsid w:val="007C3561"/>
    <w:rsid w:val="007C4868"/>
    <w:rsid w:val="007C5E64"/>
    <w:rsid w:val="007D00BA"/>
    <w:rsid w:val="007D0408"/>
    <w:rsid w:val="007D45B9"/>
    <w:rsid w:val="007D5106"/>
    <w:rsid w:val="007D5D73"/>
    <w:rsid w:val="007E0686"/>
    <w:rsid w:val="007E1877"/>
    <w:rsid w:val="007E1D59"/>
    <w:rsid w:val="007E3731"/>
    <w:rsid w:val="007E50F8"/>
    <w:rsid w:val="007E5A6A"/>
    <w:rsid w:val="007E65E2"/>
    <w:rsid w:val="007E6CA5"/>
    <w:rsid w:val="007E71C4"/>
    <w:rsid w:val="007E7816"/>
    <w:rsid w:val="007E7993"/>
    <w:rsid w:val="007F1477"/>
    <w:rsid w:val="007F1D94"/>
    <w:rsid w:val="007F274D"/>
    <w:rsid w:val="007F4261"/>
    <w:rsid w:val="007F4973"/>
    <w:rsid w:val="007F6C7E"/>
    <w:rsid w:val="008008DA"/>
    <w:rsid w:val="00802E2E"/>
    <w:rsid w:val="00804814"/>
    <w:rsid w:val="00806788"/>
    <w:rsid w:val="00806EC6"/>
    <w:rsid w:val="0080702D"/>
    <w:rsid w:val="0080787D"/>
    <w:rsid w:val="00812696"/>
    <w:rsid w:val="0081315E"/>
    <w:rsid w:val="00813BA2"/>
    <w:rsid w:val="00814650"/>
    <w:rsid w:val="00814E28"/>
    <w:rsid w:val="008153CD"/>
    <w:rsid w:val="0081665A"/>
    <w:rsid w:val="00816F2D"/>
    <w:rsid w:val="00817E17"/>
    <w:rsid w:val="00820F76"/>
    <w:rsid w:val="00821FF9"/>
    <w:rsid w:val="00825210"/>
    <w:rsid w:val="00825BE7"/>
    <w:rsid w:val="00827EF0"/>
    <w:rsid w:val="0083033B"/>
    <w:rsid w:val="00830F64"/>
    <w:rsid w:val="008326B8"/>
    <w:rsid w:val="008332C3"/>
    <w:rsid w:val="008356F3"/>
    <w:rsid w:val="00835AA5"/>
    <w:rsid w:val="00836E98"/>
    <w:rsid w:val="00840218"/>
    <w:rsid w:val="00841AFC"/>
    <w:rsid w:val="00842223"/>
    <w:rsid w:val="00842955"/>
    <w:rsid w:val="00850551"/>
    <w:rsid w:val="00850928"/>
    <w:rsid w:val="008530F3"/>
    <w:rsid w:val="008546EC"/>
    <w:rsid w:val="00855734"/>
    <w:rsid w:val="00860049"/>
    <w:rsid w:val="00862137"/>
    <w:rsid w:val="00862A71"/>
    <w:rsid w:val="00865CE0"/>
    <w:rsid w:val="008670F5"/>
    <w:rsid w:val="00867C25"/>
    <w:rsid w:val="0087097B"/>
    <w:rsid w:val="00870FC5"/>
    <w:rsid w:val="00875D92"/>
    <w:rsid w:val="0088026B"/>
    <w:rsid w:val="00880968"/>
    <w:rsid w:val="00883B3C"/>
    <w:rsid w:val="008854AC"/>
    <w:rsid w:val="00890BCF"/>
    <w:rsid w:val="00893DF4"/>
    <w:rsid w:val="008942AB"/>
    <w:rsid w:val="008969B0"/>
    <w:rsid w:val="00896BC0"/>
    <w:rsid w:val="0089753D"/>
    <w:rsid w:val="008A0639"/>
    <w:rsid w:val="008A15BB"/>
    <w:rsid w:val="008A1B7D"/>
    <w:rsid w:val="008A60A4"/>
    <w:rsid w:val="008A60FB"/>
    <w:rsid w:val="008A732C"/>
    <w:rsid w:val="008A7D81"/>
    <w:rsid w:val="008B0495"/>
    <w:rsid w:val="008B0B4F"/>
    <w:rsid w:val="008B15F2"/>
    <w:rsid w:val="008B39DA"/>
    <w:rsid w:val="008B3DFF"/>
    <w:rsid w:val="008B730B"/>
    <w:rsid w:val="008B732F"/>
    <w:rsid w:val="008B7754"/>
    <w:rsid w:val="008C03B0"/>
    <w:rsid w:val="008C0EF1"/>
    <w:rsid w:val="008C22D6"/>
    <w:rsid w:val="008C534E"/>
    <w:rsid w:val="008C6C4A"/>
    <w:rsid w:val="008C6D41"/>
    <w:rsid w:val="008D3E43"/>
    <w:rsid w:val="008D454A"/>
    <w:rsid w:val="008D5726"/>
    <w:rsid w:val="008D59E1"/>
    <w:rsid w:val="008D60D3"/>
    <w:rsid w:val="008D78A3"/>
    <w:rsid w:val="008E2EB0"/>
    <w:rsid w:val="008E3C67"/>
    <w:rsid w:val="008E6B6D"/>
    <w:rsid w:val="008E735B"/>
    <w:rsid w:val="008E7F83"/>
    <w:rsid w:val="008F395B"/>
    <w:rsid w:val="008F64FD"/>
    <w:rsid w:val="008F6858"/>
    <w:rsid w:val="009003D1"/>
    <w:rsid w:val="00900437"/>
    <w:rsid w:val="00901D55"/>
    <w:rsid w:val="00902D88"/>
    <w:rsid w:val="00903BE0"/>
    <w:rsid w:val="00905C53"/>
    <w:rsid w:val="009072E7"/>
    <w:rsid w:val="00907C3E"/>
    <w:rsid w:val="009100D2"/>
    <w:rsid w:val="0091023D"/>
    <w:rsid w:val="00914E47"/>
    <w:rsid w:val="00916D84"/>
    <w:rsid w:val="00917A1A"/>
    <w:rsid w:val="009218AB"/>
    <w:rsid w:val="00921B89"/>
    <w:rsid w:val="0092374F"/>
    <w:rsid w:val="00924E1F"/>
    <w:rsid w:val="00926277"/>
    <w:rsid w:val="00932096"/>
    <w:rsid w:val="00932562"/>
    <w:rsid w:val="00934AC1"/>
    <w:rsid w:val="00936932"/>
    <w:rsid w:val="00937AA7"/>
    <w:rsid w:val="00941C70"/>
    <w:rsid w:val="0094279B"/>
    <w:rsid w:val="0094302E"/>
    <w:rsid w:val="00946004"/>
    <w:rsid w:val="00951D47"/>
    <w:rsid w:val="00952E36"/>
    <w:rsid w:val="00952E3F"/>
    <w:rsid w:val="00953A4E"/>
    <w:rsid w:val="00953D87"/>
    <w:rsid w:val="00955D94"/>
    <w:rsid w:val="00956462"/>
    <w:rsid w:val="00956EF2"/>
    <w:rsid w:val="00961957"/>
    <w:rsid w:val="0096200A"/>
    <w:rsid w:val="0096429E"/>
    <w:rsid w:val="009645CE"/>
    <w:rsid w:val="009650D2"/>
    <w:rsid w:val="00972358"/>
    <w:rsid w:val="009727EC"/>
    <w:rsid w:val="00972B6A"/>
    <w:rsid w:val="00972F01"/>
    <w:rsid w:val="00973E99"/>
    <w:rsid w:val="00975C84"/>
    <w:rsid w:val="0097758E"/>
    <w:rsid w:val="00977866"/>
    <w:rsid w:val="0098205F"/>
    <w:rsid w:val="00983969"/>
    <w:rsid w:val="00983CFF"/>
    <w:rsid w:val="009846F8"/>
    <w:rsid w:val="0098557A"/>
    <w:rsid w:val="00987B8F"/>
    <w:rsid w:val="009961D3"/>
    <w:rsid w:val="00997030"/>
    <w:rsid w:val="009978AF"/>
    <w:rsid w:val="009A02A7"/>
    <w:rsid w:val="009A22C8"/>
    <w:rsid w:val="009A3C07"/>
    <w:rsid w:val="009A47E3"/>
    <w:rsid w:val="009B0079"/>
    <w:rsid w:val="009B0408"/>
    <w:rsid w:val="009B23B8"/>
    <w:rsid w:val="009B269B"/>
    <w:rsid w:val="009B2879"/>
    <w:rsid w:val="009B2C75"/>
    <w:rsid w:val="009B3336"/>
    <w:rsid w:val="009B6585"/>
    <w:rsid w:val="009B6E2C"/>
    <w:rsid w:val="009C5E4E"/>
    <w:rsid w:val="009C6A6D"/>
    <w:rsid w:val="009C705D"/>
    <w:rsid w:val="009D10BA"/>
    <w:rsid w:val="009D291F"/>
    <w:rsid w:val="009D2D56"/>
    <w:rsid w:val="009D2E10"/>
    <w:rsid w:val="009D484B"/>
    <w:rsid w:val="009E10A3"/>
    <w:rsid w:val="009E13E2"/>
    <w:rsid w:val="009E4867"/>
    <w:rsid w:val="009E6365"/>
    <w:rsid w:val="009E689F"/>
    <w:rsid w:val="009E7D52"/>
    <w:rsid w:val="009F03E1"/>
    <w:rsid w:val="009F06C8"/>
    <w:rsid w:val="009F26C7"/>
    <w:rsid w:val="009F325E"/>
    <w:rsid w:val="009F4C98"/>
    <w:rsid w:val="009F4FA7"/>
    <w:rsid w:val="009F5257"/>
    <w:rsid w:val="009F67C6"/>
    <w:rsid w:val="009F6950"/>
    <w:rsid w:val="009F7D11"/>
    <w:rsid w:val="00A00DCD"/>
    <w:rsid w:val="00A05BCF"/>
    <w:rsid w:val="00A05E39"/>
    <w:rsid w:val="00A11570"/>
    <w:rsid w:val="00A1184C"/>
    <w:rsid w:val="00A12253"/>
    <w:rsid w:val="00A127DD"/>
    <w:rsid w:val="00A12CA6"/>
    <w:rsid w:val="00A13A10"/>
    <w:rsid w:val="00A15E26"/>
    <w:rsid w:val="00A1719F"/>
    <w:rsid w:val="00A21D10"/>
    <w:rsid w:val="00A21EAD"/>
    <w:rsid w:val="00A2406F"/>
    <w:rsid w:val="00A241D2"/>
    <w:rsid w:val="00A26C03"/>
    <w:rsid w:val="00A27CF0"/>
    <w:rsid w:val="00A311A2"/>
    <w:rsid w:val="00A31633"/>
    <w:rsid w:val="00A31B32"/>
    <w:rsid w:val="00A3254C"/>
    <w:rsid w:val="00A328ED"/>
    <w:rsid w:val="00A32C36"/>
    <w:rsid w:val="00A3333A"/>
    <w:rsid w:val="00A36674"/>
    <w:rsid w:val="00A40E35"/>
    <w:rsid w:val="00A417BC"/>
    <w:rsid w:val="00A43A24"/>
    <w:rsid w:val="00A44394"/>
    <w:rsid w:val="00A443E3"/>
    <w:rsid w:val="00A44548"/>
    <w:rsid w:val="00A44B1C"/>
    <w:rsid w:val="00A45AF1"/>
    <w:rsid w:val="00A53F19"/>
    <w:rsid w:val="00A54D80"/>
    <w:rsid w:val="00A5516C"/>
    <w:rsid w:val="00A6107F"/>
    <w:rsid w:val="00A618C2"/>
    <w:rsid w:val="00A63052"/>
    <w:rsid w:val="00A66033"/>
    <w:rsid w:val="00A67F0C"/>
    <w:rsid w:val="00A71217"/>
    <w:rsid w:val="00A71265"/>
    <w:rsid w:val="00A716D4"/>
    <w:rsid w:val="00A72271"/>
    <w:rsid w:val="00A750C0"/>
    <w:rsid w:val="00A77333"/>
    <w:rsid w:val="00A80E6C"/>
    <w:rsid w:val="00A812B7"/>
    <w:rsid w:val="00A82BBD"/>
    <w:rsid w:val="00A839CD"/>
    <w:rsid w:val="00A853CE"/>
    <w:rsid w:val="00A86E51"/>
    <w:rsid w:val="00A90821"/>
    <w:rsid w:val="00A90968"/>
    <w:rsid w:val="00A913C0"/>
    <w:rsid w:val="00A92F5B"/>
    <w:rsid w:val="00A97952"/>
    <w:rsid w:val="00AA014F"/>
    <w:rsid w:val="00AA04F4"/>
    <w:rsid w:val="00AA185F"/>
    <w:rsid w:val="00AA3941"/>
    <w:rsid w:val="00AA510F"/>
    <w:rsid w:val="00AA6E73"/>
    <w:rsid w:val="00AA72FF"/>
    <w:rsid w:val="00AB000A"/>
    <w:rsid w:val="00AB226D"/>
    <w:rsid w:val="00AB6AD2"/>
    <w:rsid w:val="00AB6E71"/>
    <w:rsid w:val="00AB7972"/>
    <w:rsid w:val="00AC1CAA"/>
    <w:rsid w:val="00AC361B"/>
    <w:rsid w:val="00AC5694"/>
    <w:rsid w:val="00AC574B"/>
    <w:rsid w:val="00AC61E7"/>
    <w:rsid w:val="00AC781A"/>
    <w:rsid w:val="00AD5161"/>
    <w:rsid w:val="00AD5883"/>
    <w:rsid w:val="00AD5C9E"/>
    <w:rsid w:val="00AE083D"/>
    <w:rsid w:val="00AE166E"/>
    <w:rsid w:val="00AE360F"/>
    <w:rsid w:val="00AE3B6A"/>
    <w:rsid w:val="00AE45D6"/>
    <w:rsid w:val="00AE54AE"/>
    <w:rsid w:val="00AE5C72"/>
    <w:rsid w:val="00AE6D4E"/>
    <w:rsid w:val="00AF0405"/>
    <w:rsid w:val="00AF0B69"/>
    <w:rsid w:val="00AF114B"/>
    <w:rsid w:val="00AF23DB"/>
    <w:rsid w:val="00AF25FB"/>
    <w:rsid w:val="00AF26F6"/>
    <w:rsid w:val="00AF5526"/>
    <w:rsid w:val="00AF5917"/>
    <w:rsid w:val="00AF7EE3"/>
    <w:rsid w:val="00B045B2"/>
    <w:rsid w:val="00B0629B"/>
    <w:rsid w:val="00B10E49"/>
    <w:rsid w:val="00B11464"/>
    <w:rsid w:val="00B1285F"/>
    <w:rsid w:val="00B12EF9"/>
    <w:rsid w:val="00B131AD"/>
    <w:rsid w:val="00B13AB6"/>
    <w:rsid w:val="00B15C82"/>
    <w:rsid w:val="00B16067"/>
    <w:rsid w:val="00B161BF"/>
    <w:rsid w:val="00B1653A"/>
    <w:rsid w:val="00B17C92"/>
    <w:rsid w:val="00B17EDD"/>
    <w:rsid w:val="00B21862"/>
    <w:rsid w:val="00B23564"/>
    <w:rsid w:val="00B3085E"/>
    <w:rsid w:val="00B3126E"/>
    <w:rsid w:val="00B31945"/>
    <w:rsid w:val="00B31EFE"/>
    <w:rsid w:val="00B3236E"/>
    <w:rsid w:val="00B346BB"/>
    <w:rsid w:val="00B34B53"/>
    <w:rsid w:val="00B35332"/>
    <w:rsid w:val="00B36B10"/>
    <w:rsid w:val="00B37860"/>
    <w:rsid w:val="00B4040F"/>
    <w:rsid w:val="00B40711"/>
    <w:rsid w:val="00B409E9"/>
    <w:rsid w:val="00B4221B"/>
    <w:rsid w:val="00B442B1"/>
    <w:rsid w:val="00B45621"/>
    <w:rsid w:val="00B46711"/>
    <w:rsid w:val="00B47469"/>
    <w:rsid w:val="00B502E2"/>
    <w:rsid w:val="00B503C9"/>
    <w:rsid w:val="00B5096C"/>
    <w:rsid w:val="00B50EA0"/>
    <w:rsid w:val="00B52AE5"/>
    <w:rsid w:val="00B52BDA"/>
    <w:rsid w:val="00B53B53"/>
    <w:rsid w:val="00B54037"/>
    <w:rsid w:val="00B54FC4"/>
    <w:rsid w:val="00B55423"/>
    <w:rsid w:val="00B558B1"/>
    <w:rsid w:val="00B5726B"/>
    <w:rsid w:val="00B579AF"/>
    <w:rsid w:val="00B57D07"/>
    <w:rsid w:val="00B6191C"/>
    <w:rsid w:val="00B62A16"/>
    <w:rsid w:val="00B62A3B"/>
    <w:rsid w:val="00B6301E"/>
    <w:rsid w:val="00B640E0"/>
    <w:rsid w:val="00B6594A"/>
    <w:rsid w:val="00B6596D"/>
    <w:rsid w:val="00B66571"/>
    <w:rsid w:val="00B66DA8"/>
    <w:rsid w:val="00B718B4"/>
    <w:rsid w:val="00B7373D"/>
    <w:rsid w:val="00B7444E"/>
    <w:rsid w:val="00B74A4A"/>
    <w:rsid w:val="00B759C3"/>
    <w:rsid w:val="00B75A3A"/>
    <w:rsid w:val="00B77158"/>
    <w:rsid w:val="00B779DC"/>
    <w:rsid w:val="00B818C0"/>
    <w:rsid w:val="00B820F5"/>
    <w:rsid w:val="00B8323C"/>
    <w:rsid w:val="00B83F80"/>
    <w:rsid w:val="00B84BE7"/>
    <w:rsid w:val="00B84F5F"/>
    <w:rsid w:val="00B90325"/>
    <w:rsid w:val="00B9243D"/>
    <w:rsid w:val="00B947CF"/>
    <w:rsid w:val="00B94836"/>
    <w:rsid w:val="00B95D63"/>
    <w:rsid w:val="00BA0EE2"/>
    <w:rsid w:val="00BA1135"/>
    <w:rsid w:val="00BA1644"/>
    <w:rsid w:val="00BA24CE"/>
    <w:rsid w:val="00BA2B8B"/>
    <w:rsid w:val="00BA48C2"/>
    <w:rsid w:val="00BA5CBD"/>
    <w:rsid w:val="00BA67EB"/>
    <w:rsid w:val="00BA737A"/>
    <w:rsid w:val="00BA7833"/>
    <w:rsid w:val="00BB089F"/>
    <w:rsid w:val="00BB0C57"/>
    <w:rsid w:val="00BB13AD"/>
    <w:rsid w:val="00BB156A"/>
    <w:rsid w:val="00BB482F"/>
    <w:rsid w:val="00BB50E2"/>
    <w:rsid w:val="00BB66F1"/>
    <w:rsid w:val="00BB7279"/>
    <w:rsid w:val="00BC197D"/>
    <w:rsid w:val="00BC1FEF"/>
    <w:rsid w:val="00BC25C8"/>
    <w:rsid w:val="00BC2734"/>
    <w:rsid w:val="00BC2A08"/>
    <w:rsid w:val="00BC626B"/>
    <w:rsid w:val="00BC64C2"/>
    <w:rsid w:val="00BC796F"/>
    <w:rsid w:val="00BD0191"/>
    <w:rsid w:val="00BD1170"/>
    <w:rsid w:val="00BD16A4"/>
    <w:rsid w:val="00BD1D88"/>
    <w:rsid w:val="00BD2022"/>
    <w:rsid w:val="00BD24D1"/>
    <w:rsid w:val="00BD24ED"/>
    <w:rsid w:val="00BD4C8B"/>
    <w:rsid w:val="00BD78F8"/>
    <w:rsid w:val="00BE07B8"/>
    <w:rsid w:val="00BE3A90"/>
    <w:rsid w:val="00BE6390"/>
    <w:rsid w:val="00BE657B"/>
    <w:rsid w:val="00BF0BCB"/>
    <w:rsid w:val="00BF384A"/>
    <w:rsid w:val="00BF3BE5"/>
    <w:rsid w:val="00BF4FED"/>
    <w:rsid w:val="00BF54C0"/>
    <w:rsid w:val="00BF5692"/>
    <w:rsid w:val="00BF7751"/>
    <w:rsid w:val="00C007F3"/>
    <w:rsid w:val="00C00B82"/>
    <w:rsid w:val="00C04004"/>
    <w:rsid w:val="00C04F37"/>
    <w:rsid w:val="00C05674"/>
    <w:rsid w:val="00C057D8"/>
    <w:rsid w:val="00C06D50"/>
    <w:rsid w:val="00C07100"/>
    <w:rsid w:val="00C10C7A"/>
    <w:rsid w:val="00C12876"/>
    <w:rsid w:val="00C13830"/>
    <w:rsid w:val="00C14DFB"/>
    <w:rsid w:val="00C179C4"/>
    <w:rsid w:val="00C17AFE"/>
    <w:rsid w:val="00C23F59"/>
    <w:rsid w:val="00C2552B"/>
    <w:rsid w:val="00C258D8"/>
    <w:rsid w:val="00C30387"/>
    <w:rsid w:val="00C3082A"/>
    <w:rsid w:val="00C30CAA"/>
    <w:rsid w:val="00C318E3"/>
    <w:rsid w:val="00C3239B"/>
    <w:rsid w:val="00C330DA"/>
    <w:rsid w:val="00C332D5"/>
    <w:rsid w:val="00C33935"/>
    <w:rsid w:val="00C348B6"/>
    <w:rsid w:val="00C366E8"/>
    <w:rsid w:val="00C41BD3"/>
    <w:rsid w:val="00C42C1E"/>
    <w:rsid w:val="00C43221"/>
    <w:rsid w:val="00C432EE"/>
    <w:rsid w:val="00C45123"/>
    <w:rsid w:val="00C46668"/>
    <w:rsid w:val="00C4785B"/>
    <w:rsid w:val="00C500B0"/>
    <w:rsid w:val="00C50C0A"/>
    <w:rsid w:val="00C52F69"/>
    <w:rsid w:val="00C539E6"/>
    <w:rsid w:val="00C53C8D"/>
    <w:rsid w:val="00C53E0A"/>
    <w:rsid w:val="00C54A5E"/>
    <w:rsid w:val="00C556C3"/>
    <w:rsid w:val="00C55A12"/>
    <w:rsid w:val="00C55FB6"/>
    <w:rsid w:val="00C56D0A"/>
    <w:rsid w:val="00C57AF3"/>
    <w:rsid w:val="00C57B6E"/>
    <w:rsid w:val="00C60ED3"/>
    <w:rsid w:val="00C61C15"/>
    <w:rsid w:val="00C633EA"/>
    <w:rsid w:val="00C6362D"/>
    <w:rsid w:val="00C651BF"/>
    <w:rsid w:val="00C66D8D"/>
    <w:rsid w:val="00C6723D"/>
    <w:rsid w:val="00C70ABA"/>
    <w:rsid w:val="00C738DA"/>
    <w:rsid w:val="00C76C37"/>
    <w:rsid w:val="00C806EF"/>
    <w:rsid w:val="00C80B73"/>
    <w:rsid w:val="00C830B0"/>
    <w:rsid w:val="00C85447"/>
    <w:rsid w:val="00C90430"/>
    <w:rsid w:val="00C910C8"/>
    <w:rsid w:val="00C948F0"/>
    <w:rsid w:val="00C94A1D"/>
    <w:rsid w:val="00C94D83"/>
    <w:rsid w:val="00C95E56"/>
    <w:rsid w:val="00C97055"/>
    <w:rsid w:val="00C97B7E"/>
    <w:rsid w:val="00CA1C1E"/>
    <w:rsid w:val="00CA1D3B"/>
    <w:rsid w:val="00CA20BE"/>
    <w:rsid w:val="00CA290A"/>
    <w:rsid w:val="00CA292F"/>
    <w:rsid w:val="00CA613A"/>
    <w:rsid w:val="00CA7401"/>
    <w:rsid w:val="00CA7ED9"/>
    <w:rsid w:val="00CB007A"/>
    <w:rsid w:val="00CB2264"/>
    <w:rsid w:val="00CB34B1"/>
    <w:rsid w:val="00CB3B7B"/>
    <w:rsid w:val="00CB3F5D"/>
    <w:rsid w:val="00CB55C9"/>
    <w:rsid w:val="00CB62A6"/>
    <w:rsid w:val="00CB6436"/>
    <w:rsid w:val="00CB6509"/>
    <w:rsid w:val="00CC002F"/>
    <w:rsid w:val="00CC0896"/>
    <w:rsid w:val="00CC1D6B"/>
    <w:rsid w:val="00CC4A30"/>
    <w:rsid w:val="00CC4BC3"/>
    <w:rsid w:val="00CD0063"/>
    <w:rsid w:val="00CD0B69"/>
    <w:rsid w:val="00CD162E"/>
    <w:rsid w:val="00CD2161"/>
    <w:rsid w:val="00CD3608"/>
    <w:rsid w:val="00CD4812"/>
    <w:rsid w:val="00CD6312"/>
    <w:rsid w:val="00CD7573"/>
    <w:rsid w:val="00CD78B9"/>
    <w:rsid w:val="00CD7A36"/>
    <w:rsid w:val="00CD7CDA"/>
    <w:rsid w:val="00CE0EF3"/>
    <w:rsid w:val="00CE6B87"/>
    <w:rsid w:val="00CE7328"/>
    <w:rsid w:val="00CE7E5B"/>
    <w:rsid w:val="00CF03D8"/>
    <w:rsid w:val="00CF2E92"/>
    <w:rsid w:val="00CF342C"/>
    <w:rsid w:val="00CF3A13"/>
    <w:rsid w:val="00CF3BAC"/>
    <w:rsid w:val="00CF66C6"/>
    <w:rsid w:val="00D04050"/>
    <w:rsid w:val="00D04FAA"/>
    <w:rsid w:val="00D074FD"/>
    <w:rsid w:val="00D11089"/>
    <w:rsid w:val="00D1255C"/>
    <w:rsid w:val="00D13CDF"/>
    <w:rsid w:val="00D1644E"/>
    <w:rsid w:val="00D169F6"/>
    <w:rsid w:val="00D16C82"/>
    <w:rsid w:val="00D16CF7"/>
    <w:rsid w:val="00D16FEC"/>
    <w:rsid w:val="00D17F09"/>
    <w:rsid w:val="00D20111"/>
    <w:rsid w:val="00D21EFC"/>
    <w:rsid w:val="00D24760"/>
    <w:rsid w:val="00D27099"/>
    <w:rsid w:val="00D27E8E"/>
    <w:rsid w:val="00D27F51"/>
    <w:rsid w:val="00D306B7"/>
    <w:rsid w:val="00D31576"/>
    <w:rsid w:val="00D315F2"/>
    <w:rsid w:val="00D33112"/>
    <w:rsid w:val="00D33AEE"/>
    <w:rsid w:val="00D33B98"/>
    <w:rsid w:val="00D34F95"/>
    <w:rsid w:val="00D34FD0"/>
    <w:rsid w:val="00D41C80"/>
    <w:rsid w:val="00D4259C"/>
    <w:rsid w:val="00D442E5"/>
    <w:rsid w:val="00D45E80"/>
    <w:rsid w:val="00D5286F"/>
    <w:rsid w:val="00D54B93"/>
    <w:rsid w:val="00D55BAE"/>
    <w:rsid w:val="00D56256"/>
    <w:rsid w:val="00D609D2"/>
    <w:rsid w:val="00D609DF"/>
    <w:rsid w:val="00D625FE"/>
    <w:rsid w:val="00D636A9"/>
    <w:rsid w:val="00D659BD"/>
    <w:rsid w:val="00D65E1C"/>
    <w:rsid w:val="00D66E12"/>
    <w:rsid w:val="00D66FE2"/>
    <w:rsid w:val="00D71F0E"/>
    <w:rsid w:val="00D7369D"/>
    <w:rsid w:val="00D73A4B"/>
    <w:rsid w:val="00D7463A"/>
    <w:rsid w:val="00D762D7"/>
    <w:rsid w:val="00D77722"/>
    <w:rsid w:val="00D83825"/>
    <w:rsid w:val="00D84B86"/>
    <w:rsid w:val="00D85506"/>
    <w:rsid w:val="00D86999"/>
    <w:rsid w:val="00D86F60"/>
    <w:rsid w:val="00D91AA9"/>
    <w:rsid w:val="00D91E1E"/>
    <w:rsid w:val="00D91FF9"/>
    <w:rsid w:val="00D929BB"/>
    <w:rsid w:val="00D92E27"/>
    <w:rsid w:val="00D93531"/>
    <w:rsid w:val="00D95AB1"/>
    <w:rsid w:val="00D96E6E"/>
    <w:rsid w:val="00DA10AB"/>
    <w:rsid w:val="00DA1F9C"/>
    <w:rsid w:val="00DA700A"/>
    <w:rsid w:val="00DA7889"/>
    <w:rsid w:val="00DB02B3"/>
    <w:rsid w:val="00DB0DC2"/>
    <w:rsid w:val="00DB25F9"/>
    <w:rsid w:val="00DB352A"/>
    <w:rsid w:val="00DC14E4"/>
    <w:rsid w:val="00DC3BA9"/>
    <w:rsid w:val="00DC49DE"/>
    <w:rsid w:val="00DC4F90"/>
    <w:rsid w:val="00DC6327"/>
    <w:rsid w:val="00DC78FD"/>
    <w:rsid w:val="00DC7DF2"/>
    <w:rsid w:val="00DD0D0E"/>
    <w:rsid w:val="00DD11E9"/>
    <w:rsid w:val="00DD1F05"/>
    <w:rsid w:val="00DD2523"/>
    <w:rsid w:val="00DD3908"/>
    <w:rsid w:val="00DD3ABB"/>
    <w:rsid w:val="00DD59C4"/>
    <w:rsid w:val="00DD7149"/>
    <w:rsid w:val="00DD72B9"/>
    <w:rsid w:val="00DD76D4"/>
    <w:rsid w:val="00DD7DAD"/>
    <w:rsid w:val="00DE01F2"/>
    <w:rsid w:val="00DE0D5A"/>
    <w:rsid w:val="00DE0FC8"/>
    <w:rsid w:val="00DE228C"/>
    <w:rsid w:val="00DE2A9C"/>
    <w:rsid w:val="00DE387C"/>
    <w:rsid w:val="00DE5070"/>
    <w:rsid w:val="00DE6EBA"/>
    <w:rsid w:val="00DF0853"/>
    <w:rsid w:val="00DF0962"/>
    <w:rsid w:val="00DF3AE8"/>
    <w:rsid w:val="00DF3CD4"/>
    <w:rsid w:val="00DF416F"/>
    <w:rsid w:val="00DF486D"/>
    <w:rsid w:val="00DF525F"/>
    <w:rsid w:val="00E00728"/>
    <w:rsid w:val="00E01BC4"/>
    <w:rsid w:val="00E02329"/>
    <w:rsid w:val="00E03698"/>
    <w:rsid w:val="00E03C82"/>
    <w:rsid w:val="00E03E0D"/>
    <w:rsid w:val="00E05F92"/>
    <w:rsid w:val="00E074E7"/>
    <w:rsid w:val="00E07CE4"/>
    <w:rsid w:val="00E07D2C"/>
    <w:rsid w:val="00E11B7A"/>
    <w:rsid w:val="00E13D79"/>
    <w:rsid w:val="00E146C7"/>
    <w:rsid w:val="00E1577F"/>
    <w:rsid w:val="00E15E4F"/>
    <w:rsid w:val="00E166EF"/>
    <w:rsid w:val="00E1671A"/>
    <w:rsid w:val="00E16D76"/>
    <w:rsid w:val="00E205BF"/>
    <w:rsid w:val="00E23C37"/>
    <w:rsid w:val="00E23C65"/>
    <w:rsid w:val="00E24E97"/>
    <w:rsid w:val="00E25653"/>
    <w:rsid w:val="00E27588"/>
    <w:rsid w:val="00E276CE"/>
    <w:rsid w:val="00E326B5"/>
    <w:rsid w:val="00E34BBF"/>
    <w:rsid w:val="00E35D6F"/>
    <w:rsid w:val="00E3603D"/>
    <w:rsid w:val="00E3795C"/>
    <w:rsid w:val="00E40648"/>
    <w:rsid w:val="00E40C1B"/>
    <w:rsid w:val="00E41750"/>
    <w:rsid w:val="00E432DB"/>
    <w:rsid w:val="00E45022"/>
    <w:rsid w:val="00E45115"/>
    <w:rsid w:val="00E45FA2"/>
    <w:rsid w:val="00E46B7C"/>
    <w:rsid w:val="00E4739B"/>
    <w:rsid w:val="00E47B20"/>
    <w:rsid w:val="00E52EEB"/>
    <w:rsid w:val="00E53183"/>
    <w:rsid w:val="00E5334E"/>
    <w:rsid w:val="00E53F03"/>
    <w:rsid w:val="00E555D5"/>
    <w:rsid w:val="00E5578D"/>
    <w:rsid w:val="00E55A9A"/>
    <w:rsid w:val="00E5603C"/>
    <w:rsid w:val="00E568B4"/>
    <w:rsid w:val="00E60728"/>
    <w:rsid w:val="00E60AB8"/>
    <w:rsid w:val="00E60F2E"/>
    <w:rsid w:val="00E60F71"/>
    <w:rsid w:val="00E61D1A"/>
    <w:rsid w:val="00E6202C"/>
    <w:rsid w:val="00E62B38"/>
    <w:rsid w:val="00E62BA5"/>
    <w:rsid w:val="00E6383E"/>
    <w:rsid w:val="00E65780"/>
    <w:rsid w:val="00E66388"/>
    <w:rsid w:val="00E707BC"/>
    <w:rsid w:val="00E707E3"/>
    <w:rsid w:val="00E71183"/>
    <w:rsid w:val="00E73C18"/>
    <w:rsid w:val="00E7466F"/>
    <w:rsid w:val="00E74AC6"/>
    <w:rsid w:val="00E74F27"/>
    <w:rsid w:val="00E7561E"/>
    <w:rsid w:val="00E75FF8"/>
    <w:rsid w:val="00E779D2"/>
    <w:rsid w:val="00E81BA1"/>
    <w:rsid w:val="00E875F0"/>
    <w:rsid w:val="00E911B5"/>
    <w:rsid w:val="00E930EE"/>
    <w:rsid w:val="00E931E4"/>
    <w:rsid w:val="00E93E89"/>
    <w:rsid w:val="00E94A41"/>
    <w:rsid w:val="00E94BC4"/>
    <w:rsid w:val="00EA1777"/>
    <w:rsid w:val="00EA24E6"/>
    <w:rsid w:val="00EA6410"/>
    <w:rsid w:val="00EA6607"/>
    <w:rsid w:val="00EB0925"/>
    <w:rsid w:val="00EB181E"/>
    <w:rsid w:val="00EB43FE"/>
    <w:rsid w:val="00EB4495"/>
    <w:rsid w:val="00EB54FA"/>
    <w:rsid w:val="00EC0F1C"/>
    <w:rsid w:val="00EC295F"/>
    <w:rsid w:val="00EC2E62"/>
    <w:rsid w:val="00EC2FA6"/>
    <w:rsid w:val="00EC397F"/>
    <w:rsid w:val="00EC42F8"/>
    <w:rsid w:val="00EC7186"/>
    <w:rsid w:val="00ED1A5E"/>
    <w:rsid w:val="00ED5C31"/>
    <w:rsid w:val="00ED68EC"/>
    <w:rsid w:val="00ED7CAE"/>
    <w:rsid w:val="00EE04A1"/>
    <w:rsid w:val="00EE13EC"/>
    <w:rsid w:val="00EE60AC"/>
    <w:rsid w:val="00EF22D8"/>
    <w:rsid w:val="00EF24D3"/>
    <w:rsid w:val="00EF36D2"/>
    <w:rsid w:val="00EF4388"/>
    <w:rsid w:val="00EF4711"/>
    <w:rsid w:val="00EF5230"/>
    <w:rsid w:val="00EF530B"/>
    <w:rsid w:val="00EF659B"/>
    <w:rsid w:val="00EF65DD"/>
    <w:rsid w:val="00EF6BAC"/>
    <w:rsid w:val="00F02D4F"/>
    <w:rsid w:val="00F0622E"/>
    <w:rsid w:val="00F06B90"/>
    <w:rsid w:val="00F0771D"/>
    <w:rsid w:val="00F1210C"/>
    <w:rsid w:val="00F12624"/>
    <w:rsid w:val="00F14AD3"/>
    <w:rsid w:val="00F1529C"/>
    <w:rsid w:val="00F15846"/>
    <w:rsid w:val="00F17D72"/>
    <w:rsid w:val="00F22331"/>
    <w:rsid w:val="00F22C56"/>
    <w:rsid w:val="00F24128"/>
    <w:rsid w:val="00F24D89"/>
    <w:rsid w:val="00F27F63"/>
    <w:rsid w:val="00F303AB"/>
    <w:rsid w:val="00F309DE"/>
    <w:rsid w:val="00F33E9D"/>
    <w:rsid w:val="00F34440"/>
    <w:rsid w:val="00F3483F"/>
    <w:rsid w:val="00F35F93"/>
    <w:rsid w:val="00F406CA"/>
    <w:rsid w:val="00F40F4D"/>
    <w:rsid w:val="00F41B77"/>
    <w:rsid w:val="00F42C5F"/>
    <w:rsid w:val="00F45598"/>
    <w:rsid w:val="00F455E1"/>
    <w:rsid w:val="00F46AA1"/>
    <w:rsid w:val="00F47183"/>
    <w:rsid w:val="00F47486"/>
    <w:rsid w:val="00F509EB"/>
    <w:rsid w:val="00F516A6"/>
    <w:rsid w:val="00F51F4A"/>
    <w:rsid w:val="00F54C6E"/>
    <w:rsid w:val="00F5542C"/>
    <w:rsid w:val="00F5565C"/>
    <w:rsid w:val="00F57FB8"/>
    <w:rsid w:val="00F60A58"/>
    <w:rsid w:val="00F60D12"/>
    <w:rsid w:val="00F62F22"/>
    <w:rsid w:val="00F62FC9"/>
    <w:rsid w:val="00F65EE3"/>
    <w:rsid w:val="00F66465"/>
    <w:rsid w:val="00F671E7"/>
    <w:rsid w:val="00F678A8"/>
    <w:rsid w:val="00F706AA"/>
    <w:rsid w:val="00F706BB"/>
    <w:rsid w:val="00F708CA"/>
    <w:rsid w:val="00F71B61"/>
    <w:rsid w:val="00F758BA"/>
    <w:rsid w:val="00F7777C"/>
    <w:rsid w:val="00F77902"/>
    <w:rsid w:val="00F8372A"/>
    <w:rsid w:val="00F84177"/>
    <w:rsid w:val="00F84477"/>
    <w:rsid w:val="00F84BA3"/>
    <w:rsid w:val="00F8535C"/>
    <w:rsid w:val="00F86A57"/>
    <w:rsid w:val="00F86F9A"/>
    <w:rsid w:val="00F9184C"/>
    <w:rsid w:val="00F91F25"/>
    <w:rsid w:val="00F93C88"/>
    <w:rsid w:val="00FA0E4F"/>
    <w:rsid w:val="00FA2448"/>
    <w:rsid w:val="00FA2F07"/>
    <w:rsid w:val="00FA341D"/>
    <w:rsid w:val="00FA39EC"/>
    <w:rsid w:val="00FA47F7"/>
    <w:rsid w:val="00FA7383"/>
    <w:rsid w:val="00FB0302"/>
    <w:rsid w:val="00FB1B82"/>
    <w:rsid w:val="00FB1B99"/>
    <w:rsid w:val="00FB1DBB"/>
    <w:rsid w:val="00FB3095"/>
    <w:rsid w:val="00FB34CB"/>
    <w:rsid w:val="00FB3EB5"/>
    <w:rsid w:val="00FB7FCE"/>
    <w:rsid w:val="00FC1A27"/>
    <w:rsid w:val="00FC3533"/>
    <w:rsid w:val="00FC357A"/>
    <w:rsid w:val="00FC4667"/>
    <w:rsid w:val="00FC582C"/>
    <w:rsid w:val="00FC66C3"/>
    <w:rsid w:val="00FC776E"/>
    <w:rsid w:val="00FD0D97"/>
    <w:rsid w:val="00FD0E5B"/>
    <w:rsid w:val="00FD106C"/>
    <w:rsid w:val="00FD1674"/>
    <w:rsid w:val="00FD1736"/>
    <w:rsid w:val="00FD1A43"/>
    <w:rsid w:val="00FD3418"/>
    <w:rsid w:val="00FD461A"/>
    <w:rsid w:val="00FD5DEA"/>
    <w:rsid w:val="00FD5FD5"/>
    <w:rsid w:val="00FE1ABD"/>
    <w:rsid w:val="00FE2056"/>
    <w:rsid w:val="00FE3034"/>
    <w:rsid w:val="00FE6F82"/>
    <w:rsid w:val="00FF0881"/>
    <w:rsid w:val="00FF1DD2"/>
    <w:rsid w:val="00FF2677"/>
    <w:rsid w:val="00FF44EF"/>
    <w:rsid w:val="00FF5DC4"/>
    <w:rsid w:val="00FF60A1"/>
    <w:rsid w:val="00FF64D6"/>
    <w:rsid w:val="00FF6B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893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0" w:unhideWhenUsed="0" w:qFormat="1"/>
    <w:lsdException w:name="page number" w:uiPriority="0"/>
    <w:lsdException w:name="endnote reference" w:uiPriority="0"/>
    <w:lsdException w:name="List"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Char6 Char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uiPriority w:val="99"/>
    <w:rsid w:val="00B52BDA"/>
    <w:rPr>
      <w:rFonts w:ascii="Arial" w:eastAsia="Calibri" w:hAnsi="Arial" w:cs="Arial"/>
      <w:b/>
      <w:bCs/>
      <w:color w:val="000000"/>
      <w:kern w:val="1"/>
    </w:rPr>
  </w:style>
  <w:style w:type="character" w:customStyle="1" w:styleId="BuborkszvegChar">
    <w:name w:val="Buborékszöveg Char"/>
    <w:uiPriority w:val="99"/>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15523C"/>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uiPriority w:val="99"/>
    <w:rsid w:val="00B52BDA"/>
    <w:rPr>
      <w:b/>
      <w:bCs/>
    </w:rPr>
  </w:style>
  <w:style w:type="paragraph" w:styleId="Buborkszveg">
    <w:name w:val="Balloon Text"/>
    <w:basedOn w:val="Norml"/>
    <w:uiPriority w:val="99"/>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aliases w:val="Char Char Char Char1,Char Char3,Char3, Char Char Char Char Char, Char Char Char Char1,Char Char Char Char Char,Comment Text Char1,Char Char Char Char3,Char6 Char"/>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3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rovatdata">
    <w:name w:val="alrovatdata"/>
    <w:basedOn w:val="Bekezdsalapbettpusa"/>
    <w:rsid w:val="00476CC3"/>
  </w:style>
  <w:style w:type="paragraph" w:customStyle="1" w:styleId="Listaszerbekezds5">
    <w:name w:val="Listaszerű bekezdés5"/>
    <w:basedOn w:val="Norml"/>
    <w:rsid w:val="00476CC3"/>
    <w:pPr>
      <w:suppressAutoHyphens w:val="0"/>
      <w:spacing w:after="0" w:line="240" w:lineRule="auto"/>
      <w:ind w:left="720"/>
      <w:textAlignment w:val="auto"/>
    </w:pPr>
    <w:rPr>
      <w:rFonts w:ascii="Calibri" w:eastAsia="Times New Roman" w:hAnsi="Calibri" w:cs="Times New Roman"/>
      <w:color w:val="auto"/>
      <w:kern w:val="0"/>
      <w:sz w:val="22"/>
      <w:szCs w:val="22"/>
      <w:lang w:eastAsia="en-US"/>
    </w:rPr>
  </w:style>
  <w:style w:type="character" w:customStyle="1" w:styleId="Megemlts1">
    <w:name w:val="Megemlítés1"/>
    <w:basedOn w:val="Bekezdsalapbettpusa"/>
    <w:uiPriority w:val="99"/>
    <w:semiHidden/>
    <w:unhideWhenUsed/>
    <w:rsid w:val="00CF66C6"/>
    <w:rPr>
      <w:color w:val="2B579A"/>
      <w:shd w:val="clear" w:color="auto" w:fill="E6E6E6"/>
    </w:rPr>
  </w:style>
  <w:style w:type="table" w:customStyle="1" w:styleId="tblzat21">
    <w:name w:val="táblázat21"/>
    <w:basedOn w:val="Normltblzat"/>
    <w:next w:val="Rcsostblzat"/>
    <w:uiPriority w:val="39"/>
    <w:rsid w:val="00D77722"/>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l"/>
    <w:uiPriority w:val="99"/>
    <w:semiHidden/>
    <w:unhideWhenUsed/>
    <w:rsid w:val="00385496"/>
    <w:pPr>
      <w:ind w:left="849"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0" w:unhideWhenUsed="0" w:qFormat="1"/>
    <w:lsdException w:name="page number" w:uiPriority="0"/>
    <w:lsdException w:name="endnote reference" w:uiPriority="0"/>
    <w:lsdException w:name="List" w:uiPriority="0"/>
    <w:lsdException w:name="List Bullet" w:uiPriority="13"/>
    <w:lsdException w:name="List Bullet 2" w:uiPriority="13"/>
    <w:lsdException w:name="List Bullet 3" w:uiPriority="13"/>
    <w:lsdException w:name="List Bullet 4" w:uiPriority="13"/>
    <w:lsdException w:name="List Bullet 5" w:uiPriority="13"/>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Char6 Char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uiPriority w:val="99"/>
    <w:rsid w:val="00B52BDA"/>
    <w:rPr>
      <w:rFonts w:ascii="Arial" w:eastAsia="Calibri" w:hAnsi="Arial" w:cs="Arial"/>
      <w:b/>
      <w:bCs/>
      <w:color w:val="000000"/>
      <w:kern w:val="1"/>
    </w:rPr>
  </w:style>
  <w:style w:type="character" w:customStyle="1" w:styleId="BuborkszvegChar">
    <w:name w:val="Buborékszöveg Char"/>
    <w:uiPriority w:val="99"/>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15523C"/>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uiPriority w:val="99"/>
    <w:rsid w:val="00B52BDA"/>
    <w:rPr>
      <w:b/>
      <w:bCs/>
    </w:rPr>
  </w:style>
  <w:style w:type="paragraph" w:styleId="Buborkszveg">
    <w:name w:val="Balloon Text"/>
    <w:basedOn w:val="Norml"/>
    <w:uiPriority w:val="99"/>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aliases w:val="Char Char Char Char1,Char Char3,Char3, Char Char Char Char Char, Char Char Char Char1,Char Char Char Char Char,Comment Text Char1,Char Char Char Char3,Char6 Char"/>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3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rovatdata">
    <w:name w:val="alrovatdata"/>
    <w:basedOn w:val="Bekezdsalapbettpusa"/>
    <w:rsid w:val="00476CC3"/>
  </w:style>
  <w:style w:type="paragraph" w:customStyle="1" w:styleId="Listaszerbekezds5">
    <w:name w:val="Listaszerű bekezdés5"/>
    <w:basedOn w:val="Norml"/>
    <w:rsid w:val="00476CC3"/>
    <w:pPr>
      <w:suppressAutoHyphens w:val="0"/>
      <w:spacing w:after="0" w:line="240" w:lineRule="auto"/>
      <w:ind w:left="720"/>
      <w:textAlignment w:val="auto"/>
    </w:pPr>
    <w:rPr>
      <w:rFonts w:ascii="Calibri" w:eastAsia="Times New Roman" w:hAnsi="Calibri" w:cs="Times New Roman"/>
      <w:color w:val="auto"/>
      <w:kern w:val="0"/>
      <w:sz w:val="22"/>
      <w:szCs w:val="22"/>
      <w:lang w:eastAsia="en-US"/>
    </w:rPr>
  </w:style>
  <w:style w:type="character" w:customStyle="1" w:styleId="Megemlts1">
    <w:name w:val="Megemlítés1"/>
    <w:basedOn w:val="Bekezdsalapbettpusa"/>
    <w:uiPriority w:val="99"/>
    <w:semiHidden/>
    <w:unhideWhenUsed/>
    <w:rsid w:val="00CF66C6"/>
    <w:rPr>
      <w:color w:val="2B579A"/>
      <w:shd w:val="clear" w:color="auto" w:fill="E6E6E6"/>
    </w:rPr>
  </w:style>
  <w:style w:type="table" w:customStyle="1" w:styleId="tblzat21">
    <w:name w:val="táblázat21"/>
    <w:basedOn w:val="Normltblzat"/>
    <w:next w:val="Rcsostblzat"/>
    <w:uiPriority w:val="39"/>
    <w:rsid w:val="00D77722"/>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l"/>
    <w:uiPriority w:val="99"/>
    <w:semiHidden/>
    <w:unhideWhenUsed/>
    <w:rsid w:val="00385496"/>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35467619">
      <w:bodyDiv w:val="1"/>
      <w:marLeft w:val="0"/>
      <w:marRight w:val="0"/>
      <w:marTop w:val="0"/>
      <w:marBottom w:val="0"/>
      <w:divBdr>
        <w:top w:val="none" w:sz="0" w:space="0" w:color="auto"/>
        <w:left w:val="none" w:sz="0" w:space="0" w:color="auto"/>
        <w:bottom w:val="none" w:sz="0" w:space="0" w:color="auto"/>
        <w:right w:val="none" w:sz="0" w:space="0" w:color="auto"/>
      </w:divBdr>
    </w:div>
    <w:div w:id="139664019">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320620144">
      <w:bodyDiv w:val="1"/>
      <w:marLeft w:val="0"/>
      <w:marRight w:val="0"/>
      <w:marTop w:val="0"/>
      <w:marBottom w:val="0"/>
      <w:divBdr>
        <w:top w:val="none" w:sz="0" w:space="0" w:color="auto"/>
        <w:left w:val="none" w:sz="0" w:space="0" w:color="auto"/>
        <w:bottom w:val="none" w:sz="0" w:space="0" w:color="auto"/>
        <w:right w:val="none" w:sz="0" w:space="0" w:color="auto"/>
      </w:divBdr>
    </w:div>
    <w:div w:id="369841843">
      <w:bodyDiv w:val="1"/>
      <w:marLeft w:val="0"/>
      <w:marRight w:val="0"/>
      <w:marTop w:val="0"/>
      <w:marBottom w:val="0"/>
      <w:divBdr>
        <w:top w:val="none" w:sz="0" w:space="0" w:color="auto"/>
        <w:left w:val="none" w:sz="0" w:space="0" w:color="auto"/>
        <w:bottom w:val="none" w:sz="0" w:space="0" w:color="auto"/>
        <w:right w:val="none" w:sz="0" w:space="0" w:color="auto"/>
      </w:divBdr>
    </w:div>
    <w:div w:id="406612314">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431512734">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183408">
      <w:bodyDiv w:val="1"/>
      <w:marLeft w:val="0"/>
      <w:marRight w:val="0"/>
      <w:marTop w:val="0"/>
      <w:marBottom w:val="0"/>
      <w:divBdr>
        <w:top w:val="none" w:sz="0" w:space="0" w:color="auto"/>
        <w:left w:val="none" w:sz="0" w:space="0" w:color="auto"/>
        <w:bottom w:val="none" w:sz="0" w:space="0" w:color="auto"/>
        <w:right w:val="none" w:sz="0" w:space="0" w:color="auto"/>
      </w:divBdr>
    </w:div>
    <w:div w:id="851264946">
      <w:bodyDiv w:val="1"/>
      <w:marLeft w:val="0"/>
      <w:marRight w:val="0"/>
      <w:marTop w:val="0"/>
      <w:marBottom w:val="0"/>
      <w:divBdr>
        <w:top w:val="none" w:sz="0" w:space="0" w:color="auto"/>
        <w:left w:val="none" w:sz="0" w:space="0" w:color="auto"/>
        <w:bottom w:val="none" w:sz="0" w:space="0" w:color="auto"/>
        <w:right w:val="none" w:sz="0" w:space="0" w:color="auto"/>
      </w:divBdr>
    </w:div>
    <w:div w:id="875317624">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11971526">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196652348">
      <w:bodyDiv w:val="1"/>
      <w:marLeft w:val="0"/>
      <w:marRight w:val="0"/>
      <w:marTop w:val="0"/>
      <w:marBottom w:val="0"/>
      <w:divBdr>
        <w:top w:val="none" w:sz="0" w:space="0" w:color="auto"/>
        <w:left w:val="none" w:sz="0" w:space="0" w:color="auto"/>
        <w:bottom w:val="none" w:sz="0" w:space="0" w:color="auto"/>
        <w:right w:val="none" w:sz="0" w:space="0" w:color="auto"/>
      </w:divBdr>
    </w:div>
    <w:div w:id="1263802935">
      <w:bodyDiv w:val="1"/>
      <w:marLeft w:val="0"/>
      <w:marRight w:val="0"/>
      <w:marTop w:val="0"/>
      <w:marBottom w:val="0"/>
      <w:divBdr>
        <w:top w:val="none" w:sz="0" w:space="0" w:color="auto"/>
        <w:left w:val="none" w:sz="0" w:space="0" w:color="auto"/>
        <w:bottom w:val="none" w:sz="0" w:space="0" w:color="auto"/>
        <w:right w:val="none" w:sz="0" w:space="0" w:color="auto"/>
      </w:divBdr>
    </w:div>
    <w:div w:id="1319379487">
      <w:bodyDiv w:val="1"/>
      <w:marLeft w:val="0"/>
      <w:marRight w:val="0"/>
      <w:marTop w:val="0"/>
      <w:marBottom w:val="0"/>
      <w:divBdr>
        <w:top w:val="none" w:sz="0" w:space="0" w:color="auto"/>
        <w:left w:val="none" w:sz="0" w:space="0" w:color="auto"/>
        <w:bottom w:val="none" w:sz="0" w:space="0" w:color="auto"/>
        <w:right w:val="none" w:sz="0" w:space="0" w:color="auto"/>
      </w:divBdr>
    </w:div>
    <w:div w:id="1441489920">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568373699">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szker@eszker.eu" TargetMode="External"/><Relationship Id="rId18" Type="http://schemas.openxmlformats.org/officeDocument/2006/relationships/hyperlink" Target="http://ec.europa.eu/regional_policy/information/evaluations/guidance_en.cfm" TargetMode="External"/><Relationship Id="rId26" Type="http://schemas.openxmlformats.org/officeDocument/2006/relationships/hyperlink" Target="https://www.palyazat.gov.hu/ertekeles" TargetMode="External"/><Relationship Id="rId3" Type="http://schemas.openxmlformats.org/officeDocument/2006/relationships/customXml" Target="../customXml/item3.xml"/><Relationship Id="rId21" Type="http://schemas.openxmlformats.org/officeDocument/2006/relationships/hyperlink" Target="https://www.palyazat.gov.hu/ertekeles" TargetMode="Externa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5" Type="http://schemas.openxmlformats.org/officeDocument/2006/relationships/hyperlink" Target="http://ec.europa.eu/agriculture/evaluation/guidelines/index_en.htm"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hyperlink" Target="http://ec.europa.eu/agriculture/evaluation/guidelines/index_en.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ec.europa.eu/sfc/en/system/files/ged/ESF%20monitoring%20and%20evaluation%20guidance.pdf" TargetMode="External"/><Relationship Id="rId5" Type="http://schemas.openxmlformats.org/officeDocument/2006/relationships/numbering" Target="numbering.xml"/><Relationship Id="rId15" Type="http://schemas.openxmlformats.org/officeDocument/2006/relationships/hyperlink" Target="mailto:kozbeszerzes@me.gov.hu" TargetMode="External"/><Relationship Id="rId23" Type="http://schemas.openxmlformats.org/officeDocument/2006/relationships/hyperlink" Target="http://ec.europa.eu/regional_policy/information/evaluations/guidance_en.cfm"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ec.europa.eu/sfc/en/system/files/ged/ESF%20monitoring%20and%20evaluation%20guidanc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emes@eszker.eu" TargetMode="External"/><Relationship Id="rId22" Type="http://schemas.openxmlformats.org/officeDocument/2006/relationships/image" Target="media/image1.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9273F0B-5DC6-4FDD-A9A8-32E9068C14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407B46-16CC-42A7-A99C-493D6881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116</Pages>
  <Words>30729</Words>
  <Characters>212035</Characters>
  <Application>Microsoft Office Word</Application>
  <DocSecurity>0</DocSecurity>
  <Lines>1766</Lines>
  <Paragraphs>484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242280</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Marjánovity Anna</dc:creator>
  <cp:lastModifiedBy>Erős Tamás dr.</cp:lastModifiedBy>
  <cp:revision>27</cp:revision>
  <cp:lastPrinted>2018-02-14T08:04:00Z</cp:lastPrinted>
  <dcterms:created xsi:type="dcterms:W3CDTF">2018-04-10T08:20:00Z</dcterms:created>
  <dcterms:modified xsi:type="dcterms:W3CDTF">2018-04-17T12:33:00Z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