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1DC" w:rsidRPr="00E12836" w:rsidRDefault="00C50B0A" w:rsidP="002E41DC">
      <w:pPr>
        <w:jc w:val="right"/>
        <w:rPr>
          <w:i/>
          <w:sz w:val="22"/>
          <w:szCs w:val="22"/>
        </w:rPr>
      </w:pPr>
      <w:ins w:id="0" w:author="Handula Mária" w:date="2016-12-02T12:39:00Z">
        <w:r>
          <w:rPr>
            <w:i/>
            <w:sz w:val="22"/>
            <w:szCs w:val="22"/>
          </w:rPr>
          <w:t xml:space="preserve"> </w:t>
        </w:r>
      </w:ins>
      <w:bookmarkStart w:id="1" w:name="_GoBack"/>
      <w:bookmarkEnd w:id="1"/>
      <w:r w:rsidR="002E41DC" w:rsidRPr="00E12836">
        <w:rPr>
          <w:i/>
          <w:sz w:val="22"/>
          <w:szCs w:val="22"/>
        </w:rPr>
        <w:t xml:space="preserve">Melléklet a </w:t>
      </w:r>
      <w:r w:rsidR="002E41DC" w:rsidRPr="00E12836">
        <w:rPr>
          <w:bCs/>
          <w:i/>
          <w:sz w:val="22"/>
          <w:szCs w:val="22"/>
        </w:rPr>
        <w:t>BM/</w:t>
      </w:r>
      <w:r w:rsidR="00BB35DA">
        <w:rPr>
          <w:bCs/>
          <w:i/>
          <w:sz w:val="22"/>
          <w:szCs w:val="22"/>
        </w:rPr>
        <w:t>18165</w:t>
      </w:r>
      <w:r w:rsidR="002E41DC" w:rsidRPr="00E12836">
        <w:rPr>
          <w:bCs/>
          <w:i/>
          <w:sz w:val="22"/>
          <w:szCs w:val="22"/>
        </w:rPr>
        <w:t>/2016. számú</w:t>
      </w:r>
    </w:p>
    <w:p w:rsidR="002E41DC" w:rsidRPr="00E12836" w:rsidRDefault="002E41DC" w:rsidP="002E41DC">
      <w:pPr>
        <w:jc w:val="right"/>
        <w:rPr>
          <w:i/>
          <w:sz w:val="22"/>
          <w:szCs w:val="22"/>
        </w:rPr>
      </w:pPr>
      <w:r w:rsidRPr="00E12836">
        <w:rPr>
          <w:i/>
          <w:sz w:val="22"/>
          <w:szCs w:val="22"/>
        </w:rPr>
        <w:t>2017. évi energiaracionalizálási pályázathoz</w:t>
      </w:r>
    </w:p>
    <w:p w:rsidR="002E41DC" w:rsidRPr="00AA2181" w:rsidRDefault="002E41DC" w:rsidP="002E41DC"/>
    <w:p w:rsidR="002E41DC" w:rsidRDefault="002E41DC" w:rsidP="002E41DC">
      <w:pPr>
        <w:jc w:val="center"/>
        <w:rPr>
          <w:b/>
          <w:u w:val="single"/>
        </w:rPr>
      </w:pPr>
      <w:r w:rsidRPr="00AA2181">
        <w:rPr>
          <w:b/>
          <w:u w:val="single"/>
        </w:rPr>
        <w:t>ADATLAP</w:t>
      </w:r>
    </w:p>
    <w:p w:rsidR="002E41DC" w:rsidRPr="00AA798A" w:rsidRDefault="002E41DC" w:rsidP="002E41DC">
      <w:pPr>
        <w:jc w:val="center"/>
        <w:rPr>
          <w:b/>
          <w:u w:val="single"/>
        </w:rPr>
      </w:pPr>
      <w:r w:rsidRPr="00AA798A">
        <w:rPr>
          <w:b/>
        </w:rPr>
        <w:t>1.</w:t>
      </w:r>
      <w:r w:rsidR="00136D27">
        <w:rPr>
          <w:b/>
        </w:rPr>
        <w:t xml:space="preserve"> </w:t>
      </w:r>
      <w:r w:rsidRPr="00AA798A">
        <w:rPr>
          <w:b/>
        </w:rPr>
        <w:t>rész</w:t>
      </w:r>
    </w:p>
    <w:p w:rsidR="002E41DC" w:rsidRPr="00D27937" w:rsidRDefault="002E41DC" w:rsidP="002E41DC">
      <w:pPr>
        <w:jc w:val="center"/>
      </w:pPr>
      <w:r w:rsidRPr="00AA2181">
        <w:rPr>
          <w:b/>
          <w:bCs/>
        </w:rPr>
        <w:t xml:space="preserve"> „üzemeltetési költségcsökkentést eredményező energetikai fejlesztések</w:t>
      </w:r>
    </w:p>
    <w:p w:rsidR="002E41DC" w:rsidRPr="00AA2181" w:rsidRDefault="002E41DC" w:rsidP="002E41DC">
      <w:pPr>
        <w:jc w:val="center"/>
        <w:rPr>
          <w:b/>
          <w:bCs/>
        </w:rPr>
      </w:pPr>
      <w:proofErr w:type="gramStart"/>
      <w:r w:rsidRPr="00AA2181">
        <w:rPr>
          <w:b/>
          <w:bCs/>
        </w:rPr>
        <w:t>pénzügyi</w:t>
      </w:r>
      <w:proofErr w:type="gramEnd"/>
      <w:r w:rsidRPr="00AA2181">
        <w:rPr>
          <w:b/>
          <w:bCs/>
        </w:rPr>
        <w:t xml:space="preserve"> támogatására” benyújtandó pályázathoz</w:t>
      </w:r>
    </w:p>
    <w:p w:rsidR="002E41DC" w:rsidRDefault="002E41DC" w:rsidP="002E41DC">
      <w:pPr>
        <w:spacing w:line="360" w:lineRule="auto"/>
        <w:jc w:val="both"/>
        <w:rPr>
          <w:b/>
          <w:bCs/>
        </w:rPr>
      </w:pPr>
    </w:p>
    <w:p w:rsidR="002E41DC" w:rsidRDefault="002E41DC" w:rsidP="002E41DC">
      <w:pPr>
        <w:spacing w:line="360" w:lineRule="auto"/>
        <w:jc w:val="both"/>
        <w:rPr>
          <w:b/>
          <w:bCs/>
        </w:rPr>
      </w:pPr>
      <w:r w:rsidRPr="00415D95">
        <w:rPr>
          <w:b/>
          <w:bCs/>
        </w:rPr>
        <w:t>Általános információk</w:t>
      </w:r>
      <w:r>
        <w:rPr>
          <w:b/>
          <w:bCs/>
        </w:rPr>
        <w:t>:</w:t>
      </w:r>
    </w:p>
    <w:tbl>
      <w:tblPr>
        <w:tblW w:w="9072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245"/>
        <w:gridCol w:w="284"/>
        <w:gridCol w:w="284"/>
        <w:gridCol w:w="284"/>
        <w:gridCol w:w="1274"/>
        <w:gridCol w:w="284"/>
        <w:gridCol w:w="1417"/>
      </w:tblGrid>
      <w:tr w:rsidR="002E41DC" w:rsidRPr="002E41DC" w:rsidTr="00CD0820">
        <w:trPr>
          <w:cantSplit/>
        </w:trPr>
        <w:tc>
          <w:tcPr>
            <w:tcW w:w="5245" w:type="dxa"/>
            <w:tcBorders>
              <w:right w:val="single" w:sz="4" w:space="0" w:color="auto"/>
            </w:tcBorders>
          </w:tcPr>
          <w:p w:rsidR="002E41DC" w:rsidRPr="002E41DC" w:rsidRDefault="002E41DC" w:rsidP="002E41DC">
            <w:pPr>
              <w:spacing w:line="360" w:lineRule="auto"/>
              <w:ind w:left="-71"/>
              <w:jc w:val="both"/>
              <w:rPr>
                <w:bCs/>
              </w:rPr>
            </w:pPr>
            <w:r w:rsidRPr="002E41DC">
              <w:rPr>
                <w:bCs/>
              </w:rPr>
              <w:t>Adóalany: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DC" w:rsidRPr="002E41DC" w:rsidRDefault="002E41DC" w:rsidP="002E41DC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E41DC" w:rsidRPr="002E41DC" w:rsidRDefault="002E41DC" w:rsidP="002E41DC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284" w:type="dxa"/>
          </w:tcPr>
          <w:p w:rsidR="002E41DC" w:rsidRPr="002E41DC" w:rsidRDefault="002E41DC" w:rsidP="002E41DC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274" w:type="dxa"/>
          </w:tcPr>
          <w:p w:rsidR="002E41DC" w:rsidRPr="002E41DC" w:rsidRDefault="002E41DC" w:rsidP="002E41DC">
            <w:pPr>
              <w:spacing w:line="360" w:lineRule="auto"/>
              <w:jc w:val="both"/>
              <w:rPr>
                <w:bCs/>
              </w:rPr>
            </w:pPr>
            <w:r w:rsidRPr="002E41DC">
              <w:rPr>
                <w:bCs/>
              </w:rPr>
              <w:t>Igen= 1</w:t>
            </w:r>
          </w:p>
        </w:tc>
        <w:tc>
          <w:tcPr>
            <w:tcW w:w="284" w:type="dxa"/>
          </w:tcPr>
          <w:p w:rsidR="002E41DC" w:rsidRPr="002E41DC" w:rsidRDefault="002E41DC" w:rsidP="002E41DC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417" w:type="dxa"/>
          </w:tcPr>
          <w:p w:rsidR="002E41DC" w:rsidRPr="002E41DC" w:rsidRDefault="002E41DC" w:rsidP="002E41DC">
            <w:pPr>
              <w:spacing w:line="360" w:lineRule="auto"/>
              <w:jc w:val="both"/>
              <w:rPr>
                <w:bCs/>
              </w:rPr>
            </w:pPr>
            <w:r w:rsidRPr="009E1C99">
              <w:rPr>
                <w:bCs/>
              </w:rPr>
              <w:t>Nem= 0</w:t>
            </w:r>
          </w:p>
        </w:tc>
      </w:tr>
    </w:tbl>
    <w:p w:rsidR="002E41DC" w:rsidRPr="009E1C99" w:rsidRDefault="002E41DC" w:rsidP="002E41DC">
      <w:pPr>
        <w:spacing w:line="360" w:lineRule="auto"/>
        <w:jc w:val="both"/>
        <w:rPr>
          <w:bCs/>
        </w:rPr>
      </w:pPr>
      <w:r w:rsidRPr="009E1C99">
        <w:rPr>
          <w:bCs/>
        </w:rPr>
        <w:t>Az igénylő neve : …………………………………………….…………………………………</w:t>
      </w:r>
    </w:p>
    <w:p w:rsidR="002E41DC" w:rsidRPr="009E1C99" w:rsidRDefault="002E41DC" w:rsidP="002E41DC">
      <w:pPr>
        <w:spacing w:line="360" w:lineRule="auto"/>
        <w:jc w:val="both"/>
        <w:rPr>
          <w:bCs/>
        </w:rPr>
      </w:pPr>
      <w:r w:rsidRPr="009E1C99">
        <w:rPr>
          <w:bCs/>
        </w:rPr>
        <w:t>Az igénylő székhelye: ……....</w:t>
      </w:r>
      <w:proofErr w:type="spellStart"/>
      <w:r w:rsidRPr="009E1C99">
        <w:rPr>
          <w:bCs/>
        </w:rPr>
        <w:t>ir.szám</w:t>
      </w:r>
      <w:proofErr w:type="spellEnd"/>
      <w:r w:rsidRPr="009E1C99">
        <w:rPr>
          <w:bCs/>
        </w:rPr>
        <w:t>……….……………..…………………………település</w:t>
      </w:r>
    </w:p>
    <w:p w:rsidR="002E41DC" w:rsidRDefault="002E41DC" w:rsidP="002E41DC">
      <w:pPr>
        <w:spacing w:line="360" w:lineRule="auto"/>
        <w:jc w:val="both"/>
        <w:rPr>
          <w:bCs/>
        </w:rPr>
      </w:pPr>
      <w:r w:rsidRPr="009E1C99">
        <w:rPr>
          <w:bCs/>
        </w:rPr>
        <w:t>cím………………………………………………………………     Hrsz.:……………………</w:t>
      </w:r>
    </w:p>
    <w:tbl>
      <w:tblPr>
        <w:tblW w:w="1370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50"/>
        <w:gridCol w:w="269"/>
        <w:gridCol w:w="270"/>
        <w:gridCol w:w="269"/>
        <w:gridCol w:w="4749"/>
      </w:tblGrid>
      <w:tr w:rsidR="002E41DC" w:rsidRPr="009E1C99" w:rsidTr="00CD0820">
        <w:tc>
          <w:tcPr>
            <w:tcW w:w="8150" w:type="dxa"/>
            <w:tcBorders>
              <w:right w:val="single" w:sz="4" w:space="0" w:color="auto"/>
            </w:tcBorders>
          </w:tcPr>
          <w:p w:rsidR="002E41DC" w:rsidRPr="009E1C99" w:rsidRDefault="002E41DC" w:rsidP="00CD0820">
            <w:pPr>
              <w:tabs>
                <w:tab w:val="left" w:pos="2977"/>
              </w:tabs>
            </w:pPr>
            <w:r w:rsidRPr="009E1C99">
              <w:t>KSH Gazdálkodási forma kód:</w:t>
            </w:r>
            <w:r w:rsidRPr="009E1C99">
              <w:tab/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DC" w:rsidRPr="009E1C99" w:rsidRDefault="002E41DC" w:rsidP="00CD0820">
            <w:pPr>
              <w:tabs>
                <w:tab w:val="left" w:pos="2977"/>
              </w:tabs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DC" w:rsidRPr="009E1C99" w:rsidRDefault="002E41DC" w:rsidP="00CD0820">
            <w:pPr>
              <w:tabs>
                <w:tab w:val="left" w:pos="2977"/>
              </w:tabs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DC" w:rsidRPr="009E1C99" w:rsidRDefault="002E41DC" w:rsidP="00CD0820">
            <w:pPr>
              <w:tabs>
                <w:tab w:val="left" w:pos="2977"/>
              </w:tabs>
            </w:pPr>
          </w:p>
        </w:tc>
        <w:tc>
          <w:tcPr>
            <w:tcW w:w="4749" w:type="dxa"/>
            <w:tcBorders>
              <w:left w:val="single" w:sz="4" w:space="0" w:color="auto"/>
            </w:tcBorders>
          </w:tcPr>
          <w:p w:rsidR="002E41DC" w:rsidRPr="009E1C99" w:rsidRDefault="002E41DC" w:rsidP="00CD0820">
            <w:pPr>
              <w:tabs>
                <w:tab w:val="left" w:pos="2977"/>
              </w:tabs>
            </w:pPr>
          </w:p>
        </w:tc>
      </w:tr>
    </w:tbl>
    <w:p w:rsidR="002E41DC" w:rsidRDefault="002E41DC" w:rsidP="002E41DC">
      <w:pPr>
        <w:jc w:val="both"/>
        <w:rPr>
          <w:bCs/>
        </w:rPr>
      </w:pPr>
    </w:p>
    <w:tbl>
      <w:tblPr>
        <w:tblW w:w="8937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245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2E41DC" w:rsidRPr="009E1C99" w:rsidTr="00CD0820">
        <w:trPr>
          <w:cantSplit/>
        </w:trPr>
        <w:tc>
          <w:tcPr>
            <w:tcW w:w="5245" w:type="dxa"/>
          </w:tcPr>
          <w:p w:rsidR="002E41DC" w:rsidRPr="009E1C99" w:rsidRDefault="002E41DC" w:rsidP="00CD0820">
            <w:pPr>
              <w:ind w:left="-71"/>
              <w:jc w:val="both"/>
            </w:pPr>
            <w:r w:rsidRPr="00F65C63">
              <w:t>Az igénylő adószáma</w:t>
            </w:r>
            <w:r w:rsidRPr="009E1C99">
              <w:t>: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1DC" w:rsidRPr="009E1C99" w:rsidRDefault="002E41DC" w:rsidP="00CD0820">
            <w:pPr>
              <w:jc w:val="both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1DC" w:rsidRPr="009E1C99" w:rsidRDefault="002E41DC" w:rsidP="00CD0820">
            <w:pPr>
              <w:jc w:val="both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1DC" w:rsidRPr="009E1C99" w:rsidRDefault="002E41DC" w:rsidP="00CD0820">
            <w:pPr>
              <w:jc w:val="both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1DC" w:rsidRPr="009E1C99" w:rsidRDefault="002E41DC" w:rsidP="00CD0820">
            <w:pPr>
              <w:jc w:val="both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1DC" w:rsidRPr="009E1C99" w:rsidRDefault="002E41DC" w:rsidP="00CD0820">
            <w:pPr>
              <w:jc w:val="both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1DC" w:rsidRPr="009E1C99" w:rsidRDefault="002E41DC" w:rsidP="00CD0820">
            <w:pPr>
              <w:jc w:val="both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1DC" w:rsidRPr="009E1C99" w:rsidRDefault="002E41DC" w:rsidP="00CD0820">
            <w:pPr>
              <w:jc w:val="both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41DC" w:rsidRPr="009E1C99" w:rsidRDefault="002E41DC" w:rsidP="00CD0820">
            <w:pPr>
              <w:jc w:val="both"/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:rsidR="002E41DC" w:rsidRPr="009E1C99" w:rsidRDefault="002E41DC" w:rsidP="00CD0820">
            <w:pPr>
              <w:jc w:val="both"/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41DC" w:rsidRPr="009E1C99" w:rsidRDefault="002E41DC" w:rsidP="00CD0820">
            <w:pPr>
              <w:jc w:val="both"/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:rsidR="002E41DC" w:rsidRPr="009E1C99" w:rsidRDefault="002E41DC" w:rsidP="00CD0820">
            <w:pPr>
              <w:jc w:val="both"/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E41DC" w:rsidRPr="009E1C99" w:rsidRDefault="002E41DC" w:rsidP="00CD0820">
            <w:pPr>
              <w:jc w:val="both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1DC" w:rsidRPr="009E1C99" w:rsidRDefault="002E41DC" w:rsidP="00CD0820">
            <w:pPr>
              <w:jc w:val="both"/>
            </w:pPr>
          </w:p>
        </w:tc>
      </w:tr>
    </w:tbl>
    <w:p w:rsidR="002E41DC" w:rsidRPr="009E1C99" w:rsidRDefault="002E41DC" w:rsidP="002E41DC">
      <w:pPr>
        <w:jc w:val="both"/>
        <w:rPr>
          <w:bCs/>
        </w:rPr>
      </w:pPr>
    </w:p>
    <w:tbl>
      <w:tblPr>
        <w:tblW w:w="6949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245"/>
        <w:gridCol w:w="284"/>
        <w:gridCol w:w="284"/>
        <w:gridCol w:w="284"/>
        <w:gridCol w:w="284"/>
        <w:gridCol w:w="284"/>
        <w:gridCol w:w="284"/>
      </w:tblGrid>
      <w:tr w:rsidR="002E41DC" w:rsidRPr="009E1C99" w:rsidTr="00CD0820">
        <w:trPr>
          <w:cantSplit/>
        </w:trPr>
        <w:tc>
          <w:tcPr>
            <w:tcW w:w="5245" w:type="dxa"/>
          </w:tcPr>
          <w:p w:rsidR="002E41DC" w:rsidRPr="009E1C99" w:rsidRDefault="002E41DC" w:rsidP="00CD0820">
            <w:pPr>
              <w:ind w:left="-71"/>
              <w:jc w:val="both"/>
            </w:pPr>
            <w:r w:rsidRPr="009E1C99">
              <w:t>Az igénylő törzsszáma: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1DC" w:rsidRPr="009E1C99" w:rsidRDefault="002E41DC" w:rsidP="00CD0820">
            <w:pPr>
              <w:jc w:val="both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1DC" w:rsidRPr="009E1C99" w:rsidRDefault="002E41DC" w:rsidP="00CD0820">
            <w:pPr>
              <w:jc w:val="both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1DC" w:rsidRPr="009E1C99" w:rsidRDefault="002E41DC" w:rsidP="00CD0820">
            <w:pPr>
              <w:jc w:val="both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1DC" w:rsidRPr="009E1C99" w:rsidRDefault="002E41DC" w:rsidP="00CD0820">
            <w:pPr>
              <w:jc w:val="both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1DC" w:rsidRPr="009E1C99" w:rsidRDefault="002E41DC" w:rsidP="00CD0820">
            <w:pPr>
              <w:jc w:val="both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1DC" w:rsidRPr="009E1C99" w:rsidRDefault="002E41DC" w:rsidP="00CD0820">
            <w:pPr>
              <w:jc w:val="both"/>
            </w:pPr>
          </w:p>
        </w:tc>
      </w:tr>
    </w:tbl>
    <w:p w:rsidR="002E41DC" w:rsidRPr="009E1C99" w:rsidRDefault="002E41DC" w:rsidP="002E41DC">
      <w:pPr>
        <w:jc w:val="both"/>
      </w:pPr>
    </w:p>
    <w:tbl>
      <w:tblPr>
        <w:tblW w:w="6949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245"/>
        <w:gridCol w:w="284"/>
        <w:gridCol w:w="284"/>
        <w:gridCol w:w="284"/>
        <w:gridCol w:w="284"/>
        <w:gridCol w:w="284"/>
        <w:gridCol w:w="284"/>
      </w:tblGrid>
      <w:tr w:rsidR="002E41DC" w:rsidRPr="009E1C99" w:rsidTr="00CD0820">
        <w:trPr>
          <w:cantSplit/>
        </w:trPr>
        <w:tc>
          <w:tcPr>
            <w:tcW w:w="5245" w:type="dxa"/>
          </w:tcPr>
          <w:p w:rsidR="002E41DC" w:rsidRPr="009E1C99" w:rsidRDefault="002E41DC" w:rsidP="00CD0820">
            <w:pPr>
              <w:ind w:left="-71"/>
              <w:jc w:val="both"/>
            </w:pPr>
            <w:r w:rsidRPr="009E1C99">
              <w:t>ÁHTI: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1DC" w:rsidRPr="009E1C99" w:rsidRDefault="002E41DC" w:rsidP="00CD0820">
            <w:pPr>
              <w:jc w:val="both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1DC" w:rsidRPr="009E1C99" w:rsidRDefault="002E41DC" w:rsidP="00CD0820">
            <w:pPr>
              <w:jc w:val="both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1DC" w:rsidRPr="009E1C99" w:rsidRDefault="002E41DC" w:rsidP="00CD0820">
            <w:pPr>
              <w:jc w:val="both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1DC" w:rsidRPr="009E1C99" w:rsidRDefault="002E41DC" w:rsidP="00CD0820">
            <w:pPr>
              <w:jc w:val="both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1DC" w:rsidRPr="009E1C99" w:rsidRDefault="002E41DC" w:rsidP="00CD0820">
            <w:pPr>
              <w:jc w:val="both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1DC" w:rsidRPr="009E1C99" w:rsidRDefault="002E41DC" w:rsidP="00CD0820">
            <w:pPr>
              <w:jc w:val="both"/>
            </w:pPr>
          </w:p>
        </w:tc>
      </w:tr>
    </w:tbl>
    <w:p w:rsidR="002E41DC" w:rsidRPr="009E1C99" w:rsidRDefault="002E41DC" w:rsidP="002E41DC">
      <w:pPr>
        <w:ind w:left="-71"/>
        <w:jc w:val="both"/>
      </w:pPr>
    </w:p>
    <w:p w:rsidR="002E41DC" w:rsidRPr="009E1C99" w:rsidRDefault="0079605C" w:rsidP="002E41DC">
      <w:pPr>
        <w:ind w:left="-71"/>
        <w:jc w:val="both"/>
      </w:pPr>
      <w:r>
        <w:t xml:space="preserve"> </w:t>
      </w:r>
      <w:r w:rsidR="002E41DC" w:rsidRPr="009E1C99">
        <w:t>MÁK számlaszám: ……………………………………………………………………………..</w:t>
      </w:r>
    </w:p>
    <w:p w:rsidR="002E41DC" w:rsidRDefault="002E41DC" w:rsidP="002E41DC">
      <w:pPr>
        <w:jc w:val="both"/>
        <w:rPr>
          <w:bCs/>
        </w:rPr>
      </w:pPr>
    </w:p>
    <w:p w:rsidR="002E41DC" w:rsidRDefault="002E41DC" w:rsidP="002E41DC">
      <w:pPr>
        <w:spacing w:line="360" w:lineRule="auto"/>
        <w:jc w:val="both"/>
        <w:rPr>
          <w:bCs/>
        </w:rPr>
      </w:pPr>
      <w:r>
        <w:rPr>
          <w:bCs/>
        </w:rPr>
        <w:t>Kötelezettségvállalásra jogosult vezető/Kedvezményezett (neve, rendfokozata, beosztása):</w:t>
      </w:r>
    </w:p>
    <w:p w:rsidR="002E41DC" w:rsidRDefault="002E41DC" w:rsidP="002E41DC">
      <w:pPr>
        <w:jc w:val="both"/>
        <w:rPr>
          <w:bCs/>
        </w:rPr>
      </w:pPr>
      <w:r>
        <w:rPr>
          <w:bCs/>
        </w:rPr>
        <w:t xml:space="preserve">………………………………………………………………………………………………….. </w:t>
      </w:r>
    </w:p>
    <w:p w:rsidR="002E41DC" w:rsidRDefault="002E41DC" w:rsidP="002E41DC">
      <w:pPr>
        <w:jc w:val="both"/>
        <w:rPr>
          <w:bCs/>
        </w:rPr>
      </w:pPr>
    </w:p>
    <w:p w:rsidR="002E41DC" w:rsidRDefault="002E41DC" w:rsidP="002E41DC">
      <w:pPr>
        <w:spacing w:line="360" w:lineRule="auto"/>
        <w:jc w:val="both"/>
        <w:rPr>
          <w:bCs/>
        </w:rPr>
      </w:pPr>
      <w:r w:rsidRPr="00AA2181">
        <w:rPr>
          <w:bCs/>
        </w:rPr>
        <w:t>Részt vett-e korábbi pályázatokon</w:t>
      </w:r>
      <w:r>
        <w:rPr>
          <w:bCs/>
        </w:rPr>
        <w:t xml:space="preserve"> (pályázat megnevezése, időpontja)</w:t>
      </w:r>
      <w:r w:rsidRPr="00AA2181">
        <w:rPr>
          <w:bCs/>
        </w:rPr>
        <w:t>:</w:t>
      </w:r>
    </w:p>
    <w:p w:rsidR="002E41DC" w:rsidRPr="00E12CF6" w:rsidRDefault="002E41DC" w:rsidP="002E41DC">
      <w:pPr>
        <w:jc w:val="both"/>
        <w:rPr>
          <w:bCs/>
        </w:rPr>
      </w:pPr>
      <w:r w:rsidRPr="00E12CF6">
        <w:rPr>
          <w:bCs/>
        </w:rPr>
        <w:t>…………………………………………………………………………………………………</w:t>
      </w:r>
    </w:p>
    <w:p w:rsidR="002E41DC" w:rsidRPr="00E12CF6" w:rsidRDefault="002E41DC" w:rsidP="002E41DC">
      <w:pPr>
        <w:jc w:val="both"/>
        <w:rPr>
          <w:bCs/>
        </w:rPr>
      </w:pPr>
    </w:p>
    <w:p w:rsidR="002E41DC" w:rsidRPr="00E12CF6" w:rsidRDefault="002E41DC" w:rsidP="002E41DC">
      <w:pPr>
        <w:pStyle w:val="Listaszerbekezds"/>
        <w:numPr>
          <w:ilvl w:val="0"/>
          <w:numId w:val="1"/>
        </w:numPr>
        <w:jc w:val="both"/>
        <w:rPr>
          <w:b/>
          <w:bCs/>
        </w:rPr>
      </w:pPr>
      <w:r w:rsidRPr="00E12CF6">
        <w:rPr>
          <w:b/>
          <w:bCs/>
        </w:rPr>
        <w:t>A Pályázó adatai</w:t>
      </w:r>
      <w:r>
        <w:rPr>
          <w:b/>
          <w:bCs/>
        </w:rPr>
        <w:t>:</w:t>
      </w:r>
    </w:p>
    <w:p w:rsidR="002E41DC" w:rsidRPr="00E12CF6" w:rsidRDefault="002E41DC" w:rsidP="002E41DC">
      <w:pPr>
        <w:jc w:val="both"/>
        <w:rPr>
          <w:bCs/>
        </w:rPr>
      </w:pPr>
    </w:p>
    <w:p w:rsidR="002E41DC" w:rsidRPr="00E12CF6" w:rsidRDefault="002E41DC" w:rsidP="002E41DC">
      <w:pPr>
        <w:pStyle w:val="Listaszerbekezds"/>
        <w:numPr>
          <w:ilvl w:val="1"/>
          <w:numId w:val="1"/>
        </w:numPr>
        <w:jc w:val="both"/>
        <w:rPr>
          <w:bCs/>
        </w:rPr>
      </w:pPr>
      <w:r w:rsidRPr="00E12CF6">
        <w:rPr>
          <w:bCs/>
        </w:rPr>
        <w:t xml:space="preserve"> A fejlesztésért felelős:</w:t>
      </w:r>
    </w:p>
    <w:p w:rsidR="002E41DC" w:rsidRPr="00E12CF6" w:rsidRDefault="002E41DC" w:rsidP="002E41DC">
      <w:pPr>
        <w:pStyle w:val="Listaszerbekezds"/>
        <w:ind w:left="360"/>
        <w:jc w:val="both"/>
        <w:rPr>
          <w:bCs/>
        </w:rPr>
      </w:pPr>
    </w:p>
    <w:p w:rsidR="002E41DC" w:rsidRPr="00E12CF6" w:rsidRDefault="002E41DC" w:rsidP="002E41DC">
      <w:pPr>
        <w:jc w:val="both"/>
        <w:rPr>
          <w:bCs/>
        </w:rPr>
      </w:pPr>
      <w:r w:rsidRPr="00E12CF6">
        <w:rPr>
          <w:bCs/>
        </w:rPr>
        <w:t>Vezető neve:</w:t>
      </w:r>
    </w:p>
    <w:p w:rsidR="002E41DC" w:rsidRPr="00E12CF6" w:rsidRDefault="002E41DC" w:rsidP="002E41DC">
      <w:pPr>
        <w:jc w:val="both"/>
        <w:rPr>
          <w:bCs/>
        </w:rPr>
      </w:pPr>
      <w:r w:rsidRPr="00E12CF6">
        <w:rPr>
          <w:bCs/>
        </w:rPr>
        <w:t>Beosztása:</w:t>
      </w:r>
    </w:p>
    <w:p w:rsidR="002E41DC" w:rsidRPr="00E12CF6" w:rsidRDefault="002E41DC" w:rsidP="002E41DC">
      <w:pPr>
        <w:jc w:val="both"/>
        <w:rPr>
          <w:bCs/>
        </w:rPr>
      </w:pPr>
      <w:r w:rsidRPr="00E12CF6">
        <w:rPr>
          <w:bCs/>
        </w:rPr>
        <w:t>Telefon és fax szám:</w:t>
      </w:r>
    </w:p>
    <w:p w:rsidR="002E41DC" w:rsidRPr="00E12CF6" w:rsidRDefault="002E41DC" w:rsidP="002E41DC">
      <w:pPr>
        <w:jc w:val="both"/>
        <w:rPr>
          <w:bCs/>
        </w:rPr>
      </w:pPr>
      <w:r w:rsidRPr="00E12CF6">
        <w:rPr>
          <w:bCs/>
        </w:rPr>
        <w:t>e-mail:</w:t>
      </w:r>
    </w:p>
    <w:p w:rsidR="002E41DC" w:rsidRPr="00E12CF6" w:rsidRDefault="002E41DC" w:rsidP="002E41DC">
      <w:pPr>
        <w:jc w:val="both"/>
        <w:rPr>
          <w:bCs/>
        </w:rPr>
      </w:pPr>
    </w:p>
    <w:p w:rsidR="002E41DC" w:rsidRPr="00E12CF6" w:rsidRDefault="002E41DC" w:rsidP="002E41DC">
      <w:pPr>
        <w:pStyle w:val="Listaszerbekezds"/>
        <w:numPr>
          <w:ilvl w:val="1"/>
          <w:numId w:val="1"/>
        </w:numPr>
        <w:jc w:val="both"/>
        <w:rPr>
          <w:bCs/>
        </w:rPr>
      </w:pPr>
      <w:r w:rsidRPr="00E12CF6">
        <w:rPr>
          <w:bCs/>
        </w:rPr>
        <w:t xml:space="preserve"> A pályázó képviselőjének és kapcsolattartójának:</w:t>
      </w:r>
    </w:p>
    <w:p w:rsidR="002E41DC" w:rsidRPr="00E12CF6" w:rsidRDefault="002E41DC" w:rsidP="002E41DC">
      <w:pPr>
        <w:pStyle w:val="Listaszerbekezds"/>
        <w:ind w:left="360"/>
        <w:jc w:val="both"/>
        <w:rPr>
          <w:bCs/>
        </w:rPr>
      </w:pPr>
    </w:p>
    <w:p w:rsidR="002E41DC" w:rsidRPr="00E12CF6" w:rsidRDefault="002E41DC" w:rsidP="002E41DC">
      <w:pPr>
        <w:jc w:val="both"/>
        <w:rPr>
          <w:bCs/>
        </w:rPr>
      </w:pPr>
      <w:r w:rsidRPr="00E12CF6">
        <w:rPr>
          <w:bCs/>
        </w:rPr>
        <w:t>Neve:</w:t>
      </w:r>
      <w:r w:rsidRPr="00E12CF6">
        <w:rPr>
          <w:bCs/>
        </w:rPr>
        <w:br/>
        <w:t>Beosztása:</w:t>
      </w:r>
    </w:p>
    <w:p w:rsidR="002E41DC" w:rsidRPr="00E12CF6" w:rsidRDefault="002E41DC" w:rsidP="002E41DC">
      <w:pPr>
        <w:jc w:val="both"/>
        <w:rPr>
          <w:bCs/>
        </w:rPr>
      </w:pPr>
      <w:r w:rsidRPr="00E12CF6">
        <w:rPr>
          <w:bCs/>
        </w:rPr>
        <w:t>Telefon és fax szám:</w:t>
      </w:r>
    </w:p>
    <w:p w:rsidR="002E41DC" w:rsidRPr="00E12CF6" w:rsidRDefault="002E41DC" w:rsidP="002E41DC">
      <w:pPr>
        <w:jc w:val="both"/>
        <w:rPr>
          <w:bCs/>
        </w:rPr>
      </w:pPr>
      <w:r w:rsidRPr="00E12CF6">
        <w:rPr>
          <w:bCs/>
        </w:rPr>
        <w:t>e-mail:</w:t>
      </w:r>
    </w:p>
    <w:p w:rsidR="00F51933" w:rsidRPr="00E12CF6" w:rsidRDefault="00F51933" w:rsidP="00F51933">
      <w:pPr>
        <w:jc w:val="both"/>
        <w:rPr>
          <w:bCs/>
        </w:rPr>
      </w:pPr>
    </w:p>
    <w:p w:rsidR="008F7167" w:rsidRDefault="008F7167" w:rsidP="008F7167">
      <w:pPr>
        <w:pStyle w:val="Listaszerbekezds"/>
        <w:ind w:left="360"/>
        <w:jc w:val="both"/>
        <w:rPr>
          <w:bCs/>
        </w:rPr>
      </w:pPr>
    </w:p>
    <w:p w:rsidR="00F51933" w:rsidRPr="00E12CF6" w:rsidRDefault="00F51933" w:rsidP="00F51933">
      <w:pPr>
        <w:pStyle w:val="Listaszerbekezds"/>
        <w:numPr>
          <w:ilvl w:val="1"/>
          <w:numId w:val="1"/>
        </w:numPr>
        <w:jc w:val="both"/>
        <w:rPr>
          <w:bCs/>
        </w:rPr>
      </w:pPr>
      <w:r w:rsidRPr="00E12CF6">
        <w:rPr>
          <w:bCs/>
        </w:rPr>
        <w:lastRenderedPageBreak/>
        <w:t xml:space="preserve"> A fejlesztés</w:t>
      </w:r>
    </w:p>
    <w:p w:rsidR="00F51933" w:rsidRPr="00E12CF6" w:rsidRDefault="00F51933" w:rsidP="00F51933">
      <w:pPr>
        <w:pStyle w:val="Listaszerbekezds"/>
        <w:ind w:left="360"/>
        <w:jc w:val="both"/>
        <w:rPr>
          <w:bCs/>
        </w:rPr>
      </w:pPr>
    </w:p>
    <w:p w:rsidR="007D4C4B" w:rsidRPr="00E12CF6" w:rsidRDefault="0079605C" w:rsidP="007D4C4B">
      <w:pPr>
        <w:jc w:val="both"/>
        <w:rPr>
          <w:bCs/>
        </w:rPr>
      </w:pPr>
      <w:r>
        <w:rPr>
          <w:bCs/>
        </w:rPr>
        <w:t xml:space="preserve">Címe (megnevezése, tárgya): </w:t>
      </w:r>
      <w:r w:rsidR="00A25195" w:rsidRPr="00E12CF6">
        <w:rPr>
          <w:bCs/>
        </w:rPr>
        <w:t>……….</w:t>
      </w:r>
      <w:r w:rsidR="007D4C4B" w:rsidRPr="00E12CF6">
        <w:rPr>
          <w:bCs/>
        </w:rPr>
        <w:t>…………………</w:t>
      </w:r>
      <w:r>
        <w:rPr>
          <w:bCs/>
        </w:rPr>
        <w:t>.</w:t>
      </w:r>
      <w:r w:rsidR="007D4C4B" w:rsidRPr="00E12CF6">
        <w:rPr>
          <w:bCs/>
        </w:rPr>
        <w:t>……………………………………….</w:t>
      </w:r>
    </w:p>
    <w:p w:rsidR="007D4C4B" w:rsidRPr="00E12CF6" w:rsidRDefault="007D4C4B" w:rsidP="007D4C4B">
      <w:pPr>
        <w:jc w:val="both"/>
        <w:rPr>
          <w:bCs/>
        </w:rPr>
      </w:pPr>
      <w:r w:rsidRPr="00E12CF6">
        <w:rPr>
          <w:bCs/>
        </w:rPr>
        <w:t>…………………………………………………………………………………………………...</w:t>
      </w:r>
    </w:p>
    <w:p w:rsidR="007D4C4B" w:rsidRPr="00E12CF6" w:rsidRDefault="007D4C4B" w:rsidP="007D4C4B">
      <w:pPr>
        <w:jc w:val="both"/>
        <w:rPr>
          <w:bCs/>
        </w:rPr>
      </w:pPr>
    </w:p>
    <w:p w:rsidR="007D4C4B" w:rsidRPr="00E12CF6" w:rsidRDefault="007D4C4B" w:rsidP="007D4C4B">
      <w:pPr>
        <w:jc w:val="both"/>
        <w:rPr>
          <w:bCs/>
        </w:rPr>
      </w:pPr>
      <w:r w:rsidRPr="00E12CF6">
        <w:rPr>
          <w:bCs/>
        </w:rPr>
        <w:t>Megvalósításának helye és pontos címe, Hrsz</w:t>
      </w:r>
      <w:r w:rsidR="00A25195" w:rsidRPr="00E12CF6">
        <w:rPr>
          <w:bCs/>
        </w:rPr>
        <w:t>.</w:t>
      </w:r>
      <w:r w:rsidRPr="00E12CF6">
        <w:rPr>
          <w:bCs/>
        </w:rPr>
        <w:t>-a :……………………</w:t>
      </w:r>
      <w:r w:rsidR="0079605C">
        <w:rPr>
          <w:bCs/>
        </w:rPr>
        <w:t>..</w:t>
      </w:r>
      <w:r w:rsidRPr="00E12CF6">
        <w:rPr>
          <w:bCs/>
        </w:rPr>
        <w:t>………………………</w:t>
      </w:r>
    </w:p>
    <w:p w:rsidR="007D4C4B" w:rsidRPr="00E12CF6" w:rsidRDefault="007D4C4B" w:rsidP="007D4C4B">
      <w:pPr>
        <w:jc w:val="both"/>
        <w:rPr>
          <w:bCs/>
        </w:rPr>
      </w:pPr>
      <w:r w:rsidRPr="00E12CF6">
        <w:rPr>
          <w:bCs/>
        </w:rPr>
        <w:t>…………………………………………………………………………………………………...</w:t>
      </w:r>
    </w:p>
    <w:p w:rsidR="007D4C4B" w:rsidRPr="00E12CF6" w:rsidRDefault="007D4C4B" w:rsidP="007D4C4B">
      <w:pPr>
        <w:jc w:val="both"/>
        <w:rPr>
          <w:bCs/>
        </w:rPr>
      </w:pPr>
      <w:r w:rsidRPr="00E12CF6">
        <w:rPr>
          <w:bCs/>
        </w:rPr>
        <w:tab/>
      </w:r>
    </w:p>
    <w:p w:rsidR="00A25195" w:rsidRPr="00E12CF6" w:rsidRDefault="00A25195" w:rsidP="00A25195">
      <w:pPr>
        <w:ind w:hanging="66"/>
        <w:jc w:val="both"/>
        <w:rPr>
          <w:bCs/>
        </w:rPr>
      </w:pPr>
      <w:r w:rsidRPr="00E12CF6">
        <w:rPr>
          <w:bCs/>
        </w:rPr>
        <w:t>T</w:t>
      </w:r>
      <w:r w:rsidR="00F51933" w:rsidRPr="00E12CF6">
        <w:rPr>
          <w:bCs/>
        </w:rPr>
        <w:t>ípusa: (megfelelő</w:t>
      </w:r>
      <w:r w:rsidRPr="00E12CF6">
        <w:rPr>
          <w:bCs/>
        </w:rPr>
        <w:t>ke</w:t>
      </w:r>
      <w:r w:rsidR="00F51933" w:rsidRPr="00E12CF6">
        <w:rPr>
          <w:bCs/>
        </w:rPr>
        <w:t xml:space="preserve">t aláhúzni) </w:t>
      </w:r>
    </w:p>
    <w:p w:rsidR="00A25195" w:rsidRPr="00E12CF6" w:rsidRDefault="00A25195" w:rsidP="00F62874">
      <w:pPr>
        <w:ind w:left="142" w:hanging="142"/>
        <w:jc w:val="both"/>
      </w:pPr>
      <w:r w:rsidRPr="00E12CF6">
        <w:t>- </w:t>
      </w:r>
      <w:r w:rsidRPr="00E12CF6">
        <w:rPr>
          <w:bCs/>
        </w:rPr>
        <w:t>fűtéskorszerűsítés</w:t>
      </w:r>
      <w:r w:rsidR="00F62874" w:rsidRPr="00E12CF6">
        <w:t xml:space="preserve"> / kazáncsere</w:t>
      </w:r>
    </w:p>
    <w:p w:rsidR="00F62874" w:rsidRPr="00E12CF6" w:rsidRDefault="00F62874" w:rsidP="00A25195">
      <w:pPr>
        <w:ind w:hanging="66"/>
        <w:jc w:val="both"/>
      </w:pPr>
      <w:r w:rsidRPr="00E12CF6">
        <w:t xml:space="preserve"> -</w:t>
      </w:r>
      <w:r w:rsidR="00A25195" w:rsidRPr="00E12CF6">
        <w:t xml:space="preserve"> </w:t>
      </w:r>
      <w:r w:rsidRPr="00E12CF6">
        <w:rPr>
          <w:bCs/>
        </w:rPr>
        <w:t>homlokzat</w:t>
      </w:r>
      <w:r w:rsidRPr="00E12CF6">
        <w:t xml:space="preserve"> / </w:t>
      </w:r>
      <w:r w:rsidRPr="00E12CF6">
        <w:rPr>
          <w:bCs/>
        </w:rPr>
        <w:t xml:space="preserve">födém / padlás </w:t>
      </w:r>
      <w:r w:rsidR="00A25195" w:rsidRPr="00E12CF6">
        <w:t>hőszigetelés</w:t>
      </w:r>
    </w:p>
    <w:p w:rsidR="00F62874" w:rsidRPr="00E12CF6" w:rsidRDefault="00F62874" w:rsidP="00F62874">
      <w:pPr>
        <w:jc w:val="both"/>
      </w:pPr>
      <w:r w:rsidRPr="00E12CF6">
        <w:rPr>
          <w:bCs/>
        </w:rPr>
        <w:t>- nyílászáró csere</w:t>
      </w:r>
      <w:r w:rsidR="00A25195" w:rsidRPr="00E12CF6">
        <w:t xml:space="preserve"> </w:t>
      </w:r>
    </w:p>
    <w:p w:rsidR="00A25195" w:rsidRPr="00E12CF6" w:rsidRDefault="00F62874" w:rsidP="00F62874">
      <w:pPr>
        <w:jc w:val="both"/>
      </w:pPr>
      <w:r w:rsidRPr="00E12CF6">
        <w:t xml:space="preserve">- </w:t>
      </w:r>
      <w:r w:rsidR="00A25195" w:rsidRPr="00E12CF6">
        <w:t>kül</w:t>
      </w:r>
      <w:r w:rsidRPr="00E12CF6">
        <w:t>téri</w:t>
      </w:r>
      <w:r w:rsidR="00A25195" w:rsidRPr="00E12CF6">
        <w:t xml:space="preserve"> és</w:t>
      </w:r>
      <w:r w:rsidRPr="00E12CF6">
        <w:t>/vagy</w:t>
      </w:r>
      <w:r w:rsidR="00A25195" w:rsidRPr="00E12CF6">
        <w:t xml:space="preserve"> beltéri világítási rendszerek </w:t>
      </w:r>
      <w:r w:rsidRPr="00E12CF6">
        <w:t>korszerűsítése</w:t>
      </w:r>
    </w:p>
    <w:p w:rsidR="00A25195" w:rsidRPr="00E12CF6" w:rsidRDefault="00A25195" w:rsidP="00F62874">
      <w:pPr>
        <w:jc w:val="both"/>
      </w:pPr>
      <w:r w:rsidRPr="00E12CF6">
        <w:t>- megújuló energiahordozók alkalmazása (napelem, napkollektor, hőszivattyú, stb.);.</w:t>
      </w:r>
    </w:p>
    <w:p w:rsidR="00A25195" w:rsidRPr="00E12CF6" w:rsidRDefault="00A25195" w:rsidP="00F62874">
      <w:pPr>
        <w:jc w:val="both"/>
      </w:pPr>
      <w:r w:rsidRPr="00E12CF6">
        <w:t>- vízhasználat megtakarítás (pl. szürkevíz).</w:t>
      </w:r>
    </w:p>
    <w:p w:rsidR="00F51933" w:rsidRPr="00E12CF6" w:rsidRDefault="00F62874" w:rsidP="00F51933">
      <w:pPr>
        <w:jc w:val="both"/>
        <w:rPr>
          <w:bCs/>
        </w:rPr>
      </w:pPr>
      <w:r w:rsidRPr="00E12CF6">
        <w:rPr>
          <w:bCs/>
        </w:rPr>
        <w:t>- egyéb:……………………………..</w:t>
      </w:r>
      <w:r w:rsidR="00F51933" w:rsidRPr="00E12CF6">
        <w:rPr>
          <w:bCs/>
        </w:rPr>
        <w:t xml:space="preserve">………………………………………………………… </w:t>
      </w:r>
    </w:p>
    <w:p w:rsidR="00F51933" w:rsidRPr="00E12CF6" w:rsidRDefault="00F51933" w:rsidP="00F51933">
      <w:pPr>
        <w:jc w:val="both"/>
        <w:rPr>
          <w:bCs/>
        </w:rPr>
      </w:pPr>
    </w:p>
    <w:p w:rsidR="00E12CF6" w:rsidRPr="00E12CF6" w:rsidRDefault="00F51933" w:rsidP="008F7167">
      <w:pPr>
        <w:pStyle w:val="Listaszerbekezds"/>
        <w:ind w:left="0"/>
        <w:jc w:val="both"/>
      </w:pPr>
      <w:r w:rsidRPr="0009724D">
        <w:rPr>
          <w:bCs/>
        </w:rPr>
        <w:tab/>
      </w:r>
      <w:r w:rsidRPr="0009724D">
        <w:rPr>
          <w:bCs/>
        </w:rPr>
        <w:br/>
      </w:r>
      <w:r w:rsidR="008F7167">
        <w:rPr>
          <w:bCs/>
        </w:rPr>
        <w:t>1.4.</w:t>
      </w:r>
      <w:r>
        <w:rPr>
          <w:bCs/>
        </w:rPr>
        <w:t xml:space="preserve"> </w:t>
      </w:r>
      <w:r w:rsidRPr="0009724D">
        <w:rPr>
          <w:bCs/>
        </w:rPr>
        <w:t xml:space="preserve">A fejlesztés </w:t>
      </w:r>
      <w:proofErr w:type="spellStart"/>
      <w:r w:rsidRPr="0009724D">
        <w:rPr>
          <w:bCs/>
        </w:rPr>
        <w:t>előkészítettségi</w:t>
      </w:r>
      <w:proofErr w:type="spellEnd"/>
      <w:r w:rsidRPr="0009724D">
        <w:rPr>
          <w:bCs/>
        </w:rPr>
        <w:t xml:space="preserve"> foka (tanulmányterv, elvi engedély, tenderterv, </w:t>
      </w:r>
      <w:r>
        <w:rPr>
          <w:bCs/>
        </w:rPr>
        <w:t>energetikai tanúsítvány,</w:t>
      </w:r>
      <w:r w:rsidR="00012DA7">
        <w:rPr>
          <w:bCs/>
        </w:rPr>
        <w:t xml:space="preserve"> előzetes árajánlat, </w:t>
      </w:r>
      <w:r w:rsidRPr="0009724D">
        <w:rPr>
          <w:bCs/>
        </w:rPr>
        <w:t>stb.)</w:t>
      </w:r>
      <w:r w:rsidR="00012DA7">
        <w:rPr>
          <w:bCs/>
        </w:rPr>
        <w:t>:</w:t>
      </w:r>
    </w:p>
    <w:p w:rsidR="00E12CF6" w:rsidRPr="00E12CF6" w:rsidRDefault="00E12CF6" w:rsidP="00E12CF6">
      <w:pPr>
        <w:pStyle w:val="Listaszerbekezds"/>
        <w:tabs>
          <w:tab w:val="left" w:pos="1701"/>
        </w:tabs>
        <w:ind w:left="360"/>
      </w:pPr>
    </w:p>
    <w:p w:rsidR="00E12CF6" w:rsidRPr="00E12CF6" w:rsidRDefault="008F7167" w:rsidP="008F7167">
      <w:pPr>
        <w:tabs>
          <w:tab w:val="left" w:pos="1701"/>
        </w:tabs>
      </w:pPr>
      <w:r>
        <w:t>1.5.</w:t>
      </w:r>
      <w:r w:rsidR="00E12CF6">
        <w:t xml:space="preserve"> </w:t>
      </w:r>
      <w:r w:rsidR="00E12CF6" w:rsidRPr="008F7167">
        <w:rPr>
          <w:bCs/>
        </w:rPr>
        <w:t>A fejlesztés részletes ismertetése, számítások:</w:t>
      </w:r>
      <w:r w:rsidR="00E12CF6" w:rsidRPr="008F7167">
        <w:rPr>
          <w:bCs/>
        </w:rPr>
        <w:tab/>
      </w:r>
    </w:p>
    <w:p w:rsidR="00E12CF6" w:rsidRDefault="00E12CF6" w:rsidP="00E12CF6">
      <w:pPr>
        <w:pStyle w:val="Listaszerbekezds"/>
      </w:pPr>
    </w:p>
    <w:p w:rsidR="00E12CF6" w:rsidRDefault="00E12CF6" w:rsidP="00E12CF6">
      <w:pPr>
        <w:pStyle w:val="Listaszerbekezds"/>
        <w:tabs>
          <w:tab w:val="left" w:pos="1701"/>
        </w:tabs>
        <w:ind w:left="360"/>
      </w:pPr>
    </w:p>
    <w:p w:rsidR="008F7167" w:rsidRDefault="008F7167" w:rsidP="00E12CF6">
      <w:pPr>
        <w:pStyle w:val="Listaszerbekezds"/>
        <w:tabs>
          <w:tab w:val="left" w:pos="1701"/>
        </w:tabs>
        <w:ind w:left="360"/>
      </w:pPr>
    </w:p>
    <w:p w:rsidR="00E12CF6" w:rsidRDefault="00E12CF6" w:rsidP="00E12CF6">
      <w:pPr>
        <w:pStyle w:val="Listaszerbekezds"/>
        <w:tabs>
          <w:tab w:val="left" w:pos="1701"/>
        </w:tabs>
        <w:ind w:left="360"/>
      </w:pPr>
    </w:p>
    <w:p w:rsidR="00E12CF6" w:rsidRPr="00C266B9" w:rsidRDefault="00C266B9" w:rsidP="003D50C3">
      <w:pPr>
        <w:pStyle w:val="Listaszerbekezds"/>
        <w:tabs>
          <w:tab w:val="left" w:pos="1701"/>
        </w:tabs>
        <w:ind w:left="0"/>
        <w:jc w:val="both"/>
        <w:rPr>
          <w:i/>
          <w:u w:val="single"/>
        </w:rPr>
      </w:pPr>
      <w:r w:rsidRPr="00C266B9">
        <w:rPr>
          <w:i/>
          <w:u w:val="single"/>
        </w:rPr>
        <w:t>A fejlesztés pénzügyi adatait az Adatlap 2.rész me</w:t>
      </w:r>
      <w:r w:rsidR="008F7167">
        <w:rPr>
          <w:i/>
          <w:u w:val="single"/>
        </w:rPr>
        <w:t>gnevezésű Excel táblázatban szük</w:t>
      </w:r>
      <w:r w:rsidRPr="00C266B9">
        <w:rPr>
          <w:i/>
          <w:u w:val="single"/>
        </w:rPr>
        <w:t>séges megadni!</w:t>
      </w:r>
    </w:p>
    <w:p w:rsidR="00E12CF6" w:rsidRPr="00E12CF6" w:rsidRDefault="00E12CF6" w:rsidP="00E12CF6">
      <w:pPr>
        <w:pStyle w:val="Listaszerbekezds"/>
        <w:tabs>
          <w:tab w:val="left" w:pos="1701"/>
        </w:tabs>
        <w:ind w:left="360"/>
      </w:pPr>
    </w:p>
    <w:p w:rsidR="00E12CF6" w:rsidRPr="008F7167" w:rsidRDefault="008F7167" w:rsidP="008F7167">
      <w:pPr>
        <w:jc w:val="both"/>
        <w:rPr>
          <w:bCs/>
        </w:rPr>
      </w:pPr>
      <w:r>
        <w:rPr>
          <w:bCs/>
        </w:rPr>
        <w:t>1.6.</w:t>
      </w:r>
      <w:r w:rsidR="00E12CF6" w:rsidRPr="008F7167">
        <w:rPr>
          <w:bCs/>
        </w:rPr>
        <w:t xml:space="preserve"> A fejlesztés várható befejezése, üzembe helyezésének tervezett időpontja:</w:t>
      </w:r>
    </w:p>
    <w:p w:rsidR="00E12CF6" w:rsidRPr="00E12CF6" w:rsidRDefault="00E12CF6" w:rsidP="00E12CF6">
      <w:pPr>
        <w:pStyle w:val="Listaszerbekezds"/>
        <w:ind w:left="360"/>
        <w:jc w:val="both"/>
        <w:rPr>
          <w:bCs/>
        </w:rPr>
      </w:pPr>
    </w:p>
    <w:p w:rsidR="00F51933" w:rsidRPr="00AA2181" w:rsidRDefault="00F51933" w:rsidP="00F51933">
      <w:pPr>
        <w:jc w:val="both"/>
        <w:rPr>
          <w:bCs/>
        </w:rPr>
      </w:pPr>
    </w:p>
    <w:p w:rsidR="00F51933" w:rsidRPr="00BB3D47" w:rsidRDefault="00F51933" w:rsidP="00F51933">
      <w:pPr>
        <w:pStyle w:val="Listaszerbekezds"/>
        <w:numPr>
          <w:ilvl w:val="0"/>
          <w:numId w:val="1"/>
        </w:numPr>
        <w:rPr>
          <w:b/>
          <w:bCs/>
        </w:rPr>
      </w:pPr>
      <w:r w:rsidRPr="00BB3D47">
        <w:rPr>
          <w:b/>
          <w:bCs/>
        </w:rPr>
        <w:t xml:space="preserve">A </w:t>
      </w:r>
      <w:r>
        <w:rPr>
          <w:b/>
          <w:bCs/>
        </w:rPr>
        <w:t>K</w:t>
      </w:r>
      <w:r w:rsidRPr="00BB3D47">
        <w:rPr>
          <w:b/>
          <w:bCs/>
        </w:rPr>
        <w:t xml:space="preserve">edvezményezett nyilatkozatai: </w:t>
      </w:r>
    </w:p>
    <w:p w:rsidR="00F51933" w:rsidRDefault="00F51933" w:rsidP="00F51933">
      <w:pPr>
        <w:pStyle w:val="Listaszerbekezds"/>
        <w:ind w:left="0"/>
        <w:jc w:val="both"/>
      </w:pPr>
      <w:r w:rsidRPr="005A2CF1">
        <w:rPr>
          <w:b/>
        </w:rPr>
        <w:br/>
      </w:r>
      <w:r w:rsidR="00E12CF6">
        <w:t>2</w:t>
      </w:r>
      <w:r>
        <w:t xml:space="preserve">.1 Igazolom, hogy a fejlesztéssel érintett ingatlan saját vagyonkezelésben/használatban van /az államháztartásról szóló </w:t>
      </w:r>
      <w:r w:rsidRPr="00AA798A">
        <w:t xml:space="preserve">2011. évi CXCV. törvény végrehajtásáról szóló </w:t>
      </w:r>
      <w:r w:rsidRPr="00AA798A">
        <w:rPr>
          <w:iCs/>
        </w:rPr>
        <w:t xml:space="preserve">368/2011. (XII. 31.) Korm. rendelet (továbbiakban: </w:t>
      </w:r>
      <w:proofErr w:type="spellStart"/>
      <w:r w:rsidRPr="00AA798A">
        <w:rPr>
          <w:iCs/>
        </w:rPr>
        <w:t>Ávr</w:t>
      </w:r>
      <w:proofErr w:type="spellEnd"/>
      <w:r w:rsidRPr="00AA798A">
        <w:rPr>
          <w:iCs/>
        </w:rPr>
        <w:t>.) 75.§</w:t>
      </w:r>
      <w:r w:rsidR="00AA798A">
        <w:rPr>
          <w:iCs/>
        </w:rPr>
        <w:t xml:space="preserve"> </w:t>
      </w:r>
      <w:r w:rsidRPr="00AA798A">
        <w:rPr>
          <w:iCs/>
        </w:rPr>
        <w:t>(2)</w:t>
      </w:r>
      <w:r w:rsidR="00AA798A">
        <w:rPr>
          <w:iCs/>
        </w:rPr>
        <w:t>/</w:t>
      </w:r>
      <w:r w:rsidRPr="00AA798A">
        <w:t>. A</w:t>
      </w:r>
      <w:r>
        <w:t xml:space="preserve"> jogosultságot igazoló okirat  megnevezése: ……………..……………………………………………………….   száma:…………………….. </w:t>
      </w:r>
    </w:p>
    <w:p w:rsidR="00F51933" w:rsidRDefault="00F51933" w:rsidP="00F51933">
      <w:pPr>
        <w:jc w:val="both"/>
        <w:rPr>
          <w:iCs/>
        </w:rPr>
      </w:pPr>
    </w:p>
    <w:p w:rsidR="00F51933" w:rsidRDefault="00E12CF6" w:rsidP="00F51933">
      <w:pPr>
        <w:autoSpaceDE w:val="0"/>
        <w:autoSpaceDN w:val="0"/>
        <w:adjustRightInd w:val="0"/>
        <w:jc w:val="both"/>
        <w:rPr>
          <w:iCs/>
        </w:rPr>
      </w:pPr>
      <w:r>
        <w:rPr>
          <w:iCs/>
        </w:rPr>
        <w:t>2</w:t>
      </w:r>
      <w:r w:rsidR="00F51933">
        <w:rPr>
          <w:iCs/>
        </w:rPr>
        <w:t>.2.Nyilatkozom, hogy a pályázat saját forrásaként megjelölt összeg a …………………………………………………….….megnevezésű számlán rendelkezésre áll.</w:t>
      </w:r>
    </w:p>
    <w:p w:rsidR="00F51933" w:rsidRDefault="00F51933" w:rsidP="00F51933">
      <w:pPr>
        <w:autoSpaceDE w:val="0"/>
        <w:autoSpaceDN w:val="0"/>
        <w:adjustRightInd w:val="0"/>
        <w:jc w:val="both"/>
        <w:rPr>
          <w:iCs/>
        </w:rPr>
      </w:pPr>
    </w:p>
    <w:p w:rsidR="00F51933" w:rsidRPr="005A2CF1" w:rsidRDefault="00E12CF6" w:rsidP="00F51933">
      <w:pPr>
        <w:autoSpaceDE w:val="0"/>
        <w:autoSpaceDN w:val="0"/>
        <w:adjustRightInd w:val="0"/>
        <w:jc w:val="both"/>
        <w:rPr>
          <w:iCs/>
        </w:rPr>
      </w:pPr>
      <w:r>
        <w:rPr>
          <w:iCs/>
        </w:rPr>
        <w:t>2</w:t>
      </w:r>
      <w:r w:rsidR="00F51933" w:rsidRPr="005A2CF1">
        <w:rPr>
          <w:iCs/>
        </w:rPr>
        <w:t>.3</w:t>
      </w:r>
      <w:r w:rsidR="00F51933">
        <w:rPr>
          <w:iCs/>
        </w:rPr>
        <w:t>.</w:t>
      </w:r>
      <w:r w:rsidR="00F51933" w:rsidRPr="005A2CF1">
        <w:rPr>
          <w:iCs/>
        </w:rPr>
        <w:t xml:space="preserve">  Kijelentem, hogy mint Kedvezményezett a tudomásomra jutástól számított nyolc napon belül köteles vagyok írásban </w:t>
      </w:r>
      <w:r w:rsidR="00F51933" w:rsidRPr="00AA798A">
        <w:rPr>
          <w:iCs/>
        </w:rPr>
        <w:t xml:space="preserve">bejelenteni a támogatónak az </w:t>
      </w:r>
      <w:proofErr w:type="spellStart"/>
      <w:r w:rsidR="00F51933" w:rsidRPr="00AA798A">
        <w:rPr>
          <w:iCs/>
        </w:rPr>
        <w:t>Ávr</w:t>
      </w:r>
      <w:proofErr w:type="spellEnd"/>
      <w:r w:rsidR="00F51933" w:rsidRPr="00AA798A">
        <w:rPr>
          <w:iCs/>
        </w:rPr>
        <w:t>. a 97. § (1) bekezdése</w:t>
      </w:r>
      <w:r w:rsidR="00F51933" w:rsidRPr="005A2CF1">
        <w:rPr>
          <w:iCs/>
        </w:rPr>
        <w:t xml:space="preserve"> szerinti bejelentési kötelezettség teljesítésének vállalását, és azt, hogy a jogosulatlanul igénybe vett támogatás összegét és annak kamatait az e rendeletben foglaltak szerint visszafizetem, ha az </w:t>
      </w:r>
      <w:proofErr w:type="spellStart"/>
      <w:r w:rsidR="00F51933" w:rsidRPr="00AA798A">
        <w:rPr>
          <w:iCs/>
        </w:rPr>
        <w:t>Ávr</w:t>
      </w:r>
      <w:proofErr w:type="spellEnd"/>
      <w:r w:rsidR="00F51933" w:rsidRPr="00AA798A">
        <w:rPr>
          <w:iCs/>
        </w:rPr>
        <w:t>. 96. § a), c), d), f), h) vagy i) pontjában</w:t>
      </w:r>
      <w:r w:rsidR="00F51933" w:rsidRPr="005A2CF1">
        <w:rPr>
          <w:iCs/>
        </w:rPr>
        <w:t xml:space="preserve"> meghatározott bármely körülmény bekövetkezik, a támogatott tevékenység összköltsége a tervezetthez képest csökken, a kedvezményezett adólevonási jogosultságában, más adataiban, vagy a költségvetési támogatás egyéb - a </w:t>
      </w:r>
      <w:r w:rsidR="00F51933" w:rsidRPr="005A2CF1">
        <w:rPr>
          <w:iCs/>
        </w:rPr>
        <w:lastRenderedPageBreak/>
        <w:t>pályázati kiírásban meghatározott, a támogatási igényben ismertetett, vagy a jogszabályban, támogatói okiratban, támogatási szerződésben rögzített - feltételeiben változás következik be.</w:t>
      </w:r>
    </w:p>
    <w:p w:rsidR="00F51933" w:rsidRDefault="00F51933" w:rsidP="00F51933">
      <w:pPr>
        <w:autoSpaceDE w:val="0"/>
        <w:autoSpaceDN w:val="0"/>
        <w:adjustRightInd w:val="0"/>
        <w:jc w:val="both"/>
        <w:rPr>
          <w:iCs/>
        </w:rPr>
      </w:pPr>
      <w:r>
        <w:rPr>
          <w:iCs/>
        </w:rPr>
        <w:t xml:space="preserve"> </w:t>
      </w:r>
    </w:p>
    <w:p w:rsidR="00F51933" w:rsidRPr="00AA2181" w:rsidRDefault="00E12CF6" w:rsidP="00F51933">
      <w:pPr>
        <w:autoSpaceDE w:val="0"/>
        <w:autoSpaceDN w:val="0"/>
        <w:adjustRightInd w:val="0"/>
        <w:jc w:val="both"/>
        <w:rPr>
          <w:iCs/>
        </w:rPr>
      </w:pPr>
      <w:r>
        <w:rPr>
          <w:iCs/>
        </w:rPr>
        <w:t>2</w:t>
      </w:r>
      <w:r w:rsidR="00F51933" w:rsidRPr="00AA2181">
        <w:rPr>
          <w:iCs/>
        </w:rPr>
        <w:t>.</w:t>
      </w:r>
      <w:r w:rsidR="00F51933">
        <w:rPr>
          <w:iCs/>
        </w:rPr>
        <w:t>4</w:t>
      </w:r>
      <w:r w:rsidR="00F51933" w:rsidRPr="00AA2181">
        <w:rPr>
          <w:iCs/>
        </w:rPr>
        <w:t>. Nyilatkozom, hogy a</w:t>
      </w:r>
      <w:r w:rsidR="00F51933">
        <w:rPr>
          <w:iCs/>
        </w:rPr>
        <w:t xml:space="preserve"> pályázatban</w:t>
      </w:r>
      <w:r w:rsidR="00F51933" w:rsidRPr="00AA2181">
        <w:rPr>
          <w:iCs/>
        </w:rPr>
        <w:t xml:space="preserve"> foglalt adatok, információk és dokumentumok teljes</w:t>
      </w:r>
      <w:r w:rsidR="00F51933">
        <w:rPr>
          <w:iCs/>
        </w:rPr>
        <w:t xml:space="preserve"> </w:t>
      </w:r>
      <w:r w:rsidR="00F51933" w:rsidRPr="00AA2181">
        <w:rPr>
          <w:iCs/>
        </w:rPr>
        <w:t>körűek, valódiak és hitelesek.</w:t>
      </w:r>
    </w:p>
    <w:p w:rsidR="00F51933" w:rsidRPr="00AA2181" w:rsidRDefault="00F51933" w:rsidP="00F51933">
      <w:pPr>
        <w:autoSpaceDE w:val="0"/>
        <w:autoSpaceDN w:val="0"/>
        <w:adjustRightInd w:val="0"/>
        <w:ind w:firstLine="204"/>
        <w:jc w:val="both"/>
        <w:rPr>
          <w:iCs/>
        </w:rPr>
      </w:pPr>
    </w:p>
    <w:p w:rsidR="00F51933" w:rsidRPr="00AA2181" w:rsidRDefault="00E12CF6" w:rsidP="00F51933">
      <w:pPr>
        <w:autoSpaceDE w:val="0"/>
        <w:autoSpaceDN w:val="0"/>
        <w:adjustRightInd w:val="0"/>
        <w:jc w:val="both"/>
        <w:rPr>
          <w:iCs/>
        </w:rPr>
      </w:pPr>
      <w:r>
        <w:rPr>
          <w:iCs/>
        </w:rPr>
        <w:t>2</w:t>
      </w:r>
      <w:r w:rsidR="00F51933" w:rsidRPr="00AA2181">
        <w:rPr>
          <w:iCs/>
        </w:rPr>
        <w:t>.</w:t>
      </w:r>
      <w:r w:rsidR="00F51933">
        <w:rPr>
          <w:iCs/>
        </w:rPr>
        <w:t>5</w:t>
      </w:r>
      <w:r w:rsidR="00F51933" w:rsidRPr="00AA2181">
        <w:rPr>
          <w:iCs/>
        </w:rPr>
        <w:t>. Hozzájárulok, hogy a Kincstár által működtetett monitoring rendszerben</w:t>
      </w:r>
      <w:r w:rsidR="00F51933">
        <w:rPr>
          <w:iCs/>
        </w:rPr>
        <w:t xml:space="preserve"> a pályázó</w:t>
      </w:r>
      <w:r w:rsidR="00F51933" w:rsidRPr="00AA2181">
        <w:rPr>
          <w:iCs/>
        </w:rPr>
        <w:t xml:space="preserve"> nyilvántartott adataihoz a </w:t>
      </w:r>
      <w:r w:rsidR="00F51933">
        <w:rPr>
          <w:iCs/>
        </w:rPr>
        <w:t>támogató,</w:t>
      </w:r>
      <w:r w:rsidR="00F51933" w:rsidRPr="00AA2181">
        <w:rPr>
          <w:iCs/>
        </w:rPr>
        <w:t xml:space="preserve"> az Állami Számvevőszék, a Kormányzati Ellenőrzési Hivatal, az állami adóhatóság, valamint az </w:t>
      </w:r>
      <w:proofErr w:type="spellStart"/>
      <w:r w:rsidR="00F51933" w:rsidRPr="00AA2181">
        <w:rPr>
          <w:iCs/>
        </w:rPr>
        <w:t>Ávr.</w:t>
      </w:r>
      <w:r w:rsidR="00F51933">
        <w:rPr>
          <w:iCs/>
        </w:rPr>
        <w:t>-ben</w:t>
      </w:r>
      <w:proofErr w:type="spellEnd"/>
      <w:r w:rsidR="00F51933" w:rsidRPr="00AA2181">
        <w:rPr>
          <w:iCs/>
        </w:rPr>
        <w:t xml:space="preserve"> meghatározott más jogosultak hozzáférjenek.</w:t>
      </w:r>
    </w:p>
    <w:p w:rsidR="00F51933" w:rsidRPr="00AA2181" w:rsidRDefault="00F51933" w:rsidP="00F51933">
      <w:pPr>
        <w:autoSpaceDE w:val="0"/>
        <w:autoSpaceDN w:val="0"/>
        <w:adjustRightInd w:val="0"/>
        <w:jc w:val="both"/>
      </w:pPr>
    </w:p>
    <w:p w:rsidR="00F51933" w:rsidRPr="00AA2181" w:rsidRDefault="00E12CF6" w:rsidP="00F51933">
      <w:pPr>
        <w:autoSpaceDE w:val="0"/>
        <w:autoSpaceDN w:val="0"/>
        <w:adjustRightInd w:val="0"/>
        <w:jc w:val="both"/>
      </w:pPr>
      <w:r>
        <w:t>2</w:t>
      </w:r>
      <w:r w:rsidR="00F51933" w:rsidRPr="00AA2181">
        <w:t>.</w:t>
      </w:r>
      <w:r w:rsidR="00F51933">
        <w:t>6</w:t>
      </w:r>
      <w:r w:rsidR="00F51933" w:rsidRPr="00AA2181">
        <w:t xml:space="preserve">. Kijelentem, hogy a </w:t>
      </w:r>
      <w:r w:rsidR="00F51933">
        <w:t>pályázóval</w:t>
      </w:r>
      <w:r w:rsidR="00F51933" w:rsidRPr="00AA2181">
        <w:t xml:space="preserve">, mint szervezettel szemben a közpénzekből nyújtott támogatások átláthatóságáról szóló 2007. évi CLXXXI. törvény 6. § </w:t>
      </w:r>
      <w:r w:rsidR="00F51933">
        <w:t>szerinti összeférhetet</w:t>
      </w:r>
      <w:r w:rsidR="00F51933" w:rsidRPr="00AA2181">
        <w:t>lenség, illetve a 8. § szerinti érintettség nem áll fenn.</w:t>
      </w:r>
    </w:p>
    <w:p w:rsidR="00F51933" w:rsidRPr="00AA2181" w:rsidRDefault="00F51933" w:rsidP="00F51933">
      <w:pPr>
        <w:autoSpaceDE w:val="0"/>
        <w:autoSpaceDN w:val="0"/>
        <w:adjustRightInd w:val="0"/>
        <w:jc w:val="both"/>
      </w:pPr>
    </w:p>
    <w:p w:rsidR="00F51933" w:rsidRDefault="00E12CF6" w:rsidP="00F51933">
      <w:pPr>
        <w:autoSpaceDE w:val="0"/>
        <w:autoSpaceDN w:val="0"/>
        <w:adjustRightInd w:val="0"/>
        <w:jc w:val="both"/>
      </w:pPr>
      <w:r>
        <w:t>2</w:t>
      </w:r>
      <w:r w:rsidR="00F51933" w:rsidRPr="00AA2181">
        <w:t>.</w:t>
      </w:r>
      <w:r w:rsidR="00F51933">
        <w:t>7.</w:t>
      </w:r>
      <w:r w:rsidR="00F51933" w:rsidRPr="00AA2181">
        <w:t xml:space="preserve"> Kijelentem, hogy a </w:t>
      </w:r>
      <w:r w:rsidR="00F51933">
        <w:t>pályázó</w:t>
      </w:r>
      <w:r w:rsidR="00F51933" w:rsidRPr="00AA2181">
        <w:t xml:space="preserve"> megfelel a rendezett munkaügyi kapcsolatok követelményeinek.</w:t>
      </w:r>
    </w:p>
    <w:p w:rsidR="00F51933" w:rsidRDefault="00F51933" w:rsidP="00F51933">
      <w:pPr>
        <w:autoSpaceDE w:val="0"/>
        <w:autoSpaceDN w:val="0"/>
        <w:adjustRightInd w:val="0"/>
        <w:jc w:val="both"/>
      </w:pPr>
    </w:p>
    <w:p w:rsidR="00F51933" w:rsidRDefault="00E12CF6" w:rsidP="00F51933">
      <w:pPr>
        <w:autoSpaceDE w:val="0"/>
        <w:autoSpaceDN w:val="0"/>
        <w:adjustRightInd w:val="0"/>
        <w:jc w:val="both"/>
      </w:pPr>
      <w:r>
        <w:t>2</w:t>
      </w:r>
      <w:r w:rsidR="00012DA7">
        <w:t>.8.</w:t>
      </w:r>
      <w:r w:rsidR="00F51933">
        <w:t xml:space="preserve"> T</w:t>
      </w:r>
      <w:r w:rsidR="00F51933" w:rsidRPr="006A63B4">
        <w:t>udomásul vesz</w:t>
      </w:r>
      <w:r w:rsidR="00F51933">
        <w:t>em</w:t>
      </w:r>
      <w:r w:rsidR="00F51933" w:rsidRPr="006A63B4">
        <w:t>, hogy a</w:t>
      </w:r>
      <w:r w:rsidR="00F51933">
        <w:t>z elnyert</w:t>
      </w:r>
      <w:r w:rsidR="00F51933" w:rsidRPr="006A63B4">
        <w:t xml:space="preserve"> támogatás a visszaigényelhető ÁFA megfizetésére nem használható fel. </w:t>
      </w:r>
      <w:r w:rsidR="00F51933">
        <w:t>Kijelentem</w:t>
      </w:r>
      <w:r w:rsidR="00F51933" w:rsidRPr="006A63B4">
        <w:t>, hog</w:t>
      </w:r>
      <w:r w:rsidR="00F51933">
        <w:t xml:space="preserve">y </w:t>
      </w:r>
      <w:r w:rsidR="00F51933" w:rsidRPr="006A63B4">
        <w:t xml:space="preserve">a </w:t>
      </w:r>
      <w:r w:rsidR="00F51933">
        <w:t>pályázat tárgya</w:t>
      </w:r>
      <w:r w:rsidR="00F51933" w:rsidRPr="006A63B4">
        <w:t xml:space="preserve"> </w:t>
      </w:r>
      <w:r w:rsidR="00F51933" w:rsidRPr="001B05DA">
        <w:t xml:space="preserve">vonatkozásában az </w:t>
      </w:r>
      <w:proofErr w:type="spellStart"/>
      <w:r w:rsidR="00F51933" w:rsidRPr="001B05DA">
        <w:t>ÁFA-t</w:t>
      </w:r>
      <w:proofErr w:type="spellEnd"/>
      <w:r w:rsidR="00F51933" w:rsidRPr="001B05DA">
        <w:t xml:space="preserve"> </w:t>
      </w:r>
      <w:r w:rsidR="00F51933" w:rsidRPr="00FC1596">
        <w:t>visszaigényl</w:t>
      </w:r>
      <w:r w:rsidR="00F51933">
        <w:t>em</w:t>
      </w:r>
      <w:r w:rsidR="00F51933" w:rsidRPr="00FC1596">
        <w:t xml:space="preserve"> / nem igényl</w:t>
      </w:r>
      <w:r w:rsidR="00F51933">
        <w:t>em</w:t>
      </w:r>
      <w:r w:rsidR="00F51933" w:rsidRPr="00FC1596">
        <w:t xml:space="preserve"> </w:t>
      </w:r>
      <w:proofErr w:type="gramStart"/>
      <w:r w:rsidR="00F51933" w:rsidRPr="00FC1596">
        <w:t>vissza</w:t>
      </w:r>
      <w:r w:rsidR="00012DA7">
        <w:t xml:space="preserve"> </w:t>
      </w:r>
      <w:r w:rsidR="00F51933" w:rsidRPr="0071718D">
        <w:rPr>
          <w:vertAlign w:val="superscript"/>
        </w:rPr>
        <w:footnoteReference w:id="1"/>
      </w:r>
      <w:r w:rsidR="00F51933" w:rsidRPr="00FC1596">
        <w:rPr>
          <w:vertAlign w:val="superscript"/>
        </w:rPr>
        <w:t>.</w:t>
      </w:r>
      <w:proofErr w:type="gramEnd"/>
      <w:r w:rsidR="00F51933">
        <w:t xml:space="preserve">  </w:t>
      </w:r>
      <w:r w:rsidR="00F51933" w:rsidRPr="003D50C3">
        <w:rPr>
          <w:b/>
          <w:i/>
        </w:rPr>
        <w:t>(</w:t>
      </w:r>
      <w:r w:rsidR="00F51933" w:rsidRPr="003D50C3">
        <w:rPr>
          <w:b/>
          <w:i/>
          <w:vertAlign w:val="superscript"/>
        </w:rPr>
        <w:footnoteRef/>
      </w:r>
      <w:r w:rsidR="00F51933" w:rsidRPr="003D50C3">
        <w:rPr>
          <w:b/>
          <w:i/>
        </w:rPr>
        <w:t xml:space="preserve"> A megfelelő rész aláhúzandó!)</w:t>
      </w:r>
    </w:p>
    <w:p w:rsidR="00F51933" w:rsidRPr="00AA2181" w:rsidRDefault="00F51933" w:rsidP="00F51933">
      <w:pPr>
        <w:autoSpaceDE w:val="0"/>
        <w:autoSpaceDN w:val="0"/>
        <w:adjustRightInd w:val="0"/>
        <w:jc w:val="both"/>
      </w:pPr>
    </w:p>
    <w:p w:rsidR="00F51933" w:rsidRDefault="00E12CF6" w:rsidP="00F51933">
      <w:pPr>
        <w:autoSpaceDE w:val="0"/>
        <w:autoSpaceDN w:val="0"/>
        <w:adjustRightInd w:val="0"/>
        <w:jc w:val="both"/>
      </w:pPr>
      <w:r>
        <w:t>2</w:t>
      </w:r>
      <w:r w:rsidR="00F51933">
        <w:t>.9.</w:t>
      </w:r>
      <w:r w:rsidR="00F51933" w:rsidRPr="002E623E">
        <w:t xml:space="preserve"> </w:t>
      </w:r>
      <w:r w:rsidR="00F51933">
        <w:t>Nyilatkozom, hogy a nemzeti vagyonról szóló 2011. évi CXCVI. tv. 3. § (1) bekezdése szerint a pályázó szervezet átlátható szervezetnek minősül.</w:t>
      </w:r>
    </w:p>
    <w:p w:rsidR="00B36437" w:rsidRDefault="00B36437" w:rsidP="00F51933">
      <w:pPr>
        <w:autoSpaceDE w:val="0"/>
        <w:autoSpaceDN w:val="0"/>
        <w:adjustRightInd w:val="0"/>
        <w:jc w:val="both"/>
      </w:pPr>
    </w:p>
    <w:p w:rsidR="00B36437" w:rsidRDefault="00B36437" w:rsidP="00F51933">
      <w:pPr>
        <w:autoSpaceDE w:val="0"/>
        <w:autoSpaceDN w:val="0"/>
        <w:adjustRightInd w:val="0"/>
        <w:jc w:val="both"/>
      </w:pPr>
      <w:r>
        <w:t>2.10. Kedvezményezettnek nem áll fenn harmadik személy irányában olyan kötelezettsége, amely a költségvetési támogatás céljának megvalósulását meghiúsíthatja.</w:t>
      </w:r>
    </w:p>
    <w:p w:rsidR="00B36437" w:rsidRDefault="00B36437" w:rsidP="00F51933">
      <w:pPr>
        <w:autoSpaceDE w:val="0"/>
        <w:autoSpaceDN w:val="0"/>
        <w:adjustRightInd w:val="0"/>
        <w:jc w:val="both"/>
      </w:pPr>
    </w:p>
    <w:p w:rsidR="00B36437" w:rsidRDefault="00B36437" w:rsidP="00F51933">
      <w:pPr>
        <w:autoSpaceDE w:val="0"/>
        <w:autoSpaceDN w:val="0"/>
        <w:adjustRightInd w:val="0"/>
        <w:jc w:val="both"/>
      </w:pPr>
      <w:r>
        <w:t>2.11. A Kedvezményezett megfelel az</w:t>
      </w:r>
      <w:r w:rsidRPr="00AA2181">
        <w:t xml:space="preserve"> államháztartásról szóló 2011. évi CXCV. törvény</w:t>
      </w:r>
      <w:r>
        <w:t xml:space="preserve"> 48/B. (1) bekezdésében megfogalmazott kötelezettségeknek.</w:t>
      </w:r>
    </w:p>
    <w:p w:rsidR="00B36437" w:rsidRDefault="00B36437" w:rsidP="00F51933">
      <w:pPr>
        <w:autoSpaceDE w:val="0"/>
        <w:autoSpaceDN w:val="0"/>
        <w:adjustRightInd w:val="0"/>
        <w:jc w:val="both"/>
      </w:pPr>
    </w:p>
    <w:p w:rsidR="00B36437" w:rsidRDefault="00B36437" w:rsidP="00F51933">
      <w:pPr>
        <w:autoSpaceDE w:val="0"/>
        <w:autoSpaceDN w:val="0"/>
        <w:adjustRightInd w:val="0"/>
        <w:jc w:val="both"/>
      </w:pPr>
      <w:r>
        <w:t>2.12. A Kedvezményezett a támogatott tevékenység szabályszerűségének és a költségvetési támogatás rendeltetésszerű és jogszabályszerű felhasználásának jogszabályban meghatározott szervek általi ellenőrzéséhez hozzájárul.</w:t>
      </w:r>
    </w:p>
    <w:p w:rsidR="00B36437" w:rsidRDefault="00B36437" w:rsidP="00F51933">
      <w:pPr>
        <w:autoSpaceDE w:val="0"/>
        <w:autoSpaceDN w:val="0"/>
        <w:adjustRightInd w:val="0"/>
        <w:jc w:val="both"/>
      </w:pPr>
    </w:p>
    <w:p w:rsidR="00B36437" w:rsidRPr="00AA2181" w:rsidRDefault="00B36437" w:rsidP="00F51933">
      <w:pPr>
        <w:autoSpaceDE w:val="0"/>
        <w:autoSpaceDN w:val="0"/>
        <w:adjustRightInd w:val="0"/>
        <w:jc w:val="both"/>
      </w:pPr>
      <w:r>
        <w:t>2.13. Amennyiben a támogatott tevékenység hatósági engedélyhez kötött, annak megvalósításához szükséges hatósági engedélyekkel a Kedvezményezett rendelkezik.</w:t>
      </w:r>
    </w:p>
    <w:p w:rsidR="00F51933" w:rsidRPr="00AA2181" w:rsidRDefault="00F51933" w:rsidP="00F51933"/>
    <w:p w:rsidR="00F51933" w:rsidRPr="00AA2181" w:rsidRDefault="00F51933" w:rsidP="00F51933">
      <w:r w:rsidRPr="00AA2181">
        <w:t>Dátum</w:t>
      </w:r>
      <w:proofErr w:type="gramStart"/>
      <w:r w:rsidRPr="00AA2181">
        <w:t>:……………………………………</w:t>
      </w:r>
      <w:proofErr w:type="gramEnd"/>
    </w:p>
    <w:p w:rsidR="00F51933" w:rsidRDefault="00F51933" w:rsidP="00F51933"/>
    <w:p w:rsidR="00CD6C76" w:rsidRPr="00AA2181" w:rsidRDefault="00CD6C76" w:rsidP="00F51933"/>
    <w:p w:rsidR="00012DA7" w:rsidRPr="00AA2181" w:rsidRDefault="00012DA7" w:rsidP="00012DA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A2181">
        <w:t>…………………………………</w:t>
      </w:r>
    </w:p>
    <w:p w:rsidR="00F51933" w:rsidRPr="00AA2181" w:rsidRDefault="00F51933" w:rsidP="00F51933"/>
    <w:p w:rsidR="00F51933" w:rsidRPr="00AA2181" w:rsidRDefault="00F51933" w:rsidP="00F51933">
      <w:r w:rsidRPr="00AA2181">
        <w:tab/>
      </w:r>
      <w:r w:rsidRPr="00AA2181">
        <w:tab/>
      </w:r>
      <w:r w:rsidRPr="00AA2181">
        <w:tab/>
      </w:r>
      <w:r w:rsidRPr="00AA2181">
        <w:tab/>
      </w:r>
      <w:r w:rsidRPr="00AA2181">
        <w:tab/>
      </w:r>
      <w:r w:rsidRPr="00AA2181">
        <w:tab/>
      </w:r>
      <w:r w:rsidRPr="00AA2181">
        <w:tab/>
      </w:r>
      <w:r w:rsidRPr="00AA2181">
        <w:tab/>
        <w:t>…………………………………</w:t>
      </w:r>
    </w:p>
    <w:p w:rsidR="00F51933" w:rsidRPr="00AA2181" w:rsidRDefault="00F51933" w:rsidP="00F51933">
      <w:r w:rsidRPr="00AA2181">
        <w:tab/>
      </w:r>
      <w:r w:rsidRPr="00AA2181">
        <w:tab/>
      </w:r>
      <w:r w:rsidRPr="00AA2181">
        <w:tab/>
      </w:r>
      <w:r w:rsidRPr="00AA2181">
        <w:tab/>
      </w:r>
      <w:r w:rsidRPr="00AA2181">
        <w:tab/>
      </w:r>
      <w:r w:rsidRPr="00AA2181">
        <w:tab/>
      </w:r>
      <w:r w:rsidRPr="00AA2181">
        <w:tab/>
      </w:r>
      <w:r w:rsidRPr="00AA2181">
        <w:tab/>
        <w:t xml:space="preserve">                  </w:t>
      </w:r>
      <w:proofErr w:type="gramStart"/>
      <w:r w:rsidRPr="00AA2181">
        <w:t>pályázó</w:t>
      </w:r>
      <w:proofErr w:type="gramEnd"/>
      <w:r w:rsidRPr="00AA2181">
        <w:t xml:space="preserve"> </w:t>
      </w:r>
    </w:p>
    <w:p w:rsidR="00F51933" w:rsidRDefault="00F51933" w:rsidP="00F51933"/>
    <w:p w:rsidR="00D43F94" w:rsidRDefault="00D43F94" w:rsidP="00F51933"/>
    <w:sectPr w:rsidR="00D43F9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1D27" w:rsidRDefault="00EF1D27" w:rsidP="00F51933">
      <w:r>
        <w:separator/>
      </w:r>
    </w:p>
  </w:endnote>
  <w:endnote w:type="continuationSeparator" w:id="0">
    <w:p w:rsidR="00EF1D27" w:rsidRDefault="00EF1D27" w:rsidP="00F51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1D27" w:rsidRDefault="00EF1D27" w:rsidP="00F51933">
      <w:r>
        <w:separator/>
      </w:r>
    </w:p>
  </w:footnote>
  <w:footnote w:type="continuationSeparator" w:id="0">
    <w:p w:rsidR="00EF1D27" w:rsidRDefault="00EF1D27" w:rsidP="00F51933">
      <w:r>
        <w:continuationSeparator/>
      </w:r>
    </w:p>
  </w:footnote>
  <w:footnote w:id="1">
    <w:p w:rsidR="00F51933" w:rsidRDefault="00F51933" w:rsidP="00F51933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DB6BB8">
        <w:t>A megfelelő rész aláhúzandó.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1983427"/>
      <w:docPartObj>
        <w:docPartGallery w:val="Page Numbers (Top of Page)"/>
        <w:docPartUnique/>
      </w:docPartObj>
    </w:sdtPr>
    <w:sdtEndPr/>
    <w:sdtContent>
      <w:p w:rsidR="00F06306" w:rsidRDefault="00F06306">
        <w:pPr>
          <w:pStyle w:val="lfej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0B0A">
          <w:rPr>
            <w:noProof/>
          </w:rPr>
          <w:t>1</w:t>
        </w:r>
        <w:r>
          <w:fldChar w:fldCharType="end"/>
        </w:r>
      </w:p>
    </w:sdtContent>
  </w:sdt>
  <w:p w:rsidR="00F06306" w:rsidRDefault="00F06306" w:rsidP="00F06306">
    <w:pPr>
      <w:pStyle w:val="lfej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94FCE"/>
    <w:multiLevelType w:val="multilevel"/>
    <w:tmpl w:val="BD4A5F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2BF9223E"/>
    <w:multiLevelType w:val="multilevel"/>
    <w:tmpl w:val="9DD0D6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4215603F"/>
    <w:multiLevelType w:val="multilevel"/>
    <w:tmpl w:val="45C648D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777E6ED6"/>
    <w:multiLevelType w:val="hybridMultilevel"/>
    <w:tmpl w:val="2CDE9B4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933"/>
    <w:rsid w:val="00012DA7"/>
    <w:rsid w:val="000E2216"/>
    <w:rsid w:val="00136D27"/>
    <w:rsid w:val="001879A8"/>
    <w:rsid w:val="00207385"/>
    <w:rsid w:val="002E41DC"/>
    <w:rsid w:val="00332A84"/>
    <w:rsid w:val="00394714"/>
    <w:rsid w:val="003D50C3"/>
    <w:rsid w:val="00466AF9"/>
    <w:rsid w:val="00484ED0"/>
    <w:rsid w:val="0071718D"/>
    <w:rsid w:val="0079605C"/>
    <w:rsid w:val="007D4C4B"/>
    <w:rsid w:val="008F7167"/>
    <w:rsid w:val="0095514E"/>
    <w:rsid w:val="009E1C99"/>
    <w:rsid w:val="00A10BED"/>
    <w:rsid w:val="00A25195"/>
    <w:rsid w:val="00A5478F"/>
    <w:rsid w:val="00AA798A"/>
    <w:rsid w:val="00AD57FB"/>
    <w:rsid w:val="00AE1126"/>
    <w:rsid w:val="00AE2D5E"/>
    <w:rsid w:val="00B36437"/>
    <w:rsid w:val="00BB35DA"/>
    <w:rsid w:val="00C073FE"/>
    <w:rsid w:val="00C266B9"/>
    <w:rsid w:val="00C50B0A"/>
    <w:rsid w:val="00CA725F"/>
    <w:rsid w:val="00CD6C76"/>
    <w:rsid w:val="00D34F7A"/>
    <w:rsid w:val="00D43F94"/>
    <w:rsid w:val="00E12836"/>
    <w:rsid w:val="00E12CF6"/>
    <w:rsid w:val="00EF1D27"/>
    <w:rsid w:val="00F06306"/>
    <w:rsid w:val="00F51933"/>
    <w:rsid w:val="00F57E17"/>
    <w:rsid w:val="00F62874"/>
    <w:rsid w:val="00FB5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519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uiPriority w:val="99"/>
    <w:rsid w:val="00F51933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F5193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rsid w:val="00F51933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F51933"/>
    <w:pPr>
      <w:ind w:left="708"/>
    </w:pPr>
  </w:style>
  <w:style w:type="table" w:styleId="Rcsostblzat">
    <w:name w:val="Table Grid"/>
    <w:basedOn w:val="Normltblzat"/>
    <w:uiPriority w:val="59"/>
    <w:rsid w:val="00D34F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F0630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630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630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630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9471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94714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B3643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3643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3643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3643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36437"/>
    <w:rPr>
      <w:rFonts w:ascii="Times New Roman" w:eastAsia="Times New Roman" w:hAnsi="Times New Roman" w:cs="Times New Roman"/>
      <w:b/>
      <w:bCs/>
      <w:sz w:val="20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519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uiPriority w:val="99"/>
    <w:rsid w:val="00F51933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F5193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rsid w:val="00F51933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F51933"/>
    <w:pPr>
      <w:ind w:left="708"/>
    </w:pPr>
  </w:style>
  <w:style w:type="table" w:styleId="Rcsostblzat">
    <w:name w:val="Table Grid"/>
    <w:basedOn w:val="Normltblzat"/>
    <w:uiPriority w:val="59"/>
    <w:rsid w:val="00D34F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F0630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630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630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630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9471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94714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B3643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3643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3643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3643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36437"/>
    <w:rPr>
      <w:rFonts w:ascii="Times New Roman" w:eastAsia="Times New Roman" w:hAnsi="Times New Roman" w:cs="Times New Roman"/>
      <w:b/>
      <w:bCs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661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Handula Mária</dc:creator>
  <cp:lastModifiedBy>Handula Mária</cp:lastModifiedBy>
  <cp:revision>4</cp:revision>
  <cp:lastPrinted>2016-12-02T11:36:00Z</cp:lastPrinted>
  <dcterms:created xsi:type="dcterms:W3CDTF">2016-11-30T10:37:00Z</dcterms:created>
  <dcterms:modified xsi:type="dcterms:W3CDTF">2016-12-02T12:37:00Z</dcterms:modified>
</cp:coreProperties>
</file>